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59E8C1" w14:textId="77777777" w:rsidR="00AE35D1" w:rsidDel="009C768D" w:rsidRDefault="000F0B8B">
      <w:pPr>
        <w:rPr>
          <w:del w:id="0" w:author="Li, Ming" w:date="2018-01-16T11:41:00Z"/>
          <w:rFonts w:ascii="Arial" w:hAnsi="Arial" w:cs="Arial"/>
          <w:b/>
          <w:bCs/>
          <w:sz w:val="28"/>
          <w:szCs w:val="24"/>
        </w:rPr>
      </w:pPr>
      <w:del w:id="1" w:author="Li, Ming" w:date="2018-01-16T11:41:00Z">
        <w:r w:rsidRPr="000F0B8B" w:rsidDel="009C768D">
          <w:rPr>
            <w:rFonts w:ascii="Arial" w:hAnsi="Arial" w:cs="Arial"/>
            <w:b/>
            <w:bCs/>
            <w:sz w:val="28"/>
            <w:szCs w:val="24"/>
          </w:rPr>
          <w:delText>Inventory of Supplemental Information</w:delText>
        </w:r>
      </w:del>
    </w:p>
    <w:p w14:paraId="6F42F659" w14:textId="77777777" w:rsidR="00566F85" w:rsidRPr="00566F85" w:rsidDel="009C768D" w:rsidRDefault="00566F85">
      <w:pPr>
        <w:rPr>
          <w:del w:id="2" w:author="Li, Ming" w:date="2018-01-16T11:41:00Z"/>
          <w:rFonts w:ascii="Arial" w:hAnsi="Arial" w:cs="Arial"/>
          <w:sz w:val="24"/>
          <w:szCs w:val="24"/>
        </w:rPr>
        <w:pPrChange w:id="3" w:author="Li, Ming" w:date="2018-01-16T11:41:00Z">
          <w:pPr>
            <w:spacing w:line="240" w:lineRule="auto"/>
          </w:pPr>
        </w:pPrChange>
      </w:pPr>
      <w:del w:id="4" w:author="Li, Ming" w:date="2018-01-16T11:41:00Z">
        <w:r w:rsidRPr="00566F85" w:rsidDel="009C768D">
          <w:rPr>
            <w:rFonts w:ascii="Arial" w:hAnsi="Arial" w:cs="Arial"/>
            <w:sz w:val="24"/>
            <w:szCs w:val="24"/>
          </w:rPr>
          <w:delText>Sorting of a Multi-subunit Ubiquitin Ligase Complex in the Endolysosome System</w:delText>
        </w:r>
      </w:del>
    </w:p>
    <w:p w14:paraId="76F1A40C" w14:textId="77777777" w:rsidR="00E038F8" w:rsidRPr="002F1FB6" w:rsidDel="009C768D" w:rsidRDefault="00E038F8">
      <w:pPr>
        <w:rPr>
          <w:del w:id="5" w:author="Li, Ming" w:date="2018-01-16T11:41:00Z"/>
          <w:rFonts w:ascii="Arial" w:hAnsi="Arial" w:cs="Arial"/>
          <w:sz w:val="24"/>
          <w:szCs w:val="24"/>
        </w:rPr>
      </w:pPr>
      <w:del w:id="6" w:author="Li, Ming" w:date="2018-01-16T11:41:00Z">
        <w:r w:rsidDel="009C768D">
          <w:rPr>
            <w:rFonts w:ascii="Arial" w:hAnsi="Arial" w:cs="Arial"/>
            <w:sz w:val="24"/>
            <w:szCs w:val="24"/>
          </w:rPr>
          <w:delText>Xi Yang, Felichi Mae Arines</w:delText>
        </w:r>
        <w:r w:rsidRPr="002F1FB6" w:rsidDel="009C768D">
          <w:rPr>
            <w:rFonts w:ascii="Arial" w:hAnsi="Arial" w:cs="Arial"/>
            <w:sz w:val="24"/>
            <w:szCs w:val="24"/>
          </w:rPr>
          <w:delText>,</w:delText>
        </w:r>
        <w:r w:rsidDel="009C768D">
          <w:rPr>
            <w:rFonts w:ascii="Arial" w:hAnsi="Arial" w:cs="Arial"/>
            <w:sz w:val="24"/>
            <w:szCs w:val="24"/>
          </w:rPr>
          <w:delText xml:space="preserve"> Weichao Zhang,</w:delText>
        </w:r>
        <w:r w:rsidRPr="002F1FB6" w:rsidDel="009C768D">
          <w:rPr>
            <w:rFonts w:ascii="Arial" w:hAnsi="Arial" w:cs="Arial"/>
            <w:sz w:val="24"/>
            <w:szCs w:val="24"/>
          </w:rPr>
          <w:delText xml:space="preserve"> and Ming Li</w:delText>
        </w:r>
      </w:del>
    </w:p>
    <w:p w14:paraId="2F2F59F8" w14:textId="77777777" w:rsidR="00AE35D1" w:rsidRPr="00AE35D1" w:rsidDel="009C768D" w:rsidRDefault="00AE35D1">
      <w:pPr>
        <w:rPr>
          <w:del w:id="7" w:author="Li, Ming" w:date="2018-01-16T11:41:00Z"/>
          <w:rFonts w:ascii="Arial" w:hAnsi="Arial" w:cs="Arial"/>
          <w:sz w:val="24"/>
          <w:szCs w:val="24"/>
        </w:rPr>
      </w:pPr>
    </w:p>
    <w:p w14:paraId="469B5171" w14:textId="77777777" w:rsidR="00C82029" w:rsidDel="009C768D" w:rsidRDefault="00C82029">
      <w:pPr>
        <w:rPr>
          <w:del w:id="8" w:author="Li, Ming" w:date="2018-01-16T11:41:00Z"/>
          <w:rFonts w:ascii="Arial" w:hAnsi="Arial" w:cs="Arial"/>
          <w:b/>
          <w:bCs/>
          <w:sz w:val="24"/>
          <w:szCs w:val="24"/>
        </w:rPr>
        <w:pPrChange w:id="9" w:author="Li, Ming" w:date="2018-01-16T11:41:00Z">
          <w:pPr>
            <w:autoSpaceDE w:val="0"/>
            <w:autoSpaceDN w:val="0"/>
            <w:adjustRightInd w:val="0"/>
            <w:spacing w:after="0" w:line="480" w:lineRule="auto"/>
          </w:pPr>
        </w:pPrChange>
      </w:pPr>
      <w:del w:id="10" w:author="Li, Ming" w:date="2018-01-16T11:41:00Z">
        <w:r w:rsidDel="009C768D">
          <w:rPr>
            <w:rFonts w:ascii="Arial" w:hAnsi="Arial" w:cs="Arial"/>
            <w:b/>
            <w:bCs/>
            <w:sz w:val="24"/>
            <w:szCs w:val="24"/>
          </w:rPr>
          <w:delText>I. Supplemental Figure Data</w:delText>
        </w:r>
      </w:del>
    </w:p>
    <w:p w14:paraId="4F90276E" w14:textId="77777777" w:rsidR="00C82029" w:rsidDel="009C768D" w:rsidRDefault="00C82029">
      <w:pPr>
        <w:rPr>
          <w:del w:id="11" w:author="Li, Ming" w:date="2018-01-16T11:41:00Z"/>
          <w:rFonts w:ascii="Arial" w:hAnsi="Arial" w:cs="Arial"/>
          <w:sz w:val="24"/>
          <w:szCs w:val="24"/>
        </w:rPr>
        <w:pPrChange w:id="12" w:author="Li, Ming" w:date="2018-01-16T11:41:00Z">
          <w:pPr>
            <w:autoSpaceDE w:val="0"/>
            <w:autoSpaceDN w:val="0"/>
            <w:adjustRightInd w:val="0"/>
            <w:spacing w:after="0" w:line="480" w:lineRule="auto"/>
          </w:pPr>
        </w:pPrChange>
      </w:pPr>
      <w:del w:id="13" w:author="Li, Ming" w:date="2018-01-16T11:41:00Z">
        <w:r w:rsidDel="009C768D">
          <w:rPr>
            <w:rFonts w:ascii="Arial" w:hAnsi="Arial" w:cs="Arial"/>
            <w:sz w:val="24"/>
            <w:szCs w:val="24"/>
          </w:rPr>
          <w:delText>a. Supplemental Figure 1 Legend</w:delText>
        </w:r>
      </w:del>
    </w:p>
    <w:p w14:paraId="68457675" w14:textId="77777777" w:rsidR="00C82029" w:rsidDel="009C768D" w:rsidRDefault="00C82029">
      <w:pPr>
        <w:rPr>
          <w:del w:id="14" w:author="Li, Ming" w:date="2018-01-16T11:41:00Z"/>
          <w:rFonts w:ascii="Arial" w:hAnsi="Arial" w:cs="Arial"/>
          <w:sz w:val="24"/>
          <w:szCs w:val="24"/>
        </w:rPr>
        <w:pPrChange w:id="15" w:author="Li, Ming" w:date="2018-01-16T11:41:00Z">
          <w:pPr>
            <w:autoSpaceDE w:val="0"/>
            <w:autoSpaceDN w:val="0"/>
            <w:adjustRightInd w:val="0"/>
            <w:spacing w:after="0" w:line="480" w:lineRule="auto"/>
          </w:pPr>
        </w:pPrChange>
      </w:pPr>
      <w:del w:id="16" w:author="Li, Ming" w:date="2018-01-16T11:41:00Z">
        <w:r w:rsidDel="009C768D">
          <w:rPr>
            <w:rFonts w:ascii="Arial" w:hAnsi="Arial" w:cs="Arial"/>
            <w:sz w:val="24"/>
            <w:szCs w:val="24"/>
          </w:rPr>
          <w:delText>b. Supplemental Figure 2 Legend</w:delText>
        </w:r>
      </w:del>
    </w:p>
    <w:p w14:paraId="4BDE5BFE" w14:textId="77777777" w:rsidR="00B7374E" w:rsidDel="009C768D" w:rsidRDefault="00B7374E">
      <w:pPr>
        <w:rPr>
          <w:del w:id="17" w:author="Li, Ming" w:date="2018-01-16T11:41:00Z"/>
          <w:rFonts w:ascii="Arial" w:hAnsi="Arial" w:cs="Arial"/>
          <w:sz w:val="24"/>
          <w:szCs w:val="24"/>
        </w:rPr>
        <w:pPrChange w:id="18" w:author="Li, Ming" w:date="2018-01-16T11:41:00Z">
          <w:pPr>
            <w:autoSpaceDE w:val="0"/>
            <w:autoSpaceDN w:val="0"/>
            <w:adjustRightInd w:val="0"/>
            <w:spacing w:after="0" w:line="480" w:lineRule="auto"/>
          </w:pPr>
        </w:pPrChange>
      </w:pPr>
      <w:del w:id="19" w:author="Li, Ming" w:date="2018-01-16T11:41:00Z">
        <w:r w:rsidDel="009C768D">
          <w:rPr>
            <w:rFonts w:ascii="Arial" w:hAnsi="Arial" w:cs="Arial"/>
            <w:sz w:val="24"/>
            <w:szCs w:val="24"/>
          </w:rPr>
          <w:delText>c. Supplemental Figure 3 Legend</w:delText>
        </w:r>
      </w:del>
    </w:p>
    <w:p w14:paraId="2C7BF1EC" w14:textId="77777777" w:rsidR="00B7374E" w:rsidDel="009C768D" w:rsidRDefault="00B7374E">
      <w:pPr>
        <w:rPr>
          <w:del w:id="20" w:author="Li, Ming" w:date="2018-01-16T11:41:00Z"/>
          <w:rFonts w:ascii="Arial" w:hAnsi="Arial" w:cs="Arial"/>
          <w:sz w:val="24"/>
          <w:szCs w:val="24"/>
        </w:rPr>
        <w:pPrChange w:id="21" w:author="Li, Ming" w:date="2018-01-16T11:41:00Z">
          <w:pPr>
            <w:autoSpaceDE w:val="0"/>
            <w:autoSpaceDN w:val="0"/>
            <w:adjustRightInd w:val="0"/>
            <w:spacing w:after="0" w:line="480" w:lineRule="auto"/>
          </w:pPr>
        </w:pPrChange>
      </w:pPr>
    </w:p>
    <w:p w14:paraId="29FCABA0" w14:textId="77777777" w:rsidR="00C82029" w:rsidDel="009C768D" w:rsidRDefault="00A03B97">
      <w:pPr>
        <w:rPr>
          <w:del w:id="22" w:author="Li, Ming" w:date="2018-01-16T11:41:00Z"/>
          <w:rFonts w:ascii="Arial" w:hAnsi="Arial" w:cs="Arial"/>
          <w:b/>
          <w:bCs/>
          <w:sz w:val="24"/>
          <w:szCs w:val="24"/>
        </w:rPr>
        <w:pPrChange w:id="23" w:author="Li, Ming" w:date="2018-01-16T11:41:00Z">
          <w:pPr>
            <w:spacing w:line="480" w:lineRule="auto"/>
          </w:pPr>
        </w:pPrChange>
      </w:pPr>
      <w:del w:id="24" w:author="Li, Ming" w:date="2018-01-16T11:41:00Z">
        <w:r w:rsidDel="009C768D">
          <w:rPr>
            <w:rFonts w:ascii="Arial" w:hAnsi="Arial" w:cs="Arial"/>
            <w:b/>
            <w:bCs/>
            <w:sz w:val="24"/>
            <w:szCs w:val="24"/>
          </w:rPr>
          <w:delText>II. Supplemental Table</w:delText>
        </w:r>
      </w:del>
    </w:p>
    <w:p w14:paraId="5D50D823" w14:textId="77777777" w:rsidR="002774E3" w:rsidDel="009C768D" w:rsidRDefault="00C82029">
      <w:pPr>
        <w:rPr>
          <w:del w:id="25" w:author="Li, Ming" w:date="2018-01-16T11:41:00Z"/>
          <w:rFonts w:ascii="Arial" w:hAnsi="Arial" w:cs="Arial"/>
          <w:sz w:val="24"/>
          <w:szCs w:val="24"/>
        </w:rPr>
        <w:pPrChange w:id="26" w:author="Li, Ming" w:date="2018-01-16T11:41:00Z">
          <w:pPr>
            <w:autoSpaceDE w:val="0"/>
            <w:autoSpaceDN w:val="0"/>
            <w:adjustRightInd w:val="0"/>
            <w:spacing w:after="0" w:line="480" w:lineRule="auto"/>
          </w:pPr>
        </w:pPrChange>
      </w:pPr>
      <w:del w:id="27" w:author="Li, Ming" w:date="2018-01-16T11:41:00Z">
        <w:r w:rsidDel="009C768D">
          <w:rPr>
            <w:rFonts w:ascii="Arial" w:hAnsi="Arial" w:cs="Arial"/>
            <w:sz w:val="24"/>
            <w:szCs w:val="24"/>
          </w:rPr>
          <w:delText xml:space="preserve">a. Supplemental table 1 </w:delText>
        </w:r>
      </w:del>
    </w:p>
    <w:p w14:paraId="0180ADB5" w14:textId="77777777" w:rsidR="00C82029" w:rsidRPr="00C82029" w:rsidDel="009C768D" w:rsidRDefault="00C82029">
      <w:pPr>
        <w:rPr>
          <w:del w:id="28" w:author="Li, Ming" w:date="2018-01-16T11:41:00Z"/>
          <w:rFonts w:ascii="Arial" w:hAnsi="Arial" w:cs="Arial"/>
          <w:b/>
          <w:bCs/>
          <w:sz w:val="24"/>
          <w:szCs w:val="24"/>
        </w:rPr>
        <w:pPrChange w:id="29" w:author="Li, Ming" w:date="2018-01-16T11:41:00Z">
          <w:pPr>
            <w:spacing w:line="480" w:lineRule="auto"/>
          </w:pPr>
        </w:pPrChange>
      </w:pPr>
    </w:p>
    <w:p w14:paraId="409496F3" w14:textId="77777777" w:rsidR="00C82029" w:rsidDel="009C768D" w:rsidRDefault="00C82029">
      <w:pPr>
        <w:rPr>
          <w:del w:id="30" w:author="Li, Ming" w:date="2018-01-16T11:41:00Z"/>
          <w:rFonts w:ascii="Arial" w:hAnsi="Arial" w:cs="Arial"/>
          <w:b/>
          <w:bCs/>
          <w:sz w:val="24"/>
          <w:szCs w:val="24"/>
        </w:rPr>
      </w:pPr>
    </w:p>
    <w:p w14:paraId="1F6FC9D6" w14:textId="77777777" w:rsidR="00C82029" w:rsidDel="009C768D" w:rsidRDefault="00C82029">
      <w:pPr>
        <w:rPr>
          <w:del w:id="31" w:author="Li, Ming" w:date="2018-01-16T11:41:00Z"/>
          <w:rFonts w:ascii="Arial" w:hAnsi="Arial" w:cs="Arial"/>
          <w:b/>
          <w:bCs/>
          <w:sz w:val="24"/>
          <w:szCs w:val="24"/>
        </w:rPr>
      </w:pPr>
    </w:p>
    <w:p w14:paraId="1E9EE8B7" w14:textId="77777777" w:rsidR="00AE35D1" w:rsidDel="009C768D" w:rsidRDefault="00AE35D1">
      <w:pPr>
        <w:rPr>
          <w:del w:id="32" w:author="Li, Ming" w:date="2018-01-16T11:41:00Z"/>
          <w:rFonts w:ascii="Arial" w:hAnsi="Arial" w:cs="Arial"/>
          <w:b/>
          <w:bCs/>
          <w:sz w:val="24"/>
          <w:szCs w:val="24"/>
        </w:rPr>
      </w:pPr>
    </w:p>
    <w:p w14:paraId="51528361" w14:textId="77777777" w:rsidR="004B5049" w:rsidDel="009C768D" w:rsidRDefault="004B5049">
      <w:pPr>
        <w:rPr>
          <w:del w:id="33" w:author="Li, Ming" w:date="2018-01-16T11:41:00Z"/>
          <w:rFonts w:ascii="Arial" w:hAnsi="Arial" w:cs="Arial"/>
          <w:b/>
          <w:bCs/>
          <w:sz w:val="24"/>
          <w:szCs w:val="24"/>
        </w:rPr>
      </w:pPr>
    </w:p>
    <w:p w14:paraId="65870457" w14:textId="77777777" w:rsidR="0007033C" w:rsidDel="009C768D" w:rsidRDefault="0007033C">
      <w:pPr>
        <w:rPr>
          <w:del w:id="34" w:author="Li, Ming" w:date="2018-01-16T11:41:00Z"/>
          <w:rFonts w:ascii="Arial" w:hAnsi="Arial" w:cs="Arial"/>
          <w:b/>
          <w:bCs/>
          <w:sz w:val="24"/>
          <w:szCs w:val="24"/>
        </w:rPr>
      </w:pPr>
    </w:p>
    <w:p w14:paraId="07BE7139" w14:textId="77777777" w:rsidR="0007033C" w:rsidDel="009C768D" w:rsidRDefault="0007033C">
      <w:pPr>
        <w:rPr>
          <w:del w:id="35" w:author="Li, Ming" w:date="2018-01-16T11:41:00Z"/>
          <w:rFonts w:ascii="Arial" w:hAnsi="Arial" w:cs="Arial"/>
          <w:b/>
          <w:bCs/>
          <w:sz w:val="24"/>
          <w:szCs w:val="24"/>
        </w:rPr>
      </w:pPr>
    </w:p>
    <w:p w14:paraId="300A5599" w14:textId="77777777" w:rsidR="0007033C" w:rsidDel="009C768D" w:rsidRDefault="0007033C">
      <w:pPr>
        <w:rPr>
          <w:del w:id="36" w:author="Li, Ming" w:date="2018-01-16T11:41:00Z"/>
          <w:rFonts w:ascii="Arial" w:hAnsi="Arial" w:cs="Arial"/>
          <w:b/>
          <w:bCs/>
          <w:sz w:val="24"/>
          <w:szCs w:val="24"/>
        </w:rPr>
      </w:pPr>
    </w:p>
    <w:p w14:paraId="1782A9C6" w14:textId="77777777" w:rsidR="0007033C" w:rsidDel="009C768D" w:rsidRDefault="0007033C">
      <w:pPr>
        <w:rPr>
          <w:del w:id="37" w:author="Li, Ming" w:date="2018-01-16T11:41:00Z"/>
          <w:rFonts w:ascii="Arial" w:hAnsi="Arial" w:cs="Arial"/>
          <w:b/>
          <w:bCs/>
          <w:sz w:val="24"/>
          <w:szCs w:val="24"/>
        </w:rPr>
      </w:pPr>
    </w:p>
    <w:p w14:paraId="0AB7C695" w14:textId="77777777" w:rsidR="0007033C" w:rsidDel="009C768D" w:rsidRDefault="0007033C">
      <w:pPr>
        <w:rPr>
          <w:del w:id="38" w:author="Li, Ming" w:date="2018-01-16T11:41:00Z"/>
          <w:rFonts w:ascii="Arial" w:hAnsi="Arial" w:cs="Arial"/>
          <w:b/>
          <w:bCs/>
          <w:sz w:val="24"/>
          <w:szCs w:val="24"/>
        </w:rPr>
      </w:pPr>
    </w:p>
    <w:p w14:paraId="4749F7B4" w14:textId="77777777" w:rsidR="0007033C" w:rsidDel="009C768D" w:rsidRDefault="0007033C">
      <w:pPr>
        <w:rPr>
          <w:del w:id="39" w:author="Li, Ming" w:date="2018-01-16T11:41:00Z"/>
          <w:rFonts w:ascii="Arial" w:hAnsi="Arial" w:cs="Arial"/>
          <w:b/>
          <w:bCs/>
          <w:sz w:val="24"/>
          <w:szCs w:val="24"/>
        </w:rPr>
      </w:pPr>
    </w:p>
    <w:p w14:paraId="7BB0895B" w14:textId="77777777" w:rsidR="00566F85" w:rsidDel="009C768D" w:rsidRDefault="00566F85" w:rsidP="009C768D">
      <w:pPr>
        <w:rPr>
          <w:del w:id="40" w:author="Li, Ming" w:date="2018-01-16T11:41:00Z"/>
          <w:rFonts w:ascii="Arial" w:hAnsi="Arial" w:cs="Arial"/>
          <w:b/>
          <w:bCs/>
          <w:sz w:val="24"/>
          <w:szCs w:val="24"/>
        </w:rPr>
      </w:pPr>
    </w:p>
    <w:p w14:paraId="3E926783" w14:textId="77777777" w:rsidR="0007033C" w:rsidDel="009C768D" w:rsidRDefault="0007033C" w:rsidP="00C82029">
      <w:pPr>
        <w:rPr>
          <w:del w:id="41" w:author="Li, Ming" w:date="2018-01-16T11:41:00Z"/>
          <w:rFonts w:ascii="Arial" w:hAnsi="Arial" w:cs="Arial"/>
          <w:b/>
          <w:bCs/>
          <w:sz w:val="24"/>
          <w:szCs w:val="24"/>
        </w:rPr>
      </w:pPr>
    </w:p>
    <w:p w14:paraId="1199E562" w14:textId="77777777" w:rsidR="00C82029" w:rsidRPr="00C82029" w:rsidRDefault="00C82029" w:rsidP="00C82029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Supplemental Data</w:t>
      </w:r>
    </w:p>
    <w:p w14:paraId="58019D71" w14:textId="77777777" w:rsidR="00566F85" w:rsidRPr="00566F85" w:rsidRDefault="00566F85" w:rsidP="00566F85">
      <w:pPr>
        <w:spacing w:line="240" w:lineRule="auto"/>
        <w:rPr>
          <w:rFonts w:ascii="Arial" w:hAnsi="Arial" w:cs="Arial"/>
          <w:sz w:val="24"/>
          <w:szCs w:val="24"/>
        </w:rPr>
      </w:pPr>
      <w:r w:rsidRPr="00566F85">
        <w:rPr>
          <w:rFonts w:ascii="Arial" w:hAnsi="Arial" w:cs="Arial"/>
          <w:sz w:val="24"/>
          <w:szCs w:val="24"/>
        </w:rPr>
        <w:t xml:space="preserve">Sorting of a Multi-subunit Ubiquitin Ligase Complex in the </w:t>
      </w:r>
      <w:proofErr w:type="spellStart"/>
      <w:r w:rsidRPr="00566F85">
        <w:rPr>
          <w:rFonts w:ascii="Arial" w:hAnsi="Arial" w:cs="Arial"/>
          <w:sz w:val="24"/>
          <w:szCs w:val="24"/>
        </w:rPr>
        <w:t>Endolysosome</w:t>
      </w:r>
      <w:proofErr w:type="spellEnd"/>
      <w:r w:rsidRPr="00566F85">
        <w:rPr>
          <w:rFonts w:ascii="Arial" w:hAnsi="Arial" w:cs="Arial"/>
          <w:sz w:val="24"/>
          <w:szCs w:val="24"/>
        </w:rPr>
        <w:t xml:space="preserve"> System</w:t>
      </w:r>
    </w:p>
    <w:p w14:paraId="5101E4C5" w14:textId="77777777" w:rsidR="008856DD" w:rsidRDefault="0007033C" w:rsidP="00D50D9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Xi Yang, </w:t>
      </w:r>
      <w:proofErr w:type="spellStart"/>
      <w:r>
        <w:rPr>
          <w:rFonts w:ascii="Arial" w:hAnsi="Arial" w:cs="Arial"/>
          <w:sz w:val="24"/>
          <w:szCs w:val="24"/>
        </w:rPr>
        <w:t>Felichi</w:t>
      </w:r>
      <w:proofErr w:type="spellEnd"/>
      <w:r>
        <w:rPr>
          <w:rFonts w:ascii="Arial" w:hAnsi="Arial" w:cs="Arial"/>
          <w:sz w:val="24"/>
          <w:szCs w:val="24"/>
        </w:rPr>
        <w:t xml:space="preserve"> Mae </w:t>
      </w:r>
      <w:proofErr w:type="spellStart"/>
      <w:r>
        <w:rPr>
          <w:rFonts w:ascii="Arial" w:hAnsi="Arial" w:cs="Arial"/>
          <w:sz w:val="24"/>
          <w:szCs w:val="24"/>
        </w:rPr>
        <w:t>Arines</w:t>
      </w:r>
      <w:proofErr w:type="spellEnd"/>
      <w:r w:rsidRPr="002F1FB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Weichao</w:t>
      </w:r>
      <w:proofErr w:type="spellEnd"/>
      <w:r>
        <w:rPr>
          <w:rFonts w:ascii="Arial" w:hAnsi="Arial" w:cs="Arial"/>
          <w:sz w:val="24"/>
          <w:szCs w:val="24"/>
        </w:rPr>
        <w:t xml:space="preserve"> Zhang,</w:t>
      </w:r>
      <w:r w:rsidRPr="002F1FB6">
        <w:rPr>
          <w:rFonts w:ascii="Arial" w:hAnsi="Arial" w:cs="Arial"/>
          <w:sz w:val="24"/>
          <w:szCs w:val="24"/>
        </w:rPr>
        <w:t xml:space="preserve"> and Ming Li</w:t>
      </w:r>
    </w:p>
    <w:p w14:paraId="50B248E9" w14:textId="77777777" w:rsidR="0007033C" w:rsidRPr="00E60059" w:rsidDel="009C768D" w:rsidRDefault="0007033C" w:rsidP="00D50D9A">
      <w:pPr>
        <w:rPr>
          <w:del w:id="42" w:author="Li, Ming" w:date="2018-01-16T11:40:00Z"/>
          <w:rFonts w:ascii="Arial" w:hAnsi="Arial" w:cs="Arial"/>
          <w:sz w:val="24"/>
          <w:szCs w:val="24"/>
        </w:rPr>
      </w:pPr>
    </w:p>
    <w:p w14:paraId="62A3E956" w14:textId="77777777" w:rsidR="00D50D9A" w:rsidRPr="008856DD" w:rsidDel="009C768D" w:rsidRDefault="008856DD">
      <w:pPr>
        <w:rPr>
          <w:del w:id="43" w:author="Li, Ming" w:date="2018-01-16T11:40:00Z"/>
          <w:rFonts w:ascii="Arial" w:hAnsi="Arial" w:cs="Arial"/>
          <w:b/>
          <w:bCs/>
          <w:sz w:val="28"/>
          <w:szCs w:val="24"/>
        </w:rPr>
      </w:pPr>
      <w:del w:id="44" w:author="Li, Ming" w:date="2018-01-16T11:40:00Z">
        <w:r w:rsidDel="009C768D">
          <w:rPr>
            <w:rFonts w:ascii="Arial" w:hAnsi="Arial" w:cs="Arial"/>
            <w:b/>
            <w:bCs/>
            <w:sz w:val="24"/>
            <w:szCs w:val="24"/>
          </w:rPr>
          <w:delText>Supplemental Figure Legends</w:delText>
        </w:r>
      </w:del>
    </w:p>
    <w:p w14:paraId="453B6827" w14:textId="77777777" w:rsidR="000F0B8B" w:rsidDel="009C768D" w:rsidRDefault="000F0B8B" w:rsidP="000F0B8B">
      <w:pPr>
        <w:spacing w:line="480" w:lineRule="auto"/>
        <w:rPr>
          <w:del w:id="45" w:author="Li, Ming" w:date="2018-01-16T11:40:00Z"/>
          <w:rFonts w:ascii="Arial" w:hAnsi="Arial" w:cs="Arial"/>
          <w:sz w:val="24"/>
          <w:szCs w:val="24"/>
          <w:shd w:val="clear" w:color="auto" w:fill="FFFFFF"/>
        </w:rPr>
      </w:pPr>
      <w:del w:id="46" w:author="Li, Ming" w:date="2018-01-16T11:40:00Z">
        <w:r w:rsidRPr="00446C07" w:rsidDel="009C768D">
          <w:rPr>
            <w:rFonts w:ascii="Arial" w:hAnsi="Arial" w:cs="Arial"/>
            <w:b/>
            <w:sz w:val="24"/>
            <w:szCs w:val="24"/>
            <w:shd w:val="clear" w:color="auto" w:fill="FFFFFF"/>
          </w:rPr>
          <w:delText>Figure S1:</w:delText>
        </w:r>
        <w:r w:rsidDel="009C768D">
          <w:rPr>
            <w:rFonts w:ascii="Arial" w:hAnsi="Arial" w:cs="Arial"/>
            <w:sz w:val="24"/>
            <w:szCs w:val="24"/>
            <w:shd w:val="clear" w:color="auto" w:fill="FFFFFF"/>
          </w:rPr>
          <w:delText xml:space="preserve"> </w:delText>
        </w:r>
        <w:r w:rsidR="00C03C31" w:rsidDel="009C768D">
          <w:rPr>
            <w:rFonts w:ascii="Arial" w:hAnsi="Arial" w:cs="Arial"/>
            <w:sz w:val="24"/>
            <w:szCs w:val="24"/>
            <w:shd w:val="clear" w:color="auto" w:fill="FFFFFF"/>
          </w:rPr>
          <w:delText xml:space="preserve">Identification of two new Dsc subunits by mass spectrometry. </w:delText>
        </w:r>
        <w:r w:rsidR="00C03C31" w:rsidRPr="00C03C31" w:rsidDel="009C768D">
          <w:rPr>
            <w:rFonts w:ascii="Arial" w:hAnsi="Arial" w:cs="Arial"/>
            <w:b/>
            <w:sz w:val="24"/>
            <w:szCs w:val="24"/>
            <w:shd w:val="clear" w:color="auto" w:fill="FFFFFF"/>
          </w:rPr>
          <w:delText>A)</w:delText>
        </w:r>
        <w:r w:rsidR="00C03C31" w:rsidDel="009C768D">
          <w:rPr>
            <w:rFonts w:ascii="Arial" w:hAnsi="Arial" w:cs="Arial"/>
            <w:sz w:val="24"/>
            <w:szCs w:val="24"/>
            <w:shd w:val="clear" w:color="auto" w:fill="FFFFFF"/>
          </w:rPr>
          <w:delText xml:space="preserve"> </w:delText>
        </w:r>
        <w:r w:rsidR="000D627B" w:rsidDel="009C768D">
          <w:rPr>
            <w:rFonts w:ascii="Arial" w:hAnsi="Arial" w:cs="Arial"/>
            <w:sz w:val="24"/>
            <w:szCs w:val="24"/>
            <w:shd w:val="clear" w:color="auto" w:fill="FFFFFF"/>
          </w:rPr>
          <w:delText xml:space="preserve">Mass spectrometry peptide coverage for Yir014W. </w:delText>
        </w:r>
        <w:r w:rsidR="00F94E5C" w:rsidDel="009C768D">
          <w:rPr>
            <w:rFonts w:ascii="Arial" w:hAnsi="Arial" w:cs="Arial"/>
            <w:sz w:val="24"/>
            <w:szCs w:val="24"/>
            <w:shd w:val="clear" w:color="auto" w:fill="FFFFFF"/>
          </w:rPr>
          <w:delText xml:space="preserve">The peptides identified by mass spectrometry are highlighted in red. </w:delText>
        </w:r>
        <w:r w:rsidR="000D627B" w:rsidDel="009C768D">
          <w:rPr>
            <w:rFonts w:ascii="Arial" w:hAnsi="Arial" w:cs="Arial"/>
            <w:sz w:val="24"/>
            <w:szCs w:val="24"/>
            <w:shd w:val="clear" w:color="auto" w:fill="FFFFFF"/>
          </w:rPr>
          <w:delText>The underlined sequences are th</w:delText>
        </w:r>
        <w:r w:rsidR="007978AB" w:rsidDel="009C768D">
          <w:rPr>
            <w:rFonts w:ascii="Arial" w:hAnsi="Arial" w:cs="Arial"/>
            <w:sz w:val="24"/>
            <w:szCs w:val="24"/>
            <w:shd w:val="clear" w:color="auto" w:fill="FFFFFF"/>
          </w:rPr>
          <w:delText>e predicted transmembrane helice</w:delText>
        </w:r>
        <w:r w:rsidR="000D627B" w:rsidDel="009C768D">
          <w:rPr>
            <w:rFonts w:ascii="Arial" w:hAnsi="Arial" w:cs="Arial"/>
            <w:sz w:val="24"/>
            <w:szCs w:val="24"/>
            <w:shd w:val="clear" w:color="auto" w:fill="FFFFFF"/>
          </w:rPr>
          <w:delText xml:space="preserve">s. </w:delText>
        </w:r>
        <w:r w:rsidR="000D627B" w:rsidRPr="000D627B" w:rsidDel="009C768D">
          <w:rPr>
            <w:rFonts w:ascii="Arial" w:hAnsi="Arial" w:cs="Arial"/>
            <w:b/>
            <w:sz w:val="24"/>
            <w:szCs w:val="24"/>
            <w:shd w:val="clear" w:color="auto" w:fill="FFFFFF"/>
          </w:rPr>
          <w:delText>B)</w:delText>
        </w:r>
        <w:r w:rsidR="000D627B" w:rsidRPr="000D627B" w:rsidDel="009C768D">
          <w:rPr>
            <w:rFonts w:ascii="Arial" w:hAnsi="Arial" w:cs="Arial"/>
            <w:sz w:val="24"/>
            <w:szCs w:val="24"/>
            <w:shd w:val="clear" w:color="auto" w:fill="FFFFFF"/>
          </w:rPr>
          <w:delText xml:space="preserve"> </w:delText>
        </w:r>
        <w:r w:rsidR="000D627B" w:rsidDel="009C768D">
          <w:rPr>
            <w:rFonts w:ascii="Arial" w:hAnsi="Arial" w:cs="Arial"/>
            <w:sz w:val="24"/>
            <w:szCs w:val="24"/>
            <w:shd w:val="clear" w:color="auto" w:fill="FFFFFF"/>
          </w:rPr>
          <w:delText xml:space="preserve">Mass spectrometry peptide coverage for Ypr109W. </w:delText>
        </w:r>
        <w:r w:rsidR="00F94E5C" w:rsidDel="009C768D">
          <w:rPr>
            <w:rFonts w:ascii="Arial" w:hAnsi="Arial" w:cs="Arial"/>
            <w:sz w:val="24"/>
            <w:szCs w:val="24"/>
            <w:shd w:val="clear" w:color="auto" w:fill="FFFFFF"/>
          </w:rPr>
          <w:delText xml:space="preserve">The peptides identified by mass spectrometry are highlighted in red. </w:delText>
        </w:r>
        <w:r w:rsidR="000D627B" w:rsidDel="009C768D">
          <w:rPr>
            <w:rFonts w:ascii="Arial" w:hAnsi="Arial" w:cs="Arial"/>
            <w:sz w:val="24"/>
            <w:szCs w:val="24"/>
            <w:shd w:val="clear" w:color="auto" w:fill="FFFFFF"/>
          </w:rPr>
          <w:delText>The underlined sequences are th</w:delText>
        </w:r>
        <w:r w:rsidR="007978AB" w:rsidDel="009C768D">
          <w:rPr>
            <w:rFonts w:ascii="Arial" w:hAnsi="Arial" w:cs="Arial"/>
            <w:sz w:val="24"/>
            <w:szCs w:val="24"/>
            <w:shd w:val="clear" w:color="auto" w:fill="FFFFFF"/>
          </w:rPr>
          <w:delText>e predicted transmembrane helices.</w:delText>
        </w:r>
        <w:r w:rsidR="000D627B" w:rsidDel="009C768D">
          <w:rPr>
            <w:rFonts w:ascii="Arial" w:hAnsi="Arial" w:cs="Arial"/>
            <w:sz w:val="24"/>
            <w:szCs w:val="24"/>
            <w:shd w:val="clear" w:color="auto" w:fill="FFFFFF"/>
          </w:rPr>
          <w:delText xml:space="preserve"> </w:delText>
        </w:r>
        <w:r w:rsidR="000D627B" w:rsidRPr="000D627B" w:rsidDel="009C768D">
          <w:rPr>
            <w:rFonts w:ascii="Arial" w:hAnsi="Arial" w:cs="Arial"/>
            <w:b/>
            <w:sz w:val="24"/>
            <w:szCs w:val="24"/>
            <w:shd w:val="clear" w:color="auto" w:fill="FFFFFF"/>
          </w:rPr>
          <w:delText>C)</w:delText>
        </w:r>
        <w:r w:rsidR="007978AB" w:rsidDel="009C768D">
          <w:rPr>
            <w:rFonts w:ascii="Arial" w:hAnsi="Arial" w:cs="Arial"/>
            <w:b/>
            <w:sz w:val="24"/>
            <w:szCs w:val="24"/>
            <w:shd w:val="clear" w:color="auto" w:fill="FFFFFF"/>
          </w:rPr>
          <w:delText xml:space="preserve"> </w:delText>
        </w:r>
        <w:r w:rsidR="007978AB" w:rsidDel="009C768D">
          <w:rPr>
            <w:rFonts w:ascii="Arial" w:hAnsi="Arial" w:cs="Arial"/>
            <w:sz w:val="24"/>
            <w:szCs w:val="24"/>
            <w:shd w:val="clear" w:color="auto" w:fill="FFFFFF"/>
          </w:rPr>
          <w:delText xml:space="preserve">Sequence similarity between Yir014W and Ypr109W. The alignment was performed </w:delText>
        </w:r>
        <w:r w:rsidR="00156CD7" w:rsidDel="009C768D">
          <w:rPr>
            <w:rFonts w:ascii="Arial" w:hAnsi="Arial" w:cs="Arial"/>
            <w:sz w:val="24"/>
            <w:szCs w:val="24"/>
            <w:shd w:val="clear" w:color="auto" w:fill="FFFFFF"/>
          </w:rPr>
          <w:delText xml:space="preserve">with Clustal Omega </w:delText>
        </w:r>
        <w:r w:rsidR="000542D9" w:rsidDel="009C768D">
          <w:rPr>
            <w:rFonts w:ascii="Arial" w:hAnsi="Arial" w:cs="Arial"/>
            <w:sz w:val="24"/>
            <w:szCs w:val="24"/>
            <w:shd w:val="clear" w:color="auto" w:fill="FFFFFF"/>
          </w:rPr>
          <w:fldChar w:fldCharType="begin"/>
        </w:r>
        <w:r w:rsidR="000542D9" w:rsidDel="009C768D">
          <w:rPr>
            <w:rFonts w:ascii="Arial" w:hAnsi="Arial" w:cs="Arial"/>
            <w:sz w:val="24"/>
            <w:szCs w:val="24"/>
            <w:shd w:val="clear" w:color="auto" w:fill="FFFFFF"/>
          </w:rPr>
          <w:delInstrText xml:space="preserve"> ADDIN EN.CITE &lt;EndNote&gt;&lt;Cite&gt;&lt;Author&gt;Sievers&lt;/Author&gt;&lt;Year&gt;2011&lt;/Year&gt;&lt;RecNum&gt;216&lt;/RecNum&gt;&lt;DisplayText&gt;(Sievers et al., 2011)&lt;/DisplayText&gt;&lt;record&gt;&lt;rec-number&gt;216&lt;/rec-number&gt;&lt;foreign-keys&gt;&lt;key app="EN" db-id="dtrf92xr2ff959e9ewcvrxzwvfdftesfretz" timestamp="1507146250"&gt;216&lt;/key&gt;&lt;/foreign-keys&gt;&lt;ref-type name="Journal Article"&gt;17&lt;/ref-type&gt;&lt;contributors&gt;&lt;authors&gt;&lt;author&gt;Sievers, F.&lt;/author&gt;&lt;author&gt;Wilm, A.&lt;/author&gt;&lt;author&gt;Dineen, D.&lt;/author&gt;&lt;author&gt;Gibson, T. J.&lt;/author&gt;&lt;author&gt;Karplus, K.&lt;/author&gt;&lt;author&gt;Li, W.&lt;/author&gt;&lt;author&gt;Lopez, R.&lt;/author&gt;&lt;author&gt;McWilliam, H.&lt;/author&gt;&lt;author&gt;Remmert, M.&lt;/author&gt;&lt;author&gt;Soding, J.&lt;/author&gt;&lt;author&gt;Thompson, J. D.&lt;/author&gt;&lt;author&gt;Higgins, D. G.&lt;/author&gt;&lt;/authors&gt;&lt;/contributors&gt;&lt;auth-address&gt;School of Medicine and Medical Science, UCD Conway Institute of Biomolecular and Biomedical Research, University College Dublin, Dublin, Ireland.&lt;/auth-address&gt;&lt;titles&gt;&lt;title&gt;Fast, scalable generation of high-quality protein multiple sequence alignments using Clustal Omega&lt;/title&gt;&lt;secondary-title&gt;Mol Syst Biol&lt;/secondary-title&gt;&lt;/titles&gt;&lt;periodical&gt;&lt;full-title&gt;Mol Syst Biol&lt;/full-title&gt;&lt;/periodical&gt;&lt;pages&gt;539&lt;/pages&gt;&lt;volume&gt;7&lt;/volume&gt;&lt;keywords&gt;&lt;keyword&gt;Algorithms&lt;/keyword&gt;&lt;keyword&gt;Amino Acid Sequence&lt;/keyword&gt;&lt;keyword&gt;Base Sequence&lt;/keyword&gt;&lt;keyword&gt;Data Mining/*methods&lt;/keyword&gt;&lt;keyword&gt;Databases, Factual&lt;/keyword&gt;&lt;keyword&gt;Molecular Sequence Data&lt;/keyword&gt;&lt;keyword&gt;Proteins/*analysis/chemistry&lt;/keyword&gt;&lt;keyword&gt;Sequence Alignment/*methods&lt;/keyword&gt;&lt;keyword&gt;Sequence Analysis, Protein/*methods&lt;/keyword&gt;&lt;keyword&gt;Software&lt;/keyword&gt;&lt;keyword&gt;*Systems Biology/instrumentation/methods&lt;/keyword&gt;&lt;/keywords&gt;&lt;dates&gt;&lt;year&gt;2011&lt;/year&gt;&lt;pub-dates&gt;&lt;date&gt;Oct 11&lt;/date&gt;&lt;/pub-dates&gt;&lt;/dates&gt;&lt;isbn&gt;1744-4292 (Electronic)&amp;#xD;1744-4292 (Linking)&lt;/isbn&gt;&lt;accession-num&gt;21988835&lt;/accession-num&gt;&lt;urls&gt;&lt;related-urls&gt;&lt;url&gt;https://www.ncbi.nlm.nih.gov/pubmed/21988835&lt;/url&gt;&lt;/related-urls&gt;&lt;/urls&gt;&lt;custom2&gt;PMC3261699&lt;/custom2&gt;&lt;electronic-resource-num&gt;10.1038/msb.2011.75&lt;/electronic-resource-num&gt;&lt;/record&gt;&lt;/Cite&gt;&lt;/EndNote&gt;</w:delInstrText>
        </w:r>
        <w:r w:rsidR="000542D9" w:rsidDel="009C768D">
          <w:rPr>
            <w:rFonts w:ascii="Arial" w:hAnsi="Arial" w:cs="Arial"/>
            <w:sz w:val="24"/>
            <w:szCs w:val="24"/>
            <w:shd w:val="clear" w:color="auto" w:fill="FFFFFF"/>
          </w:rPr>
          <w:fldChar w:fldCharType="separate"/>
        </w:r>
        <w:r w:rsidR="000542D9" w:rsidDel="009C768D">
          <w:rPr>
            <w:rFonts w:ascii="Arial" w:hAnsi="Arial" w:cs="Arial"/>
            <w:noProof/>
            <w:sz w:val="24"/>
            <w:szCs w:val="24"/>
            <w:shd w:val="clear" w:color="auto" w:fill="FFFFFF"/>
          </w:rPr>
          <w:delText>(Sievers et al., 2011)</w:delText>
        </w:r>
        <w:r w:rsidR="000542D9" w:rsidDel="009C768D">
          <w:rPr>
            <w:rFonts w:ascii="Arial" w:hAnsi="Arial" w:cs="Arial"/>
            <w:sz w:val="24"/>
            <w:szCs w:val="24"/>
            <w:shd w:val="clear" w:color="auto" w:fill="FFFFFF"/>
          </w:rPr>
          <w:fldChar w:fldCharType="end"/>
        </w:r>
        <w:r w:rsidR="00156CD7" w:rsidDel="009C768D">
          <w:rPr>
            <w:rFonts w:ascii="Arial" w:hAnsi="Arial" w:cs="Arial"/>
            <w:sz w:val="24"/>
            <w:szCs w:val="24"/>
            <w:shd w:val="clear" w:color="auto" w:fill="FFFFFF"/>
          </w:rPr>
          <w:delText>.</w:delText>
        </w:r>
        <w:r w:rsidR="000D627B" w:rsidDel="009C768D">
          <w:rPr>
            <w:rFonts w:ascii="Arial" w:hAnsi="Arial" w:cs="Arial"/>
            <w:sz w:val="24"/>
            <w:szCs w:val="24"/>
            <w:shd w:val="clear" w:color="auto" w:fill="FFFFFF"/>
          </w:rPr>
          <w:delText xml:space="preserve"> </w:delText>
        </w:r>
        <w:r w:rsidR="00C03C31" w:rsidDel="009C768D">
          <w:rPr>
            <w:rFonts w:ascii="Arial" w:eastAsia="仿宋" w:hAnsi="Arial" w:cs="Arial"/>
            <w:sz w:val="24"/>
            <w:szCs w:val="24"/>
          </w:rPr>
          <w:delText>Related to figure 2</w:delText>
        </w:r>
        <w:r w:rsidR="00F32F84" w:rsidDel="009C768D">
          <w:rPr>
            <w:rFonts w:ascii="Arial" w:eastAsia="仿宋" w:hAnsi="Arial" w:cs="Arial"/>
            <w:sz w:val="24"/>
            <w:szCs w:val="24"/>
          </w:rPr>
          <w:delText>.</w:delText>
        </w:r>
        <w:r w:rsidR="00C03C31" w:rsidDel="009C768D">
          <w:rPr>
            <w:rFonts w:ascii="Arial" w:eastAsia="仿宋" w:hAnsi="Arial" w:cs="Arial"/>
            <w:sz w:val="24"/>
            <w:szCs w:val="24"/>
          </w:rPr>
          <w:delText xml:space="preserve"> </w:delText>
        </w:r>
      </w:del>
    </w:p>
    <w:p w14:paraId="131766D4" w14:textId="77777777" w:rsidR="000F0B8B" w:rsidRPr="008B1455" w:rsidDel="009C3BDF" w:rsidRDefault="000F0B8B" w:rsidP="000F0B8B">
      <w:pPr>
        <w:spacing w:line="480" w:lineRule="auto"/>
        <w:rPr>
          <w:del w:id="47" w:author="Li, Ming" w:date="2018-01-14T14:17:00Z"/>
          <w:rFonts w:ascii="Arial" w:hAnsi="Arial" w:cs="Arial"/>
          <w:sz w:val="24"/>
          <w:szCs w:val="24"/>
        </w:rPr>
      </w:pPr>
      <w:del w:id="48" w:author="Li, Ming" w:date="2018-01-14T14:17:00Z">
        <w:r w:rsidRPr="00A432D7" w:rsidDel="009C3BDF">
          <w:rPr>
            <w:rFonts w:ascii="Arial" w:hAnsi="Arial" w:cs="Arial"/>
            <w:b/>
            <w:sz w:val="24"/>
            <w:szCs w:val="24"/>
            <w:shd w:val="clear" w:color="auto" w:fill="FFFFFF"/>
          </w:rPr>
          <w:delText>Figure S2:</w:delText>
        </w:r>
        <w:r w:rsidR="00F96E39" w:rsidDel="009C3BDF">
          <w:rPr>
            <w:rFonts w:ascii="Arial" w:hAnsi="Arial" w:cs="Arial"/>
            <w:sz w:val="24"/>
            <w:szCs w:val="24"/>
            <w:shd w:val="clear" w:color="auto" w:fill="FFFFFF"/>
          </w:rPr>
          <w:delText xml:space="preserve"> Gld1 competes with Vld1 to determine the subcellular localization of the Dsc complex. </w:delText>
        </w:r>
        <w:r w:rsidR="00A15C66" w:rsidDel="009C3BDF">
          <w:rPr>
            <w:rFonts w:ascii="Arial" w:hAnsi="Arial" w:cs="Arial"/>
            <w:sz w:val="24"/>
            <w:szCs w:val="24"/>
          </w:rPr>
          <w:delText>E</w:delText>
        </w:r>
        <w:r w:rsidR="00666B5B" w:rsidDel="009C3BDF">
          <w:rPr>
            <w:rFonts w:ascii="Arial" w:hAnsi="Arial" w:cs="Arial"/>
            <w:sz w:val="24"/>
            <w:szCs w:val="24"/>
          </w:rPr>
          <w:delText>levating the G</w:delText>
        </w:r>
        <w:r w:rsidR="00F96E39" w:rsidDel="009C3BDF">
          <w:rPr>
            <w:rFonts w:ascii="Arial" w:hAnsi="Arial" w:cs="Arial"/>
            <w:sz w:val="24"/>
            <w:szCs w:val="24"/>
          </w:rPr>
          <w:delText xml:space="preserve">ld1 expression level in </w:delText>
        </w:r>
        <w:r w:rsidR="00666B5B" w:rsidDel="009C3BDF">
          <w:rPr>
            <w:rFonts w:ascii="Arial" w:hAnsi="Arial" w:cs="Arial"/>
            <w:i/>
            <w:sz w:val="24"/>
            <w:szCs w:val="24"/>
          </w:rPr>
          <w:delText>gld</w:delText>
        </w:r>
        <w:r w:rsidR="00F96E39" w:rsidRPr="00E82D5F" w:rsidDel="009C3BDF">
          <w:rPr>
            <w:rFonts w:ascii="Arial" w:hAnsi="Arial" w:cs="Arial"/>
            <w:i/>
            <w:sz w:val="24"/>
            <w:szCs w:val="24"/>
          </w:rPr>
          <w:delText>1</w:delText>
        </w:r>
        <w:r w:rsidR="00F96E39" w:rsidDel="009C3BDF">
          <w:rPr>
            <w:rFonts w:ascii="Arial" w:hAnsi="Arial" w:cs="Arial"/>
            <w:sz w:val="24"/>
            <w:szCs w:val="24"/>
          </w:rPr>
          <w:delText>∆ cells gradually diverts the Ubx3-nG signal from</w:delText>
        </w:r>
        <w:r w:rsidR="00781F36" w:rsidDel="009C3BDF">
          <w:rPr>
            <w:rFonts w:ascii="Arial" w:hAnsi="Arial" w:cs="Arial"/>
            <w:sz w:val="24"/>
            <w:szCs w:val="24"/>
          </w:rPr>
          <w:delText xml:space="preserve"> the</w:delText>
        </w:r>
        <w:r w:rsidR="00A15C66" w:rsidDel="009C3BDF">
          <w:rPr>
            <w:rFonts w:ascii="Arial" w:hAnsi="Arial" w:cs="Arial"/>
            <w:sz w:val="24"/>
            <w:szCs w:val="24"/>
          </w:rPr>
          <w:delText xml:space="preserve"> </w:delText>
        </w:r>
        <w:r w:rsidR="00F96E39" w:rsidDel="009C3BDF">
          <w:rPr>
            <w:rFonts w:ascii="Arial" w:hAnsi="Arial" w:cs="Arial"/>
            <w:sz w:val="24"/>
            <w:szCs w:val="24"/>
          </w:rPr>
          <w:delText>vacuole membrane</w:delText>
        </w:r>
        <w:r w:rsidR="00A15C66" w:rsidDel="009C3BDF">
          <w:rPr>
            <w:rFonts w:ascii="Arial" w:hAnsi="Arial" w:cs="Arial"/>
            <w:sz w:val="24"/>
            <w:szCs w:val="24"/>
          </w:rPr>
          <w:delText xml:space="preserve"> to intracellular punctae</w:delText>
        </w:r>
        <w:r w:rsidR="00F96E39" w:rsidDel="009C3BDF">
          <w:rPr>
            <w:rFonts w:ascii="Arial" w:hAnsi="Arial" w:cs="Arial"/>
            <w:sz w:val="24"/>
            <w:szCs w:val="24"/>
          </w:rPr>
          <w:delText xml:space="preserve">. </w:delText>
        </w:r>
        <w:r w:rsidR="008B1455" w:rsidDel="009C3BDF">
          <w:rPr>
            <w:rFonts w:ascii="Arial" w:hAnsi="Arial" w:cs="Arial"/>
            <w:sz w:val="24"/>
            <w:szCs w:val="24"/>
          </w:rPr>
          <w:delText xml:space="preserve">Scale bar: 2µm. </w:delText>
        </w:r>
        <w:r w:rsidR="00CC5B60" w:rsidDel="009C3BDF">
          <w:rPr>
            <w:rFonts w:ascii="Arial" w:eastAsia="仿宋" w:hAnsi="Arial" w:cs="Arial"/>
            <w:sz w:val="24"/>
            <w:szCs w:val="24"/>
          </w:rPr>
          <w:delText>Related to figure 3</w:delText>
        </w:r>
        <w:r w:rsidR="00F32F84" w:rsidDel="009C3BDF">
          <w:rPr>
            <w:rFonts w:ascii="Arial" w:eastAsia="仿宋" w:hAnsi="Arial" w:cs="Arial"/>
            <w:sz w:val="24"/>
            <w:szCs w:val="24"/>
          </w:rPr>
          <w:delText>.</w:delText>
        </w:r>
      </w:del>
    </w:p>
    <w:p w14:paraId="03D09183" w14:textId="77777777" w:rsidR="0056349C" w:rsidRPr="0008063A" w:rsidDel="009C3BDF" w:rsidRDefault="000F0B8B" w:rsidP="0008063A">
      <w:pPr>
        <w:spacing w:line="480" w:lineRule="auto"/>
        <w:rPr>
          <w:del w:id="49" w:author="Li, Ming" w:date="2018-01-14T14:18:00Z"/>
          <w:rFonts w:ascii="Arial" w:hAnsi="Arial" w:cs="Arial"/>
          <w:sz w:val="24"/>
          <w:szCs w:val="24"/>
        </w:rPr>
      </w:pPr>
      <w:del w:id="50" w:author="Li, Ming" w:date="2018-01-14T14:18:00Z">
        <w:r w:rsidRPr="00446C07" w:rsidDel="009C3BDF">
          <w:rPr>
            <w:rFonts w:ascii="Arial" w:hAnsi="Arial" w:cs="Arial"/>
            <w:b/>
            <w:sz w:val="24"/>
            <w:szCs w:val="24"/>
            <w:shd w:val="clear" w:color="auto" w:fill="FFFFFF"/>
          </w:rPr>
          <w:delText>Figure S3:</w:delText>
        </w:r>
        <w:r w:rsidDel="009C3BDF">
          <w:rPr>
            <w:rFonts w:ascii="Arial" w:hAnsi="Arial" w:cs="Arial"/>
            <w:sz w:val="24"/>
            <w:szCs w:val="24"/>
            <w:shd w:val="clear" w:color="auto" w:fill="FFFFFF"/>
          </w:rPr>
          <w:delText xml:space="preserve"> </w:delText>
        </w:r>
        <w:r w:rsidR="00225B19" w:rsidDel="009C3BDF">
          <w:rPr>
            <w:rFonts w:ascii="Arial" w:hAnsi="Arial" w:cs="Arial"/>
            <w:sz w:val="24"/>
            <w:szCs w:val="24"/>
            <w:shd w:val="clear" w:color="auto" w:fill="FFFFFF"/>
          </w:rPr>
          <w:delText>Both Vld1-nG and Gld1-nG are</w:delText>
        </w:r>
        <w:r w:rsidR="0038180B" w:rsidDel="009C3BDF">
          <w:rPr>
            <w:rFonts w:ascii="Arial" w:hAnsi="Arial" w:cs="Arial"/>
            <w:sz w:val="24"/>
            <w:szCs w:val="24"/>
            <w:shd w:val="clear" w:color="auto" w:fill="FFFFFF"/>
          </w:rPr>
          <w:delText xml:space="preserve"> trapped in </w:delText>
        </w:r>
        <w:r w:rsidR="00781F36" w:rsidDel="009C3BDF">
          <w:rPr>
            <w:rFonts w:ascii="Arial" w:hAnsi="Arial" w:cs="Arial"/>
            <w:sz w:val="24"/>
            <w:szCs w:val="24"/>
            <w:shd w:val="clear" w:color="auto" w:fill="FFFFFF"/>
          </w:rPr>
          <w:delText xml:space="preserve">the </w:delText>
        </w:r>
        <w:r w:rsidR="0038180B" w:rsidDel="009C3BDF">
          <w:rPr>
            <w:rFonts w:ascii="Arial" w:hAnsi="Arial" w:cs="Arial"/>
            <w:sz w:val="24"/>
            <w:szCs w:val="24"/>
            <w:shd w:val="clear" w:color="auto" w:fill="FFFFFF"/>
          </w:rPr>
          <w:delText xml:space="preserve">ER after deleting either DSC2 or UBX3. </w:delText>
        </w:r>
        <w:r w:rsidR="0038180B" w:rsidDel="009C3BDF">
          <w:rPr>
            <w:rFonts w:ascii="Arial" w:hAnsi="Arial" w:cs="Arial"/>
            <w:b/>
            <w:sz w:val="24"/>
            <w:szCs w:val="24"/>
          </w:rPr>
          <w:delText>A</w:delText>
        </w:r>
        <w:r w:rsidR="0038180B" w:rsidRPr="00BF56A5" w:rsidDel="009C3BDF">
          <w:rPr>
            <w:rFonts w:ascii="Arial" w:hAnsi="Arial" w:cs="Arial"/>
            <w:b/>
            <w:sz w:val="24"/>
            <w:szCs w:val="24"/>
          </w:rPr>
          <w:delText>)</w:delText>
        </w:r>
        <w:r w:rsidR="0038180B" w:rsidDel="009C3BDF">
          <w:rPr>
            <w:rFonts w:ascii="Arial" w:hAnsi="Arial" w:cs="Arial"/>
            <w:sz w:val="24"/>
            <w:szCs w:val="24"/>
          </w:rPr>
          <w:delText xml:space="preserve"> Co-localization of Vld1-nG punctae with the ER marker DsRed-HDEL in either </w:delText>
        </w:r>
        <w:r w:rsidR="0038180B" w:rsidRPr="0081333A" w:rsidDel="009C3BDF">
          <w:rPr>
            <w:rFonts w:ascii="Arial" w:hAnsi="Arial" w:cs="Arial"/>
            <w:i/>
            <w:sz w:val="24"/>
            <w:szCs w:val="24"/>
          </w:rPr>
          <w:delText>dsc2</w:delText>
        </w:r>
        <w:r w:rsidR="0038180B" w:rsidDel="009C3BDF">
          <w:rPr>
            <w:rFonts w:ascii="Arial" w:hAnsi="Arial" w:cs="Arial"/>
            <w:sz w:val="24"/>
            <w:szCs w:val="24"/>
          </w:rPr>
          <w:delText>∆ or</w:delText>
        </w:r>
        <w:r w:rsidR="0038180B" w:rsidDel="009C3BDF">
          <w:rPr>
            <w:rFonts w:ascii="Arial" w:hAnsi="Arial" w:cs="Arial"/>
            <w:i/>
            <w:sz w:val="24"/>
            <w:szCs w:val="24"/>
          </w:rPr>
          <w:delText xml:space="preserve"> ubx3</w:delText>
        </w:r>
        <w:r w:rsidR="0038180B" w:rsidDel="009C3BDF">
          <w:rPr>
            <w:rFonts w:ascii="Arial" w:hAnsi="Arial" w:cs="Arial"/>
            <w:sz w:val="24"/>
            <w:szCs w:val="24"/>
          </w:rPr>
          <w:delText xml:space="preserve">∆ strains. </w:delText>
        </w:r>
        <w:r w:rsidR="0038180B" w:rsidDel="009C3BDF">
          <w:rPr>
            <w:rFonts w:ascii="Arial" w:hAnsi="Arial" w:cs="Arial"/>
            <w:b/>
            <w:sz w:val="24"/>
            <w:szCs w:val="24"/>
          </w:rPr>
          <w:delText>B</w:delText>
        </w:r>
        <w:r w:rsidR="0038180B" w:rsidRPr="00BF56A5" w:rsidDel="009C3BDF">
          <w:rPr>
            <w:rFonts w:ascii="Arial" w:hAnsi="Arial" w:cs="Arial"/>
            <w:b/>
            <w:sz w:val="24"/>
            <w:szCs w:val="24"/>
          </w:rPr>
          <w:delText>)</w:delText>
        </w:r>
        <w:r w:rsidR="0038180B" w:rsidDel="009C3BDF">
          <w:rPr>
            <w:rFonts w:ascii="Arial" w:hAnsi="Arial" w:cs="Arial"/>
            <w:sz w:val="24"/>
            <w:szCs w:val="24"/>
          </w:rPr>
          <w:delText xml:space="preserve"> Co-localization of Gld1-nG punctae with the ER marker DsRed-HDEL in either </w:delText>
        </w:r>
        <w:r w:rsidR="0038180B" w:rsidRPr="0081333A" w:rsidDel="009C3BDF">
          <w:rPr>
            <w:rFonts w:ascii="Arial" w:hAnsi="Arial" w:cs="Arial"/>
            <w:i/>
            <w:sz w:val="24"/>
            <w:szCs w:val="24"/>
          </w:rPr>
          <w:delText>dsc2</w:delText>
        </w:r>
        <w:r w:rsidR="0038180B" w:rsidDel="009C3BDF">
          <w:rPr>
            <w:rFonts w:ascii="Arial" w:hAnsi="Arial" w:cs="Arial"/>
            <w:sz w:val="24"/>
            <w:szCs w:val="24"/>
          </w:rPr>
          <w:delText>∆ or</w:delText>
        </w:r>
        <w:r w:rsidR="0038180B" w:rsidDel="009C3BDF">
          <w:rPr>
            <w:rFonts w:ascii="Arial" w:hAnsi="Arial" w:cs="Arial"/>
            <w:i/>
            <w:sz w:val="24"/>
            <w:szCs w:val="24"/>
          </w:rPr>
          <w:delText xml:space="preserve"> ubx3</w:delText>
        </w:r>
        <w:r w:rsidR="0038180B" w:rsidDel="009C3BDF">
          <w:rPr>
            <w:rFonts w:ascii="Arial" w:hAnsi="Arial" w:cs="Arial"/>
            <w:sz w:val="24"/>
            <w:szCs w:val="24"/>
          </w:rPr>
          <w:delText xml:space="preserve">∆ strains. </w:delText>
        </w:r>
        <w:r w:rsidR="008B1455" w:rsidDel="009C3BDF">
          <w:rPr>
            <w:rFonts w:ascii="Arial" w:hAnsi="Arial" w:cs="Arial"/>
            <w:sz w:val="24"/>
            <w:szCs w:val="24"/>
          </w:rPr>
          <w:delText xml:space="preserve">Scale bar: 2µm. </w:delText>
        </w:r>
        <w:r w:rsidR="00CC5B60" w:rsidDel="009C3BDF">
          <w:rPr>
            <w:rFonts w:ascii="Arial" w:eastAsia="仿宋" w:hAnsi="Arial" w:cs="Arial"/>
            <w:sz w:val="24"/>
            <w:szCs w:val="24"/>
          </w:rPr>
          <w:delText>Related to figure 6</w:delText>
        </w:r>
        <w:r w:rsidR="00F32F84" w:rsidDel="009C3BDF">
          <w:rPr>
            <w:rFonts w:ascii="Arial" w:eastAsia="仿宋" w:hAnsi="Arial" w:cs="Arial"/>
            <w:sz w:val="24"/>
            <w:szCs w:val="24"/>
          </w:rPr>
          <w:delText>.</w:delText>
        </w:r>
      </w:del>
    </w:p>
    <w:p w14:paraId="736AEE6E" w14:textId="77777777" w:rsidR="0016114F" w:rsidRPr="0016114F" w:rsidRDefault="00693969" w:rsidP="00A51968">
      <w:pPr>
        <w:rPr>
          <w:rFonts w:ascii="Arial" w:hAnsi="Arial" w:cs="Arial"/>
          <w:b/>
          <w:sz w:val="24"/>
          <w:szCs w:val="24"/>
        </w:rPr>
      </w:pPr>
      <w:r w:rsidRPr="00693969">
        <w:rPr>
          <w:rFonts w:ascii="Arial" w:hAnsi="Arial" w:cs="Arial"/>
          <w:b/>
          <w:sz w:val="24"/>
          <w:szCs w:val="24"/>
        </w:rPr>
        <w:t>Supplemental</w:t>
      </w:r>
      <w:r w:rsidR="007959F7" w:rsidRPr="00693969">
        <w:rPr>
          <w:rFonts w:ascii="Arial" w:hAnsi="Arial" w:cs="Arial"/>
          <w:b/>
          <w:sz w:val="24"/>
          <w:szCs w:val="24"/>
        </w:rPr>
        <w:t xml:space="preserve"> </w:t>
      </w:r>
      <w:del w:id="51" w:author="Susanna" w:date="2018-01-17T10:04:00Z">
        <w:r w:rsidR="007959F7" w:rsidRPr="00693969" w:rsidDel="00DF34B0">
          <w:rPr>
            <w:rFonts w:ascii="Arial" w:hAnsi="Arial" w:cs="Arial"/>
            <w:b/>
            <w:sz w:val="24"/>
            <w:szCs w:val="24"/>
          </w:rPr>
          <w:delText>Table</w:delText>
        </w:r>
        <w:r w:rsidRPr="00693969" w:rsidDel="00DF34B0">
          <w:rPr>
            <w:rFonts w:ascii="Arial" w:hAnsi="Arial" w:cs="Arial"/>
            <w:b/>
            <w:sz w:val="24"/>
            <w:szCs w:val="24"/>
          </w:rPr>
          <w:delText xml:space="preserve"> </w:delText>
        </w:r>
      </w:del>
      <w:ins w:id="52" w:author="Susanna" w:date="2018-01-17T10:04:00Z">
        <w:r w:rsidR="00DF34B0">
          <w:rPr>
            <w:rFonts w:ascii="Arial" w:hAnsi="Arial" w:cs="Arial"/>
            <w:b/>
            <w:sz w:val="24"/>
            <w:szCs w:val="24"/>
          </w:rPr>
          <w:t>File</w:t>
        </w:r>
        <w:bookmarkStart w:id="53" w:name="_GoBack"/>
        <w:bookmarkEnd w:id="53"/>
        <w:r w:rsidR="00DF34B0" w:rsidRPr="00693969">
          <w:rPr>
            <w:rFonts w:ascii="Arial" w:hAnsi="Arial" w:cs="Arial"/>
            <w:b/>
            <w:sz w:val="24"/>
            <w:szCs w:val="24"/>
          </w:rPr>
          <w:t xml:space="preserve"> </w:t>
        </w:r>
      </w:ins>
      <w:r w:rsidR="001E5BE0" w:rsidRPr="00693969">
        <w:rPr>
          <w:rFonts w:ascii="Arial" w:hAnsi="Arial" w:cs="Arial"/>
          <w:b/>
          <w:sz w:val="24"/>
          <w:szCs w:val="24"/>
        </w:rPr>
        <w:t>1</w:t>
      </w:r>
      <w:r w:rsidRPr="00693969">
        <w:rPr>
          <w:rFonts w:ascii="Arial" w:hAnsi="Arial" w:cs="Arial"/>
          <w:b/>
          <w:sz w:val="24"/>
          <w:szCs w:val="24"/>
        </w:rPr>
        <w:t>:</w:t>
      </w:r>
      <w:r w:rsidR="007959F7" w:rsidRPr="00693969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Style w:val="TableGrid"/>
        <w:tblW w:w="8856" w:type="dxa"/>
        <w:tblLayout w:type="fixed"/>
        <w:tblLook w:val="04A0" w:firstRow="1" w:lastRow="0" w:firstColumn="1" w:lastColumn="0" w:noHBand="0" w:noVBand="1"/>
      </w:tblPr>
      <w:tblGrid>
        <w:gridCol w:w="1431"/>
        <w:gridCol w:w="2007"/>
        <w:gridCol w:w="2970"/>
        <w:gridCol w:w="270"/>
        <w:gridCol w:w="2178"/>
      </w:tblGrid>
      <w:tr w:rsidR="00A51968" w14:paraId="78FE59DD" w14:textId="77777777" w:rsidTr="00290738">
        <w:tc>
          <w:tcPr>
            <w:tcW w:w="8856" w:type="dxa"/>
            <w:gridSpan w:val="5"/>
          </w:tcPr>
          <w:p w14:paraId="6849F9BB" w14:textId="77777777" w:rsidR="00A51968" w:rsidRPr="00806F4E" w:rsidRDefault="00A51968" w:rsidP="00944CF7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06F4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Supplemental Table 1: Yeast strains and Plasmids used in this study</w:t>
            </w:r>
          </w:p>
        </w:tc>
      </w:tr>
      <w:tr w:rsidR="00A51968" w14:paraId="02896B0E" w14:textId="77777777" w:rsidTr="00290738">
        <w:tc>
          <w:tcPr>
            <w:tcW w:w="8856" w:type="dxa"/>
            <w:gridSpan w:val="5"/>
          </w:tcPr>
          <w:p w14:paraId="50CA78CF" w14:textId="77777777" w:rsidR="00A51968" w:rsidRPr="00806F4E" w:rsidRDefault="00A51968" w:rsidP="00944CF7">
            <w:pPr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806F4E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S. cerevisiae strains</w:t>
            </w:r>
          </w:p>
        </w:tc>
      </w:tr>
      <w:tr w:rsidR="00A51968" w:rsidRPr="00CA2751" w14:paraId="1B5DACAB" w14:textId="77777777" w:rsidTr="00290738">
        <w:tc>
          <w:tcPr>
            <w:tcW w:w="1431" w:type="dxa"/>
          </w:tcPr>
          <w:p w14:paraId="6CDCA0FF" w14:textId="77777777" w:rsidR="00A51968" w:rsidRPr="00CA2751" w:rsidRDefault="00A51968" w:rsidP="00944CF7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CA275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strain </w:t>
            </w:r>
          </w:p>
        </w:tc>
        <w:tc>
          <w:tcPr>
            <w:tcW w:w="2007" w:type="dxa"/>
          </w:tcPr>
          <w:p w14:paraId="67193738" w14:textId="77777777" w:rsidR="00A51968" w:rsidRPr="00CA2751" w:rsidRDefault="00A51968" w:rsidP="00944CF7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CA2751">
              <w:rPr>
                <w:rFonts w:ascii="Arial" w:hAnsi="Arial" w:cs="Arial"/>
                <w:b/>
                <w:i/>
                <w:sz w:val="24"/>
                <w:szCs w:val="24"/>
              </w:rPr>
              <w:t>name</w:t>
            </w:r>
          </w:p>
        </w:tc>
        <w:tc>
          <w:tcPr>
            <w:tcW w:w="2970" w:type="dxa"/>
          </w:tcPr>
          <w:p w14:paraId="4D68555B" w14:textId="77777777" w:rsidR="00A51968" w:rsidRPr="00CA2751" w:rsidRDefault="00A51968" w:rsidP="00944CF7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CA2751">
              <w:rPr>
                <w:rFonts w:ascii="Arial" w:hAnsi="Arial" w:cs="Arial"/>
                <w:b/>
                <w:i/>
                <w:sz w:val="24"/>
                <w:szCs w:val="24"/>
              </w:rPr>
              <w:t>genotype</w:t>
            </w:r>
          </w:p>
        </w:tc>
        <w:tc>
          <w:tcPr>
            <w:tcW w:w="2448" w:type="dxa"/>
            <w:gridSpan w:val="2"/>
          </w:tcPr>
          <w:p w14:paraId="369F611F" w14:textId="77777777" w:rsidR="00A51968" w:rsidRPr="00CA2751" w:rsidRDefault="00A51968" w:rsidP="00944CF7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CA2751">
              <w:rPr>
                <w:rFonts w:ascii="Arial" w:hAnsi="Arial" w:cs="Arial"/>
                <w:b/>
                <w:i/>
                <w:sz w:val="24"/>
                <w:szCs w:val="24"/>
              </w:rPr>
              <w:t>reference/source</w:t>
            </w:r>
          </w:p>
        </w:tc>
      </w:tr>
      <w:tr w:rsidR="00A51968" w:rsidRPr="002F0155" w14:paraId="28EEC43E" w14:textId="77777777" w:rsidTr="00290738">
        <w:tc>
          <w:tcPr>
            <w:tcW w:w="1431" w:type="dxa"/>
          </w:tcPr>
          <w:p w14:paraId="73B5DDC1" w14:textId="77777777" w:rsidR="00A51968" w:rsidRPr="002F0155" w:rsidRDefault="00A51968" w:rsidP="00944CF7">
            <w:pPr>
              <w:rPr>
                <w:rFonts w:ascii="Arial" w:hAnsi="Arial" w:cs="Arial"/>
              </w:rPr>
            </w:pPr>
            <w:r w:rsidRPr="002F0155">
              <w:rPr>
                <w:rFonts w:ascii="Arial" w:hAnsi="Arial" w:cs="Arial"/>
              </w:rPr>
              <w:t>SEY6210</w:t>
            </w:r>
          </w:p>
        </w:tc>
        <w:tc>
          <w:tcPr>
            <w:tcW w:w="2007" w:type="dxa"/>
          </w:tcPr>
          <w:p w14:paraId="230939D0" w14:textId="77777777" w:rsidR="00A51968" w:rsidRPr="00666A96" w:rsidRDefault="00A51968" w:rsidP="00944CF7">
            <w:pPr>
              <w:rPr>
                <w:rFonts w:ascii="Arial" w:hAnsi="Arial" w:cs="Arial"/>
              </w:rPr>
            </w:pPr>
            <w:r w:rsidRPr="00666A96">
              <w:rPr>
                <w:rFonts w:ascii="Arial" w:hAnsi="Arial" w:cs="Arial"/>
                <w:iCs/>
              </w:rPr>
              <w:t>wild type</w:t>
            </w:r>
          </w:p>
        </w:tc>
        <w:tc>
          <w:tcPr>
            <w:tcW w:w="2970" w:type="dxa"/>
          </w:tcPr>
          <w:p w14:paraId="33FBAE6A" w14:textId="77777777" w:rsidR="00A51968" w:rsidRPr="002F0155" w:rsidRDefault="00A51968" w:rsidP="00944CF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  <w:r w:rsidRPr="00666A96">
              <w:rPr>
                <w:rFonts w:ascii="Arial" w:hAnsi="Arial" w:cs="Arial"/>
                <w:iCs/>
              </w:rPr>
              <w:t>Mat</w:t>
            </w:r>
            <w:r w:rsidRPr="00666A96">
              <w:rPr>
                <w:rFonts w:ascii="Arial" w:eastAsia="仿宋" w:hAnsi="Arial" w:cs="Arial"/>
              </w:rPr>
              <w:t>α</w:t>
            </w:r>
            <w:r w:rsidRPr="002F0155">
              <w:rPr>
                <w:rFonts w:ascii="Arial" w:hAnsi="Arial" w:cs="Arial"/>
                <w:i/>
                <w:iCs/>
              </w:rPr>
              <w:t>, leu1-3, 112 ura3-52 his3-200, trp1-901 lys2-801 suc2-D9</w:t>
            </w:r>
          </w:p>
        </w:tc>
        <w:tc>
          <w:tcPr>
            <w:tcW w:w="2448" w:type="dxa"/>
            <w:gridSpan w:val="2"/>
          </w:tcPr>
          <w:p w14:paraId="595EE7C8" w14:textId="77777777" w:rsidR="00A51968" w:rsidRPr="002F0155" w:rsidRDefault="00731BD8" w:rsidP="00731BD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ADDIN EN.CITE &lt;EndNote&gt;&lt;Cite&gt;&lt;Author&gt;Robinson&lt;/Author&gt;&lt;Year&gt;1988&lt;/Year&gt;&lt;RecNum&gt;160&lt;/RecNum&gt;&lt;DisplayText&gt;(Robinson et al., 1988)&lt;/DisplayText&gt;&lt;record&gt;&lt;rec-number&gt;160&lt;/rec-number&gt;&lt;foreign-keys&gt;&lt;key app="EN" db-id="dtrf92xr2ff959e9ewcvrxzwvfdftesfretz" timestamp="1507131808"&gt;160&lt;/key&gt;&lt;/foreign-keys&gt;&lt;ref-type name="Journal Article"&gt;17&lt;/ref-type&gt;&lt;contributors&gt;&lt;authors&gt;&lt;author&gt;Robinson, J. S.&lt;/author&gt;&lt;author&gt;Klionsky, D. J.&lt;/author&gt;&lt;author&gt;Banta, L. M.&lt;/author&gt;&lt;author&gt;Emr, S. D.&lt;/author&gt;&lt;/authors&gt;&lt;/contributors&gt;&lt;auth-address&gt;Division of Biology, California Institute of Technology, Pasadena 91125.&lt;/auth-address&gt;&lt;titles&gt;&lt;title&gt;Protein sorting in Saccharomyces cerevisiae: isolation of mutants defective in the delivery and processing of multiple vacuolar hydrolases&lt;/title&gt;&lt;secondary-title&gt;Mol Cell Biol&lt;/secondary-title&gt;&lt;/titles&gt;&lt;periodical&gt;&lt;full-title&gt;Mol Cell Biol&lt;/full-title&gt;&lt;/periodical&gt;&lt;pages&gt;4936-48&lt;/pages&gt;&lt;volume&gt;8&lt;/volume&gt;&lt;number&gt;11&lt;/number&gt;&lt;keywords&gt;&lt;keyword&gt;Carboxypeptidases/*genetics/metabolism&lt;/keyword&gt;&lt;keyword&gt;Cathepsin A&lt;/keyword&gt;&lt;keyword&gt;Cloning, Molecular&lt;/keyword&gt;&lt;keyword&gt;Fungal Proteins/*genetics/metabolism&lt;/keyword&gt;&lt;keyword&gt;Genes, Fungal&lt;/keyword&gt;&lt;keyword&gt;Genetic Complementation Test&lt;/keyword&gt;&lt;keyword&gt;Mutation&lt;/keyword&gt;&lt;keyword&gt;Saccharomyces cerevisiae/*genetics/metabolism&lt;/keyword&gt;&lt;keyword&gt;Saccharomyces cerevisiae Proteins&lt;/keyword&gt;&lt;keyword&gt;Temperature&lt;/keyword&gt;&lt;keyword&gt;Vacuoles/metabolism&lt;/keyword&gt;&lt;/keywords&gt;&lt;dates&gt;&lt;year&gt;1988&lt;/year&gt;&lt;pub-dates&gt;&lt;date&gt;Nov&lt;/date&gt;&lt;/pub-dates&gt;&lt;/dates&gt;&lt;accession-num&gt;3062374&lt;/accession-num&gt;&lt;urls&gt;&lt;related-urls&gt;&lt;url&gt;http://www.ncbi.nlm.nih.gov/entrez/query.fcgi?cmd=Retrieve&amp;amp;db=PubMed&amp;amp;dopt=Citation&amp;amp;list_uids=3062374&lt;/url&gt;&lt;/related-urls&gt;&lt;/urls&gt;&lt;/record&gt;&lt;/Cite&gt;&lt;/EndNote&gt;</w:instrText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(Robinson et al., 1988)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E2758E" w:rsidRPr="002F0155" w14:paraId="03169734" w14:textId="77777777" w:rsidTr="00290738">
        <w:trPr>
          <w:trHeight w:val="737"/>
        </w:trPr>
        <w:tc>
          <w:tcPr>
            <w:tcW w:w="1431" w:type="dxa"/>
          </w:tcPr>
          <w:p w14:paraId="6AEB372B" w14:textId="77777777" w:rsidR="00E2758E" w:rsidRDefault="00666A96" w:rsidP="00E2758E">
            <w:pPr>
              <w:rPr>
                <w:rFonts w:ascii="Arial" w:hAnsi="Arial" w:cs="Arial"/>
              </w:rPr>
            </w:pPr>
            <w:r w:rsidRPr="002F0155">
              <w:rPr>
                <w:rFonts w:ascii="Arial" w:hAnsi="Arial" w:cs="Arial"/>
              </w:rPr>
              <w:t>SEY6210</w:t>
            </w:r>
            <w:r>
              <w:rPr>
                <w:rFonts w:ascii="Arial" w:hAnsi="Arial" w:cs="Arial"/>
              </w:rPr>
              <w:t>.1</w:t>
            </w:r>
          </w:p>
        </w:tc>
        <w:tc>
          <w:tcPr>
            <w:tcW w:w="2007" w:type="dxa"/>
          </w:tcPr>
          <w:p w14:paraId="5CB052BF" w14:textId="77777777" w:rsidR="00E2758E" w:rsidRPr="002F0155" w:rsidRDefault="00666A96" w:rsidP="00E2758E">
            <w:pPr>
              <w:rPr>
                <w:rFonts w:ascii="Arial" w:hAnsi="Arial" w:cs="Arial"/>
              </w:rPr>
            </w:pPr>
            <w:r w:rsidRPr="00666A96">
              <w:rPr>
                <w:rFonts w:ascii="Arial" w:hAnsi="Arial" w:cs="Arial"/>
                <w:iCs/>
              </w:rPr>
              <w:t>wild type</w:t>
            </w:r>
          </w:p>
        </w:tc>
        <w:tc>
          <w:tcPr>
            <w:tcW w:w="2970" w:type="dxa"/>
          </w:tcPr>
          <w:p w14:paraId="73635967" w14:textId="77777777" w:rsidR="00E2758E" w:rsidRPr="002F0155" w:rsidRDefault="00666A96" w:rsidP="00E2758E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  <w:r w:rsidRPr="00666A96">
              <w:rPr>
                <w:rFonts w:ascii="Arial" w:hAnsi="Arial" w:cs="Arial"/>
                <w:iCs/>
              </w:rPr>
              <w:t>Mat</w:t>
            </w:r>
            <w:r w:rsidRPr="00666A96">
              <w:rPr>
                <w:rFonts w:ascii="Arial" w:eastAsia="仿宋" w:hAnsi="Arial" w:cs="Arial"/>
              </w:rPr>
              <w:t>a</w:t>
            </w:r>
            <w:r w:rsidRPr="002F0155">
              <w:rPr>
                <w:rFonts w:ascii="Arial" w:hAnsi="Arial" w:cs="Arial"/>
                <w:i/>
                <w:iCs/>
              </w:rPr>
              <w:t>, leu1-3, 112 ura3-52 his3-200, trp1-901 lys2-801 suc2-D9</w:t>
            </w:r>
          </w:p>
        </w:tc>
        <w:tc>
          <w:tcPr>
            <w:tcW w:w="2448" w:type="dxa"/>
            <w:gridSpan w:val="2"/>
          </w:tcPr>
          <w:p w14:paraId="4569B376" w14:textId="77777777" w:rsidR="00E2758E" w:rsidRDefault="00856254" w:rsidP="008562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ADDIN EN.CITE &lt;EndNote&gt;&lt;Cite&gt;&lt;Author&gt;Robinson&lt;/Author&gt;&lt;Year&gt;1988&lt;/Year&gt;&lt;RecNum&gt;160&lt;/RecNum&gt;&lt;DisplayText&gt;(Robinson et al., 1988)&lt;/DisplayText&gt;&lt;record&gt;&lt;rec-number&gt;160&lt;/rec-number&gt;&lt;foreign-keys&gt;&lt;key app="EN" db-id="dtrf92xr2ff959e9ewcvrxzwvfdftesfretz" timestamp="1507131808"&gt;160&lt;/key&gt;&lt;/foreign-keys&gt;&lt;ref-type name="Journal Article"&gt;17&lt;/ref-type&gt;&lt;contributors&gt;&lt;authors&gt;&lt;author&gt;Robinson, J. S.&lt;/author&gt;&lt;author&gt;Klionsky, D. J.&lt;/author&gt;&lt;author&gt;Banta, L. M.&lt;/author&gt;&lt;author&gt;Emr, S. D.&lt;/author&gt;&lt;/authors&gt;&lt;/contributors&gt;&lt;auth-address&gt;Division of Biology, California Institute of Technology, Pasadena 91125.&lt;/auth-address&gt;&lt;titles&gt;&lt;title&gt;Protein sorting in Saccharomyces cerevisiae: isolation of mutants defective in the delivery and processing of multiple vacuolar hydrolases&lt;/title&gt;&lt;secondary-title&gt;Mol Cell Biol&lt;/secondary-title&gt;&lt;/titles&gt;&lt;periodical&gt;&lt;full-title&gt;Mol Cell Biol&lt;/full-title&gt;&lt;/periodical&gt;&lt;pages&gt;4936-48&lt;/pages&gt;&lt;volume&gt;8&lt;/volume&gt;&lt;number&gt;11&lt;/number&gt;&lt;keywords&gt;&lt;keyword&gt;Carboxypeptidases/*genetics/metabolism&lt;/keyword&gt;&lt;keyword&gt;Cathepsin A&lt;/keyword&gt;&lt;keyword&gt;Cloning, Molecular&lt;/keyword&gt;&lt;keyword&gt;Fungal Proteins/*genetics/metabolism&lt;/keyword&gt;&lt;keyword&gt;Genes, Fungal&lt;/keyword&gt;&lt;keyword&gt;Genetic Complementation Test&lt;/keyword&gt;&lt;keyword&gt;Mutation&lt;/keyword&gt;&lt;keyword&gt;Saccharomyces cerevisiae/*genetics/metabolism&lt;/keyword&gt;&lt;keyword&gt;Saccharomyces cerevisiae Proteins&lt;/keyword&gt;&lt;keyword&gt;Temperature&lt;/keyword&gt;&lt;keyword&gt;Vacuoles/metabolism&lt;/keyword&gt;&lt;/keywords&gt;&lt;dates&gt;&lt;year&gt;1988&lt;/year&gt;&lt;pub-dates&gt;&lt;date&gt;Nov&lt;/date&gt;&lt;/pub-dates&gt;&lt;/dates&gt;&lt;accession-num&gt;3062374&lt;/accession-num&gt;&lt;urls&gt;&lt;related-urls&gt;&lt;url&gt;http://www.ncbi.nlm.nih.gov/entrez/query.fcgi?cmd=Retrieve&amp;amp;db=PubMed&amp;amp;dopt=Citation&amp;amp;list_uids=3062374&lt;/url&gt;&lt;/related-urls&gt;&lt;/urls&gt;&lt;/record&gt;&lt;/Cite&gt;&lt;/EndNote&gt;</w:instrText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(Robinson et al., 1988)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E2758E" w:rsidRPr="002F0155" w14:paraId="2DA4A4D9" w14:textId="77777777" w:rsidTr="00290738">
        <w:tc>
          <w:tcPr>
            <w:tcW w:w="1431" w:type="dxa"/>
          </w:tcPr>
          <w:p w14:paraId="14B3577F" w14:textId="77777777" w:rsidR="00E2758E" w:rsidRDefault="00E2758E" w:rsidP="00E2758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BY4742</w:t>
            </w:r>
          </w:p>
          <w:p w14:paraId="3F30600E" w14:textId="77777777" w:rsidR="00E2758E" w:rsidRPr="005417C3" w:rsidRDefault="00E2758E" w:rsidP="00E2758E">
            <w:pPr>
              <w:rPr>
                <w:rFonts w:ascii="Arial" w:hAnsi="Arial" w:cs="Arial"/>
              </w:rPr>
            </w:pPr>
          </w:p>
        </w:tc>
        <w:tc>
          <w:tcPr>
            <w:tcW w:w="2007" w:type="dxa"/>
          </w:tcPr>
          <w:p w14:paraId="3DE1DD6A" w14:textId="77777777" w:rsidR="00E2758E" w:rsidRDefault="00E2758E" w:rsidP="00E2758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wild type </w:t>
            </w:r>
          </w:p>
          <w:p w14:paraId="1CF80DAB" w14:textId="77777777" w:rsidR="00E2758E" w:rsidRPr="005417C3" w:rsidRDefault="00E2758E" w:rsidP="00E2758E">
            <w:pPr>
              <w:rPr>
                <w:rFonts w:ascii="Arial" w:hAnsi="Arial" w:cs="Arial"/>
              </w:rPr>
            </w:pPr>
          </w:p>
        </w:tc>
        <w:tc>
          <w:tcPr>
            <w:tcW w:w="2970" w:type="dxa"/>
          </w:tcPr>
          <w:p w14:paraId="73310AA5" w14:textId="77777777" w:rsidR="00E2758E" w:rsidRPr="00E2758E" w:rsidRDefault="00E2758E" w:rsidP="00E2758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Matα,</w:t>
            </w:r>
            <w:r w:rsidRPr="00F6772C">
              <w:rPr>
                <w:rFonts w:ascii="Arial" w:hAnsi="Arial" w:cs="Arial"/>
                <w:i/>
                <w:color w:val="000000"/>
              </w:rPr>
              <w:t>his3</w:t>
            </w:r>
            <w:r>
              <w:rPr>
                <w:rFonts w:ascii="Arial" w:hAnsi="Arial" w:cs="Arial"/>
                <w:color w:val="000000"/>
              </w:rPr>
              <w:t>Δ1,</w:t>
            </w:r>
            <w:r w:rsidRPr="00F6772C">
              <w:rPr>
                <w:rFonts w:ascii="Arial" w:hAnsi="Arial" w:cs="Arial"/>
                <w:i/>
                <w:color w:val="000000"/>
              </w:rPr>
              <w:t>leu2Δ0,lys2Δ0,ura3Δ0</w:t>
            </w:r>
          </w:p>
        </w:tc>
        <w:tc>
          <w:tcPr>
            <w:tcW w:w="2448" w:type="dxa"/>
            <w:gridSpan w:val="2"/>
          </w:tcPr>
          <w:p w14:paraId="3B725E9E" w14:textId="77777777" w:rsidR="00E2758E" w:rsidRPr="005417C3" w:rsidRDefault="00E2758E" w:rsidP="00E275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Invitrogen</w:t>
            </w:r>
          </w:p>
        </w:tc>
      </w:tr>
      <w:tr w:rsidR="00F41A7D" w:rsidRPr="00F41A7D" w14:paraId="1DC1DCF5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2054DD52" w14:textId="77777777" w:rsidR="00F41A7D" w:rsidRPr="00F41A7D" w:rsidRDefault="00F41A7D" w:rsidP="00F41A7D">
            <w:pPr>
              <w:rPr>
                <w:rFonts w:ascii="Arial" w:eastAsia="Times New Roman" w:hAnsi="Arial" w:cs="Arial"/>
                <w:color w:val="000000"/>
              </w:rPr>
            </w:pPr>
            <w:r w:rsidRPr="00F41A7D">
              <w:rPr>
                <w:rFonts w:ascii="Arial" w:eastAsia="Times New Roman" w:hAnsi="Arial" w:cs="Arial"/>
                <w:color w:val="000000"/>
              </w:rPr>
              <w:t>YXY189</w:t>
            </w:r>
          </w:p>
        </w:tc>
        <w:tc>
          <w:tcPr>
            <w:tcW w:w="2007" w:type="dxa"/>
            <w:noWrap/>
            <w:hideMark/>
          </w:tcPr>
          <w:p w14:paraId="72BB4703" w14:textId="77777777" w:rsidR="00F41A7D" w:rsidRPr="00F41A7D" w:rsidRDefault="00F41A7D" w:rsidP="00F41A7D">
            <w:pPr>
              <w:rPr>
                <w:rFonts w:ascii="Arial" w:eastAsia="Times New Roman" w:hAnsi="Arial" w:cs="Arial"/>
                <w:color w:val="000000"/>
              </w:rPr>
            </w:pPr>
            <w:r w:rsidRPr="00F41A7D">
              <w:rPr>
                <w:rFonts w:ascii="Arial" w:eastAsia="Times New Roman" w:hAnsi="Arial" w:cs="Arial"/>
                <w:color w:val="000000"/>
              </w:rPr>
              <w:t>Ubx3-nG,Vph1-mCh</w:t>
            </w:r>
          </w:p>
        </w:tc>
        <w:tc>
          <w:tcPr>
            <w:tcW w:w="2970" w:type="dxa"/>
            <w:noWrap/>
            <w:hideMark/>
          </w:tcPr>
          <w:p w14:paraId="15A02F16" w14:textId="77777777" w:rsidR="00F41A7D" w:rsidRPr="00F41A7D" w:rsidRDefault="00F41A7D" w:rsidP="00F41A7D">
            <w:pPr>
              <w:rPr>
                <w:rFonts w:ascii="Arial" w:eastAsia="Times New Roman" w:hAnsi="Arial" w:cs="Arial"/>
                <w:color w:val="000000"/>
              </w:rPr>
            </w:pPr>
            <w:r w:rsidRPr="00F41A7D">
              <w:rPr>
                <w:rFonts w:ascii="Arial" w:eastAsia="Times New Roman" w:hAnsi="Arial" w:cs="Arial"/>
                <w:color w:val="000000"/>
              </w:rPr>
              <w:t>6210.1,</w:t>
            </w:r>
            <w:r w:rsidR="0077158F">
              <w:rPr>
                <w:rFonts w:ascii="Arial" w:eastAsia="Times New Roman" w:hAnsi="Arial" w:cs="Arial"/>
                <w:color w:val="000000"/>
              </w:rPr>
              <w:t xml:space="preserve"> UBX3-neonGreen-3HA::HIS3, VPH1-</w:t>
            </w:r>
            <w:r w:rsidRPr="00F41A7D">
              <w:rPr>
                <w:rFonts w:ascii="Arial" w:eastAsia="Times New Roman" w:hAnsi="Arial" w:cs="Arial"/>
                <w:color w:val="000000"/>
              </w:rPr>
              <w:t>mCherry::TRP1</w:t>
            </w:r>
          </w:p>
        </w:tc>
        <w:tc>
          <w:tcPr>
            <w:tcW w:w="2448" w:type="dxa"/>
            <w:gridSpan w:val="2"/>
            <w:noWrap/>
            <w:hideMark/>
          </w:tcPr>
          <w:p w14:paraId="3D3B0F2C" w14:textId="77777777" w:rsidR="00F41A7D" w:rsidRPr="00F41A7D" w:rsidRDefault="00F41A7D" w:rsidP="00F41A7D">
            <w:pPr>
              <w:rPr>
                <w:rFonts w:ascii="Arial" w:eastAsia="Times New Roman" w:hAnsi="Arial" w:cs="Arial"/>
                <w:color w:val="000000"/>
              </w:rPr>
            </w:pPr>
            <w:r w:rsidRPr="00F41A7D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F41A7D" w:rsidRPr="00F41A7D" w14:paraId="0ED389FF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314671E8" w14:textId="77777777" w:rsidR="00F41A7D" w:rsidRPr="00F41A7D" w:rsidRDefault="00F41A7D" w:rsidP="00F41A7D">
            <w:pPr>
              <w:rPr>
                <w:rFonts w:ascii="Arial" w:eastAsia="Times New Roman" w:hAnsi="Arial" w:cs="Arial"/>
                <w:color w:val="000000"/>
              </w:rPr>
            </w:pPr>
            <w:r w:rsidRPr="00F41A7D">
              <w:rPr>
                <w:rFonts w:ascii="Arial" w:eastAsia="Times New Roman" w:hAnsi="Arial" w:cs="Arial"/>
                <w:color w:val="000000"/>
              </w:rPr>
              <w:t>YXY216</w:t>
            </w:r>
          </w:p>
        </w:tc>
        <w:tc>
          <w:tcPr>
            <w:tcW w:w="2007" w:type="dxa"/>
            <w:noWrap/>
            <w:hideMark/>
          </w:tcPr>
          <w:p w14:paraId="768C8F05" w14:textId="77777777" w:rsidR="00F41A7D" w:rsidRPr="00F41A7D" w:rsidRDefault="00F41A7D" w:rsidP="00F41A7D">
            <w:pPr>
              <w:rPr>
                <w:rFonts w:ascii="Arial" w:eastAsia="Times New Roman" w:hAnsi="Arial" w:cs="Arial"/>
                <w:color w:val="000000"/>
              </w:rPr>
            </w:pPr>
            <w:r w:rsidRPr="00F41A7D">
              <w:rPr>
                <w:rFonts w:ascii="Arial" w:eastAsia="Times New Roman" w:hAnsi="Arial" w:cs="Arial"/>
                <w:color w:val="000000"/>
              </w:rPr>
              <w:t>Ubx3-nG,Vph1-mCh,</w:t>
            </w:r>
            <w:r w:rsidRPr="00F41A7D">
              <w:rPr>
                <w:rFonts w:ascii="Arial" w:eastAsia="Times New Roman" w:hAnsi="Arial" w:cs="Arial"/>
                <w:i/>
                <w:color w:val="000000"/>
              </w:rPr>
              <w:t>vps27</w:t>
            </w:r>
            <w:r w:rsidRPr="00F41A7D">
              <w:rPr>
                <w:rFonts w:ascii="Arial" w:eastAsia="Times New Roman" w:hAnsi="Arial" w:cs="Arial"/>
                <w:color w:val="000000"/>
              </w:rPr>
              <w:t>Δ</w:t>
            </w:r>
          </w:p>
        </w:tc>
        <w:tc>
          <w:tcPr>
            <w:tcW w:w="2970" w:type="dxa"/>
            <w:noWrap/>
            <w:hideMark/>
          </w:tcPr>
          <w:p w14:paraId="0957A66F" w14:textId="77777777" w:rsidR="00F6772C" w:rsidRDefault="00F6772C" w:rsidP="00F41A7D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6210.1, VPH1-mCherry::KAN</w:t>
            </w:r>
            <w:r w:rsidR="00F41A7D" w:rsidRPr="00F41A7D">
              <w:rPr>
                <w:rFonts w:ascii="Arial" w:eastAsia="Times New Roman" w:hAnsi="Arial" w:cs="Arial"/>
                <w:color w:val="000000"/>
              </w:rPr>
              <w:t>,</w:t>
            </w:r>
          </w:p>
          <w:p w14:paraId="0298AE4B" w14:textId="77777777" w:rsidR="00742A13" w:rsidRDefault="00F41A7D" w:rsidP="00F41A7D">
            <w:pPr>
              <w:rPr>
                <w:rFonts w:ascii="Arial" w:eastAsia="Times New Roman" w:hAnsi="Arial" w:cs="Arial"/>
                <w:color w:val="000000"/>
              </w:rPr>
            </w:pPr>
            <w:r w:rsidRPr="00F41A7D">
              <w:rPr>
                <w:rFonts w:ascii="Arial" w:eastAsia="Times New Roman" w:hAnsi="Arial" w:cs="Arial"/>
                <w:i/>
                <w:color w:val="000000"/>
              </w:rPr>
              <w:t>vps27</w:t>
            </w:r>
            <w:r w:rsidRPr="00F41A7D">
              <w:rPr>
                <w:rFonts w:ascii="Arial" w:eastAsia="Times New Roman" w:hAnsi="Arial" w:cs="Arial"/>
                <w:color w:val="000000"/>
              </w:rPr>
              <w:t>Δ::HIS3,</w:t>
            </w:r>
          </w:p>
          <w:p w14:paraId="36632F0A" w14:textId="77777777" w:rsidR="00F41A7D" w:rsidRPr="00F41A7D" w:rsidRDefault="00F41A7D" w:rsidP="00F41A7D">
            <w:pPr>
              <w:rPr>
                <w:rFonts w:ascii="Arial" w:eastAsia="Times New Roman" w:hAnsi="Arial" w:cs="Arial"/>
                <w:color w:val="000000"/>
              </w:rPr>
            </w:pPr>
            <w:r w:rsidRPr="00F41A7D">
              <w:rPr>
                <w:rFonts w:ascii="Arial" w:eastAsia="Times New Roman" w:hAnsi="Arial" w:cs="Arial"/>
                <w:color w:val="000000"/>
              </w:rPr>
              <w:t>UBX3-neonGreen::TRP1</w:t>
            </w:r>
          </w:p>
        </w:tc>
        <w:tc>
          <w:tcPr>
            <w:tcW w:w="2448" w:type="dxa"/>
            <w:gridSpan w:val="2"/>
            <w:noWrap/>
            <w:hideMark/>
          </w:tcPr>
          <w:p w14:paraId="16106A87" w14:textId="77777777" w:rsidR="00F41A7D" w:rsidRPr="00F41A7D" w:rsidRDefault="00F41A7D" w:rsidP="00F41A7D">
            <w:pPr>
              <w:rPr>
                <w:rFonts w:ascii="Arial" w:eastAsia="Times New Roman" w:hAnsi="Arial" w:cs="Arial"/>
                <w:color w:val="000000"/>
              </w:rPr>
            </w:pPr>
            <w:r w:rsidRPr="00F41A7D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F41A7D" w:rsidRPr="00F41A7D" w14:paraId="528D49C0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6461C404" w14:textId="77777777" w:rsidR="00F41A7D" w:rsidRPr="00F41A7D" w:rsidRDefault="00F41A7D" w:rsidP="00F41A7D">
            <w:pPr>
              <w:rPr>
                <w:rFonts w:ascii="Arial" w:eastAsia="Times New Roman" w:hAnsi="Arial" w:cs="Arial"/>
                <w:color w:val="000000"/>
              </w:rPr>
            </w:pPr>
            <w:r w:rsidRPr="00F41A7D">
              <w:rPr>
                <w:rFonts w:ascii="Arial" w:eastAsia="Times New Roman" w:hAnsi="Arial" w:cs="Arial"/>
                <w:color w:val="000000"/>
              </w:rPr>
              <w:t>YXY221</w:t>
            </w:r>
          </w:p>
        </w:tc>
        <w:tc>
          <w:tcPr>
            <w:tcW w:w="2007" w:type="dxa"/>
            <w:noWrap/>
            <w:hideMark/>
          </w:tcPr>
          <w:p w14:paraId="15A9B921" w14:textId="77777777" w:rsidR="00F41A7D" w:rsidRPr="00F41A7D" w:rsidRDefault="00F41A7D" w:rsidP="00F41A7D">
            <w:pPr>
              <w:rPr>
                <w:rFonts w:ascii="Arial" w:eastAsia="Times New Roman" w:hAnsi="Arial" w:cs="Arial"/>
                <w:color w:val="000000"/>
              </w:rPr>
            </w:pPr>
            <w:r w:rsidRPr="00F41A7D">
              <w:rPr>
                <w:rFonts w:ascii="Arial" w:eastAsia="Times New Roman" w:hAnsi="Arial" w:cs="Arial"/>
                <w:color w:val="000000"/>
              </w:rPr>
              <w:t>Ubx3-nG,Vph1-mCh,</w:t>
            </w:r>
            <w:r w:rsidRPr="00F41A7D">
              <w:rPr>
                <w:rFonts w:ascii="Arial" w:eastAsia="Times New Roman" w:hAnsi="Arial" w:cs="Arial"/>
                <w:i/>
                <w:color w:val="000000"/>
              </w:rPr>
              <w:t>pep12</w:t>
            </w:r>
            <w:r w:rsidRPr="00F41A7D">
              <w:rPr>
                <w:rFonts w:ascii="Arial" w:eastAsia="Times New Roman" w:hAnsi="Arial" w:cs="Arial"/>
                <w:color w:val="000000"/>
              </w:rPr>
              <w:t>Δ</w:t>
            </w:r>
          </w:p>
        </w:tc>
        <w:tc>
          <w:tcPr>
            <w:tcW w:w="2970" w:type="dxa"/>
            <w:noWrap/>
            <w:hideMark/>
          </w:tcPr>
          <w:p w14:paraId="2B2FDB24" w14:textId="77777777" w:rsidR="00F6772C" w:rsidRDefault="00742A13" w:rsidP="00F41A7D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6210.1, VPH1-mCherry::KAN</w:t>
            </w:r>
            <w:r w:rsidR="00F41A7D" w:rsidRPr="00F41A7D">
              <w:rPr>
                <w:rFonts w:ascii="Arial" w:eastAsia="Times New Roman" w:hAnsi="Arial" w:cs="Arial"/>
                <w:color w:val="000000"/>
              </w:rPr>
              <w:t>,</w:t>
            </w:r>
          </w:p>
          <w:p w14:paraId="65F6B7BD" w14:textId="77777777" w:rsidR="00F41A7D" w:rsidRPr="00F41A7D" w:rsidRDefault="00F41A7D" w:rsidP="00F41A7D">
            <w:pPr>
              <w:rPr>
                <w:rFonts w:ascii="Arial" w:eastAsia="Times New Roman" w:hAnsi="Arial" w:cs="Arial"/>
                <w:color w:val="000000"/>
              </w:rPr>
            </w:pPr>
            <w:r w:rsidRPr="00F41A7D">
              <w:rPr>
                <w:rFonts w:ascii="Arial" w:eastAsia="Times New Roman" w:hAnsi="Arial" w:cs="Arial"/>
                <w:color w:val="000000"/>
              </w:rPr>
              <w:t>UBX3-neonGreen-3HA::HIS3,</w:t>
            </w:r>
            <w:r w:rsidRPr="00F41A7D">
              <w:rPr>
                <w:rFonts w:ascii="Arial" w:eastAsia="Times New Roman" w:hAnsi="Arial" w:cs="Arial"/>
                <w:i/>
                <w:color w:val="000000"/>
              </w:rPr>
              <w:t>pep12</w:t>
            </w:r>
            <w:r w:rsidRPr="00F41A7D">
              <w:rPr>
                <w:rFonts w:ascii="Arial" w:eastAsia="Times New Roman" w:hAnsi="Arial" w:cs="Arial"/>
                <w:color w:val="000000"/>
              </w:rPr>
              <w:t>Δ::TRP1</w:t>
            </w:r>
          </w:p>
        </w:tc>
        <w:tc>
          <w:tcPr>
            <w:tcW w:w="2448" w:type="dxa"/>
            <w:gridSpan w:val="2"/>
            <w:noWrap/>
            <w:hideMark/>
          </w:tcPr>
          <w:p w14:paraId="44F3A853" w14:textId="77777777" w:rsidR="00F41A7D" w:rsidRPr="00F41A7D" w:rsidRDefault="00F41A7D" w:rsidP="00F41A7D">
            <w:pPr>
              <w:rPr>
                <w:rFonts w:ascii="Arial" w:eastAsia="Times New Roman" w:hAnsi="Arial" w:cs="Arial"/>
                <w:color w:val="000000"/>
              </w:rPr>
            </w:pPr>
            <w:r w:rsidRPr="00F41A7D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F41A7D" w:rsidRPr="00F41A7D" w14:paraId="2F1AA585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11531D2D" w14:textId="77777777" w:rsidR="00F41A7D" w:rsidRPr="00F41A7D" w:rsidRDefault="00F41A7D" w:rsidP="00F41A7D">
            <w:pPr>
              <w:rPr>
                <w:rFonts w:ascii="Arial" w:eastAsia="Times New Roman" w:hAnsi="Arial" w:cs="Arial"/>
                <w:color w:val="000000"/>
              </w:rPr>
            </w:pPr>
            <w:r w:rsidRPr="00F41A7D">
              <w:rPr>
                <w:rFonts w:ascii="Arial" w:eastAsia="Times New Roman" w:hAnsi="Arial" w:cs="Arial"/>
                <w:color w:val="000000"/>
              </w:rPr>
              <w:t>YXY219</w:t>
            </w:r>
          </w:p>
        </w:tc>
        <w:tc>
          <w:tcPr>
            <w:tcW w:w="2007" w:type="dxa"/>
            <w:noWrap/>
            <w:hideMark/>
          </w:tcPr>
          <w:p w14:paraId="3C92F355" w14:textId="77777777" w:rsidR="00F41A7D" w:rsidRPr="00F41A7D" w:rsidRDefault="00F41A7D" w:rsidP="00F41A7D">
            <w:pPr>
              <w:rPr>
                <w:rFonts w:ascii="Arial" w:eastAsia="Times New Roman" w:hAnsi="Arial" w:cs="Arial"/>
                <w:color w:val="000000"/>
              </w:rPr>
            </w:pPr>
            <w:r w:rsidRPr="00F41A7D">
              <w:rPr>
                <w:rFonts w:ascii="Arial" w:eastAsia="Times New Roman" w:hAnsi="Arial" w:cs="Arial"/>
                <w:color w:val="000000"/>
              </w:rPr>
              <w:t>Ubx3-nG,Vph1-mCh,</w:t>
            </w:r>
            <w:r w:rsidRPr="00F41A7D">
              <w:rPr>
                <w:rFonts w:ascii="Arial" w:eastAsia="Times New Roman" w:hAnsi="Arial" w:cs="Arial"/>
                <w:i/>
                <w:color w:val="000000"/>
              </w:rPr>
              <w:t>apl6</w:t>
            </w:r>
            <w:r w:rsidRPr="00F41A7D">
              <w:rPr>
                <w:rFonts w:ascii="Arial" w:eastAsia="Times New Roman" w:hAnsi="Arial" w:cs="Arial"/>
                <w:color w:val="000000"/>
              </w:rPr>
              <w:t>Δ</w:t>
            </w:r>
          </w:p>
        </w:tc>
        <w:tc>
          <w:tcPr>
            <w:tcW w:w="2970" w:type="dxa"/>
            <w:noWrap/>
            <w:hideMark/>
          </w:tcPr>
          <w:p w14:paraId="6C8DCF41" w14:textId="77777777" w:rsidR="00F41A7D" w:rsidRPr="00F41A7D" w:rsidRDefault="00F41A7D" w:rsidP="00F41A7D">
            <w:pPr>
              <w:rPr>
                <w:rFonts w:ascii="Arial" w:eastAsia="Times New Roman" w:hAnsi="Arial" w:cs="Arial"/>
                <w:color w:val="000000"/>
              </w:rPr>
            </w:pPr>
            <w:r w:rsidRPr="00F41A7D">
              <w:rPr>
                <w:rFonts w:ascii="Arial" w:eastAsia="Times New Roman" w:hAnsi="Arial" w:cs="Arial"/>
                <w:color w:val="000000"/>
              </w:rPr>
              <w:t>6210.1, VPH1-mCherry::HIS3,</w:t>
            </w:r>
            <w:r w:rsidRPr="00F41A7D">
              <w:rPr>
                <w:rFonts w:ascii="Arial" w:eastAsia="Times New Roman" w:hAnsi="Arial" w:cs="Arial"/>
                <w:i/>
                <w:color w:val="000000"/>
              </w:rPr>
              <w:t>apl6</w:t>
            </w:r>
            <w:r w:rsidR="00F6772C">
              <w:rPr>
                <w:rFonts w:ascii="Arial" w:eastAsia="Times New Roman" w:hAnsi="Arial" w:cs="Arial"/>
                <w:color w:val="000000"/>
              </w:rPr>
              <w:t>Δ::KAN</w:t>
            </w:r>
            <w:r w:rsidRPr="00F41A7D">
              <w:rPr>
                <w:rFonts w:ascii="Arial" w:eastAsia="Times New Roman" w:hAnsi="Arial" w:cs="Arial"/>
                <w:color w:val="000000"/>
              </w:rPr>
              <w:t>,UBX3-neonGreen::TRP1</w:t>
            </w:r>
          </w:p>
        </w:tc>
        <w:tc>
          <w:tcPr>
            <w:tcW w:w="2448" w:type="dxa"/>
            <w:gridSpan w:val="2"/>
            <w:noWrap/>
            <w:hideMark/>
          </w:tcPr>
          <w:p w14:paraId="1754E67A" w14:textId="77777777" w:rsidR="00F41A7D" w:rsidRPr="00F41A7D" w:rsidRDefault="00F41A7D" w:rsidP="00F41A7D">
            <w:pPr>
              <w:rPr>
                <w:rFonts w:ascii="Arial" w:eastAsia="Times New Roman" w:hAnsi="Arial" w:cs="Arial"/>
                <w:color w:val="000000"/>
              </w:rPr>
            </w:pPr>
            <w:r w:rsidRPr="00F41A7D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77158F" w:rsidRPr="0077158F" w14:paraId="0E940A40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2C4CB8EF" w14:textId="77777777" w:rsidR="0077158F" w:rsidRPr="0077158F" w:rsidRDefault="0077158F" w:rsidP="0077158F">
            <w:pPr>
              <w:rPr>
                <w:rFonts w:ascii="Arial" w:eastAsia="Times New Roman" w:hAnsi="Arial" w:cs="Arial"/>
                <w:color w:val="000000"/>
              </w:rPr>
            </w:pPr>
            <w:r w:rsidRPr="0077158F">
              <w:rPr>
                <w:rFonts w:ascii="Arial" w:eastAsia="Times New Roman" w:hAnsi="Arial" w:cs="Arial"/>
                <w:color w:val="000000"/>
              </w:rPr>
              <w:t>YML100</w:t>
            </w:r>
          </w:p>
        </w:tc>
        <w:tc>
          <w:tcPr>
            <w:tcW w:w="2007" w:type="dxa"/>
            <w:noWrap/>
            <w:hideMark/>
          </w:tcPr>
          <w:p w14:paraId="165F6598" w14:textId="77777777" w:rsidR="0077158F" w:rsidRPr="0077158F" w:rsidRDefault="0077158F" w:rsidP="0077158F">
            <w:pPr>
              <w:rPr>
                <w:rFonts w:ascii="Arial" w:eastAsia="Times New Roman" w:hAnsi="Arial" w:cs="Arial"/>
                <w:color w:val="000000"/>
              </w:rPr>
            </w:pPr>
            <w:r w:rsidRPr="0077158F">
              <w:rPr>
                <w:rFonts w:ascii="Arial" w:eastAsia="Times New Roman" w:hAnsi="Arial" w:cs="Arial"/>
                <w:i/>
                <w:color w:val="000000"/>
              </w:rPr>
              <w:t>pep4</w:t>
            </w:r>
            <w:r w:rsidRPr="0077158F">
              <w:rPr>
                <w:rFonts w:ascii="Arial" w:eastAsia="Times New Roman" w:hAnsi="Arial" w:cs="Arial"/>
                <w:color w:val="000000"/>
              </w:rPr>
              <w:t>Δ</w:t>
            </w:r>
          </w:p>
        </w:tc>
        <w:tc>
          <w:tcPr>
            <w:tcW w:w="2970" w:type="dxa"/>
            <w:noWrap/>
            <w:hideMark/>
          </w:tcPr>
          <w:p w14:paraId="64C9379B" w14:textId="77777777" w:rsidR="0077158F" w:rsidRPr="0077158F" w:rsidRDefault="0077158F" w:rsidP="0077158F">
            <w:pPr>
              <w:rPr>
                <w:rFonts w:ascii="Arial" w:eastAsia="Times New Roman" w:hAnsi="Arial" w:cs="Arial"/>
                <w:color w:val="000000"/>
              </w:rPr>
            </w:pPr>
            <w:r w:rsidRPr="0077158F">
              <w:rPr>
                <w:rFonts w:ascii="Arial" w:eastAsia="Times New Roman" w:hAnsi="Arial" w:cs="Arial"/>
                <w:color w:val="000000"/>
              </w:rPr>
              <w:t xml:space="preserve">6210, </w:t>
            </w:r>
            <w:r w:rsidRPr="0077158F">
              <w:rPr>
                <w:rFonts w:ascii="Arial" w:eastAsia="Times New Roman" w:hAnsi="Arial" w:cs="Arial"/>
                <w:i/>
                <w:color w:val="000000"/>
              </w:rPr>
              <w:t>pep4</w:t>
            </w:r>
            <w:r w:rsidRPr="0077158F">
              <w:rPr>
                <w:rFonts w:ascii="Arial" w:eastAsia="Times New Roman" w:hAnsi="Arial" w:cs="Arial"/>
                <w:color w:val="000000"/>
              </w:rPr>
              <w:t xml:space="preserve">Δ::LEU2, </w:t>
            </w:r>
          </w:p>
        </w:tc>
        <w:tc>
          <w:tcPr>
            <w:tcW w:w="2448" w:type="dxa"/>
            <w:gridSpan w:val="2"/>
            <w:noWrap/>
            <w:hideMark/>
          </w:tcPr>
          <w:p w14:paraId="166728C7" w14:textId="77777777" w:rsidR="0077158F" w:rsidRPr="0077158F" w:rsidRDefault="00334440" w:rsidP="00334440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</w:rPr>
              <w:instrText xml:space="preserve"> ADDIN EN.CITE &lt;EndNote&gt;&lt;Cite&gt;&lt;Author&gt;Li&lt;/Author&gt;&lt;Year&gt;2015&lt;/Year&gt;&lt;RecNum&gt;187&lt;/RecNum&gt;&lt;DisplayText&gt;(Li et al., 2015)&lt;/DisplayText&gt;&lt;record&gt;&lt;rec-number&gt;187&lt;/rec-number&gt;&lt;foreign-keys&gt;&lt;key app="EN" db-id="dtrf92xr2ff959e9ewcvrxzwvfdftesfretz" timestamp="1507131809"&gt;187&lt;/key&gt;&lt;/foreign-keys&gt;&lt;ref-type name="Journal Article"&gt;17&lt;/ref-type&gt;&lt;contributors&gt;&lt;authors&gt;&lt;author&gt;Li, M.&lt;/author&gt;&lt;author&gt;Koshi, T.&lt;/author&gt;&lt;author&gt;Emr, S. D.&lt;/author&gt;&lt;/authors&gt;&lt;/contributors&gt;&lt;auth-address&gt;Weill Institute for Cell and Molecular Biology and Department of Molecular Biology and Genetics, Cornell University, Ithaca, NY 14853.&amp;#xD;Weill Institute for Cell and Molecular Biology and Department of Molecular Biology and Genetics, Cornell University, Ithaca, NY 14853 sde26@cornell.edu.&lt;/auth-address&gt;&lt;titles&gt;&lt;title&gt;Membrane-anchored ubiquitin ligase complex is required for the turnover of lysosomal membrane proteins&lt;/title&gt;&lt;secondary-title&gt;J Cell Biol&lt;/secondary-title&gt;&lt;/titles&gt;&lt;periodical&gt;&lt;full-title&gt;J Cell Biol&lt;/full-title&gt;&lt;/periodical&gt;&lt;pages&gt;639-52&lt;/pages&gt;&lt;volume&gt;211&lt;/volume&gt;&lt;number&gt;3&lt;/number&gt;&lt;keywords&gt;&lt;keyword&gt;Down-Regulation/physiology&lt;/keyword&gt;&lt;keyword&gt;Lysosome-Associated Membrane Glycoproteins/*metabolism&lt;/keyword&gt;&lt;keyword&gt;Lysosomes/*metabolism&lt;/keyword&gt;&lt;keyword&gt;Membrane Transport Proteins/metabolism&lt;/keyword&gt;&lt;keyword&gt;Membranes/*metabolism&lt;/keyword&gt;&lt;keyword&gt;Saccharomyces cerevisiae/genetics/physiology&lt;/keyword&gt;&lt;keyword&gt;Saccharomyces cerevisiae Proteins/metabolism&lt;/keyword&gt;&lt;keyword&gt;Ubiquitin-Protein Ligases/*metabolism&lt;/keyword&gt;&lt;keyword&gt;Ubiquitination/physiology&lt;/keyword&gt;&lt;keyword&gt;Zinc/metabolism&lt;/keyword&gt;&lt;/keywords&gt;&lt;dates&gt;&lt;year&gt;2015&lt;/year&gt;&lt;pub-dates&gt;&lt;date&gt;Nov 9&lt;/date&gt;&lt;/pub-dates&gt;&lt;/dates&gt;&lt;accession-num&gt;26527740&lt;/accession-num&gt;&lt;urls&gt;&lt;related-urls&gt;&lt;url&gt;http://www.ncbi.nlm.nih.gov/entrez/query.fcgi?cmd=Retrieve&amp;amp;db=PubMed&amp;amp;dopt=Citation&amp;amp;list_uids=26527740&lt;/url&gt;&lt;/related-urls&gt;&lt;/urls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</w:rPr>
              <w:t>(Li et al., 2015)</w:t>
            </w:r>
            <w:r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</w:tc>
      </w:tr>
      <w:tr w:rsidR="0077158F" w:rsidRPr="0077158F" w14:paraId="2CABF7A7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6059F651" w14:textId="77777777" w:rsidR="0077158F" w:rsidRPr="0077158F" w:rsidRDefault="0077158F" w:rsidP="0077158F">
            <w:pPr>
              <w:rPr>
                <w:rFonts w:ascii="Arial" w:eastAsia="Times New Roman" w:hAnsi="Arial" w:cs="Arial"/>
                <w:color w:val="000000"/>
              </w:rPr>
            </w:pPr>
            <w:r w:rsidRPr="0077158F">
              <w:rPr>
                <w:rFonts w:ascii="Arial" w:eastAsia="Times New Roman" w:hAnsi="Arial" w:cs="Arial"/>
                <w:color w:val="000000"/>
              </w:rPr>
              <w:t>YML499</w:t>
            </w:r>
          </w:p>
        </w:tc>
        <w:tc>
          <w:tcPr>
            <w:tcW w:w="2007" w:type="dxa"/>
            <w:noWrap/>
            <w:hideMark/>
          </w:tcPr>
          <w:p w14:paraId="764B5CAF" w14:textId="77777777" w:rsidR="0077158F" w:rsidRPr="0077158F" w:rsidRDefault="0077158F" w:rsidP="0077158F">
            <w:pPr>
              <w:rPr>
                <w:rFonts w:ascii="Arial" w:eastAsia="Times New Roman" w:hAnsi="Arial" w:cs="Arial"/>
                <w:color w:val="000000"/>
              </w:rPr>
            </w:pPr>
            <w:r w:rsidRPr="0077158F">
              <w:rPr>
                <w:rFonts w:ascii="Arial" w:eastAsia="Times New Roman" w:hAnsi="Arial" w:cs="Arial"/>
                <w:color w:val="000000"/>
              </w:rPr>
              <w:t>Ubx3-Flag</w:t>
            </w:r>
          </w:p>
        </w:tc>
        <w:tc>
          <w:tcPr>
            <w:tcW w:w="2970" w:type="dxa"/>
            <w:noWrap/>
            <w:hideMark/>
          </w:tcPr>
          <w:p w14:paraId="442FAEEB" w14:textId="77777777" w:rsidR="0077158F" w:rsidRPr="0077158F" w:rsidRDefault="0077158F" w:rsidP="0077158F">
            <w:pPr>
              <w:rPr>
                <w:rFonts w:ascii="Arial" w:eastAsia="Times New Roman" w:hAnsi="Arial" w:cs="Arial"/>
                <w:color w:val="000000"/>
              </w:rPr>
            </w:pPr>
            <w:r w:rsidRPr="0077158F">
              <w:rPr>
                <w:rFonts w:ascii="Arial" w:eastAsia="Times New Roman" w:hAnsi="Arial" w:cs="Arial"/>
                <w:color w:val="000000"/>
              </w:rPr>
              <w:t xml:space="preserve">6210, </w:t>
            </w:r>
            <w:r w:rsidRPr="0077158F">
              <w:rPr>
                <w:rFonts w:ascii="Arial" w:eastAsia="Times New Roman" w:hAnsi="Arial" w:cs="Arial"/>
                <w:i/>
                <w:color w:val="000000"/>
              </w:rPr>
              <w:t>pep4</w:t>
            </w:r>
            <w:r w:rsidRPr="0077158F">
              <w:rPr>
                <w:rFonts w:ascii="Arial" w:eastAsia="Times New Roman" w:hAnsi="Arial" w:cs="Arial"/>
                <w:color w:val="000000"/>
              </w:rPr>
              <w:t>Δ::LEU2, UBX3-HTF::HIS3</w:t>
            </w:r>
          </w:p>
        </w:tc>
        <w:tc>
          <w:tcPr>
            <w:tcW w:w="2448" w:type="dxa"/>
            <w:gridSpan w:val="2"/>
            <w:noWrap/>
            <w:hideMark/>
          </w:tcPr>
          <w:p w14:paraId="74564542" w14:textId="77777777" w:rsidR="0077158F" w:rsidRPr="0077158F" w:rsidRDefault="00334440" w:rsidP="00334440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</w:rPr>
              <w:instrText xml:space="preserve"> ADDIN EN.CITE &lt;EndNote&gt;&lt;Cite&gt;&lt;Author&gt;Li&lt;/Author&gt;&lt;Year&gt;2015&lt;/Year&gt;&lt;RecNum&gt;187&lt;/RecNum&gt;&lt;DisplayText&gt;(Li et al., 2015)&lt;/DisplayText&gt;&lt;record&gt;&lt;rec-number&gt;187&lt;/rec-number&gt;&lt;foreign-keys&gt;&lt;key app="EN" db-id="dtrf92xr2ff959e9ewcvrxzwvfdftesfretz" timestamp="1507131809"&gt;187&lt;/key&gt;&lt;/foreign-keys&gt;&lt;ref-type name="Journal Article"&gt;17&lt;/ref-type&gt;&lt;contributors&gt;&lt;authors&gt;&lt;author&gt;Li, M.&lt;/author&gt;&lt;author&gt;Koshi, T.&lt;/author&gt;&lt;author&gt;Emr, S. D.&lt;/author&gt;&lt;/authors&gt;&lt;/contributors&gt;&lt;auth-address&gt;Weill Institute for Cell and Molecular Biology and Department of Molecular Biology and Genetics, Cornell University, Ithaca, NY 14853.&amp;#xD;Weill Institute for Cell and Molecular Biology and Department of Molecular Biology and Genetics, Cornell University, Ithaca, NY 14853 sde26@cornell.edu.&lt;/auth-address&gt;&lt;titles&gt;&lt;title&gt;Membrane-anchored ubiquitin ligase complex is required for the turnover of lysosomal membrane proteins&lt;/title&gt;&lt;secondary-title&gt;J Cell Biol&lt;/secondary-title&gt;&lt;/titles&gt;&lt;periodical&gt;&lt;full-title&gt;J Cell Biol&lt;/full-title&gt;&lt;/periodical&gt;&lt;pages&gt;639-52&lt;/pages&gt;&lt;volume&gt;211&lt;/volume&gt;&lt;number&gt;3&lt;/number&gt;&lt;keywords&gt;&lt;keyword&gt;Down-Regulation/physiology&lt;/keyword&gt;&lt;keyword&gt;Lysosome-Associated Membrane Glycoproteins/*metabolism&lt;/keyword&gt;&lt;keyword&gt;Lysosomes/*metabolism&lt;/keyword&gt;&lt;keyword&gt;Membrane Transport Proteins/metabolism&lt;/keyword&gt;&lt;keyword&gt;Membranes/*metabolism&lt;/keyword&gt;&lt;keyword&gt;Saccharomyces cerevisiae/genetics/physiology&lt;/keyword&gt;&lt;keyword&gt;Saccharomyces cerevisiae Proteins/metabolism&lt;/keyword&gt;&lt;keyword&gt;Ubiquitin-Protein Ligases/*metabolism&lt;/keyword&gt;&lt;keyword&gt;Ubiquitination/physiology&lt;/keyword&gt;&lt;keyword&gt;Zinc/metabolism&lt;/keyword&gt;&lt;/keywords&gt;&lt;dates&gt;&lt;year&gt;2015&lt;/year&gt;&lt;pub-dates&gt;&lt;date&gt;Nov 9&lt;/date&gt;&lt;/pub-dates&gt;&lt;/dates&gt;&lt;accession-num&gt;26527740&lt;/accession-num&gt;&lt;urls&gt;&lt;related-urls&gt;&lt;url&gt;http://www.ncbi.nlm.nih.gov/entrez/query.fcgi?cmd=Retrieve&amp;amp;db=PubMed&amp;amp;dopt=Citation&amp;amp;list_uids=26527740&lt;/url&gt;&lt;/related-urls&gt;&lt;/urls&gt;&lt;/record&gt;&lt;/Cite&gt;&lt;/EndNote&gt;</w:instrText>
            </w:r>
            <w:r>
              <w:rPr>
                <w:rFonts w:ascii="Arial" w:eastAsia="Times New Roman" w:hAnsi="Arial" w:cs="Arial"/>
                <w:color w:val="000000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color w:val="000000"/>
              </w:rPr>
              <w:t>(Li et al., 2015)</w:t>
            </w:r>
            <w:r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</w:tc>
      </w:tr>
      <w:tr w:rsidR="0056349C" w:rsidRPr="0056349C" w14:paraId="290E5881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5C48931D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YXY032</w:t>
            </w:r>
          </w:p>
        </w:tc>
        <w:tc>
          <w:tcPr>
            <w:tcW w:w="2007" w:type="dxa"/>
            <w:noWrap/>
            <w:hideMark/>
          </w:tcPr>
          <w:p w14:paraId="6740AA61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014w-Flag</w:t>
            </w:r>
          </w:p>
        </w:tc>
        <w:tc>
          <w:tcPr>
            <w:tcW w:w="2970" w:type="dxa"/>
            <w:noWrap/>
            <w:hideMark/>
          </w:tcPr>
          <w:p w14:paraId="36D54C31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 xml:space="preserve">6210, YIR014W-HTF::HIS3, </w:t>
            </w:r>
            <w:r w:rsidRPr="0056349C">
              <w:rPr>
                <w:rFonts w:ascii="Arial" w:eastAsia="Times New Roman" w:hAnsi="Arial" w:cs="Arial"/>
                <w:i/>
                <w:color w:val="000000"/>
              </w:rPr>
              <w:t>pep4</w:t>
            </w:r>
            <w:r w:rsidRPr="0056349C">
              <w:rPr>
                <w:rFonts w:ascii="Arial" w:eastAsia="Times New Roman" w:hAnsi="Arial" w:cs="Arial"/>
                <w:color w:val="000000"/>
              </w:rPr>
              <w:t>Δ::LEU2</w:t>
            </w:r>
          </w:p>
        </w:tc>
        <w:tc>
          <w:tcPr>
            <w:tcW w:w="2448" w:type="dxa"/>
            <w:gridSpan w:val="2"/>
            <w:noWrap/>
            <w:hideMark/>
          </w:tcPr>
          <w:p w14:paraId="2FD8BE6E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56349C" w:rsidRPr="0056349C" w14:paraId="6BD3FDE7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26661ED6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YXY092</w:t>
            </w:r>
          </w:p>
        </w:tc>
        <w:tc>
          <w:tcPr>
            <w:tcW w:w="2007" w:type="dxa"/>
            <w:noWrap/>
            <w:hideMark/>
          </w:tcPr>
          <w:p w14:paraId="36B9C6A4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109w-Flag</w:t>
            </w:r>
          </w:p>
        </w:tc>
        <w:tc>
          <w:tcPr>
            <w:tcW w:w="2970" w:type="dxa"/>
            <w:noWrap/>
            <w:hideMark/>
          </w:tcPr>
          <w:p w14:paraId="100665B0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 xml:space="preserve">6210, YPR109W-HTF::HIS3, </w:t>
            </w:r>
            <w:r w:rsidRPr="0056349C">
              <w:rPr>
                <w:rFonts w:ascii="Arial" w:eastAsia="Times New Roman" w:hAnsi="Arial" w:cs="Arial"/>
                <w:i/>
                <w:color w:val="000000"/>
              </w:rPr>
              <w:t>pep4</w:t>
            </w:r>
            <w:r w:rsidRPr="0056349C">
              <w:rPr>
                <w:rFonts w:ascii="Arial" w:eastAsia="Times New Roman" w:hAnsi="Arial" w:cs="Arial"/>
                <w:color w:val="000000"/>
              </w:rPr>
              <w:t>Δ::LEU2</w:t>
            </w:r>
          </w:p>
        </w:tc>
        <w:tc>
          <w:tcPr>
            <w:tcW w:w="2448" w:type="dxa"/>
            <w:gridSpan w:val="2"/>
            <w:noWrap/>
            <w:hideMark/>
          </w:tcPr>
          <w:p w14:paraId="6077B7D3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56349C" w:rsidRPr="0056349C" w14:paraId="27DB8CEE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3EC08878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YXY088</w:t>
            </w:r>
          </w:p>
        </w:tc>
        <w:tc>
          <w:tcPr>
            <w:tcW w:w="2007" w:type="dxa"/>
            <w:noWrap/>
            <w:hideMark/>
          </w:tcPr>
          <w:p w14:paraId="7B403FAD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014w-HA,109w-Flag</w:t>
            </w:r>
          </w:p>
        </w:tc>
        <w:tc>
          <w:tcPr>
            <w:tcW w:w="2970" w:type="dxa"/>
            <w:noWrap/>
            <w:hideMark/>
          </w:tcPr>
          <w:p w14:paraId="6AD7D91D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 xml:space="preserve">6210, YIR014W-3HA::TRP1, YPR109W-HTF::HIS3, </w:t>
            </w:r>
            <w:r w:rsidRPr="0056349C">
              <w:rPr>
                <w:rFonts w:ascii="Arial" w:eastAsia="Times New Roman" w:hAnsi="Arial" w:cs="Arial"/>
                <w:i/>
                <w:color w:val="000000"/>
              </w:rPr>
              <w:t>pep4</w:t>
            </w:r>
            <w:r w:rsidRPr="0056349C">
              <w:rPr>
                <w:rFonts w:ascii="Arial" w:eastAsia="Times New Roman" w:hAnsi="Arial" w:cs="Arial"/>
                <w:color w:val="000000"/>
              </w:rPr>
              <w:t>Δ::LEU2</w:t>
            </w:r>
          </w:p>
        </w:tc>
        <w:tc>
          <w:tcPr>
            <w:tcW w:w="2448" w:type="dxa"/>
            <w:gridSpan w:val="2"/>
            <w:noWrap/>
            <w:hideMark/>
          </w:tcPr>
          <w:p w14:paraId="75B124BE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56349C" w:rsidRPr="0056349C" w14:paraId="1BCAF751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2CBA3C56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YXY025</w:t>
            </w:r>
          </w:p>
        </w:tc>
        <w:tc>
          <w:tcPr>
            <w:tcW w:w="2007" w:type="dxa"/>
            <w:noWrap/>
            <w:hideMark/>
          </w:tcPr>
          <w:p w14:paraId="7FA979B8" w14:textId="77777777" w:rsidR="0056349C" w:rsidRPr="0056349C" w:rsidRDefault="00386D39" w:rsidP="0056349C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Vld</w:t>
            </w:r>
            <w:r w:rsidR="004B07D0">
              <w:rPr>
                <w:rFonts w:ascii="Arial" w:eastAsia="Times New Roman" w:hAnsi="Arial" w:cs="Arial"/>
                <w:color w:val="000000"/>
              </w:rPr>
              <w:t>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-nG</w:t>
            </w:r>
          </w:p>
        </w:tc>
        <w:tc>
          <w:tcPr>
            <w:tcW w:w="2970" w:type="dxa"/>
            <w:noWrap/>
            <w:hideMark/>
          </w:tcPr>
          <w:p w14:paraId="23AF76D1" w14:textId="77777777" w:rsidR="0056349C" w:rsidRPr="0056349C" w:rsidRDefault="004B07D0" w:rsidP="0056349C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6210.1, VLD1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-neonGreen-3HA::TRP1</w:t>
            </w:r>
          </w:p>
        </w:tc>
        <w:tc>
          <w:tcPr>
            <w:tcW w:w="2448" w:type="dxa"/>
            <w:gridSpan w:val="2"/>
            <w:noWrap/>
            <w:hideMark/>
          </w:tcPr>
          <w:p w14:paraId="1D6DE3DB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56349C" w:rsidRPr="0056349C" w14:paraId="6F516E3A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547E9F17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YXY098</w:t>
            </w:r>
          </w:p>
        </w:tc>
        <w:tc>
          <w:tcPr>
            <w:tcW w:w="2007" w:type="dxa"/>
            <w:noWrap/>
            <w:hideMark/>
          </w:tcPr>
          <w:p w14:paraId="18AA05D5" w14:textId="77777777" w:rsidR="0056349C" w:rsidRPr="0056349C" w:rsidRDefault="00386D39" w:rsidP="0056349C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Gld</w:t>
            </w:r>
            <w:r w:rsidR="004B07D0">
              <w:rPr>
                <w:rFonts w:ascii="Arial" w:eastAsia="Times New Roman" w:hAnsi="Arial" w:cs="Arial"/>
                <w:color w:val="000000"/>
              </w:rPr>
              <w:t>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-nG</w:t>
            </w:r>
          </w:p>
        </w:tc>
        <w:tc>
          <w:tcPr>
            <w:tcW w:w="2970" w:type="dxa"/>
            <w:noWrap/>
            <w:hideMark/>
          </w:tcPr>
          <w:p w14:paraId="4DAE7300" w14:textId="77777777" w:rsidR="0056349C" w:rsidRPr="0056349C" w:rsidRDefault="004B07D0" w:rsidP="0056349C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6210.1, GLD1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-neonGreen-3HA::TRP1</w:t>
            </w:r>
          </w:p>
        </w:tc>
        <w:tc>
          <w:tcPr>
            <w:tcW w:w="2448" w:type="dxa"/>
            <w:gridSpan w:val="2"/>
            <w:noWrap/>
            <w:hideMark/>
          </w:tcPr>
          <w:p w14:paraId="387EB0CD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56349C" w:rsidRPr="0056349C" w14:paraId="656EEE8B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21FEAB65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FAY003</w:t>
            </w:r>
          </w:p>
        </w:tc>
        <w:tc>
          <w:tcPr>
            <w:tcW w:w="2007" w:type="dxa"/>
            <w:noWrap/>
            <w:hideMark/>
          </w:tcPr>
          <w:p w14:paraId="42021323" w14:textId="77777777" w:rsidR="0056349C" w:rsidRPr="0056349C" w:rsidRDefault="00F66BD1" w:rsidP="0056349C">
            <w:pPr>
              <w:rPr>
                <w:rFonts w:ascii="Arial" w:eastAsia="Times New Roman" w:hAnsi="Arial" w:cs="Arial"/>
                <w:color w:val="000000"/>
              </w:rPr>
            </w:pPr>
            <w:ins w:id="54" w:author="Li, Ming" w:date="2018-01-14T14:21:00Z">
              <w:r>
                <w:rPr>
                  <w:rFonts w:ascii="Arial" w:eastAsia="Times New Roman" w:hAnsi="Arial" w:cs="Arial"/>
                  <w:color w:val="000000"/>
                </w:rPr>
                <w:t>Mars-</w:t>
              </w:r>
            </w:ins>
            <w:r w:rsidR="00386D39">
              <w:rPr>
                <w:rFonts w:ascii="Arial" w:eastAsia="Times New Roman" w:hAnsi="Arial" w:cs="Arial"/>
                <w:color w:val="000000"/>
              </w:rPr>
              <w:t>Sec7</w:t>
            </w:r>
            <w:del w:id="55" w:author="Li, Ming" w:date="2018-01-14T14:21:00Z">
              <w:r w:rsidR="00386D39" w:rsidDel="00F66BD1">
                <w:rPr>
                  <w:rFonts w:ascii="Arial" w:eastAsia="Times New Roman" w:hAnsi="Arial" w:cs="Arial"/>
                  <w:color w:val="000000"/>
                </w:rPr>
                <w:delText>-Mars</w:delText>
              </w:r>
            </w:del>
            <w:r w:rsidR="00386D39">
              <w:rPr>
                <w:rFonts w:ascii="Arial" w:eastAsia="Times New Roman" w:hAnsi="Arial" w:cs="Arial"/>
                <w:color w:val="000000"/>
              </w:rPr>
              <w:t>,Gld</w:t>
            </w:r>
            <w:r w:rsidR="004B07D0">
              <w:rPr>
                <w:rFonts w:ascii="Arial" w:eastAsia="Times New Roman" w:hAnsi="Arial" w:cs="Arial"/>
                <w:color w:val="000000"/>
              </w:rPr>
              <w:t>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-nG</w:t>
            </w:r>
          </w:p>
        </w:tc>
        <w:tc>
          <w:tcPr>
            <w:tcW w:w="2970" w:type="dxa"/>
            <w:noWrap/>
            <w:hideMark/>
          </w:tcPr>
          <w:p w14:paraId="64A51090" w14:textId="77777777" w:rsidR="0056349C" w:rsidRPr="0056349C" w:rsidRDefault="004B07D0" w:rsidP="0056349C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6210.1, GLD1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-neonGreen-3HA::HIS3, MARS-SEC7::TRP1</w:t>
            </w:r>
          </w:p>
        </w:tc>
        <w:tc>
          <w:tcPr>
            <w:tcW w:w="2448" w:type="dxa"/>
            <w:gridSpan w:val="2"/>
            <w:noWrap/>
            <w:hideMark/>
          </w:tcPr>
          <w:p w14:paraId="2B793EE7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56349C" w:rsidRPr="0056349C" w14:paraId="672D6BAA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6BC24766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lastRenderedPageBreak/>
              <w:t>YML1133</w:t>
            </w:r>
          </w:p>
        </w:tc>
        <w:tc>
          <w:tcPr>
            <w:tcW w:w="2007" w:type="dxa"/>
            <w:noWrap/>
            <w:hideMark/>
          </w:tcPr>
          <w:p w14:paraId="173A0C64" w14:textId="77777777" w:rsidR="009243F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FRB-</w:t>
            </w:r>
            <w:proofErr w:type="spellStart"/>
            <w:r w:rsidRPr="0056349C">
              <w:rPr>
                <w:rFonts w:ascii="Arial" w:eastAsia="Times New Roman" w:hAnsi="Arial" w:cs="Arial"/>
                <w:color w:val="000000"/>
              </w:rPr>
              <w:t>mCh</w:t>
            </w:r>
            <w:proofErr w:type="spellEnd"/>
            <w:r w:rsidRPr="0056349C">
              <w:rPr>
                <w:rFonts w:ascii="Arial" w:eastAsia="Times New Roman" w:hAnsi="Arial" w:cs="Arial"/>
                <w:color w:val="000000"/>
              </w:rPr>
              <w:t xml:space="preserve">, </w:t>
            </w:r>
          </w:p>
          <w:p w14:paraId="28FA2761" w14:textId="77777777" w:rsidR="009243F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 xml:space="preserve">Ubx3-nG, </w:t>
            </w:r>
          </w:p>
          <w:p w14:paraId="1FC57FEB" w14:textId="77777777" w:rsidR="0056349C" w:rsidRPr="0056349C" w:rsidRDefault="00386D39" w:rsidP="0056349C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Gld</w:t>
            </w:r>
            <w:r w:rsidR="004B07D0">
              <w:rPr>
                <w:rFonts w:ascii="Arial" w:eastAsia="Times New Roman" w:hAnsi="Arial" w:cs="Arial"/>
                <w:color w:val="000000"/>
              </w:rPr>
              <w:t>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-FKBP</w:t>
            </w:r>
          </w:p>
        </w:tc>
        <w:tc>
          <w:tcPr>
            <w:tcW w:w="2970" w:type="dxa"/>
            <w:noWrap/>
            <w:hideMark/>
          </w:tcPr>
          <w:p w14:paraId="76C91F61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 xml:space="preserve">6210.1, </w:t>
            </w:r>
            <w:r w:rsidRPr="0056349C">
              <w:rPr>
                <w:rFonts w:ascii="Arial" w:eastAsia="Times New Roman" w:hAnsi="Arial" w:cs="Arial"/>
                <w:i/>
                <w:color w:val="000000"/>
              </w:rPr>
              <w:t>tor1-1</w:t>
            </w:r>
            <w:r w:rsidRPr="0056349C">
              <w:rPr>
                <w:rFonts w:ascii="Arial" w:eastAsia="Times New Roman" w:hAnsi="Arial" w:cs="Arial"/>
                <w:color w:val="000000"/>
              </w:rPr>
              <w:t xml:space="preserve">, </w:t>
            </w:r>
            <w:r w:rsidRPr="0056349C">
              <w:rPr>
                <w:rFonts w:ascii="Arial" w:eastAsia="Times New Roman" w:hAnsi="Arial" w:cs="Arial"/>
                <w:i/>
                <w:color w:val="000000"/>
              </w:rPr>
              <w:t>frb1</w:t>
            </w:r>
            <w:r w:rsidRPr="0056349C">
              <w:rPr>
                <w:rFonts w:ascii="Arial" w:eastAsia="Times New Roman" w:hAnsi="Arial" w:cs="Arial"/>
                <w:color w:val="000000"/>
              </w:rPr>
              <w:t>Δ::NAT, UBX3-neonGreen::</w:t>
            </w:r>
            <w:r w:rsidR="00EC7A6A">
              <w:rPr>
                <w:rFonts w:ascii="Arial" w:eastAsia="Times New Roman" w:hAnsi="Arial" w:cs="Arial"/>
                <w:color w:val="000000"/>
              </w:rPr>
              <w:t>KAN</w:t>
            </w:r>
            <w:r w:rsidR="004B07D0">
              <w:rPr>
                <w:rFonts w:ascii="Arial" w:eastAsia="Times New Roman" w:hAnsi="Arial" w:cs="Arial"/>
                <w:color w:val="000000"/>
              </w:rPr>
              <w:t>, GLD1</w:t>
            </w:r>
            <w:r w:rsidRPr="0056349C">
              <w:rPr>
                <w:rFonts w:ascii="Arial" w:eastAsia="Times New Roman" w:hAnsi="Arial" w:cs="Arial"/>
                <w:color w:val="000000"/>
              </w:rPr>
              <w:t xml:space="preserve">-2xFKBP::TRP1, </w:t>
            </w:r>
            <w:r w:rsidR="004B07D0">
              <w:rPr>
                <w:rFonts w:ascii="Arial" w:eastAsia="Times New Roman" w:hAnsi="Arial" w:cs="Arial"/>
                <w:color w:val="000000"/>
              </w:rPr>
              <w:t>PRS</w:t>
            </w:r>
            <w:r w:rsidR="00F53DE5">
              <w:rPr>
                <w:rFonts w:ascii="Arial" w:eastAsia="Times New Roman" w:hAnsi="Arial" w:cs="Arial"/>
                <w:color w:val="000000"/>
              </w:rPr>
              <w:t>306-Pssh4-Frb-mCherry-NLS-T</w:t>
            </w:r>
            <w:r w:rsidR="00F53DE5" w:rsidRPr="00F53DE5">
              <w:rPr>
                <w:rFonts w:ascii="Arial" w:eastAsia="Times New Roman" w:hAnsi="Arial" w:cs="Arial"/>
                <w:color w:val="000000"/>
                <w:vertAlign w:val="subscript"/>
              </w:rPr>
              <w:t>ADH</w:t>
            </w:r>
            <w:r w:rsidRPr="00F53DE5">
              <w:rPr>
                <w:rFonts w:ascii="Arial" w:eastAsia="Times New Roman" w:hAnsi="Arial" w:cs="Arial"/>
                <w:color w:val="000000"/>
                <w:vertAlign w:val="subscript"/>
              </w:rPr>
              <w:t>1</w:t>
            </w:r>
          </w:p>
        </w:tc>
        <w:tc>
          <w:tcPr>
            <w:tcW w:w="2448" w:type="dxa"/>
            <w:gridSpan w:val="2"/>
            <w:noWrap/>
            <w:hideMark/>
          </w:tcPr>
          <w:p w14:paraId="1CC5B13E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56349C" w:rsidRPr="0056349C" w14:paraId="6D885736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54885849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YML553</w:t>
            </w:r>
          </w:p>
        </w:tc>
        <w:tc>
          <w:tcPr>
            <w:tcW w:w="2007" w:type="dxa"/>
            <w:noWrap/>
            <w:hideMark/>
          </w:tcPr>
          <w:p w14:paraId="0DAFC835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Ubx3-nG</w:t>
            </w:r>
          </w:p>
        </w:tc>
        <w:tc>
          <w:tcPr>
            <w:tcW w:w="2970" w:type="dxa"/>
            <w:noWrap/>
            <w:hideMark/>
          </w:tcPr>
          <w:p w14:paraId="2BA04B02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6210.1, UBX3-neonGreen::TRP1</w:t>
            </w:r>
          </w:p>
        </w:tc>
        <w:tc>
          <w:tcPr>
            <w:tcW w:w="2448" w:type="dxa"/>
            <w:gridSpan w:val="2"/>
            <w:noWrap/>
            <w:hideMark/>
          </w:tcPr>
          <w:p w14:paraId="3F6A5695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56349C" w:rsidRPr="0056349C" w14:paraId="7B27F4B7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22869E97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YXY042</w:t>
            </w:r>
          </w:p>
        </w:tc>
        <w:tc>
          <w:tcPr>
            <w:tcW w:w="2007" w:type="dxa"/>
            <w:noWrap/>
            <w:hideMark/>
          </w:tcPr>
          <w:p w14:paraId="217ED6F5" w14:textId="77777777" w:rsidR="0056349C" w:rsidRPr="0056349C" w:rsidRDefault="000671E4" w:rsidP="0056349C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Ubx3-nG, </w:t>
            </w:r>
            <w:r w:rsidRPr="000671E4">
              <w:rPr>
                <w:rFonts w:ascii="Arial" w:eastAsia="Times New Roman" w:hAnsi="Arial" w:cs="Arial"/>
                <w:i/>
                <w:color w:val="000000"/>
              </w:rPr>
              <w:t>vld1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Δ</w:t>
            </w:r>
          </w:p>
        </w:tc>
        <w:tc>
          <w:tcPr>
            <w:tcW w:w="2970" w:type="dxa"/>
            <w:noWrap/>
            <w:hideMark/>
          </w:tcPr>
          <w:p w14:paraId="1A092F27" w14:textId="77777777" w:rsidR="0056349C" w:rsidRPr="0056349C" w:rsidRDefault="0056349C" w:rsidP="000671E4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6210.1, UBX3-neonGreen-3HA::HIS3,</w:t>
            </w:r>
            <w:r w:rsidR="000671E4">
              <w:rPr>
                <w:rFonts w:ascii="Arial" w:eastAsia="Times New Roman" w:hAnsi="Arial" w:cs="Arial"/>
                <w:i/>
                <w:color w:val="000000"/>
              </w:rPr>
              <w:t>vld1</w:t>
            </w:r>
            <w:r w:rsidRPr="0056349C">
              <w:rPr>
                <w:rFonts w:ascii="Arial" w:eastAsia="Times New Roman" w:hAnsi="Arial" w:cs="Arial"/>
                <w:color w:val="000000"/>
              </w:rPr>
              <w:t>Δ::TRP1</w:t>
            </w:r>
          </w:p>
        </w:tc>
        <w:tc>
          <w:tcPr>
            <w:tcW w:w="2448" w:type="dxa"/>
            <w:gridSpan w:val="2"/>
            <w:noWrap/>
            <w:hideMark/>
          </w:tcPr>
          <w:p w14:paraId="6D629CD8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56349C" w:rsidRPr="0056349C" w14:paraId="69AF91AA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46E40033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YXY055</w:t>
            </w:r>
          </w:p>
        </w:tc>
        <w:tc>
          <w:tcPr>
            <w:tcW w:w="2007" w:type="dxa"/>
            <w:noWrap/>
            <w:hideMark/>
          </w:tcPr>
          <w:p w14:paraId="33E877C6" w14:textId="77777777" w:rsidR="0056349C" w:rsidRPr="0056349C" w:rsidRDefault="00EF6918" w:rsidP="0056349C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Ubx3-nG, </w:t>
            </w:r>
            <w:r w:rsidRPr="00EF6918">
              <w:rPr>
                <w:rFonts w:ascii="Arial" w:eastAsia="Times New Roman" w:hAnsi="Arial" w:cs="Arial"/>
                <w:i/>
                <w:color w:val="000000"/>
              </w:rPr>
              <w:t>gld1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Δ</w:t>
            </w:r>
          </w:p>
        </w:tc>
        <w:tc>
          <w:tcPr>
            <w:tcW w:w="2970" w:type="dxa"/>
            <w:noWrap/>
            <w:hideMark/>
          </w:tcPr>
          <w:p w14:paraId="7847B933" w14:textId="77777777" w:rsidR="0056349C" w:rsidRPr="0056349C" w:rsidRDefault="0056349C" w:rsidP="00EF6918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6210.1, UBX3-neonGreen-3HA::HIS3,</w:t>
            </w:r>
            <w:r w:rsidR="00EF6918">
              <w:rPr>
                <w:rFonts w:ascii="Arial" w:eastAsia="Times New Roman" w:hAnsi="Arial" w:cs="Arial"/>
                <w:i/>
                <w:color w:val="000000"/>
              </w:rPr>
              <w:t>gld1</w:t>
            </w:r>
            <w:r w:rsidRPr="0056349C">
              <w:rPr>
                <w:rFonts w:ascii="Arial" w:eastAsia="Times New Roman" w:hAnsi="Arial" w:cs="Arial"/>
                <w:color w:val="000000"/>
              </w:rPr>
              <w:t>Δ::TRP1</w:t>
            </w:r>
          </w:p>
        </w:tc>
        <w:tc>
          <w:tcPr>
            <w:tcW w:w="2448" w:type="dxa"/>
            <w:gridSpan w:val="2"/>
            <w:noWrap/>
            <w:hideMark/>
          </w:tcPr>
          <w:p w14:paraId="7298C44C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56349C" w:rsidRPr="0056349C" w14:paraId="7DAA897A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0F7422EB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YXY022</w:t>
            </w:r>
          </w:p>
        </w:tc>
        <w:tc>
          <w:tcPr>
            <w:tcW w:w="2007" w:type="dxa"/>
            <w:noWrap/>
            <w:hideMark/>
          </w:tcPr>
          <w:p w14:paraId="756C4405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yir014wΔ</w:t>
            </w:r>
          </w:p>
        </w:tc>
        <w:tc>
          <w:tcPr>
            <w:tcW w:w="2970" w:type="dxa"/>
            <w:noWrap/>
            <w:hideMark/>
          </w:tcPr>
          <w:p w14:paraId="557A6BED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4742,</w:t>
            </w:r>
            <w:r w:rsidRPr="0056349C">
              <w:rPr>
                <w:rFonts w:ascii="Arial" w:eastAsia="Times New Roman" w:hAnsi="Arial" w:cs="Arial"/>
                <w:i/>
                <w:color w:val="000000"/>
              </w:rPr>
              <w:t xml:space="preserve"> yir014wΔ</w:t>
            </w:r>
            <w:r w:rsidR="00522DEF">
              <w:rPr>
                <w:rFonts w:ascii="Arial" w:eastAsia="Times New Roman" w:hAnsi="Arial" w:cs="Arial"/>
                <w:color w:val="000000"/>
              </w:rPr>
              <w:t>::KAN</w:t>
            </w:r>
          </w:p>
        </w:tc>
        <w:tc>
          <w:tcPr>
            <w:tcW w:w="2448" w:type="dxa"/>
            <w:gridSpan w:val="2"/>
            <w:noWrap/>
            <w:hideMark/>
          </w:tcPr>
          <w:p w14:paraId="548B4388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 xml:space="preserve">Invitrogen Mat-Alpha DEL Complete Set (Cat. no. 95401.H3) </w:t>
            </w:r>
          </w:p>
        </w:tc>
      </w:tr>
      <w:tr w:rsidR="0056349C" w:rsidRPr="0056349C" w14:paraId="4A0D597A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1268FBB1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YXY143</w:t>
            </w:r>
          </w:p>
        </w:tc>
        <w:tc>
          <w:tcPr>
            <w:tcW w:w="2007" w:type="dxa"/>
            <w:noWrap/>
            <w:hideMark/>
          </w:tcPr>
          <w:p w14:paraId="608C7E34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ypr109wΔ</w:t>
            </w:r>
          </w:p>
        </w:tc>
        <w:tc>
          <w:tcPr>
            <w:tcW w:w="2970" w:type="dxa"/>
            <w:noWrap/>
            <w:hideMark/>
          </w:tcPr>
          <w:p w14:paraId="08D286FB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 xml:space="preserve">4742, </w:t>
            </w:r>
            <w:r w:rsidRPr="0056349C">
              <w:rPr>
                <w:rFonts w:ascii="Arial" w:eastAsia="Times New Roman" w:hAnsi="Arial" w:cs="Arial"/>
                <w:i/>
                <w:color w:val="000000"/>
              </w:rPr>
              <w:t>ypr109w</w:t>
            </w:r>
            <w:r w:rsidR="00522DEF">
              <w:rPr>
                <w:rFonts w:ascii="Arial" w:eastAsia="Times New Roman" w:hAnsi="Arial" w:cs="Arial"/>
                <w:color w:val="000000"/>
              </w:rPr>
              <w:t>Δ::KAN</w:t>
            </w:r>
          </w:p>
        </w:tc>
        <w:tc>
          <w:tcPr>
            <w:tcW w:w="2448" w:type="dxa"/>
            <w:gridSpan w:val="2"/>
            <w:noWrap/>
            <w:hideMark/>
          </w:tcPr>
          <w:p w14:paraId="0F9108DA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 xml:space="preserve">Invitrogen Mat-Alpha DEL Complete Set (Cat. no. 95401.H3) </w:t>
            </w:r>
          </w:p>
        </w:tc>
      </w:tr>
      <w:tr w:rsidR="0056349C" w:rsidRPr="0056349C" w14:paraId="5CBB2BA0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7D2E85B1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YXY010</w:t>
            </w:r>
          </w:p>
        </w:tc>
        <w:tc>
          <w:tcPr>
            <w:tcW w:w="2007" w:type="dxa"/>
            <w:noWrap/>
            <w:hideMark/>
          </w:tcPr>
          <w:p w14:paraId="7CCBD879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i/>
                <w:color w:val="000000"/>
              </w:rPr>
              <w:t>tul1</w:t>
            </w:r>
            <w:r w:rsidRPr="0056349C">
              <w:rPr>
                <w:rFonts w:ascii="Arial" w:eastAsia="Times New Roman" w:hAnsi="Arial" w:cs="Arial"/>
                <w:color w:val="000000"/>
              </w:rPr>
              <w:t>Δ</w:t>
            </w:r>
          </w:p>
        </w:tc>
        <w:tc>
          <w:tcPr>
            <w:tcW w:w="2970" w:type="dxa"/>
            <w:noWrap/>
            <w:hideMark/>
          </w:tcPr>
          <w:p w14:paraId="333C9FDB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 xml:space="preserve">4742, </w:t>
            </w:r>
            <w:r w:rsidRPr="0056349C">
              <w:rPr>
                <w:rFonts w:ascii="Arial" w:eastAsia="Times New Roman" w:hAnsi="Arial" w:cs="Arial"/>
                <w:i/>
                <w:color w:val="000000"/>
              </w:rPr>
              <w:t>tul1</w:t>
            </w:r>
            <w:r w:rsidR="00522DEF">
              <w:rPr>
                <w:rFonts w:ascii="Arial" w:eastAsia="Times New Roman" w:hAnsi="Arial" w:cs="Arial"/>
                <w:color w:val="000000"/>
              </w:rPr>
              <w:t>Δ::KAN</w:t>
            </w:r>
          </w:p>
        </w:tc>
        <w:tc>
          <w:tcPr>
            <w:tcW w:w="2448" w:type="dxa"/>
            <w:gridSpan w:val="2"/>
            <w:noWrap/>
            <w:hideMark/>
          </w:tcPr>
          <w:p w14:paraId="37CD5ED0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 xml:space="preserve">Invitrogen Mat-Alpha DEL Complete Set (Cat. no. 95401.H3) </w:t>
            </w:r>
          </w:p>
        </w:tc>
      </w:tr>
      <w:tr w:rsidR="0056349C" w:rsidRPr="0056349C" w14:paraId="2AB79015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13857FB4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YXY047</w:t>
            </w:r>
          </w:p>
        </w:tc>
        <w:tc>
          <w:tcPr>
            <w:tcW w:w="2007" w:type="dxa"/>
            <w:noWrap/>
            <w:hideMark/>
          </w:tcPr>
          <w:p w14:paraId="0380E96C" w14:textId="77777777" w:rsidR="0056349C" w:rsidRPr="0056349C" w:rsidRDefault="00386D39" w:rsidP="0056349C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Vld</w:t>
            </w:r>
            <w:r w:rsidR="009D5EC0">
              <w:rPr>
                <w:rFonts w:ascii="Arial" w:eastAsia="Times New Roman" w:hAnsi="Arial" w:cs="Arial"/>
                <w:color w:val="000000"/>
              </w:rPr>
              <w:t>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-nG,Vph1-mCh</w:t>
            </w:r>
          </w:p>
        </w:tc>
        <w:tc>
          <w:tcPr>
            <w:tcW w:w="2970" w:type="dxa"/>
            <w:noWrap/>
            <w:hideMark/>
          </w:tcPr>
          <w:p w14:paraId="03877D39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62</w:t>
            </w:r>
            <w:r w:rsidR="009D5EC0">
              <w:rPr>
                <w:rFonts w:ascii="Arial" w:eastAsia="Times New Roman" w:hAnsi="Arial" w:cs="Arial"/>
                <w:color w:val="000000"/>
              </w:rPr>
              <w:t>10.1, VPH1-mCherry::HIS3,Vld1</w:t>
            </w:r>
            <w:r w:rsidRPr="0056349C">
              <w:rPr>
                <w:rFonts w:ascii="Arial" w:eastAsia="Times New Roman" w:hAnsi="Arial" w:cs="Arial"/>
                <w:color w:val="000000"/>
              </w:rPr>
              <w:t>-neonGreen-3HA::TRP1</w:t>
            </w:r>
          </w:p>
        </w:tc>
        <w:tc>
          <w:tcPr>
            <w:tcW w:w="2448" w:type="dxa"/>
            <w:gridSpan w:val="2"/>
            <w:noWrap/>
            <w:hideMark/>
          </w:tcPr>
          <w:p w14:paraId="7FDBB4E4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56349C" w:rsidRPr="0056349C" w14:paraId="71FDBF9E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5F1F35D7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YXY215</w:t>
            </w:r>
          </w:p>
        </w:tc>
        <w:tc>
          <w:tcPr>
            <w:tcW w:w="2007" w:type="dxa"/>
            <w:noWrap/>
            <w:hideMark/>
          </w:tcPr>
          <w:p w14:paraId="4B616C7F" w14:textId="77777777" w:rsidR="0056349C" w:rsidRPr="0056349C" w:rsidRDefault="00386D39" w:rsidP="0056349C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Vld</w:t>
            </w:r>
            <w:r w:rsidR="009D5EC0">
              <w:rPr>
                <w:rFonts w:ascii="Arial" w:eastAsia="Times New Roman" w:hAnsi="Arial" w:cs="Arial"/>
                <w:color w:val="000000"/>
              </w:rPr>
              <w:t>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-nG,Vph1-mCh,</w:t>
            </w:r>
            <w:r w:rsidR="0056349C" w:rsidRPr="0056349C">
              <w:rPr>
                <w:rFonts w:ascii="Arial" w:eastAsia="Times New Roman" w:hAnsi="Arial" w:cs="Arial"/>
                <w:i/>
                <w:color w:val="000000"/>
              </w:rPr>
              <w:t>pep12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Δ</w:t>
            </w:r>
          </w:p>
        </w:tc>
        <w:tc>
          <w:tcPr>
            <w:tcW w:w="2970" w:type="dxa"/>
            <w:noWrap/>
            <w:hideMark/>
          </w:tcPr>
          <w:p w14:paraId="738C137C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62</w:t>
            </w:r>
            <w:r w:rsidR="009D5EC0">
              <w:rPr>
                <w:rFonts w:ascii="Arial" w:eastAsia="Times New Roman" w:hAnsi="Arial" w:cs="Arial"/>
                <w:color w:val="000000"/>
              </w:rPr>
              <w:t>10.1, VPH1-mCherry::</w:t>
            </w:r>
            <w:r w:rsidR="00EC7A6A">
              <w:rPr>
                <w:rFonts w:ascii="Arial" w:eastAsia="Times New Roman" w:hAnsi="Arial" w:cs="Arial"/>
                <w:color w:val="000000"/>
              </w:rPr>
              <w:t>KAN</w:t>
            </w:r>
            <w:r w:rsidR="009D5EC0">
              <w:rPr>
                <w:rFonts w:ascii="Arial" w:eastAsia="Times New Roman" w:hAnsi="Arial" w:cs="Arial"/>
                <w:color w:val="000000"/>
              </w:rPr>
              <w:t>,Vld1</w:t>
            </w:r>
            <w:r w:rsidRPr="0056349C">
              <w:rPr>
                <w:rFonts w:ascii="Arial" w:eastAsia="Times New Roman" w:hAnsi="Arial" w:cs="Arial"/>
                <w:color w:val="000000"/>
              </w:rPr>
              <w:t>-neonGreen-3HA::HIS3,</w:t>
            </w:r>
            <w:r w:rsidRPr="0056349C">
              <w:rPr>
                <w:rFonts w:ascii="Arial" w:eastAsia="Times New Roman" w:hAnsi="Arial" w:cs="Arial"/>
                <w:i/>
                <w:color w:val="000000"/>
              </w:rPr>
              <w:t>pep12</w:t>
            </w:r>
            <w:r w:rsidRPr="0056349C">
              <w:rPr>
                <w:rFonts w:ascii="Arial" w:eastAsia="Times New Roman" w:hAnsi="Arial" w:cs="Arial"/>
                <w:color w:val="000000"/>
              </w:rPr>
              <w:t>Δ::TRP1</w:t>
            </w:r>
          </w:p>
        </w:tc>
        <w:tc>
          <w:tcPr>
            <w:tcW w:w="2448" w:type="dxa"/>
            <w:gridSpan w:val="2"/>
            <w:noWrap/>
            <w:hideMark/>
          </w:tcPr>
          <w:p w14:paraId="5FD46399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56349C" w:rsidRPr="0056349C" w14:paraId="34FC1201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2EAD04D7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YXY218</w:t>
            </w:r>
          </w:p>
        </w:tc>
        <w:tc>
          <w:tcPr>
            <w:tcW w:w="2007" w:type="dxa"/>
            <w:noWrap/>
            <w:hideMark/>
          </w:tcPr>
          <w:p w14:paraId="3E9F6A12" w14:textId="77777777" w:rsidR="0056349C" w:rsidRPr="0056349C" w:rsidRDefault="00386D39" w:rsidP="0056349C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Vld</w:t>
            </w:r>
            <w:r w:rsidR="00C411A6">
              <w:rPr>
                <w:rFonts w:ascii="Arial" w:eastAsia="Times New Roman" w:hAnsi="Arial" w:cs="Arial"/>
                <w:color w:val="000000"/>
              </w:rPr>
              <w:t>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-nG,Vph1-mCh,</w:t>
            </w:r>
            <w:r w:rsidR="0056349C" w:rsidRPr="0056349C">
              <w:rPr>
                <w:rFonts w:ascii="Arial" w:eastAsia="Times New Roman" w:hAnsi="Arial" w:cs="Arial"/>
                <w:i/>
                <w:color w:val="000000"/>
              </w:rPr>
              <w:t>vps27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Δ</w:t>
            </w:r>
          </w:p>
        </w:tc>
        <w:tc>
          <w:tcPr>
            <w:tcW w:w="2970" w:type="dxa"/>
            <w:noWrap/>
            <w:hideMark/>
          </w:tcPr>
          <w:p w14:paraId="04B516B3" w14:textId="77777777" w:rsidR="009D5EC0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 xml:space="preserve">6210.1, </w:t>
            </w:r>
            <w:r w:rsidR="009D5EC0">
              <w:rPr>
                <w:rFonts w:ascii="Arial" w:eastAsia="Times New Roman" w:hAnsi="Arial" w:cs="Arial"/>
                <w:color w:val="000000"/>
              </w:rPr>
              <w:t>VPH1-</w:t>
            </w:r>
            <w:r w:rsidRPr="0056349C">
              <w:rPr>
                <w:rFonts w:ascii="Arial" w:eastAsia="Times New Roman" w:hAnsi="Arial" w:cs="Arial"/>
                <w:color w:val="000000"/>
              </w:rPr>
              <w:t>mCherry::</w:t>
            </w:r>
            <w:r w:rsidR="00EC7A6A">
              <w:rPr>
                <w:rFonts w:ascii="Arial" w:eastAsia="Times New Roman" w:hAnsi="Arial" w:cs="Arial"/>
                <w:color w:val="000000"/>
              </w:rPr>
              <w:t>KAN</w:t>
            </w:r>
            <w:r w:rsidRPr="0056349C">
              <w:rPr>
                <w:rFonts w:ascii="Arial" w:eastAsia="Times New Roman" w:hAnsi="Arial" w:cs="Arial"/>
                <w:color w:val="000000"/>
              </w:rPr>
              <w:t>,</w:t>
            </w:r>
          </w:p>
          <w:p w14:paraId="3234828E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i/>
                <w:color w:val="000000"/>
              </w:rPr>
              <w:t>vps27</w:t>
            </w:r>
            <w:r w:rsidR="00C411A6">
              <w:rPr>
                <w:rFonts w:ascii="Arial" w:eastAsia="Times New Roman" w:hAnsi="Arial" w:cs="Arial"/>
                <w:color w:val="000000"/>
              </w:rPr>
              <w:t>Δ::HIS3,VLD1</w:t>
            </w:r>
            <w:r w:rsidRPr="0056349C">
              <w:rPr>
                <w:rFonts w:ascii="Arial" w:eastAsia="Times New Roman" w:hAnsi="Arial" w:cs="Arial"/>
                <w:color w:val="000000"/>
              </w:rPr>
              <w:t>-neonGreen-3HA::TRP1</w:t>
            </w:r>
          </w:p>
        </w:tc>
        <w:tc>
          <w:tcPr>
            <w:tcW w:w="2448" w:type="dxa"/>
            <w:gridSpan w:val="2"/>
            <w:noWrap/>
            <w:hideMark/>
          </w:tcPr>
          <w:p w14:paraId="23815DE6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56349C" w:rsidRPr="0056349C" w14:paraId="770B4AFC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454B74D9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YXY220</w:t>
            </w:r>
          </w:p>
        </w:tc>
        <w:tc>
          <w:tcPr>
            <w:tcW w:w="2007" w:type="dxa"/>
            <w:noWrap/>
            <w:hideMark/>
          </w:tcPr>
          <w:p w14:paraId="7ACE836B" w14:textId="77777777" w:rsidR="0056349C" w:rsidRPr="0056349C" w:rsidRDefault="00386D39" w:rsidP="0056349C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Vld</w:t>
            </w:r>
            <w:r w:rsidR="00F74660">
              <w:rPr>
                <w:rFonts w:ascii="Arial" w:eastAsia="Times New Roman" w:hAnsi="Arial" w:cs="Arial"/>
                <w:color w:val="000000"/>
              </w:rPr>
              <w:t>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-nG,Vph1-mCh,</w:t>
            </w:r>
            <w:r w:rsidR="0056349C" w:rsidRPr="0056349C">
              <w:rPr>
                <w:rFonts w:ascii="Arial" w:eastAsia="Times New Roman" w:hAnsi="Arial" w:cs="Arial"/>
                <w:i/>
                <w:color w:val="000000"/>
              </w:rPr>
              <w:t>apl6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Δ</w:t>
            </w:r>
          </w:p>
        </w:tc>
        <w:tc>
          <w:tcPr>
            <w:tcW w:w="2970" w:type="dxa"/>
            <w:noWrap/>
            <w:hideMark/>
          </w:tcPr>
          <w:p w14:paraId="5F9490DD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6210.1, VPH1-mcherry::HIS3</w:t>
            </w:r>
            <w:r w:rsidRPr="0056349C">
              <w:rPr>
                <w:rFonts w:ascii="Arial" w:eastAsia="Times New Roman" w:hAnsi="Arial" w:cs="Arial"/>
                <w:i/>
                <w:color w:val="000000"/>
              </w:rPr>
              <w:t>,apl6Δ</w:t>
            </w:r>
            <w:r w:rsidR="00F74660">
              <w:rPr>
                <w:rFonts w:ascii="Arial" w:eastAsia="Times New Roman" w:hAnsi="Arial" w:cs="Arial"/>
                <w:color w:val="000000"/>
              </w:rPr>
              <w:t>::</w:t>
            </w:r>
            <w:r w:rsidR="00522DEF">
              <w:rPr>
                <w:rFonts w:ascii="Arial" w:eastAsia="Times New Roman" w:hAnsi="Arial" w:cs="Arial"/>
                <w:color w:val="000000"/>
              </w:rPr>
              <w:t>KAN</w:t>
            </w:r>
            <w:r w:rsidR="00F74660">
              <w:rPr>
                <w:rFonts w:ascii="Arial" w:eastAsia="Times New Roman" w:hAnsi="Arial" w:cs="Arial"/>
                <w:color w:val="000000"/>
              </w:rPr>
              <w:t>,Vld1</w:t>
            </w:r>
            <w:r w:rsidRPr="0056349C">
              <w:rPr>
                <w:rFonts w:ascii="Arial" w:eastAsia="Times New Roman" w:hAnsi="Arial" w:cs="Arial"/>
                <w:color w:val="000000"/>
              </w:rPr>
              <w:t>-neonGreen-3HA::TRP1</w:t>
            </w:r>
          </w:p>
        </w:tc>
        <w:tc>
          <w:tcPr>
            <w:tcW w:w="2448" w:type="dxa"/>
            <w:gridSpan w:val="2"/>
            <w:noWrap/>
            <w:hideMark/>
          </w:tcPr>
          <w:p w14:paraId="618644D3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56349C" w:rsidRPr="0056349C" w14:paraId="20E55CC8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07489AD0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YXY058</w:t>
            </w:r>
          </w:p>
        </w:tc>
        <w:tc>
          <w:tcPr>
            <w:tcW w:w="2007" w:type="dxa"/>
            <w:noWrap/>
            <w:hideMark/>
          </w:tcPr>
          <w:p w14:paraId="0767DB62" w14:textId="77777777" w:rsidR="0056349C" w:rsidRPr="0056349C" w:rsidRDefault="00386D39" w:rsidP="0056349C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Vld</w:t>
            </w:r>
            <w:r w:rsidR="009D5EC0">
              <w:rPr>
                <w:rFonts w:ascii="Arial" w:eastAsia="Times New Roman" w:hAnsi="Arial" w:cs="Arial"/>
                <w:color w:val="000000"/>
              </w:rPr>
              <w:t>1</w:t>
            </w:r>
            <w:r w:rsidR="0056349C" w:rsidRPr="0056349C">
              <w:rPr>
                <w:rFonts w:ascii="Arial" w:eastAsia="Times New Roman" w:hAnsi="Arial" w:cs="Arial"/>
                <w:color w:val="000000"/>
                <w:vertAlign w:val="superscript"/>
              </w:rPr>
              <w:t>Δ6AA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-nG</w:t>
            </w:r>
          </w:p>
        </w:tc>
        <w:tc>
          <w:tcPr>
            <w:tcW w:w="2970" w:type="dxa"/>
            <w:noWrap/>
            <w:hideMark/>
          </w:tcPr>
          <w:p w14:paraId="3657EC75" w14:textId="77777777" w:rsidR="0056349C" w:rsidRPr="0056349C" w:rsidRDefault="009D5EC0" w:rsidP="0056349C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6210.1, VLD1</w:t>
            </w:r>
            <w:r w:rsidR="00522DEF">
              <w:rPr>
                <w:rFonts w:ascii="Arial" w:eastAsia="Times New Roman" w:hAnsi="Arial" w:cs="Arial"/>
                <w:color w:val="000000"/>
                <w:vertAlign w:val="superscript"/>
              </w:rPr>
              <w:t>(Δ6AA)-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neonGreen-3HA::HIS3</w:t>
            </w:r>
          </w:p>
        </w:tc>
        <w:tc>
          <w:tcPr>
            <w:tcW w:w="2448" w:type="dxa"/>
            <w:gridSpan w:val="2"/>
            <w:noWrap/>
            <w:hideMark/>
          </w:tcPr>
          <w:p w14:paraId="661724A3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56349C" w:rsidRPr="0056349C" w14:paraId="33438BD1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1A2516C9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YXY059</w:t>
            </w:r>
          </w:p>
        </w:tc>
        <w:tc>
          <w:tcPr>
            <w:tcW w:w="2007" w:type="dxa"/>
            <w:noWrap/>
            <w:hideMark/>
          </w:tcPr>
          <w:p w14:paraId="1BE7E45B" w14:textId="77777777" w:rsidR="0056349C" w:rsidRPr="0056349C" w:rsidRDefault="00386D39" w:rsidP="0056349C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Vld</w:t>
            </w:r>
            <w:r w:rsidR="009D5EC0" w:rsidRPr="009D5EC0">
              <w:rPr>
                <w:rFonts w:ascii="Arial" w:eastAsia="Times New Roman" w:hAnsi="Arial" w:cs="Arial"/>
                <w:color w:val="000000"/>
              </w:rPr>
              <w:t>1</w:t>
            </w:r>
            <w:r w:rsidR="0056349C" w:rsidRPr="0056349C">
              <w:rPr>
                <w:rFonts w:ascii="Arial" w:eastAsia="Times New Roman" w:hAnsi="Arial" w:cs="Arial"/>
                <w:color w:val="000000"/>
                <w:vertAlign w:val="superscript"/>
              </w:rPr>
              <w:t>Δ6AA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-nG,</w:t>
            </w:r>
            <w:r w:rsidR="0056349C" w:rsidRPr="0056349C">
              <w:rPr>
                <w:rFonts w:ascii="Arial" w:eastAsia="Times New Roman" w:hAnsi="Arial" w:cs="Arial"/>
                <w:i/>
                <w:color w:val="000000"/>
              </w:rPr>
              <w:t>pep12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Δ</w:t>
            </w:r>
          </w:p>
        </w:tc>
        <w:tc>
          <w:tcPr>
            <w:tcW w:w="2970" w:type="dxa"/>
            <w:noWrap/>
            <w:hideMark/>
          </w:tcPr>
          <w:p w14:paraId="2A30278A" w14:textId="77777777" w:rsidR="0056349C" w:rsidRPr="0056349C" w:rsidRDefault="0056349C" w:rsidP="009D5EC0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 xml:space="preserve">6210.1, </w:t>
            </w:r>
            <w:r w:rsidR="009D5EC0">
              <w:rPr>
                <w:rFonts w:ascii="Arial" w:eastAsia="Times New Roman" w:hAnsi="Arial" w:cs="Arial"/>
                <w:color w:val="000000"/>
              </w:rPr>
              <w:t>VLD1</w:t>
            </w:r>
            <w:r w:rsidRPr="0056349C">
              <w:rPr>
                <w:rFonts w:ascii="Arial" w:eastAsia="Times New Roman" w:hAnsi="Arial" w:cs="Arial"/>
                <w:color w:val="000000"/>
                <w:vertAlign w:val="superscript"/>
              </w:rPr>
              <w:t>(Δ6AA)-</w:t>
            </w:r>
            <w:r w:rsidRPr="0056349C">
              <w:rPr>
                <w:rFonts w:ascii="Arial" w:eastAsia="Times New Roman" w:hAnsi="Arial" w:cs="Arial"/>
                <w:color w:val="000000"/>
              </w:rPr>
              <w:t>neonGreen-3HA::HIS3,</w:t>
            </w:r>
            <w:r w:rsidRPr="0056349C">
              <w:rPr>
                <w:rFonts w:ascii="Arial" w:eastAsia="Times New Roman" w:hAnsi="Arial" w:cs="Arial"/>
                <w:i/>
                <w:color w:val="000000"/>
              </w:rPr>
              <w:t>pep12</w:t>
            </w:r>
            <w:r w:rsidRPr="0056349C">
              <w:rPr>
                <w:rFonts w:ascii="Arial" w:eastAsia="Times New Roman" w:hAnsi="Arial" w:cs="Arial"/>
                <w:color w:val="000000"/>
              </w:rPr>
              <w:t>Δ::TRP1</w:t>
            </w:r>
          </w:p>
        </w:tc>
        <w:tc>
          <w:tcPr>
            <w:tcW w:w="2448" w:type="dxa"/>
            <w:gridSpan w:val="2"/>
            <w:noWrap/>
            <w:hideMark/>
          </w:tcPr>
          <w:p w14:paraId="1469A09E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56349C" w:rsidRPr="0056349C" w14:paraId="2810ECB9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4157902A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YXY194</w:t>
            </w:r>
          </w:p>
        </w:tc>
        <w:tc>
          <w:tcPr>
            <w:tcW w:w="2007" w:type="dxa"/>
            <w:noWrap/>
            <w:hideMark/>
          </w:tcPr>
          <w:p w14:paraId="574280C9" w14:textId="77777777" w:rsidR="0056349C" w:rsidRPr="0056349C" w:rsidRDefault="00386D39" w:rsidP="0056349C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Gld</w:t>
            </w:r>
            <w:r w:rsidR="00444D6F">
              <w:rPr>
                <w:rFonts w:ascii="Arial" w:eastAsia="Times New Roman" w:hAnsi="Arial" w:cs="Arial"/>
                <w:color w:val="000000"/>
              </w:rPr>
              <w:t>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-nG,Vph1-mCh</w:t>
            </w:r>
          </w:p>
        </w:tc>
        <w:tc>
          <w:tcPr>
            <w:tcW w:w="2970" w:type="dxa"/>
            <w:noWrap/>
            <w:hideMark/>
          </w:tcPr>
          <w:p w14:paraId="2D537D95" w14:textId="77777777" w:rsidR="0056349C" w:rsidRPr="0056349C" w:rsidRDefault="00522DEF" w:rsidP="00444D6F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6210.1, VPH1-mCherry::KAN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 xml:space="preserve">, </w:t>
            </w:r>
            <w:r w:rsidR="00444D6F">
              <w:rPr>
                <w:rFonts w:ascii="Arial" w:eastAsia="Times New Roman" w:hAnsi="Arial" w:cs="Arial"/>
                <w:color w:val="000000"/>
              </w:rPr>
              <w:t>GLD1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-neonGreen-3HA::TRP1</w:t>
            </w:r>
          </w:p>
        </w:tc>
        <w:tc>
          <w:tcPr>
            <w:tcW w:w="2448" w:type="dxa"/>
            <w:gridSpan w:val="2"/>
            <w:noWrap/>
            <w:hideMark/>
          </w:tcPr>
          <w:p w14:paraId="77057971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56349C" w:rsidRPr="0056349C" w14:paraId="76F0A0AF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2C5634AC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YXY193</w:t>
            </w:r>
          </w:p>
        </w:tc>
        <w:tc>
          <w:tcPr>
            <w:tcW w:w="2007" w:type="dxa"/>
            <w:noWrap/>
            <w:hideMark/>
          </w:tcPr>
          <w:p w14:paraId="022F7E8F" w14:textId="77777777" w:rsidR="0056349C" w:rsidRPr="0056349C" w:rsidRDefault="00386D39" w:rsidP="0056349C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Gld</w:t>
            </w:r>
            <w:r w:rsidR="000F3506">
              <w:rPr>
                <w:rFonts w:ascii="Arial" w:eastAsia="Times New Roman" w:hAnsi="Arial" w:cs="Arial"/>
                <w:color w:val="000000"/>
              </w:rPr>
              <w:t>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-nG,Vph1-mCh,</w:t>
            </w:r>
            <w:r w:rsidR="0056349C" w:rsidRPr="0056349C">
              <w:rPr>
                <w:rFonts w:ascii="Arial" w:eastAsia="Times New Roman" w:hAnsi="Arial" w:cs="Arial"/>
                <w:i/>
                <w:color w:val="000000"/>
              </w:rPr>
              <w:t>vps27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Δ</w:t>
            </w:r>
          </w:p>
        </w:tc>
        <w:tc>
          <w:tcPr>
            <w:tcW w:w="2970" w:type="dxa"/>
            <w:noWrap/>
            <w:hideMark/>
          </w:tcPr>
          <w:p w14:paraId="7316DFC8" w14:textId="77777777" w:rsidR="0056349C" w:rsidRPr="0056349C" w:rsidRDefault="00522DEF" w:rsidP="0056349C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6210.1, VPH1-mCherry::KAN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,</w:t>
            </w:r>
            <w:r w:rsidR="0056349C" w:rsidRPr="0056349C">
              <w:rPr>
                <w:rFonts w:ascii="Arial" w:eastAsia="Times New Roman" w:hAnsi="Arial" w:cs="Arial"/>
                <w:i/>
                <w:color w:val="000000"/>
              </w:rPr>
              <w:t>vps27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 xml:space="preserve">Δ::HIS3, </w:t>
            </w:r>
            <w:r>
              <w:rPr>
                <w:rFonts w:ascii="Arial" w:eastAsia="Times New Roman" w:hAnsi="Arial" w:cs="Arial"/>
                <w:color w:val="000000"/>
              </w:rPr>
              <w:t>GLD1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-neonGreen-3HA::TRP1</w:t>
            </w:r>
          </w:p>
        </w:tc>
        <w:tc>
          <w:tcPr>
            <w:tcW w:w="2448" w:type="dxa"/>
            <w:gridSpan w:val="2"/>
            <w:noWrap/>
            <w:hideMark/>
          </w:tcPr>
          <w:p w14:paraId="4F93DF76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56349C" w:rsidRPr="0056349C" w14:paraId="411E05C8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08514C38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YXY192</w:t>
            </w:r>
          </w:p>
        </w:tc>
        <w:tc>
          <w:tcPr>
            <w:tcW w:w="2007" w:type="dxa"/>
            <w:noWrap/>
            <w:hideMark/>
          </w:tcPr>
          <w:p w14:paraId="31E5B086" w14:textId="77777777" w:rsidR="0056349C" w:rsidRPr="0056349C" w:rsidRDefault="00386D39" w:rsidP="0056349C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Gld</w:t>
            </w:r>
            <w:r w:rsidR="00522DEF">
              <w:rPr>
                <w:rFonts w:ascii="Arial" w:eastAsia="Times New Roman" w:hAnsi="Arial" w:cs="Arial"/>
                <w:color w:val="000000"/>
              </w:rPr>
              <w:t>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-nG,Vph1-mCh,</w:t>
            </w:r>
            <w:r w:rsidR="0056349C" w:rsidRPr="0056349C">
              <w:rPr>
                <w:rFonts w:ascii="Arial" w:eastAsia="Times New Roman" w:hAnsi="Arial" w:cs="Arial"/>
                <w:i/>
                <w:color w:val="000000"/>
              </w:rPr>
              <w:t>pep12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Δ</w:t>
            </w:r>
          </w:p>
        </w:tc>
        <w:tc>
          <w:tcPr>
            <w:tcW w:w="2970" w:type="dxa"/>
            <w:noWrap/>
            <w:hideMark/>
          </w:tcPr>
          <w:p w14:paraId="53B1D6A6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62</w:t>
            </w:r>
            <w:r w:rsidR="00522DEF">
              <w:rPr>
                <w:rFonts w:ascii="Arial" w:eastAsia="Times New Roman" w:hAnsi="Arial" w:cs="Arial"/>
                <w:color w:val="000000"/>
              </w:rPr>
              <w:t>10.1, VPH1-mCherry::KAN, GLD1</w:t>
            </w:r>
            <w:r w:rsidRPr="0056349C">
              <w:rPr>
                <w:rFonts w:ascii="Arial" w:eastAsia="Times New Roman" w:hAnsi="Arial" w:cs="Arial"/>
                <w:color w:val="000000"/>
              </w:rPr>
              <w:t xml:space="preserve">-neonGreen-3HA::HIS3, </w:t>
            </w:r>
            <w:r w:rsidRPr="0056349C">
              <w:rPr>
                <w:rFonts w:ascii="Arial" w:eastAsia="Times New Roman" w:hAnsi="Arial" w:cs="Arial"/>
                <w:i/>
                <w:color w:val="000000"/>
              </w:rPr>
              <w:lastRenderedPageBreak/>
              <w:t>pep12</w:t>
            </w:r>
            <w:r w:rsidRPr="0056349C">
              <w:rPr>
                <w:rFonts w:ascii="Arial" w:eastAsia="Times New Roman" w:hAnsi="Arial" w:cs="Arial"/>
                <w:color w:val="000000"/>
              </w:rPr>
              <w:t>Δ::TRP1</w:t>
            </w:r>
          </w:p>
        </w:tc>
        <w:tc>
          <w:tcPr>
            <w:tcW w:w="2448" w:type="dxa"/>
            <w:gridSpan w:val="2"/>
            <w:noWrap/>
            <w:hideMark/>
          </w:tcPr>
          <w:p w14:paraId="68849391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lastRenderedPageBreak/>
              <w:t>This study</w:t>
            </w:r>
          </w:p>
        </w:tc>
      </w:tr>
      <w:tr w:rsidR="0056349C" w:rsidRPr="0056349C" w14:paraId="61448C63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37D096E8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lastRenderedPageBreak/>
              <w:t>YXY090</w:t>
            </w:r>
          </w:p>
        </w:tc>
        <w:tc>
          <w:tcPr>
            <w:tcW w:w="2007" w:type="dxa"/>
            <w:noWrap/>
            <w:hideMark/>
          </w:tcPr>
          <w:p w14:paraId="583A2689" w14:textId="77777777" w:rsidR="0056349C" w:rsidRPr="0056349C" w:rsidRDefault="00386D39" w:rsidP="0056349C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Gld</w:t>
            </w:r>
            <w:r w:rsidR="003759A0">
              <w:rPr>
                <w:rFonts w:ascii="Arial" w:eastAsia="Times New Roman" w:hAnsi="Arial" w:cs="Arial"/>
                <w:color w:val="000000"/>
              </w:rPr>
              <w:t>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-nG,</w:t>
            </w:r>
            <w:r w:rsidR="0056349C" w:rsidRPr="0056349C">
              <w:rPr>
                <w:rFonts w:ascii="Arial" w:eastAsia="Times New Roman" w:hAnsi="Arial" w:cs="Arial"/>
                <w:i/>
                <w:color w:val="000000"/>
              </w:rPr>
              <w:t>vps35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Δ</w:t>
            </w:r>
          </w:p>
        </w:tc>
        <w:tc>
          <w:tcPr>
            <w:tcW w:w="2970" w:type="dxa"/>
            <w:noWrap/>
            <w:hideMark/>
          </w:tcPr>
          <w:p w14:paraId="49E530F5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 xml:space="preserve">6210.1, </w:t>
            </w:r>
            <w:r w:rsidRPr="0056349C">
              <w:rPr>
                <w:rFonts w:ascii="Arial" w:eastAsia="Times New Roman" w:hAnsi="Arial" w:cs="Arial"/>
                <w:i/>
                <w:color w:val="000000"/>
              </w:rPr>
              <w:t>vps35</w:t>
            </w:r>
            <w:r w:rsidR="00C327FE">
              <w:rPr>
                <w:rFonts w:ascii="Arial" w:eastAsia="Times New Roman" w:hAnsi="Arial" w:cs="Arial"/>
                <w:color w:val="000000"/>
              </w:rPr>
              <w:t>Δ::TRP, GLD1</w:t>
            </w:r>
            <w:r w:rsidRPr="0056349C">
              <w:rPr>
                <w:rFonts w:ascii="Arial" w:eastAsia="Times New Roman" w:hAnsi="Arial" w:cs="Arial"/>
                <w:color w:val="000000"/>
              </w:rPr>
              <w:t>-neonGreen::HIS3</w:t>
            </w:r>
          </w:p>
        </w:tc>
        <w:tc>
          <w:tcPr>
            <w:tcW w:w="2448" w:type="dxa"/>
            <w:gridSpan w:val="2"/>
            <w:noWrap/>
            <w:hideMark/>
          </w:tcPr>
          <w:p w14:paraId="78940303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56349C" w:rsidRPr="0056349C" w14:paraId="3B293930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1DCAAD60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YXY033</w:t>
            </w:r>
          </w:p>
        </w:tc>
        <w:tc>
          <w:tcPr>
            <w:tcW w:w="2007" w:type="dxa"/>
            <w:noWrap/>
            <w:hideMark/>
          </w:tcPr>
          <w:p w14:paraId="0369F593" w14:textId="77777777" w:rsidR="0056349C" w:rsidRPr="0056349C" w:rsidRDefault="00386D39" w:rsidP="0056349C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Vld</w:t>
            </w:r>
            <w:r w:rsidR="00951810">
              <w:rPr>
                <w:rFonts w:ascii="Arial" w:eastAsia="Times New Roman" w:hAnsi="Arial" w:cs="Arial"/>
                <w:color w:val="000000"/>
              </w:rPr>
              <w:t>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-nG,</w:t>
            </w:r>
            <w:r w:rsidR="0056349C" w:rsidRPr="0056349C">
              <w:rPr>
                <w:rFonts w:ascii="Arial" w:eastAsia="Times New Roman" w:hAnsi="Arial" w:cs="Arial"/>
                <w:i/>
                <w:color w:val="000000"/>
              </w:rPr>
              <w:t>tul1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Δ</w:t>
            </w:r>
          </w:p>
        </w:tc>
        <w:tc>
          <w:tcPr>
            <w:tcW w:w="2970" w:type="dxa"/>
            <w:noWrap/>
            <w:hideMark/>
          </w:tcPr>
          <w:p w14:paraId="12FEB6A3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621</w:t>
            </w:r>
            <w:r w:rsidR="00951810">
              <w:rPr>
                <w:rFonts w:ascii="Arial" w:eastAsia="Times New Roman" w:hAnsi="Arial" w:cs="Arial"/>
                <w:color w:val="000000"/>
              </w:rPr>
              <w:t>0.1, VLD1</w:t>
            </w:r>
            <w:r w:rsidRPr="0056349C">
              <w:rPr>
                <w:rFonts w:ascii="Arial" w:eastAsia="Times New Roman" w:hAnsi="Arial" w:cs="Arial"/>
                <w:color w:val="000000"/>
              </w:rPr>
              <w:t xml:space="preserve">-neonGreen-3HA::HIS3, </w:t>
            </w:r>
            <w:r w:rsidRPr="0056349C">
              <w:rPr>
                <w:rFonts w:ascii="Arial" w:eastAsia="Times New Roman" w:hAnsi="Arial" w:cs="Arial"/>
                <w:i/>
                <w:color w:val="000000"/>
              </w:rPr>
              <w:t>tul1</w:t>
            </w:r>
            <w:r w:rsidRPr="0056349C">
              <w:rPr>
                <w:rFonts w:ascii="Arial" w:eastAsia="Times New Roman" w:hAnsi="Arial" w:cs="Arial"/>
                <w:color w:val="000000"/>
              </w:rPr>
              <w:t>Δ::TRP1</w:t>
            </w:r>
          </w:p>
        </w:tc>
        <w:tc>
          <w:tcPr>
            <w:tcW w:w="2448" w:type="dxa"/>
            <w:gridSpan w:val="2"/>
            <w:noWrap/>
            <w:hideMark/>
          </w:tcPr>
          <w:p w14:paraId="50B14176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56349C" w:rsidRPr="0056349C" w14:paraId="7806BD3E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3783C0CD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YXY034</w:t>
            </w:r>
          </w:p>
        </w:tc>
        <w:tc>
          <w:tcPr>
            <w:tcW w:w="2007" w:type="dxa"/>
            <w:noWrap/>
            <w:hideMark/>
          </w:tcPr>
          <w:p w14:paraId="5488548F" w14:textId="77777777" w:rsidR="0056349C" w:rsidRPr="0056349C" w:rsidRDefault="00386D39" w:rsidP="0056349C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Vld</w:t>
            </w:r>
            <w:r w:rsidR="00274FBE">
              <w:rPr>
                <w:rFonts w:ascii="Arial" w:eastAsia="Times New Roman" w:hAnsi="Arial" w:cs="Arial"/>
                <w:color w:val="000000"/>
              </w:rPr>
              <w:t>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-nG,</w:t>
            </w:r>
            <w:r w:rsidR="0056349C" w:rsidRPr="0056349C">
              <w:rPr>
                <w:rFonts w:ascii="Arial" w:eastAsia="Times New Roman" w:hAnsi="Arial" w:cs="Arial"/>
                <w:i/>
                <w:color w:val="000000"/>
              </w:rPr>
              <w:t>dsc2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Δ</w:t>
            </w:r>
          </w:p>
        </w:tc>
        <w:tc>
          <w:tcPr>
            <w:tcW w:w="2970" w:type="dxa"/>
            <w:noWrap/>
            <w:hideMark/>
          </w:tcPr>
          <w:p w14:paraId="0D20D4DC" w14:textId="77777777" w:rsidR="0056349C" w:rsidRPr="0056349C" w:rsidRDefault="0056349C" w:rsidP="00274FBE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 xml:space="preserve">6210.1, </w:t>
            </w:r>
            <w:r w:rsidR="00274FBE">
              <w:rPr>
                <w:rFonts w:ascii="Arial" w:eastAsia="Times New Roman" w:hAnsi="Arial" w:cs="Arial"/>
                <w:color w:val="000000"/>
              </w:rPr>
              <w:t>VLD1</w:t>
            </w:r>
            <w:r w:rsidRPr="0056349C">
              <w:rPr>
                <w:rFonts w:ascii="Arial" w:eastAsia="Times New Roman" w:hAnsi="Arial" w:cs="Arial"/>
                <w:color w:val="000000"/>
              </w:rPr>
              <w:t xml:space="preserve">-neonGreen-3HA::HIS3, </w:t>
            </w:r>
            <w:r w:rsidRPr="0056349C">
              <w:rPr>
                <w:rFonts w:ascii="Arial" w:eastAsia="Times New Roman" w:hAnsi="Arial" w:cs="Arial"/>
                <w:i/>
                <w:color w:val="000000"/>
              </w:rPr>
              <w:t>dsc2</w:t>
            </w:r>
            <w:r w:rsidRPr="0056349C">
              <w:rPr>
                <w:rFonts w:ascii="Arial" w:eastAsia="Times New Roman" w:hAnsi="Arial" w:cs="Arial"/>
                <w:color w:val="000000"/>
              </w:rPr>
              <w:t>Δ::TRP1</w:t>
            </w:r>
          </w:p>
        </w:tc>
        <w:tc>
          <w:tcPr>
            <w:tcW w:w="2448" w:type="dxa"/>
            <w:gridSpan w:val="2"/>
            <w:noWrap/>
            <w:hideMark/>
          </w:tcPr>
          <w:p w14:paraId="3F92A668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56349C" w:rsidRPr="0056349C" w14:paraId="493946E0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3596EF15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YXY035</w:t>
            </w:r>
          </w:p>
        </w:tc>
        <w:tc>
          <w:tcPr>
            <w:tcW w:w="2007" w:type="dxa"/>
            <w:noWrap/>
            <w:hideMark/>
          </w:tcPr>
          <w:p w14:paraId="7A5EC055" w14:textId="77777777" w:rsidR="0056349C" w:rsidRPr="0056349C" w:rsidRDefault="00386D39" w:rsidP="0056349C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Vld</w:t>
            </w:r>
            <w:r w:rsidR="00A31BA1">
              <w:rPr>
                <w:rFonts w:ascii="Arial" w:eastAsia="Times New Roman" w:hAnsi="Arial" w:cs="Arial"/>
                <w:color w:val="000000"/>
              </w:rPr>
              <w:t>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-nG,</w:t>
            </w:r>
            <w:r w:rsidR="0056349C" w:rsidRPr="0056349C">
              <w:rPr>
                <w:rFonts w:ascii="Arial" w:eastAsia="Times New Roman" w:hAnsi="Arial" w:cs="Arial"/>
                <w:i/>
                <w:color w:val="000000"/>
              </w:rPr>
              <w:t>dsc3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Δ</w:t>
            </w:r>
          </w:p>
        </w:tc>
        <w:tc>
          <w:tcPr>
            <w:tcW w:w="2970" w:type="dxa"/>
            <w:noWrap/>
            <w:hideMark/>
          </w:tcPr>
          <w:p w14:paraId="20057691" w14:textId="77777777" w:rsidR="0056349C" w:rsidRPr="0056349C" w:rsidRDefault="00A31BA1" w:rsidP="0056349C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6210.1, VLD1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 xml:space="preserve">-neonGreen-3HA::HIS3, </w:t>
            </w:r>
            <w:r w:rsidR="0056349C" w:rsidRPr="0056349C">
              <w:rPr>
                <w:rFonts w:ascii="Arial" w:eastAsia="Times New Roman" w:hAnsi="Arial" w:cs="Arial"/>
                <w:i/>
                <w:color w:val="000000"/>
              </w:rPr>
              <w:t>dsc3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Δ::TRP1</w:t>
            </w:r>
          </w:p>
        </w:tc>
        <w:tc>
          <w:tcPr>
            <w:tcW w:w="2448" w:type="dxa"/>
            <w:gridSpan w:val="2"/>
            <w:noWrap/>
            <w:hideMark/>
          </w:tcPr>
          <w:p w14:paraId="0CA24B8E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56349C" w:rsidRPr="0056349C" w14:paraId="112926D2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3560D35F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YXY037</w:t>
            </w:r>
          </w:p>
        </w:tc>
        <w:tc>
          <w:tcPr>
            <w:tcW w:w="2007" w:type="dxa"/>
            <w:noWrap/>
            <w:hideMark/>
          </w:tcPr>
          <w:p w14:paraId="5E99AEBD" w14:textId="77777777" w:rsidR="0056349C" w:rsidRPr="0056349C" w:rsidRDefault="00386D39" w:rsidP="0056349C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Vld</w:t>
            </w:r>
            <w:r w:rsidR="00A31BA1">
              <w:rPr>
                <w:rFonts w:ascii="Arial" w:eastAsia="Times New Roman" w:hAnsi="Arial" w:cs="Arial"/>
                <w:color w:val="000000"/>
              </w:rPr>
              <w:t>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-nG,</w:t>
            </w:r>
            <w:r w:rsidR="0056349C" w:rsidRPr="0056349C">
              <w:rPr>
                <w:rFonts w:ascii="Arial" w:eastAsia="Times New Roman" w:hAnsi="Arial" w:cs="Arial"/>
                <w:i/>
                <w:color w:val="000000"/>
              </w:rPr>
              <w:t>ubx3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Δ</w:t>
            </w:r>
          </w:p>
        </w:tc>
        <w:tc>
          <w:tcPr>
            <w:tcW w:w="2970" w:type="dxa"/>
            <w:noWrap/>
            <w:hideMark/>
          </w:tcPr>
          <w:p w14:paraId="48D17096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 xml:space="preserve">6210.1, </w:t>
            </w:r>
            <w:r w:rsidR="00D27EFA">
              <w:rPr>
                <w:rFonts w:ascii="Arial" w:eastAsia="Times New Roman" w:hAnsi="Arial" w:cs="Arial"/>
                <w:color w:val="000000"/>
              </w:rPr>
              <w:t>VLD1</w:t>
            </w:r>
            <w:r w:rsidRPr="0056349C">
              <w:rPr>
                <w:rFonts w:ascii="Arial" w:eastAsia="Times New Roman" w:hAnsi="Arial" w:cs="Arial"/>
                <w:color w:val="000000"/>
              </w:rPr>
              <w:t xml:space="preserve">-neonGreen-3HA::TRP1, </w:t>
            </w:r>
            <w:r w:rsidRPr="0056349C">
              <w:rPr>
                <w:rFonts w:ascii="Arial" w:eastAsia="Times New Roman" w:hAnsi="Arial" w:cs="Arial"/>
                <w:i/>
                <w:color w:val="000000"/>
              </w:rPr>
              <w:t>ubx3</w:t>
            </w:r>
            <w:r w:rsidRPr="0056349C">
              <w:rPr>
                <w:rFonts w:ascii="Arial" w:eastAsia="Times New Roman" w:hAnsi="Arial" w:cs="Arial"/>
                <w:color w:val="000000"/>
              </w:rPr>
              <w:t>Δ::HIS3</w:t>
            </w:r>
          </w:p>
        </w:tc>
        <w:tc>
          <w:tcPr>
            <w:tcW w:w="2448" w:type="dxa"/>
            <w:gridSpan w:val="2"/>
            <w:noWrap/>
            <w:hideMark/>
          </w:tcPr>
          <w:p w14:paraId="25D901DC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56349C" w:rsidRPr="0056349C" w14:paraId="3E4C2957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72C30E38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YXY096</w:t>
            </w:r>
          </w:p>
        </w:tc>
        <w:tc>
          <w:tcPr>
            <w:tcW w:w="2007" w:type="dxa"/>
            <w:noWrap/>
            <w:hideMark/>
          </w:tcPr>
          <w:p w14:paraId="40056292" w14:textId="77777777" w:rsidR="0056349C" w:rsidRPr="0056349C" w:rsidRDefault="00386D39" w:rsidP="0056349C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Gld</w:t>
            </w:r>
            <w:r w:rsidR="00A31BA1">
              <w:rPr>
                <w:rFonts w:ascii="Arial" w:eastAsia="Times New Roman" w:hAnsi="Arial" w:cs="Arial"/>
                <w:color w:val="000000"/>
              </w:rPr>
              <w:t>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-nG,</w:t>
            </w:r>
            <w:r w:rsidR="0056349C" w:rsidRPr="0056349C">
              <w:rPr>
                <w:rFonts w:ascii="Arial" w:eastAsia="Times New Roman" w:hAnsi="Arial" w:cs="Arial"/>
                <w:i/>
                <w:color w:val="000000"/>
              </w:rPr>
              <w:t>tul1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Δ</w:t>
            </w:r>
          </w:p>
        </w:tc>
        <w:tc>
          <w:tcPr>
            <w:tcW w:w="2970" w:type="dxa"/>
            <w:noWrap/>
            <w:hideMark/>
          </w:tcPr>
          <w:p w14:paraId="29A347FE" w14:textId="77777777" w:rsidR="0056349C" w:rsidRPr="0056349C" w:rsidRDefault="00A31BA1" w:rsidP="0056349C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6210.1, GLD1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 xml:space="preserve">-neonGreen-3HA::HIS3, </w:t>
            </w:r>
            <w:r w:rsidR="0056349C" w:rsidRPr="0056349C">
              <w:rPr>
                <w:rFonts w:ascii="Arial" w:eastAsia="Times New Roman" w:hAnsi="Arial" w:cs="Arial"/>
                <w:i/>
                <w:color w:val="000000"/>
              </w:rPr>
              <w:t>tul1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Δ::TRP1</w:t>
            </w:r>
          </w:p>
        </w:tc>
        <w:tc>
          <w:tcPr>
            <w:tcW w:w="2448" w:type="dxa"/>
            <w:gridSpan w:val="2"/>
            <w:noWrap/>
            <w:hideMark/>
          </w:tcPr>
          <w:p w14:paraId="780DA3A7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56349C" w:rsidRPr="0056349C" w14:paraId="3D203B9C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0ADAC933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YXY094</w:t>
            </w:r>
          </w:p>
        </w:tc>
        <w:tc>
          <w:tcPr>
            <w:tcW w:w="2007" w:type="dxa"/>
            <w:noWrap/>
            <w:hideMark/>
          </w:tcPr>
          <w:p w14:paraId="06654DCC" w14:textId="77777777" w:rsidR="0056349C" w:rsidRPr="0056349C" w:rsidRDefault="00386D39" w:rsidP="0056349C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Gld</w:t>
            </w:r>
            <w:r w:rsidR="004D1195">
              <w:rPr>
                <w:rFonts w:ascii="Arial" w:eastAsia="Times New Roman" w:hAnsi="Arial" w:cs="Arial"/>
                <w:color w:val="000000"/>
              </w:rPr>
              <w:t>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-nG,</w:t>
            </w:r>
            <w:r w:rsidR="0056349C" w:rsidRPr="0056349C">
              <w:rPr>
                <w:rFonts w:ascii="Arial" w:eastAsia="Times New Roman" w:hAnsi="Arial" w:cs="Arial"/>
                <w:i/>
                <w:color w:val="000000"/>
              </w:rPr>
              <w:t>dsc2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Δ</w:t>
            </w:r>
          </w:p>
        </w:tc>
        <w:tc>
          <w:tcPr>
            <w:tcW w:w="2970" w:type="dxa"/>
            <w:noWrap/>
            <w:hideMark/>
          </w:tcPr>
          <w:p w14:paraId="77663B49" w14:textId="77777777" w:rsidR="0056349C" w:rsidRPr="0056349C" w:rsidRDefault="004D1195" w:rsidP="0056349C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6210.1,GLD1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 xml:space="preserve">-neonGreen-3HA::HIS3, </w:t>
            </w:r>
            <w:r w:rsidR="0056349C" w:rsidRPr="0056349C">
              <w:rPr>
                <w:rFonts w:ascii="Arial" w:eastAsia="Times New Roman" w:hAnsi="Arial" w:cs="Arial"/>
                <w:i/>
                <w:color w:val="000000"/>
              </w:rPr>
              <w:t>dsc2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Δ::TRP1</w:t>
            </w:r>
          </w:p>
        </w:tc>
        <w:tc>
          <w:tcPr>
            <w:tcW w:w="2448" w:type="dxa"/>
            <w:gridSpan w:val="2"/>
            <w:noWrap/>
            <w:hideMark/>
          </w:tcPr>
          <w:p w14:paraId="27FD57DB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56349C" w:rsidRPr="0056349C" w14:paraId="2DBE66E9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189B9B5A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YXY093</w:t>
            </w:r>
          </w:p>
        </w:tc>
        <w:tc>
          <w:tcPr>
            <w:tcW w:w="2007" w:type="dxa"/>
            <w:noWrap/>
            <w:hideMark/>
          </w:tcPr>
          <w:p w14:paraId="24A390B5" w14:textId="77777777" w:rsidR="0056349C" w:rsidRPr="0056349C" w:rsidRDefault="00386D39" w:rsidP="0056349C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Gld</w:t>
            </w:r>
            <w:r w:rsidR="00AB22D9">
              <w:rPr>
                <w:rFonts w:ascii="Arial" w:eastAsia="Times New Roman" w:hAnsi="Arial" w:cs="Arial"/>
                <w:color w:val="000000"/>
              </w:rPr>
              <w:t>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-nG,dsc3Δ</w:t>
            </w:r>
          </w:p>
        </w:tc>
        <w:tc>
          <w:tcPr>
            <w:tcW w:w="2970" w:type="dxa"/>
            <w:noWrap/>
            <w:hideMark/>
          </w:tcPr>
          <w:p w14:paraId="31F32E65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 xml:space="preserve">6210.1, </w:t>
            </w:r>
            <w:r w:rsidR="00AB22D9">
              <w:rPr>
                <w:rFonts w:ascii="Arial" w:eastAsia="Times New Roman" w:hAnsi="Arial" w:cs="Arial"/>
                <w:color w:val="000000"/>
              </w:rPr>
              <w:t>GLD1</w:t>
            </w:r>
            <w:r w:rsidRPr="0056349C">
              <w:rPr>
                <w:rFonts w:ascii="Arial" w:eastAsia="Times New Roman" w:hAnsi="Arial" w:cs="Arial"/>
                <w:color w:val="000000"/>
              </w:rPr>
              <w:t xml:space="preserve">-neonGreen-3HA::HIS3, </w:t>
            </w:r>
            <w:r w:rsidRPr="0056349C">
              <w:rPr>
                <w:rFonts w:ascii="Arial" w:eastAsia="Times New Roman" w:hAnsi="Arial" w:cs="Arial"/>
                <w:i/>
                <w:color w:val="000000"/>
              </w:rPr>
              <w:t>dsc3</w:t>
            </w:r>
            <w:r w:rsidRPr="0056349C">
              <w:rPr>
                <w:rFonts w:ascii="Arial" w:eastAsia="Times New Roman" w:hAnsi="Arial" w:cs="Arial"/>
                <w:color w:val="000000"/>
              </w:rPr>
              <w:t>Δ::TRP1</w:t>
            </w:r>
          </w:p>
        </w:tc>
        <w:tc>
          <w:tcPr>
            <w:tcW w:w="2448" w:type="dxa"/>
            <w:gridSpan w:val="2"/>
            <w:noWrap/>
            <w:hideMark/>
          </w:tcPr>
          <w:p w14:paraId="5947ACD6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56349C" w:rsidRPr="0056349C" w14:paraId="3B60EBCA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7C7EB1F6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YXY097</w:t>
            </w:r>
          </w:p>
        </w:tc>
        <w:tc>
          <w:tcPr>
            <w:tcW w:w="2007" w:type="dxa"/>
            <w:noWrap/>
            <w:hideMark/>
          </w:tcPr>
          <w:p w14:paraId="237E28D9" w14:textId="77777777" w:rsidR="0056349C" w:rsidRPr="0056349C" w:rsidRDefault="00386D39" w:rsidP="0056349C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Gld</w:t>
            </w:r>
            <w:r w:rsidR="00AB22D9">
              <w:rPr>
                <w:rFonts w:ascii="Arial" w:eastAsia="Times New Roman" w:hAnsi="Arial" w:cs="Arial"/>
                <w:color w:val="000000"/>
              </w:rPr>
              <w:t>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-nG,ubx3Δ</w:t>
            </w:r>
          </w:p>
        </w:tc>
        <w:tc>
          <w:tcPr>
            <w:tcW w:w="2970" w:type="dxa"/>
            <w:noWrap/>
            <w:hideMark/>
          </w:tcPr>
          <w:p w14:paraId="39F1D7B0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 xml:space="preserve">6210.1, </w:t>
            </w:r>
            <w:r w:rsidR="00AB22D9">
              <w:rPr>
                <w:rFonts w:ascii="Arial" w:eastAsia="Times New Roman" w:hAnsi="Arial" w:cs="Arial"/>
                <w:color w:val="000000"/>
              </w:rPr>
              <w:t>GLD1</w:t>
            </w:r>
            <w:r w:rsidRPr="0056349C">
              <w:rPr>
                <w:rFonts w:ascii="Arial" w:eastAsia="Times New Roman" w:hAnsi="Arial" w:cs="Arial"/>
                <w:color w:val="000000"/>
              </w:rPr>
              <w:t xml:space="preserve">--neonGreen-3HA::TRP1, </w:t>
            </w:r>
            <w:r w:rsidRPr="0056349C">
              <w:rPr>
                <w:rFonts w:ascii="Arial" w:eastAsia="Times New Roman" w:hAnsi="Arial" w:cs="Arial"/>
                <w:i/>
                <w:color w:val="000000"/>
              </w:rPr>
              <w:t>ubx3</w:t>
            </w:r>
            <w:r w:rsidRPr="0056349C">
              <w:rPr>
                <w:rFonts w:ascii="Arial" w:eastAsia="Times New Roman" w:hAnsi="Arial" w:cs="Arial"/>
                <w:color w:val="000000"/>
              </w:rPr>
              <w:t>Δ::HIS3</w:t>
            </w:r>
          </w:p>
        </w:tc>
        <w:tc>
          <w:tcPr>
            <w:tcW w:w="2448" w:type="dxa"/>
            <w:gridSpan w:val="2"/>
            <w:noWrap/>
            <w:hideMark/>
          </w:tcPr>
          <w:p w14:paraId="0DEC4006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56349C" w:rsidRPr="0056349C" w14:paraId="7EB814E4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10427469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YXY038</w:t>
            </w:r>
          </w:p>
        </w:tc>
        <w:tc>
          <w:tcPr>
            <w:tcW w:w="2007" w:type="dxa"/>
            <w:noWrap/>
            <w:hideMark/>
          </w:tcPr>
          <w:p w14:paraId="60789352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Ubx3-nG,</w:t>
            </w:r>
            <w:r w:rsidRPr="0056349C">
              <w:rPr>
                <w:rFonts w:ascii="Arial" w:eastAsia="Times New Roman" w:hAnsi="Arial" w:cs="Arial"/>
                <w:i/>
                <w:color w:val="000000"/>
              </w:rPr>
              <w:t>tul1</w:t>
            </w:r>
            <w:r w:rsidRPr="0056349C">
              <w:rPr>
                <w:rFonts w:ascii="Arial" w:eastAsia="Times New Roman" w:hAnsi="Arial" w:cs="Arial"/>
                <w:color w:val="000000"/>
              </w:rPr>
              <w:t>Δ</w:t>
            </w:r>
          </w:p>
        </w:tc>
        <w:tc>
          <w:tcPr>
            <w:tcW w:w="2970" w:type="dxa"/>
            <w:noWrap/>
            <w:hideMark/>
          </w:tcPr>
          <w:p w14:paraId="0CB88CF4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6210.1, UBX3-neonGreen-3HA::HIS3,</w:t>
            </w:r>
            <w:r w:rsidRPr="0056349C">
              <w:rPr>
                <w:rFonts w:ascii="Arial" w:eastAsia="Times New Roman" w:hAnsi="Arial" w:cs="Arial"/>
                <w:i/>
                <w:color w:val="000000"/>
              </w:rPr>
              <w:t>tul1</w:t>
            </w:r>
            <w:r w:rsidRPr="0056349C">
              <w:rPr>
                <w:rFonts w:ascii="Arial" w:eastAsia="Times New Roman" w:hAnsi="Arial" w:cs="Arial"/>
                <w:color w:val="000000"/>
              </w:rPr>
              <w:t>Δ::TRP1</w:t>
            </w:r>
          </w:p>
        </w:tc>
        <w:tc>
          <w:tcPr>
            <w:tcW w:w="2448" w:type="dxa"/>
            <w:gridSpan w:val="2"/>
            <w:noWrap/>
            <w:hideMark/>
          </w:tcPr>
          <w:p w14:paraId="1F043027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56349C" w:rsidRPr="0056349C" w14:paraId="79D3E652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77066F07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YXY039</w:t>
            </w:r>
          </w:p>
        </w:tc>
        <w:tc>
          <w:tcPr>
            <w:tcW w:w="2007" w:type="dxa"/>
            <w:noWrap/>
            <w:hideMark/>
          </w:tcPr>
          <w:p w14:paraId="4CDE57A7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Ubx3-nG,</w:t>
            </w:r>
            <w:r w:rsidRPr="0056349C">
              <w:rPr>
                <w:rFonts w:ascii="Arial" w:eastAsia="Times New Roman" w:hAnsi="Arial" w:cs="Arial"/>
                <w:i/>
                <w:color w:val="000000"/>
              </w:rPr>
              <w:t>dsc2</w:t>
            </w:r>
            <w:r w:rsidRPr="0056349C">
              <w:rPr>
                <w:rFonts w:ascii="Arial" w:eastAsia="Times New Roman" w:hAnsi="Arial" w:cs="Arial"/>
                <w:color w:val="000000"/>
              </w:rPr>
              <w:t>Δ</w:t>
            </w:r>
          </w:p>
        </w:tc>
        <w:tc>
          <w:tcPr>
            <w:tcW w:w="2970" w:type="dxa"/>
            <w:noWrap/>
            <w:hideMark/>
          </w:tcPr>
          <w:p w14:paraId="08D5821B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 xml:space="preserve">6210.1, UBX3-neonGreen-3HA::HIS3, </w:t>
            </w:r>
            <w:r w:rsidRPr="0056349C">
              <w:rPr>
                <w:rFonts w:ascii="Arial" w:eastAsia="Times New Roman" w:hAnsi="Arial" w:cs="Arial"/>
                <w:i/>
                <w:color w:val="000000"/>
              </w:rPr>
              <w:t>dsc2</w:t>
            </w:r>
            <w:r w:rsidRPr="0056349C">
              <w:rPr>
                <w:rFonts w:ascii="Arial" w:eastAsia="Times New Roman" w:hAnsi="Arial" w:cs="Arial"/>
                <w:color w:val="000000"/>
              </w:rPr>
              <w:t>Δ::TRP1</w:t>
            </w:r>
          </w:p>
        </w:tc>
        <w:tc>
          <w:tcPr>
            <w:tcW w:w="2448" w:type="dxa"/>
            <w:gridSpan w:val="2"/>
            <w:noWrap/>
            <w:hideMark/>
          </w:tcPr>
          <w:p w14:paraId="01ECF086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56349C" w:rsidRPr="0056349C" w14:paraId="4CC45CC1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5137C6FC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YXY040</w:t>
            </w:r>
          </w:p>
        </w:tc>
        <w:tc>
          <w:tcPr>
            <w:tcW w:w="2007" w:type="dxa"/>
            <w:noWrap/>
            <w:hideMark/>
          </w:tcPr>
          <w:p w14:paraId="63D99161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Ubx3-nG,</w:t>
            </w:r>
            <w:r w:rsidRPr="0056349C">
              <w:rPr>
                <w:rFonts w:ascii="Arial" w:eastAsia="Times New Roman" w:hAnsi="Arial" w:cs="Arial"/>
                <w:i/>
                <w:color w:val="000000"/>
              </w:rPr>
              <w:t>dsc3</w:t>
            </w:r>
            <w:r w:rsidRPr="0056349C">
              <w:rPr>
                <w:rFonts w:ascii="Arial" w:eastAsia="Times New Roman" w:hAnsi="Arial" w:cs="Arial"/>
                <w:color w:val="000000"/>
              </w:rPr>
              <w:t>Δ</w:t>
            </w:r>
          </w:p>
        </w:tc>
        <w:tc>
          <w:tcPr>
            <w:tcW w:w="2970" w:type="dxa"/>
            <w:noWrap/>
            <w:hideMark/>
          </w:tcPr>
          <w:p w14:paraId="2CAB1C4B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 xml:space="preserve">6210.1, UBX3-neonGreen-3HA::HIS3, </w:t>
            </w:r>
            <w:r w:rsidRPr="0056349C">
              <w:rPr>
                <w:rFonts w:ascii="Arial" w:eastAsia="Times New Roman" w:hAnsi="Arial" w:cs="Arial"/>
                <w:i/>
                <w:color w:val="000000"/>
              </w:rPr>
              <w:t>dsc3</w:t>
            </w:r>
            <w:r w:rsidRPr="0056349C">
              <w:rPr>
                <w:rFonts w:ascii="Arial" w:eastAsia="Times New Roman" w:hAnsi="Arial" w:cs="Arial"/>
                <w:color w:val="000000"/>
              </w:rPr>
              <w:t>Δ::TRP1</w:t>
            </w:r>
          </w:p>
        </w:tc>
        <w:tc>
          <w:tcPr>
            <w:tcW w:w="2448" w:type="dxa"/>
            <w:gridSpan w:val="2"/>
            <w:noWrap/>
            <w:hideMark/>
          </w:tcPr>
          <w:p w14:paraId="3B692BDC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56349C" w:rsidRPr="0056349C" w14:paraId="56E9C583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24273D0B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FAY001</w:t>
            </w:r>
          </w:p>
        </w:tc>
        <w:tc>
          <w:tcPr>
            <w:tcW w:w="2007" w:type="dxa"/>
            <w:noWrap/>
            <w:hideMark/>
          </w:tcPr>
          <w:p w14:paraId="105D9C2D" w14:textId="77777777" w:rsidR="0056349C" w:rsidRPr="0056349C" w:rsidRDefault="008F0F5C" w:rsidP="0056349C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Ubx3-nG, </w:t>
            </w:r>
            <w:r w:rsidRPr="008F0F5C">
              <w:rPr>
                <w:rFonts w:ascii="Arial" w:eastAsia="Times New Roman" w:hAnsi="Arial" w:cs="Arial"/>
                <w:i/>
                <w:color w:val="000000"/>
              </w:rPr>
              <w:t>vld1</w:t>
            </w:r>
            <w:r>
              <w:rPr>
                <w:rFonts w:ascii="Arial" w:eastAsia="Times New Roman" w:hAnsi="Arial" w:cs="Arial"/>
                <w:color w:val="000000"/>
              </w:rPr>
              <w:t>Δ,</w:t>
            </w:r>
            <w:r w:rsidRPr="008F0F5C">
              <w:rPr>
                <w:rFonts w:ascii="Arial" w:eastAsia="Times New Roman" w:hAnsi="Arial" w:cs="Arial"/>
                <w:i/>
                <w:color w:val="000000"/>
              </w:rPr>
              <w:t>gld1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Δ</w:t>
            </w:r>
          </w:p>
        </w:tc>
        <w:tc>
          <w:tcPr>
            <w:tcW w:w="2970" w:type="dxa"/>
            <w:noWrap/>
            <w:hideMark/>
          </w:tcPr>
          <w:p w14:paraId="723D2144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6210.1, U</w:t>
            </w:r>
            <w:r w:rsidR="008F0F5C">
              <w:rPr>
                <w:rFonts w:ascii="Arial" w:eastAsia="Times New Roman" w:hAnsi="Arial" w:cs="Arial"/>
                <w:color w:val="000000"/>
              </w:rPr>
              <w:t xml:space="preserve">BX3-neonGreen-3HA::HIS3, </w:t>
            </w:r>
            <w:r w:rsidR="008F0F5C" w:rsidRPr="008F0F5C">
              <w:rPr>
                <w:rFonts w:ascii="Arial" w:eastAsia="Times New Roman" w:hAnsi="Arial" w:cs="Arial"/>
                <w:i/>
                <w:color w:val="000000"/>
              </w:rPr>
              <w:t>vld1</w:t>
            </w:r>
            <w:r w:rsidR="008F0F5C">
              <w:rPr>
                <w:rFonts w:ascii="Arial" w:eastAsia="Times New Roman" w:hAnsi="Arial" w:cs="Arial"/>
                <w:color w:val="000000"/>
              </w:rPr>
              <w:t xml:space="preserve">Δ::TRP1, </w:t>
            </w:r>
            <w:r w:rsidR="008F0F5C" w:rsidRPr="008F0F5C">
              <w:rPr>
                <w:rFonts w:ascii="Arial" w:eastAsia="Times New Roman" w:hAnsi="Arial" w:cs="Arial"/>
                <w:i/>
                <w:color w:val="000000"/>
              </w:rPr>
              <w:t>gld1</w:t>
            </w:r>
            <w:r w:rsidRPr="0056349C">
              <w:rPr>
                <w:rFonts w:ascii="Arial" w:eastAsia="Times New Roman" w:hAnsi="Arial" w:cs="Arial"/>
                <w:color w:val="000000"/>
              </w:rPr>
              <w:t>Δ::</w:t>
            </w:r>
            <w:r w:rsidR="00EC7A6A">
              <w:rPr>
                <w:rFonts w:ascii="Arial" w:eastAsia="Times New Roman" w:hAnsi="Arial" w:cs="Arial"/>
                <w:color w:val="000000"/>
              </w:rPr>
              <w:t>KAN</w:t>
            </w:r>
          </w:p>
        </w:tc>
        <w:tc>
          <w:tcPr>
            <w:tcW w:w="2448" w:type="dxa"/>
            <w:gridSpan w:val="2"/>
            <w:noWrap/>
            <w:hideMark/>
          </w:tcPr>
          <w:p w14:paraId="2E323360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56349C" w:rsidRPr="0056349C" w14:paraId="4678CF2D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614B120C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YXY115</w:t>
            </w:r>
          </w:p>
        </w:tc>
        <w:tc>
          <w:tcPr>
            <w:tcW w:w="2007" w:type="dxa"/>
            <w:noWrap/>
            <w:hideMark/>
          </w:tcPr>
          <w:p w14:paraId="18003FF0" w14:textId="77777777" w:rsidR="0056349C" w:rsidRPr="0056349C" w:rsidRDefault="00386D39" w:rsidP="0056349C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Vld</w:t>
            </w:r>
            <w:r w:rsidR="00D27EFA">
              <w:rPr>
                <w:rFonts w:ascii="Arial" w:eastAsia="Times New Roman" w:hAnsi="Arial" w:cs="Arial"/>
                <w:color w:val="000000"/>
              </w:rPr>
              <w:t>1</w:t>
            </w:r>
            <w:r w:rsidR="008F0F5C">
              <w:rPr>
                <w:rFonts w:ascii="Arial" w:eastAsia="Times New Roman" w:hAnsi="Arial" w:cs="Arial"/>
                <w:color w:val="000000"/>
              </w:rPr>
              <w:t>-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nG,</w:t>
            </w:r>
            <w:r w:rsidR="008F0F5C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6349C" w:rsidRPr="0056349C">
              <w:rPr>
                <w:rFonts w:ascii="Arial" w:eastAsia="Times New Roman" w:hAnsi="Arial" w:cs="Arial"/>
                <w:i/>
                <w:color w:val="000000"/>
              </w:rPr>
              <w:t>tul1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Δ,</w:t>
            </w:r>
            <w:r w:rsidR="0056349C" w:rsidRPr="0056349C">
              <w:rPr>
                <w:rFonts w:ascii="Arial" w:eastAsia="Times New Roman" w:hAnsi="Arial" w:cs="Arial"/>
                <w:i/>
                <w:color w:val="000000"/>
              </w:rPr>
              <w:t>dsc3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Δ</w:t>
            </w:r>
          </w:p>
        </w:tc>
        <w:tc>
          <w:tcPr>
            <w:tcW w:w="2970" w:type="dxa"/>
            <w:noWrap/>
            <w:hideMark/>
          </w:tcPr>
          <w:p w14:paraId="5CA18B0A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 xml:space="preserve">6210.1, </w:t>
            </w:r>
            <w:r w:rsidRPr="0056349C">
              <w:rPr>
                <w:rFonts w:ascii="Arial" w:eastAsia="Times New Roman" w:hAnsi="Arial" w:cs="Arial"/>
                <w:i/>
                <w:color w:val="000000"/>
              </w:rPr>
              <w:t>tul1</w:t>
            </w:r>
            <w:r w:rsidRPr="0056349C">
              <w:rPr>
                <w:rFonts w:ascii="Arial" w:eastAsia="Times New Roman" w:hAnsi="Arial" w:cs="Arial"/>
                <w:color w:val="000000"/>
              </w:rPr>
              <w:t>Δ::</w:t>
            </w:r>
            <w:r w:rsidR="00EC7A6A">
              <w:rPr>
                <w:rFonts w:ascii="Arial" w:eastAsia="Times New Roman" w:hAnsi="Arial" w:cs="Arial"/>
                <w:color w:val="000000"/>
              </w:rPr>
              <w:t>KAN</w:t>
            </w:r>
            <w:r w:rsidRPr="0056349C">
              <w:rPr>
                <w:rFonts w:ascii="Arial" w:eastAsia="Times New Roman" w:hAnsi="Arial" w:cs="Arial"/>
                <w:color w:val="000000"/>
              </w:rPr>
              <w:t>,</w:t>
            </w:r>
            <w:r w:rsidR="008F0F5C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D27EFA">
              <w:rPr>
                <w:rFonts w:ascii="Arial" w:eastAsia="Times New Roman" w:hAnsi="Arial" w:cs="Arial"/>
                <w:color w:val="000000"/>
              </w:rPr>
              <w:t>VLD1</w:t>
            </w:r>
            <w:r w:rsidRPr="0056349C">
              <w:rPr>
                <w:rFonts w:ascii="Arial" w:eastAsia="Times New Roman" w:hAnsi="Arial" w:cs="Arial"/>
                <w:color w:val="000000"/>
              </w:rPr>
              <w:t xml:space="preserve">-neonGreen-3HA::HIS3, </w:t>
            </w:r>
            <w:r w:rsidRPr="0056349C">
              <w:rPr>
                <w:rFonts w:ascii="Arial" w:eastAsia="Times New Roman" w:hAnsi="Arial" w:cs="Arial"/>
                <w:i/>
                <w:color w:val="000000"/>
              </w:rPr>
              <w:t>dsc3</w:t>
            </w:r>
            <w:r w:rsidRPr="0056349C">
              <w:rPr>
                <w:rFonts w:ascii="Arial" w:eastAsia="Times New Roman" w:hAnsi="Arial" w:cs="Arial"/>
                <w:color w:val="000000"/>
              </w:rPr>
              <w:t>Δ::TRP1</w:t>
            </w:r>
          </w:p>
        </w:tc>
        <w:tc>
          <w:tcPr>
            <w:tcW w:w="2448" w:type="dxa"/>
            <w:gridSpan w:val="2"/>
            <w:noWrap/>
            <w:hideMark/>
          </w:tcPr>
          <w:p w14:paraId="3C5FE8F5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56349C" w:rsidRPr="0056349C" w14:paraId="19C39E0C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23B0D8D3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YXY116</w:t>
            </w:r>
          </w:p>
        </w:tc>
        <w:tc>
          <w:tcPr>
            <w:tcW w:w="2007" w:type="dxa"/>
            <w:noWrap/>
            <w:hideMark/>
          </w:tcPr>
          <w:p w14:paraId="527AEA92" w14:textId="77777777" w:rsidR="0056349C" w:rsidRPr="0056349C" w:rsidRDefault="00386D39" w:rsidP="0056349C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Gld</w:t>
            </w:r>
            <w:r w:rsidR="00AB22D9">
              <w:rPr>
                <w:rFonts w:ascii="Arial" w:eastAsia="Times New Roman" w:hAnsi="Arial" w:cs="Arial"/>
                <w:color w:val="000000"/>
              </w:rPr>
              <w:t>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-nG,</w:t>
            </w:r>
            <w:r w:rsidR="00F97471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56349C" w:rsidRPr="0056349C">
              <w:rPr>
                <w:rFonts w:ascii="Arial" w:eastAsia="Times New Roman" w:hAnsi="Arial" w:cs="Arial"/>
                <w:i/>
                <w:color w:val="000000"/>
              </w:rPr>
              <w:t>tul1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Δ,</w:t>
            </w:r>
            <w:r w:rsidR="0056349C" w:rsidRPr="0056349C">
              <w:rPr>
                <w:rFonts w:ascii="Arial" w:eastAsia="Times New Roman" w:hAnsi="Arial" w:cs="Arial"/>
                <w:i/>
                <w:color w:val="000000"/>
              </w:rPr>
              <w:t>dsc3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Δ</w:t>
            </w:r>
          </w:p>
        </w:tc>
        <w:tc>
          <w:tcPr>
            <w:tcW w:w="2970" w:type="dxa"/>
            <w:noWrap/>
            <w:hideMark/>
          </w:tcPr>
          <w:p w14:paraId="5085CDA9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 xml:space="preserve">6210.1, </w:t>
            </w:r>
            <w:r w:rsidRPr="0056349C">
              <w:rPr>
                <w:rFonts w:ascii="Arial" w:eastAsia="Times New Roman" w:hAnsi="Arial" w:cs="Arial"/>
                <w:i/>
                <w:color w:val="000000"/>
              </w:rPr>
              <w:t>tul1</w:t>
            </w:r>
            <w:r w:rsidRPr="0056349C">
              <w:rPr>
                <w:rFonts w:ascii="Arial" w:eastAsia="Times New Roman" w:hAnsi="Arial" w:cs="Arial"/>
                <w:color w:val="000000"/>
              </w:rPr>
              <w:t>Δ::</w:t>
            </w:r>
            <w:r w:rsidR="00EC7A6A">
              <w:rPr>
                <w:rFonts w:ascii="Arial" w:eastAsia="Times New Roman" w:hAnsi="Arial" w:cs="Arial"/>
                <w:color w:val="000000"/>
              </w:rPr>
              <w:t>KAN</w:t>
            </w:r>
            <w:r w:rsidRPr="0056349C">
              <w:rPr>
                <w:rFonts w:ascii="Arial" w:eastAsia="Times New Roman" w:hAnsi="Arial" w:cs="Arial"/>
                <w:color w:val="000000"/>
              </w:rPr>
              <w:t>,</w:t>
            </w:r>
            <w:r w:rsidR="00AB22D9">
              <w:rPr>
                <w:rFonts w:ascii="Arial" w:eastAsia="Times New Roman" w:hAnsi="Arial" w:cs="Arial"/>
                <w:color w:val="000000"/>
              </w:rPr>
              <w:t>GLD1</w:t>
            </w:r>
            <w:r w:rsidRPr="0056349C">
              <w:rPr>
                <w:rFonts w:ascii="Arial" w:eastAsia="Times New Roman" w:hAnsi="Arial" w:cs="Arial"/>
                <w:color w:val="000000"/>
              </w:rPr>
              <w:t xml:space="preserve">-neonGreen-3HA::HIS3, </w:t>
            </w:r>
            <w:r w:rsidRPr="0056349C">
              <w:rPr>
                <w:rFonts w:ascii="Arial" w:eastAsia="Times New Roman" w:hAnsi="Arial" w:cs="Arial"/>
                <w:i/>
                <w:color w:val="000000"/>
              </w:rPr>
              <w:t>dsc3</w:t>
            </w:r>
            <w:r w:rsidRPr="0056349C">
              <w:rPr>
                <w:rFonts w:ascii="Arial" w:eastAsia="Times New Roman" w:hAnsi="Arial" w:cs="Arial"/>
                <w:color w:val="000000"/>
              </w:rPr>
              <w:t>Δ::TRP1</w:t>
            </w:r>
          </w:p>
        </w:tc>
        <w:tc>
          <w:tcPr>
            <w:tcW w:w="2448" w:type="dxa"/>
            <w:gridSpan w:val="2"/>
            <w:noWrap/>
            <w:hideMark/>
          </w:tcPr>
          <w:p w14:paraId="382FB871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56349C" w:rsidRPr="0056349C" w14:paraId="6322A5E6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0092E16B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YXY114</w:t>
            </w:r>
          </w:p>
        </w:tc>
        <w:tc>
          <w:tcPr>
            <w:tcW w:w="2007" w:type="dxa"/>
            <w:noWrap/>
            <w:hideMark/>
          </w:tcPr>
          <w:p w14:paraId="1DDE7C0C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Ubx3-nG,</w:t>
            </w:r>
            <w:r w:rsidR="00F97471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56349C">
              <w:rPr>
                <w:rFonts w:ascii="Arial" w:eastAsia="Times New Roman" w:hAnsi="Arial" w:cs="Arial"/>
                <w:i/>
                <w:color w:val="000000"/>
              </w:rPr>
              <w:t>tul1</w:t>
            </w:r>
            <w:r w:rsidRPr="0056349C">
              <w:rPr>
                <w:rFonts w:ascii="Arial" w:eastAsia="Times New Roman" w:hAnsi="Arial" w:cs="Arial"/>
                <w:color w:val="000000"/>
              </w:rPr>
              <w:t>Δ,</w:t>
            </w:r>
            <w:r w:rsidRPr="0056349C">
              <w:rPr>
                <w:rFonts w:ascii="Arial" w:eastAsia="Times New Roman" w:hAnsi="Arial" w:cs="Arial"/>
                <w:i/>
                <w:color w:val="000000"/>
              </w:rPr>
              <w:t>dsc3</w:t>
            </w:r>
            <w:r w:rsidRPr="0056349C">
              <w:rPr>
                <w:rFonts w:ascii="Arial" w:eastAsia="Times New Roman" w:hAnsi="Arial" w:cs="Arial"/>
                <w:color w:val="000000"/>
              </w:rPr>
              <w:t>Δ</w:t>
            </w:r>
          </w:p>
        </w:tc>
        <w:tc>
          <w:tcPr>
            <w:tcW w:w="2970" w:type="dxa"/>
            <w:noWrap/>
            <w:hideMark/>
          </w:tcPr>
          <w:p w14:paraId="7B499859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 xml:space="preserve">6210.1, </w:t>
            </w:r>
            <w:r w:rsidRPr="0056349C">
              <w:rPr>
                <w:rFonts w:ascii="Arial" w:eastAsia="Times New Roman" w:hAnsi="Arial" w:cs="Arial"/>
                <w:i/>
                <w:color w:val="000000"/>
              </w:rPr>
              <w:t>tul1</w:t>
            </w:r>
            <w:r w:rsidRPr="0056349C">
              <w:rPr>
                <w:rFonts w:ascii="Arial" w:eastAsia="Times New Roman" w:hAnsi="Arial" w:cs="Arial"/>
                <w:color w:val="000000"/>
              </w:rPr>
              <w:t>Δ::</w:t>
            </w:r>
            <w:r w:rsidR="00EC7A6A">
              <w:rPr>
                <w:rFonts w:ascii="Arial" w:eastAsia="Times New Roman" w:hAnsi="Arial" w:cs="Arial"/>
                <w:color w:val="000000"/>
              </w:rPr>
              <w:t>KAN</w:t>
            </w:r>
            <w:r w:rsidRPr="0056349C">
              <w:rPr>
                <w:rFonts w:ascii="Arial" w:eastAsia="Times New Roman" w:hAnsi="Arial" w:cs="Arial"/>
                <w:color w:val="000000"/>
              </w:rPr>
              <w:t xml:space="preserve">, Ubx3-neonGreen::HIS3, </w:t>
            </w:r>
            <w:r w:rsidRPr="0056349C">
              <w:rPr>
                <w:rFonts w:ascii="Arial" w:eastAsia="Times New Roman" w:hAnsi="Arial" w:cs="Arial"/>
                <w:i/>
                <w:color w:val="000000"/>
              </w:rPr>
              <w:t>dsc3</w:t>
            </w:r>
            <w:r w:rsidRPr="0056349C">
              <w:rPr>
                <w:rFonts w:ascii="Arial" w:eastAsia="Times New Roman" w:hAnsi="Arial" w:cs="Arial"/>
                <w:color w:val="000000"/>
              </w:rPr>
              <w:t>Δ::TRP1</w:t>
            </w:r>
          </w:p>
        </w:tc>
        <w:tc>
          <w:tcPr>
            <w:tcW w:w="2448" w:type="dxa"/>
            <w:gridSpan w:val="2"/>
            <w:noWrap/>
            <w:hideMark/>
          </w:tcPr>
          <w:p w14:paraId="51667851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56349C" w:rsidRPr="0056349C" w14:paraId="456E5CEA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434346AA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YXY167</w:t>
            </w:r>
          </w:p>
        </w:tc>
        <w:tc>
          <w:tcPr>
            <w:tcW w:w="2007" w:type="dxa"/>
            <w:noWrap/>
            <w:hideMark/>
          </w:tcPr>
          <w:p w14:paraId="06FAC6FF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 xml:space="preserve">Ubx3-Flag, </w:t>
            </w:r>
            <w:r w:rsidR="00386D39">
              <w:rPr>
                <w:rFonts w:ascii="Arial" w:eastAsia="Times New Roman" w:hAnsi="Arial" w:cs="Arial"/>
                <w:color w:val="000000"/>
              </w:rPr>
              <w:t>Vld</w:t>
            </w:r>
            <w:r w:rsidR="00D27EFA">
              <w:rPr>
                <w:rFonts w:ascii="Arial" w:eastAsia="Times New Roman" w:hAnsi="Arial" w:cs="Arial"/>
                <w:color w:val="000000"/>
              </w:rPr>
              <w:t>1</w:t>
            </w:r>
            <w:r w:rsidRPr="0056349C">
              <w:rPr>
                <w:rFonts w:ascii="Arial" w:eastAsia="Times New Roman" w:hAnsi="Arial" w:cs="Arial"/>
                <w:color w:val="000000"/>
              </w:rPr>
              <w:t xml:space="preserve">-HA, </w:t>
            </w:r>
            <w:r w:rsidR="00386D39">
              <w:rPr>
                <w:rFonts w:ascii="Arial" w:eastAsia="Times New Roman" w:hAnsi="Arial" w:cs="Arial"/>
                <w:color w:val="000000"/>
              </w:rPr>
              <w:t>Gld</w:t>
            </w:r>
            <w:r w:rsidR="00AB22D9">
              <w:rPr>
                <w:rFonts w:ascii="Arial" w:eastAsia="Times New Roman" w:hAnsi="Arial" w:cs="Arial"/>
                <w:color w:val="000000"/>
              </w:rPr>
              <w:t>1</w:t>
            </w:r>
            <w:r w:rsidRPr="0056349C">
              <w:rPr>
                <w:rFonts w:ascii="Arial" w:eastAsia="Times New Roman" w:hAnsi="Arial" w:cs="Arial"/>
                <w:color w:val="000000"/>
              </w:rPr>
              <w:t>-GFP</w:t>
            </w:r>
          </w:p>
        </w:tc>
        <w:tc>
          <w:tcPr>
            <w:tcW w:w="2970" w:type="dxa"/>
            <w:noWrap/>
            <w:hideMark/>
          </w:tcPr>
          <w:p w14:paraId="5DB0D2F1" w14:textId="77777777" w:rsidR="00F97471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 xml:space="preserve">6210, </w:t>
            </w:r>
          </w:p>
          <w:p w14:paraId="63994B21" w14:textId="77777777" w:rsidR="00F97471" w:rsidRDefault="00D27EFA" w:rsidP="0056349C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VLD1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-3HA::</w:t>
            </w:r>
            <w:r w:rsidR="00EC7A6A">
              <w:rPr>
                <w:rFonts w:ascii="Arial" w:eastAsia="Times New Roman" w:hAnsi="Arial" w:cs="Arial"/>
                <w:color w:val="000000"/>
              </w:rPr>
              <w:t>KAN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,</w:t>
            </w:r>
          </w:p>
          <w:p w14:paraId="0AE41A31" w14:textId="77777777" w:rsidR="0056349C" w:rsidRPr="0056349C" w:rsidRDefault="00AB22D9" w:rsidP="0056349C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GLD1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 xml:space="preserve">-GFP::TRP1,UBX3-HTF::HIS3, </w:t>
            </w:r>
            <w:r w:rsidR="0056349C" w:rsidRPr="0056349C">
              <w:rPr>
                <w:rFonts w:ascii="Arial" w:eastAsia="Times New Roman" w:hAnsi="Arial" w:cs="Arial"/>
                <w:i/>
                <w:color w:val="000000"/>
              </w:rPr>
              <w:t>pep4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Δ::LEU2</w:t>
            </w:r>
          </w:p>
        </w:tc>
        <w:tc>
          <w:tcPr>
            <w:tcW w:w="2448" w:type="dxa"/>
            <w:gridSpan w:val="2"/>
            <w:noWrap/>
            <w:hideMark/>
          </w:tcPr>
          <w:p w14:paraId="6BCD7E2C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56349C" w:rsidRPr="0056349C" w14:paraId="24CBA4C6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35EF4B75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YXY184</w:t>
            </w:r>
          </w:p>
        </w:tc>
        <w:tc>
          <w:tcPr>
            <w:tcW w:w="2007" w:type="dxa"/>
            <w:noWrap/>
            <w:hideMark/>
          </w:tcPr>
          <w:p w14:paraId="382EA82A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 xml:space="preserve">Ubx3-Flag, </w:t>
            </w:r>
            <w:r w:rsidR="00386D39">
              <w:rPr>
                <w:rFonts w:ascii="Arial" w:eastAsia="Times New Roman" w:hAnsi="Arial" w:cs="Arial"/>
                <w:color w:val="000000"/>
              </w:rPr>
              <w:t>Vld</w:t>
            </w:r>
            <w:r w:rsidR="00D27EFA">
              <w:rPr>
                <w:rFonts w:ascii="Arial" w:eastAsia="Times New Roman" w:hAnsi="Arial" w:cs="Arial"/>
                <w:color w:val="000000"/>
              </w:rPr>
              <w:t>1</w:t>
            </w:r>
            <w:r w:rsidRPr="0056349C">
              <w:rPr>
                <w:rFonts w:ascii="Arial" w:eastAsia="Times New Roman" w:hAnsi="Arial" w:cs="Arial"/>
                <w:color w:val="000000"/>
              </w:rPr>
              <w:t xml:space="preserve">-HA, </w:t>
            </w:r>
            <w:r w:rsidR="00386D39">
              <w:rPr>
                <w:rFonts w:ascii="Arial" w:eastAsia="Times New Roman" w:hAnsi="Arial" w:cs="Arial"/>
                <w:color w:val="000000"/>
              </w:rPr>
              <w:t>Gld</w:t>
            </w:r>
            <w:r w:rsidR="00AB22D9">
              <w:rPr>
                <w:rFonts w:ascii="Arial" w:eastAsia="Times New Roman" w:hAnsi="Arial" w:cs="Arial"/>
                <w:color w:val="000000"/>
              </w:rPr>
              <w:t>1</w:t>
            </w:r>
            <w:r w:rsidRPr="0056349C">
              <w:rPr>
                <w:rFonts w:ascii="Arial" w:eastAsia="Times New Roman" w:hAnsi="Arial" w:cs="Arial"/>
                <w:color w:val="000000"/>
              </w:rPr>
              <w:t xml:space="preserve">-GFP, </w:t>
            </w:r>
            <w:r w:rsidRPr="0056349C">
              <w:rPr>
                <w:rFonts w:ascii="Arial" w:eastAsia="Times New Roman" w:hAnsi="Arial" w:cs="Arial"/>
                <w:i/>
                <w:color w:val="000000"/>
              </w:rPr>
              <w:t>tul1</w:t>
            </w:r>
            <w:r w:rsidRPr="0056349C">
              <w:rPr>
                <w:rFonts w:ascii="Arial" w:eastAsia="Times New Roman" w:hAnsi="Arial" w:cs="Arial"/>
                <w:color w:val="000000"/>
              </w:rPr>
              <w:t xml:space="preserve">Δ, </w:t>
            </w:r>
            <w:r w:rsidRPr="0056349C">
              <w:rPr>
                <w:rFonts w:ascii="Arial" w:eastAsia="Times New Roman" w:hAnsi="Arial" w:cs="Arial"/>
                <w:i/>
                <w:color w:val="000000"/>
              </w:rPr>
              <w:t>dsc3</w:t>
            </w:r>
            <w:r w:rsidRPr="0056349C">
              <w:rPr>
                <w:rFonts w:ascii="Arial" w:eastAsia="Times New Roman" w:hAnsi="Arial" w:cs="Arial"/>
                <w:color w:val="000000"/>
              </w:rPr>
              <w:t>Δ</w:t>
            </w:r>
          </w:p>
        </w:tc>
        <w:tc>
          <w:tcPr>
            <w:tcW w:w="2970" w:type="dxa"/>
            <w:noWrap/>
            <w:hideMark/>
          </w:tcPr>
          <w:p w14:paraId="70F612DF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 xml:space="preserve">6210, </w:t>
            </w:r>
            <w:r w:rsidRPr="0056349C">
              <w:rPr>
                <w:rFonts w:ascii="Arial" w:eastAsia="Times New Roman" w:hAnsi="Arial" w:cs="Arial"/>
                <w:i/>
                <w:color w:val="000000"/>
              </w:rPr>
              <w:t>dsc3</w:t>
            </w:r>
            <w:r w:rsidRPr="0056349C">
              <w:rPr>
                <w:rFonts w:ascii="Arial" w:eastAsia="Times New Roman" w:hAnsi="Arial" w:cs="Arial"/>
                <w:color w:val="000000"/>
              </w:rPr>
              <w:t>Δ::NAT,</w:t>
            </w:r>
            <w:r w:rsidRPr="0056349C">
              <w:rPr>
                <w:rFonts w:ascii="Arial" w:eastAsia="Times New Roman" w:hAnsi="Arial" w:cs="Arial"/>
                <w:i/>
                <w:color w:val="000000"/>
              </w:rPr>
              <w:t>tul1</w:t>
            </w:r>
            <w:r w:rsidRPr="0056349C">
              <w:rPr>
                <w:rFonts w:ascii="Arial" w:eastAsia="Times New Roman" w:hAnsi="Arial" w:cs="Arial"/>
                <w:color w:val="000000"/>
              </w:rPr>
              <w:t>Δ::</w:t>
            </w:r>
            <w:r w:rsidR="00784613">
              <w:rPr>
                <w:rFonts w:ascii="Arial" w:eastAsia="Times New Roman" w:hAnsi="Arial" w:cs="Arial"/>
                <w:color w:val="000000"/>
              </w:rPr>
              <w:t>HYG</w:t>
            </w:r>
            <w:r w:rsidRPr="0056349C">
              <w:rPr>
                <w:rFonts w:ascii="Arial" w:eastAsia="Times New Roman" w:hAnsi="Arial" w:cs="Arial"/>
                <w:color w:val="000000"/>
              </w:rPr>
              <w:t>,</w:t>
            </w:r>
            <w:r w:rsidR="00D27EFA">
              <w:rPr>
                <w:rFonts w:ascii="Arial" w:eastAsia="Times New Roman" w:hAnsi="Arial" w:cs="Arial"/>
                <w:color w:val="000000"/>
              </w:rPr>
              <w:t>VLD1</w:t>
            </w:r>
            <w:r w:rsidRPr="0056349C">
              <w:rPr>
                <w:rFonts w:ascii="Arial" w:eastAsia="Times New Roman" w:hAnsi="Arial" w:cs="Arial"/>
                <w:color w:val="000000"/>
              </w:rPr>
              <w:t>-3HA::</w:t>
            </w:r>
            <w:r w:rsidR="00EC7A6A">
              <w:rPr>
                <w:rFonts w:ascii="Arial" w:eastAsia="Times New Roman" w:hAnsi="Arial" w:cs="Arial"/>
                <w:color w:val="000000"/>
              </w:rPr>
              <w:t>KAN</w:t>
            </w:r>
            <w:r w:rsidRPr="0056349C">
              <w:rPr>
                <w:rFonts w:ascii="Arial" w:eastAsia="Times New Roman" w:hAnsi="Arial" w:cs="Arial"/>
                <w:color w:val="000000"/>
              </w:rPr>
              <w:t>,</w:t>
            </w:r>
            <w:r w:rsidR="00AB22D9">
              <w:rPr>
                <w:rFonts w:ascii="Arial" w:eastAsia="Times New Roman" w:hAnsi="Arial" w:cs="Arial"/>
                <w:color w:val="000000"/>
              </w:rPr>
              <w:t>GLD1</w:t>
            </w:r>
            <w:r w:rsidRPr="0056349C">
              <w:rPr>
                <w:rFonts w:ascii="Arial" w:eastAsia="Times New Roman" w:hAnsi="Arial" w:cs="Arial"/>
                <w:color w:val="000000"/>
              </w:rPr>
              <w:t xml:space="preserve">-GFP::TRP1, UBX3-HTF::HIS3, </w:t>
            </w:r>
            <w:r w:rsidRPr="0056349C">
              <w:rPr>
                <w:rFonts w:ascii="Arial" w:eastAsia="Times New Roman" w:hAnsi="Arial" w:cs="Arial"/>
                <w:i/>
                <w:color w:val="000000"/>
              </w:rPr>
              <w:t>pep4</w:t>
            </w:r>
            <w:r w:rsidRPr="0056349C">
              <w:rPr>
                <w:rFonts w:ascii="Arial" w:eastAsia="Times New Roman" w:hAnsi="Arial" w:cs="Arial"/>
                <w:color w:val="000000"/>
              </w:rPr>
              <w:t>Δ::LEU2</w:t>
            </w:r>
          </w:p>
        </w:tc>
        <w:tc>
          <w:tcPr>
            <w:tcW w:w="2448" w:type="dxa"/>
            <w:gridSpan w:val="2"/>
            <w:noWrap/>
            <w:hideMark/>
          </w:tcPr>
          <w:p w14:paraId="2B3ED705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56349C" w:rsidRPr="0056349C" w14:paraId="041E2C60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337CFE1F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YXY183</w:t>
            </w:r>
          </w:p>
        </w:tc>
        <w:tc>
          <w:tcPr>
            <w:tcW w:w="2007" w:type="dxa"/>
            <w:noWrap/>
            <w:hideMark/>
          </w:tcPr>
          <w:p w14:paraId="5D2DBBF5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 xml:space="preserve">Ubx3-Flag, </w:t>
            </w:r>
            <w:r w:rsidR="00386D39">
              <w:rPr>
                <w:rFonts w:ascii="Arial" w:eastAsia="Times New Roman" w:hAnsi="Arial" w:cs="Arial"/>
                <w:color w:val="000000"/>
              </w:rPr>
              <w:t>Vld</w:t>
            </w:r>
            <w:r w:rsidR="00D27EFA">
              <w:rPr>
                <w:rFonts w:ascii="Arial" w:eastAsia="Times New Roman" w:hAnsi="Arial" w:cs="Arial"/>
                <w:color w:val="000000"/>
              </w:rPr>
              <w:t>1</w:t>
            </w:r>
            <w:r w:rsidRPr="0056349C">
              <w:rPr>
                <w:rFonts w:ascii="Arial" w:eastAsia="Times New Roman" w:hAnsi="Arial" w:cs="Arial"/>
                <w:color w:val="000000"/>
              </w:rPr>
              <w:t xml:space="preserve">-HA, </w:t>
            </w:r>
            <w:r w:rsidR="00386D39">
              <w:rPr>
                <w:rFonts w:ascii="Arial" w:eastAsia="Times New Roman" w:hAnsi="Arial" w:cs="Arial"/>
                <w:color w:val="000000"/>
              </w:rPr>
              <w:t>Gld</w:t>
            </w:r>
            <w:r w:rsidR="00AB22D9">
              <w:rPr>
                <w:rFonts w:ascii="Arial" w:eastAsia="Times New Roman" w:hAnsi="Arial" w:cs="Arial"/>
                <w:color w:val="000000"/>
              </w:rPr>
              <w:t>1</w:t>
            </w:r>
            <w:r w:rsidRPr="0056349C">
              <w:rPr>
                <w:rFonts w:ascii="Arial" w:eastAsia="Times New Roman" w:hAnsi="Arial" w:cs="Arial"/>
                <w:color w:val="000000"/>
              </w:rPr>
              <w:t xml:space="preserve">-GFP, </w:t>
            </w:r>
            <w:r w:rsidRPr="0056349C">
              <w:rPr>
                <w:rFonts w:ascii="Arial" w:eastAsia="Times New Roman" w:hAnsi="Arial" w:cs="Arial"/>
                <w:i/>
                <w:color w:val="000000"/>
              </w:rPr>
              <w:t>dsc2</w:t>
            </w:r>
            <w:r w:rsidRPr="0056349C">
              <w:rPr>
                <w:rFonts w:ascii="Arial" w:eastAsia="Times New Roman" w:hAnsi="Arial" w:cs="Arial"/>
                <w:color w:val="000000"/>
              </w:rPr>
              <w:t>Δ</w:t>
            </w:r>
          </w:p>
        </w:tc>
        <w:tc>
          <w:tcPr>
            <w:tcW w:w="2970" w:type="dxa"/>
            <w:noWrap/>
            <w:hideMark/>
          </w:tcPr>
          <w:p w14:paraId="3E9097E5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 xml:space="preserve">6210, </w:t>
            </w:r>
            <w:r w:rsidRPr="0056349C">
              <w:rPr>
                <w:rFonts w:ascii="Arial" w:eastAsia="Times New Roman" w:hAnsi="Arial" w:cs="Arial"/>
                <w:i/>
                <w:color w:val="000000"/>
              </w:rPr>
              <w:t>dsc2</w:t>
            </w:r>
            <w:r w:rsidRPr="0056349C">
              <w:rPr>
                <w:rFonts w:ascii="Arial" w:eastAsia="Times New Roman" w:hAnsi="Arial" w:cs="Arial"/>
                <w:color w:val="000000"/>
              </w:rPr>
              <w:t>Δ::</w:t>
            </w:r>
            <w:r w:rsidR="00784613">
              <w:rPr>
                <w:rFonts w:ascii="Arial" w:eastAsia="Times New Roman" w:hAnsi="Arial" w:cs="Arial"/>
                <w:color w:val="000000"/>
              </w:rPr>
              <w:t>HYG</w:t>
            </w:r>
            <w:r w:rsidRPr="0056349C">
              <w:rPr>
                <w:rFonts w:ascii="Arial" w:eastAsia="Times New Roman" w:hAnsi="Arial" w:cs="Arial"/>
                <w:color w:val="000000"/>
              </w:rPr>
              <w:t xml:space="preserve">, </w:t>
            </w:r>
            <w:r w:rsidR="00D27EFA">
              <w:rPr>
                <w:rFonts w:ascii="Arial" w:eastAsia="Times New Roman" w:hAnsi="Arial" w:cs="Arial"/>
                <w:color w:val="000000"/>
              </w:rPr>
              <w:t>VLD1</w:t>
            </w:r>
            <w:r w:rsidRPr="0056349C">
              <w:rPr>
                <w:rFonts w:ascii="Arial" w:eastAsia="Times New Roman" w:hAnsi="Arial" w:cs="Arial"/>
                <w:color w:val="000000"/>
              </w:rPr>
              <w:t>-3HA::</w:t>
            </w:r>
            <w:r w:rsidR="00EC7A6A">
              <w:rPr>
                <w:rFonts w:ascii="Arial" w:eastAsia="Times New Roman" w:hAnsi="Arial" w:cs="Arial"/>
                <w:color w:val="000000"/>
              </w:rPr>
              <w:t>KAN</w:t>
            </w:r>
            <w:r w:rsidRPr="0056349C">
              <w:rPr>
                <w:rFonts w:ascii="Arial" w:eastAsia="Times New Roman" w:hAnsi="Arial" w:cs="Arial"/>
                <w:color w:val="000000"/>
              </w:rPr>
              <w:t xml:space="preserve">, </w:t>
            </w:r>
            <w:r w:rsidR="00AB22D9">
              <w:rPr>
                <w:rFonts w:ascii="Arial" w:eastAsia="Times New Roman" w:hAnsi="Arial" w:cs="Arial"/>
                <w:color w:val="000000"/>
              </w:rPr>
              <w:t>GLD1</w:t>
            </w:r>
            <w:r w:rsidRPr="0056349C">
              <w:rPr>
                <w:rFonts w:ascii="Arial" w:eastAsia="Times New Roman" w:hAnsi="Arial" w:cs="Arial"/>
                <w:color w:val="000000"/>
              </w:rPr>
              <w:t xml:space="preserve">-GFP::TRP1, UBX3-HTF::HIS3, </w:t>
            </w:r>
            <w:r w:rsidRPr="0056349C">
              <w:rPr>
                <w:rFonts w:ascii="Arial" w:eastAsia="Times New Roman" w:hAnsi="Arial" w:cs="Arial"/>
                <w:i/>
                <w:color w:val="000000"/>
              </w:rPr>
              <w:t>pep4</w:t>
            </w:r>
            <w:r w:rsidRPr="0056349C">
              <w:rPr>
                <w:rFonts w:ascii="Arial" w:eastAsia="Times New Roman" w:hAnsi="Arial" w:cs="Arial"/>
                <w:color w:val="000000"/>
              </w:rPr>
              <w:t>Δ::LEU2</w:t>
            </w:r>
          </w:p>
        </w:tc>
        <w:tc>
          <w:tcPr>
            <w:tcW w:w="2448" w:type="dxa"/>
            <w:gridSpan w:val="2"/>
            <w:noWrap/>
            <w:hideMark/>
          </w:tcPr>
          <w:p w14:paraId="4C2009A0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56349C" w:rsidRPr="0056349C" w14:paraId="35E62697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14990BE9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lastRenderedPageBreak/>
              <w:t>YXY141</w:t>
            </w:r>
          </w:p>
        </w:tc>
        <w:tc>
          <w:tcPr>
            <w:tcW w:w="2007" w:type="dxa"/>
            <w:noWrap/>
            <w:hideMark/>
          </w:tcPr>
          <w:p w14:paraId="4E6AA37D" w14:textId="77777777" w:rsidR="0056349C" w:rsidRPr="0056349C" w:rsidRDefault="00F10218" w:rsidP="0056349C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Ubx3-Flag, </w:t>
            </w:r>
            <w:r w:rsidRPr="00F10218">
              <w:rPr>
                <w:rFonts w:ascii="Arial" w:eastAsia="Times New Roman" w:hAnsi="Arial" w:cs="Arial"/>
                <w:i/>
                <w:color w:val="000000"/>
              </w:rPr>
              <w:t>vld1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 xml:space="preserve">Δ, </w:t>
            </w:r>
            <w:r w:rsidR="00386D39">
              <w:rPr>
                <w:rFonts w:ascii="Arial" w:eastAsia="Times New Roman" w:hAnsi="Arial" w:cs="Arial"/>
                <w:color w:val="000000"/>
              </w:rPr>
              <w:t>Gld</w:t>
            </w:r>
            <w:r w:rsidR="00AB22D9">
              <w:rPr>
                <w:rFonts w:ascii="Arial" w:eastAsia="Times New Roman" w:hAnsi="Arial" w:cs="Arial"/>
                <w:color w:val="000000"/>
              </w:rPr>
              <w:t>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-GFP</w:t>
            </w:r>
          </w:p>
        </w:tc>
        <w:tc>
          <w:tcPr>
            <w:tcW w:w="2970" w:type="dxa"/>
            <w:noWrap/>
            <w:hideMark/>
          </w:tcPr>
          <w:p w14:paraId="6C0ED4F0" w14:textId="77777777" w:rsidR="0056349C" w:rsidRPr="0056349C" w:rsidRDefault="00F10218" w:rsidP="0056349C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6210, </w:t>
            </w:r>
            <w:r w:rsidRPr="00F10218">
              <w:rPr>
                <w:rFonts w:ascii="Arial" w:eastAsia="Times New Roman" w:hAnsi="Arial" w:cs="Arial"/>
                <w:i/>
                <w:color w:val="000000"/>
              </w:rPr>
              <w:t>vld1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Δ::</w:t>
            </w:r>
            <w:r w:rsidR="00EC7A6A">
              <w:rPr>
                <w:rFonts w:ascii="Arial" w:eastAsia="Times New Roman" w:hAnsi="Arial" w:cs="Arial"/>
                <w:color w:val="000000"/>
              </w:rPr>
              <w:t>KAN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 xml:space="preserve">, </w:t>
            </w:r>
            <w:r w:rsidR="00AB22D9">
              <w:rPr>
                <w:rFonts w:ascii="Arial" w:eastAsia="Times New Roman" w:hAnsi="Arial" w:cs="Arial"/>
                <w:color w:val="000000"/>
              </w:rPr>
              <w:t>GLD1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 xml:space="preserve">-GFP::TRP1, UBX3-HTF::HIS3, </w:t>
            </w:r>
            <w:r w:rsidR="0056349C" w:rsidRPr="0056349C">
              <w:rPr>
                <w:rFonts w:ascii="Arial" w:eastAsia="Times New Roman" w:hAnsi="Arial" w:cs="Arial"/>
                <w:i/>
                <w:color w:val="000000"/>
              </w:rPr>
              <w:t>pep4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Δ::LEU2</w:t>
            </w:r>
          </w:p>
        </w:tc>
        <w:tc>
          <w:tcPr>
            <w:tcW w:w="2448" w:type="dxa"/>
            <w:gridSpan w:val="2"/>
            <w:noWrap/>
            <w:hideMark/>
          </w:tcPr>
          <w:p w14:paraId="100BF5EC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56349C" w:rsidRPr="0056349C" w14:paraId="3C158F8D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5963501C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YXY185</w:t>
            </w:r>
          </w:p>
        </w:tc>
        <w:tc>
          <w:tcPr>
            <w:tcW w:w="2007" w:type="dxa"/>
            <w:noWrap/>
            <w:hideMark/>
          </w:tcPr>
          <w:p w14:paraId="52053988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 xml:space="preserve">Ubx3-Flag, </w:t>
            </w:r>
            <w:r w:rsidR="00386D39">
              <w:rPr>
                <w:rFonts w:ascii="Arial" w:eastAsia="Times New Roman" w:hAnsi="Arial" w:cs="Arial"/>
                <w:color w:val="000000"/>
              </w:rPr>
              <w:t>Vld</w:t>
            </w:r>
            <w:r w:rsidR="00D27EFA">
              <w:rPr>
                <w:rFonts w:ascii="Arial" w:eastAsia="Times New Roman" w:hAnsi="Arial" w:cs="Arial"/>
                <w:color w:val="000000"/>
              </w:rPr>
              <w:t>1</w:t>
            </w:r>
            <w:r w:rsidR="00F10218">
              <w:rPr>
                <w:rFonts w:ascii="Arial" w:eastAsia="Times New Roman" w:hAnsi="Arial" w:cs="Arial"/>
                <w:color w:val="000000"/>
              </w:rPr>
              <w:t xml:space="preserve">-HA, </w:t>
            </w:r>
            <w:r w:rsidR="00F10218" w:rsidRPr="00F10218">
              <w:rPr>
                <w:rFonts w:ascii="Arial" w:eastAsia="Times New Roman" w:hAnsi="Arial" w:cs="Arial"/>
                <w:i/>
                <w:color w:val="000000"/>
              </w:rPr>
              <w:t>gld1</w:t>
            </w:r>
            <w:r w:rsidRPr="0056349C">
              <w:rPr>
                <w:rFonts w:ascii="Arial" w:eastAsia="Times New Roman" w:hAnsi="Arial" w:cs="Arial"/>
                <w:color w:val="000000"/>
              </w:rPr>
              <w:t>Δ</w:t>
            </w:r>
          </w:p>
        </w:tc>
        <w:tc>
          <w:tcPr>
            <w:tcW w:w="2970" w:type="dxa"/>
            <w:noWrap/>
            <w:hideMark/>
          </w:tcPr>
          <w:p w14:paraId="2D7CFDCF" w14:textId="77777777" w:rsidR="0056349C" w:rsidRPr="0056349C" w:rsidRDefault="00F10218" w:rsidP="0056349C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6210, </w:t>
            </w:r>
            <w:r w:rsidRPr="00F10218">
              <w:rPr>
                <w:rFonts w:ascii="Arial" w:eastAsia="Times New Roman" w:hAnsi="Arial" w:cs="Arial"/>
                <w:i/>
                <w:color w:val="000000"/>
              </w:rPr>
              <w:t>gld1</w:t>
            </w:r>
            <w:r w:rsidR="00AB22D9">
              <w:rPr>
                <w:rFonts w:ascii="Arial" w:eastAsia="Times New Roman" w:hAnsi="Arial" w:cs="Arial"/>
                <w:color w:val="000000"/>
              </w:rPr>
              <w:t>Δ::TRP1, VLD1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-3HA::</w:t>
            </w:r>
            <w:r w:rsidR="00EC7A6A">
              <w:rPr>
                <w:rFonts w:ascii="Arial" w:eastAsia="Times New Roman" w:hAnsi="Arial" w:cs="Arial"/>
                <w:color w:val="000000"/>
              </w:rPr>
              <w:t>KAN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 xml:space="preserve">, UBX3-HTF::HIS3, </w:t>
            </w:r>
            <w:r w:rsidR="0056349C" w:rsidRPr="0056349C">
              <w:rPr>
                <w:rFonts w:ascii="Arial" w:eastAsia="Times New Roman" w:hAnsi="Arial" w:cs="Arial"/>
                <w:i/>
                <w:color w:val="000000"/>
              </w:rPr>
              <w:t>pep4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Δ::LEU2</w:t>
            </w:r>
          </w:p>
        </w:tc>
        <w:tc>
          <w:tcPr>
            <w:tcW w:w="2448" w:type="dxa"/>
            <w:gridSpan w:val="2"/>
            <w:noWrap/>
            <w:hideMark/>
          </w:tcPr>
          <w:p w14:paraId="2F21BB27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56349C" w:rsidRPr="0056349C" w14:paraId="6BE896A7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2230D989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YXY181</w:t>
            </w:r>
          </w:p>
        </w:tc>
        <w:tc>
          <w:tcPr>
            <w:tcW w:w="2007" w:type="dxa"/>
            <w:noWrap/>
            <w:hideMark/>
          </w:tcPr>
          <w:p w14:paraId="471610EB" w14:textId="77777777" w:rsidR="0056349C" w:rsidRPr="0056349C" w:rsidRDefault="00F10218" w:rsidP="0056349C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Ubx3-Flag, </w:t>
            </w:r>
            <w:r w:rsidRPr="00F10218">
              <w:rPr>
                <w:rFonts w:ascii="Arial" w:eastAsia="Times New Roman" w:hAnsi="Arial" w:cs="Arial"/>
                <w:i/>
                <w:color w:val="000000"/>
              </w:rPr>
              <w:t>vld1</w:t>
            </w:r>
            <w:r>
              <w:rPr>
                <w:rFonts w:ascii="Arial" w:eastAsia="Times New Roman" w:hAnsi="Arial" w:cs="Arial"/>
                <w:color w:val="000000"/>
              </w:rPr>
              <w:t xml:space="preserve">Δ, </w:t>
            </w:r>
            <w:r w:rsidRPr="00F10218">
              <w:rPr>
                <w:rFonts w:ascii="Arial" w:eastAsia="Times New Roman" w:hAnsi="Arial" w:cs="Arial"/>
                <w:i/>
                <w:color w:val="000000"/>
              </w:rPr>
              <w:t>gld1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Δ</w:t>
            </w:r>
          </w:p>
        </w:tc>
        <w:tc>
          <w:tcPr>
            <w:tcW w:w="2970" w:type="dxa"/>
            <w:noWrap/>
            <w:hideMark/>
          </w:tcPr>
          <w:p w14:paraId="3493F165" w14:textId="77777777" w:rsidR="0056349C" w:rsidRPr="0056349C" w:rsidRDefault="00F10218" w:rsidP="0056349C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6210,</w:t>
            </w:r>
            <w:r w:rsidRPr="00F10218">
              <w:rPr>
                <w:rFonts w:ascii="Arial" w:eastAsia="Times New Roman" w:hAnsi="Arial" w:cs="Arial"/>
                <w:i/>
                <w:color w:val="000000"/>
              </w:rPr>
              <w:t>gld1</w:t>
            </w:r>
            <w:r>
              <w:rPr>
                <w:rFonts w:ascii="Arial" w:eastAsia="Times New Roman" w:hAnsi="Arial" w:cs="Arial"/>
                <w:color w:val="000000"/>
              </w:rPr>
              <w:t xml:space="preserve">Δ::TRP1, </w:t>
            </w:r>
            <w:r w:rsidRPr="00F10218">
              <w:rPr>
                <w:rFonts w:ascii="Arial" w:eastAsia="Times New Roman" w:hAnsi="Arial" w:cs="Arial"/>
                <w:i/>
                <w:color w:val="000000"/>
              </w:rPr>
              <w:t>vld1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Δ::</w:t>
            </w:r>
            <w:r w:rsidR="00EC7A6A">
              <w:rPr>
                <w:rFonts w:ascii="Arial" w:eastAsia="Times New Roman" w:hAnsi="Arial" w:cs="Arial"/>
                <w:color w:val="000000"/>
              </w:rPr>
              <w:t>KAN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 xml:space="preserve">,UBX3-HTF::HIS3, </w:t>
            </w:r>
            <w:r w:rsidR="0056349C" w:rsidRPr="0056349C">
              <w:rPr>
                <w:rFonts w:ascii="Arial" w:eastAsia="Times New Roman" w:hAnsi="Arial" w:cs="Arial"/>
                <w:i/>
                <w:color w:val="000000"/>
              </w:rPr>
              <w:t>pep4</w:t>
            </w:r>
            <w:r w:rsidR="0056349C" w:rsidRPr="0056349C">
              <w:rPr>
                <w:rFonts w:ascii="Arial" w:eastAsia="Times New Roman" w:hAnsi="Arial" w:cs="Arial"/>
                <w:color w:val="000000"/>
              </w:rPr>
              <w:t>Δ::LEU2</w:t>
            </w:r>
          </w:p>
        </w:tc>
        <w:tc>
          <w:tcPr>
            <w:tcW w:w="2448" w:type="dxa"/>
            <w:gridSpan w:val="2"/>
            <w:noWrap/>
            <w:hideMark/>
          </w:tcPr>
          <w:p w14:paraId="2AA08A5B" w14:textId="77777777" w:rsidR="0056349C" w:rsidRPr="0056349C" w:rsidRDefault="0056349C" w:rsidP="0056349C">
            <w:pPr>
              <w:rPr>
                <w:rFonts w:ascii="Arial" w:eastAsia="Times New Roman" w:hAnsi="Arial" w:cs="Arial"/>
                <w:color w:val="000000"/>
              </w:rPr>
            </w:pPr>
            <w:r w:rsidRPr="0056349C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E2758E" w14:paraId="76219D7C" w14:textId="77777777" w:rsidTr="00290738">
        <w:tc>
          <w:tcPr>
            <w:tcW w:w="8856" w:type="dxa"/>
            <w:gridSpan w:val="5"/>
          </w:tcPr>
          <w:p w14:paraId="54E87D74" w14:textId="77777777" w:rsidR="00E2758E" w:rsidRPr="007A5475" w:rsidRDefault="00E2758E" w:rsidP="00E2758E">
            <w:pPr>
              <w:rPr>
                <w:rFonts w:ascii="Arial" w:hAnsi="Arial" w:cs="Arial"/>
              </w:rPr>
            </w:pPr>
            <w:r w:rsidRPr="007A5475">
              <w:rPr>
                <w:rFonts w:ascii="Arial" w:hAnsi="Arial" w:cs="Arial"/>
                <w:i/>
                <w:iCs/>
              </w:rPr>
              <w:t>S. cerevi</w:t>
            </w:r>
            <w:r>
              <w:rPr>
                <w:rFonts w:ascii="Arial" w:hAnsi="Arial" w:cs="Arial"/>
                <w:i/>
                <w:iCs/>
              </w:rPr>
              <w:t xml:space="preserve">siae expression </w:t>
            </w:r>
            <w:r w:rsidRPr="007A5475">
              <w:rPr>
                <w:rFonts w:ascii="Arial" w:hAnsi="Arial" w:cs="Arial"/>
                <w:i/>
                <w:iCs/>
              </w:rPr>
              <w:t>plasmids</w:t>
            </w:r>
          </w:p>
        </w:tc>
      </w:tr>
      <w:tr w:rsidR="00E2758E" w:rsidRPr="009938B4" w14:paraId="0F5CFB70" w14:textId="77777777" w:rsidTr="00290738">
        <w:tc>
          <w:tcPr>
            <w:tcW w:w="1431" w:type="dxa"/>
          </w:tcPr>
          <w:p w14:paraId="02A38FCB" w14:textId="77777777" w:rsidR="00E2758E" w:rsidRPr="009938B4" w:rsidRDefault="00E2758E" w:rsidP="00E2758E">
            <w:pPr>
              <w:rPr>
                <w:rFonts w:ascii="Arial" w:hAnsi="Arial" w:cs="Arial"/>
              </w:rPr>
            </w:pPr>
            <w:r w:rsidRPr="009938B4">
              <w:rPr>
                <w:rFonts w:ascii="Arial" w:hAnsi="Arial" w:cs="Arial"/>
                <w:b/>
                <w:bCs/>
                <w:i/>
                <w:iCs/>
              </w:rPr>
              <w:t>vector</w:t>
            </w:r>
          </w:p>
        </w:tc>
        <w:tc>
          <w:tcPr>
            <w:tcW w:w="2007" w:type="dxa"/>
          </w:tcPr>
          <w:p w14:paraId="57D00808" w14:textId="77777777" w:rsidR="00E2758E" w:rsidRPr="009938B4" w:rsidRDefault="00E2758E" w:rsidP="00E2758E">
            <w:pPr>
              <w:rPr>
                <w:rFonts w:ascii="Arial" w:hAnsi="Arial" w:cs="Arial"/>
                <w:i/>
              </w:rPr>
            </w:pPr>
            <w:r w:rsidRPr="009938B4">
              <w:rPr>
                <w:rFonts w:ascii="Arial" w:hAnsi="Arial" w:cs="Arial"/>
                <w:b/>
                <w:bCs/>
                <w:i/>
                <w:iCs/>
              </w:rPr>
              <w:t>name</w:t>
            </w:r>
          </w:p>
        </w:tc>
        <w:tc>
          <w:tcPr>
            <w:tcW w:w="3240" w:type="dxa"/>
            <w:gridSpan w:val="2"/>
          </w:tcPr>
          <w:p w14:paraId="62D0F7F8" w14:textId="77777777" w:rsidR="00E2758E" w:rsidRPr="009938B4" w:rsidRDefault="00E2758E" w:rsidP="00E2758E">
            <w:pPr>
              <w:rPr>
                <w:rFonts w:ascii="Arial" w:hAnsi="Arial" w:cs="Arial"/>
              </w:rPr>
            </w:pPr>
            <w:r w:rsidRPr="009938B4">
              <w:rPr>
                <w:rFonts w:ascii="Arial" w:hAnsi="Arial" w:cs="Arial"/>
                <w:b/>
                <w:bCs/>
                <w:i/>
                <w:iCs/>
              </w:rPr>
              <w:t>description</w:t>
            </w:r>
          </w:p>
        </w:tc>
        <w:tc>
          <w:tcPr>
            <w:tcW w:w="2178" w:type="dxa"/>
          </w:tcPr>
          <w:p w14:paraId="05C5C681" w14:textId="77777777" w:rsidR="00E2758E" w:rsidRPr="009938B4" w:rsidRDefault="00E2758E" w:rsidP="00E2758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</w:rPr>
            </w:pPr>
            <w:r w:rsidRPr="009938B4">
              <w:rPr>
                <w:rFonts w:ascii="Arial" w:hAnsi="Arial" w:cs="Arial"/>
                <w:b/>
                <w:bCs/>
                <w:i/>
                <w:iCs/>
              </w:rPr>
              <w:t>reference/source</w:t>
            </w:r>
          </w:p>
        </w:tc>
      </w:tr>
      <w:tr w:rsidR="00290738" w:rsidRPr="00290738" w14:paraId="0AE61714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7D26B07B" w14:textId="77777777" w:rsidR="00290738" w:rsidRPr="00290738" w:rsidRDefault="00290738" w:rsidP="00290738">
            <w:pPr>
              <w:rPr>
                <w:rFonts w:ascii="Arial" w:eastAsia="Times New Roman" w:hAnsi="Arial" w:cs="Arial"/>
                <w:color w:val="000000"/>
              </w:rPr>
            </w:pPr>
            <w:r w:rsidRPr="00290738">
              <w:rPr>
                <w:rFonts w:ascii="Arial" w:eastAsia="Times New Roman" w:hAnsi="Arial" w:cs="Arial"/>
                <w:color w:val="000000"/>
              </w:rPr>
              <w:t>pRS416</w:t>
            </w:r>
          </w:p>
        </w:tc>
        <w:tc>
          <w:tcPr>
            <w:tcW w:w="2007" w:type="dxa"/>
            <w:noWrap/>
            <w:hideMark/>
          </w:tcPr>
          <w:p w14:paraId="504D52BF" w14:textId="77777777" w:rsidR="00290738" w:rsidRPr="00290738" w:rsidRDefault="00290738" w:rsidP="00290738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290738">
              <w:rPr>
                <w:rFonts w:ascii="Arial" w:eastAsia="Times New Roman" w:hAnsi="Arial" w:cs="Arial"/>
                <w:color w:val="000000"/>
              </w:rPr>
              <w:t>DsRed</w:t>
            </w:r>
            <w:proofErr w:type="spellEnd"/>
            <w:r w:rsidRPr="00290738">
              <w:rPr>
                <w:rFonts w:ascii="Arial" w:eastAsia="Times New Roman" w:hAnsi="Arial" w:cs="Arial"/>
                <w:color w:val="000000"/>
              </w:rPr>
              <w:t>-HDEL</w:t>
            </w:r>
          </w:p>
        </w:tc>
        <w:tc>
          <w:tcPr>
            <w:tcW w:w="3240" w:type="dxa"/>
            <w:gridSpan w:val="2"/>
            <w:noWrap/>
            <w:hideMark/>
          </w:tcPr>
          <w:p w14:paraId="416C512A" w14:textId="77777777" w:rsidR="00290738" w:rsidRPr="00290738" w:rsidRDefault="00290738" w:rsidP="00290738">
            <w:pPr>
              <w:rPr>
                <w:rFonts w:ascii="Arial" w:eastAsia="Times New Roman" w:hAnsi="Arial" w:cs="Arial"/>
                <w:color w:val="000000"/>
              </w:rPr>
            </w:pPr>
            <w:r w:rsidRPr="00290738">
              <w:rPr>
                <w:rFonts w:ascii="Arial" w:eastAsia="Times New Roman" w:hAnsi="Arial" w:cs="Arial"/>
                <w:color w:val="000000"/>
              </w:rPr>
              <w:t xml:space="preserve">GPD promoter N-terminal </w:t>
            </w:r>
            <w:proofErr w:type="spellStart"/>
            <w:r w:rsidRPr="00290738">
              <w:rPr>
                <w:rFonts w:ascii="Arial" w:eastAsia="Times New Roman" w:hAnsi="Arial" w:cs="Arial"/>
                <w:color w:val="000000"/>
              </w:rPr>
              <w:t>DsRed</w:t>
            </w:r>
            <w:proofErr w:type="spellEnd"/>
          </w:p>
        </w:tc>
        <w:tc>
          <w:tcPr>
            <w:tcW w:w="2178" w:type="dxa"/>
            <w:noWrap/>
            <w:hideMark/>
          </w:tcPr>
          <w:p w14:paraId="737281AF" w14:textId="77777777" w:rsidR="00290738" w:rsidRPr="00290738" w:rsidRDefault="00290738" w:rsidP="00290738">
            <w:pPr>
              <w:rPr>
                <w:rFonts w:ascii="Arial" w:eastAsia="Times New Roman" w:hAnsi="Arial" w:cs="Arial"/>
                <w:color w:val="000000"/>
              </w:rPr>
            </w:pPr>
            <w:r w:rsidRPr="00290738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290738" w:rsidRPr="00290738" w14:paraId="1795123C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38102186" w14:textId="77777777" w:rsidR="00290738" w:rsidRPr="00290738" w:rsidRDefault="00290738" w:rsidP="00290738">
            <w:pPr>
              <w:rPr>
                <w:rFonts w:ascii="Arial" w:eastAsia="Times New Roman" w:hAnsi="Arial" w:cs="Arial"/>
                <w:color w:val="000000"/>
              </w:rPr>
            </w:pPr>
            <w:r w:rsidRPr="00290738">
              <w:rPr>
                <w:rFonts w:ascii="Arial" w:eastAsia="Times New Roman" w:hAnsi="Arial" w:cs="Arial"/>
                <w:color w:val="000000"/>
              </w:rPr>
              <w:t>pRS415</w:t>
            </w:r>
          </w:p>
        </w:tc>
        <w:tc>
          <w:tcPr>
            <w:tcW w:w="2007" w:type="dxa"/>
            <w:noWrap/>
            <w:hideMark/>
          </w:tcPr>
          <w:p w14:paraId="5DE2E18D" w14:textId="77777777" w:rsidR="00290738" w:rsidRPr="00290738" w:rsidRDefault="00C17E5F" w:rsidP="00290738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pVLD1-VLD1</w:t>
            </w:r>
          </w:p>
        </w:tc>
        <w:tc>
          <w:tcPr>
            <w:tcW w:w="3240" w:type="dxa"/>
            <w:gridSpan w:val="2"/>
            <w:noWrap/>
            <w:hideMark/>
          </w:tcPr>
          <w:p w14:paraId="63F3D030" w14:textId="77777777" w:rsidR="00290738" w:rsidRPr="00290738" w:rsidRDefault="00290738" w:rsidP="00290738">
            <w:pPr>
              <w:rPr>
                <w:rFonts w:ascii="Arial" w:eastAsia="Times New Roman" w:hAnsi="Arial" w:cs="Arial"/>
                <w:color w:val="000000"/>
              </w:rPr>
            </w:pPr>
            <w:r w:rsidRPr="00290738">
              <w:rPr>
                <w:rFonts w:ascii="Arial" w:eastAsia="Times New Roman" w:hAnsi="Arial" w:cs="Arial"/>
                <w:color w:val="000000"/>
              </w:rPr>
              <w:t>endogenous promoter</w:t>
            </w:r>
          </w:p>
        </w:tc>
        <w:tc>
          <w:tcPr>
            <w:tcW w:w="2178" w:type="dxa"/>
            <w:noWrap/>
            <w:hideMark/>
          </w:tcPr>
          <w:p w14:paraId="1B86A5D8" w14:textId="77777777" w:rsidR="00290738" w:rsidRPr="00290738" w:rsidRDefault="00290738" w:rsidP="00290738">
            <w:pPr>
              <w:rPr>
                <w:rFonts w:ascii="Arial" w:eastAsia="Times New Roman" w:hAnsi="Arial" w:cs="Arial"/>
                <w:color w:val="000000"/>
              </w:rPr>
            </w:pPr>
            <w:r w:rsidRPr="00290738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290738" w:rsidRPr="00290738" w14:paraId="4472B7F5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4CE93534" w14:textId="77777777" w:rsidR="00290738" w:rsidRPr="00290738" w:rsidRDefault="00290738" w:rsidP="00290738">
            <w:pPr>
              <w:rPr>
                <w:rFonts w:ascii="Arial" w:eastAsia="Times New Roman" w:hAnsi="Arial" w:cs="Arial"/>
                <w:color w:val="000000"/>
              </w:rPr>
            </w:pPr>
            <w:r w:rsidRPr="00290738">
              <w:rPr>
                <w:rFonts w:ascii="Arial" w:eastAsia="Times New Roman" w:hAnsi="Arial" w:cs="Arial"/>
                <w:color w:val="000000"/>
              </w:rPr>
              <w:t>pRS415</w:t>
            </w:r>
          </w:p>
        </w:tc>
        <w:tc>
          <w:tcPr>
            <w:tcW w:w="2007" w:type="dxa"/>
            <w:noWrap/>
            <w:hideMark/>
          </w:tcPr>
          <w:p w14:paraId="29AAE894" w14:textId="77777777" w:rsidR="00290738" w:rsidRPr="00290738" w:rsidRDefault="00386D39" w:rsidP="00290738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</w:t>
            </w:r>
            <w:r w:rsidR="00290738" w:rsidRPr="00290738">
              <w:rPr>
                <w:rFonts w:ascii="Arial" w:eastAsia="Times New Roman" w:hAnsi="Arial" w:cs="Arial"/>
                <w:color w:val="000000"/>
              </w:rPr>
              <w:t>GPD</w:t>
            </w:r>
            <w:r w:rsidR="00C17E5F">
              <w:rPr>
                <w:rFonts w:ascii="Arial" w:eastAsia="Times New Roman" w:hAnsi="Arial" w:cs="Arial"/>
                <w:color w:val="000000"/>
              </w:rPr>
              <w:t>-VLD1</w:t>
            </w:r>
          </w:p>
        </w:tc>
        <w:tc>
          <w:tcPr>
            <w:tcW w:w="3240" w:type="dxa"/>
            <w:gridSpan w:val="2"/>
            <w:noWrap/>
            <w:hideMark/>
          </w:tcPr>
          <w:p w14:paraId="1CA943B2" w14:textId="77777777" w:rsidR="00290738" w:rsidRPr="00290738" w:rsidRDefault="00290738" w:rsidP="00290738">
            <w:pPr>
              <w:rPr>
                <w:rFonts w:ascii="Arial" w:eastAsia="Times New Roman" w:hAnsi="Arial" w:cs="Arial"/>
                <w:color w:val="000000"/>
              </w:rPr>
            </w:pPr>
            <w:r w:rsidRPr="00290738">
              <w:rPr>
                <w:rFonts w:ascii="Arial" w:eastAsia="Times New Roman" w:hAnsi="Arial" w:cs="Arial"/>
                <w:color w:val="000000"/>
              </w:rPr>
              <w:t>GPD promoter</w:t>
            </w:r>
          </w:p>
        </w:tc>
        <w:tc>
          <w:tcPr>
            <w:tcW w:w="2178" w:type="dxa"/>
            <w:noWrap/>
            <w:hideMark/>
          </w:tcPr>
          <w:p w14:paraId="2496B38C" w14:textId="77777777" w:rsidR="00290738" w:rsidRPr="00290738" w:rsidRDefault="00290738" w:rsidP="00290738">
            <w:pPr>
              <w:rPr>
                <w:rFonts w:ascii="Arial" w:eastAsia="Times New Roman" w:hAnsi="Arial" w:cs="Arial"/>
                <w:color w:val="000000"/>
              </w:rPr>
            </w:pPr>
            <w:r w:rsidRPr="00290738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290738" w:rsidRPr="00290738" w14:paraId="77334BCF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00081164" w14:textId="77777777" w:rsidR="00290738" w:rsidRPr="00290738" w:rsidRDefault="00290738" w:rsidP="00290738">
            <w:pPr>
              <w:rPr>
                <w:rFonts w:ascii="Arial" w:eastAsia="Times New Roman" w:hAnsi="Arial" w:cs="Arial"/>
                <w:color w:val="000000"/>
              </w:rPr>
            </w:pPr>
            <w:r w:rsidRPr="00290738">
              <w:rPr>
                <w:rFonts w:ascii="Arial" w:eastAsia="Times New Roman" w:hAnsi="Arial" w:cs="Arial"/>
                <w:color w:val="000000"/>
              </w:rPr>
              <w:t>pRS415</w:t>
            </w:r>
          </w:p>
        </w:tc>
        <w:tc>
          <w:tcPr>
            <w:tcW w:w="2007" w:type="dxa"/>
            <w:noWrap/>
            <w:hideMark/>
          </w:tcPr>
          <w:p w14:paraId="508FE592" w14:textId="77777777" w:rsidR="00290738" w:rsidRPr="00290738" w:rsidRDefault="00386D39" w:rsidP="00290738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</w:t>
            </w:r>
            <w:r w:rsidR="00C17E5F">
              <w:rPr>
                <w:rFonts w:ascii="Arial" w:eastAsia="Times New Roman" w:hAnsi="Arial" w:cs="Arial"/>
                <w:color w:val="000000"/>
              </w:rPr>
              <w:t>GLD1-GLD1</w:t>
            </w:r>
          </w:p>
        </w:tc>
        <w:tc>
          <w:tcPr>
            <w:tcW w:w="3240" w:type="dxa"/>
            <w:gridSpan w:val="2"/>
            <w:noWrap/>
            <w:hideMark/>
          </w:tcPr>
          <w:p w14:paraId="3B66ED61" w14:textId="77777777" w:rsidR="00290738" w:rsidRPr="00290738" w:rsidRDefault="00290738" w:rsidP="00290738">
            <w:pPr>
              <w:rPr>
                <w:rFonts w:ascii="Arial" w:eastAsia="Times New Roman" w:hAnsi="Arial" w:cs="Arial"/>
                <w:color w:val="000000"/>
              </w:rPr>
            </w:pPr>
            <w:r w:rsidRPr="00290738">
              <w:rPr>
                <w:rFonts w:ascii="Arial" w:eastAsia="Times New Roman" w:hAnsi="Arial" w:cs="Arial"/>
                <w:color w:val="000000"/>
              </w:rPr>
              <w:t>endogenous promoter</w:t>
            </w:r>
          </w:p>
        </w:tc>
        <w:tc>
          <w:tcPr>
            <w:tcW w:w="2178" w:type="dxa"/>
            <w:noWrap/>
            <w:hideMark/>
          </w:tcPr>
          <w:p w14:paraId="76AD7375" w14:textId="77777777" w:rsidR="00290738" w:rsidRPr="00290738" w:rsidRDefault="00290738" w:rsidP="00290738">
            <w:pPr>
              <w:rPr>
                <w:rFonts w:ascii="Arial" w:eastAsia="Times New Roman" w:hAnsi="Arial" w:cs="Arial"/>
                <w:color w:val="000000"/>
              </w:rPr>
            </w:pPr>
            <w:r w:rsidRPr="00290738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290738" w:rsidRPr="00290738" w14:paraId="5D933C02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05F02B3B" w14:textId="77777777" w:rsidR="00290738" w:rsidRPr="00290738" w:rsidRDefault="00290738" w:rsidP="00290738">
            <w:pPr>
              <w:rPr>
                <w:rFonts w:ascii="Arial" w:eastAsia="Times New Roman" w:hAnsi="Arial" w:cs="Arial"/>
                <w:color w:val="000000"/>
              </w:rPr>
            </w:pPr>
            <w:r w:rsidRPr="00290738">
              <w:rPr>
                <w:rFonts w:ascii="Arial" w:eastAsia="Times New Roman" w:hAnsi="Arial" w:cs="Arial"/>
                <w:color w:val="000000"/>
              </w:rPr>
              <w:t>pRS415</w:t>
            </w:r>
          </w:p>
        </w:tc>
        <w:tc>
          <w:tcPr>
            <w:tcW w:w="2007" w:type="dxa"/>
            <w:noWrap/>
            <w:hideMark/>
          </w:tcPr>
          <w:p w14:paraId="69B7209E" w14:textId="77777777" w:rsidR="00290738" w:rsidRPr="00290738" w:rsidRDefault="00386D39" w:rsidP="00290738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</w:t>
            </w:r>
            <w:r w:rsidR="00290738" w:rsidRPr="00290738">
              <w:rPr>
                <w:rFonts w:ascii="Arial" w:eastAsia="Times New Roman" w:hAnsi="Arial" w:cs="Arial"/>
                <w:color w:val="000000"/>
              </w:rPr>
              <w:t>GPD</w:t>
            </w:r>
            <w:r w:rsidR="00C17E5F">
              <w:rPr>
                <w:rFonts w:ascii="Arial" w:eastAsia="Times New Roman" w:hAnsi="Arial" w:cs="Arial"/>
                <w:color w:val="000000"/>
              </w:rPr>
              <w:t>-GLD1</w:t>
            </w:r>
          </w:p>
        </w:tc>
        <w:tc>
          <w:tcPr>
            <w:tcW w:w="3240" w:type="dxa"/>
            <w:gridSpan w:val="2"/>
            <w:noWrap/>
            <w:hideMark/>
          </w:tcPr>
          <w:p w14:paraId="316B315B" w14:textId="77777777" w:rsidR="00290738" w:rsidRPr="00290738" w:rsidRDefault="00290738" w:rsidP="00290738">
            <w:pPr>
              <w:rPr>
                <w:rFonts w:ascii="Arial" w:eastAsia="Times New Roman" w:hAnsi="Arial" w:cs="Arial"/>
                <w:color w:val="000000"/>
              </w:rPr>
            </w:pPr>
            <w:r w:rsidRPr="00290738">
              <w:rPr>
                <w:rFonts w:ascii="Arial" w:eastAsia="Times New Roman" w:hAnsi="Arial" w:cs="Arial"/>
                <w:color w:val="000000"/>
              </w:rPr>
              <w:t>GPD promoter</w:t>
            </w:r>
          </w:p>
        </w:tc>
        <w:tc>
          <w:tcPr>
            <w:tcW w:w="2178" w:type="dxa"/>
            <w:noWrap/>
            <w:hideMark/>
          </w:tcPr>
          <w:p w14:paraId="78512F5F" w14:textId="77777777" w:rsidR="00290738" w:rsidRPr="00290738" w:rsidRDefault="00290738" w:rsidP="00290738">
            <w:pPr>
              <w:rPr>
                <w:rFonts w:ascii="Arial" w:eastAsia="Times New Roman" w:hAnsi="Arial" w:cs="Arial"/>
                <w:color w:val="000000"/>
              </w:rPr>
            </w:pPr>
            <w:r w:rsidRPr="00290738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290738" w:rsidRPr="00290738" w14:paraId="4E273CCF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7471F32A" w14:textId="77777777" w:rsidR="00290738" w:rsidRPr="00290738" w:rsidRDefault="00290738" w:rsidP="00290738">
            <w:pPr>
              <w:rPr>
                <w:rFonts w:ascii="Arial" w:eastAsia="Times New Roman" w:hAnsi="Arial" w:cs="Arial"/>
                <w:color w:val="000000"/>
              </w:rPr>
            </w:pPr>
            <w:r w:rsidRPr="00290738">
              <w:rPr>
                <w:rFonts w:ascii="Arial" w:eastAsia="Times New Roman" w:hAnsi="Arial" w:cs="Arial"/>
                <w:color w:val="000000"/>
              </w:rPr>
              <w:t>pRS416</w:t>
            </w:r>
          </w:p>
        </w:tc>
        <w:tc>
          <w:tcPr>
            <w:tcW w:w="2007" w:type="dxa"/>
            <w:noWrap/>
            <w:hideMark/>
          </w:tcPr>
          <w:p w14:paraId="528A7550" w14:textId="77777777" w:rsidR="00290738" w:rsidRPr="00290738" w:rsidRDefault="00C17E5F" w:rsidP="00290738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GFP-YIF1</w:t>
            </w:r>
          </w:p>
        </w:tc>
        <w:tc>
          <w:tcPr>
            <w:tcW w:w="3240" w:type="dxa"/>
            <w:gridSpan w:val="2"/>
            <w:noWrap/>
            <w:hideMark/>
          </w:tcPr>
          <w:p w14:paraId="24C35D00" w14:textId="77777777" w:rsidR="00290738" w:rsidRPr="00290738" w:rsidRDefault="00290738" w:rsidP="00290738">
            <w:pPr>
              <w:rPr>
                <w:rFonts w:ascii="Arial" w:eastAsia="Times New Roman" w:hAnsi="Arial" w:cs="Arial"/>
                <w:color w:val="000000"/>
              </w:rPr>
            </w:pPr>
            <w:r w:rsidRPr="00290738">
              <w:rPr>
                <w:rFonts w:ascii="Arial" w:eastAsia="Times New Roman" w:hAnsi="Arial" w:cs="Arial"/>
                <w:color w:val="000000"/>
              </w:rPr>
              <w:t xml:space="preserve">ADH1 promoter, N-terminal GFP </w:t>
            </w:r>
          </w:p>
        </w:tc>
        <w:tc>
          <w:tcPr>
            <w:tcW w:w="2178" w:type="dxa"/>
            <w:noWrap/>
            <w:hideMark/>
          </w:tcPr>
          <w:p w14:paraId="75D381CB" w14:textId="77777777" w:rsidR="00290738" w:rsidRPr="00290738" w:rsidRDefault="00290738" w:rsidP="00290738">
            <w:pPr>
              <w:rPr>
                <w:rFonts w:ascii="Arial" w:eastAsia="Times New Roman" w:hAnsi="Arial" w:cs="Arial"/>
                <w:color w:val="000000"/>
              </w:rPr>
            </w:pPr>
            <w:r w:rsidRPr="00290738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</w:tr>
      <w:tr w:rsidR="00290738" w:rsidRPr="00290738" w14:paraId="0F617280" w14:textId="77777777" w:rsidTr="00290738">
        <w:trPr>
          <w:trHeight w:val="300"/>
        </w:trPr>
        <w:tc>
          <w:tcPr>
            <w:tcW w:w="1431" w:type="dxa"/>
            <w:noWrap/>
            <w:hideMark/>
          </w:tcPr>
          <w:p w14:paraId="5254B8F9" w14:textId="77777777" w:rsidR="00290738" w:rsidRPr="00290738" w:rsidRDefault="00290738" w:rsidP="00290738">
            <w:pPr>
              <w:rPr>
                <w:rFonts w:ascii="Arial" w:eastAsia="Times New Roman" w:hAnsi="Arial" w:cs="Arial"/>
                <w:color w:val="000000"/>
              </w:rPr>
            </w:pPr>
            <w:r w:rsidRPr="00290738">
              <w:rPr>
                <w:rFonts w:ascii="Arial" w:eastAsia="Times New Roman" w:hAnsi="Arial" w:cs="Arial"/>
                <w:color w:val="000000"/>
              </w:rPr>
              <w:t>pCM189</w:t>
            </w:r>
          </w:p>
        </w:tc>
        <w:tc>
          <w:tcPr>
            <w:tcW w:w="2007" w:type="dxa"/>
            <w:noWrap/>
            <w:hideMark/>
          </w:tcPr>
          <w:p w14:paraId="17491841" w14:textId="77777777" w:rsidR="00290738" w:rsidRPr="00290738" w:rsidRDefault="00290738" w:rsidP="00290738">
            <w:pPr>
              <w:rPr>
                <w:rFonts w:ascii="Arial" w:eastAsia="Times New Roman" w:hAnsi="Arial" w:cs="Arial"/>
                <w:color w:val="000000"/>
              </w:rPr>
            </w:pPr>
            <w:r w:rsidRPr="00290738">
              <w:rPr>
                <w:rFonts w:ascii="Arial" w:eastAsia="Times New Roman" w:hAnsi="Arial" w:cs="Arial"/>
                <w:color w:val="000000"/>
              </w:rPr>
              <w:t>COT1-GFP</w:t>
            </w:r>
          </w:p>
        </w:tc>
        <w:tc>
          <w:tcPr>
            <w:tcW w:w="3240" w:type="dxa"/>
            <w:gridSpan w:val="2"/>
            <w:noWrap/>
            <w:hideMark/>
          </w:tcPr>
          <w:p w14:paraId="6A342963" w14:textId="77777777" w:rsidR="00290738" w:rsidRPr="00290738" w:rsidRDefault="00290738" w:rsidP="00290738">
            <w:pPr>
              <w:rPr>
                <w:rFonts w:ascii="Arial" w:eastAsia="Times New Roman" w:hAnsi="Arial" w:cs="Arial"/>
                <w:color w:val="000000"/>
              </w:rPr>
            </w:pPr>
            <w:r w:rsidRPr="00290738">
              <w:rPr>
                <w:rFonts w:ascii="Arial" w:eastAsia="Times New Roman" w:hAnsi="Arial" w:cs="Arial"/>
                <w:color w:val="000000"/>
              </w:rPr>
              <w:t>Tet-off vector, tet-O7 promoter C-terminal GFP</w:t>
            </w:r>
          </w:p>
        </w:tc>
        <w:tc>
          <w:tcPr>
            <w:tcW w:w="2178" w:type="dxa"/>
            <w:noWrap/>
            <w:hideMark/>
          </w:tcPr>
          <w:p w14:paraId="6E24A882" w14:textId="77777777" w:rsidR="00290738" w:rsidRPr="00290738" w:rsidRDefault="00290738" w:rsidP="00290738">
            <w:pPr>
              <w:rPr>
                <w:rFonts w:ascii="Arial" w:eastAsia="Times New Roman" w:hAnsi="Arial" w:cs="Arial"/>
                <w:color w:val="000000"/>
              </w:rPr>
            </w:pPr>
            <w:r w:rsidRPr="00290738">
              <w:rPr>
                <w:rFonts w:ascii="Arial" w:eastAsia="Times New Roman" w:hAnsi="Arial" w:cs="Arial"/>
                <w:color w:val="000000"/>
              </w:rPr>
              <w:t>Li et al., 2015</w:t>
            </w:r>
          </w:p>
        </w:tc>
      </w:tr>
      <w:tr w:rsidR="00830A76" w:rsidRPr="00290738" w14:paraId="1645305B" w14:textId="77777777" w:rsidTr="00290738">
        <w:trPr>
          <w:trHeight w:val="300"/>
          <w:ins w:id="56" w:author="Li, Ming" w:date="2018-01-14T14:22:00Z"/>
        </w:trPr>
        <w:tc>
          <w:tcPr>
            <w:tcW w:w="1431" w:type="dxa"/>
            <w:noWrap/>
          </w:tcPr>
          <w:p w14:paraId="287241F0" w14:textId="77777777" w:rsidR="00830A76" w:rsidRPr="00290738" w:rsidRDefault="00830A76" w:rsidP="00830A76">
            <w:pPr>
              <w:rPr>
                <w:ins w:id="57" w:author="Li, Ming" w:date="2018-01-14T14:22:00Z"/>
                <w:rFonts w:ascii="Arial" w:eastAsia="Times New Roman" w:hAnsi="Arial" w:cs="Arial"/>
                <w:color w:val="000000"/>
              </w:rPr>
            </w:pPr>
            <w:ins w:id="58" w:author="Li, Ming" w:date="2018-01-14T14:22:00Z">
              <w:r w:rsidRPr="00290738">
                <w:rPr>
                  <w:rFonts w:ascii="Arial" w:eastAsia="Times New Roman" w:hAnsi="Arial" w:cs="Arial"/>
                  <w:color w:val="000000"/>
                </w:rPr>
                <w:t>pRS416</w:t>
              </w:r>
            </w:ins>
          </w:p>
        </w:tc>
        <w:tc>
          <w:tcPr>
            <w:tcW w:w="2007" w:type="dxa"/>
            <w:noWrap/>
          </w:tcPr>
          <w:p w14:paraId="425858D2" w14:textId="77777777" w:rsidR="00830A76" w:rsidRPr="00290738" w:rsidRDefault="00830A76" w:rsidP="00830A76">
            <w:pPr>
              <w:rPr>
                <w:ins w:id="59" w:author="Li, Ming" w:date="2018-01-14T14:22:00Z"/>
                <w:rFonts w:ascii="Arial" w:eastAsia="Times New Roman" w:hAnsi="Arial" w:cs="Arial"/>
                <w:color w:val="000000"/>
              </w:rPr>
            </w:pPr>
            <w:ins w:id="60" w:author="Li, Ming" w:date="2018-01-14T14:22:00Z">
              <w:r>
                <w:rPr>
                  <w:rFonts w:ascii="Arial" w:eastAsia="Times New Roman" w:hAnsi="Arial" w:cs="Arial"/>
                  <w:color w:val="000000"/>
                </w:rPr>
                <w:t>pGPD-VLD1-HA</w:t>
              </w:r>
            </w:ins>
          </w:p>
        </w:tc>
        <w:tc>
          <w:tcPr>
            <w:tcW w:w="3240" w:type="dxa"/>
            <w:gridSpan w:val="2"/>
            <w:noWrap/>
          </w:tcPr>
          <w:p w14:paraId="525458D0" w14:textId="77777777" w:rsidR="00830A76" w:rsidRPr="00290738" w:rsidRDefault="00830A76" w:rsidP="00830A76">
            <w:pPr>
              <w:rPr>
                <w:ins w:id="61" w:author="Li, Ming" w:date="2018-01-14T14:22:00Z"/>
                <w:rFonts w:ascii="Arial" w:eastAsia="Times New Roman" w:hAnsi="Arial" w:cs="Arial"/>
                <w:color w:val="000000"/>
              </w:rPr>
            </w:pPr>
            <w:ins w:id="62" w:author="Li, Ming" w:date="2018-01-14T14:22:00Z">
              <w:r w:rsidRPr="00290738">
                <w:rPr>
                  <w:rFonts w:ascii="Arial" w:eastAsia="Times New Roman" w:hAnsi="Arial" w:cs="Arial"/>
                  <w:color w:val="000000"/>
                </w:rPr>
                <w:t>GPD promoter</w:t>
              </w:r>
            </w:ins>
          </w:p>
        </w:tc>
        <w:tc>
          <w:tcPr>
            <w:tcW w:w="2178" w:type="dxa"/>
            <w:noWrap/>
          </w:tcPr>
          <w:p w14:paraId="08E00C51" w14:textId="77777777" w:rsidR="00830A76" w:rsidRPr="00290738" w:rsidRDefault="00830A76" w:rsidP="00830A76">
            <w:pPr>
              <w:rPr>
                <w:ins w:id="63" w:author="Li, Ming" w:date="2018-01-14T14:22:00Z"/>
                <w:rFonts w:ascii="Arial" w:eastAsia="Times New Roman" w:hAnsi="Arial" w:cs="Arial"/>
                <w:color w:val="000000"/>
              </w:rPr>
            </w:pPr>
            <w:ins w:id="64" w:author="Li, Ming" w:date="2018-01-14T14:22:00Z">
              <w:r w:rsidRPr="00290738">
                <w:rPr>
                  <w:rFonts w:ascii="Arial" w:eastAsia="Times New Roman" w:hAnsi="Arial" w:cs="Arial"/>
                  <w:color w:val="000000"/>
                </w:rPr>
                <w:t>This study</w:t>
              </w:r>
            </w:ins>
          </w:p>
        </w:tc>
      </w:tr>
      <w:tr w:rsidR="00830A76" w:rsidRPr="00290738" w14:paraId="5D813FEE" w14:textId="77777777" w:rsidTr="00290738">
        <w:trPr>
          <w:trHeight w:val="300"/>
          <w:ins w:id="65" w:author="Li, Ming" w:date="2018-01-14T14:22:00Z"/>
        </w:trPr>
        <w:tc>
          <w:tcPr>
            <w:tcW w:w="1431" w:type="dxa"/>
            <w:noWrap/>
          </w:tcPr>
          <w:p w14:paraId="775CDDFC" w14:textId="77777777" w:rsidR="00830A76" w:rsidRPr="00290738" w:rsidRDefault="00830A76" w:rsidP="00830A76">
            <w:pPr>
              <w:rPr>
                <w:ins w:id="66" w:author="Li, Ming" w:date="2018-01-14T14:22:00Z"/>
                <w:rFonts w:ascii="Arial" w:eastAsia="Times New Roman" w:hAnsi="Arial" w:cs="Arial"/>
                <w:color w:val="000000"/>
              </w:rPr>
            </w:pPr>
            <w:ins w:id="67" w:author="Li, Ming" w:date="2018-01-14T14:22:00Z">
              <w:r w:rsidRPr="00290738">
                <w:rPr>
                  <w:rFonts w:ascii="Arial" w:eastAsia="Times New Roman" w:hAnsi="Arial" w:cs="Arial"/>
                  <w:color w:val="000000"/>
                </w:rPr>
                <w:t>pRS416</w:t>
              </w:r>
            </w:ins>
          </w:p>
        </w:tc>
        <w:tc>
          <w:tcPr>
            <w:tcW w:w="2007" w:type="dxa"/>
            <w:noWrap/>
          </w:tcPr>
          <w:p w14:paraId="40BCFEF6" w14:textId="77777777" w:rsidR="00830A76" w:rsidRDefault="00830A76" w:rsidP="00830A76">
            <w:pPr>
              <w:rPr>
                <w:ins w:id="68" w:author="Li, Ming" w:date="2018-01-14T14:22:00Z"/>
                <w:rFonts w:ascii="Arial" w:eastAsia="Times New Roman" w:hAnsi="Arial" w:cs="Arial"/>
                <w:color w:val="000000"/>
              </w:rPr>
            </w:pPr>
            <w:ins w:id="69" w:author="Li, Ming" w:date="2018-01-14T14:22:00Z">
              <w:r>
                <w:rPr>
                  <w:rFonts w:ascii="Arial" w:eastAsia="Times New Roman" w:hAnsi="Arial" w:cs="Arial"/>
                  <w:color w:val="000000"/>
                </w:rPr>
                <w:t>pGPD-GLD1-GFP</w:t>
              </w:r>
            </w:ins>
          </w:p>
        </w:tc>
        <w:tc>
          <w:tcPr>
            <w:tcW w:w="3240" w:type="dxa"/>
            <w:gridSpan w:val="2"/>
            <w:noWrap/>
          </w:tcPr>
          <w:p w14:paraId="2D8E0B4B" w14:textId="77777777" w:rsidR="00830A76" w:rsidRPr="00290738" w:rsidRDefault="00830A76" w:rsidP="00830A76">
            <w:pPr>
              <w:rPr>
                <w:ins w:id="70" w:author="Li, Ming" w:date="2018-01-14T14:22:00Z"/>
                <w:rFonts w:ascii="Arial" w:eastAsia="Times New Roman" w:hAnsi="Arial" w:cs="Arial"/>
                <w:color w:val="000000"/>
              </w:rPr>
            </w:pPr>
            <w:ins w:id="71" w:author="Li, Ming" w:date="2018-01-14T14:22:00Z">
              <w:r w:rsidRPr="00290738">
                <w:rPr>
                  <w:rFonts w:ascii="Arial" w:eastAsia="Times New Roman" w:hAnsi="Arial" w:cs="Arial"/>
                  <w:color w:val="000000"/>
                </w:rPr>
                <w:t>GPD promoter</w:t>
              </w:r>
            </w:ins>
          </w:p>
        </w:tc>
        <w:tc>
          <w:tcPr>
            <w:tcW w:w="2178" w:type="dxa"/>
            <w:noWrap/>
          </w:tcPr>
          <w:p w14:paraId="3D54139D" w14:textId="77777777" w:rsidR="00830A76" w:rsidRPr="00290738" w:rsidRDefault="00830A76" w:rsidP="00830A76">
            <w:pPr>
              <w:rPr>
                <w:ins w:id="72" w:author="Li, Ming" w:date="2018-01-14T14:22:00Z"/>
                <w:rFonts w:ascii="Arial" w:eastAsia="Times New Roman" w:hAnsi="Arial" w:cs="Arial"/>
                <w:color w:val="000000"/>
              </w:rPr>
            </w:pPr>
            <w:ins w:id="73" w:author="Li, Ming" w:date="2018-01-14T14:22:00Z">
              <w:r w:rsidRPr="00290738">
                <w:rPr>
                  <w:rFonts w:ascii="Arial" w:eastAsia="Times New Roman" w:hAnsi="Arial" w:cs="Arial"/>
                  <w:color w:val="000000"/>
                </w:rPr>
                <w:t>This study</w:t>
              </w:r>
            </w:ins>
          </w:p>
        </w:tc>
      </w:tr>
      <w:tr w:rsidR="00830A76" w:rsidRPr="00290738" w14:paraId="1EBC4B4D" w14:textId="77777777" w:rsidTr="00290738">
        <w:trPr>
          <w:trHeight w:val="300"/>
          <w:ins w:id="74" w:author="Li, Ming" w:date="2018-01-14T14:22:00Z"/>
        </w:trPr>
        <w:tc>
          <w:tcPr>
            <w:tcW w:w="1431" w:type="dxa"/>
            <w:noWrap/>
          </w:tcPr>
          <w:p w14:paraId="427E7BC1" w14:textId="77777777" w:rsidR="00830A76" w:rsidRPr="00290738" w:rsidRDefault="00830A76" w:rsidP="00830A76">
            <w:pPr>
              <w:rPr>
                <w:ins w:id="75" w:author="Li, Ming" w:date="2018-01-14T14:22:00Z"/>
                <w:rFonts w:ascii="Arial" w:eastAsia="Times New Roman" w:hAnsi="Arial" w:cs="Arial"/>
                <w:color w:val="000000"/>
              </w:rPr>
            </w:pPr>
            <w:ins w:id="76" w:author="Li, Ming" w:date="2018-01-14T14:22:00Z">
              <w:r w:rsidRPr="00290738">
                <w:rPr>
                  <w:rFonts w:ascii="Arial" w:eastAsia="Times New Roman" w:hAnsi="Arial" w:cs="Arial"/>
                  <w:color w:val="000000"/>
                </w:rPr>
                <w:t>pCM189</w:t>
              </w:r>
            </w:ins>
          </w:p>
        </w:tc>
        <w:tc>
          <w:tcPr>
            <w:tcW w:w="2007" w:type="dxa"/>
            <w:noWrap/>
          </w:tcPr>
          <w:p w14:paraId="095E8358" w14:textId="77777777" w:rsidR="00830A76" w:rsidRDefault="00830A76" w:rsidP="00830A76">
            <w:pPr>
              <w:rPr>
                <w:ins w:id="77" w:author="Li, Ming" w:date="2018-01-14T14:22:00Z"/>
                <w:rFonts w:ascii="Arial" w:eastAsia="Times New Roman" w:hAnsi="Arial" w:cs="Arial"/>
                <w:color w:val="000000"/>
              </w:rPr>
            </w:pPr>
            <w:ins w:id="78" w:author="Li, Ming" w:date="2018-01-14T14:22:00Z">
              <w:r w:rsidRPr="00290738">
                <w:rPr>
                  <w:rFonts w:ascii="Arial" w:eastAsia="Times New Roman" w:hAnsi="Arial" w:cs="Arial"/>
                  <w:color w:val="000000"/>
                </w:rPr>
                <w:t>pCM189</w:t>
              </w:r>
              <w:r>
                <w:rPr>
                  <w:rFonts w:ascii="Arial" w:eastAsia="Times New Roman" w:hAnsi="Arial" w:cs="Arial"/>
                  <w:color w:val="000000"/>
                </w:rPr>
                <w:t>-pYPQ1- GFP-YIF1</w:t>
              </w:r>
            </w:ins>
          </w:p>
        </w:tc>
        <w:tc>
          <w:tcPr>
            <w:tcW w:w="3240" w:type="dxa"/>
            <w:gridSpan w:val="2"/>
            <w:noWrap/>
          </w:tcPr>
          <w:p w14:paraId="09E16D7C" w14:textId="77777777" w:rsidR="00830A76" w:rsidRPr="00290738" w:rsidRDefault="00830A76" w:rsidP="00830A76">
            <w:pPr>
              <w:rPr>
                <w:ins w:id="79" w:author="Li, Ming" w:date="2018-01-14T14:22:00Z"/>
                <w:rFonts w:ascii="Arial" w:eastAsia="Times New Roman" w:hAnsi="Arial" w:cs="Arial"/>
                <w:color w:val="000000"/>
              </w:rPr>
            </w:pPr>
            <w:ins w:id="80" w:author="Li, Ming" w:date="2018-01-14T14:22:00Z">
              <w:r w:rsidRPr="00290738">
                <w:rPr>
                  <w:rFonts w:ascii="Arial" w:eastAsia="Times New Roman" w:hAnsi="Arial" w:cs="Arial"/>
                  <w:color w:val="000000"/>
                </w:rPr>
                <w:t>Tet-off vector, tet-O7</w:t>
              </w:r>
              <w:r>
                <w:rPr>
                  <w:rFonts w:ascii="Arial" w:eastAsia="Times New Roman" w:hAnsi="Arial" w:cs="Arial"/>
                  <w:color w:val="000000"/>
                </w:rPr>
                <w:t>+</w:t>
              </w:r>
              <w:r w:rsidRPr="00290738">
                <w:rPr>
                  <w:rFonts w:ascii="Arial" w:eastAsia="Times New Roman" w:hAnsi="Arial" w:cs="Arial"/>
                  <w:color w:val="000000"/>
                </w:rPr>
                <w:t xml:space="preserve"> </w:t>
              </w:r>
              <w:r>
                <w:rPr>
                  <w:rFonts w:ascii="Arial" w:eastAsia="Times New Roman" w:hAnsi="Arial" w:cs="Arial"/>
                  <w:color w:val="000000"/>
                </w:rPr>
                <w:t xml:space="preserve">YPQ1 </w:t>
              </w:r>
              <w:r w:rsidRPr="00290738">
                <w:rPr>
                  <w:rFonts w:ascii="Arial" w:eastAsia="Times New Roman" w:hAnsi="Arial" w:cs="Arial"/>
                  <w:color w:val="000000"/>
                </w:rPr>
                <w:t xml:space="preserve">promoter </w:t>
              </w:r>
              <w:r>
                <w:rPr>
                  <w:rFonts w:ascii="Arial" w:eastAsia="Times New Roman" w:hAnsi="Arial" w:cs="Arial"/>
                  <w:color w:val="000000"/>
                </w:rPr>
                <w:t>N</w:t>
              </w:r>
              <w:r w:rsidRPr="00290738">
                <w:rPr>
                  <w:rFonts w:ascii="Arial" w:eastAsia="Times New Roman" w:hAnsi="Arial" w:cs="Arial"/>
                  <w:color w:val="000000"/>
                </w:rPr>
                <w:t>-terminal GFP</w:t>
              </w:r>
            </w:ins>
          </w:p>
        </w:tc>
        <w:tc>
          <w:tcPr>
            <w:tcW w:w="2178" w:type="dxa"/>
            <w:noWrap/>
          </w:tcPr>
          <w:p w14:paraId="2831EF76" w14:textId="77777777" w:rsidR="00830A76" w:rsidRPr="00290738" w:rsidRDefault="00830A76" w:rsidP="00830A76">
            <w:pPr>
              <w:rPr>
                <w:ins w:id="81" w:author="Li, Ming" w:date="2018-01-14T14:22:00Z"/>
                <w:rFonts w:ascii="Arial" w:eastAsia="Times New Roman" w:hAnsi="Arial" w:cs="Arial"/>
                <w:color w:val="000000"/>
              </w:rPr>
            </w:pPr>
            <w:ins w:id="82" w:author="Li, Ming" w:date="2018-01-14T14:22:00Z">
              <w:r w:rsidRPr="00290738">
                <w:rPr>
                  <w:rFonts w:ascii="Arial" w:eastAsia="Times New Roman" w:hAnsi="Arial" w:cs="Arial"/>
                  <w:color w:val="000000"/>
                </w:rPr>
                <w:t>This study</w:t>
              </w:r>
            </w:ins>
          </w:p>
        </w:tc>
      </w:tr>
      <w:tr w:rsidR="00830A76" w:rsidRPr="00290738" w14:paraId="4D03AB18" w14:textId="77777777" w:rsidTr="00290738">
        <w:trPr>
          <w:trHeight w:val="300"/>
          <w:ins w:id="83" w:author="Li, Ming" w:date="2018-01-14T14:22:00Z"/>
        </w:trPr>
        <w:tc>
          <w:tcPr>
            <w:tcW w:w="1431" w:type="dxa"/>
            <w:noWrap/>
          </w:tcPr>
          <w:p w14:paraId="38A17CC0" w14:textId="77777777" w:rsidR="00830A76" w:rsidRPr="00290738" w:rsidRDefault="00830A76" w:rsidP="00830A76">
            <w:pPr>
              <w:rPr>
                <w:ins w:id="84" w:author="Li, Ming" w:date="2018-01-14T14:22:00Z"/>
                <w:rFonts w:ascii="Arial" w:eastAsia="Times New Roman" w:hAnsi="Arial" w:cs="Arial"/>
                <w:color w:val="000000"/>
              </w:rPr>
            </w:pPr>
            <w:ins w:id="85" w:author="Li, Ming" w:date="2018-01-14T14:22:00Z">
              <w:r w:rsidRPr="00290738">
                <w:rPr>
                  <w:rFonts w:ascii="Arial" w:eastAsia="Times New Roman" w:hAnsi="Arial" w:cs="Arial"/>
                  <w:color w:val="000000"/>
                </w:rPr>
                <w:t>pRS415</w:t>
              </w:r>
            </w:ins>
          </w:p>
        </w:tc>
        <w:tc>
          <w:tcPr>
            <w:tcW w:w="2007" w:type="dxa"/>
            <w:noWrap/>
          </w:tcPr>
          <w:p w14:paraId="263B98EF" w14:textId="77777777" w:rsidR="00830A76" w:rsidRDefault="00830A76" w:rsidP="00830A76">
            <w:pPr>
              <w:rPr>
                <w:ins w:id="86" w:author="Li, Ming" w:date="2018-01-14T14:22:00Z"/>
                <w:rFonts w:ascii="Arial" w:eastAsia="Times New Roman" w:hAnsi="Arial" w:cs="Arial"/>
                <w:color w:val="000000"/>
              </w:rPr>
            </w:pPr>
            <w:ins w:id="87" w:author="Li, Ming" w:date="2018-01-14T14:22:00Z">
              <w:r>
                <w:rPr>
                  <w:rFonts w:ascii="Arial" w:eastAsia="Times New Roman" w:hAnsi="Arial" w:cs="Arial"/>
                  <w:color w:val="000000"/>
                </w:rPr>
                <w:t>pADH1-</w:t>
              </w:r>
              <w:r w:rsidRPr="003455B7">
                <w:rPr>
                  <w:rFonts w:ascii="Arial" w:eastAsia="Times New Roman" w:hAnsi="Arial" w:cs="Arial"/>
                  <w:i/>
                  <w:color w:val="000000"/>
                </w:rPr>
                <w:t>sp</w:t>
              </w:r>
              <w:r>
                <w:rPr>
                  <w:rFonts w:ascii="Arial" w:eastAsia="Times New Roman" w:hAnsi="Arial" w:cs="Arial"/>
                  <w:color w:val="000000"/>
                </w:rPr>
                <w:t>DSC4</w:t>
              </w:r>
            </w:ins>
          </w:p>
          <w:p w14:paraId="5766D1BA" w14:textId="77777777" w:rsidR="00830A76" w:rsidRPr="00290738" w:rsidRDefault="00830A76" w:rsidP="00830A76">
            <w:pPr>
              <w:rPr>
                <w:ins w:id="88" w:author="Li, Ming" w:date="2018-01-14T14:22:00Z"/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240" w:type="dxa"/>
            <w:gridSpan w:val="2"/>
            <w:noWrap/>
          </w:tcPr>
          <w:p w14:paraId="1E88C2A9" w14:textId="77777777" w:rsidR="00830A76" w:rsidRPr="00290738" w:rsidRDefault="00830A76" w:rsidP="00830A76">
            <w:pPr>
              <w:rPr>
                <w:ins w:id="89" w:author="Li, Ming" w:date="2018-01-14T14:22:00Z"/>
                <w:rFonts w:ascii="Arial" w:eastAsia="Times New Roman" w:hAnsi="Arial" w:cs="Arial"/>
                <w:color w:val="000000"/>
              </w:rPr>
            </w:pPr>
            <w:ins w:id="90" w:author="Li, Ming" w:date="2018-01-14T14:22:00Z">
              <w:r w:rsidRPr="00290738">
                <w:rPr>
                  <w:rFonts w:ascii="Arial" w:eastAsia="Times New Roman" w:hAnsi="Arial" w:cs="Arial"/>
                  <w:color w:val="000000"/>
                </w:rPr>
                <w:t>ADH1 promoter</w:t>
              </w:r>
            </w:ins>
          </w:p>
        </w:tc>
        <w:tc>
          <w:tcPr>
            <w:tcW w:w="2178" w:type="dxa"/>
            <w:noWrap/>
          </w:tcPr>
          <w:p w14:paraId="7FA08B0F" w14:textId="77777777" w:rsidR="00830A76" w:rsidRPr="00290738" w:rsidRDefault="00830A76" w:rsidP="00830A76">
            <w:pPr>
              <w:rPr>
                <w:ins w:id="91" w:author="Li, Ming" w:date="2018-01-14T14:22:00Z"/>
                <w:rFonts w:ascii="Arial" w:eastAsia="Times New Roman" w:hAnsi="Arial" w:cs="Arial"/>
                <w:color w:val="000000"/>
              </w:rPr>
            </w:pPr>
            <w:ins w:id="92" w:author="Li, Ming" w:date="2018-01-14T14:22:00Z">
              <w:r w:rsidRPr="00290738">
                <w:rPr>
                  <w:rFonts w:ascii="Arial" w:eastAsia="Times New Roman" w:hAnsi="Arial" w:cs="Arial"/>
                  <w:color w:val="000000"/>
                </w:rPr>
                <w:t>This study</w:t>
              </w:r>
            </w:ins>
          </w:p>
        </w:tc>
      </w:tr>
    </w:tbl>
    <w:p w14:paraId="20C7A03F" w14:textId="77777777" w:rsidR="00A93B5A" w:rsidDel="00E478C4" w:rsidRDefault="00A93B5A" w:rsidP="00A51968">
      <w:pPr>
        <w:rPr>
          <w:del w:id="93" w:author="Li, Ming" w:date="2018-01-16T11:44:00Z"/>
          <w:rFonts w:ascii="Arial" w:hAnsi="Arial" w:cs="Arial"/>
          <w:b/>
          <w:sz w:val="24"/>
          <w:szCs w:val="24"/>
        </w:rPr>
      </w:pPr>
      <w:del w:id="94" w:author="Li, Ming" w:date="2018-01-16T11:44:00Z">
        <w:r w:rsidDel="00E478C4">
          <w:rPr>
            <w:rFonts w:ascii="Arial" w:hAnsi="Arial" w:cs="Arial"/>
            <w:b/>
            <w:sz w:val="24"/>
            <w:szCs w:val="24"/>
          </w:rPr>
          <w:delText>References:</w:delText>
        </w:r>
      </w:del>
    </w:p>
    <w:p w14:paraId="255B5346" w14:textId="77777777" w:rsidR="009C768D" w:rsidRPr="009C768D" w:rsidDel="00E478C4" w:rsidRDefault="000542D9" w:rsidP="009C768D">
      <w:pPr>
        <w:pStyle w:val="EndNoteBibliography"/>
        <w:spacing w:after="0"/>
        <w:ind w:left="720" w:hanging="720"/>
        <w:rPr>
          <w:del w:id="95" w:author="Li, Ming" w:date="2018-01-16T11:44:00Z"/>
        </w:rPr>
      </w:pPr>
      <w:del w:id="96" w:author="Li, Ming" w:date="2018-01-16T11:44:00Z">
        <w:r w:rsidRPr="00A93B5A" w:rsidDel="00E478C4">
          <w:rPr>
            <w:rFonts w:ascii="Arial" w:hAnsi="Arial" w:cs="Arial"/>
            <w:b/>
          </w:rPr>
          <w:fldChar w:fldCharType="begin"/>
        </w:r>
        <w:r w:rsidRPr="00A93B5A" w:rsidDel="00E478C4">
          <w:rPr>
            <w:rFonts w:ascii="Arial" w:hAnsi="Arial" w:cs="Arial"/>
            <w:b/>
          </w:rPr>
          <w:delInstrText xml:space="preserve"> ADDIN EN.REFLIST </w:delInstrText>
        </w:r>
        <w:r w:rsidRPr="00A93B5A" w:rsidDel="00E478C4">
          <w:rPr>
            <w:rFonts w:ascii="Arial" w:hAnsi="Arial" w:cs="Arial"/>
            <w:b/>
          </w:rPr>
          <w:fldChar w:fldCharType="separate"/>
        </w:r>
        <w:r w:rsidR="009C768D" w:rsidRPr="009C768D" w:rsidDel="00E478C4">
          <w:delText xml:space="preserve">Li, M., T. Koshi, and S.D. Emr. 2015. Membrane-anchored ubiquitin ligase complex is required for the turnover of lysosomal membrane proteins. </w:delText>
        </w:r>
        <w:r w:rsidR="009C768D" w:rsidRPr="009C768D" w:rsidDel="00E478C4">
          <w:rPr>
            <w:i/>
          </w:rPr>
          <w:delText>J Cell Biol</w:delText>
        </w:r>
        <w:r w:rsidR="009C768D" w:rsidRPr="009C768D" w:rsidDel="00E478C4">
          <w:delText>. 211:639-652.</w:delText>
        </w:r>
      </w:del>
    </w:p>
    <w:p w14:paraId="3B967BB9" w14:textId="77777777" w:rsidR="009C768D" w:rsidRPr="009C768D" w:rsidDel="00E478C4" w:rsidRDefault="009C768D" w:rsidP="009C768D">
      <w:pPr>
        <w:pStyle w:val="EndNoteBibliography"/>
        <w:ind w:left="720" w:hanging="720"/>
        <w:rPr>
          <w:del w:id="97" w:author="Li, Ming" w:date="2018-01-16T11:44:00Z"/>
        </w:rPr>
      </w:pPr>
      <w:del w:id="98" w:author="Li, Ming" w:date="2018-01-16T11:44:00Z">
        <w:r w:rsidRPr="009C768D" w:rsidDel="00E478C4">
          <w:delText xml:space="preserve">Robinson, J.S., D.J. Klionsky, L.M. Banta, and S.D. Emr. 1988. Protein sorting in Saccharomyces cerevisiae: isolation of mutants defective in the delivery and processing of multiple vacuolar hydrolases. </w:delText>
        </w:r>
        <w:r w:rsidRPr="009C768D" w:rsidDel="00E478C4">
          <w:rPr>
            <w:i/>
          </w:rPr>
          <w:delText>Mol Cell Biol</w:delText>
        </w:r>
        <w:r w:rsidRPr="009C768D" w:rsidDel="00E478C4">
          <w:delText>. 8:4936-4948.</w:delText>
        </w:r>
      </w:del>
    </w:p>
    <w:p w14:paraId="17153323" w14:textId="77777777" w:rsidR="00C57E91" w:rsidRDefault="000542D9" w:rsidP="00A51968">
      <w:pPr>
        <w:rPr>
          <w:rFonts w:ascii="Arial" w:hAnsi="Arial" w:cs="Arial"/>
          <w:b/>
          <w:sz w:val="24"/>
          <w:szCs w:val="24"/>
        </w:rPr>
      </w:pPr>
      <w:del w:id="99" w:author="Li, Ming" w:date="2018-01-16T11:44:00Z">
        <w:r w:rsidRPr="00A93B5A" w:rsidDel="00E478C4">
          <w:rPr>
            <w:rFonts w:ascii="Arial" w:hAnsi="Arial" w:cs="Arial"/>
            <w:b/>
          </w:rPr>
          <w:fldChar w:fldCharType="end"/>
        </w:r>
      </w:del>
    </w:p>
    <w:sectPr w:rsidR="00C57E91" w:rsidSect="00DF34B0">
      <w:footerReference w:type="default" r:id="rId9"/>
      <w:type w:val="continuous"/>
      <w:pgSz w:w="12240" w:h="15840"/>
      <w:pgMar w:top="1440" w:right="1800" w:bottom="1440" w:left="1800" w:header="720" w:footer="720" w:gutter="0"/>
      <w:lnNumType w:countBy="1" w:start="1004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37C79B" w14:textId="77777777" w:rsidR="00D10C71" w:rsidRDefault="00D10C71" w:rsidP="00E84EC9">
      <w:pPr>
        <w:spacing w:after="0" w:line="240" w:lineRule="auto"/>
      </w:pPr>
      <w:r>
        <w:separator/>
      </w:r>
    </w:p>
  </w:endnote>
  <w:endnote w:type="continuationSeparator" w:id="0">
    <w:p w14:paraId="6A2D30E5" w14:textId="77777777" w:rsidR="00D10C71" w:rsidRDefault="00D10C71" w:rsidP="00E84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仿宋">
    <w:altName w:val="Arial Unicode MS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306960"/>
      <w:docPartObj>
        <w:docPartGallery w:val="Page Numbers (Bottom of Page)"/>
        <w:docPartUnique/>
      </w:docPartObj>
    </w:sdtPr>
    <w:sdtEndPr/>
    <w:sdtContent>
      <w:p w14:paraId="087CD10D" w14:textId="77777777" w:rsidR="0024740E" w:rsidRDefault="0024740E">
        <w:pPr>
          <w:pStyle w:val="Footer"/>
        </w:pPr>
        <w:r>
          <w:t xml:space="preserve">                                                                           </w:t>
        </w:r>
        <w:r w:rsidR="00D36C6D">
          <w:fldChar w:fldCharType="begin"/>
        </w:r>
        <w:r w:rsidR="00D36C6D">
          <w:instrText xml:space="preserve"> PAGE   \* MERGEFORMAT </w:instrText>
        </w:r>
        <w:r w:rsidR="00D36C6D">
          <w:fldChar w:fldCharType="separate"/>
        </w:r>
        <w:r w:rsidR="00DF34B0">
          <w:rPr>
            <w:noProof/>
          </w:rPr>
          <w:t>1</w:t>
        </w:r>
        <w:r w:rsidR="00D36C6D">
          <w:rPr>
            <w:noProof/>
          </w:rPr>
          <w:fldChar w:fldCharType="end"/>
        </w:r>
      </w:p>
    </w:sdtContent>
  </w:sdt>
  <w:p w14:paraId="376C9EF7" w14:textId="77777777" w:rsidR="0024740E" w:rsidRDefault="0024740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791C5" w14:textId="77777777" w:rsidR="00D10C71" w:rsidRDefault="00D10C71" w:rsidP="00E84EC9">
      <w:pPr>
        <w:spacing w:after="0" w:line="240" w:lineRule="auto"/>
      </w:pPr>
      <w:r>
        <w:separator/>
      </w:r>
    </w:p>
  </w:footnote>
  <w:footnote w:type="continuationSeparator" w:id="0">
    <w:p w14:paraId="54C28D7C" w14:textId="77777777" w:rsidR="00D10C71" w:rsidRDefault="00D10C71" w:rsidP="00E84E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93E68"/>
    <w:multiLevelType w:val="hybridMultilevel"/>
    <w:tmpl w:val="AA925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4E5ADE"/>
    <w:multiLevelType w:val="hybridMultilevel"/>
    <w:tmpl w:val="531813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i, Ming">
    <w15:presenceInfo w15:providerId="AD" w15:userId="S-1-5-21-839522115-1580436667-1801674531-11365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Cell Bi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trf92xr2ff959e9ewcvrxzwvfdftesfretz&quot;&gt;vacuole papers database newer version&lt;record-ids&gt;&lt;item&gt;160&lt;/item&gt;&lt;item&gt;187&lt;/item&gt;&lt;/record-ids&gt;&lt;/item&gt;&lt;/Libraries&gt;"/>
  </w:docVars>
  <w:rsids>
    <w:rsidRoot w:val="00EE6C73"/>
    <w:rsid w:val="00000E98"/>
    <w:rsid w:val="000062A0"/>
    <w:rsid w:val="00027AFB"/>
    <w:rsid w:val="000542D9"/>
    <w:rsid w:val="000671E4"/>
    <w:rsid w:val="0007033C"/>
    <w:rsid w:val="0008063A"/>
    <w:rsid w:val="00083878"/>
    <w:rsid w:val="00085865"/>
    <w:rsid w:val="00087646"/>
    <w:rsid w:val="000D627B"/>
    <w:rsid w:val="000E0B92"/>
    <w:rsid w:val="000F09E2"/>
    <w:rsid w:val="000F0B8B"/>
    <w:rsid w:val="000F3506"/>
    <w:rsid w:val="000F6569"/>
    <w:rsid w:val="001170F2"/>
    <w:rsid w:val="00156CD7"/>
    <w:rsid w:val="0016114F"/>
    <w:rsid w:val="00187BF4"/>
    <w:rsid w:val="001B316F"/>
    <w:rsid w:val="001C409F"/>
    <w:rsid w:val="001E3E06"/>
    <w:rsid w:val="001E5BE0"/>
    <w:rsid w:val="00225B19"/>
    <w:rsid w:val="00234207"/>
    <w:rsid w:val="0024740E"/>
    <w:rsid w:val="00274FBE"/>
    <w:rsid w:val="002774E3"/>
    <w:rsid w:val="00283F10"/>
    <w:rsid w:val="00290738"/>
    <w:rsid w:val="002A3ACE"/>
    <w:rsid w:val="002A4DE7"/>
    <w:rsid w:val="002A5267"/>
    <w:rsid w:val="002E1487"/>
    <w:rsid w:val="003059AD"/>
    <w:rsid w:val="00334440"/>
    <w:rsid w:val="003369AC"/>
    <w:rsid w:val="00340B35"/>
    <w:rsid w:val="003532AC"/>
    <w:rsid w:val="003759A0"/>
    <w:rsid w:val="0038180B"/>
    <w:rsid w:val="00386D39"/>
    <w:rsid w:val="003A60CB"/>
    <w:rsid w:val="003D390B"/>
    <w:rsid w:val="003E60C0"/>
    <w:rsid w:val="00424C10"/>
    <w:rsid w:val="00444D6F"/>
    <w:rsid w:val="004628D1"/>
    <w:rsid w:val="00462CD8"/>
    <w:rsid w:val="00472CDC"/>
    <w:rsid w:val="004772FB"/>
    <w:rsid w:val="004918E4"/>
    <w:rsid w:val="004A32C7"/>
    <w:rsid w:val="004B07D0"/>
    <w:rsid w:val="004B41CD"/>
    <w:rsid w:val="004B5049"/>
    <w:rsid w:val="004D1195"/>
    <w:rsid w:val="00522B69"/>
    <w:rsid w:val="00522DEF"/>
    <w:rsid w:val="00523261"/>
    <w:rsid w:val="00536E21"/>
    <w:rsid w:val="0056349C"/>
    <w:rsid w:val="00566F85"/>
    <w:rsid w:val="00581261"/>
    <w:rsid w:val="0059518E"/>
    <w:rsid w:val="00597801"/>
    <w:rsid w:val="005B1819"/>
    <w:rsid w:val="005C0292"/>
    <w:rsid w:val="005C6CF9"/>
    <w:rsid w:val="005E0B2D"/>
    <w:rsid w:val="005E42BD"/>
    <w:rsid w:val="005F7484"/>
    <w:rsid w:val="00616D68"/>
    <w:rsid w:val="00626D23"/>
    <w:rsid w:val="00666A96"/>
    <w:rsid w:val="00666B5B"/>
    <w:rsid w:val="00671571"/>
    <w:rsid w:val="00693969"/>
    <w:rsid w:val="006A229D"/>
    <w:rsid w:val="006D4A2E"/>
    <w:rsid w:val="0070460A"/>
    <w:rsid w:val="00731BD8"/>
    <w:rsid w:val="00741E33"/>
    <w:rsid w:val="00742A13"/>
    <w:rsid w:val="007478A9"/>
    <w:rsid w:val="0077158F"/>
    <w:rsid w:val="00777F5A"/>
    <w:rsid w:val="00781F36"/>
    <w:rsid w:val="00784613"/>
    <w:rsid w:val="007959F7"/>
    <w:rsid w:val="007978AB"/>
    <w:rsid w:val="007C21F8"/>
    <w:rsid w:val="007C6499"/>
    <w:rsid w:val="00830A76"/>
    <w:rsid w:val="0083269B"/>
    <w:rsid w:val="00847DF8"/>
    <w:rsid w:val="00856254"/>
    <w:rsid w:val="00862B7E"/>
    <w:rsid w:val="00863985"/>
    <w:rsid w:val="0088079D"/>
    <w:rsid w:val="00881DDE"/>
    <w:rsid w:val="00884D6C"/>
    <w:rsid w:val="008856DD"/>
    <w:rsid w:val="008B1455"/>
    <w:rsid w:val="008F0F5C"/>
    <w:rsid w:val="0090694C"/>
    <w:rsid w:val="00913DA4"/>
    <w:rsid w:val="009243FC"/>
    <w:rsid w:val="00924E98"/>
    <w:rsid w:val="00941F15"/>
    <w:rsid w:val="0094648C"/>
    <w:rsid w:val="00951810"/>
    <w:rsid w:val="009A5EA2"/>
    <w:rsid w:val="009C3BDF"/>
    <w:rsid w:val="009C768D"/>
    <w:rsid w:val="009D5EC0"/>
    <w:rsid w:val="009E34AE"/>
    <w:rsid w:val="00A00447"/>
    <w:rsid w:val="00A03B97"/>
    <w:rsid w:val="00A156B5"/>
    <w:rsid w:val="00A15C66"/>
    <w:rsid w:val="00A204CF"/>
    <w:rsid w:val="00A31BA1"/>
    <w:rsid w:val="00A432D7"/>
    <w:rsid w:val="00A51968"/>
    <w:rsid w:val="00A60593"/>
    <w:rsid w:val="00A70AC7"/>
    <w:rsid w:val="00A82A60"/>
    <w:rsid w:val="00A93B5A"/>
    <w:rsid w:val="00AA7D82"/>
    <w:rsid w:val="00AB22D9"/>
    <w:rsid w:val="00AB2370"/>
    <w:rsid w:val="00AE260C"/>
    <w:rsid w:val="00AE35D1"/>
    <w:rsid w:val="00B14376"/>
    <w:rsid w:val="00B36194"/>
    <w:rsid w:val="00B438EB"/>
    <w:rsid w:val="00B519EC"/>
    <w:rsid w:val="00B7374E"/>
    <w:rsid w:val="00B8507D"/>
    <w:rsid w:val="00B86155"/>
    <w:rsid w:val="00BA59FF"/>
    <w:rsid w:val="00BC6248"/>
    <w:rsid w:val="00BD114F"/>
    <w:rsid w:val="00BF7E39"/>
    <w:rsid w:val="00C03C31"/>
    <w:rsid w:val="00C17E5F"/>
    <w:rsid w:val="00C231B4"/>
    <w:rsid w:val="00C25E61"/>
    <w:rsid w:val="00C327FE"/>
    <w:rsid w:val="00C411A6"/>
    <w:rsid w:val="00C57E91"/>
    <w:rsid w:val="00C658FC"/>
    <w:rsid w:val="00C82029"/>
    <w:rsid w:val="00C87A46"/>
    <w:rsid w:val="00CA5ECB"/>
    <w:rsid w:val="00CC5B60"/>
    <w:rsid w:val="00CF4A48"/>
    <w:rsid w:val="00D10043"/>
    <w:rsid w:val="00D10C71"/>
    <w:rsid w:val="00D22E2C"/>
    <w:rsid w:val="00D27EFA"/>
    <w:rsid w:val="00D33D7C"/>
    <w:rsid w:val="00D33EB7"/>
    <w:rsid w:val="00D36C6D"/>
    <w:rsid w:val="00D50D9A"/>
    <w:rsid w:val="00D52ACB"/>
    <w:rsid w:val="00D61D4B"/>
    <w:rsid w:val="00DC487C"/>
    <w:rsid w:val="00DF34B0"/>
    <w:rsid w:val="00E038F8"/>
    <w:rsid w:val="00E22EF4"/>
    <w:rsid w:val="00E2758E"/>
    <w:rsid w:val="00E478C4"/>
    <w:rsid w:val="00E47A9A"/>
    <w:rsid w:val="00E62956"/>
    <w:rsid w:val="00E77F32"/>
    <w:rsid w:val="00E84EC9"/>
    <w:rsid w:val="00E93283"/>
    <w:rsid w:val="00EC7A6A"/>
    <w:rsid w:val="00EE6C73"/>
    <w:rsid w:val="00EF6918"/>
    <w:rsid w:val="00F02D50"/>
    <w:rsid w:val="00F10218"/>
    <w:rsid w:val="00F3290E"/>
    <w:rsid w:val="00F32F84"/>
    <w:rsid w:val="00F41A7D"/>
    <w:rsid w:val="00F53DE5"/>
    <w:rsid w:val="00F66BD1"/>
    <w:rsid w:val="00F6772C"/>
    <w:rsid w:val="00F74660"/>
    <w:rsid w:val="00F75E7C"/>
    <w:rsid w:val="00F94E5C"/>
    <w:rsid w:val="00F96E39"/>
    <w:rsid w:val="00F97471"/>
    <w:rsid w:val="00FA5797"/>
    <w:rsid w:val="00FC00F3"/>
    <w:rsid w:val="00FD3A7F"/>
    <w:rsid w:val="00FE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7B615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9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1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20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84EC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84EC9"/>
  </w:style>
  <w:style w:type="paragraph" w:styleId="Footer">
    <w:name w:val="footer"/>
    <w:basedOn w:val="Normal"/>
    <w:link w:val="FooterChar"/>
    <w:uiPriority w:val="99"/>
    <w:unhideWhenUsed/>
    <w:rsid w:val="00E84EC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EC9"/>
  </w:style>
  <w:style w:type="paragraph" w:customStyle="1" w:styleId="EndNoteBibliographyTitle">
    <w:name w:val="EndNote Bibliography Title"/>
    <w:basedOn w:val="Normal"/>
    <w:link w:val="EndNoteBibliographyTitleChar"/>
    <w:rsid w:val="000542D9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542D9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0542D9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0542D9"/>
    <w:rPr>
      <w:rFonts w:ascii="Calibri" w:hAnsi="Calibri" w:cs="Calibri"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6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A96"/>
    <w:rPr>
      <w:rFonts w:ascii="Segoe UI" w:hAnsi="Segoe UI" w:cs="Segoe UI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3059A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9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1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20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84EC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84EC9"/>
  </w:style>
  <w:style w:type="paragraph" w:styleId="Footer">
    <w:name w:val="footer"/>
    <w:basedOn w:val="Normal"/>
    <w:link w:val="FooterChar"/>
    <w:uiPriority w:val="99"/>
    <w:unhideWhenUsed/>
    <w:rsid w:val="00E84EC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EC9"/>
  </w:style>
  <w:style w:type="paragraph" w:customStyle="1" w:styleId="EndNoteBibliographyTitle">
    <w:name w:val="EndNote Bibliography Title"/>
    <w:basedOn w:val="Normal"/>
    <w:link w:val="EndNoteBibliographyTitleChar"/>
    <w:rsid w:val="000542D9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542D9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0542D9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0542D9"/>
    <w:rPr>
      <w:rFonts w:ascii="Calibri" w:hAnsi="Calibri" w:cs="Calibri"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6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A96"/>
    <w:rPr>
      <w:rFonts w:ascii="Segoe UI" w:hAnsi="Segoe UI" w:cs="Segoe UI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3059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0799E6-94FF-194C-B55C-0EBB8E24E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2567</Words>
  <Characters>14633</Characters>
  <Application>Microsoft Macintosh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Ming Li</dc:creator>
  <cp:lastModifiedBy>Susanna</cp:lastModifiedBy>
  <cp:revision>19</cp:revision>
  <cp:lastPrinted>2017-10-27T12:41:00Z</cp:lastPrinted>
  <dcterms:created xsi:type="dcterms:W3CDTF">2018-01-14T18:11:00Z</dcterms:created>
  <dcterms:modified xsi:type="dcterms:W3CDTF">2018-01-17T10:05:00Z</dcterms:modified>
</cp:coreProperties>
</file>