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26B77" w14:textId="77777777" w:rsidR="002610F6" w:rsidRPr="00F87B6B" w:rsidRDefault="0020412D" w:rsidP="002610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Helvetica" w:eastAsia="Calibri" w:hAnsi="Helvetica"/>
        </w:rPr>
      </w:pPr>
      <w:r>
        <w:rPr>
          <w:rFonts w:ascii="Helvetica" w:eastAsia="Calibri" w:hAnsi="Helvetica"/>
        </w:rP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9"/>
        <w:gridCol w:w="1996"/>
        <w:gridCol w:w="6025"/>
      </w:tblGrid>
      <w:tr w:rsidR="002610F6" w:rsidRPr="00F87B6B" w14:paraId="38FD78D3" w14:textId="77777777" w:rsidTr="00FB574D">
        <w:trPr>
          <w:cantSplit/>
        </w:trPr>
        <w:tc>
          <w:tcPr>
            <w:tcW w:w="1329" w:type="dxa"/>
          </w:tcPr>
          <w:p w14:paraId="1641A48D" w14:textId="77777777" w:rsidR="002610F6" w:rsidRPr="00F87B6B" w:rsidRDefault="002610F6" w:rsidP="00FB574D">
            <w:pPr>
              <w:tabs>
                <w:tab w:val="left" w:pos="1200"/>
              </w:tabs>
              <w:jc w:val="center"/>
              <w:rPr>
                <w:rFonts w:ascii="Helvetica" w:hAnsi="Helvetica"/>
                <w:b/>
              </w:rPr>
            </w:pPr>
            <w:r w:rsidRPr="00F87B6B">
              <w:rPr>
                <w:rFonts w:ascii="Helvetica" w:hAnsi="Helvetica"/>
                <w:b/>
              </w:rPr>
              <w:t>Strain</w:t>
            </w:r>
          </w:p>
        </w:tc>
        <w:tc>
          <w:tcPr>
            <w:tcW w:w="1996" w:type="dxa"/>
          </w:tcPr>
          <w:p w14:paraId="6F52737C" w14:textId="77777777" w:rsidR="002610F6" w:rsidRPr="00F87B6B" w:rsidRDefault="002610F6" w:rsidP="00FB574D">
            <w:pPr>
              <w:jc w:val="center"/>
              <w:rPr>
                <w:rFonts w:ascii="Helvetica" w:hAnsi="Helvetica"/>
                <w:b/>
              </w:rPr>
            </w:pPr>
            <w:r w:rsidRPr="00F87B6B">
              <w:rPr>
                <w:rFonts w:ascii="Helvetica" w:hAnsi="Helvetica"/>
                <w:b/>
              </w:rPr>
              <w:t>Description</w:t>
            </w:r>
          </w:p>
        </w:tc>
        <w:tc>
          <w:tcPr>
            <w:tcW w:w="6025" w:type="dxa"/>
          </w:tcPr>
          <w:p w14:paraId="49255A13" w14:textId="77777777" w:rsidR="002610F6" w:rsidRPr="00F87B6B" w:rsidRDefault="002610F6" w:rsidP="00FB574D">
            <w:pPr>
              <w:jc w:val="center"/>
              <w:rPr>
                <w:rFonts w:ascii="Helvetica" w:hAnsi="Helvetica"/>
                <w:b/>
              </w:rPr>
            </w:pPr>
            <w:r w:rsidRPr="00F87B6B">
              <w:rPr>
                <w:rFonts w:ascii="Helvetica" w:hAnsi="Helvetica"/>
                <w:b/>
              </w:rPr>
              <w:t>Complete Genotype</w:t>
            </w:r>
          </w:p>
        </w:tc>
      </w:tr>
      <w:tr w:rsidR="002610F6" w:rsidRPr="00F87B6B" w14:paraId="26691598" w14:textId="77777777" w:rsidTr="00FB574D">
        <w:trPr>
          <w:cantSplit/>
        </w:trPr>
        <w:tc>
          <w:tcPr>
            <w:tcW w:w="1329" w:type="dxa"/>
          </w:tcPr>
          <w:p w14:paraId="6F10FC09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MKSP1381</w:t>
            </w:r>
          </w:p>
        </w:tc>
        <w:tc>
          <w:tcPr>
            <w:tcW w:w="1996" w:type="dxa"/>
          </w:tcPr>
          <w:p w14:paraId="79A1C6C0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 xml:space="preserve">Original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integration used to generate all other strains in this study (Figure S1B)</w:t>
            </w:r>
          </w:p>
        </w:tc>
        <w:tc>
          <w:tcPr>
            <w:tcW w:w="6025" w:type="dxa"/>
          </w:tcPr>
          <w:p w14:paraId="4E5299BA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-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Cut11-mCherry::natMX6</w:t>
            </w:r>
          </w:p>
          <w:p w14:paraId="51E056A7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</w:p>
        </w:tc>
      </w:tr>
      <w:tr w:rsidR="002610F6" w:rsidRPr="00F87B6B" w14:paraId="73E867EB" w14:textId="77777777" w:rsidTr="00FB574D">
        <w:trPr>
          <w:cantSplit/>
        </w:trPr>
        <w:tc>
          <w:tcPr>
            <w:tcW w:w="1329" w:type="dxa"/>
          </w:tcPr>
          <w:p w14:paraId="286E224A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MKSP1173</w:t>
            </w:r>
          </w:p>
        </w:tc>
        <w:tc>
          <w:tcPr>
            <w:tcW w:w="1996" w:type="dxa"/>
          </w:tcPr>
          <w:p w14:paraId="242641F5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 xml:space="preserve">Example of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array contracting upon integration (Figure S1B)</w:t>
            </w:r>
          </w:p>
        </w:tc>
        <w:tc>
          <w:tcPr>
            <w:tcW w:w="6025" w:type="dxa"/>
          </w:tcPr>
          <w:p w14:paraId="6ABD1C02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-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Leu2::Ura4-LacO&lt;5kb Rad26-mCherry::natMX6</w:t>
            </w:r>
          </w:p>
        </w:tc>
      </w:tr>
      <w:tr w:rsidR="002610F6" w:rsidRPr="00F87B6B" w14:paraId="3C2E3C22" w14:textId="77777777" w:rsidTr="00FB574D">
        <w:trPr>
          <w:cantSplit/>
        </w:trPr>
        <w:tc>
          <w:tcPr>
            <w:tcW w:w="1329" w:type="dxa"/>
          </w:tcPr>
          <w:p w14:paraId="35E7917E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MKSP2123</w:t>
            </w:r>
          </w:p>
        </w:tc>
        <w:tc>
          <w:tcPr>
            <w:tcW w:w="1996" w:type="dxa"/>
          </w:tcPr>
          <w:p w14:paraId="0FC550A4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 xml:space="preserve">WT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1FB34A18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-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ChrII:3446249::HOcs-bleMX6 Rad52-mCherry::bleMX6 urg1::RMCE-bleMX6</w:t>
            </w:r>
          </w:p>
        </w:tc>
      </w:tr>
      <w:tr w:rsidR="002610F6" w:rsidRPr="00F87B6B" w14:paraId="36BA9E27" w14:textId="77777777" w:rsidTr="00FB574D">
        <w:trPr>
          <w:cantSplit/>
        </w:trPr>
        <w:tc>
          <w:tcPr>
            <w:tcW w:w="1329" w:type="dxa"/>
          </w:tcPr>
          <w:p w14:paraId="54C5ADC8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MKSP1914</w:t>
            </w:r>
          </w:p>
        </w:tc>
        <w:tc>
          <w:tcPr>
            <w:tcW w:w="1996" w:type="dxa"/>
          </w:tcPr>
          <w:p w14:paraId="3EA8ABCC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exo1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67D3784A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-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Rad52-mCherry::natMX6 urg1::RMCE-kanMX6 exo1::bleMX6</w:t>
            </w:r>
          </w:p>
        </w:tc>
      </w:tr>
      <w:tr w:rsidR="002610F6" w:rsidRPr="00F87B6B" w14:paraId="0EF0F845" w14:textId="77777777" w:rsidTr="00FB574D">
        <w:trPr>
          <w:cantSplit/>
        </w:trPr>
        <w:tc>
          <w:tcPr>
            <w:tcW w:w="1329" w:type="dxa"/>
          </w:tcPr>
          <w:p w14:paraId="30520DE5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MKSP2501</w:t>
            </w:r>
          </w:p>
        </w:tc>
        <w:tc>
          <w:tcPr>
            <w:tcW w:w="1996" w:type="dxa"/>
          </w:tcPr>
          <w:p w14:paraId="56EBC7DB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rqh1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2E5F0935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-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rqh1::kanMX6</w:t>
            </w:r>
          </w:p>
        </w:tc>
      </w:tr>
      <w:tr w:rsidR="002610F6" w:rsidRPr="00F87B6B" w14:paraId="63D092F3" w14:textId="77777777" w:rsidTr="00FB574D">
        <w:trPr>
          <w:cantSplit/>
        </w:trPr>
        <w:tc>
          <w:tcPr>
            <w:tcW w:w="1329" w:type="dxa"/>
          </w:tcPr>
          <w:p w14:paraId="4D712384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MKSP2244</w:t>
            </w:r>
          </w:p>
        </w:tc>
        <w:tc>
          <w:tcPr>
            <w:tcW w:w="1996" w:type="dxa"/>
          </w:tcPr>
          <w:p w14:paraId="086C5E7E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crb2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4071AB97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-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crb2::kanMX6</w:t>
            </w:r>
          </w:p>
        </w:tc>
      </w:tr>
      <w:tr w:rsidR="002610F6" w:rsidRPr="00F87B6B" w14:paraId="762CAFCE" w14:textId="77777777" w:rsidTr="00FB574D">
        <w:trPr>
          <w:cantSplit/>
        </w:trPr>
        <w:tc>
          <w:tcPr>
            <w:tcW w:w="1329" w:type="dxa"/>
          </w:tcPr>
          <w:p w14:paraId="53A25EF9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MKSP2476</w:t>
            </w:r>
          </w:p>
        </w:tc>
        <w:tc>
          <w:tcPr>
            <w:tcW w:w="1996" w:type="dxa"/>
          </w:tcPr>
          <w:p w14:paraId="1722697A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crb2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exo1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1E3519D5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+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crb2::kanMX6 exo1::bleMX6</w:t>
            </w:r>
          </w:p>
        </w:tc>
      </w:tr>
      <w:tr w:rsidR="002610F6" w:rsidRPr="00F87B6B" w14:paraId="2222D391" w14:textId="77777777" w:rsidTr="00FB574D">
        <w:trPr>
          <w:cantSplit/>
        </w:trPr>
        <w:tc>
          <w:tcPr>
            <w:tcW w:w="1329" w:type="dxa"/>
          </w:tcPr>
          <w:p w14:paraId="2B617137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MKSP2479</w:t>
            </w:r>
          </w:p>
        </w:tc>
        <w:tc>
          <w:tcPr>
            <w:tcW w:w="1996" w:type="dxa"/>
          </w:tcPr>
          <w:p w14:paraId="54411CBA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crb2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rqh1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60F7EBED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+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crb2::kanMX6 rqh1::kanMX6</w:t>
            </w:r>
          </w:p>
        </w:tc>
      </w:tr>
      <w:tr w:rsidR="002610F6" w:rsidRPr="00F87B6B" w14:paraId="60733012" w14:textId="77777777" w:rsidTr="00FB574D">
        <w:trPr>
          <w:cantSplit/>
        </w:trPr>
        <w:tc>
          <w:tcPr>
            <w:tcW w:w="1329" w:type="dxa"/>
          </w:tcPr>
          <w:p w14:paraId="2D1B2DCE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MKSP2149</w:t>
            </w:r>
          </w:p>
        </w:tc>
        <w:tc>
          <w:tcPr>
            <w:tcW w:w="1996" w:type="dxa"/>
          </w:tcPr>
          <w:p w14:paraId="06B9004C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rev7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024D0987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+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rev7::natMX6</w:t>
            </w:r>
          </w:p>
        </w:tc>
      </w:tr>
      <w:tr w:rsidR="002610F6" w:rsidRPr="00F87B6B" w14:paraId="70C62ABD" w14:textId="77777777" w:rsidTr="00FB574D">
        <w:trPr>
          <w:cantSplit/>
          <w:trHeight w:val="710"/>
        </w:trPr>
        <w:tc>
          <w:tcPr>
            <w:tcW w:w="1329" w:type="dxa"/>
          </w:tcPr>
          <w:p w14:paraId="3E080CF1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MKSP2392</w:t>
            </w:r>
          </w:p>
        </w:tc>
        <w:tc>
          <w:tcPr>
            <w:tcW w:w="1996" w:type="dxa"/>
          </w:tcPr>
          <w:p w14:paraId="55E54155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rev7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exo1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5708342B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+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rev7::natMX6 exo1::bleMX6</w:t>
            </w:r>
          </w:p>
        </w:tc>
      </w:tr>
      <w:tr w:rsidR="002610F6" w:rsidRPr="00F87B6B" w14:paraId="75ADD18C" w14:textId="77777777" w:rsidTr="00FB574D">
        <w:trPr>
          <w:cantSplit/>
          <w:trHeight w:val="701"/>
        </w:trPr>
        <w:tc>
          <w:tcPr>
            <w:tcW w:w="1329" w:type="dxa"/>
          </w:tcPr>
          <w:p w14:paraId="7D627BAF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MKSP2456</w:t>
            </w:r>
          </w:p>
        </w:tc>
        <w:tc>
          <w:tcPr>
            <w:tcW w:w="1996" w:type="dxa"/>
          </w:tcPr>
          <w:p w14:paraId="462FDF7C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rev7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rqh1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359D7C14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+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rev7::natMX6 rqh1::kanMX6</w:t>
            </w:r>
          </w:p>
        </w:tc>
      </w:tr>
      <w:tr w:rsidR="002610F6" w:rsidRPr="00F87B6B" w14:paraId="0FA50D54" w14:textId="77777777" w:rsidTr="00FB574D">
        <w:trPr>
          <w:cantSplit/>
          <w:trHeight w:val="791"/>
        </w:trPr>
        <w:tc>
          <w:tcPr>
            <w:tcW w:w="1329" w:type="dxa"/>
          </w:tcPr>
          <w:p w14:paraId="284CD03C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lastRenderedPageBreak/>
              <w:t>MKSP2245</w:t>
            </w:r>
          </w:p>
        </w:tc>
        <w:tc>
          <w:tcPr>
            <w:tcW w:w="1996" w:type="dxa"/>
          </w:tcPr>
          <w:p w14:paraId="25DD68B0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rev7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crb2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3A05E814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+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rev7::natMX6 crb2::kanMX6</w:t>
            </w:r>
          </w:p>
        </w:tc>
      </w:tr>
      <w:tr w:rsidR="002610F6" w:rsidRPr="00F87B6B" w14:paraId="39781954" w14:textId="77777777" w:rsidTr="00FB574D">
        <w:trPr>
          <w:cantSplit/>
          <w:trHeight w:val="962"/>
        </w:trPr>
        <w:tc>
          <w:tcPr>
            <w:tcW w:w="1329" w:type="dxa"/>
          </w:tcPr>
          <w:p w14:paraId="49FCFC9F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MKSP2262</w:t>
            </w:r>
          </w:p>
        </w:tc>
        <w:tc>
          <w:tcPr>
            <w:tcW w:w="1996" w:type="dxa"/>
          </w:tcPr>
          <w:p w14:paraId="097446F1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rev3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4CD24399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+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rev3::kanMX6</w:t>
            </w:r>
          </w:p>
        </w:tc>
      </w:tr>
      <w:tr w:rsidR="002610F6" w:rsidRPr="00F87B6B" w14:paraId="406963C7" w14:textId="77777777" w:rsidTr="00FB574D">
        <w:trPr>
          <w:cantSplit/>
          <w:trHeight w:val="962"/>
        </w:trPr>
        <w:tc>
          <w:tcPr>
            <w:tcW w:w="1329" w:type="dxa"/>
          </w:tcPr>
          <w:p w14:paraId="4F706FB3" w14:textId="77777777" w:rsidR="002610F6" w:rsidRPr="00F87B6B" w:rsidRDefault="002610F6" w:rsidP="00FB574D">
            <w:pPr>
              <w:rPr>
                <w:rFonts w:ascii="Helvetica" w:hAnsi="Helvetica"/>
                <w:sz w:val="22"/>
                <w:szCs w:val="22"/>
              </w:rPr>
            </w:pPr>
            <w:r w:rsidRPr="00F87B6B">
              <w:rPr>
                <w:rFonts w:ascii="Helvetica" w:hAnsi="Helvetica"/>
                <w:sz w:val="22"/>
                <w:szCs w:val="22"/>
              </w:rPr>
              <w:t>MKSP2477</w:t>
            </w:r>
          </w:p>
        </w:tc>
        <w:tc>
          <w:tcPr>
            <w:tcW w:w="1996" w:type="dxa"/>
          </w:tcPr>
          <w:p w14:paraId="277A0B1C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ctp1</w:t>
            </w:r>
            <w:r w:rsidRPr="00F87B6B">
              <w:rPr>
                <w:rFonts w:ascii="Helvetica" w:hAnsi="Helvetica"/>
                <w:sz w:val="22"/>
                <w:szCs w:val="22"/>
              </w:rPr>
              <w:t>∆</w:t>
            </w:r>
            <w:proofErr w:type="gramEnd"/>
            <w:r w:rsidRPr="00F87B6B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spellStart"/>
            <w:r w:rsidRPr="00F87B6B">
              <w:rPr>
                <w:rFonts w:ascii="Helvetica" w:hAnsi="Helvetica"/>
                <w:sz w:val="22"/>
                <w:szCs w:val="22"/>
              </w:rPr>
              <w:t>LacO</w:t>
            </w:r>
            <w:proofErr w:type="spellEnd"/>
            <w:r w:rsidRPr="00F87B6B">
              <w:rPr>
                <w:rFonts w:ascii="Helvetica" w:hAnsi="Helvetica"/>
                <w:sz w:val="22"/>
                <w:szCs w:val="22"/>
              </w:rPr>
              <w:t xml:space="preserve"> resection assay</w:t>
            </w:r>
          </w:p>
        </w:tc>
        <w:tc>
          <w:tcPr>
            <w:tcW w:w="6025" w:type="dxa"/>
          </w:tcPr>
          <w:p w14:paraId="1008E5ED" w14:textId="77777777" w:rsidR="002610F6" w:rsidRPr="00F87B6B" w:rsidRDefault="002610F6" w:rsidP="00FB574D">
            <w:pPr>
              <w:rPr>
                <w:rFonts w:ascii="Helvetica" w:hAnsi="Helvetica"/>
                <w:i/>
                <w:sz w:val="22"/>
                <w:szCs w:val="22"/>
              </w:rPr>
            </w:pPr>
            <w:proofErr w:type="gramStart"/>
            <w:r w:rsidRPr="00F87B6B">
              <w:rPr>
                <w:rFonts w:ascii="Helvetica" w:hAnsi="Helvetica"/>
                <w:i/>
                <w:sz w:val="22"/>
                <w:szCs w:val="22"/>
              </w:rPr>
              <w:t>h</w:t>
            </w:r>
            <w:proofErr w:type="gramEnd"/>
            <w:r w:rsidRPr="00F87B6B">
              <w:rPr>
                <w:rFonts w:ascii="Helvetica" w:hAnsi="Helvetica"/>
                <w:i/>
                <w:sz w:val="22"/>
                <w:szCs w:val="22"/>
              </w:rPr>
              <w:t>+ leu1-32 ura4-D18 his7+:P</w:t>
            </w:r>
            <w:r w:rsidRPr="00F87B6B">
              <w:rPr>
                <w:rFonts w:ascii="Helvetica" w:hAnsi="Helvetica"/>
                <w:i/>
                <w:sz w:val="22"/>
                <w:szCs w:val="22"/>
                <w:vertAlign w:val="subscript"/>
              </w:rPr>
              <w:t>Dis1</w:t>
            </w:r>
            <w:r w:rsidRPr="00F87B6B">
              <w:rPr>
                <w:rFonts w:ascii="Helvetica" w:hAnsi="Helvetica"/>
                <w:i/>
                <w:sz w:val="22"/>
                <w:szCs w:val="22"/>
              </w:rPr>
              <w:t>-GFP-LacI-NLS ChrII:3442981::Ura4-10.3kbLacO ChrII:3446249::HOcs-hphMX6 Rad52-mCherry::bleMX6 urg1::RMCE-bleMX6 ctp1::kanMX6</w:t>
            </w:r>
          </w:p>
        </w:tc>
      </w:tr>
    </w:tbl>
    <w:p w14:paraId="65C88807" w14:textId="4E5155AB" w:rsidR="002610F6" w:rsidRPr="0050398B" w:rsidRDefault="002610F6" w:rsidP="002610F6">
      <w:pPr>
        <w:rPr>
          <w:del w:id="0" w:author="Revision" w:date="2018-03-28T17:31:00Z"/>
          <w:rFonts w:ascii="Helvetica" w:hAnsi="Helvetica"/>
        </w:rPr>
      </w:pPr>
      <w:bookmarkStart w:id="1" w:name="_GoBack"/>
      <w:bookmarkEnd w:id="1"/>
      <w:del w:id="2" w:author="Revision" w:date="2018-03-28T17:31:00Z">
        <w:r w:rsidRPr="0047461E">
          <w:rPr>
            <w:rFonts w:ascii="Helvetica" w:eastAsia="Times New Roman" w:hAnsi="Helvetica"/>
            <w:color w:val="000000"/>
            <w:vertAlign w:val="superscript"/>
          </w:rPr>
          <w:delText>‡</w:delText>
        </w:r>
        <w:r w:rsidRPr="0047461E">
          <w:rPr>
            <w:rFonts w:ascii="Helvetica" w:eastAsia="Times New Roman" w:hAnsi="Helvetica"/>
            <w:color w:val="000000"/>
          </w:rPr>
          <w:delText xml:space="preserve"> Cell cycles that were excluded from %Rad52 calculations in Figures 1-S3B, 1-S3D, 4A, 4B, 4-S1 </w:delText>
        </w:r>
      </w:del>
    </w:p>
    <w:p w14:paraId="59176310" w14:textId="77777777" w:rsidR="002610F6" w:rsidRDefault="002610F6" w:rsidP="002610F6">
      <w:pPr>
        <w:rPr>
          <w:del w:id="3" w:author="Revision" w:date="2018-03-28T17:31:00Z"/>
          <w:rFonts w:ascii="Helvetica" w:eastAsia="Times New Roman" w:hAnsi="Helvetica"/>
          <w:color w:val="000000"/>
        </w:rPr>
      </w:pPr>
    </w:p>
    <w:p w14:paraId="1D8DF77C" w14:textId="77777777" w:rsidR="00A21286" w:rsidRDefault="00A21286"/>
    <w:sectPr w:rsidR="00A21286" w:rsidSect="000B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Courier New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F6"/>
    <w:rsid w:val="0020412D"/>
    <w:rsid w:val="002610F6"/>
    <w:rsid w:val="0050398B"/>
    <w:rsid w:val="00A21286"/>
    <w:rsid w:val="00C844F9"/>
    <w:rsid w:val="00D6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2A6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0F6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10F6"/>
    <w:rPr>
      <w:rFonts w:ascii="Calibri" w:eastAsia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61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10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0F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0F6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10F6"/>
    <w:rPr>
      <w:rFonts w:ascii="Calibri" w:eastAsia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61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10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0F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2485</Characters>
  <Application>Microsoft Macintosh Word</Application>
  <DocSecurity>0</DocSecurity>
  <Lines>20</Lines>
  <Paragraphs>5</Paragraphs>
  <ScaleCrop>false</ScaleCrop>
  <Company>Yale University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King</dc:creator>
  <cp:keywords/>
  <dc:description/>
  <cp:lastModifiedBy>Susanna</cp:lastModifiedBy>
  <cp:revision>3</cp:revision>
  <dcterms:created xsi:type="dcterms:W3CDTF">2018-04-02T21:39:00Z</dcterms:created>
  <dcterms:modified xsi:type="dcterms:W3CDTF">2018-04-04T15:19:00Z</dcterms:modified>
</cp:coreProperties>
</file>