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2BF" w:rsidRPr="009E76A2" w:rsidRDefault="005732BF" w:rsidP="005732BF">
      <w:pPr>
        <w:rPr>
          <w:rFonts w:ascii="Arial" w:hAnsi="Arial" w:cstheme="minorBidi"/>
          <w:sz w:val="22"/>
          <w:szCs w:val="22"/>
        </w:rPr>
      </w:pPr>
      <w:r>
        <w:rPr>
          <w:rFonts w:ascii="Arial" w:hAnsi="Arial" w:cstheme="minorBidi"/>
          <w:sz w:val="22"/>
          <w:szCs w:val="22"/>
        </w:rPr>
        <w:t>Table 3</w:t>
      </w:r>
    </w:p>
    <w:tbl>
      <w:tblPr>
        <w:tblStyle w:val="TableGrid1"/>
        <w:tblW w:w="0" w:type="auto"/>
        <w:tblLook w:val="04A0" w:firstRow="1" w:lastRow="0" w:firstColumn="1" w:lastColumn="0" w:noHBand="0" w:noVBand="1"/>
        <w:tblPrChange w:id="0" w:author="Revision" w:date="2018-03-28T17:31:00Z">
          <w:tblPr>
            <w:tblStyle w:val="TableGrid1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2539"/>
        <w:gridCol w:w="3434"/>
        <w:gridCol w:w="3603"/>
        <w:tblGridChange w:id="1">
          <w:tblGrid>
            <w:gridCol w:w="2539"/>
            <w:gridCol w:w="3434"/>
            <w:gridCol w:w="3603"/>
          </w:tblGrid>
        </w:tblGridChange>
      </w:tblGrid>
      <w:tr w:rsidR="005732BF" w:rsidRPr="009E76A2" w:rsidTr="00D3309E">
        <w:tc>
          <w:tcPr>
            <w:tcW w:w="2539" w:type="dxa"/>
            <w:tcPrChange w:id="2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</w:rPr>
            </w:pPr>
            <w:proofErr w:type="spellStart"/>
            <w:r w:rsidRPr="009E76A2">
              <w:rPr>
                <w:rFonts w:ascii="Arial" w:hAnsi="Arial" w:cstheme="minorBidi"/>
              </w:rPr>
              <w:t>ApoI</w:t>
            </w:r>
            <w:proofErr w:type="spellEnd"/>
            <w:r w:rsidRPr="009E76A2">
              <w:rPr>
                <w:rFonts w:ascii="Arial" w:hAnsi="Arial" w:cstheme="minorBidi"/>
              </w:rPr>
              <w:t xml:space="preserve"> site position relative to </w:t>
            </w:r>
            <w:proofErr w:type="spellStart"/>
            <w:r w:rsidRPr="009E76A2">
              <w:rPr>
                <w:rFonts w:ascii="Arial" w:hAnsi="Arial" w:cstheme="minorBidi"/>
              </w:rPr>
              <w:t>HOcs</w:t>
            </w:r>
            <w:proofErr w:type="spellEnd"/>
            <w:r w:rsidRPr="009E76A2">
              <w:rPr>
                <w:rFonts w:ascii="Arial" w:hAnsi="Arial" w:cstheme="minorBidi"/>
              </w:rPr>
              <w:t xml:space="preserve"> at Mmf1</w:t>
            </w:r>
          </w:p>
        </w:tc>
        <w:tc>
          <w:tcPr>
            <w:tcW w:w="3434" w:type="dxa"/>
            <w:tcPrChange w:id="3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</w:rPr>
            </w:pPr>
            <w:r w:rsidRPr="009E76A2">
              <w:rPr>
                <w:rFonts w:ascii="Arial" w:hAnsi="Arial" w:cstheme="minorBidi"/>
              </w:rPr>
              <w:t>Forward primer</w:t>
            </w:r>
            <w:ins w:id="4" w:author="Revision" w:date="2018-03-28T17:31:00Z">
              <w:r>
                <w:rPr>
                  <w:rFonts w:ascii="Arial" w:hAnsi="Arial" w:cstheme="minorBidi"/>
                </w:rPr>
                <w:t xml:space="preserve"> (5’-3’)</w:t>
              </w:r>
            </w:ins>
          </w:p>
        </w:tc>
        <w:tc>
          <w:tcPr>
            <w:tcW w:w="3603" w:type="dxa"/>
            <w:tcPrChange w:id="5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</w:rPr>
            </w:pPr>
            <w:r w:rsidRPr="009E76A2">
              <w:rPr>
                <w:rFonts w:ascii="Arial" w:hAnsi="Arial" w:cstheme="minorBidi"/>
              </w:rPr>
              <w:t>Reverse primer</w:t>
            </w:r>
            <w:ins w:id="6" w:author="Revision" w:date="2018-03-28T17:31:00Z">
              <w:r>
                <w:rPr>
                  <w:rFonts w:ascii="Arial" w:hAnsi="Arial" w:cstheme="minorBidi"/>
                </w:rPr>
                <w:t xml:space="preserve"> (5’-3’)</w:t>
              </w:r>
            </w:ins>
          </w:p>
        </w:tc>
      </w:tr>
      <w:tr w:rsidR="005732BF" w:rsidRPr="009E76A2" w:rsidTr="00D3309E">
        <w:tc>
          <w:tcPr>
            <w:tcW w:w="2539" w:type="dxa"/>
            <w:tcPrChange w:id="7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</w:rPr>
            </w:pPr>
            <w:r w:rsidRPr="009E76A2">
              <w:rPr>
                <w:rFonts w:ascii="Arial" w:hAnsi="Arial" w:cstheme="minorBidi"/>
              </w:rPr>
              <w:t>-168v1</w:t>
            </w:r>
          </w:p>
        </w:tc>
        <w:tc>
          <w:tcPr>
            <w:tcW w:w="3434" w:type="dxa"/>
            <w:vAlign w:val="center"/>
            <w:tcPrChange w:id="8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  <w:sz w:val="16"/>
                <w:szCs w:val="16"/>
              </w:rPr>
            </w:pPr>
            <w:r w:rsidRPr="009E76A2">
              <w:rPr>
                <w:rFonts w:ascii="Arial" w:hAnsi="Arial" w:cstheme="minorBidi"/>
                <w:sz w:val="16"/>
                <w:szCs w:val="16"/>
              </w:rPr>
              <w:t>ATCACCGATGGAAACAGTGAACTCAT</w:t>
            </w:r>
          </w:p>
        </w:tc>
        <w:tc>
          <w:tcPr>
            <w:tcW w:w="3603" w:type="dxa"/>
            <w:vAlign w:val="center"/>
            <w:tcPrChange w:id="9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  <w:sz w:val="16"/>
                <w:szCs w:val="16"/>
              </w:rPr>
            </w:pPr>
            <w:r w:rsidRPr="009E76A2">
              <w:rPr>
                <w:rFonts w:ascii="Arial" w:hAnsi="Arial" w:cstheme="minorBidi"/>
                <w:sz w:val="16"/>
                <w:szCs w:val="16"/>
              </w:rPr>
              <w:t>GCTGATTTGCTAGCAGTCTTCAGCTC</w:t>
            </w:r>
          </w:p>
        </w:tc>
      </w:tr>
      <w:tr w:rsidR="005732BF" w:rsidRPr="009E76A2" w:rsidTr="00D3309E">
        <w:tc>
          <w:tcPr>
            <w:tcW w:w="2539" w:type="dxa"/>
            <w:tcPrChange w:id="10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</w:rPr>
            </w:pPr>
            <w:r w:rsidRPr="009E76A2">
              <w:rPr>
                <w:rFonts w:ascii="Arial" w:hAnsi="Arial" w:cstheme="minorBidi"/>
              </w:rPr>
              <w:t>-168v2</w:t>
            </w:r>
          </w:p>
        </w:tc>
        <w:tc>
          <w:tcPr>
            <w:tcW w:w="3434" w:type="dxa"/>
            <w:vAlign w:val="center"/>
            <w:tcPrChange w:id="11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  <w:sz w:val="16"/>
                <w:szCs w:val="16"/>
              </w:rPr>
            </w:pPr>
            <w:r w:rsidRPr="009E76A2">
              <w:rPr>
                <w:rFonts w:ascii="Arial" w:hAnsi="Arial" w:cstheme="minorBidi"/>
                <w:sz w:val="16"/>
                <w:szCs w:val="16"/>
              </w:rPr>
              <w:t>GGAAACAGTGAACTCATATCATATCCA</w:t>
            </w:r>
          </w:p>
        </w:tc>
        <w:tc>
          <w:tcPr>
            <w:tcW w:w="3603" w:type="dxa"/>
            <w:vAlign w:val="center"/>
            <w:tcPrChange w:id="12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  <w:sz w:val="16"/>
                <w:szCs w:val="16"/>
              </w:rPr>
            </w:pPr>
            <w:r w:rsidRPr="009E76A2">
              <w:rPr>
                <w:rFonts w:ascii="Arial" w:hAnsi="Arial" w:cstheme="minorBidi"/>
                <w:sz w:val="16"/>
                <w:szCs w:val="16"/>
              </w:rPr>
              <w:t>GCAGTCTTCAGCTCAGATAATAAGG</w:t>
            </w:r>
          </w:p>
        </w:tc>
      </w:tr>
      <w:tr w:rsidR="005732BF" w:rsidRPr="009E76A2" w:rsidTr="00D3309E">
        <w:tc>
          <w:tcPr>
            <w:tcW w:w="2539" w:type="dxa"/>
            <w:tcPrChange w:id="13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</w:rPr>
            </w:pPr>
            <w:r w:rsidRPr="009E76A2">
              <w:rPr>
                <w:rFonts w:ascii="Arial" w:hAnsi="Arial" w:cstheme="minorBidi"/>
              </w:rPr>
              <w:t>-300</w:t>
            </w:r>
          </w:p>
        </w:tc>
        <w:tc>
          <w:tcPr>
            <w:tcW w:w="3434" w:type="dxa"/>
            <w:vAlign w:val="center"/>
            <w:tcPrChange w:id="14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  <w:sz w:val="16"/>
                <w:szCs w:val="16"/>
              </w:rPr>
            </w:pPr>
            <w:r w:rsidRPr="009E76A2">
              <w:rPr>
                <w:rFonts w:ascii="Arial" w:hAnsi="Arial" w:cstheme="minorBidi"/>
                <w:sz w:val="16"/>
                <w:szCs w:val="16"/>
              </w:rPr>
              <w:t>AGAAACTTTTACAAACCTCGCGT</w:t>
            </w:r>
          </w:p>
        </w:tc>
        <w:tc>
          <w:tcPr>
            <w:tcW w:w="3603" w:type="dxa"/>
            <w:vAlign w:val="center"/>
            <w:tcPrChange w:id="15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  <w:sz w:val="16"/>
                <w:szCs w:val="16"/>
              </w:rPr>
            </w:pPr>
            <w:r w:rsidRPr="009E76A2">
              <w:rPr>
                <w:rFonts w:ascii="Arial" w:hAnsi="Arial" w:cstheme="minorBidi"/>
                <w:sz w:val="16"/>
                <w:szCs w:val="16"/>
              </w:rPr>
              <w:t>TGAGTTCACTGTTTCCATCGGT</w:t>
            </w:r>
          </w:p>
        </w:tc>
      </w:tr>
      <w:tr w:rsidR="005732BF" w:rsidRPr="009E76A2" w:rsidTr="00D3309E">
        <w:tc>
          <w:tcPr>
            <w:tcW w:w="2539" w:type="dxa"/>
            <w:tcPrChange w:id="16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</w:rPr>
            </w:pPr>
            <w:r w:rsidRPr="009E76A2">
              <w:rPr>
                <w:rFonts w:ascii="Arial" w:hAnsi="Arial" w:cstheme="minorBidi"/>
              </w:rPr>
              <w:t>-3023</w:t>
            </w:r>
          </w:p>
        </w:tc>
        <w:tc>
          <w:tcPr>
            <w:tcW w:w="3434" w:type="dxa"/>
            <w:vAlign w:val="center"/>
            <w:tcPrChange w:id="17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  <w:sz w:val="16"/>
                <w:szCs w:val="16"/>
              </w:rPr>
            </w:pPr>
            <w:r w:rsidRPr="009E76A2">
              <w:rPr>
                <w:rFonts w:ascii="Arial" w:hAnsi="Arial" w:cstheme="minorBidi"/>
                <w:sz w:val="16"/>
                <w:szCs w:val="16"/>
              </w:rPr>
              <w:t>AGCTTGTAATAATCGATGCCAAAGG</w:t>
            </w:r>
          </w:p>
        </w:tc>
        <w:tc>
          <w:tcPr>
            <w:tcW w:w="3603" w:type="dxa"/>
            <w:vAlign w:val="center"/>
            <w:tcPrChange w:id="18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  <w:sz w:val="16"/>
                <w:szCs w:val="16"/>
              </w:rPr>
            </w:pPr>
            <w:r w:rsidRPr="009E76A2">
              <w:rPr>
                <w:rFonts w:ascii="Arial" w:hAnsi="Arial" w:cstheme="minorBidi"/>
                <w:sz w:val="16"/>
                <w:szCs w:val="16"/>
              </w:rPr>
              <w:t>GTTGAGGCTAAACGACCCATT</w:t>
            </w:r>
          </w:p>
        </w:tc>
      </w:tr>
      <w:tr w:rsidR="005732BF" w:rsidRPr="009E76A2" w:rsidTr="00D3309E">
        <w:tc>
          <w:tcPr>
            <w:tcW w:w="2539" w:type="dxa"/>
            <w:tcPrChange w:id="19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</w:rPr>
            </w:pPr>
            <w:r w:rsidRPr="009E76A2">
              <w:rPr>
                <w:rFonts w:ascii="Arial" w:hAnsi="Arial" w:cstheme="minorBidi"/>
              </w:rPr>
              <w:t>+13150</w:t>
            </w:r>
          </w:p>
        </w:tc>
        <w:tc>
          <w:tcPr>
            <w:tcW w:w="3434" w:type="dxa"/>
            <w:vAlign w:val="center"/>
            <w:tcPrChange w:id="20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  <w:sz w:val="16"/>
                <w:szCs w:val="16"/>
              </w:rPr>
            </w:pPr>
            <w:r w:rsidRPr="009E76A2">
              <w:rPr>
                <w:rFonts w:ascii="Arial" w:hAnsi="Arial" w:cstheme="minorBidi"/>
                <w:sz w:val="16"/>
                <w:szCs w:val="16"/>
              </w:rPr>
              <w:t>GCCAGCTATGACAAAAGGCC</w:t>
            </w:r>
          </w:p>
        </w:tc>
        <w:tc>
          <w:tcPr>
            <w:tcW w:w="3603" w:type="dxa"/>
            <w:vAlign w:val="center"/>
            <w:tcPrChange w:id="21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  <w:sz w:val="16"/>
                <w:szCs w:val="16"/>
              </w:rPr>
            </w:pPr>
            <w:r w:rsidRPr="009E76A2">
              <w:rPr>
                <w:rFonts w:ascii="Arial" w:hAnsi="Arial" w:cstheme="minorBidi"/>
                <w:sz w:val="16"/>
                <w:szCs w:val="16"/>
              </w:rPr>
              <w:t>TAGGATCGTAGTTGCCAGCG</w:t>
            </w:r>
          </w:p>
        </w:tc>
      </w:tr>
      <w:tr w:rsidR="005732BF" w:rsidRPr="009E76A2" w:rsidTr="00D3309E">
        <w:tc>
          <w:tcPr>
            <w:tcW w:w="2539" w:type="dxa"/>
            <w:tcPrChange w:id="22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</w:rPr>
            </w:pPr>
            <w:r w:rsidRPr="009E76A2">
              <w:rPr>
                <w:rFonts w:ascii="Arial" w:hAnsi="Arial" w:cstheme="minorBidi"/>
              </w:rPr>
              <w:t>-14253</w:t>
            </w:r>
          </w:p>
        </w:tc>
        <w:tc>
          <w:tcPr>
            <w:tcW w:w="3434" w:type="dxa"/>
            <w:vAlign w:val="center"/>
            <w:tcPrChange w:id="23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  <w:sz w:val="16"/>
                <w:szCs w:val="16"/>
              </w:rPr>
            </w:pPr>
            <w:r w:rsidRPr="009E76A2">
              <w:rPr>
                <w:rFonts w:ascii="Arial" w:hAnsi="Arial" w:cstheme="minorBidi"/>
                <w:sz w:val="16"/>
                <w:szCs w:val="16"/>
              </w:rPr>
              <w:t>AGCTGGTTGGAAGGCATATCA</w:t>
            </w:r>
          </w:p>
        </w:tc>
        <w:tc>
          <w:tcPr>
            <w:tcW w:w="3603" w:type="dxa"/>
            <w:vAlign w:val="center"/>
            <w:tcPrChange w:id="24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  <w:sz w:val="16"/>
                <w:szCs w:val="16"/>
              </w:rPr>
            </w:pPr>
            <w:r w:rsidRPr="009E76A2">
              <w:rPr>
                <w:rFonts w:ascii="Arial" w:hAnsi="Arial" w:cstheme="minorBidi"/>
                <w:sz w:val="16"/>
                <w:szCs w:val="16"/>
              </w:rPr>
              <w:t>CGCAAACAAGGCATCGACTTT</w:t>
            </w:r>
          </w:p>
        </w:tc>
      </w:tr>
      <w:tr w:rsidR="005732BF" w:rsidRPr="009E76A2" w:rsidTr="00D3309E">
        <w:tc>
          <w:tcPr>
            <w:tcW w:w="2539" w:type="dxa"/>
            <w:tcPrChange w:id="25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</w:rPr>
            </w:pPr>
            <w:r w:rsidRPr="009E76A2">
              <w:rPr>
                <w:rFonts w:ascii="Arial" w:hAnsi="Arial" w:cstheme="minorBidi"/>
              </w:rPr>
              <w:t>Control primers</w:t>
            </w:r>
          </w:p>
        </w:tc>
        <w:tc>
          <w:tcPr>
            <w:tcW w:w="3434" w:type="dxa"/>
            <w:vAlign w:val="center"/>
            <w:tcPrChange w:id="26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  <w:sz w:val="16"/>
                <w:szCs w:val="16"/>
              </w:rPr>
            </w:pPr>
          </w:p>
        </w:tc>
        <w:tc>
          <w:tcPr>
            <w:tcW w:w="3603" w:type="dxa"/>
            <w:vAlign w:val="center"/>
            <w:tcPrChange w:id="27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  <w:sz w:val="16"/>
                <w:szCs w:val="16"/>
              </w:rPr>
            </w:pPr>
          </w:p>
        </w:tc>
      </w:tr>
      <w:tr w:rsidR="005732BF" w:rsidRPr="009E76A2" w:rsidTr="00D3309E">
        <w:tc>
          <w:tcPr>
            <w:tcW w:w="2539" w:type="dxa"/>
            <w:tcPrChange w:id="28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</w:rPr>
            </w:pPr>
            <w:r w:rsidRPr="009E76A2">
              <w:rPr>
                <w:rFonts w:ascii="Arial" w:hAnsi="Arial" w:cstheme="minorBidi"/>
              </w:rPr>
              <w:t>Ncb1v0</w:t>
            </w:r>
          </w:p>
        </w:tc>
        <w:tc>
          <w:tcPr>
            <w:tcW w:w="3434" w:type="dxa"/>
            <w:vAlign w:val="center"/>
            <w:tcPrChange w:id="29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  <w:sz w:val="16"/>
                <w:szCs w:val="16"/>
              </w:rPr>
            </w:pPr>
            <w:r w:rsidRPr="009E76A2">
              <w:rPr>
                <w:rFonts w:ascii="Arial" w:hAnsi="Arial" w:cstheme="minorBidi"/>
                <w:sz w:val="16"/>
                <w:szCs w:val="16"/>
              </w:rPr>
              <w:t>AGACGTATTTGAGTGATAGTGCTCGCTGC</w:t>
            </w:r>
          </w:p>
        </w:tc>
        <w:tc>
          <w:tcPr>
            <w:tcW w:w="3603" w:type="dxa"/>
            <w:vAlign w:val="center"/>
            <w:tcPrChange w:id="30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  <w:sz w:val="16"/>
                <w:szCs w:val="16"/>
              </w:rPr>
            </w:pPr>
            <w:r w:rsidRPr="009E76A2">
              <w:rPr>
                <w:rFonts w:ascii="Arial" w:hAnsi="Arial" w:cstheme="minorBidi"/>
                <w:sz w:val="16"/>
                <w:szCs w:val="16"/>
              </w:rPr>
              <w:t>CGTCCTTCCGATGTTGCTTTAACGCATACTC</w:t>
            </w:r>
          </w:p>
        </w:tc>
      </w:tr>
      <w:tr w:rsidR="005732BF" w:rsidRPr="009E76A2" w:rsidTr="00D3309E">
        <w:tc>
          <w:tcPr>
            <w:tcW w:w="2539" w:type="dxa"/>
            <w:tcPrChange w:id="31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</w:rPr>
            </w:pPr>
            <w:r w:rsidRPr="009E76A2">
              <w:rPr>
                <w:rFonts w:ascii="Arial" w:hAnsi="Arial" w:cstheme="minorBidi"/>
              </w:rPr>
              <w:t>Ncb1v1</w:t>
            </w:r>
          </w:p>
        </w:tc>
        <w:tc>
          <w:tcPr>
            <w:tcW w:w="3434" w:type="dxa"/>
            <w:vAlign w:val="center"/>
            <w:tcPrChange w:id="32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  <w:sz w:val="16"/>
                <w:szCs w:val="16"/>
              </w:rPr>
            </w:pPr>
            <w:r w:rsidRPr="009E76A2">
              <w:rPr>
                <w:rFonts w:ascii="Arial" w:hAnsi="Arial" w:cstheme="minorBidi"/>
                <w:sz w:val="16"/>
                <w:szCs w:val="16"/>
              </w:rPr>
              <w:t>GCCGCTGAACACATTATTAAAGC</w:t>
            </w:r>
          </w:p>
        </w:tc>
        <w:tc>
          <w:tcPr>
            <w:tcW w:w="3603" w:type="dxa"/>
            <w:vAlign w:val="center"/>
            <w:tcPrChange w:id="33" w:author="Revision" w:date="2018-03-28T17:31:00Z">
              <w:tcPr>
                <w:tcW w:w="3192" w:type="dxa"/>
              </w:tcPr>
            </w:tcPrChange>
          </w:tcPr>
          <w:p w:rsidR="005732BF" w:rsidRPr="009E76A2" w:rsidRDefault="005732BF" w:rsidP="00D3309E">
            <w:pPr>
              <w:rPr>
                <w:rFonts w:ascii="Arial" w:hAnsi="Arial" w:cstheme="minorBidi"/>
                <w:sz w:val="16"/>
                <w:szCs w:val="16"/>
              </w:rPr>
            </w:pPr>
            <w:r w:rsidRPr="009E76A2">
              <w:rPr>
                <w:rFonts w:ascii="Arial" w:hAnsi="Arial" w:cstheme="minorBidi"/>
                <w:sz w:val="16"/>
                <w:szCs w:val="16"/>
              </w:rPr>
              <w:t>CGCCACTTCCAAAGCTTCAG</w:t>
            </w:r>
          </w:p>
        </w:tc>
      </w:tr>
      <w:tr w:rsidR="005732BF" w:rsidRPr="009E76A2" w:rsidTr="00D3309E">
        <w:trPr>
          <w:ins w:id="34" w:author="Revision" w:date="2018-03-28T17:31:00Z"/>
        </w:trPr>
        <w:tc>
          <w:tcPr>
            <w:tcW w:w="2539" w:type="dxa"/>
          </w:tcPr>
          <w:p w:rsidR="005732BF" w:rsidRPr="009E76A2" w:rsidRDefault="005732BF" w:rsidP="00D3309E">
            <w:pPr>
              <w:rPr>
                <w:ins w:id="35" w:author="Revision" w:date="2018-03-28T17:31:00Z"/>
                <w:rFonts w:ascii="Arial" w:hAnsi="Arial" w:cstheme="minorBidi"/>
              </w:rPr>
            </w:pPr>
            <w:proofErr w:type="gramStart"/>
            <w:ins w:id="36" w:author="Revision" w:date="2018-03-28T17:31:00Z">
              <w:r>
                <w:rPr>
                  <w:rFonts w:ascii="Arial" w:hAnsi="Arial" w:cstheme="minorBidi"/>
                </w:rPr>
                <w:t>spanning</w:t>
              </w:r>
              <w:proofErr w:type="gramEnd"/>
              <w:r>
                <w:rPr>
                  <w:rFonts w:ascii="Arial" w:hAnsi="Arial" w:cstheme="minorBidi"/>
                </w:rPr>
                <w:t xml:space="preserve"> HOcs@Mmf1</w:t>
              </w:r>
            </w:ins>
          </w:p>
        </w:tc>
        <w:tc>
          <w:tcPr>
            <w:tcW w:w="3434" w:type="dxa"/>
            <w:vAlign w:val="center"/>
          </w:tcPr>
          <w:p w:rsidR="005732BF" w:rsidRPr="00C26311" w:rsidRDefault="005732BF" w:rsidP="00D3309E">
            <w:pPr>
              <w:rPr>
                <w:ins w:id="37" w:author="Revision" w:date="2018-03-28T17:31:00Z"/>
                <w:rFonts w:ascii="Arial" w:hAnsi="Arial" w:cstheme="minorBidi"/>
                <w:sz w:val="16"/>
                <w:szCs w:val="16"/>
              </w:rPr>
            </w:pPr>
            <w:ins w:id="38" w:author="Revision" w:date="2018-03-28T17:31:00Z">
              <w:r w:rsidRPr="00C26311">
                <w:rPr>
                  <w:rFonts w:ascii="Arial" w:hAnsi="Arial" w:cstheme="minorBidi"/>
                  <w:sz w:val="16"/>
                  <w:szCs w:val="16"/>
                </w:rPr>
                <w:t>GGAGGCCCAGAATACAGTTTC</w:t>
              </w:r>
            </w:ins>
          </w:p>
        </w:tc>
        <w:tc>
          <w:tcPr>
            <w:tcW w:w="3603" w:type="dxa"/>
            <w:vAlign w:val="center"/>
          </w:tcPr>
          <w:p w:rsidR="005732BF" w:rsidRPr="00C26311" w:rsidRDefault="005732BF" w:rsidP="00D3309E">
            <w:pPr>
              <w:rPr>
                <w:ins w:id="39" w:author="Revision" w:date="2018-03-28T17:31:00Z"/>
                <w:rFonts w:ascii="Arial" w:hAnsi="Arial" w:cstheme="minorBidi"/>
                <w:sz w:val="16"/>
                <w:szCs w:val="16"/>
              </w:rPr>
            </w:pPr>
            <w:ins w:id="40" w:author="Revision" w:date="2018-03-28T17:31:00Z">
              <w:r w:rsidRPr="00C26311">
                <w:rPr>
                  <w:rFonts w:ascii="Arial" w:hAnsi="Arial" w:cstheme="minorBidi"/>
                  <w:sz w:val="16"/>
                  <w:szCs w:val="16"/>
                </w:rPr>
                <w:t>CGCACGTCAAGACTGTCAAG</w:t>
              </w:r>
            </w:ins>
          </w:p>
        </w:tc>
      </w:tr>
    </w:tbl>
    <w:p w:rsidR="005732BF" w:rsidRPr="009E76A2" w:rsidRDefault="005732BF" w:rsidP="005732BF">
      <w:pPr>
        <w:rPr>
          <w:rFonts w:ascii="Arial" w:hAnsi="Arial" w:cstheme="minorBidi"/>
          <w:sz w:val="22"/>
          <w:szCs w:val="22"/>
        </w:rPr>
      </w:pPr>
      <w:r w:rsidRPr="009E76A2">
        <w:rPr>
          <w:rFonts w:ascii="Arial" w:hAnsi="Arial" w:cstheme="minorBidi"/>
          <w:sz w:val="22"/>
          <w:szCs w:val="22"/>
        </w:rPr>
        <w:t>The -168v1 and Ncb1v0 primers were used in panel</w:t>
      </w:r>
      <w:r>
        <w:rPr>
          <w:rFonts w:ascii="Arial" w:hAnsi="Arial" w:cstheme="minorBidi"/>
          <w:sz w:val="22"/>
          <w:szCs w:val="22"/>
        </w:rPr>
        <w:t xml:space="preserve"> Figure 1 – figure supplement </w:t>
      </w:r>
      <w:del w:id="41" w:author="Revision" w:date="2018-03-28T17:31:00Z">
        <w:r w:rsidRPr="009E76A2">
          <w:rPr>
            <w:rFonts w:ascii="Arial" w:hAnsi="Arial" w:cstheme="minorBidi"/>
            <w:sz w:val="22"/>
            <w:szCs w:val="22"/>
          </w:rPr>
          <w:delText>3B</w:delText>
        </w:r>
      </w:del>
      <w:ins w:id="42" w:author="Revision" w:date="2018-03-28T17:31:00Z">
        <w:r>
          <w:rPr>
            <w:rFonts w:ascii="Arial" w:hAnsi="Arial" w:cstheme="minorBidi"/>
            <w:sz w:val="22"/>
            <w:szCs w:val="22"/>
          </w:rPr>
          <w:t>3C</w:t>
        </w:r>
      </w:ins>
      <w:r w:rsidRPr="009E76A2">
        <w:rPr>
          <w:rFonts w:ascii="Arial" w:hAnsi="Arial" w:cstheme="minorBidi"/>
          <w:sz w:val="22"/>
          <w:szCs w:val="22"/>
        </w:rPr>
        <w:t>. For all other plots, the -168v2 and Ncb1v1 primers were used.</w:t>
      </w:r>
    </w:p>
    <w:p w:rsidR="00727260" w:rsidRDefault="00727260">
      <w:bookmarkStart w:id="43" w:name="_GoBack"/>
      <w:bookmarkEnd w:id="43"/>
    </w:p>
    <w:sectPr w:rsidR="00727260" w:rsidSect="005732BF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altName w:val="Courier New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2BF"/>
    <w:rsid w:val="005732BF"/>
    <w:rsid w:val="0072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7C2C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2BF"/>
    <w:rPr>
      <w:rFonts w:ascii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5732BF"/>
    <w:rPr>
      <w:rFonts w:ascii="Arial" w:hAnsi="Arial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5732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32B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2BF"/>
    <w:rPr>
      <w:rFonts w:ascii="Lucida Grande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2BF"/>
    <w:rPr>
      <w:rFonts w:ascii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5732BF"/>
    <w:rPr>
      <w:rFonts w:ascii="Arial" w:hAnsi="Arial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5732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32B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2BF"/>
    <w:rPr>
      <w:rFonts w:ascii="Lucida Grande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668</Characters>
  <Application>Microsoft Macintosh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1</cp:revision>
  <dcterms:created xsi:type="dcterms:W3CDTF">2018-04-04T15:17:00Z</dcterms:created>
  <dcterms:modified xsi:type="dcterms:W3CDTF">2018-04-04T15:17:00Z</dcterms:modified>
</cp:coreProperties>
</file>