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E4" w:rsidRPr="00D85F1F" w:rsidRDefault="00D86CE4" w:rsidP="00D86CE4">
      <w:pPr>
        <w:rPr>
          <w:rFonts w:ascii="Helvetica" w:hAnsi="Helvetica"/>
        </w:rPr>
      </w:pPr>
      <w:r>
        <w:rPr>
          <w:rFonts w:ascii="Helvetica" w:hAnsi="Helvetica"/>
        </w:rPr>
        <w:t>Table 2</w:t>
      </w:r>
    </w:p>
    <w:tbl>
      <w:tblPr>
        <w:tblStyle w:val="TableGrid"/>
        <w:tblW w:w="10705" w:type="dxa"/>
        <w:tblLayout w:type="fixed"/>
        <w:tblLook w:val="04A0" w:firstRow="1" w:lastRow="0" w:firstColumn="1" w:lastColumn="0" w:noHBand="0" w:noVBand="1"/>
        <w:tblPrChange w:id="0" w:author="Revision" w:date="2018-03-28T17:31:00Z">
          <w:tblPr>
            <w:tblStyle w:val="TableGrid"/>
            <w:tblW w:w="12955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185"/>
        <w:gridCol w:w="1047"/>
        <w:gridCol w:w="976"/>
        <w:gridCol w:w="905"/>
        <w:gridCol w:w="1475"/>
        <w:gridCol w:w="1832"/>
        <w:gridCol w:w="1190"/>
        <w:gridCol w:w="976"/>
        <w:gridCol w:w="1119"/>
        <w:tblGridChange w:id="1">
          <w:tblGrid>
            <w:gridCol w:w="1435"/>
            <w:gridCol w:w="1260"/>
            <w:gridCol w:w="1170"/>
            <w:gridCol w:w="1080"/>
            <w:gridCol w:w="900"/>
            <w:gridCol w:w="900"/>
            <w:gridCol w:w="1440"/>
            <w:gridCol w:w="1170"/>
            <w:gridCol w:w="1350"/>
          </w:tblGrid>
        </w:tblGridChange>
      </w:tblGrid>
      <w:tr w:rsidR="00D86CE4" w:rsidRPr="00D85F1F" w:rsidTr="00D3309E">
        <w:trPr>
          <w:trHeight w:val="320"/>
          <w:trPrChange w:id="2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3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260" w:type="dxa"/>
            <w:tcPrChange w:id="4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Number of biological replicates</w:t>
            </w:r>
          </w:p>
        </w:tc>
        <w:tc>
          <w:tcPr>
            <w:tcW w:w="1170" w:type="dxa"/>
            <w:noWrap/>
            <w:hideMark/>
            <w:tcPrChange w:id="5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Total cell cycles observed</w:t>
            </w:r>
          </w:p>
        </w:tc>
        <w:tc>
          <w:tcPr>
            <w:tcW w:w="1080" w:type="dxa"/>
            <w:noWrap/>
            <w:hideMark/>
            <w:tcPrChange w:id="6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Number of dead or sick</w:t>
            </w:r>
            <w:r w:rsidRPr="00D85F1F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 xml:space="preserve"> cells</w:t>
            </w:r>
            <w:del w:id="7" w:author="Revision" w:date="2018-03-28T17:31:00Z">
              <w:r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</w:rPr>
                <w:delText>*</w:delText>
              </w:r>
              <w:r w:rsidRPr="00D85F1F"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  <w:vertAlign w:val="superscript"/>
                </w:rPr>
                <w:delText>‡</w:delText>
              </w:r>
            </w:del>
            <w:ins w:id="8" w:author="Revision" w:date="2018-03-28T17:31:00Z">
              <w:r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</w:rPr>
                <w:t>*</w:t>
              </w:r>
            </w:ins>
          </w:p>
        </w:tc>
        <w:tc>
          <w:tcPr>
            <w:tcW w:w="1800" w:type="dxa"/>
            <w:noWrap/>
            <w:hideMark/>
            <w:tcPrChange w:id="9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Number of daughter cell cycles whose parent had an on-target DSB</w:t>
            </w:r>
            <w:del w:id="10" w:author="Revision" w:date="2018-03-28T17:31:00Z">
              <w:r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</w:rPr>
                <w:delText>*</w:delText>
              </w:r>
              <w:r w:rsidRPr="00D85F1F"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  <w:vertAlign w:val="superscript"/>
                </w:rPr>
                <w:delText>‡</w:delText>
              </w:r>
            </w:del>
            <w:ins w:id="11" w:author="Revision" w:date="2018-03-28T17:31:00Z">
              <w:r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</w:rPr>
                <w:t>*</w:t>
              </w:r>
            </w:ins>
          </w:p>
        </w:tc>
        <w:tc>
          <w:tcPr>
            <w:tcW w:w="2250" w:type="dxa"/>
            <w:cellDel w:id="12" w:author="Revision" w:date="2018-03-28T17:31:00Z"/>
            <w:tcPrChange w:id="13" w:author="Revision" w:date="2018-03-28T17:31:00Z">
              <w:tcPr>
                <w:tcW w:w="2250" w:type="dxa"/>
                <w:noWrap/>
                <w:cellDel w:id="14" w:author="Revision" w:date="2018-03-28T17:31:00Z"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del w:id="15" w:author="Revision" w:date="2018-03-28T17:31:00Z">
              <w:r w:rsidRPr="00D85F1F"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</w:rPr>
                <w:delText>Number of cell cycles observed for &lt; 100 min</w:delText>
              </w:r>
              <w:r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</w:rPr>
                <w:delText>utes prior to photobleaching of the field</w:delText>
              </w:r>
              <w:r w:rsidRPr="00D85F1F">
                <w:rPr>
                  <w:rFonts w:ascii="Helvetica" w:eastAsia="Times New Roman" w:hAnsi="Helvetica"/>
                  <w:b/>
                  <w:color w:val="000000"/>
                  <w:sz w:val="20"/>
                  <w:szCs w:val="20"/>
                  <w:vertAlign w:val="superscript"/>
                </w:rPr>
                <w:delText>‡</w:delText>
              </w:r>
            </w:del>
          </w:p>
        </w:tc>
        <w:tc>
          <w:tcPr>
            <w:tcW w:w="1440" w:type="dxa"/>
            <w:noWrap/>
            <w:hideMark/>
            <w:tcPrChange w:id="16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 xml:space="preserve">Observed cell cycles valid for </w:t>
            </w:r>
            <w:r w:rsidRPr="00D85F1F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br/>
              <w:t>%Rad52 calculations</w:t>
            </w:r>
          </w:p>
        </w:tc>
        <w:tc>
          <w:tcPr>
            <w:tcW w:w="1170" w:type="dxa"/>
            <w:tcPrChange w:id="17" w:author="Revision" w:date="2018-03-28T17:31:00Z">
              <w:tcPr>
                <w:tcW w:w="1170" w:type="dxa"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Number of Rad52 focus formation events</w:t>
            </w:r>
          </w:p>
        </w:tc>
        <w:tc>
          <w:tcPr>
            <w:tcW w:w="1350" w:type="dxa"/>
            <w:noWrap/>
            <w:hideMark/>
            <w:tcPrChange w:id="18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center"/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b/>
                <w:color w:val="000000"/>
                <w:sz w:val="20"/>
                <w:szCs w:val="20"/>
              </w:rPr>
              <w:t>Number of resection events that are exactly determined</w:t>
            </w:r>
          </w:p>
        </w:tc>
      </w:tr>
      <w:tr w:rsidR="00D86CE4" w:rsidRPr="00D85F1F" w:rsidTr="00D3309E">
        <w:trPr>
          <w:trHeight w:val="320"/>
          <w:trPrChange w:id="19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20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60" w:type="dxa"/>
            <w:tcPrChange w:id="21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hideMark/>
            <w:tcPrChange w:id="22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1049</w:t>
            </w:r>
          </w:p>
        </w:tc>
        <w:tc>
          <w:tcPr>
            <w:tcW w:w="1080" w:type="dxa"/>
            <w:noWrap/>
            <w:hideMark/>
            <w:tcPrChange w:id="23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00" w:type="dxa"/>
            <w:noWrap/>
            <w:hideMark/>
            <w:tcPrChange w:id="24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50" w:type="dxa"/>
            <w:cellDel w:id="25" w:author="Revision" w:date="2018-03-28T17:31:00Z"/>
            <w:tcPrChange w:id="26" w:author="Revision" w:date="2018-03-28T17:31:00Z">
              <w:tcPr>
                <w:tcW w:w="2250" w:type="dxa"/>
                <w:noWrap/>
                <w:vAlign w:val="center"/>
                <w:cellDel w:id="27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28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484</w:delText>
              </w:r>
            </w:del>
          </w:p>
        </w:tc>
        <w:tc>
          <w:tcPr>
            <w:tcW w:w="1440" w:type="dxa"/>
            <w:noWrap/>
            <w:hideMark/>
            <w:tcPrChange w:id="29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170" w:type="dxa"/>
            <w:tcPrChange w:id="30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350" w:type="dxa"/>
            <w:noWrap/>
            <w:hideMark/>
            <w:tcPrChange w:id="31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45</w:t>
            </w:r>
          </w:p>
        </w:tc>
      </w:tr>
      <w:tr w:rsidR="00D86CE4" w:rsidRPr="00D85F1F" w:rsidTr="00D3309E">
        <w:trPr>
          <w:trHeight w:val="320"/>
          <w:trPrChange w:id="32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33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exo1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34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hideMark/>
            <w:tcPrChange w:id="35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080" w:type="dxa"/>
            <w:noWrap/>
            <w:hideMark/>
            <w:tcPrChange w:id="36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00" w:type="dxa"/>
            <w:noWrap/>
            <w:hideMark/>
            <w:tcPrChange w:id="37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0" w:type="dxa"/>
            <w:cellDel w:id="38" w:author="Revision" w:date="2018-03-28T17:31:00Z"/>
            <w:tcPrChange w:id="39" w:author="Revision" w:date="2018-03-28T17:31:00Z">
              <w:tcPr>
                <w:tcW w:w="2250" w:type="dxa"/>
                <w:noWrap/>
                <w:vAlign w:val="center"/>
                <w:cellDel w:id="40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41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422</w:delText>
              </w:r>
            </w:del>
          </w:p>
        </w:tc>
        <w:tc>
          <w:tcPr>
            <w:tcW w:w="1440" w:type="dxa"/>
            <w:noWrap/>
            <w:hideMark/>
            <w:tcPrChange w:id="42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170" w:type="dxa"/>
            <w:tcPrChange w:id="43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noWrap/>
            <w:hideMark/>
            <w:tcPrChange w:id="44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/>
                <w:color w:val="000000"/>
                <w:sz w:val="20"/>
                <w:szCs w:val="20"/>
              </w:rPr>
              <w:t>0</w:t>
            </w:r>
          </w:p>
        </w:tc>
      </w:tr>
      <w:tr w:rsidR="00D86CE4" w:rsidRPr="00D85F1F" w:rsidTr="00D3309E">
        <w:trPr>
          <w:trHeight w:val="320"/>
          <w:trPrChange w:id="45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46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rqh1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47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hideMark/>
            <w:tcPrChange w:id="48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1080" w:type="dxa"/>
            <w:noWrap/>
            <w:hideMark/>
            <w:tcPrChange w:id="49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00" w:type="dxa"/>
            <w:noWrap/>
            <w:hideMark/>
            <w:tcPrChange w:id="50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0" w:type="dxa"/>
            <w:cellDel w:id="51" w:author="Revision" w:date="2018-03-28T17:31:00Z"/>
            <w:tcPrChange w:id="52" w:author="Revision" w:date="2018-03-28T17:31:00Z">
              <w:tcPr>
                <w:tcW w:w="2250" w:type="dxa"/>
                <w:noWrap/>
                <w:vAlign w:val="center"/>
                <w:cellDel w:id="53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54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372</w:delText>
              </w:r>
            </w:del>
          </w:p>
        </w:tc>
        <w:tc>
          <w:tcPr>
            <w:tcW w:w="1440" w:type="dxa"/>
            <w:noWrap/>
            <w:hideMark/>
            <w:tcPrChange w:id="55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170" w:type="dxa"/>
            <w:tcPrChange w:id="56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350" w:type="dxa"/>
            <w:noWrap/>
            <w:hideMark/>
            <w:tcPrChange w:id="57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32</w:t>
            </w:r>
          </w:p>
        </w:tc>
      </w:tr>
      <w:tr w:rsidR="00D86CE4" w:rsidRPr="00D85F1F" w:rsidTr="00D3309E">
        <w:trPr>
          <w:trHeight w:val="320"/>
          <w:trPrChange w:id="58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59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crb2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60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hideMark/>
            <w:tcPrChange w:id="61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1045</w:t>
            </w:r>
          </w:p>
        </w:tc>
        <w:tc>
          <w:tcPr>
            <w:tcW w:w="1080" w:type="dxa"/>
            <w:noWrap/>
            <w:hideMark/>
            <w:tcPrChange w:id="62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00" w:type="dxa"/>
            <w:noWrap/>
            <w:hideMark/>
            <w:tcPrChange w:id="63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250" w:type="dxa"/>
            <w:cellDel w:id="64" w:author="Revision" w:date="2018-03-28T17:31:00Z"/>
            <w:tcPrChange w:id="65" w:author="Revision" w:date="2018-03-28T17:31:00Z">
              <w:tcPr>
                <w:tcW w:w="2250" w:type="dxa"/>
                <w:noWrap/>
                <w:vAlign w:val="center"/>
                <w:cellDel w:id="66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67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378</w:delText>
              </w:r>
            </w:del>
          </w:p>
        </w:tc>
        <w:tc>
          <w:tcPr>
            <w:tcW w:w="1440" w:type="dxa"/>
            <w:noWrap/>
            <w:hideMark/>
            <w:tcPrChange w:id="68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70" w:type="dxa"/>
            <w:tcPrChange w:id="69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50" w:type="dxa"/>
            <w:noWrap/>
            <w:hideMark/>
            <w:tcPrChange w:id="70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48</w:t>
            </w:r>
          </w:p>
        </w:tc>
      </w:tr>
      <w:tr w:rsidR="00D86CE4" w:rsidRPr="00D85F1F" w:rsidTr="00D3309E">
        <w:trPr>
          <w:trHeight w:val="320"/>
          <w:trPrChange w:id="71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72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crb2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exo1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73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hideMark/>
            <w:tcPrChange w:id="74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080" w:type="dxa"/>
            <w:noWrap/>
            <w:hideMark/>
            <w:tcPrChange w:id="75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00" w:type="dxa"/>
            <w:noWrap/>
            <w:hideMark/>
            <w:tcPrChange w:id="76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250" w:type="dxa"/>
            <w:cellDel w:id="77" w:author="Revision" w:date="2018-03-28T17:31:00Z"/>
            <w:tcPrChange w:id="78" w:author="Revision" w:date="2018-03-28T17:31:00Z">
              <w:tcPr>
                <w:tcW w:w="2250" w:type="dxa"/>
                <w:noWrap/>
                <w:vAlign w:val="center"/>
                <w:cellDel w:id="79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80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373</w:delText>
              </w:r>
            </w:del>
          </w:p>
        </w:tc>
        <w:tc>
          <w:tcPr>
            <w:tcW w:w="1440" w:type="dxa"/>
            <w:noWrap/>
            <w:hideMark/>
            <w:tcPrChange w:id="81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170" w:type="dxa"/>
            <w:tcPrChange w:id="82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50" w:type="dxa"/>
            <w:noWrap/>
            <w:hideMark/>
            <w:tcPrChange w:id="83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44</w:t>
            </w:r>
          </w:p>
        </w:tc>
      </w:tr>
      <w:tr w:rsidR="00D86CE4" w:rsidRPr="00D85F1F" w:rsidTr="00D3309E">
        <w:trPr>
          <w:trHeight w:val="320"/>
          <w:trPrChange w:id="84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85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crb2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rqh1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86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hideMark/>
            <w:tcPrChange w:id="87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1080" w:type="dxa"/>
            <w:noWrap/>
            <w:hideMark/>
            <w:tcPrChange w:id="88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00" w:type="dxa"/>
            <w:noWrap/>
            <w:hideMark/>
            <w:tcPrChange w:id="89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50" w:type="dxa"/>
            <w:cellDel w:id="90" w:author="Revision" w:date="2018-03-28T17:31:00Z"/>
            <w:tcPrChange w:id="91" w:author="Revision" w:date="2018-03-28T17:31:00Z">
              <w:tcPr>
                <w:tcW w:w="2250" w:type="dxa"/>
                <w:noWrap/>
                <w:vAlign w:val="center"/>
                <w:cellDel w:id="92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93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350</w:delText>
              </w:r>
            </w:del>
          </w:p>
        </w:tc>
        <w:tc>
          <w:tcPr>
            <w:tcW w:w="1440" w:type="dxa"/>
            <w:noWrap/>
            <w:hideMark/>
            <w:tcPrChange w:id="94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170" w:type="dxa"/>
            <w:tcPrChange w:id="95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50" w:type="dxa"/>
            <w:noWrap/>
            <w:hideMark/>
            <w:tcPrChange w:id="96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27</w:t>
            </w:r>
          </w:p>
        </w:tc>
      </w:tr>
      <w:tr w:rsidR="00D86CE4" w:rsidRPr="00D85F1F" w:rsidTr="00D3309E">
        <w:trPr>
          <w:trHeight w:val="320"/>
          <w:trPrChange w:id="97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98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rev7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99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hideMark/>
            <w:tcPrChange w:id="100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3182</w:t>
            </w:r>
          </w:p>
        </w:tc>
        <w:tc>
          <w:tcPr>
            <w:tcW w:w="1080" w:type="dxa"/>
            <w:noWrap/>
            <w:hideMark/>
            <w:tcPrChange w:id="101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800" w:type="dxa"/>
            <w:noWrap/>
            <w:hideMark/>
            <w:tcPrChange w:id="102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50" w:type="dxa"/>
            <w:cellDel w:id="103" w:author="Revision" w:date="2018-03-28T17:31:00Z"/>
            <w:tcPrChange w:id="104" w:author="Revision" w:date="2018-03-28T17:31:00Z">
              <w:tcPr>
                <w:tcW w:w="2250" w:type="dxa"/>
                <w:noWrap/>
                <w:vAlign w:val="center"/>
                <w:cellDel w:id="105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106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1117</w:delText>
              </w:r>
            </w:del>
          </w:p>
        </w:tc>
        <w:tc>
          <w:tcPr>
            <w:tcW w:w="1440" w:type="dxa"/>
            <w:noWrap/>
            <w:hideMark/>
            <w:tcPrChange w:id="107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1851</w:t>
            </w:r>
          </w:p>
        </w:tc>
        <w:tc>
          <w:tcPr>
            <w:tcW w:w="1170" w:type="dxa"/>
            <w:tcPrChange w:id="108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350" w:type="dxa"/>
            <w:noWrap/>
            <w:hideMark/>
            <w:tcPrChange w:id="109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54</w:t>
            </w:r>
          </w:p>
        </w:tc>
      </w:tr>
      <w:tr w:rsidR="00D86CE4" w:rsidRPr="00D85F1F" w:rsidTr="00D3309E">
        <w:trPr>
          <w:trHeight w:val="320"/>
          <w:trPrChange w:id="110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111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rev7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exo1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112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hideMark/>
            <w:tcPrChange w:id="113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1251</w:t>
            </w:r>
          </w:p>
        </w:tc>
        <w:tc>
          <w:tcPr>
            <w:tcW w:w="1080" w:type="dxa"/>
            <w:noWrap/>
            <w:hideMark/>
            <w:tcPrChange w:id="114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00" w:type="dxa"/>
            <w:noWrap/>
            <w:hideMark/>
            <w:tcPrChange w:id="115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0" w:type="dxa"/>
            <w:cellDel w:id="116" w:author="Revision" w:date="2018-03-28T17:31:00Z"/>
            <w:tcPrChange w:id="117" w:author="Revision" w:date="2018-03-28T17:31:00Z">
              <w:tcPr>
                <w:tcW w:w="2250" w:type="dxa"/>
                <w:noWrap/>
                <w:vAlign w:val="center"/>
                <w:cellDel w:id="118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119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477</w:delText>
              </w:r>
            </w:del>
          </w:p>
        </w:tc>
        <w:tc>
          <w:tcPr>
            <w:tcW w:w="1440" w:type="dxa"/>
            <w:noWrap/>
            <w:hideMark/>
            <w:tcPrChange w:id="120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170" w:type="dxa"/>
            <w:tcPrChange w:id="121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0" w:type="dxa"/>
            <w:noWrap/>
            <w:hideMark/>
            <w:tcPrChange w:id="122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11</w:t>
            </w:r>
          </w:p>
        </w:tc>
      </w:tr>
      <w:tr w:rsidR="00D86CE4" w:rsidRPr="00D85F1F" w:rsidTr="00D3309E">
        <w:trPr>
          <w:trHeight w:val="320"/>
          <w:trPrChange w:id="123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124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rev7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rqh1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125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  <w:tcPrChange w:id="126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1080" w:type="dxa"/>
            <w:noWrap/>
            <w:hideMark/>
            <w:tcPrChange w:id="127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00" w:type="dxa"/>
            <w:noWrap/>
            <w:hideMark/>
            <w:tcPrChange w:id="128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50" w:type="dxa"/>
            <w:cellDel w:id="129" w:author="Revision" w:date="2018-03-28T17:31:00Z"/>
            <w:tcPrChange w:id="130" w:author="Revision" w:date="2018-03-28T17:31:00Z">
              <w:tcPr>
                <w:tcW w:w="2250" w:type="dxa"/>
                <w:noWrap/>
                <w:vAlign w:val="center"/>
                <w:cellDel w:id="131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132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435</w:delText>
              </w:r>
            </w:del>
          </w:p>
        </w:tc>
        <w:tc>
          <w:tcPr>
            <w:tcW w:w="1440" w:type="dxa"/>
            <w:noWrap/>
            <w:hideMark/>
            <w:tcPrChange w:id="133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170" w:type="dxa"/>
            <w:tcPrChange w:id="134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50" w:type="dxa"/>
            <w:noWrap/>
            <w:hideMark/>
            <w:tcPrChange w:id="135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50</w:t>
            </w:r>
          </w:p>
        </w:tc>
      </w:tr>
      <w:tr w:rsidR="00D86CE4" w:rsidRPr="00D85F1F" w:rsidTr="00D3309E">
        <w:trPr>
          <w:trHeight w:val="320"/>
          <w:trPrChange w:id="136" w:author="Revision" w:date="2018-03-28T17:31:00Z">
            <w:trPr>
              <w:trHeight w:val="320"/>
            </w:trPr>
          </w:trPrChange>
        </w:trPr>
        <w:tc>
          <w:tcPr>
            <w:tcW w:w="1435" w:type="dxa"/>
            <w:noWrap/>
            <w:hideMark/>
            <w:tcPrChange w:id="137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rev7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crb2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138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hideMark/>
            <w:tcPrChange w:id="139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080" w:type="dxa"/>
            <w:noWrap/>
            <w:hideMark/>
            <w:tcPrChange w:id="140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00" w:type="dxa"/>
            <w:noWrap/>
            <w:hideMark/>
            <w:tcPrChange w:id="141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50" w:type="dxa"/>
            <w:cellDel w:id="142" w:author="Revision" w:date="2018-03-28T17:31:00Z"/>
            <w:tcPrChange w:id="143" w:author="Revision" w:date="2018-03-28T17:31:00Z">
              <w:tcPr>
                <w:tcW w:w="2250" w:type="dxa"/>
                <w:noWrap/>
                <w:vAlign w:val="center"/>
                <w:cellDel w:id="144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145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514</w:delText>
              </w:r>
            </w:del>
          </w:p>
        </w:tc>
        <w:tc>
          <w:tcPr>
            <w:tcW w:w="1440" w:type="dxa"/>
            <w:noWrap/>
            <w:hideMark/>
            <w:tcPrChange w:id="146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170" w:type="dxa"/>
            <w:tcPrChange w:id="147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50" w:type="dxa"/>
            <w:noWrap/>
            <w:hideMark/>
            <w:tcPrChange w:id="148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42</w:t>
            </w:r>
          </w:p>
        </w:tc>
      </w:tr>
      <w:tr w:rsidR="00D86CE4" w:rsidRPr="00D85F1F" w:rsidTr="00D3309E">
        <w:trPr>
          <w:trHeight w:val="314"/>
          <w:trPrChange w:id="149" w:author="Revision" w:date="2018-03-28T17:31:00Z">
            <w:trPr>
              <w:trHeight w:val="314"/>
            </w:trPr>
          </w:trPrChange>
        </w:trPr>
        <w:tc>
          <w:tcPr>
            <w:tcW w:w="1435" w:type="dxa"/>
            <w:noWrap/>
            <w:hideMark/>
            <w:tcPrChange w:id="150" w:author="Revision" w:date="2018-03-28T17:31:00Z">
              <w:tcPr>
                <w:tcW w:w="1435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</w:pPr>
            <w:proofErr w:type="gramStart"/>
            <w:r w:rsidRPr="00D85F1F">
              <w:rPr>
                <w:rFonts w:ascii="Helvetica" w:eastAsia="Times New Roman" w:hAnsi="Helvetica"/>
                <w:i/>
                <w:color w:val="000000"/>
                <w:sz w:val="20"/>
                <w:szCs w:val="20"/>
              </w:rPr>
              <w:t>rev3</w:t>
            </w: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∆</w:t>
            </w:r>
            <w:proofErr w:type="gramEnd"/>
          </w:p>
        </w:tc>
        <w:tc>
          <w:tcPr>
            <w:tcW w:w="1260" w:type="dxa"/>
            <w:tcPrChange w:id="151" w:author="Revision" w:date="2018-03-28T17:31:00Z">
              <w:tcPr>
                <w:tcW w:w="1260" w:type="dxa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26C3D">
              <w:rPr>
                <w:rFonts w:ascii="Helvetica" w:eastAsia="Times New Roman" w:hAnsi="Helvetic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hideMark/>
            <w:tcPrChange w:id="152" w:author="Revision" w:date="2018-03-28T17:31:00Z">
              <w:tcPr>
                <w:tcW w:w="117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080" w:type="dxa"/>
            <w:noWrap/>
            <w:hideMark/>
            <w:tcPrChange w:id="153" w:author="Revision" w:date="2018-03-28T17:31:00Z">
              <w:tcPr>
                <w:tcW w:w="108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00" w:type="dxa"/>
            <w:noWrap/>
            <w:hideMark/>
            <w:tcPrChange w:id="154" w:author="Revision" w:date="2018-03-28T17:31:00Z">
              <w:tcPr>
                <w:tcW w:w="180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50" w:type="dxa"/>
            <w:cellDel w:id="155" w:author="Revision" w:date="2018-03-28T17:31:00Z"/>
            <w:tcPrChange w:id="156" w:author="Revision" w:date="2018-03-28T17:31:00Z">
              <w:tcPr>
                <w:tcW w:w="2250" w:type="dxa"/>
                <w:noWrap/>
                <w:vAlign w:val="center"/>
                <w:cellDel w:id="157" w:author="Revision" w:date="2018-03-28T17:31:00Z"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del w:id="158" w:author="Revision" w:date="2018-03-28T17:31:00Z">
              <w:r w:rsidRPr="00D85F1F">
                <w:rPr>
                  <w:rFonts w:ascii="Helvetica" w:eastAsia="Times New Roman" w:hAnsi="Helvetica"/>
                  <w:color w:val="000000"/>
                  <w:sz w:val="20"/>
                  <w:szCs w:val="20"/>
                </w:rPr>
                <w:delText>317</w:delText>
              </w:r>
            </w:del>
          </w:p>
        </w:tc>
        <w:tc>
          <w:tcPr>
            <w:tcW w:w="1440" w:type="dxa"/>
            <w:noWrap/>
            <w:hideMark/>
            <w:tcPrChange w:id="159" w:author="Revision" w:date="2018-03-28T17:31:00Z">
              <w:tcPr>
                <w:tcW w:w="144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70" w:type="dxa"/>
            <w:tcPrChange w:id="160" w:author="Revision" w:date="2018-03-28T17:31:00Z">
              <w:tcPr>
                <w:tcW w:w="1170" w:type="dxa"/>
              </w:tcPr>
            </w:tcPrChange>
          </w:tcPr>
          <w:p w:rsidR="00D86CE4" w:rsidRPr="00AE65B8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AE65B8">
              <w:rPr>
                <w:rFonts w:ascii="Helvetica" w:eastAsia="Times New Roman" w:hAnsi="Helvetic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50" w:type="dxa"/>
            <w:noWrap/>
            <w:hideMark/>
            <w:tcPrChange w:id="161" w:author="Revision" w:date="2018-03-28T17:31:00Z">
              <w:tcPr>
                <w:tcW w:w="1350" w:type="dxa"/>
                <w:noWrap/>
                <w:hideMark/>
              </w:tcPr>
            </w:tcPrChange>
          </w:tcPr>
          <w:p w:rsidR="00D86CE4" w:rsidRPr="00D85F1F" w:rsidRDefault="00D86CE4" w:rsidP="00D3309E">
            <w:pPr>
              <w:jc w:val="right"/>
              <w:rPr>
                <w:rFonts w:ascii="Helvetica" w:eastAsia="Times New Roman" w:hAnsi="Helvetica"/>
                <w:color w:val="000000"/>
                <w:sz w:val="20"/>
                <w:szCs w:val="20"/>
              </w:rPr>
            </w:pPr>
            <w:r w:rsidRPr="00D85F1F">
              <w:rPr>
                <w:rFonts w:ascii="Helvetica" w:eastAsia="Times New Roman" w:hAnsi="Helvetica"/>
                <w:color w:val="000000"/>
                <w:sz w:val="20"/>
                <w:szCs w:val="20"/>
              </w:rPr>
              <w:t>31</w:t>
            </w:r>
          </w:p>
        </w:tc>
      </w:tr>
    </w:tbl>
    <w:p w:rsidR="00D86CE4" w:rsidRDefault="00D86CE4" w:rsidP="00D86CE4">
      <w:pPr>
        <w:rPr>
          <w:rFonts w:ascii="Helvetica" w:hAnsi="Helvetica"/>
        </w:rPr>
      </w:pPr>
    </w:p>
    <w:p w:rsidR="00D86CE4" w:rsidRPr="0050398B" w:rsidRDefault="00D86CE4" w:rsidP="00D86CE4">
      <w:pPr>
        <w:rPr>
          <w:del w:id="162" w:author="Revision" w:date="2018-03-28T17:31:00Z"/>
          <w:rFonts w:ascii="Helvetica" w:hAnsi="Helvetica"/>
          <w:color w:val="000000"/>
        </w:rPr>
      </w:pPr>
      <w:r w:rsidRPr="0047461E">
        <w:rPr>
          <w:rFonts w:ascii="Helvetica" w:eastAsia="Times New Roman" w:hAnsi="Helvetica"/>
          <w:color w:val="000000"/>
        </w:rPr>
        <w:t xml:space="preserve">* Cell cycles that were excluded from the analyses of resection rate in Figures </w:t>
      </w:r>
      <w:del w:id="163" w:author="Revision" w:date="2018-03-28T17:31:00Z">
        <w:r w:rsidRPr="0047461E">
          <w:rPr>
            <w:rFonts w:ascii="Helvetica" w:eastAsia="Times New Roman" w:hAnsi="Helvetica"/>
            <w:color w:val="000000"/>
          </w:rPr>
          <w:delText>1C, 2B</w:delText>
        </w:r>
      </w:del>
      <w:ins w:id="164" w:author="Revision" w:date="2018-03-28T17:31:00Z">
        <w:r>
          <w:rPr>
            <w:rFonts w:ascii="Helvetica" w:eastAsia="Times New Roman" w:hAnsi="Helvetica"/>
            <w:color w:val="000000"/>
          </w:rPr>
          <w:t>1F, 2C</w:t>
        </w:r>
      </w:ins>
      <w:r w:rsidRPr="0047461E">
        <w:rPr>
          <w:rFonts w:ascii="Helvetica" w:eastAsia="Times New Roman" w:hAnsi="Helvetica"/>
          <w:color w:val="000000"/>
        </w:rPr>
        <w:t xml:space="preserve">, </w:t>
      </w:r>
      <w:r>
        <w:rPr>
          <w:rFonts w:ascii="Helvetica" w:eastAsia="Times New Roman" w:hAnsi="Helvetica"/>
          <w:color w:val="000000"/>
        </w:rPr>
        <w:t>3A</w:t>
      </w:r>
      <w:ins w:id="165" w:author="Revision" w:date="2018-03-28T17:31:00Z">
        <w:r>
          <w:rPr>
            <w:rFonts w:ascii="Helvetica" w:eastAsia="Times New Roman" w:hAnsi="Helvetica"/>
            <w:color w:val="000000"/>
          </w:rPr>
          <w:t>.</w:t>
        </w:r>
      </w:ins>
    </w:p>
    <w:p w:rsidR="00727260" w:rsidRDefault="00727260">
      <w:bookmarkStart w:id="166" w:name="_GoBack"/>
      <w:bookmarkEnd w:id="166"/>
    </w:p>
    <w:sectPr w:rsidR="00727260" w:rsidSect="00D86CE4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Courier New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E4"/>
    <w:rsid w:val="00727260"/>
    <w:rsid w:val="00D8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E4"/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6CE4"/>
    <w:rPr>
      <w:rFonts w:ascii="Calibri" w:eastAsia="Calibri" w:hAnsi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6C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CE4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E4"/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6CE4"/>
    <w:rPr>
      <w:rFonts w:ascii="Calibri" w:eastAsia="Calibri" w:hAnsi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6C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CE4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Macintosh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2018-04-04T15:18:00Z</dcterms:created>
  <dcterms:modified xsi:type="dcterms:W3CDTF">2018-04-04T15:18:00Z</dcterms:modified>
</cp:coreProperties>
</file>