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AAC" w:rsidRDefault="002F4AAC" w:rsidP="002F4AAC">
      <w:pPr>
        <w:pageBreakBefore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B95359">
        <w:rPr>
          <w:rFonts w:ascii="Arial" w:hAnsi="Arial" w:cs="Arial"/>
          <w:b/>
          <w:sz w:val="24"/>
          <w:szCs w:val="24"/>
          <w:lang w:val="en-US"/>
        </w:rPr>
        <w:t>Supplementary Table</w:t>
      </w:r>
    </w:p>
    <w:p w:rsidR="002F4AAC" w:rsidRPr="00F72828" w:rsidRDefault="002F4AAC" w:rsidP="002F4AAC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Style w:val="TableGrid"/>
        <w:tblW w:w="9355" w:type="dxa"/>
        <w:tblLayout w:type="fixed"/>
        <w:tblLook w:val="04A0" w:firstRow="1" w:lastRow="0" w:firstColumn="1" w:lastColumn="0" w:noHBand="0" w:noVBand="1"/>
        <w:tblPrChange w:id="0" w:author="Tom Franken" w:date="2018-04-22T19:44:00Z">
          <w:tblPr>
            <w:tblStyle w:val="TableGrid"/>
            <w:tblW w:w="935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895"/>
        <w:gridCol w:w="912"/>
        <w:gridCol w:w="888"/>
        <w:gridCol w:w="1260"/>
        <w:gridCol w:w="810"/>
        <w:gridCol w:w="1440"/>
        <w:gridCol w:w="1350"/>
        <w:gridCol w:w="900"/>
        <w:gridCol w:w="900"/>
        <w:tblGridChange w:id="1">
          <w:tblGrid>
            <w:gridCol w:w="1097"/>
            <w:gridCol w:w="710"/>
            <w:gridCol w:w="888"/>
            <w:gridCol w:w="1260"/>
            <w:gridCol w:w="810"/>
            <w:gridCol w:w="1440"/>
            <w:gridCol w:w="1350"/>
            <w:gridCol w:w="900"/>
            <w:gridCol w:w="900"/>
          </w:tblGrid>
        </w:tblGridChange>
      </w:tblGrid>
      <w:tr w:rsidR="002F4AAC" w:rsidRPr="00F72828" w:rsidTr="003A155C">
        <w:tc>
          <w:tcPr>
            <w:tcW w:w="895" w:type="dxa"/>
            <w:tcPrChange w:id="2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Cell number</w:t>
            </w:r>
          </w:p>
        </w:tc>
        <w:tc>
          <w:tcPr>
            <w:tcW w:w="912" w:type="dxa"/>
            <w:tcPrChange w:id="3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ins w:id="4" w:author="Tom Franken" w:date="2018-04-22T19:44:00Z">
              <w:r>
                <w:rPr>
                  <w:rFonts w:ascii="Arial" w:hAnsi="Arial" w:cs="Arial"/>
                  <w:b/>
                  <w:sz w:val="20"/>
                  <w:szCs w:val="20"/>
                </w:rPr>
                <w:t>Morphological c</w:t>
              </w:r>
            </w:ins>
            <w:del w:id="5" w:author="Tom Franken" w:date="2018-03-22T18:59:00Z">
              <w:r w:rsidRPr="00F72828" w:rsidDel="00562A99">
                <w:rPr>
                  <w:rFonts w:ascii="Arial" w:hAnsi="Arial" w:cs="Arial"/>
                  <w:b/>
                  <w:sz w:val="20"/>
                  <w:szCs w:val="20"/>
                </w:rPr>
                <w:delText>C</w:delText>
              </w:r>
            </w:del>
            <w:r w:rsidRPr="00F72828">
              <w:rPr>
                <w:rFonts w:ascii="Arial" w:hAnsi="Arial" w:cs="Arial"/>
                <w:b/>
                <w:sz w:val="20"/>
                <w:szCs w:val="20"/>
              </w:rPr>
              <w:t>ell type</w:t>
            </w:r>
          </w:p>
        </w:tc>
        <w:tc>
          <w:tcPr>
            <w:tcW w:w="888" w:type="dxa"/>
            <w:tcPrChange w:id="6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CF (BF) (kHz)</w:t>
            </w:r>
          </w:p>
        </w:tc>
        <w:tc>
          <w:tcPr>
            <w:tcW w:w="1260" w:type="dxa"/>
            <w:tcPrChange w:id="7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Synaptic</w:t>
            </w:r>
            <w:r w:rsidRPr="00F72828">
              <w:rPr>
                <w:rFonts w:ascii="Arial" w:hAnsi="Arial" w:cs="Arial"/>
                <w:b/>
                <w:sz w:val="20"/>
                <w:szCs w:val="20"/>
              </w:rPr>
              <w:br/>
              <w:t>coverage (%)</w:t>
            </w:r>
          </w:p>
        </w:tc>
        <w:tc>
          <w:tcPr>
            <w:tcW w:w="810" w:type="dxa"/>
            <w:tcPrChange w:id="8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IC proj.</w:t>
            </w:r>
          </w:p>
        </w:tc>
        <w:tc>
          <w:tcPr>
            <w:tcW w:w="1440" w:type="dxa"/>
            <w:tcPrChange w:id="9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 xml:space="preserve">Axon </w:t>
            </w:r>
            <w:r w:rsidRPr="00F72828">
              <w:rPr>
                <w:rFonts w:ascii="Arial" w:hAnsi="Arial" w:cs="Arial"/>
                <w:b/>
                <w:sz w:val="20"/>
                <w:szCs w:val="20"/>
              </w:rPr>
              <w:br/>
              <w:t>collaterals</w:t>
            </w:r>
          </w:p>
        </w:tc>
        <w:tc>
          <w:tcPr>
            <w:tcW w:w="1350" w:type="dxa"/>
            <w:tcPrChange w:id="10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AP</w:t>
            </w:r>
            <w:r w:rsidRPr="00F72828">
              <w:rPr>
                <w:rFonts w:ascii="Arial" w:hAnsi="Arial" w:cs="Arial"/>
                <w:b/>
                <w:sz w:val="20"/>
                <w:szCs w:val="20"/>
              </w:rPr>
              <w:br/>
              <w:t>amplitude</w:t>
            </w:r>
            <w:r w:rsidRPr="00F72828">
              <w:rPr>
                <w:rFonts w:ascii="Arial" w:hAnsi="Arial" w:cs="Arial"/>
                <w:b/>
                <w:sz w:val="20"/>
                <w:szCs w:val="20"/>
              </w:rPr>
              <w:br/>
              <w:t>(mV)</w:t>
            </w:r>
          </w:p>
        </w:tc>
        <w:tc>
          <w:tcPr>
            <w:tcW w:w="900" w:type="dxa"/>
            <w:tcPrChange w:id="1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PSTH</w:t>
            </w:r>
          </w:p>
        </w:tc>
        <w:tc>
          <w:tcPr>
            <w:tcW w:w="900" w:type="dxa"/>
            <w:tcPrChange w:id="12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IR p/ss</w:t>
            </w:r>
            <w:r w:rsidRPr="00F72828">
              <w:rPr>
                <w:rFonts w:ascii="Arial" w:hAnsi="Arial" w:cs="Arial"/>
                <w:b/>
                <w:sz w:val="20"/>
                <w:szCs w:val="20"/>
              </w:rPr>
              <w:br/>
              <w:t>(MΩ)</w:t>
            </w:r>
          </w:p>
        </w:tc>
      </w:tr>
      <w:tr w:rsidR="002F4AAC" w:rsidRPr="00F72828" w:rsidTr="003A155C">
        <w:tc>
          <w:tcPr>
            <w:tcW w:w="895" w:type="dxa"/>
            <w:tcPrChange w:id="13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912" w:type="dxa"/>
            <w:tcPrChange w:id="14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88" w:type="dxa"/>
            <w:tcPrChange w:id="15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1260" w:type="dxa"/>
            <w:tcPrChange w:id="16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68.0</w:t>
            </w:r>
          </w:p>
        </w:tc>
        <w:tc>
          <w:tcPr>
            <w:tcW w:w="810" w:type="dxa"/>
            <w:tcPrChange w:id="17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18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19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900" w:type="dxa"/>
            <w:tcPrChange w:id="20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00" w:type="dxa"/>
            <w:tcPrChange w:id="2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13/2</w:t>
            </w:r>
          </w:p>
        </w:tc>
      </w:tr>
      <w:tr w:rsidR="002F4AAC" w:rsidRPr="00F72828" w:rsidTr="003A155C">
        <w:tc>
          <w:tcPr>
            <w:tcW w:w="895" w:type="dxa"/>
            <w:tcPrChange w:id="22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912" w:type="dxa"/>
            <w:tcPrChange w:id="23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88" w:type="dxa"/>
            <w:tcPrChange w:id="24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260" w:type="dxa"/>
            <w:tcPrChange w:id="25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74.8</w:t>
            </w:r>
          </w:p>
        </w:tc>
        <w:tc>
          <w:tcPr>
            <w:tcW w:w="810" w:type="dxa"/>
            <w:tcPrChange w:id="26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27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LNTB</w:t>
            </w:r>
          </w:p>
        </w:tc>
        <w:tc>
          <w:tcPr>
            <w:tcW w:w="1350" w:type="dxa"/>
            <w:tcPrChange w:id="28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48.0</w:t>
            </w:r>
          </w:p>
        </w:tc>
        <w:tc>
          <w:tcPr>
            <w:tcW w:w="900" w:type="dxa"/>
            <w:tcPrChange w:id="29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ins w:id="30" w:author="Tom Franken" w:date="2018-03-26T18:58:00Z">
              <w:r>
                <w:rPr>
                  <w:rFonts w:ascii="Arial" w:hAnsi="Arial" w:cs="Arial"/>
                  <w:sz w:val="20"/>
                  <w:szCs w:val="20"/>
                </w:rPr>
                <w:t>-</w:t>
              </w:r>
            </w:ins>
          </w:p>
        </w:tc>
        <w:tc>
          <w:tcPr>
            <w:tcW w:w="900" w:type="dxa"/>
            <w:tcPrChange w:id="3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32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12" w:type="dxa"/>
            <w:tcPrChange w:id="33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88" w:type="dxa"/>
            <w:tcPrChange w:id="34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(4.6)</w:t>
            </w:r>
          </w:p>
        </w:tc>
        <w:tc>
          <w:tcPr>
            <w:tcW w:w="1260" w:type="dxa"/>
            <w:tcPrChange w:id="35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59.1</w:t>
            </w:r>
          </w:p>
        </w:tc>
        <w:tc>
          <w:tcPr>
            <w:tcW w:w="810" w:type="dxa"/>
            <w:tcPrChange w:id="36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37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38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900" w:type="dxa"/>
            <w:tcPrChange w:id="39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ins w:id="40" w:author="Tom Franken" w:date="2018-03-26T18:58:00Z">
              <w:r>
                <w:rPr>
                  <w:rFonts w:ascii="Arial" w:hAnsi="Arial" w:cs="Arial"/>
                  <w:sz w:val="20"/>
                  <w:szCs w:val="20"/>
                </w:rPr>
                <w:t>-</w:t>
              </w:r>
            </w:ins>
          </w:p>
        </w:tc>
        <w:tc>
          <w:tcPr>
            <w:tcW w:w="900" w:type="dxa"/>
            <w:tcPrChange w:id="4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42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12" w:type="dxa"/>
            <w:tcPrChange w:id="43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88" w:type="dxa"/>
            <w:tcPrChange w:id="44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1260" w:type="dxa"/>
            <w:tcPrChange w:id="45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77.4</w:t>
            </w:r>
          </w:p>
        </w:tc>
        <w:tc>
          <w:tcPr>
            <w:tcW w:w="810" w:type="dxa"/>
            <w:tcPrChange w:id="46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47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48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25.9</w:t>
            </w:r>
          </w:p>
        </w:tc>
        <w:tc>
          <w:tcPr>
            <w:tcW w:w="900" w:type="dxa"/>
            <w:tcPrChange w:id="49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00" w:type="dxa"/>
            <w:tcPrChange w:id="50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51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912" w:type="dxa"/>
            <w:tcPrChange w:id="52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88" w:type="dxa"/>
            <w:tcPrChange w:id="53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12.0</w:t>
            </w:r>
          </w:p>
        </w:tc>
        <w:tc>
          <w:tcPr>
            <w:tcW w:w="1260" w:type="dxa"/>
            <w:tcPrChange w:id="54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76.4</w:t>
            </w:r>
          </w:p>
        </w:tc>
        <w:tc>
          <w:tcPr>
            <w:tcW w:w="810" w:type="dxa"/>
            <w:tcPrChange w:id="55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56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LNTB</w:t>
            </w:r>
          </w:p>
        </w:tc>
        <w:tc>
          <w:tcPr>
            <w:tcW w:w="1350" w:type="dxa"/>
            <w:tcPrChange w:id="57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27.6</w:t>
            </w:r>
          </w:p>
        </w:tc>
        <w:tc>
          <w:tcPr>
            <w:tcW w:w="900" w:type="dxa"/>
            <w:tcPrChange w:id="58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00" w:type="dxa"/>
            <w:tcPrChange w:id="59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28/18</w:t>
            </w:r>
          </w:p>
        </w:tc>
      </w:tr>
      <w:tr w:rsidR="002F4AAC" w:rsidRPr="00F72828" w:rsidTr="003A155C">
        <w:tc>
          <w:tcPr>
            <w:tcW w:w="895" w:type="dxa"/>
            <w:tcPrChange w:id="60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12" w:type="dxa"/>
            <w:tcPrChange w:id="61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 or 5</w:t>
            </w:r>
          </w:p>
        </w:tc>
        <w:tc>
          <w:tcPr>
            <w:tcW w:w="888" w:type="dxa"/>
            <w:tcPrChange w:id="62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3.8</w:t>
            </w:r>
          </w:p>
        </w:tc>
        <w:tc>
          <w:tcPr>
            <w:tcW w:w="1260" w:type="dxa"/>
            <w:tcPrChange w:id="63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PrChange w:id="64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65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66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900" w:type="dxa"/>
            <w:tcPrChange w:id="67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O(s)</w:t>
            </w:r>
          </w:p>
        </w:tc>
        <w:tc>
          <w:tcPr>
            <w:tcW w:w="900" w:type="dxa"/>
            <w:tcPrChange w:id="68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69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912" w:type="dxa"/>
            <w:tcPrChange w:id="70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 or 5</w:t>
            </w:r>
          </w:p>
        </w:tc>
        <w:tc>
          <w:tcPr>
            <w:tcW w:w="888" w:type="dxa"/>
            <w:tcPrChange w:id="71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1260" w:type="dxa"/>
            <w:tcPrChange w:id="72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PrChange w:id="73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74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75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36.2</w:t>
            </w:r>
          </w:p>
        </w:tc>
        <w:tc>
          <w:tcPr>
            <w:tcW w:w="900" w:type="dxa"/>
            <w:tcPrChange w:id="76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00" w:type="dxa"/>
            <w:tcPrChange w:id="77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78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912" w:type="dxa"/>
            <w:tcPrChange w:id="79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 or 5</w:t>
            </w:r>
          </w:p>
        </w:tc>
        <w:tc>
          <w:tcPr>
            <w:tcW w:w="888" w:type="dxa"/>
            <w:tcPrChange w:id="80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10.4</w:t>
            </w:r>
          </w:p>
        </w:tc>
        <w:tc>
          <w:tcPr>
            <w:tcW w:w="1260" w:type="dxa"/>
            <w:tcPrChange w:id="81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PrChange w:id="82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83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84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PrChange w:id="85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ins w:id="86" w:author="Tom Franken" w:date="2018-03-26T19:01:00Z">
              <w:r>
                <w:rPr>
                  <w:rFonts w:ascii="Arial" w:hAnsi="Arial" w:cs="Arial"/>
                  <w:sz w:val="20"/>
                  <w:szCs w:val="20"/>
                </w:rPr>
                <w:t>(O)</w:t>
              </w:r>
            </w:ins>
          </w:p>
        </w:tc>
        <w:tc>
          <w:tcPr>
            <w:tcW w:w="900" w:type="dxa"/>
            <w:tcPrChange w:id="87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88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912" w:type="dxa"/>
            <w:tcPrChange w:id="89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 or 5</w:t>
            </w:r>
          </w:p>
        </w:tc>
        <w:tc>
          <w:tcPr>
            <w:tcW w:w="888" w:type="dxa"/>
            <w:tcPrChange w:id="90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(0.29)</w:t>
            </w:r>
          </w:p>
        </w:tc>
        <w:tc>
          <w:tcPr>
            <w:tcW w:w="1260" w:type="dxa"/>
            <w:tcPrChange w:id="91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PrChange w:id="92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93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94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PrChange w:id="95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ins w:id="96" w:author="Tom Franken" w:date="2018-03-26T18:58:00Z">
              <w:r>
                <w:rPr>
                  <w:rFonts w:ascii="Arial" w:hAnsi="Arial" w:cs="Arial"/>
                  <w:sz w:val="20"/>
                  <w:szCs w:val="20"/>
                </w:rPr>
                <w:t>-</w:t>
              </w:r>
            </w:ins>
          </w:p>
        </w:tc>
        <w:tc>
          <w:tcPr>
            <w:tcW w:w="900" w:type="dxa"/>
            <w:tcPrChange w:id="97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98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912" w:type="dxa"/>
            <w:tcPrChange w:id="99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888" w:type="dxa"/>
            <w:tcPrChange w:id="100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260" w:type="dxa"/>
            <w:tcPrChange w:id="101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53.8</w:t>
            </w:r>
          </w:p>
        </w:tc>
        <w:tc>
          <w:tcPr>
            <w:tcW w:w="810" w:type="dxa"/>
            <w:tcPrChange w:id="102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103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104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48.9</w:t>
            </w:r>
          </w:p>
        </w:tc>
        <w:tc>
          <w:tcPr>
            <w:tcW w:w="900" w:type="dxa"/>
            <w:tcPrChange w:id="105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Chop (T)</w:t>
            </w:r>
          </w:p>
        </w:tc>
        <w:tc>
          <w:tcPr>
            <w:tcW w:w="900" w:type="dxa"/>
            <w:tcPrChange w:id="106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107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912" w:type="dxa"/>
            <w:tcPrChange w:id="108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888" w:type="dxa"/>
            <w:tcPrChange w:id="109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1260" w:type="dxa"/>
            <w:tcPrChange w:id="110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PrChange w:id="111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PrChange w:id="112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113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65.5</w:t>
            </w:r>
          </w:p>
        </w:tc>
        <w:tc>
          <w:tcPr>
            <w:tcW w:w="900" w:type="dxa"/>
            <w:tcPrChange w:id="114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900" w:type="dxa"/>
            <w:tcPrChange w:id="115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116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912" w:type="dxa"/>
            <w:tcPrChange w:id="117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888" w:type="dxa"/>
            <w:tcPrChange w:id="118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4.0</w:t>
            </w:r>
          </w:p>
        </w:tc>
        <w:tc>
          <w:tcPr>
            <w:tcW w:w="1260" w:type="dxa"/>
            <w:tcPrChange w:id="119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42.9</w:t>
            </w:r>
          </w:p>
        </w:tc>
        <w:tc>
          <w:tcPr>
            <w:tcW w:w="810" w:type="dxa"/>
            <w:tcPrChange w:id="120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121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122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56.0</w:t>
            </w:r>
          </w:p>
        </w:tc>
        <w:tc>
          <w:tcPr>
            <w:tcW w:w="900" w:type="dxa"/>
            <w:tcPrChange w:id="123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PL</w:t>
            </w:r>
          </w:p>
        </w:tc>
        <w:tc>
          <w:tcPr>
            <w:tcW w:w="900" w:type="dxa"/>
            <w:tcPrChange w:id="124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4AAC" w:rsidRPr="00F72828" w:rsidTr="003A155C">
        <w:tc>
          <w:tcPr>
            <w:tcW w:w="895" w:type="dxa"/>
            <w:tcPrChange w:id="125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912" w:type="dxa"/>
            <w:tcPrChange w:id="126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888" w:type="dxa"/>
            <w:tcPrChange w:id="127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(10.6)</w:t>
            </w:r>
          </w:p>
        </w:tc>
        <w:tc>
          <w:tcPr>
            <w:tcW w:w="1260" w:type="dxa"/>
            <w:tcPrChange w:id="128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52.4</w:t>
            </w:r>
          </w:p>
        </w:tc>
        <w:tc>
          <w:tcPr>
            <w:tcW w:w="810" w:type="dxa"/>
            <w:tcPrChange w:id="129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130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350" w:type="dxa"/>
            <w:tcPrChange w:id="131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80.1</w:t>
            </w:r>
          </w:p>
        </w:tc>
        <w:tc>
          <w:tcPr>
            <w:tcW w:w="900" w:type="dxa"/>
            <w:tcPrChange w:id="132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PL</w:t>
            </w:r>
          </w:p>
        </w:tc>
        <w:tc>
          <w:tcPr>
            <w:tcW w:w="900" w:type="dxa"/>
            <w:tcPrChange w:id="133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37/28</w:t>
            </w:r>
          </w:p>
        </w:tc>
      </w:tr>
      <w:tr w:rsidR="002F4AAC" w:rsidRPr="00F72828" w:rsidTr="003A155C">
        <w:tc>
          <w:tcPr>
            <w:tcW w:w="895" w:type="dxa"/>
            <w:tcPrChange w:id="134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912" w:type="dxa"/>
            <w:tcPrChange w:id="135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888" w:type="dxa"/>
            <w:tcPrChange w:id="136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1260" w:type="dxa"/>
            <w:tcPrChange w:id="137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27.8</w:t>
            </w:r>
          </w:p>
        </w:tc>
        <w:tc>
          <w:tcPr>
            <w:tcW w:w="810" w:type="dxa"/>
            <w:tcPrChange w:id="138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40" w:type="dxa"/>
            <w:tcPrChange w:id="139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PrChange w:id="140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60.1</w:t>
            </w:r>
          </w:p>
        </w:tc>
        <w:tc>
          <w:tcPr>
            <w:tcW w:w="900" w:type="dxa"/>
            <w:tcPrChange w:id="14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Chop (U)</w:t>
            </w:r>
          </w:p>
        </w:tc>
        <w:tc>
          <w:tcPr>
            <w:tcW w:w="900" w:type="dxa"/>
            <w:tcPrChange w:id="142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59/48</w:t>
            </w:r>
          </w:p>
        </w:tc>
      </w:tr>
      <w:tr w:rsidR="002F4AAC" w:rsidRPr="00F72828" w:rsidTr="003A155C">
        <w:tc>
          <w:tcPr>
            <w:tcW w:w="895" w:type="dxa"/>
            <w:tcPrChange w:id="143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912" w:type="dxa"/>
            <w:tcPrChange w:id="144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Mu</w:t>
            </w:r>
          </w:p>
        </w:tc>
        <w:tc>
          <w:tcPr>
            <w:tcW w:w="888" w:type="dxa"/>
            <w:tcPrChange w:id="145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1260" w:type="dxa"/>
            <w:tcPrChange w:id="146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75.3</w:t>
            </w:r>
          </w:p>
        </w:tc>
        <w:tc>
          <w:tcPr>
            <w:tcW w:w="810" w:type="dxa"/>
            <w:tcPrChange w:id="147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1440" w:type="dxa"/>
            <w:tcPrChange w:id="148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LNTB; local</w:t>
            </w:r>
          </w:p>
        </w:tc>
        <w:tc>
          <w:tcPr>
            <w:tcW w:w="1350" w:type="dxa"/>
            <w:tcPrChange w:id="149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72.4</w:t>
            </w:r>
          </w:p>
        </w:tc>
        <w:tc>
          <w:tcPr>
            <w:tcW w:w="900" w:type="dxa"/>
            <w:tcPrChange w:id="150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O(s)</w:t>
            </w:r>
          </w:p>
        </w:tc>
        <w:tc>
          <w:tcPr>
            <w:tcW w:w="900" w:type="dxa"/>
            <w:tcPrChange w:id="151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44/19</w:t>
            </w:r>
          </w:p>
        </w:tc>
      </w:tr>
      <w:tr w:rsidR="002F4AAC" w:rsidRPr="00F72828" w:rsidTr="003A155C">
        <w:tc>
          <w:tcPr>
            <w:tcW w:w="895" w:type="dxa"/>
            <w:tcPrChange w:id="152" w:author="Tom Franken" w:date="2018-04-22T19:44:00Z">
              <w:tcPr>
                <w:tcW w:w="1097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72828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912" w:type="dxa"/>
            <w:tcPrChange w:id="153" w:author="Tom Franken" w:date="2018-04-22T19:44:00Z">
              <w:tcPr>
                <w:tcW w:w="7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8" w:type="dxa"/>
            <w:tcPrChange w:id="154" w:author="Tom Franken" w:date="2018-04-22T19:44:00Z">
              <w:tcPr>
                <w:tcW w:w="888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1260" w:type="dxa"/>
            <w:tcPrChange w:id="155" w:author="Tom Franken" w:date="2018-04-22T19:44:00Z">
              <w:tcPr>
                <w:tcW w:w="126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32.8</w:t>
            </w:r>
          </w:p>
        </w:tc>
        <w:tc>
          <w:tcPr>
            <w:tcW w:w="810" w:type="dxa"/>
            <w:tcPrChange w:id="156" w:author="Tom Franken" w:date="2018-04-22T19:44:00Z">
              <w:tcPr>
                <w:tcW w:w="81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bilat.</w:t>
            </w:r>
          </w:p>
        </w:tc>
        <w:tc>
          <w:tcPr>
            <w:tcW w:w="1440" w:type="dxa"/>
            <w:tcPrChange w:id="157" w:author="Tom Franken" w:date="2018-04-22T19:44:00Z">
              <w:tcPr>
                <w:tcW w:w="144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local</w:t>
            </w:r>
          </w:p>
        </w:tc>
        <w:tc>
          <w:tcPr>
            <w:tcW w:w="1350" w:type="dxa"/>
            <w:tcPrChange w:id="158" w:author="Tom Franken" w:date="2018-04-22T19:44:00Z">
              <w:tcPr>
                <w:tcW w:w="135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79.7</w:t>
            </w:r>
          </w:p>
        </w:tc>
        <w:tc>
          <w:tcPr>
            <w:tcW w:w="900" w:type="dxa"/>
            <w:tcPrChange w:id="159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2828">
              <w:rPr>
                <w:rFonts w:ascii="Arial" w:hAnsi="Arial" w:cs="Arial"/>
                <w:sz w:val="20"/>
                <w:szCs w:val="20"/>
              </w:rPr>
              <w:t>O(s)</w:t>
            </w:r>
          </w:p>
        </w:tc>
        <w:tc>
          <w:tcPr>
            <w:tcW w:w="900" w:type="dxa"/>
            <w:tcPrChange w:id="160" w:author="Tom Franken" w:date="2018-04-22T19:44:00Z">
              <w:tcPr>
                <w:tcW w:w="900" w:type="dxa"/>
              </w:tcPr>
            </w:tcPrChange>
          </w:tcPr>
          <w:p w:rsidR="002F4AAC" w:rsidRPr="00F72828" w:rsidRDefault="002F4AAC" w:rsidP="003A155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4AAC" w:rsidRPr="00B95359" w:rsidRDefault="002F4AAC" w:rsidP="002F4AAC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5E1E9B" w:rsidRPr="002F4AAC" w:rsidRDefault="002F4AAC" w:rsidP="002F4AAC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B95359">
        <w:rPr>
          <w:rFonts w:ascii="Arial" w:hAnsi="Arial" w:cs="Arial"/>
          <w:b/>
          <w:sz w:val="24"/>
          <w:szCs w:val="24"/>
          <w:lang w:val="en-US"/>
        </w:rPr>
        <w:t xml:space="preserve">Supplementary Table. </w:t>
      </w:r>
      <w:r w:rsidRPr="00B95359">
        <w:rPr>
          <w:rFonts w:ascii="Arial" w:hAnsi="Arial" w:cs="Arial"/>
          <w:sz w:val="24"/>
          <w:szCs w:val="24"/>
          <w:lang w:val="en-US"/>
        </w:rPr>
        <w:t>Overview of morphological and physiological properties of labeled LSO neurons. Cell type - P: principal cell; 5: Type 5; Ma: marginal cell; Mu: multiplanar cell. CF - number in parentheses indicate BF (all at 60 dB). IC projection - I: ipsilateral; C: contralateral. PSTH (peristimulus time histogram) - O: onset; O(s): onset followed by low level sustained activity; chop: chopper (type T or U); PL: primary-like. IR (input resistance -  peak/steady state). For cell 8, which was morphologically compatible with either a principal cell or a non-principal (class 5) neuron, we did not obtain a reliable measure for action potential amplitude because it was heavily depolarized when it started firing.</w:t>
      </w:r>
      <w:ins w:id="161" w:author="Tom Franken" w:date="2018-03-26T19:01:00Z">
        <w:r>
          <w:rPr>
            <w:rFonts w:ascii="Arial" w:hAnsi="Arial" w:cs="Arial"/>
            <w:sz w:val="24"/>
            <w:szCs w:val="24"/>
            <w:lang w:val="en-US"/>
          </w:rPr>
          <w:t xml:space="preserve"> We did not obtain a full PSTH for this neuron, but the responses obtained</w:t>
        </w:r>
      </w:ins>
      <w:ins w:id="162" w:author="Tom Franken" w:date="2018-03-26T19:02:00Z">
        <w:r>
          <w:rPr>
            <w:rFonts w:ascii="Arial" w:hAnsi="Arial" w:cs="Arial"/>
            <w:sz w:val="24"/>
            <w:szCs w:val="24"/>
            <w:lang w:val="en-US"/>
          </w:rPr>
          <w:t xml:space="preserve"> during </w:t>
        </w:r>
      </w:ins>
      <w:ins w:id="163" w:author="Tom Franken" w:date="2018-03-26T19:01:00Z">
        <w:r>
          <w:rPr>
            <w:rFonts w:ascii="Arial" w:hAnsi="Arial" w:cs="Arial"/>
            <w:sz w:val="24"/>
            <w:szCs w:val="24"/>
            <w:lang w:val="en-US"/>
          </w:rPr>
          <w:t>frequency tuning</w:t>
        </w:r>
      </w:ins>
      <w:ins w:id="164" w:author="Tom Franken" w:date="2018-03-26T18:59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ins w:id="165" w:author="Tom Franken" w:date="2018-03-26T19:02:00Z">
        <w:r>
          <w:rPr>
            <w:rFonts w:ascii="Arial" w:hAnsi="Arial" w:cs="Arial"/>
            <w:sz w:val="24"/>
            <w:szCs w:val="24"/>
            <w:lang w:val="en-US"/>
          </w:rPr>
          <w:t xml:space="preserve">showed firing at sound onset. </w:t>
        </w:r>
      </w:ins>
      <w:ins w:id="166" w:author="Tom Franken" w:date="2018-03-26T18:59:00Z">
        <w:r>
          <w:rPr>
            <w:rFonts w:ascii="Arial" w:hAnsi="Arial" w:cs="Arial"/>
            <w:sz w:val="24"/>
            <w:szCs w:val="24"/>
            <w:lang w:val="en-US"/>
          </w:rPr>
          <w:t xml:space="preserve">For three </w:t>
        </w:r>
      </w:ins>
      <w:ins w:id="167" w:author="Tom Franken" w:date="2018-03-26T19:00:00Z">
        <w:r>
          <w:rPr>
            <w:rFonts w:ascii="Arial" w:hAnsi="Arial" w:cs="Arial"/>
            <w:sz w:val="24"/>
            <w:szCs w:val="24"/>
            <w:lang w:val="en-US"/>
          </w:rPr>
          <w:t xml:space="preserve">other </w:t>
        </w:r>
      </w:ins>
      <w:ins w:id="168" w:author="Tom Franken" w:date="2018-03-26T18:59:00Z">
        <w:r>
          <w:rPr>
            <w:rFonts w:ascii="Arial" w:hAnsi="Arial" w:cs="Arial"/>
            <w:sz w:val="24"/>
            <w:szCs w:val="24"/>
            <w:lang w:val="en-US"/>
          </w:rPr>
          <w:t>labeled cells, we did not obtain enough data to be able to evaluate the PSTH</w:t>
        </w:r>
      </w:ins>
      <w:ins w:id="169" w:author="Tom Franken" w:date="2018-03-26T19:02:00Z">
        <w:r>
          <w:rPr>
            <w:rFonts w:ascii="Arial" w:hAnsi="Arial" w:cs="Arial"/>
            <w:sz w:val="24"/>
            <w:szCs w:val="24"/>
            <w:lang w:val="en-US"/>
          </w:rPr>
          <w:t xml:space="preserve"> to tones at CF</w:t>
        </w:r>
      </w:ins>
      <w:ins w:id="170" w:author="Tom Franken" w:date="2018-04-22T19:44:00Z">
        <w:r>
          <w:rPr>
            <w:rFonts w:ascii="Arial" w:hAnsi="Arial" w:cs="Arial"/>
            <w:sz w:val="24"/>
            <w:szCs w:val="24"/>
            <w:lang w:val="en-US"/>
          </w:rPr>
          <w:t xml:space="preserve"> or </w:t>
        </w:r>
      </w:ins>
      <w:ins w:id="171" w:author="Tom Franken" w:date="2018-03-26T19:02:00Z">
        <w:r>
          <w:rPr>
            <w:rFonts w:ascii="Arial" w:hAnsi="Arial" w:cs="Arial"/>
            <w:sz w:val="24"/>
            <w:szCs w:val="24"/>
            <w:lang w:val="en-US"/>
          </w:rPr>
          <w:t>BF</w:t>
        </w:r>
      </w:ins>
      <w:ins w:id="172" w:author="Tom Franken" w:date="2018-03-26T18:59:00Z">
        <w:r>
          <w:rPr>
            <w:rFonts w:ascii="Arial" w:hAnsi="Arial" w:cs="Arial"/>
            <w:sz w:val="24"/>
            <w:szCs w:val="24"/>
            <w:lang w:val="en-US"/>
          </w:rPr>
          <w:t>.</w:t>
        </w:r>
      </w:ins>
      <w:ins w:id="173" w:author="Tom Franken" w:date="2018-03-26T19:00:00Z">
        <w:r>
          <w:rPr>
            <w:rFonts w:ascii="Arial" w:hAnsi="Arial" w:cs="Arial"/>
            <w:sz w:val="24"/>
            <w:szCs w:val="24"/>
            <w:lang w:val="en-US"/>
          </w:rPr>
          <w:t xml:space="preserve"> </w:t>
        </w:r>
      </w:ins>
      <w:bookmarkStart w:id="174" w:name="_GoBack"/>
      <w:bookmarkEnd w:id="174"/>
    </w:p>
    <w:sectPr w:rsidR="005E1E9B" w:rsidRPr="002F4AAC" w:rsidSect="00BB6C94">
      <w:footerReference w:type="default" r:id="rId4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763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F3B9D" w:rsidRDefault="002F4A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3B9D" w:rsidRDefault="002F4AAC">
    <w:pPr>
      <w:pStyle w:val="Footer"/>
    </w:pPr>
  </w:p>
</w:ft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Franken">
    <w15:presenceInfo w15:providerId="Windows Live" w15:userId="1f3ae08d127a35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AC"/>
    <w:rsid w:val="001246D5"/>
    <w:rsid w:val="002F4AAC"/>
    <w:rsid w:val="005E1E9B"/>
    <w:rsid w:val="0090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DF9E"/>
  <w15:chartTrackingRefBased/>
  <w15:docId w15:val="{457E9A4A-F920-42EF-AC1B-89A82789E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4A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4AAC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F4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AAC"/>
  </w:style>
  <w:style w:type="paragraph" w:styleId="BalloonText">
    <w:name w:val="Balloon Text"/>
    <w:basedOn w:val="Normal"/>
    <w:link w:val="BalloonTextChar"/>
    <w:uiPriority w:val="99"/>
    <w:semiHidden/>
    <w:unhideWhenUsed/>
    <w:rsid w:val="002F4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AAC"/>
    <w:rPr>
      <w:rFonts w:ascii="Segoe UI" w:hAnsi="Segoe UI" w:cs="Segoe UI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2F4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Franken</dc:creator>
  <cp:keywords/>
  <dc:description/>
  <cp:lastModifiedBy>Tom Franken</cp:lastModifiedBy>
  <cp:revision>1</cp:revision>
  <dcterms:created xsi:type="dcterms:W3CDTF">2018-04-28T19:43:00Z</dcterms:created>
  <dcterms:modified xsi:type="dcterms:W3CDTF">2018-04-28T19:44:00Z</dcterms:modified>
</cp:coreProperties>
</file>