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54303C" w:rsidRDefault="00550F13" w:rsidP="00550F13">
      <w:pPr>
        <w:rPr>
          <w:rFonts w:asciiTheme="minorHAnsi" w:hAnsiTheme="minorHAnsi"/>
          <w:b/>
          <w:bCs/>
          <w:sz w:val="22"/>
          <w:szCs w:val="22"/>
        </w:rPr>
      </w:pPr>
      <w:r w:rsidRPr="0054303C">
        <w:rPr>
          <w:rFonts w:asciiTheme="minorHAnsi" w:hAnsiTheme="minorHAnsi"/>
          <w:b/>
          <w:bCs/>
          <w:i/>
          <w:sz w:val="22"/>
          <w:szCs w:val="22"/>
        </w:rPr>
        <w:t>eLife</w:t>
      </w:r>
      <w:r w:rsidR="00370080" w:rsidRPr="0054303C">
        <w:rPr>
          <w:rFonts w:asciiTheme="minorHAnsi" w:hAnsiTheme="minorHAnsi"/>
          <w:b/>
          <w:bCs/>
          <w:i/>
          <w:sz w:val="22"/>
          <w:szCs w:val="22"/>
        </w:rPr>
        <w:t>’s</w:t>
      </w:r>
      <w:r w:rsidR="00A5368C" w:rsidRPr="0054303C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70080" w:rsidRPr="0054303C">
        <w:rPr>
          <w:rFonts w:asciiTheme="minorHAnsi" w:hAnsiTheme="minorHAnsi"/>
          <w:b/>
          <w:bCs/>
          <w:sz w:val="22"/>
          <w:szCs w:val="22"/>
        </w:rPr>
        <w:t>transparent reporting</w:t>
      </w:r>
      <w:r w:rsidR="00877644" w:rsidRPr="0054303C">
        <w:rPr>
          <w:rFonts w:asciiTheme="minorHAnsi" w:hAnsiTheme="minorHAnsi"/>
          <w:b/>
          <w:bCs/>
          <w:sz w:val="22"/>
          <w:szCs w:val="22"/>
        </w:rPr>
        <w:t xml:space="preserve"> form</w:t>
      </w:r>
    </w:p>
    <w:p w14:paraId="6CB056A9" w14:textId="77777777" w:rsidR="00762B36" w:rsidRPr="0054303C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54303C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4303C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4303C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4303C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4303C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54303C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4303C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54303C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4303C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4303C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4303C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4303C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4303C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4303C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4303C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4303C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4303C">
        <w:rPr>
          <w:rFonts w:asciiTheme="minorHAnsi" w:hAnsiTheme="minorHAnsi"/>
          <w:bCs/>
          <w:sz w:val="22"/>
          <w:szCs w:val="22"/>
        </w:rPr>
        <w:t>Whe</w:t>
      </w:r>
      <w:r w:rsidR="007B7AF0" w:rsidRPr="0054303C">
        <w:rPr>
          <w:rFonts w:asciiTheme="minorHAnsi" w:hAnsiTheme="minorHAnsi"/>
          <w:bCs/>
          <w:sz w:val="22"/>
          <w:szCs w:val="22"/>
        </w:rPr>
        <w:t>re</w:t>
      </w:r>
      <w:r w:rsidR="00963CEF" w:rsidRPr="0054303C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4303C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4303C">
        <w:rPr>
          <w:rFonts w:asciiTheme="minorHAnsi" w:hAnsiTheme="minorHAnsi"/>
          <w:bCs/>
          <w:sz w:val="22"/>
          <w:szCs w:val="22"/>
        </w:rPr>
        <w:t>should</w:t>
      </w:r>
      <w:r w:rsidR="007C1A97" w:rsidRPr="0054303C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4303C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4303C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4303C">
        <w:rPr>
          <w:rFonts w:asciiTheme="minorHAnsi" w:hAnsiTheme="minorHAnsi"/>
          <w:bCs/>
          <w:sz w:val="22"/>
          <w:szCs w:val="22"/>
        </w:rPr>
        <w:t>th</w:t>
      </w:r>
      <w:r w:rsidR="007B7AF0" w:rsidRPr="0054303C">
        <w:rPr>
          <w:rFonts w:asciiTheme="minorHAnsi" w:hAnsiTheme="minorHAnsi"/>
          <w:bCs/>
          <w:sz w:val="22"/>
          <w:szCs w:val="22"/>
        </w:rPr>
        <w:t>is</w:t>
      </w:r>
      <w:r w:rsidR="007C1A97" w:rsidRPr="0054303C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54303C" w:rsidRDefault="00605A12" w:rsidP="00AF5736">
      <w:pPr>
        <w:rPr>
          <w:rFonts w:asciiTheme="minorHAnsi" w:hAnsiTheme="minorHAnsi"/>
          <w:bCs/>
          <w:sz w:val="22"/>
          <w:szCs w:val="22"/>
        </w:rPr>
      </w:pPr>
    </w:p>
    <w:p w14:paraId="094E1034" w14:textId="7DE9C48C" w:rsidR="00C1184B" w:rsidRPr="0054303C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4303C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4303C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54303C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54303C">
        <w:rPr>
          <w:rFonts w:asciiTheme="minorHAnsi" w:hAnsiTheme="minorHAnsi"/>
          <w:bCs/>
          <w:sz w:val="22"/>
          <w:szCs w:val="22"/>
        </w:rPr>
        <w:t xml:space="preserve">and/or </w:t>
      </w:r>
      <w:r w:rsidRPr="0054303C">
        <w:rPr>
          <w:rFonts w:asciiTheme="minorHAnsi" w:hAnsiTheme="minorHAnsi"/>
          <w:bCs/>
          <w:sz w:val="22"/>
          <w:szCs w:val="22"/>
        </w:rPr>
        <w:t>contact us:</w:t>
      </w:r>
      <w:r w:rsidRPr="0054303C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4303C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4303C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4303C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4303C" w:rsidRDefault="00AF5736" w:rsidP="00FF5ED7">
      <w:p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4303C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>Y</w:t>
      </w:r>
      <w:r w:rsidR="00AF5736" w:rsidRPr="0054303C">
        <w:rPr>
          <w:rFonts w:asciiTheme="minorHAnsi" w:hAnsiTheme="minorHAnsi"/>
          <w:sz w:val="22"/>
          <w:szCs w:val="22"/>
        </w:rPr>
        <w:t xml:space="preserve">ou </w:t>
      </w:r>
      <w:r w:rsidRPr="0054303C">
        <w:rPr>
          <w:rFonts w:asciiTheme="minorHAnsi" w:hAnsiTheme="minorHAnsi"/>
          <w:sz w:val="22"/>
          <w:szCs w:val="22"/>
        </w:rPr>
        <w:t>should state</w:t>
      </w:r>
      <w:r w:rsidR="00AF5736" w:rsidRPr="0054303C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4303C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>You should</w:t>
      </w:r>
      <w:r w:rsidR="00AF5736" w:rsidRPr="0054303C">
        <w:rPr>
          <w:rFonts w:asciiTheme="minorHAnsi" w:hAnsiTheme="minorHAnsi"/>
          <w:sz w:val="22"/>
          <w:szCs w:val="22"/>
        </w:rPr>
        <w:t xml:space="preserve"> </w:t>
      </w:r>
      <w:r w:rsidRPr="0054303C">
        <w:rPr>
          <w:rFonts w:asciiTheme="minorHAnsi" w:hAnsiTheme="minorHAnsi"/>
          <w:sz w:val="22"/>
          <w:szCs w:val="22"/>
        </w:rPr>
        <w:t>state</w:t>
      </w:r>
      <w:r w:rsidR="00AF5736" w:rsidRPr="0054303C">
        <w:rPr>
          <w:rFonts w:asciiTheme="minorHAnsi" w:hAnsiTheme="minorHAnsi"/>
          <w:sz w:val="22"/>
          <w:szCs w:val="22"/>
        </w:rPr>
        <w:t xml:space="preserve"> the sta</w:t>
      </w:r>
      <w:r w:rsidRPr="0054303C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4303C">
        <w:rPr>
          <w:rFonts w:asciiTheme="minorHAnsi" w:hAnsiTheme="minorHAnsi"/>
          <w:sz w:val="22"/>
          <w:szCs w:val="22"/>
        </w:rPr>
        <w:t xml:space="preserve">sample size </w:t>
      </w:r>
      <w:r w:rsidRPr="0054303C">
        <w:rPr>
          <w:rFonts w:asciiTheme="minorHAnsi" w:hAnsiTheme="minorHAnsi"/>
          <w:sz w:val="22"/>
          <w:szCs w:val="22"/>
        </w:rPr>
        <w:t>computation</w:t>
      </w:r>
      <w:r w:rsidR="009205E9" w:rsidRPr="0054303C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4303C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4303C">
        <w:rPr>
          <w:rFonts w:asciiTheme="minorHAnsi" w:hAnsiTheme="minorHAnsi"/>
          <w:sz w:val="22"/>
          <w:szCs w:val="22"/>
        </w:rPr>
        <w:t>If no</w:t>
      </w:r>
      <w:r w:rsidR="00B57E8A" w:rsidRPr="0054303C">
        <w:rPr>
          <w:rFonts w:asciiTheme="minorHAnsi" w:hAnsiTheme="minorHAnsi"/>
          <w:sz w:val="22"/>
          <w:szCs w:val="22"/>
        </w:rPr>
        <w:t xml:space="preserve"> explicit</w:t>
      </w:r>
      <w:r w:rsidRPr="0054303C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4303C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4303C">
        <w:rPr>
          <w:rFonts w:asciiTheme="minorHAnsi" w:hAnsiTheme="minorHAnsi"/>
          <w:sz w:val="22"/>
          <w:szCs w:val="22"/>
        </w:rPr>
        <w:t>decide</w:t>
      </w:r>
      <w:r w:rsidR="00877644" w:rsidRPr="0054303C">
        <w:rPr>
          <w:rFonts w:asciiTheme="minorHAnsi" w:hAnsiTheme="minorHAnsi"/>
          <w:sz w:val="22"/>
          <w:szCs w:val="22"/>
        </w:rPr>
        <w:t>d</w:t>
      </w:r>
      <w:r w:rsidR="00FE4F10" w:rsidRPr="0054303C">
        <w:rPr>
          <w:rFonts w:asciiTheme="minorHAnsi" w:hAnsiTheme="minorHAnsi"/>
          <w:sz w:val="22"/>
          <w:szCs w:val="22"/>
        </w:rPr>
        <w:t xml:space="preserve"> </w:t>
      </w:r>
      <w:r w:rsidR="00B57E8A" w:rsidRPr="0054303C">
        <w:rPr>
          <w:rFonts w:asciiTheme="minorHAnsi" w:hAnsiTheme="minorHAnsi"/>
          <w:sz w:val="22"/>
          <w:szCs w:val="22"/>
        </w:rPr>
        <w:t xml:space="preserve">what </w:t>
      </w:r>
      <w:r w:rsidRPr="0054303C">
        <w:rPr>
          <w:rFonts w:asciiTheme="minorHAnsi" w:hAnsiTheme="minorHAnsi"/>
          <w:sz w:val="22"/>
          <w:szCs w:val="22"/>
        </w:rPr>
        <w:t xml:space="preserve">sample </w:t>
      </w:r>
      <w:r w:rsidR="00FE4F10" w:rsidRPr="0054303C">
        <w:rPr>
          <w:rFonts w:asciiTheme="minorHAnsi" w:hAnsiTheme="minorHAnsi"/>
          <w:sz w:val="22"/>
          <w:szCs w:val="22"/>
        </w:rPr>
        <w:t xml:space="preserve">(replicate) </w:t>
      </w:r>
      <w:r w:rsidRPr="0054303C">
        <w:rPr>
          <w:rFonts w:asciiTheme="minorHAnsi" w:hAnsiTheme="minorHAnsi"/>
          <w:sz w:val="22"/>
          <w:szCs w:val="22"/>
        </w:rPr>
        <w:t>size</w:t>
      </w:r>
      <w:r w:rsidR="00FE4F10" w:rsidRPr="0054303C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54303C" w:rsidRDefault="00877644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1461225" w14:textId="5E717B8A" w:rsidR="00877644" w:rsidRPr="0054303C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4303C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54303C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4303C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279D52C" w:rsidR="00877644" w:rsidRPr="0054303C" w:rsidRDefault="007B25B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del w:id="0" w:author="Daniel Richter" w:date="2018-02-20T16:29:00Z">
        <w:r w:rsidRPr="0054303C" w:rsidDel="00356394">
          <w:rPr>
            <w:rFonts w:asciiTheme="minorHAnsi" w:hAnsiTheme="minorHAnsi"/>
            <w:sz w:val="22"/>
            <w:szCs w:val="22"/>
          </w:rPr>
          <w:delText>Methods: GAG hydrolase (hyaluronidase) treatment of choanoflagellates</w:delText>
        </w:r>
        <w:r w:rsidR="00641FDB" w:rsidRPr="0054303C" w:rsidDel="00356394">
          <w:rPr>
            <w:rFonts w:asciiTheme="minorHAnsi" w:hAnsiTheme="minorHAnsi"/>
            <w:sz w:val="22"/>
            <w:szCs w:val="22"/>
          </w:rPr>
          <w:delText xml:space="preserve">, </w:delText>
        </w:r>
        <w:r w:rsidR="00773235" w:rsidRPr="0054303C" w:rsidDel="00356394">
          <w:rPr>
            <w:rFonts w:asciiTheme="minorHAnsi" w:hAnsiTheme="minorHAnsi"/>
            <w:sz w:val="22"/>
            <w:szCs w:val="22"/>
          </w:rPr>
          <w:delText>legends of Figure 5 and Figure 5–Figure Supplement 2.</w:delText>
        </w:r>
      </w:del>
    </w:p>
    <w:p w14:paraId="7FF843C9" w14:textId="77777777" w:rsidR="0015519A" w:rsidRPr="0054303C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4303C" w:rsidRDefault="00C1184B" w:rsidP="00FF5ED7">
      <w:p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4303C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 xml:space="preserve">You should </w:t>
      </w:r>
      <w:r w:rsidR="00C1184B" w:rsidRPr="0054303C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4303C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>You should include</w:t>
      </w:r>
      <w:r w:rsidR="00C1184B" w:rsidRPr="0054303C">
        <w:rPr>
          <w:rFonts w:asciiTheme="minorHAnsi" w:hAnsiTheme="minorHAnsi"/>
          <w:sz w:val="22"/>
          <w:szCs w:val="22"/>
        </w:rPr>
        <w:t xml:space="preserve"> </w:t>
      </w:r>
      <w:r w:rsidRPr="0054303C">
        <w:rPr>
          <w:rFonts w:asciiTheme="minorHAnsi" w:hAnsiTheme="minorHAnsi"/>
          <w:sz w:val="22"/>
          <w:szCs w:val="22"/>
        </w:rPr>
        <w:t>a</w:t>
      </w:r>
      <w:r w:rsidR="00FE4F10" w:rsidRPr="0054303C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4303C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4303C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4303C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>If you</w:t>
      </w:r>
      <w:r w:rsidR="00767B26" w:rsidRPr="0054303C">
        <w:rPr>
          <w:rFonts w:asciiTheme="minorHAnsi" w:hAnsiTheme="minorHAnsi"/>
          <w:sz w:val="22"/>
          <w:szCs w:val="22"/>
        </w:rPr>
        <w:t xml:space="preserve"> encountered any outliers</w:t>
      </w:r>
      <w:r w:rsidRPr="0054303C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4303C">
        <w:rPr>
          <w:rFonts w:asciiTheme="minorHAnsi" w:hAnsiTheme="minorHAnsi"/>
          <w:sz w:val="22"/>
          <w:szCs w:val="22"/>
        </w:rPr>
        <w:t xml:space="preserve">how </w:t>
      </w:r>
      <w:r w:rsidRPr="0054303C">
        <w:rPr>
          <w:rFonts w:asciiTheme="minorHAnsi" w:hAnsiTheme="minorHAnsi"/>
          <w:sz w:val="22"/>
          <w:szCs w:val="22"/>
        </w:rPr>
        <w:t xml:space="preserve">these </w:t>
      </w:r>
      <w:r w:rsidR="00767B26" w:rsidRPr="0054303C">
        <w:rPr>
          <w:rFonts w:asciiTheme="minorHAnsi" w:hAnsiTheme="minorHAnsi"/>
          <w:sz w:val="22"/>
          <w:szCs w:val="22"/>
        </w:rPr>
        <w:t xml:space="preserve">were </w:t>
      </w:r>
      <w:r w:rsidRPr="0054303C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4303C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4303C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>High-throughput sequence data</w:t>
      </w:r>
      <w:r w:rsidR="00BA5BB7" w:rsidRPr="0054303C">
        <w:rPr>
          <w:rFonts w:asciiTheme="minorHAnsi" w:hAnsiTheme="minorHAnsi"/>
          <w:sz w:val="22"/>
          <w:szCs w:val="22"/>
        </w:rPr>
        <w:t xml:space="preserve"> should be</w:t>
      </w:r>
      <w:r w:rsidRPr="0054303C">
        <w:rPr>
          <w:rFonts w:asciiTheme="minorHAnsi" w:hAnsiTheme="minorHAnsi"/>
          <w:sz w:val="22"/>
          <w:szCs w:val="22"/>
        </w:rPr>
        <w:t xml:space="preserve"> upload</w:t>
      </w:r>
      <w:r w:rsidR="00BA5BB7" w:rsidRPr="0054303C">
        <w:rPr>
          <w:rFonts w:asciiTheme="minorHAnsi" w:hAnsiTheme="minorHAnsi"/>
          <w:sz w:val="22"/>
          <w:szCs w:val="22"/>
        </w:rPr>
        <w:t>ed</w:t>
      </w:r>
      <w:r w:rsidRPr="0054303C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4303C">
        <w:rPr>
          <w:rFonts w:asciiTheme="minorHAnsi" w:hAnsiTheme="minorHAnsi"/>
          <w:sz w:val="22"/>
          <w:szCs w:val="22"/>
        </w:rPr>
        <w:t>with a private</w:t>
      </w:r>
      <w:r w:rsidRPr="0054303C">
        <w:rPr>
          <w:rFonts w:asciiTheme="minorHAnsi" w:hAnsiTheme="minorHAnsi"/>
          <w:sz w:val="22"/>
          <w:szCs w:val="22"/>
        </w:rPr>
        <w:t xml:space="preserve"> link </w:t>
      </w:r>
      <w:r w:rsidR="00BA5BB7" w:rsidRPr="0054303C">
        <w:rPr>
          <w:rFonts w:asciiTheme="minorHAnsi" w:hAnsiTheme="minorHAnsi"/>
          <w:sz w:val="22"/>
          <w:szCs w:val="22"/>
        </w:rPr>
        <w:t xml:space="preserve">for </w:t>
      </w:r>
      <w:r w:rsidRPr="0054303C">
        <w:rPr>
          <w:rFonts w:asciiTheme="minorHAnsi" w:hAnsiTheme="minorHAnsi"/>
          <w:sz w:val="22"/>
          <w:szCs w:val="22"/>
        </w:rPr>
        <w:t>reviewer</w:t>
      </w:r>
      <w:r w:rsidR="00BA5BB7" w:rsidRPr="0054303C">
        <w:rPr>
          <w:rFonts w:asciiTheme="minorHAnsi" w:hAnsiTheme="minorHAnsi"/>
          <w:sz w:val="22"/>
          <w:szCs w:val="22"/>
        </w:rPr>
        <w:t>s provided</w:t>
      </w:r>
      <w:r w:rsidRPr="0054303C">
        <w:rPr>
          <w:rFonts w:asciiTheme="minorHAnsi" w:hAnsiTheme="minorHAnsi"/>
          <w:sz w:val="22"/>
          <w:szCs w:val="22"/>
        </w:rPr>
        <w:t xml:space="preserve"> (</w:t>
      </w:r>
      <w:r w:rsidR="00BA5BB7" w:rsidRPr="0054303C">
        <w:rPr>
          <w:rFonts w:asciiTheme="minorHAnsi" w:hAnsiTheme="minorHAnsi"/>
          <w:sz w:val="22"/>
          <w:szCs w:val="22"/>
        </w:rPr>
        <w:t>these are available from both GEO and ArrayExpress</w:t>
      </w:r>
      <w:r w:rsidRPr="0054303C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54303C" w:rsidRDefault="00C1184B" w:rsidP="00C1184B">
      <w:pPr>
        <w:rPr>
          <w:rFonts w:asciiTheme="minorHAnsi" w:hAnsiTheme="minorHAnsi"/>
          <w:sz w:val="22"/>
          <w:szCs w:val="22"/>
        </w:rPr>
      </w:pPr>
    </w:p>
    <w:p w14:paraId="617C492D" w14:textId="259A7163" w:rsidR="00B330BD" w:rsidRPr="0054303C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4303C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4303C">
        <w:rPr>
          <w:rFonts w:asciiTheme="minorHAnsi" w:hAnsiTheme="minorHAnsi"/>
          <w:sz w:val="22"/>
          <w:szCs w:val="22"/>
          <w:lang w:val="en-GB"/>
        </w:rPr>
        <w:t>outline</w:t>
      </w:r>
      <w:r w:rsidRPr="0054303C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4303C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4303C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54303C">
        <w:rPr>
          <w:rFonts w:asciiTheme="minorHAnsi" w:hAnsiTheme="minorHAnsi"/>
          <w:sz w:val="22"/>
          <w:szCs w:val="22"/>
          <w:lang w:val="en-GB"/>
        </w:rPr>
        <w:t>sections</w:t>
      </w:r>
      <w:r w:rsidRPr="0054303C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4303C">
        <w:rPr>
          <w:rFonts w:asciiTheme="minorHAnsi" w:hAnsiTheme="minorHAnsi"/>
          <w:sz w:val="22"/>
          <w:szCs w:val="22"/>
          <w:lang w:val="en-GB"/>
        </w:rPr>
        <w:t>s</w:t>
      </w:r>
      <w:r w:rsidRPr="0054303C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E4207EC" w:rsidR="00B330BD" w:rsidRPr="0054303C" w:rsidRDefault="001000C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>High-throughput sequence data: NCBI BioProject PRJNA419411 (19 choanoflagellate transcriptomes), PRJNA420352 (</w:t>
      </w:r>
      <w:r w:rsidRPr="0054303C">
        <w:rPr>
          <w:rFonts w:asciiTheme="minorHAnsi" w:hAnsiTheme="minorHAnsi"/>
          <w:i/>
          <w:sz w:val="22"/>
          <w:szCs w:val="22"/>
        </w:rPr>
        <w:t>S. rosetta</w:t>
      </w:r>
      <w:r w:rsidRPr="0054303C">
        <w:rPr>
          <w:rFonts w:asciiTheme="minorHAnsi" w:hAnsiTheme="minorHAnsi"/>
          <w:sz w:val="22"/>
          <w:szCs w:val="22"/>
        </w:rPr>
        <w:t xml:space="preserve"> polyA selection test).</w:t>
      </w:r>
      <w:del w:id="1" w:author="Daniel Richter" w:date="2018-02-20T16:29:00Z">
        <w:r w:rsidRPr="0054303C" w:rsidDel="00356394">
          <w:rPr>
            <w:rFonts w:asciiTheme="minorHAnsi" w:hAnsiTheme="minorHAnsi"/>
            <w:sz w:val="22"/>
            <w:szCs w:val="22"/>
          </w:rPr>
          <w:delText xml:space="preserve"> </w:delText>
        </w:r>
        <w:r w:rsidR="00A14471" w:rsidRPr="0054303C" w:rsidDel="00356394">
          <w:rPr>
            <w:rFonts w:asciiTheme="minorHAnsi" w:hAnsiTheme="minorHAnsi"/>
            <w:sz w:val="22"/>
            <w:szCs w:val="22"/>
          </w:rPr>
          <w:delText>Methods: GAG hydrolase (hyaluronidase) treatment of choanoflagellates, legends of Figure 5 and Figure 5–Figure Supplement 2.</w:delText>
        </w:r>
      </w:del>
    </w:p>
    <w:p w14:paraId="203989C1" w14:textId="77777777" w:rsidR="00FF5ED7" w:rsidRPr="0054303C" w:rsidRDefault="00FF5ED7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3E1A6B61" w14:textId="09281821" w:rsidR="0015519A" w:rsidRPr="0054303C" w:rsidRDefault="0015519A">
      <w:pPr>
        <w:rPr>
          <w:rFonts w:asciiTheme="minorHAnsi" w:hAnsiTheme="minorHAnsi"/>
          <w:b/>
          <w:bCs/>
          <w:sz w:val="22"/>
          <w:szCs w:val="22"/>
        </w:rPr>
      </w:pPr>
      <w:r w:rsidRPr="0054303C"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423DA177" w14:textId="459C0507" w:rsidR="00B124CC" w:rsidRPr="0054303C" w:rsidRDefault="00AF5736" w:rsidP="00FF5ED7">
      <w:p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4303C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>S</w:t>
      </w:r>
      <w:r w:rsidR="00AF5736" w:rsidRPr="0054303C">
        <w:rPr>
          <w:rFonts w:asciiTheme="minorHAnsi" w:hAnsiTheme="minorHAnsi"/>
          <w:sz w:val="22"/>
          <w:szCs w:val="22"/>
        </w:rPr>
        <w:t>tatistic</w:t>
      </w:r>
      <w:r w:rsidR="00441726" w:rsidRPr="0054303C">
        <w:rPr>
          <w:rFonts w:asciiTheme="minorHAnsi" w:hAnsiTheme="minorHAnsi"/>
          <w:sz w:val="22"/>
          <w:szCs w:val="22"/>
        </w:rPr>
        <w:t xml:space="preserve">al analysis methods </w:t>
      </w:r>
      <w:r w:rsidRPr="0054303C">
        <w:rPr>
          <w:rFonts w:asciiTheme="minorHAnsi" w:hAnsiTheme="minorHAnsi"/>
          <w:sz w:val="22"/>
          <w:szCs w:val="22"/>
        </w:rPr>
        <w:t>should be descr</w:t>
      </w:r>
      <w:r w:rsidR="00877644" w:rsidRPr="0054303C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4303C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4303C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4303C">
        <w:rPr>
          <w:rFonts w:asciiTheme="minorHAnsi" w:hAnsiTheme="minorHAnsi"/>
          <w:sz w:val="22"/>
          <w:szCs w:val="22"/>
        </w:rPr>
        <w:t xml:space="preserve">is </w:t>
      </w:r>
      <w:r w:rsidR="00B64119" w:rsidRPr="0054303C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4303C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4303C">
        <w:rPr>
          <w:rFonts w:asciiTheme="minorHAnsi" w:hAnsiTheme="minorHAnsi"/>
          <w:sz w:val="22"/>
          <w:szCs w:val="22"/>
        </w:rPr>
        <w:t>F</w:t>
      </w:r>
      <w:r w:rsidR="00FF5ED7" w:rsidRPr="0054303C">
        <w:rPr>
          <w:rFonts w:asciiTheme="minorHAnsi" w:hAnsiTheme="minorHAnsi"/>
          <w:sz w:val="22"/>
          <w:szCs w:val="22"/>
        </w:rPr>
        <w:t>or each experiment</w:t>
      </w:r>
      <w:r w:rsidR="00125190" w:rsidRPr="0054303C">
        <w:rPr>
          <w:rFonts w:asciiTheme="minorHAnsi" w:hAnsiTheme="minorHAnsi"/>
          <w:sz w:val="22"/>
          <w:szCs w:val="22"/>
        </w:rPr>
        <w:t>,</w:t>
      </w:r>
      <w:r w:rsidR="00FF5ED7" w:rsidRPr="0054303C">
        <w:rPr>
          <w:rFonts w:asciiTheme="minorHAnsi" w:hAnsiTheme="minorHAnsi"/>
          <w:sz w:val="22"/>
          <w:szCs w:val="22"/>
        </w:rPr>
        <w:t xml:space="preserve"> </w:t>
      </w:r>
      <w:r w:rsidR="00877644" w:rsidRPr="0054303C">
        <w:rPr>
          <w:rFonts w:asciiTheme="minorHAnsi" w:hAnsiTheme="minorHAnsi"/>
          <w:sz w:val="22"/>
          <w:szCs w:val="22"/>
        </w:rPr>
        <w:t xml:space="preserve">you should </w:t>
      </w:r>
      <w:r w:rsidR="00FF5ED7" w:rsidRPr="0054303C">
        <w:rPr>
          <w:rFonts w:asciiTheme="minorHAnsi" w:hAnsiTheme="minorHAnsi"/>
          <w:sz w:val="22"/>
          <w:szCs w:val="22"/>
        </w:rPr>
        <w:t xml:space="preserve">identify </w:t>
      </w:r>
      <w:r w:rsidR="00AF5736" w:rsidRPr="0054303C">
        <w:rPr>
          <w:rFonts w:asciiTheme="minorHAnsi" w:hAnsiTheme="minorHAnsi"/>
          <w:sz w:val="22"/>
          <w:szCs w:val="22"/>
        </w:rPr>
        <w:t>the statistical test</w:t>
      </w:r>
      <w:r w:rsidR="000C4C4F" w:rsidRPr="0054303C">
        <w:rPr>
          <w:rFonts w:asciiTheme="minorHAnsi" w:hAnsiTheme="minorHAnsi"/>
          <w:sz w:val="22"/>
          <w:szCs w:val="22"/>
        </w:rPr>
        <w:t>s</w:t>
      </w:r>
      <w:r w:rsidR="00AF5736" w:rsidRPr="0054303C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4303C">
        <w:rPr>
          <w:rFonts w:asciiTheme="minorHAnsi" w:hAnsiTheme="minorHAnsi"/>
          <w:sz w:val="22"/>
          <w:szCs w:val="22"/>
        </w:rPr>
        <w:t>s</w:t>
      </w:r>
      <w:r w:rsidR="00AF5736" w:rsidRPr="0054303C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4303C">
        <w:rPr>
          <w:rFonts w:asciiTheme="minorHAnsi" w:hAnsiTheme="minorHAnsi"/>
          <w:sz w:val="22"/>
          <w:szCs w:val="22"/>
        </w:rPr>
        <w:t>s</w:t>
      </w:r>
      <w:r w:rsidR="00AF5736" w:rsidRPr="0054303C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4303C">
        <w:rPr>
          <w:rFonts w:asciiTheme="minorHAnsi" w:hAnsiTheme="minorHAnsi"/>
          <w:sz w:val="22"/>
          <w:szCs w:val="22"/>
        </w:rPr>
        <w:t>s</w:t>
      </w:r>
      <w:r w:rsidR="00AF5736" w:rsidRPr="0054303C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4303C">
        <w:rPr>
          <w:rFonts w:asciiTheme="minorHAnsi" w:hAnsiTheme="minorHAnsi"/>
          <w:sz w:val="22"/>
          <w:szCs w:val="22"/>
        </w:rPr>
        <w:t>,</w:t>
      </w:r>
      <w:r w:rsidR="00AF5736" w:rsidRPr="0054303C">
        <w:rPr>
          <w:rFonts w:asciiTheme="minorHAnsi" w:hAnsiTheme="minorHAnsi"/>
          <w:sz w:val="22"/>
          <w:szCs w:val="22"/>
        </w:rPr>
        <w:t xml:space="preserve"> median</w:t>
      </w:r>
      <w:r w:rsidR="00A32E20" w:rsidRPr="0054303C">
        <w:rPr>
          <w:rFonts w:asciiTheme="minorHAnsi" w:hAnsiTheme="minorHAnsi"/>
          <w:sz w:val="22"/>
          <w:szCs w:val="22"/>
        </w:rPr>
        <w:t>,</w:t>
      </w:r>
      <w:r w:rsidR="00AF5736" w:rsidRPr="0054303C">
        <w:rPr>
          <w:rFonts w:asciiTheme="minorHAnsi" w:hAnsiTheme="minorHAnsi"/>
          <w:sz w:val="22"/>
          <w:szCs w:val="22"/>
        </w:rPr>
        <w:t xml:space="preserve"> SD</w:t>
      </w:r>
      <w:r w:rsidR="00A32E20" w:rsidRPr="0054303C">
        <w:rPr>
          <w:rFonts w:asciiTheme="minorHAnsi" w:hAnsiTheme="minorHAnsi"/>
          <w:sz w:val="22"/>
          <w:szCs w:val="22"/>
        </w:rPr>
        <w:t>,</w:t>
      </w:r>
      <w:r w:rsidR="00AF5736" w:rsidRPr="0054303C">
        <w:rPr>
          <w:rFonts w:asciiTheme="minorHAnsi" w:hAnsiTheme="minorHAnsi"/>
          <w:sz w:val="22"/>
          <w:szCs w:val="22"/>
        </w:rPr>
        <w:t xml:space="preserve"> SEM</w:t>
      </w:r>
      <w:r w:rsidR="00A32E20" w:rsidRPr="0054303C">
        <w:rPr>
          <w:rFonts w:asciiTheme="minorHAnsi" w:hAnsiTheme="minorHAnsi"/>
          <w:sz w:val="22"/>
          <w:szCs w:val="22"/>
        </w:rPr>
        <w:t>,</w:t>
      </w:r>
      <w:r w:rsidR="00AF5736" w:rsidRPr="0054303C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4303C">
        <w:rPr>
          <w:rFonts w:asciiTheme="minorHAnsi" w:hAnsiTheme="minorHAnsi"/>
          <w:sz w:val="22"/>
          <w:szCs w:val="22"/>
        </w:rPr>
        <w:t xml:space="preserve">; </w:t>
      </w:r>
      <w:r w:rsidR="00A32E20" w:rsidRPr="0054303C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4303C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4303C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4303C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4303C">
        <w:rPr>
          <w:rFonts w:asciiTheme="minorHAnsi" w:hAnsiTheme="minorHAnsi"/>
          <w:sz w:val="22"/>
          <w:szCs w:val="22"/>
        </w:rPr>
        <w:t xml:space="preserve">only </w:t>
      </w:r>
      <w:r w:rsidRPr="0054303C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54303C" w:rsidRDefault="00877644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15C02DC0" w14:textId="69688D94" w:rsidR="00FF6CD1" w:rsidRPr="0054303C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4303C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4303C">
        <w:rPr>
          <w:rFonts w:asciiTheme="minorHAnsi" w:hAnsiTheme="minorHAnsi"/>
          <w:sz w:val="22"/>
          <w:szCs w:val="22"/>
          <w:lang w:val="en-GB"/>
        </w:rPr>
        <w:t>outline</w:t>
      </w:r>
      <w:r w:rsidRPr="0054303C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4303C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4303C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54303C">
        <w:rPr>
          <w:rFonts w:asciiTheme="minorHAnsi" w:hAnsiTheme="minorHAnsi"/>
          <w:sz w:val="22"/>
          <w:szCs w:val="22"/>
          <w:lang w:val="en-GB"/>
        </w:rPr>
        <w:t>sections</w:t>
      </w:r>
      <w:r w:rsidRPr="0054303C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4303C">
        <w:rPr>
          <w:rFonts w:asciiTheme="minorHAnsi" w:hAnsiTheme="minorHAnsi"/>
          <w:sz w:val="22"/>
          <w:szCs w:val="22"/>
          <w:lang w:val="en-GB"/>
        </w:rPr>
        <w:t>s</w:t>
      </w:r>
      <w:r w:rsidRPr="0054303C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4303C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4303C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F30583" w:rsidR="0015519A" w:rsidRPr="0054303C" w:rsidRDefault="0054303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del w:id="2" w:author="Daniel Richter" w:date="2018-03-07T17:06:00Z">
        <w:r w:rsidRPr="0054303C" w:rsidDel="0042725C">
          <w:rPr>
            <w:rFonts w:asciiTheme="minorHAnsi" w:hAnsiTheme="minorHAnsi"/>
            <w:sz w:val="22"/>
            <w:szCs w:val="22"/>
          </w:rPr>
          <w:delText xml:space="preserve">Methods: </w:delText>
        </w:r>
        <w:r w:rsidR="00550745" w:rsidRPr="00550745" w:rsidDel="0042725C">
          <w:rPr>
            <w:rFonts w:asciiTheme="minorHAnsi" w:hAnsiTheme="minorHAnsi"/>
            <w:sz w:val="22"/>
            <w:szCs w:val="22"/>
          </w:rPr>
          <w:delText>Gene ontology and pathway analysis</w:delText>
        </w:r>
        <w:r w:rsidR="00550745" w:rsidDel="0042725C">
          <w:rPr>
            <w:rFonts w:asciiTheme="minorHAnsi" w:hAnsiTheme="minorHAnsi"/>
            <w:sz w:val="22"/>
            <w:szCs w:val="22"/>
          </w:rPr>
          <w:delText xml:space="preserve">, </w:delText>
        </w:r>
        <w:r w:rsidRPr="0054303C" w:rsidDel="0042725C">
          <w:rPr>
            <w:rFonts w:asciiTheme="minorHAnsi" w:hAnsiTheme="minorHAnsi"/>
            <w:sz w:val="22"/>
            <w:szCs w:val="22"/>
          </w:rPr>
          <w:delText>GAG hydrolase (hyaluronidase) treatment of choanof</w:delText>
        </w:r>
        <w:r w:rsidR="00F64A72" w:rsidDel="0042725C">
          <w:rPr>
            <w:rFonts w:asciiTheme="minorHAnsi" w:hAnsiTheme="minorHAnsi"/>
            <w:sz w:val="22"/>
            <w:szCs w:val="22"/>
          </w:rPr>
          <w:delText>lagellates, legends of Figure 5, Figure 5–Figure Supplement 2, Supplementary File 7.</w:delText>
        </w:r>
      </w:del>
    </w:p>
    <w:p w14:paraId="707D4C05" w14:textId="77777777" w:rsidR="0015519A" w:rsidRPr="0054303C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54303C" w:rsidRDefault="00FF5ED7" w:rsidP="00FF5ED7">
      <w:pPr>
        <w:rPr>
          <w:rFonts w:asciiTheme="minorHAnsi" w:hAnsiTheme="minorHAnsi"/>
          <w:b/>
          <w:sz w:val="22"/>
          <w:szCs w:val="22"/>
        </w:rPr>
      </w:pPr>
      <w:r w:rsidRPr="0054303C">
        <w:rPr>
          <w:rFonts w:asciiTheme="minorHAnsi" w:hAnsiTheme="minorHAnsi"/>
          <w:bCs/>
          <w:sz w:val="22"/>
          <w:szCs w:val="22"/>
        </w:rPr>
        <w:t>(F</w:t>
      </w:r>
      <w:r w:rsidR="000C4C4F" w:rsidRPr="0054303C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4303C">
        <w:rPr>
          <w:rFonts w:asciiTheme="minorHAnsi" w:hAnsiTheme="minorHAnsi"/>
          <w:bCs/>
          <w:sz w:val="22"/>
          <w:szCs w:val="22"/>
        </w:rPr>
        <w:t>may</w:t>
      </w:r>
      <w:r w:rsidR="000C4C4F" w:rsidRPr="0054303C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4303C">
        <w:rPr>
          <w:rFonts w:asciiTheme="minorHAnsi" w:hAnsiTheme="minorHAnsi"/>
          <w:bCs/>
          <w:sz w:val="22"/>
          <w:szCs w:val="22"/>
        </w:rPr>
        <w:t>,</w:t>
      </w:r>
      <w:r w:rsidR="000C4C4F" w:rsidRPr="0054303C">
        <w:rPr>
          <w:rFonts w:asciiTheme="minorHAnsi" w:hAnsiTheme="minorHAnsi"/>
          <w:bCs/>
          <w:sz w:val="22"/>
          <w:szCs w:val="22"/>
        </w:rPr>
        <w:t xml:space="preserve"> etc.</w:t>
      </w:r>
      <w:r w:rsidRPr="0054303C">
        <w:rPr>
          <w:rFonts w:asciiTheme="minorHAnsi" w:hAnsiTheme="minorHAnsi"/>
          <w:bCs/>
          <w:sz w:val="22"/>
          <w:szCs w:val="22"/>
        </w:rPr>
        <w:t>,</w:t>
      </w:r>
      <w:r w:rsidR="00C52A77" w:rsidRPr="0054303C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4303C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54303C">
        <w:rPr>
          <w:rFonts w:asciiTheme="minorHAnsi" w:hAnsiTheme="minorHAnsi"/>
          <w:bCs/>
          <w:sz w:val="22"/>
          <w:szCs w:val="22"/>
        </w:rPr>
        <w:t>ections</w:t>
      </w:r>
      <w:r w:rsidR="000C4C4F" w:rsidRPr="0054303C">
        <w:rPr>
          <w:rFonts w:asciiTheme="minorHAnsi" w:hAnsiTheme="minorHAnsi"/>
          <w:bCs/>
          <w:sz w:val="22"/>
          <w:szCs w:val="22"/>
        </w:rPr>
        <w:t xml:space="preserve"> in </w:t>
      </w:r>
      <w:r w:rsidRPr="0054303C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4303C">
        <w:rPr>
          <w:rFonts w:asciiTheme="minorHAnsi" w:hAnsiTheme="minorHAnsi"/>
          <w:bCs/>
          <w:sz w:val="22"/>
          <w:szCs w:val="22"/>
        </w:rPr>
        <w:t>manuscript</w:t>
      </w:r>
      <w:r w:rsidRPr="0054303C">
        <w:rPr>
          <w:rFonts w:asciiTheme="minorHAnsi" w:hAnsiTheme="minorHAnsi"/>
          <w:bCs/>
          <w:sz w:val="22"/>
          <w:szCs w:val="22"/>
        </w:rPr>
        <w:t>.</w:t>
      </w:r>
      <w:r w:rsidR="000C4C4F" w:rsidRPr="0054303C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54303C" w:rsidRDefault="00BC3CCE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54303C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4303C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4303C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4303C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54303C">
        <w:rPr>
          <w:rFonts w:asciiTheme="minorHAnsi" w:hAnsiTheme="minorHAnsi"/>
          <w:sz w:val="22"/>
          <w:szCs w:val="22"/>
        </w:rPr>
        <w:t xml:space="preserve">the </w:t>
      </w:r>
      <w:r w:rsidRPr="0054303C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54303C">
        <w:rPr>
          <w:rFonts w:asciiTheme="minorHAnsi" w:hAnsiTheme="minorHAnsi"/>
          <w:sz w:val="22"/>
          <w:szCs w:val="22"/>
        </w:rPr>
        <w:t>;</w:t>
      </w:r>
      <w:r w:rsidRPr="0054303C">
        <w:rPr>
          <w:rFonts w:asciiTheme="minorHAnsi" w:hAnsiTheme="minorHAnsi"/>
          <w:sz w:val="22"/>
          <w:szCs w:val="22"/>
        </w:rPr>
        <w:t xml:space="preserve"> </w:t>
      </w:r>
      <w:r w:rsidR="00FF6CD1" w:rsidRPr="0054303C">
        <w:rPr>
          <w:rFonts w:asciiTheme="minorHAnsi" w:hAnsiTheme="minorHAnsi"/>
          <w:sz w:val="22"/>
          <w:szCs w:val="22"/>
        </w:rPr>
        <w:t>i</w:t>
      </w:r>
      <w:r w:rsidRPr="0054303C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4303C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4303C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4303C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54303C" w:rsidRDefault="00941D04" w:rsidP="00941D04">
      <w:pPr>
        <w:rPr>
          <w:rFonts w:asciiTheme="minorHAnsi" w:hAnsiTheme="minorHAnsi"/>
          <w:b/>
          <w:sz w:val="22"/>
          <w:szCs w:val="22"/>
        </w:rPr>
      </w:pPr>
    </w:p>
    <w:p w14:paraId="12E89712" w14:textId="1CB3A6F4" w:rsidR="0015519A" w:rsidRPr="0054303C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4303C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54303C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4303C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DB5282A" w:rsidR="00BC3CCE" w:rsidRPr="0054303C" w:rsidRDefault="001116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del w:id="3" w:author="Daniel Richter" w:date="2018-02-20T16:30:00Z">
        <w:r w:rsidRPr="00111604" w:rsidDel="00356394">
          <w:rPr>
            <w:rFonts w:asciiTheme="minorHAnsi" w:hAnsiTheme="minorHAnsi"/>
            <w:sz w:val="22"/>
            <w:szCs w:val="22"/>
          </w:rPr>
          <w:delText>Methods: GAG hydrolase (hyaluronidase) treatment of choanoflagellates</w:delText>
        </w:r>
        <w:r w:rsidDel="00356394">
          <w:rPr>
            <w:rFonts w:asciiTheme="minorHAnsi" w:hAnsiTheme="minorHAnsi"/>
            <w:sz w:val="22"/>
            <w:szCs w:val="22"/>
          </w:rPr>
          <w:delText>.</w:delText>
        </w:r>
      </w:del>
    </w:p>
    <w:p w14:paraId="2D71AF25" w14:textId="77777777" w:rsidR="00BB55EC" w:rsidRPr="0054303C" w:rsidRDefault="00BB55EC" w:rsidP="00FF5ED7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54303C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4303C">
        <w:rPr>
          <w:rFonts w:asciiTheme="minorHAnsi" w:hAnsiTheme="minorHAnsi"/>
          <w:b/>
          <w:sz w:val="22"/>
          <w:szCs w:val="22"/>
        </w:rPr>
        <w:t>A</w:t>
      </w:r>
      <w:r w:rsidR="00661DCC" w:rsidRPr="0054303C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4303C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4303C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4303C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>We encourage you to upload</w:t>
      </w:r>
      <w:r w:rsidR="00661DCC" w:rsidRPr="0054303C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4303C">
        <w:rPr>
          <w:rFonts w:asciiTheme="minorHAnsi" w:hAnsiTheme="minorHAnsi"/>
          <w:sz w:val="22"/>
          <w:szCs w:val="22"/>
        </w:rPr>
        <w:t>, such as</w:t>
      </w:r>
      <w:r w:rsidR="00661DCC" w:rsidRPr="0054303C">
        <w:rPr>
          <w:rFonts w:asciiTheme="minorHAnsi" w:hAnsiTheme="minorHAnsi"/>
          <w:sz w:val="22"/>
          <w:szCs w:val="22"/>
        </w:rPr>
        <w:t xml:space="preserve"> </w:t>
      </w:r>
      <w:r w:rsidR="00F3344F" w:rsidRPr="0054303C">
        <w:rPr>
          <w:rFonts w:asciiTheme="minorHAnsi" w:hAnsiTheme="minorHAnsi"/>
          <w:sz w:val="22"/>
          <w:szCs w:val="22"/>
        </w:rPr>
        <w:t xml:space="preserve">numerical </w:t>
      </w:r>
      <w:r w:rsidR="00661DCC" w:rsidRPr="0054303C">
        <w:rPr>
          <w:rFonts w:asciiTheme="minorHAnsi" w:hAnsiTheme="minorHAnsi"/>
          <w:sz w:val="22"/>
          <w:szCs w:val="22"/>
        </w:rPr>
        <w:t xml:space="preserve">data that </w:t>
      </w:r>
      <w:r w:rsidR="00F3344F" w:rsidRPr="0054303C">
        <w:rPr>
          <w:rFonts w:asciiTheme="minorHAnsi" w:hAnsiTheme="minorHAnsi"/>
          <w:sz w:val="22"/>
          <w:szCs w:val="22"/>
        </w:rPr>
        <w:t>are represented as a</w:t>
      </w:r>
      <w:r w:rsidR="00BB00D0" w:rsidRPr="0054303C">
        <w:rPr>
          <w:rFonts w:asciiTheme="minorHAnsi" w:hAnsiTheme="minorHAnsi"/>
          <w:sz w:val="22"/>
          <w:szCs w:val="22"/>
        </w:rPr>
        <w:t xml:space="preserve"> graph</w:t>
      </w:r>
      <w:r w:rsidR="00F3344F" w:rsidRPr="0054303C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4303C">
        <w:rPr>
          <w:rFonts w:asciiTheme="minorHAnsi" w:hAnsiTheme="minorHAnsi"/>
          <w:sz w:val="22"/>
          <w:szCs w:val="22"/>
        </w:rPr>
        <w:t xml:space="preserve"> or </w:t>
      </w:r>
      <w:r w:rsidR="00F3344F" w:rsidRPr="0054303C">
        <w:rPr>
          <w:rFonts w:asciiTheme="minorHAnsi" w:hAnsiTheme="minorHAnsi"/>
          <w:sz w:val="22"/>
          <w:szCs w:val="22"/>
        </w:rPr>
        <w:t xml:space="preserve">as a </w:t>
      </w:r>
      <w:r w:rsidR="00BB00D0" w:rsidRPr="0054303C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4303C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4303C">
        <w:rPr>
          <w:rFonts w:asciiTheme="minorHAnsi" w:hAnsiTheme="minorHAnsi"/>
          <w:sz w:val="22"/>
          <w:szCs w:val="22"/>
        </w:rPr>
        <w:t>a main figure</w:t>
      </w:r>
      <w:r w:rsidRPr="0054303C">
        <w:rPr>
          <w:rFonts w:asciiTheme="minorHAnsi" w:hAnsiTheme="minorHAnsi"/>
          <w:sz w:val="22"/>
          <w:szCs w:val="22"/>
        </w:rPr>
        <w:t xml:space="preserve"> </w:t>
      </w:r>
      <w:r w:rsidR="00BA5BB7" w:rsidRPr="0054303C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4303C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4303C">
        <w:rPr>
          <w:rFonts w:asciiTheme="minorHAnsi" w:hAnsiTheme="minorHAnsi"/>
          <w:sz w:val="22"/>
          <w:szCs w:val="22"/>
        </w:rPr>
        <w:t xml:space="preserve">the </w:t>
      </w:r>
      <w:r w:rsidRPr="0054303C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4303C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4303C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 xml:space="preserve">Include </w:t>
      </w:r>
      <w:r w:rsidR="00BA5BB7" w:rsidRPr="0054303C">
        <w:rPr>
          <w:rFonts w:asciiTheme="minorHAnsi" w:hAnsiTheme="minorHAnsi"/>
          <w:sz w:val="22"/>
          <w:szCs w:val="22"/>
        </w:rPr>
        <w:t xml:space="preserve">code </w:t>
      </w:r>
      <w:r w:rsidRPr="0054303C">
        <w:rPr>
          <w:rFonts w:asciiTheme="minorHAnsi" w:hAnsiTheme="minorHAnsi"/>
          <w:sz w:val="22"/>
          <w:szCs w:val="22"/>
        </w:rPr>
        <w:t>used for data analysis</w:t>
      </w:r>
      <w:r w:rsidR="00BA5BB7" w:rsidRPr="0054303C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Pr="0054303C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>Avoid</w:t>
      </w:r>
      <w:r w:rsidR="006E6B2A" w:rsidRPr="0054303C">
        <w:rPr>
          <w:rFonts w:asciiTheme="minorHAnsi" w:hAnsiTheme="minorHAnsi"/>
          <w:sz w:val="22"/>
          <w:szCs w:val="22"/>
        </w:rPr>
        <w:t xml:space="preserve"> stat</w:t>
      </w:r>
      <w:r w:rsidRPr="0054303C">
        <w:rPr>
          <w:rFonts w:asciiTheme="minorHAnsi" w:hAnsiTheme="minorHAnsi"/>
          <w:sz w:val="22"/>
          <w:szCs w:val="22"/>
        </w:rPr>
        <w:t>ing</w:t>
      </w:r>
      <w:r w:rsidR="006E6B2A" w:rsidRPr="0054303C">
        <w:rPr>
          <w:rFonts w:asciiTheme="minorHAnsi" w:hAnsiTheme="minorHAnsi"/>
          <w:sz w:val="22"/>
          <w:szCs w:val="22"/>
        </w:rPr>
        <w:t xml:space="preserve"> </w:t>
      </w:r>
      <w:r w:rsidRPr="0054303C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4303C">
        <w:rPr>
          <w:rFonts w:asciiTheme="minorHAnsi" w:hAnsiTheme="minorHAnsi"/>
          <w:sz w:val="22"/>
          <w:szCs w:val="22"/>
        </w:rPr>
        <w:t xml:space="preserve">“available </w:t>
      </w:r>
      <w:r w:rsidRPr="0054303C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54303C" w:rsidRDefault="00A62B52" w:rsidP="00A62B52">
      <w:pPr>
        <w:rPr>
          <w:rFonts w:asciiTheme="minorHAnsi" w:hAnsiTheme="minorHAnsi"/>
          <w:sz w:val="22"/>
          <w:szCs w:val="22"/>
        </w:rPr>
      </w:pPr>
    </w:p>
    <w:p w14:paraId="105DBE65" w14:textId="29BC72E1" w:rsidR="00A62B52" w:rsidRPr="0054303C" w:rsidRDefault="00A62B52" w:rsidP="00A62B52">
      <w:pPr>
        <w:rPr>
          <w:rFonts w:asciiTheme="minorHAnsi" w:hAnsiTheme="minorHAnsi"/>
          <w:sz w:val="22"/>
          <w:szCs w:val="22"/>
        </w:rPr>
      </w:pPr>
      <w:r w:rsidRPr="0054303C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7E74B61" w:rsidR="00BC3CCE" w:rsidRPr="0054303C" w:rsidRDefault="00F01F1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79536F">
        <w:rPr>
          <w:rFonts w:asciiTheme="minorHAnsi" w:hAnsiTheme="minorHAnsi"/>
          <w:sz w:val="22"/>
          <w:szCs w:val="22"/>
        </w:rPr>
        <w:t xml:space="preserve">ata </w:t>
      </w:r>
      <w:r w:rsidR="00B25349">
        <w:rPr>
          <w:rFonts w:asciiTheme="minorHAnsi" w:hAnsiTheme="minorHAnsi"/>
          <w:sz w:val="22"/>
          <w:szCs w:val="22"/>
        </w:rPr>
        <w:t>generated</w:t>
      </w:r>
      <w:r w:rsidR="0079536F">
        <w:rPr>
          <w:rFonts w:asciiTheme="minorHAnsi" w:hAnsiTheme="minorHAnsi"/>
          <w:sz w:val="22"/>
          <w:szCs w:val="22"/>
        </w:rPr>
        <w:t xml:space="preserve"> for analysis </w:t>
      </w:r>
      <w:r w:rsidR="00B25349">
        <w:rPr>
          <w:rFonts w:asciiTheme="minorHAnsi" w:hAnsiTheme="minorHAnsi"/>
          <w:sz w:val="22"/>
          <w:szCs w:val="22"/>
        </w:rPr>
        <w:t xml:space="preserve">(assemblies, annotations, etc.) </w:t>
      </w:r>
      <w:bookmarkStart w:id="4" w:name="_GoBack"/>
      <w:bookmarkEnd w:id="4"/>
      <w:r w:rsidR="0079536F">
        <w:rPr>
          <w:rFonts w:asciiTheme="minorHAnsi" w:hAnsiTheme="minorHAnsi"/>
          <w:sz w:val="22"/>
          <w:szCs w:val="22"/>
        </w:rPr>
        <w:t xml:space="preserve">are available as </w:t>
      </w:r>
      <w:r w:rsidR="00B24F70" w:rsidRPr="00B24F70">
        <w:rPr>
          <w:rFonts w:asciiTheme="minorHAnsi" w:hAnsiTheme="minorHAnsi"/>
          <w:sz w:val="22"/>
          <w:szCs w:val="22"/>
        </w:rPr>
        <w:t xml:space="preserve">Datasets </w:t>
      </w:r>
      <w:r w:rsidR="0079536F">
        <w:rPr>
          <w:rFonts w:asciiTheme="minorHAnsi" w:hAnsiTheme="minorHAnsi"/>
          <w:sz w:val="22"/>
          <w:szCs w:val="22"/>
        </w:rPr>
        <w:t>1-8</w:t>
      </w:r>
      <w:r w:rsidR="00B24F70" w:rsidRPr="00B24F70">
        <w:rPr>
          <w:rFonts w:asciiTheme="minorHAnsi" w:hAnsiTheme="minorHAnsi"/>
          <w:sz w:val="22"/>
          <w:szCs w:val="22"/>
        </w:rPr>
        <w:t xml:space="preserve"> on FigShare: https://dx.doi.org/10.6084/m9.figshare.5686984</w:t>
      </w:r>
    </w:p>
    <w:p w14:paraId="08C9EF2F" w14:textId="77777777" w:rsidR="00A62B52" w:rsidRPr="0054303C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54303C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A8641" w14:textId="77777777" w:rsidR="00CA2FF4" w:rsidRDefault="00CA2FF4" w:rsidP="004215FE">
      <w:r>
        <w:separator/>
      </w:r>
    </w:p>
  </w:endnote>
  <w:endnote w:type="continuationSeparator" w:id="0">
    <w:p w14:paraId="75DCC545" w14:textId="77777777" w:rsidR="00CA2FF4" w:rsidRDefault="00CA2FF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2725C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D22B6" w14:textId="77777777" w:rsidR="00CA2FF4" w:rsidRDefault="00CA2FF4" w:rsidP="004215FE">
      <w:r>
        <w:separator/>
      </w:r>
    </w:p>
  </w:footnote>
  <w:footnote w:type="continuationSeparator" w:id="0">
    <w:p w14:paraId="53AD3E82" w14:textId="77777777" w:rsidR="00CA2FF4" w:rsidRDefault="00CA2FF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3567"/>
    <w:rsid w:val="00062DBF"/>
    <w:rsid w:val="00083FE8"/>
    <w:rsid w:val="0009444E"/>
    <w:rsid w:val="0009520A"/>
    <w:rsid w:val="000A32A6"/>
    <w:rsid w:val="000A38BC"/>
    <w:rsid w:val="000B17F7"/>
    <w:rsid w:val="000B2AEA"/>
    <w:rsid w:val="000C4C4F"/>
    <w:rsid w:val="000C773F"/>
    <w:rsid w:val="000D14EE"/>
    <w:rsid w:val="000D62F9"/>
    <w:rsid w:val="000F64EE"/>
    <w:rsid w:val="001000C7"/>
    <w:rsid w:val="00100F97"/>
    <w:rsid w:val="001019CD"/>
    <w:rsid w:val="00111604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7C29"/>
    <w:rsid w:val="00241081"/>
    <w:rsid w:val="00266462"/>
    <w:rsid w:val="002A068D"/>
    <w:rsid w:val="002A0ED1"/>
    <w:rsid w:val="002A7487"/>
    <w:rsid w:val="00307F5D"/>
    <w:rsid w:val="003248ED"/>
    <w:rsid w:val="00356394"/>
    <w:rsid w:val="00370080"/>
    <w:rsid w:val="003F19A6"/>
    <w:rsid w:val="00402ADD"/>
    <w:rsid w:val="00406FF4"/>
    <w:rsid w:val="0041682E"/>
    <w:rsid w:val="004215FE"/>
    <w:rsid w:val="004242DB"/>
    <w:rsid w:val="00426FD0"/>
    <w:rsid w:val="0042725C"/>
    <w:rsid w:val="00441726"/>
    <w:rsid w:val="004505C5"/>
    <w:rsid w:val="00451B01"/>
    <w:rsid w:val="00455849"/>
    <w:rsid w:val="00471732"/>
    <w:rsid w:val="004A5C32"/>
    <w:rsid w:val="004B41D4"/>
    <w:rsid w:val="004D0847"/>
    <w:rsid w:val="004D5E59"/>
    <w:rsid w:val="004D602A"/>
    <w:rsid w:val="004D73CF"/>
    <w:rsid w:val="004E4945"/>
    <w:rsid w:val="004F451D"/>
    <w:rsid w:val="00505C51"/>
    <w:rsid w:val="00516A01"/>
    <w:rsid w:val="0053000A"/>
    <w:rsid w:val="0054303C"/>
    <w:rsid w:val="00550745"/>
    <w:rsid w:val="00550F13"/>
    <w:rsid w:val="005530AE"/>
    <w:rsid w:val="00555F44"/>
    <w:rsid w:val="00566103"/>
    <w:rsid w:val="005846CA"/>
    <w:rsid w:val="005A59FA"/>
    <w:rsid w:val="005B0A15"/>
    <w:rsid w:val="00605A12"/>
    <w:rsid w:val="00634AC7"/>
    <w:rsid w:val="00641FD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3235"/>
    <w:rsid w:val="0079536F"/>
    <w:rsid w:val="00795CED"/>
    <w:rsid w:val="007B25BF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4471"/>
    <w:rsid w:val="00A32E20"/>
    <w:rsid w:val="00A36969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4F70"/>
    <w:rsid w:val="00B25349"/>
    <w:rsid w:val="00B25462"/>
    <w:rsid w:val="00B330BD"/>
    <w:rsid w:val="00B4292F"/>
    <w:rsid w:val="00B57E8A"/>
    <w:rsid w:val="00B64119"/>
    <w:rsid w:val="00B9444A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48A4"/>
    <w:rsid w:val="00C52A77"/>
    <w:rsid w:val="00C820B0"/>
    <w:rsid w:val="00CA2FF4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0356"/>
    <w:rsid w:val="00ED346E"/>
    <w:rsid w:val="00EF7423"/>
    <w:rsid w:val="00F01F13"/>
    <w:rsid w:val="00F27DEC"/>
    <w:rsid w:val="00F3344F"/>
    <w:rsid w:val="00F55448"/>
    <w:rsid w:val="00F60CF4"/>
    <w:rsid w:val="00F64A7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D600C1-FBCD-ED4E-AD20-E437F225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784</Words>
  <Characters>4469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Daniel Richter</cp:lastModifiedBy>
  <cp:revision>48</cp:revision>
  <dcterms:created xsi:type="dcterms:W3CDTF">2017-06-13T14:43:00Z</dcterms:created>
  <dcterms:modified xsi:type="dcterms:W3CDTF">2018-03-07T16:07:00Z</dcterms:modified>
</cp:coreProperties>
</file>