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10B22AE" w14:textId="77777777" w:rsidR="002A6453" w:rsidRPr="00D676A5" w:rsidRDefault="002A6453" w:rsidP="002A6453">
      <w:pPr>
        <w:pStyle w:val="Paragraph"/>
        <w:ind w:firstLine="0"/>
        <w:rPr>
          <w:rFonts w:ascii="Arial" w:hAnsi="Arial" w:cs="Arial"/>
          <w:b/>
        </w:rPr>
      </w:pPr>
      <w:r w:rsidRPr="00D676A5">
        <w:rPr>
          <w:rFonts w:ascii="Arial" w:hAnsi="Arial" w:cs="Arial"/>
          <w:b/>
        </w:rPr>
        <w:t>Table S1: Cell lines used in this study.</w:t>
      </w:r>
    </w:p>
    <w:p w14:paraId="533E55CF" w14:textId="77777777" w:rsidR="002A6453" w:rsidRDefault="002A6453"/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1701"/>
        <w:gridCol w:w="3318"/>
        <w:gridCol w:w="497"/>
        <w:gridCol w:w="1296"/>
        <w:gridCol w:w="615"/>
        <w:gridCol w:w="753"/>
      </w:tblGrid>
      <w:tr w:rsidR="002A6453" w:rsidRPr="002A6453" w14:paraId="5A300183" w14:textId="77777777" w:rsidTr="002A6453">
        <w:tc>
          <w:tcPr>
            <w:tcW w:w="534" w:type="dxa"/>
          </w:tcPr>
          <w:p w14:paraId="196ED5EC" w14:textId="77777777" w:rsidR="002A6453" w:rsidRPr="002A6453" w:rsidRDefault="002A6453" w:rsidP="002A6453">
            <w:pPr>
              <w:pStyle w:val="Paragraph"/>
              <w:spacing w:line="0" w:lineRule="atLeast"/>
              <w:ind w:firstLine="0"/>
              <w:rPr>
                <w:rFonts w:ascii="Arial" w:hAnsi="Arial" w:cs="Arial"/>
                <w:b/>
                <w:sz w:val="16"/>
                <w:szCs w:val="16"/>
              </w:rPr>
            </w:pPr>
            <w:r w:rsidRPr="002A6453">
              <w:rPr>
                <w:rFonts w:ascii="Arial" w:hAnsi="Arial" w:cs="Arial"/>
                <w:b/>
                <w:sz w:val="16"/>
                <w:szCs w:val="16"/>
              </w:rPr>
              <w:t>No.</w:t>
            </w:r>
          </w:p>
        </w:tc>
        <w:tc>
          <w:tcPr>
            <w:tcW w:w="1701" w:type="dxa"/>
          </w:tcPr>
          <w:p w14:paraId="4C116B8B" w14:textId="77777777" w:rsidR="002A6453" w:rsidRPr="002A6453" w:rsidRDefault="002A6453" w:rsidP="002A6453">
            <w:pPr>
              <w:pStyle w:val="Paragraph"/>
              <w:spacing w:line="0" w:lineRule="atLeast"/>
              <w:ind w:firstLine="0"/>
              <w:rPr>
                <w:rFonts w:ascii="Arial" w:hAnsi="Arial" w:cs="Arial"/>
                <w:b/>
                <w:sz w:val="16"/>
                <w:szCs w:val="16"/>
              </w:rPr>
            </w:pPr>
            <w:r w:rsidRPr="002A6453">
              <w:rPr>
                <w:rFonts w:ascii="Arial" w:hAnsi="Arial" w:cs="Arial"/>
                <w:b/>
                <w:sz w:val="16"/>
                <w:szCs w:val="16"/>
              </w:rPr>
              <w:t>Name</w:t>
            </w:r>
          </w:p>
        </w:tc>
        <w:tc>
          <w:tcPr>
            <w:tcW w:w="3318" w:type="dxa"/>
          </w:tcPr>
          <w:p w14:paraId="53577ECC" w14:textId="77777777" w:rsidR="002A6453" w:rsidRPr="002A6453" w:rsidRDefault="002A6453" w:rsidP="002A6453">
            <w:pPr>
              <w:pStyle w:val="Paragraph"/>
              <w:spacing w:line="0" w:lineRule="atLeast"/>
              <w:ind w:firstLine="0"/>
              <w:rPr>
                <w:rFonts w:ascii="Arial" w:hAnsi="Arial" w:cs="Arial"/>
                <w:b/>
                <w:sz w:val="16"/>
                <w:szCs w:val="16"/>
              </w:rPr>
            </w:pPr>
            <w:r w:rsidRPr="002A6453">
              <w:rPr>
                <w:rFonts w:ascii="Arial" w:hAnsi="Arial" w:cs="Arial"/>
                <w:b/>
                <w:sz w:val="16"/>
                <w:szCs w:val="16"/>
              </w:rPr>
              <w:t>Description</w:t>
            </w:r>
          </w:p>
        </w:tc>
        <w:tc>
          <w:tcPr>
            <w:tcW w:w="497" w:type="dxa"/>
          </w:tcPr>
          <w:p w14:paraId="5EA84700" w14:textId="77777777" w:rsidR="002A6453" w:rsidRPr="002A6453" w:rsidRDefault="002A6453" w:rsidP="002A6453">
            <w:pPr>
              <w:pStyle w:val="Paragraph"/>
              <w:spacing w:line="0" w:lineRule="atLeast"/>
              <w:ind w:firstLine="0"/>
              <w:rPr>
                <w:rFonts w:ascii="Arial" w:hAnsi="Arial" w:cs="Arial"/>
                <w:b/>
                <w:sz w:val="16"/>
                <w:szCs w:val="16"/>
              </w:rPr>
            </w:pPr>
            <w:r w:rsidRPr="002A6453">
              <w:rPr>
                <w:rFonts w:ascii="Arial" w:hAnsi="Arial" w:cs="Arial"/>
                <w:b/>
                <w:sz w:val="16"/>
                <w:szCs w:val="16"/>
              </w:rPr>
              <w:t>Clone No.</w:t>
            </w:r>
          </w:p>
        </w:tc>
        <w:tc>
          <w:tcPr>
            <w:tcW w:w="1296" w:type="dxa"/>
          </w:tcPr>
          <w:p w14:paraId="78B8C49B" w14:textId="77777777" w:rsidR="002A6453" w:rsidRPr="002A6453" w:rsidRDefault="002A6453" w:rsidP="002A6453">
            <w:pPr>
              <w:pStyle w:val="Paragraph"/>
              <w:spacing w:line="0" w:lineRule="atLeast"/>
              <w:ind w:firstLine="0"/>
              <w:rPr>
                <w:rFonts w:ascii="Arial" w:hAnsi="Arial" w:cs="Arial"/>
                <w:b/>
                <w:sz w:val="16"/>
                <w:szCs w:val="16"/>
              </w:rPr>
            </w:pPr>
            <w:proofErr w:type="spellStart"/>
            <w:proofErr w:type="gramStart"/>
            <w:r w:rsidRPr="002A6453">
              <w:rPr>
                <w:rFonts w:ascii="Arial" w:hAnsi="Arial" w:cs="Arial"/>
                <w:b/>
                <w:sz w:val="16"/>
                <w:szCs w:val="16"/>
              </w:rPr>
              <w:t>sgRNA</w:t>
            </w:r>
            <w:proofErr w:type="gramEnd"/>
            <w:r w:rsidRPr="002A6453">
              <w:rPr>
                <w:rFonts w:ascii="Arial" w:hAnsi="Arial" w:cs="Arial"/>
                <w:b/>
                <w:sz w:val="16"/>
                <w:szCs w:val="16"/>
              </w:rPr>
              <w:t>+template</w:t>
            </w:r>
            <w:proofErr w:type="spellEnd"/>
            <w:r w:rsidRPr="002A6453">
              <w:rPr>
                <w:rFonts w:ascii="Arial" w:hAnsi="Arial" w:cs="Arial"/>
                <w:b/>
                <w:sz w:val="16"/>
                <w:szCs w:val="16"/>
              </w:rPr>
              <w:t xml:space="preserve"> plasmid</w:t>
            </w:r>
          </w:p>
        </w:tc>
        <w:tc>
          <w:tcPr>
            <w:tcW w:w="615" w:type="dxa"/>
          </w:tcPr>
          <w:p w14:paraId="635B66F1" w14:textId="77777777" w:rsidR="002A6453" w:rsidRPr="002A6453" w:rsidRDefault="002A6453" w:rsidP="002A6453">
            <w:pPr>
              <w:pStyle w:val="Paragraph"/>
              <w:spacing w:line="0" w:lineRule="atLeast"/>
              <w:ind w:firstLine="0"/>
              <w:rPr>
                <w:rFonts w:ascii="Arial" w:hAnsi="Arial" w:cs="Arial"/>
                <w:b/>
                <w:sz w:val="16"/>
                <w:szCs w:val="16"/>
              </w:rPr>
            </w:pPr>
            <w:r w:rsidRPr="002A6453">
              <w:rPr>
                <w:rFonts w:ascii="Arial" w:hAnsi="Arial" w:cs="Arial"/>
                <w:b/>
                <w:sz w:val="16"/>
                <w:szCs w:val="16"/>
              </w:rPr>
              <w:t>Parental cell</w:t>
            </w:r>
          </w:p>
        </w:tc>
        <w:tc>
          <w:tcPr>
            <w:tcW w:w="753" w:type="dxa"/>
          </w:tcPr>
          <w:p w14:paraId="44891679" w14:textId="77777777" w:rsidR="002A6453" w:rsidRPr="002A6453" w:rsidRDefault="002A6453" w:rsidP="002A6453">
            <w:pPr>
              <w:pStyle w:val="Paragraph"/>
              <w:spacing w:line="0" w:lineRule="atLeast"/>
              <w:ind w:firstLine="0"/>
              <w:rPr>
                <w:rFonts w:ascii="Arial" w:hAnsi="Arial" w:cs="Arial"/>
                <w:b/>
                <w:sz w:val="16"/>
                <w:szCs w:val="16"/>
              </w:rPr>
            </w:pPr>
            <w:r w:rsidRPr="002A6453">
              <w:rPr>
                <w:rFonts w:ascii="Arial" w:hAnsi="Arial" w:cs="Arial"/>
                <w:b/>
                <w:sz w:val="16"/>
                <w:szCs w:val="16"/>
              </w:rPr>
              <w:t>Reference</w:t>
            </w:r>
          </w:p>
        </w:tc>
      </w:tr>
      <w:tr w:rsidR="002A6453" w:rsidRPr="002A6453" w14:paraId="688DDCC9" w14:textId="77777777" w:rsidTr="002A6453">
        <w:tc>
          <w:tcPr>
            <w:tcW w:w="534" w:type="dxa"/>
          </w:tcPr>
          <w:p w14:paraId="7EB6EB75" w14:textId="77777777" w:rsidR="002A6453" w:rsidRPr="002A6453" w:rsidRDefault="002A6453" w:rsidP="002A6453">
            <w:pPr>
              <w:pStyle w:val="Paragraph"/>
              <w:spacing w:line="0" w:lineRule="atLeast"/>
              <w:ind w:firstLine="0"/>
              <w:rPr>
                <w:rFonts w:ascii="Arial" w:hAnsi="Arial" w:cs="Arial"/>
                <w:sz w:val="16"/>
                <w:szCs w:val="16"/>
              </w:rPr>
            </w:pPr>
            <w:r w:rsidRPr="002A6453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701" w:type="dxa"/>
          </w:tcPr>
          <w:p w14:paraId="4A73E4C9" w14:textId="77777777" w:rsidR="002A6453" w:rsidRPr="002A6453" w:rsidRDefault="002A6453" w:rsidP="002A6453">
            <w:pPr>
              <w:pStyle w:val="Paragraph"/>
              <w:spacing w:line="0" w:lineRule="atLeast"/>
              <w:ind w:firstLine="0"/>
              <w:rPr>
                <w:rFonts w:ascii="Arial" w:hAnsi="Arial" w:cs="Arial"/>
                <w:sz w:val="18"/>
                <w:szCs w:val="18"/>
              </w:rPr>
            </w:pPr>
            <w:r w:rsidRPr="002A6453">
              <w:rPr>
                <w:rFonts w:ascii="Arial" w:hAnsi="Arial" w:cs="Arial"/>
                <w:sz w:val="18"/>
                <w:szCs w:val="18"/>
              </w:rPr>
              <w:t>HCT116</w:t>
            </w:r>
          </w:p>
        </w:tc>
        <w:tc>
          <w:tcPr>
            <w:tcW w:w="3318" w:type="dxa"/>
          </w:tcPr>
          <w:p w14:paraId="5B1CC178" w14:textId="77777777" w:rsidR="002A6453" w:rsidRPr="002A6453" w:rsidRDefault="002A6453" w:rsidP="002A6453">
            <w:pPr>
              <w:pStyle w:val="Paragraph"/>
              <w:spacing w:line="0" w:lineRule="atLeast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2A6453">
              <w:rPr>
                <w:rFonts w:ascii="Arial" w:hAnsi="Arial" w:cs="Arial"/>
                <w:sz w:val="20"/>
                <w:szCs w:val="20"/>
              </w:rPr>
              <w:t>HCT116</w:t>
            </w:r>
          </w:p>
        </w:tc>
        <w:tc>
          <w:tcPr>
            <w:tcW w:w="497" w:type="dxa"/>
          </w:tcPr>
          <w:p w14:paraId="7936F940" w14:textId="77777777" w:rsidR="002A6453" w:rsidRPr="002A6453" w:rsidRDefault="002A6453" w:rsidP="002A6453">
            <w:pPr>
              <w:pStyle w:val="Paragraph"/>
              <w:spacing w:line="0" w:lineRule="atLeast"/>
              <w:ind w:firstLine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6" w:type="dxa"/>
          </w:tcPr>
          <w:p w14:paraId="4D04F23A" w14:textId="77777777" w:rsidR="002A6453" w:rsidRPr="002A6453" w:rsidRDefault="002A6453" w:rsidP="002A6453">
            <w:pPr>
              <w:pStyle w:val="Paragraph"/>
              <w:spacing w:line="0" w:lineRule="atLeast"/>
              <w:ind w:firstLine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5" w:type="dxa"/>
          </w:tcPr>
          <w:p w14:paraId="51CD7D27" w14:textId="77777777" w:rsidR="002A6453" w:rsidRPr="002A6453" w:rsidRDefault="002A6453" w:rsidP="002A6453">
            <w:pPr>
              <w:pStyle w:val="Paragraph"/>
              <w:spacing w:line="0" w:lineRule="atLeast"/>
              <w:ind w:firstLine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3" w:type="dxa"/>
          </w:tcPr>
          <w:p w14:paraId="53471217" w14:textId="77777777" w:rsidR="002A6453" w:rsidRPr="002A6453" w:rsidRDefault="002A6453" w:rsidP="002A6453">
            <w:pPr>
              <w:pStyle w:val="Paragraph"/>
              <w:spacing w:line="0" w:lineRule="atLeast"/>
              <w:ind w:firstLine="0"/>
              <w:rPr>
                <w:rFonts w:ascii="Arial" w:hAnsi="Arial" w:cs="Arial"/>
                <w:sz w:val="16"/>
                <w:szCs w:val="16"/>
              </w:rPr>
            </w:pPr>
            <w:r w:rsidRPr="002A6453">
              <w:rPr>
                <w:rFonts w:ascii="Arial" w:hAnsi="Arial" w:cs="Arial"/>
                <w:color w:val="000000"/>
                <w:sz w:val="16"/>
                <w:szCs w:val="16"/>
              </w:rPr>
              <w:t>ATCC CCL-247</w:t>
            </w:r>
          </w:p>
        </w:tc>
      </w:tr>
      <w:tr w:rsidR="002A6453" w:rsidRPr="002A6453" w14:paraId="414C87F3" w14:textId="77777777" w:rsidTr="002A6453">
        <w:tc>
          <w:tcPr>
            <w:tcW w:w="534" w:type="dxa"/>
          </w:tcPr>
          <w:p w14:paraId="255C0275" w14:textId="77777777" w:rsidR="002A6453" w:rsidRPr="002A6453" w:rsidRDefault="002A6453" w:rsidP="002A6453">
            <w:pPr>
              <w:pStyle w:val="Paragraph"/>
              <w:spacing w:line="0" w:lineRule="atLeast"/>
              <w:ind w:firstLine="0"/>
              <w:rPr>
                <w:rFonts w:ascii="Arial" w:hAnsi="Arial" w:cs="Arial"/>
                <w:sz w:val="16"/>
                <w:szCs w:val="16"/>
              </w:rPr>
            </w:pPr>
            <w:r w:rsidRPr="002A6453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701" w:type="dxa"/>
          </w:tcPr>
          <w:p w14:paraId="55D70A82" w14:textId="77777777" w:rsidR="002A6453" w:rsidRPr="002A6453" w:rsidRDefault="002A6453" w:rsidP="002A6453">
            <w:pPr>
              <w:pStyle w:val="Paragraph"/>
              <w:spacing w:line="0" w:lineRule="atLeast"/>
              <w:ind w:firstLine="0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2A6453">
              <w:rPr>
                <w:rFonts w:ascii="Arial" w:hAnsi="Arial" w:cs="Arial"/>
                <w:color w:val="000000"/>
                <w:sz w:val="18"/>
                <w:szCs w:val="18"/>
              </w:rPr>
              <w:t>Mem</w:t>
            </w:r>
            <w:proofErr w:type="spellEnd"/>
            <w:r w:rsidRPr="002A6453">
              <w:rPr>
                <w:rFonts w:ascii="Arial" w:hAnsi="Arial" w:cs="Arial"/>
                <w:color w:val="000000"/>
                <w:sz w:val="18"/>
                <w:szCs w:val="18"/>
              </w:rPr>
              <w:t>-BFP-</w:t>
            </w:r>
            <w:proofErr w:type="spellStart"/>
            <w:r w:rsidRPr="002A6453">
              <w:rPr>
                <w:rFonts w:ascii="Arial" w:hAnsi="Arial" w:cs="Arial"/>
                <w:color w:val="000000"/>
                <w:sz w:val="18"/>
                <w:szCs w:val="18"/>
              </w:rPr>
              <w:t>iLID</w:t>
            </w:r>
            <w:proofErr w:type="spellEnd"/>
          </w:p>
        </w:tc>
        <w:tc>
          <w:tcPr>
            <w:tcW w:w="3318" w:type="dxa"/>
          </w:tcPr>
          <w:p w14:paraId="35BB0C6C" w14:textId="77777777" w:rsidR="002A6453" w:rsidRPr="002A6453" w:rsidRDefault="002A6453" w:rsidP="002A6453">
            <w:pPr>
              <w:pStyle w:val="Paragraph"/>
              <w:spacing w:line="0" w:lineRule="atLeast"/>
              <w:ind w:firstLine="0"/>
              <w:rPr>
                <w:rFonts w:ascii="Arial" w:hAnsi="Arial" w:cs="Arial"/>
                <w:sz w:val="16"/>
                <w:szCs w:val="16"/>
              </w:rPr>
            </w:pPr>
            <w:r w:rsidRPr="002A6453">
              <w:rPr>
                <w:rFonts w:ascii="Arial" w:hAnsi="Arial" w:cs="Arial"/>
                <w:color w:val="000000"/>
                <w:sz w:val="16"/>
                <w:szCs w:val="16"/>
              </w:rPr>
              <w:t>AAVS1</w:t>
            </w:r>
            <w:proofErr w:type="gramStart"/>
            <w:r w:rsidRPr="002A6453">
              <w:rPr>
                <w:rFonts w:ascii="Arial" w:hAnsi="Arial" w:cs="Arial"/>
                <w:color w:val="000000"/>
                <w:sz w:val="16"/>
                <w:szCs w:val="16"/>
              </w:rPr>
              <w:t>::</w:t>
            </w:r>
            <w:proofErr w:type="gramEnd"/>
            <w:r w:rsidRPr="002A6453">
              <w:rPr>
                <w:rFonts w:ascii="Arial" w:hAnsi="Arial" w:cs="Arial"/>
                <w:color w:val="000000"/>
                <w:sz w:val="16"/>
                <w:szCs w:val="16"/>
              </w:rPr>
              <w:t xml:space="preserve">PCMV </w:t>
            </w:r>
            <w:proofErr w:type="spellStart"/>
            <w:r w:rsidRPr="002A6453">
              <w:rPr>
                <w:rFonts w:ascii="Arial" w:hAnsi="Arial" w:cs="Arial"/>
                <w:color w:val="000000"/>
                <w:sz w:val="16"/>
                <w:szCs w:val="16"/>
              </w:rPr>
              <w:t>Mem</w:t>
            </w:r>
            <w:proofErr w:type="spellEnd"/>
            <w:r w:rsidRPr="002A6453">
              <w:rPr>
                <w:rFonts w:ascii="Arial" w:hAnsi="Arial" w:cs="Arial"/>
                <w:color w:val="000000"/>
                <w:sz w:val="16"/>
                <w:szCs w:val="16"/>
              </w:rPr>
              <w:t>-BFP-</w:t>
            </w:r>
            <w:proofErr w:type="spellStart"/>
            <w:r w:rsidRPr="002A6453">
              <w:rPr>
                <w:rFonts w:ascii="Arial" w:hAnsi="Arial" w:cs="Arial"/>
                <w:color w:val="000000"/>
                <w:sz w:val="16"/>
                <w:szCs w:val="16"/>
              </w:rPr>
              <w:t>iLID</w:t>
            </w:r>
            <w:proofErr w:type="spellEnd"/>
            <w:r w:rsidRPr="002A6453">
              <w:rPr>
                <w:rFonts w:ascii="Arial" w:hAnsi="Arial" w:cs="Arial"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2A6453">
              <w:rPr>
                <w:rFonts w:ascii="Arial" w:hAnsi="Arial" w:cs="Arial"/>
                <w:color w:val="000000"/>
                <w:sz w:val="16"/>
                <w:szCs w:val="16"/>
              </w:rPr>
              <w:t>Puro</w:t>
            </w:r>
            <w:proofErr w:type="spellEnd"/>
            <w:r w:rsidRPr="002A6453">
              <w:rPr>
                <w:rFonts w:ascii="Arial" w:hAnsi="Arial" w:cs="Arial"/>
                <w:color w:val="000000"/>
                <w:sz w:val="16"/>
                <w:szCs w:val="16"/>
              </w:rPr>
              <w:t>)</w:t>
            </w:r>
          </w:p>
        </w:tc>
        <w:tc>
          <w:tcPr>
            <w:tcW w:w="497" w:type="dxa"/>
          </w:tcPr>
          <w:p w14:paraId="63D853FD" w14:textId="77777777" w:rsidR="002A6453" w:rsidRPr="002A6453" w:rsidRDefault="002A6453" w:rsidP="002A6453">
            <w:pPr>
              <w:pStyle w:val="Paragraph"/>
              <w:spacing w:line="0" w:lineRule="atLeast"/>
              <w:ind w:firstLine="0"/>
              <w:rPr>
                <w:rFonts w:ascii="Arial" w:hAnsi="Arial" w:cs="Arial"/>
                <w:sz w:val="16"/>
                <w:szCs w:val="16"/>
              </w:rPr>
            </w:pPr>
            <w:r w:rsidRPr="002A6453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296" w:type="dxa"/>
          </w:tcPr>
          <w:p w14:paraId="7D1AF90F" w14:textId="77777777" w:rsidR="002A6453" w:rsidRPr="002A6453" w:rsidRDefault="002A6453" w:rsidP="002A6453">
            <w:pPr>
              <w:pStyle w:val="Paragraph"/>
              <w:spacing w:line="0" w:lineRule="atLeast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2A6453">
              <w:rPr>
                <w:rFonts w:ascii="Arial" w:hAnsi="Arial" w:cs="Arial"/>
                <w:color w:val="000000"/>
                <w:sz w:val="20"/>
                <w:szCs w:val="20"/>
              </w:rPr>
              <w:t xml:space="preserve">AAVS1 T2 </w:t>
            </w:r>
            <w:proofErr w:type="gramStart"/>
            <w:r w:rsidRPr="002A6453">
              <w:rPr>
                <w:rFonts w:ascii="Arial" w:hAnsi="Arial" w:cs="Arial"/>
                <w:color w:val="000000"/>
                <w:sz w:val="20"/>
                <w:szCs w:val="20"/>
              </w:rPr>
              <w:t>( Addgene</w:t>
            </w:r>
            <w:proofErr w:type="gramEnd"/>
            <w:r w:rsidRPr="002A6453">
              <w:rPr>
                <w:rFonts w:ascii="Arial" w:hAnsi="Arial" w:cs="Arial"/>
                <w:color w:val="000000"/>
                <w:sz w:val="20"/>
                <w:szCs w:val="20"/>
              </w:rPr>
              <w:t>#72833) and pTK511</w:t>
            </w:r>
          </w:p>
        </w:tc>
        <w:tc>
          <w:tcPr>
            <w:tcW w:w="615" w:type="dxa"/>
          </w:tcPr>
          <w:p w14:paraId="0ED1A0B9" w14:textId="77777777" w:rsidR="002A6453" w:rsidRPr="002A6453" w:rsidRDefault="002A6453" w:rsidP="002A6453">
            <w:pPr>
              <w:pStyle w:val="Paragraph"/>
              <w:spacing w:line="0" w:lineRule="atLeast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2A6453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753" w:type="dxa"/>
          </w:tcPr>
          <w:p w14:paraId="1B0F9ED1" w14:textId="77777777" w:rsidR="002A6453" w:rsidRPr="002A6453" w:rsidRDefault="002A6453" w:rsidP="002A6453">
            <w:pPr>
              <w:pStyle w:val="Paragraph"/>
              <w:spacing w:line="0" w:lineRule="atLeast"/>
              <w:ind w:firstLine="0"/>
              <w:rPr>
                <w:rFonts w:ascii="Arial" w:hAnsi="Arial" w:cs="Arial"/>
                <w:sz w:val="20"/>
                <w:szCs w:val="20"/>
              </w:rPr>
            </w:pPr>
            <w:r w:rsidRPr="002A6453">
              <w:rPr>
                <w:rFonts w:ascii="Arial" w:hAnsi="Arial" w:cs="Arial"/>
                <w:sz w:val="20"/>
                <w:szCs w:val="20"/>
              </w:rPr>
              <w:t>This study</w:t>
            </w:r>
          </w:p>
        </w:tc>
      </w:tr>
      <w:tr w:rsidR="002A6453" w:rsidRPr="002A6453" w14:paraId="0BCA392E" w14:textId="77777777" w:rsidTr="002A6453">
        <w:tc>
          <w:tcPr>
            <w:tcW w:w="534" w:type="dxa"/>
          </w:tcPr>
          <w:p w14:paraId="30084ED1" w14:textId="77777777" w:rsidR="002A6453" w:rsidRPr="002A6453" w:rsidRDefault="002A6453" w:rsidP="002A6453">
            <w:pPr>
              <w:pStyle w:val="Paragraph"/>
              <w:spacing w:line="0" w:lineRule="atLeast"/>
              <w:ind w:firstLine="0"/>
              <w:rPr>
                <w:rFonts w:ascii="Arial" w:hAnsi="Arial" w:cs="Arial"/>
                <w:sz w:val="16"/>
                <w:szCs w:val="16"/>
              </w:rPr>
            </w:pPr>
            <w:r w:rsidRPr="002A6453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701" w:type="dxa"/>
          </w:tcPr>
          <w:p w14:paraId="49C48416" w14:textId="77777777" w:rsidR="002A6453" w:rsidRPr="002A6453" w:rsidRDefault="002A6453" w:rsidP="002A6453">
            <w:pPr>
              <w:pStyle w:val="Paragraph"/>
              <w:spacing w:line="0" w:lineRule="atLeast"/>
              <w:ind w:firstLine="0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2A6453">
              <w:rPr>
                <w:rFonts w:ascii="Arial" w:hAnsi="Arial" w:cs="Arial"/>
                <w:color w:val="000000"/>
                <w:sz w:val="18"/>
                <w:szCs w:val="18"/>
              </w:rPr>
              <w:t>NuMA</w:t>
            </w:r>
            <w:proofErr w:type="spellEnd"/>
            <w:r w:rsidRPr="002A6453">
              <w:rPr>
                <w:rFonts w:ascii="Arial" w:hAnsi="Arial" w:cs="Arial"/>
                <w:color w:val="000000"/>
                <w:sz w:val="18"/>
                <w:szCs w:val="18"/>
              </w:rPr>
              <w:t>-RFP-Nano</w:t>
            </w:r>
          </w:p>
        </w:tc>
        <w:tc>
          <w:tcPr>
            <w:tcW w:w="3318" w:type="dxa"/>
          </w:tcPr>
          <w:p w14:paraId="130C29DE" w14:textId="77777777" w:rsidR="002A6453" w:rsidRPr="002A6453" w:rsidRDefault="002A6453" w:rsidP="002A6453">
            <w:pPr>
              <w:pStyle w:val="Paragraph"/>
              <w:spacing w:line="0" w:lineRule="atLeast"/>
              <w:ind w:firstLine="0"/>
              <w:rPr>
                <w:rFonts w:ascii="Arial" w:hAnsi="Arial" w:cs="Arial"/>
                <w:sz w:val="16"/>
                <w:szCs w:val="16"/>
              </w:rPr>
            </w:pPr>
            <w:r w:rsidRPr="002A6453">
              <w:rPr>
                <w:rFonts w:ascii="Arial" w:hAnsi="Arial" w:cs="Arial"/>
                <w:color w:val="000000"/>
                <w:sz w:val="16"/>
                <w:szCs w:val="16"/>
              </w:rPr>
              <w:t>AAVS1</w:t>
            </w:r>
            <w:proofErr w:type="gramStart"/>
            <w:r w:rsidRPr="002A6453">
              <w:rPr>
                <w:rFonts w:ascii="Arial" w:hAnsi="Arial" w:cs="Arial"/>
                <w:color w:val="000000"/>
                <w:sz w:val="16"/>
                <w:szCs w:val="16"/>
              </w:rPr>
              <w:t>::</w:t>
            </w:r>
            <w:proofErr w:type="gramEnd"/>
            <w:r w:rsidRPr="002A6453">
              <w:rPr>
                <w:rFonts w:ascii="Arial" w:hAnsi="Arial" w:cs="Arial"/>
                <w:color w:val="000000"/>
                <w:sz w:val="16"/>
                <w:szCs w:val="16"/>
              </w:rPr>
              <w:t xml:space="preserve">PCMV </w:t>
            </w:r>
            <w:proofErr w:type="spellStart"/>
            <w:r w:rsidRPr="002A6453">
              <w:rPr>
                <w:rFonts w:ascii="Arial" w:hAnsi="Arial" w:cs="Arial"/>
                <w:color w:val="000000"/>
                <w:sz w:val="16"/>
                <w:szCs w:val="16"/>
              </w:rPr>
              <w:t>Mem</w:t>
            </w:r>
            <w:proofErr w:type="spellEnd"/>
            <w:r w:rsidRPr="002A6453">
              <w:rPr>
                <w:rFonts w:ascii="Arial" w:hAnsi="Arial" w:cs="Arial"/>
                <w:color w:val="000000"/>
                <w:sz w:val="16"/>
                <w:szCs w:val="16"/>
              </w:rPr>
              <w:t>-BFP-</w:t>
            </w:r>
            <w:proofErr w:type="spellStart"/>
            <w:r w:rsidRPr="002A6453">
              <w:rPr>
                <w:rFonts w:ascii="Arial" w:hAnsi="Arial" w:cs="Arial"/>
                <w:color w:val="000000"/>
                <w:sz w:val="16"/>
                <w:szCs w:val="16"/>
              </w:rPr>
              <w:t>iLID</w:t>
            </w:r>
            <w:proofErr w:type="spellEnd"/>
            <w:r w:rsidRPr="002A6453">
              <w:rPr>
                <w:rFonts w:ascii="Arial" w:hAnsi="Arial" w:cs="Arial"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2A6453">
              <w:rPr>
                <w:rFonts w:ascii="Arial" w:hAnsi="Arial" w:cs="Arial"/>
                <w:color w:val="000000"/>
                <w:sz w:val="16"/>
                <w:szCs w:val="16"/>
              </w:rPr>
              <w:t>Puro</w:t>
            </w:r>
            <w:proofErr w:type="spellEnd"/>
            <w:r w:rsidRPr="002A6453">
              <w:rPr>
                <w:rFonts w:ascii="Arial" w:hAnsi="Arial" w:cs="Arial"/>
                <w:color w:val="000000"/>
                <w:sz w:val="16"/>
                <w:szCs w:val="16"/>
              </w:rPr>
              <w:t>), NuMA1::</w:t>
            </w:r>
            <w:proofErr w:type="spellStart"/>
            <w:r w:rsidRPr="002A6453">
              <w:rPr>
                <w:rFonts w:ascii="Arial" w:hAnsi="Arial" w:cs="Arial"/>
                <w:color w:val="000000"/>
                <w:sz w:val="16"/>
                <w:szCs w:val="16"/>
              </w:rPr>
              <w:t>NuMA</w:t>
            </w:r>
            <w:proofErr w:type="spellEnd"/>
            <w:r w:rsidRPr="002A6453"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  <w:proofErr w:type="spellStart"/>
            <w:r w:rsidRPr="002A6453">
              <w:rPr>
                <w:rFonts w:ascii="Arial" w:hAnsi="Arial" w:cs="Arial"/>
                <w:color w:val="000000"/>
                <w:sz w:val="16"/>
                <w:szCs w:val="16"/>
              </w:rPr>
              <w:t>tgRFPt</w:t>
            </w:r>
            <w:proofErr w:type="spellEnd"/>
            <w:r w:rsidRPr="002A6453">
              <w:rPr>
                <w:rFonts w:ascii="Arial" w:hAnsi="Arial" w:cs="Arial"/>
                <w:color w:val="000000"/>
                <w:sz w:val="16"/>
                <w:szCs w:val="16"/>
              </w:rPr>
              <w:t>-Nano (Neo)</w:t>
            </w:r>
          </w:p>
        </w:tc>
        <w:tc>
          <w:tcPr>
            <w:tcW w:w="497" w:type="dxa"/>
          </w:tcPr>
          <w:p w14:paraId="54AEF660" w14:textId="77777777" w:rsidR="002A6453" w:rsidRPr="002A6453" w:rsidRDefault="002A6453" w:rsidP="002A6453">
            <w:pPr>
              <w:pStyle w:val="Paragraph"/>
              <w:spacing w:line="0" w:lineRule="atLeast"/>
              <w:ind w:firstLine="0"/>
              <w:rPr>
                <w:rFonts w:ascii="Arial" w:hAnsi="Arial" w:cs="Arial"/>
                <w:sz w:val="16"/>
                <w:szCs w:val="16"/>
              </w:rPr>
            </w:pPr>
            <w:r w:rsidRPr="002A6453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296" w:type="dxa"/>
          </w:tcPr>
          <w:p w14:paraId="572E9AB7" w14:textId="77777777" w:rsidR="002A6453" w:rsidRPr="002A6453" w:rsidRDefault="002A6453" w:rsidP="002A6453">
            <w:pPr>
              <w:pStyle w:val="Paragraph"/>
              <w:spacing w:line="0" w:lineRule="atLeast"/>
              <w:ind w:firstLine="0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2A6453">
              <w:rPr>
                <w:rFonts w:ascii="Arial" w:hAnsi="Arial" w:cs="Arial"/>
                <w:color w:val="000000"/>
                <w:sz w:val="20"/>
                <w:szCs w:val="20"/>
              </w:rPr>
              <w:t>pTK372</w:t>
            </w:r>
            <w:proofErr w:type="gramEnd"/>
            <w:r w:rsidRPr="002A6453">
              <w:rPr>
                <w:rFonts w:ascii="Arial" w:hAnsi="Arial" w:cs="Arial"/>
                <w:color w:val="000000"/>
                <w:sz w:val="20"/>
                <w:szCs w:val="20"/>
              </w:rPr>
              <w:t xml:space="preserve"> and pTK421</w:t>
            </w:r>
          </w:p>
        </w:tc>
        <w:tc>
          <w:tcPr>
            <w:tcW w:w="615" w:type="dxa"/>
          </w:tcPr>
          <w:p w14:paraId="31F23027" w14:textId="77777777" w:rsidR="002A6453" w:rsidRPr="002A6453" w:rsidRDefault="002A6453" w:rsidP="002A6453">
            <w:pPr>
              <w:pStyle w:val="Paragraph"/>
              <w:spacing w:line="0" w:lineRule="atLeast"/>
              <w:ind w:firstLine="0"/>
              <w:rPr>
                <w:rFonts w:ascii="Arial" w:hAnsi="Arial" w:cs="Arial"/>
                <w:sz w:val="16"/>
                <w:szCs w:val="16"/>
              </w:rPr>
            </w:pPr>
            <w:r w:rsidRPr="002A6453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753" w:type="dxa"/>
          </w:tcPr>
          <w:p w14:paraId="332E218F" w14:textId="77777777" w:rsidR="002A6453" w:rsidRPr="002A6453" w:rsidRDefault="002A6453" w:rsidP="002A6453">
            <w:pPr>
              <w:pStyle w:val="Paragraph"/>
              <w:spacing w:line="0" w:lineRule="atLeast"/>
              <w:ind w:firstLine="0"/>
              <w:rPr>
                <w:rFonts w:ascii="Arial" w:hAnsi="Arial" w:cs="Arial"/>
                <w:sz w:val="16"/>
                <w:szCs w:val="16"/>
              </w:rPr>
            </w:pPr>
            <w:r w:rsidRPr="002A6453">
              <w:rPr>
                <w:rFonts w:ascii="Arial" w:hAnsi="Arial" w:cs="Arial"/>
                <w:sz w:val="20"/>
                <w:szCs w:val="20"/>
              </w:rPr>
              <w:t>This study</w:t>
            </w:r>
          </w:p>
        </w:tc>
      </w:tr>
      <w:tr w:rsidR="002A6453" w:rsidRPr="002A6453" w14:paraId="28E62C2C" w14:textId="77777777" w:rsidTr="002A6453">
        <w:tc>
          <w:tcPr>
            <w:tcW w:w="534" w:type="dxa"/>
          </w:tcPr>
          <w:p w14:paraId="68003F19" w14:textId="77777777" w:rsidR="002A6453" w:rsidRPr="002A6453" w:rsidRDefault="002A6453" w:rsidP="002A6453">
            <w:pPr>
              <w:pStyle w:val="Paragraph"/>
              <w:spacing w:line="0" w:lineRule="atLeast"/>
              <w:ind w:firstLine="0"/>
              <w:rPr>
                <w:rFonts w:ascii="Arial" w:hAnsi="Arial" w:cs="Arial"/>
                <w:sz w:val="16"/>
                <w:szCs w:val="16"/>
              </w:rPr>
            </w:pPr>
            <w:r w:rsidRPr="002A6453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701" w:type="dxa"/>
          </w:tcPr>
          <w:p w14:paraId="6C81946C" w14:textId="77777777" w:rsidR="002A6453" w:rsidRPr="002A6453" w:rsidRDefault="002A6453" w:rsidP="002A6453">
            <w:pPr>
              <w:pStyle w:val="Paragraph"/>
              <w:spacing w:line="0" w:lineRule="atLeast"/>
              <w:ind w:firstLine="0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2A6453">
              <w:rPr>
                <w:rFonts w:ascii="Arial" w:hAnsi="Arial" w:cs="Arial"/>
                <w:color w:val="000000"/>
                <w:sz w:val="18"/>
                <w:szCs w:val="18"/>
              </w:rPr>
              <w:t>NuMA-RFP-Nano+DHC-SNAP</w:t>
            </w:r>
            <w:proofErr w:type="spellEnd"/>
          </w:p>
        </w:tc>
        <w:tc>
          <w:tcPr>
            <w:tcW w:w="3318" w:type="dxa"/>
          </w:tcPr>
          <w:p w14:paraId="4227D41E" w14:textId="77777777" w:rsidR="002A6453" w:rsidRPr="002A6453" w:rsidRDefault="002A6453" w:rsidP="002A6453">
            <w:pPr>
              <w:pStyle w:val="Paragraph"/>
              <w:spacing w:line="0" w:lineRule="atLeast"/>
              <w:ind w:firstLine="0"/>
              <w:rPr>
                <w:rFonts w:ascii="Arial" w:hAnsi="Arial" w:cs="Arial"/>
                <w:sz w:val="16"/>
                <w:szCs w:val="16"/>
              </w:rPr>
            </w:pPr>
            <w:r w:rsidRPr="002A6453">
              <w:rPr>
                <w:rFonts w:ascii="Arial" w:hAnsi="Arial" w:cs="Arial"/>
                <w:color w:val="000000"/>
                <w:sz w:val="16"/>
                <w:szCs w:val="16"/>
              </w:rPr>
              <w:t>AAVS1</w:t>
            </w:r>
            <w:proofErr w:type="gramStart"/>
            <w:r w:rsidRPr="002A6453">
              <w:rPr>
                <w:rFonts w:ascii="Arial" w:hAnsi="Arial" w:cs="Arial"/>
                <w:color w:val="000000"/>
                <w:sz w:val="16"/>
                <w:szCs w:val="16"/>
              </w:rPr>
              <w:t>::</w:t>
            </w:r>
            <w:proofErr w:type="gramEnd"/>
            <w:r w:rsidRPr="002A6453">
              <w:rPr>
                <w:rFonts w:ascii="Arial" w:hAnsi="Arial" w:cs="Arial"/>
                <w:color w:val="000000"/>
                <w:sz w:val="16"/>
                <w:szCs w:val="16"/>
              </w:rPr>
              <w:t xml:space="preserve">PCMV </w:t>
            </w:r>
            <w:proofErr w:type="spellStart"/>
            <w:r w:rsidRPr="002A6453">
              <w:rPr>
                <w:rFonts w:ascii="Arial" w:hAnsi="Arial" w:cs="Arial"/>
                <w:color w:val="000000"/>
                <w:sz w:val="16"/>
                <w:szCs w:val="16"/>
              </w:rPr>
              <w:t>Mem</w:t>
            </w:r>
            <w:proofErr w:type="spellEnd"/>
            <w:r w:rsidRPr="002A6453">
              <w:rPr>
                <w:rFonts w:ascii="Arial" w:hAnsi="Arial" w:cs="Arial"/>
                <w:color w:val="000000"/>
                <w:sz w:val="16"/>
                <w:szCs w:val="16"/>
              </w:rPr>
              <w:t>-BFP-</w:t>
            </w:r>
            <w:proofErr w:type="spellStart"/>
            <w:r w:rsidRPr="002A6453">
              <w:rPr>
                <w:rFonts w:ascii="Arial" w:hAnsi="Arial" w:cs="Arial"/>
                <w:color w:val="000000"/>
                <w:sz w:val="16"/>
                <w:szCs w:val="16"/>
              </w:rPr>
              <w:t>iLID</w:t>
            </w:r>
            <w:proofErr w:type="spellEnd"/>
            <w:r w:rsidRPr="002A6453">
              <w:rPr>
                <w:rFonts w:ascii="Arial" w:hAnsi="Arial" w:cs="Arial"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2A6453">
              <w:rPr>
                <w:rFonts w:ascii="Arial" w:hAnsi="Arial" w:cs="Arial"/>
                <w:color w:val="000000"/>
                <w:sz w:val="16"/>
                <w:szCs w:val="16"/>
              </w:rPr>
              <w:t>Puro</w:t>
            </w:r>
            <w:proofErr w:type="spellEnd"/>
            <w:r w:rsidRPr="002A6453">
              <w:rPr>
                <w:rFonts w:ascii="Arial" w:hAnsi="Arial" w:cs="Arial"/>
                <w:color w:val="000000"/>
                <w:sz w:val="16"/>
                <w:szCs w:val="16"/>
              </w:rPr>
              <w:t>), NuMA1::</w:t>
            </w:r>
            <w:proofErr w:type="spellStart"/>
            <w:r w:rsidRPr="002A6453">
              <w:rPr>
                <w:rFonts w:ascii="Arial" w:hAnsi="Arial" w:cs="Arial"/>
                <w:color w:val="000000"/>
                <w:sz w:val="16"/>
                <w:szCs w:val="16"/>
              </w:rPr>
              <w:t>NuMA</w:t>
            </w:r>
            <w:proofErr w:type="spellEnd"/>
            <w:r w:rsidRPr="002A6453"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  <w:proofErr w:type="spellStart"/>
            <w:r w:rsidRPr="002A6453">
              <w:rPr>
                <w:rFonts w:ascii="Arial" w:hAnsi="Arial" w:cs="Arial"/>
                <w:color w:val="000000"/>
                <w:sz w:val="16"/>
                <w:szCs w:val="16"/>
              </w:rPr>
              <w:t>tgRFPt</w:t>
            </w:r>
            <w:proofErr w:type="spellEnd"/>
            <w:r w:rsidRPr="002A6453">
              <w:rPr>
                <w:rFonts w:ascii="Arial" w:hAnsi="Arial" w:cs="Arial"/>
                <w:color w:val="000000"/>
                <w:sz w:val="16"/>
                <w:szCs w:val="16"/>
              </w:rPr>
              <w:t>-Nano (Neo), DHC1:: DHC-SNAP (</w:t>
            </w:r>
            <w:proofErr w:type="spellStart"/>
            <w:r w:rsidRPr="002A6453">
              <w:rPr>
                <w:rFonts w:ascii="Arial" w:hAnsi="Arial" w:cs="Arial"/>
                <w:color w:val="000000"/>
                <w:sz w:val="16"/>
                <w:szCs w:val="16"/>
              </w:rPr>
              <w:t>Hygro</w:t>
            </w:r>
            <w:proofErr w:type="spellEnd"/>
            <w:r w:rsidRPr="002A6453">
              <w:rPr>
                <w:rFonts w:ascii="Arial" w:hAnsi="Arial" w:cs="Arial"/>
                <w:color w:val="000000"/>
                <w:sz w:val="16"/>
                <w:szCs w:val="16"/>
              </w:rPr>
              <w:t>)</w:t>
            </w:r>
          </w:p>
        </w:tc>
        <w:tc>
          <w:tcPr>
            <w:tcW w:w="497" w:type="dxa"/>
          </w:tcPr>
          <w:p w14:paraId="0D01577F" w14:textId="77777777" w:rsidR="002A6453" w:rsidRPr="002A6453" w:rsidRDefault="002A6453" w:rsidP="002A6453">
            <w:pPr>
              <w:pStyle w:val="Paragraph"/>
              <w:spacing w:line="0" w:lineRule="atLeast"/>
              <w:ind w:firstLine="0"/>
              <w:rPr>
                <w:rFonts w:ascii="Arial" w:hAnsi="Arial" w:cs="Arial"/>
                <w:sz w:val="16"/>
                <w:szCs w:val="16"/>
              </w:rPr>
            </w:pPr>
            <w:r w:rsidRPr="002A6453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1296" w:type="dxa"/>
          </w:tcPr>
          <w:p w14:paraId="07865963" w14:textId="77777777" w:rsidR="002A6453" w:rsidRPr="002A6453" w:rsidRDefault="002A6453" w:rsidP="002A6453">
            <w:pPr>
              <w:pStyle w:val="Paragraph"/>
              <w:spacing w:line="0" w:lineRule="atLeast"/>
              <w:ind w:firstLine="0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2A6453">
              <w:rPr>
                <w:rFonts w:ascii="Arial" w:hAnsi="Arial" w:cs="Arial"/>
                <w:color w:val="000000"/>
                <w:sz w:val="20"/>
                <w:szCs w:val="20"/>
              </w:rPr>
              <w:t>pTK308</w:t>
            </w:r>
            <w:proofErr w:type="gramEnd"/>
            <w:r w:rsidRPr="002A6453">
              <w:rPr>
                <w:rFonts w:ascii="Arial" w:hAnsi="Arial" w:cs="Arial"/>
                <w:color w:val="000000"/>
                <w:sz w:val="20"/>
                <w:szCs w:val="20"/>
              </w:rPr>
              <w:t xml:space="preserve"> and pTK565</w:t>
            </w:r>
          </w:p>
        </w:tc>
        <w:tc>
          <w:tcPr>
            <w:tcW w:w="615" w:type="dxa"/>
          </w:tcPr>
          <w:p w14:paraId="481FF1EC" w14:textId="77777777" w:rsidR="002A6453" w:rsidRPr="002A6453" w:rsidRDefault="002A6453" w:rsidP="002A6453">
            <w:pPr>
              <w:pStyle w:val="Paragraph"/>
              <w:spacing w:line="0" w:lineRule="atLeast"/>
              <w:ind w:firstLine="0"/>
              <w:rPr>
                <w:rFonts w:ascii="Arial" w:hAnsi="Arial" w:cs="Arial"/>
                <w:sz w:val="16"/>
                <w:szCs w:val="16"/>
              </w:rPr>
            </w:pPr>
            <w:r w:rsidRPr="002A6453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753" w:type="dxa"/>
          </w:tcPr>
          <w:p w14:paraId="0C90C51A" w14:textId="77777777" w:rsidR="002A6453" w:rsidRPr="002A6453" w:rsidRDefault="002A6453" w:rsidP="002A6453">
            <w:pPr>
              <w:pStyle w:val="Paragraph"/>
              <w:spacing w:line="0" w:lineRule="atLeast"/>
              <w:ind w:firstLine="0"/>
              <w:rPr>
                <w:rFonts w:ascii="Arial" w:hAnsi="Arial" w:cs="Arial"/>
                <w:sz w:val="16"/>
                <w:szCs w:val="16"/>
              </w:rPr>
            </w:pPr>
            <w:r w:rsidRPr="002A6453">
              <w:rPr>
                <w:rFonts w:ascii="Arial" w:hAnsi="Arial" w:cs="Arial"/>
                <w:sz w:val="20"/>
                <w:szCs w:val="20"/>
              </w:rPr>
              <w:t>This study</w:t>
            </w:r>
          </w:p>
        </w:tc>
      </w:tr>
      <w:tr w:rsidR="002A6453" w:rsidRPr="002A6453" w14:paraId="5F65800F" w14:textId="77777777" w:rsidTr="002A6453">
        <w:tc>
          <w:tcPr>
            <w:tcW w:w="534" w:type="dxa"/>
          </w:tcPr>
          <w:p w14:paraId="21395087" w14:textId="77777777" w:rsidR="002A6453" w:rsidRPr="002A6453" w:rsidRDefault="002A6453" w:rsidP="002A6453">
            <w:pPr>
              <w:pStyle w:val="Paragraph"/>
              <w:spacing w:line="0" w:lineRule="atLeast"/>
              <w:ind w:firstLine="0"/>
              <w:rPr>
                <w:rFonts w:ascii="Arial" w:hAnsi="Arial" w:cs="Arial"/>
                <w:sz w:val="16"/>
                <w:szCs w:val="16"/>
              </w:rPr>
            </w:pPr>
            <w:r w:rsidRPr="002A6453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1701" w:type="dxa"/>
          </w:tcPr>
          <w:p w14:paraId="2ED31BE4" w14:textId="77777777" w:rsidR="002A6453" w:rsidRPr="002A6453" w:rsidRDefault="002A6453" w:rsidP="002A6453">
            <w:pPr>
              <w:pStyle w:val="Paragraph"/>
              <w:spacing w:line="0" w:lineRule="atLeast"/>
              <w:ind w:firstLine="0"/>
              <w:rPr>
                <w:rFonts w:ascii="Arial" w:hAnsi="Arial" w:cs="Arial"/>
                <w:sz w:val="18"/>
                <w:szCs w:val="18"/>
              </w:rPr>
            </w:pPr>
            <w:r w:rsidRPr="002A6453">
              <w:rPr>
                <w:rFonts w:ascii="Arial" w:hAnsi="Arial" w:cs="Arial"/>
                <w:color w:val="000000"/>
                <w:sz w:val="18"/>
                <w:szCs w:val="18"/>
              </w:rPr>
              <w:t>NuMA-RFP-Nano+p150-SNAP</w:t>
            </w:r>
          </w:p>
        </w:tc>
        <w:tc>
          <w:tcPr>
            <w:tcW w:w="3318" w:type="dxa"/>
          </w:tcPr>
          <w:p w14:paraId="73E1D34A" w14:textId="77777777" w:rsidR="002A6453" w:rsidRPr="002A6453" w:rsidRDefault="002A6453" w:rsidP="002A6453">
            <w:pPr>
              <w:pStyle w:val="Paragraph"/>
              <w:spacing w:line="0" w:lineRule="atLeast"/>
              <w:ind w:firstLine="0"/>
              <w:rPr>
                <w:rFonts w:ascii="Arial" w:hAnsi="Arial" w:cs="Arial"/>
                <w:sz w:val="16"/>
                <w:szCs w:val="16"/>
              </w:rPr>
            </w:pPr>
            <w:r w:rsidRPr="002A6453">
              <w:rPr>
                <w:rFonts w:ascii="Arial" w:hAnsi="Arial" w:cs="Arial"/>
                <w:color w:val="000000"/>
                <w:sz w:val="16"/>
                <w:szCs w:val="16"/>
              </w:rPr>
              <w:t>AAVS1</w:t>
            </w:r>
            <w:proofErr w:type="gramStart"/>
            <w:r w:rsidRPr="002A6453">
              <w:rPr>
                <w:rFonts w:ascii="Arial" w:hAnsi="Arial" w:cs="Arial"/>
                <w:color w:val="000000"/>
                <w:sz w:val="16"/>
                <w:szCs w:val="16"/>
              </w:rPr>
              <w:t>::</w:t>
            </w:r>
            <w:proofErr w:type="gramEnd"/>
            <w:r w:rsidRPr="002A6453">
              <w:rPr>
                <w:rFonts w:ascii="Arial" w:hAnsi="Arial" w:cs="Arial"/>
                <w:color w:val="000000"/>
                <w:sz w:val="16"/>
                <w:szCs w:val="16"/>
              </w:rPr>
              <w:t xml:space="preserve">PCMV </w:t>
            </w:r>
            <w:proofErr w:type="spellStart"/>
            <w:r w:rsidRPr="002A6453">
              <w:rPr>
                <w:rFonts w:ascii="Arial" w:hAnsi="Arial" w:cs="Arial"/>
                <w:color w:val="000000"/>
                <w:sz w:val="16"/>
                <w:szCs w:val="16"/>
              </w:rPr>
              <w:t>Mem</w:t>
            </w:r>
            <w:proofErr w:type="spellEnd"/>
            <w:r w:rsidRPr="002A6453">
              <w:rPr>
                <w:rFonts w:ascii="Arial" w:hAnsi="Arial" w:cs="Arial"/>
                <w:color w:val="000000"/>
                <w:sz w:val="16"/>
                <w:szCs w:val="16"/>
              </w:rPr>
              <w:t>-BFP-</w:t>
            </w:r>
            <w:proofErr w:type="spellStart"/>
            <w:r w:rsidRPr="002A6453">
              <w:rPr>
                <w:rFonts w:ascii="Arial" w:hAnsi="Arial" w:cs="Arial"/>
                <w:color w:val="000000"/>
                <w:sz w:val="16"/>
                <w:szCs w:val="16"/>
              </w:rPr>
              <w:t>iLID</w:t>
            </w:r>
            <w:proofErr w:type="spellEnd"/>
            <w:r w:rsidRPr="002A6453">
              <w:rPr>
                <w:rFonts w:ascii="Arial" w:hAnsi="Arial" w:cs="Arial"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2A6453">
              <w:rPr>
                <w:rFonts w:ascii="Arial" w:hAnsi="Arial" w:cs="Arial"/>
                <w:color w:val="000000"/>
                <w:sz w:val="16"/>
                <w:szCs w:val="16"/>
              </w:rPr>
              <w:t>Puro</w:t>
            </w:r>
            <w:proofErr w:type="spellEnd"/>
            <w:r w:rsidRPr="002A6453">
              <w:rPr>
                <w:rFonts w:ascii="Arial" w:hAnsi="Arial" w:cs="Arial"/>
                <w:color w:val="000000"/>
                <w:sz w:val="16"/>
                <w:szCs w:val="16"/>
              </w:rPr>
              <w:t>), NuMA1::</w:t>
            </w:r>
            <w:proofErr w:type="spellStart"/>
            <w:r w:rsidRPr="002A6453">
              <w:rPr>
                <w:rFonts w:ascii="Arial" w:hAnsi="Arial" w:cs="Arial"/>
                <w:color w:val="000000"/>
                <w:sz w:val="16"/>
                <w:szCs w:val="16"/>
              </w:rPr>
              <w:t>NuMA</w:t>
            </w:r>
            <w:proofErr w:type="spellEnd"/>
            <w:r w:rsidRPr="002A6453">
              <w:rPr>
                <w:rFonts w:ascii="Arial" w:hAnsi="Arial" w:cs="Arial"/>
                <w:color w:val="000000"/>
                <w:sz w:val="16"/>
                <w:szCs w:val="16"/>
              </w:rPr>
              <w:t>-</w:t>
            </w:r>
            <w:proofErr w:type="spellStart"/>
            <w:r w:rsidRPr="002A6453">
              <w:rPr>
                <w:rFonts w:ascii="Arial" w:hAnsi="Arial" w:cs="Arial"/>
                <w:color w:val="000000"/>
                <w:sz w:val="16"/>
                <w:szCs w:val="16"/>
              </w:rPr>
              <w:t>tgRFPt</w:t>
            </w:r>
            <w:proofErr w:type="spellEnd"/>
            <w:r w:rsidRPr="002A6453">
              <w:rPr>
                <w:rFonts w:ascii="Arial" w:hAnsi="Arial" w:cs="Arial"/>
                <w:color w:val="000000"/>
                <w:sz w:val="16"/>
                <w:szCs w:val="16"/>
              </w:rPr>
              <w:t>-Nano (Neo), DCTN1:: p150-SNAP (</w:t>
            </w:r>
            <w:proofErr w:type="spellStart"/>
            <w:r w:rsidRPr="002A6453">
              <w:rPr>
                <w:rFonts w:ascii="Arial" w:hAnsi="Arial" w:cs="Arial"/>
                <w:color w:val="000000"/>
                <w:sz w:val="16"/>
                <w:szCs w:val="16"/>
              </w:rPr>
              <w:t>Hygro</w:t>
            </w:r>
            <w:proofErr w:type="spellEnd"/>
            <w:r w:rsidRPr="002A6453">
              <w:rPr>
                <w:rFonts w:ascii="Arial" w:hAnsi="Arial" w:cs="Arial"/>
                <w:color w:val="000000"/>
                <w:sz w:val="16"/>
                <w:szCs w:val="16"/>
              </w:rPr>
              <w:t>)</w:t>
            </w:r>
          </w:p>
        </w:tc>
        <w:tc>
          <w:tcPr>
            <w:tcW w:w="497" w:type="dxa"/>
          </w:tcPr>
          <w:p w14:paraId="3973B971" w14:textId="77777777" w:rsidR="002A6453" w:rsidRPr="002A6453" w:rsidRDefault="002A6453" w:rsidP="002A6453">
            <w:pPr>
              <w:pStyle w:val="Paragraph"/>
              <w:spacing w:line="0" w:lineRule="atLeast"/>
              <w:ind w:firstLine="0"/>
              <w:rPr>
                <w:rFonts w:ascii="Arial" w:hAnsi="Arial" w:cs="Arial"/>
                <w:sz w:val="16"/>
                <w:szCs w:val="16"/>
              </w:rPr>
            </w:pPr>
            <w:r w:rsidRPr="002A6453">
              <w:rPr>
                <w:rFonts w:ascii="Arial" w:hAnsi="Arial" w:cs="Arial"/>
                <w:sz w:val="16"/>
                <w:szCs w:val="16"/>
              </w:rPr>
              <w:t>15</w:t>
            </w:r>
          </w:p>
        </w:tc>
        <w:tc>
          <w:tcPr>
            <w:tcW w:w="1296" w:type="dxa"/>
          </w:tcPr>
          <w:p w14:paraId="279DEBC2" w14:textId="77777777" w:rsidR="002A6453" w:rsidRPr="002A6453" w:rsidRDefault="002A6453" w:rsidP="002A6453">
            <w:pPr>
              <w:pStyle w:val="Paragraph"/>
              <w:spacing w:line="0" w:lineRule="atLeast"/>
              <w:ind w:firstLine="0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2A6453">
              <w:rPr>
                <w:rFonts w:ascii="Arial" w:hAnsi="Arial" w:cs="Arial"/>
                <w:color w:val="000000"/>
                <w:sz w:val="20"/>
                <w:szCs w:val="20"/>
              </w:rPr>
              <w:t>pTK525</w:t>
            </w:r>
            <w:proofErr w:type="gramEnd"/>
            <w:r w:rsidRPr="002A6453">
              <w:rPr>
                <w:rFonts w:ascii="Arial" w:hAnsi="Arial" w:cs="Arial"/>
                <w:color w:val="000000"/>
                <w:sz w:val="20"/>
                <w:szCs w:val="20"/>
              </w:rPr>
              <w:t xml:space="preserve"> and pTK587</w:t>
            </w:r>
          </w:p>
        </w:tc>
        <w:tc>
          <w:tcPr>
            <w:tcW w:w="615" w:type="dxa"/>
          </w:tcPr>
          <w:p w14:paraId="706A44CB" w14:textId="77777777" w:rsidR="002A6453" w:rsidRPr="002A6453" w:rsidRDefault="002A6453" w:rsidP="002A6453">
            <w:pPr>
              <w:pStyle w:val="Paragraph"/>
              <w:spacing w:line="0" w:lineRule="atLeast"/>
              <w:ind w:firstLine="0"/>
              <w:rPr>
                <w:rFonts w:ascii="Arial" w:hAnsi="Arial" w:cs="Arial"/>
                <w:sz w:val="16"/>
                <w:szCs w:val="16"/>
              </w:rPr>
            </w:pPr>
            <w:r w:rsidRPr="002A6453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753" w:type="dxa"/>
          </w:tcPr>
          <w:p w14:paraId="37DE1F5A" w14:textId="77777777" w:rsidR="002A6453" w:rsidRPr="002A6453" w:rsidRDefault="002A6453" w:rsidP="002A6453">
            <w:pPr>
              <w:pStyle w:val="Paragraph"/>
              <w:spacing w:line="0" w:lineRule="atLeast"/>
              <w:ind w:firstLine="0"/>
              <w:rPr>
                <w:rFonts w:ascii="Arial" w:hAnsi="Arial" w:cs="Arial"/>
                <w:sz w:val="16"/>
                <w:szCs w:val="16"/>
              </w:rPr>
            </w:pPr>
            <w:r w:rsidRPr="002A6453">
              <w:rPr>
                <w:rFonts w:ascii="Arial" w:hAnsi="Arial" w:cs="Arial"/>
                <w:sz w:val="20"/>
                <w:szCs w:val="20"/>
              </w:rPr>
              <w:t>This study</w:t>
            </w:r>
          </w:p>
        </w:tc>
      </w:tr>
      <w:tr w:rsidR="002A6453" w:rsidRPr="002A6453" w14:paraId="42BBB853" w14:textId="77777777" w:rsidTr="002A6453">
        <w:tc>
          <w:tcPr>
            <w:tcW w:w="534" w:type="dxa"/>
          </w:tcPr>
          <w:p w14:paraId="53EE9A69" w14:textId="77777777" w:rsidR="002A6453" w:rsidRPr="002A6453" w:rsidRDefault="002A6453" w:rsidP="002A6453">
            <w:pPr>
              <w:pStyle w:val="Paragraph"/>
              <w:spacing w:line="0" w:lineRule="atLeast"/>
              <w:ind w:firstLine="0"/>
              <w:rPr>
                <w:rFonts w:ascii="Arial" w:hAnsi="Arial" w:cs="Arial"/>
                <w:sz w:val="16"/>
                <w:szCs w:val="16"/>
              </w:rPr>
            </w:pPr>
            <w:r w:rsidRPr="002A6453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1701" w:type="dxa"/>
          </w:tcPr>
          <w:p w14:paraId="03A69B9E" w14:textId="77777777" w:rsidR="002A6453" w:rsidRPr="002A6453" w:rsidRDefault="002A6453" w:rsidP="002A6453">
            <w:pPr>
              <w:pStyle w:val="Paragraph"/>
              <w:spacing w:line="0" w:lineRule="atLeast"/>
              <w:ind w:firstLine="0"/>
              <w:rPr>
                <w:rFonts w:ascii="Arial" w:hAnsi="Arial" w:cs="Arial"/>
                <w:sz w:val="18"/>
                <w:szCs w:val="18"/>
              </w:rPr>
            </w:pPr>
            <w:r w:rsidRPr="002A6453">
              <w:rPr>
                <w:rFonts w:ascii="Arial" w:hAnsi="Arial" w:cs="Arial"/>
                <w:color w:val="000000"/>
                <w:sz w:val="18"/>
                <w:szCs w:val="18"/>
              </w:rPr>
              <w:t>Nano-</w:t>
            </w:r>
            <w:proofErr w:type="spellStart"/>
            <w:r w:rsidRPr="002A6453">
              <w:rPr>
                <w:rFonts w:ascii="Arial" w:hAnsi="Arial" w:cs="Arial"/>
                <w:color w:val="000000"/>
                <w:sz w:val="18"/>
                <w:szCs w:val="18"/>
              </w:rPr>
              <w:t>mCherry</w:t>
            </w:r>
            <w:proofErr w:type="spellEnd"/>
            <w:r w:rsidRPr="002A6453">
              <w:rPr>
                <w:rFonts w:ascii="Arial" w:hAnsi="Arial" w:cs="Arial"/>
                <w:color w:val="000000"/>
                <w:sz w:val="18"/>
                <w:szCs w:val="18"/>
              </w:rPr>
              <w:t>-DHC</w:t>
            </w:r>
          </w:p>
        </w:tc>
        <w:tc>
          <w:tcPr>
            <w:tcW w:w="3318" w:type="dxa"/>
          </w:tcPr>
          <w:p w14:paraId="29ACBE56" w14:textId="77777777" w:rsidR="002A6453" w:rsidRPr="002A6453" w:rsidRDefault="002A6453" w:rsidP="002A6453">
            <w:pPr>
              <w:pStyle w:val="Paragraph"/>
              <w:spacing w:line="0" w:lineRule="atLeast"/>
              <w:ind w:firstLine="0"/>
              <w:rPr>
                <w:rFonts w:ascii="Arial" w:hAnsi="Arial" w:cs="Arial"/>
                <w:sz w:val="16"/>
                <w:szCs w:val="16"/>
              </w:rPr>
            </w:pPr>
            <w:r w:rsidRPr="002A6453">
              <w:rPr>
                <w:rFonts w:ascii="Arial" w:hAnsi="Arial" w:cs="Arial"/>
                <w:color w:val="000000"/>
                <w:sz w:val="16"/>
                <w:szCs w:val="16"/>
              </w:rPr>
              <w:t>AAVS1</w:t>
            </w:r>
            <w:proofErr w:type="gramStart"/>
            <w:r w:rsidRPr="002A6453">
              <w:rPr>
                <w:rFonts w:ascii="Arial" w:hAnsi="Arial" w:cs="Arial"/>
                <w:color w:val="000000"/>
                <w:sz w:val="16"/>
                <w:szCs w:val="16"/>
              </w:rPr>
              <w:t>::</w:t>
            </w:r>
            <w:proofErr w:type="gramEnd"/>
            <w:r w:rsidRPr="002A6453">
              <w:rPr>
                <w:rFonts w:ascii="Arial" w:hAnsi="Arial" w:cs="Arial"/>
                <w:color w:val="000000"/>
                <w:sz w:val="16"/>
                <w:szCs w:val="16"/>
              </w:rPr>
              <w:t xml:space="preserve">PCMV </w:t>
            </w:r>
            <w:proofErr w:type="spellStart"/>
            <w:r w:rsidRPr="002A6453">
              <w:rPr>
                <w:rFonts w:ascii="Arial" w:hAnsi="Arial" w:cs="Arial"/>
                <w:color w:val="000000"/>
                <w:sz w:val="16"/>
                <w:szCs w:val="16"/>
              </w:rPr>
              <w:t>Mem</w:t>
            </w:r>
            <w:proofErr w:type="spellEnd"/>
            <w:r w:rsidRPr="002A6453">
              <w:rPr>
                <w:rFonts w:ascii="Arial" w:hAnsi="Arial" w:cs="Arial"/>
                <w:color w:val="000000"/>
                <w:sz w:val="16"/>
                <w:szCs w:val="16"/>
              </w:rPr>
              <w:t>-BFP-</w:t>
            </w:r>
            <w:proofErr w:type="spellStart"/>
            <w:r w:rsidRPr="002A6453">
              <w:rPr>
                <w:rFonts w:ascii="Arial" w:hAnsi="Arial" w:cs="Arial"/>
                <w:color w:val="000000"/>
                <w:sz w:val="16"/>
                <w:szCs w:val="16"/>
              </w:rPr>
              <w:t>iLID</w:t>
            </w:r>
            <w:proofErr w:type="spellEnd"/>
            <w:r w:rsidRPr="002A6453">
              <w:rPr>
                <w:rFonts w:ascii="Arial" w:hAnsi="Arial" w:cs="Arial"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2A6453">
              <w:rPr>
                <w:rFonts w:ascii="Arial" w:hAnsi="Arial" w:cs="Arial"/>
                <w:color w:val="000000"/>
                <w:sz w:val="16"/>
                <w:szCs w:val="16"/>
              </w:rPr>
              <w:t>Puro</w:t>
            </w:r>
            <w:proofErr w:type="spellEnd"/>
            <w:r w:rsidRPr="002A6453">
              <w:rPr>
                <w:rFonts w:ascii="Arial" w:hAnsi="Arial" w:cs="Arial"/>
                <w:color w:val="000000"/>
                <w:sz w:val="16"/>
                <w:szCs w:val="16"/>
              </w:rPr>
              <w:t>), DHC1::Nano-</w:t>
            </w:r>
            <w:proofErr w:type="spellStart"/>
            <w:r w:rsidRPr="002A6453">
              <w:rPr>
                <w:rFonts w:ascii="Arial" w:hAnsi="Arial" w:cs="Arial"/>
                <w:color w:val="000000"/>
                <w:sz w:val="16"/>
                <w:szCs w:val="16"/>
              </w:rPr>
              <w:t>mCherry</w:t>
            </w:r>
            <w:proofErr w:type="spellEnd"/>
            <w:r w:rsidRPr="002A6453">
              <w:rPr>
                <w:rFonts w:ascii="Arial" w:hAnsi="Arial" w:cs="Arial"/>
                <w:color w:val="000000"/>
                <w:sz w:val="16"/>
                <w:szCs w:val="16"/>
              </w:rPr>
              <w:t>-DHC (BSD)</w:t>
            </w:r>
          </w:p>
        </w:tc>
        <w:tc>
          <w:tcPr>
            <w:tcW w:w="497" w:type="dxa"/>
          </w:tcPr>
          <w:p w14:paraId="630EBD16" w14:textId="77777777" w:rsidR="002A6453" w:rsidRPr="002A6453" w:rsidRDefault="002A6453" w:rsidP="002A6453">
            <w:pPr>
              <w:pStyle w:val="Paragraph"/>
              <w:spacing w:line="0" w:lineRule="atLeast"/>
              <w:ind w:firstLine="0"/>
              <w:rPr>
                <w:rFonts w:ascii="Arial" w:hAnsi="Arial" w:cs="Arial"/>
                <w:sz w:val="16"/>
                <w:szCs w:val="16"/>
              </w:rPr>
            </w:pPr>
            <w:r w:rsidRPr="002A6453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296" w:type="dxa"/>
          </w:tcPr>
          <w:p w14:paraId="4778D8A6" w14:textId="77777777" w:rsidR="002A6453" w:rsidRPr="002A6453" w:rsidRDefault="002A6453" w:rsidP="002A6453">
            <w:pPr>
              <w:pStyle w:val="Paragraph"/>
              <w:spacing w:line="0" w:lineRule="atLeast"/>
              <w:ind w:firstLine="0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2A6453">
              <w:rPr>
                <w:rFonts w:ascii="Arial" w:hAnsi="Arial" w:cs="Arial"/>
                <w:color w:val="000000"/>
                <w:sz w:val="20"/>
                <w:szCs w:val="20"/>
              </w:rPr>
              <w:t>pTK371</w:t>
            </w:r>
            <w:proofErr w:type="gramEnd"/>
            <w:r w:rsidRPr="002A6453">
              <w:rPr>
                <w:rFonts w:ascii="Arial" w:hAnsi="Arial" w:cs="Arial"/>
                <w:color w:val="000000"/>
                <w:sz w:val="20"/>
                <w:szCs w:val="20"/>
              </w:rPr>
              <w:t xml:space="preserve"> and pTK426</w:t>
            </w:r>
          </w:p>
        </w:tc>
        <w:tc>
          <w:tcPr>
            <w:tcW w:w="615" w:type="dxa"/>
          </w:tcPr>
          <w:p w14:paraId="021C221D" w14:textId="77777777" w:rsidR="002A6453" w:rsidRPr="002A6453" w:rsidRDefault="002A6453" w:rsidP="002A6453">
            <w:pPr>
              <w:pStyle w:val="Paragraph"/>
              <w:spacing w:line="0" w:lineRule="atLeast"/>
              <w:ind w:firstLine="0"/>
              <w:rPr>
                <w:rFonts w:ascii="Arial" w:hAnsi="Arial" w:cs="Arial"/>
                <w:sz w:val="16"/>
                <w:szCs w:val="16"/>
              </w:rPr>
            </w:pPr>
            <w:r w:rsidRPr="002A6453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753" w:type="dxa"/>
          </w:tcPr>
          <w:p w14:paraId="0C5562CB" w14:textId="77777777" w:rsidR="002A6453" w:rsidRPr="002A6453" w:rsidRDefault="002A6453" w:rsidP="002A6453">
            <w:pPr>
              <w:pStyle w:val="Paragraph"/>
              <w:spacing w:line="0" w:lineRule="atLeast"/>
              <w:ind w:firstLine="0"/>
              <w:rPr>
                <w:rFonts w:ascii="Arial" w:hAnsi="Arial" w:cs="Arial"/>
                <w:sz w:val="16"/>
                <w:szCs w:val="16"/>
              </w:rPr>
            </w:pPr>
            <w:r w:rsidRPr="002A6453">
              <w:rPr>
                <w:rFonts w:ascii="Arial" w:hAnsi="Arial" w:cs="Arial"/>
                <w:sz w:val="20"/>
                <w:szCs w:val="20"/>
              </w:rPr>
              <w:t>This study</w:t>
            </w:r>
          </w:p>
        </w:tc>
      </w:tr>
      <w:tr w:rsidR="002A6453" w:rsidRPr="002A6453" w14:paraId="14BC0CCA" w14:textId="77777777" w:rsidTr="002A6453">
        <w:tc>
          <w:tcPr>
            <w:tcW w:w="534" w:type="dxa"/>
          </w:tcPr>
          <w:p w14:paraId="369B29ED" w14:textId="77777777" w:rsidR="002A6453" w:rsidRPr="002A6453" w:rsidRDefault="002A6453" w:rsidP="002A6453">
            <w:pPr>
              <w:pStyle w:val="Paragraph"/>
              <w:spacing w:line="0" w:lineRule="atLeast"/>
              <w:ind w:firstLine="0"/>
              <w:rPr>
                <w:rFonts w:ascii="Arial" w:hAnsi="Arial" w:cs="Arial"/>
                <w:sz w:val="16"/>
                <w:szCs w:val="16"/>
              </w:rPr>
            </w:pPr>
            <w:r w:rsidRPr="002A6453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1701" w:type="dxa"/>
          </w:tcPr>
          <w:p w14:paraId="79A43539" w14:textId="77777777" w:rsidR="002A6453" w:rsidRPr="002A6453" w:rsidRDefault="002A6453" w:rsidP="002A6453">
            <w:pPr>
              <w:pStyle w:val="Paragraph"/>
              <w:spacing w:line="0" w:lineRule="atLeast"/>
              <w:ind w:firstLine="0"/>
              <w:rPr>
                <w:rFonts w:ascii="Arial" w:hAnsi="Arial" w:cs="Arial"/>
                <w:sz w:val="18"/>
                <w:szCs w:val="18"/>
              </w:rPr>
            </w:pPr>
            <w:r w:rsidRPr="002A6453">
              <w:rPr>
                <w:rFonts w:ascii="Arial" w:hAnsi="Arial" w:cs="Arial"/>
                <w:color w:val="000000"/>
                <w:sz w:val="18"/>
                <w:szCs w:val="18"/>
              </w:rPr>
              <w:t>Nano-mCherry-DHC+p150-SNAP</w:t>
            </w:r>
          </w:p>
        </w:tc>
        <w:tc>
          <w:tcPr>
            <w:tcW w:w="3318" w:type="dxa"/>
          </w:tcPr>
          <w:p w14:paraId="2B9ABA87" w14:textId="77777777" w:rsidR="002A6453" w:rsidRPr="002A6453" w:rsidRDefault="002A6453" w:rsidP="002A6453">
            <w:pPr>
              <w:pStyle w:val="Paragraph"/>
              <w:spacing w:line="0" w:lineRule="atLeast"/>
              <w:ind w:firstLine="0"/>
              <w:rPr>
                <w:rFonts w:ascii="Arial" w:hAnsi="Arial" w:cs="Arial"/>
                <w:sz w:val="16"/>
                <w:szCs w:val="16"/>
              </w:rPr>
            </w:pPr>
            <w:r w:rsidRPr="002A6453">
              <w:rPr>
                <w:rFonts w:ascii="Arial" w:hAnsi="Arial" w:cs="Arial"/>
                <w:color w:val="000000"/>
                <w:sz w:val="16"/>
                <w:szCs w:val="16"/>
              </w:rPr>
              <w:t>AAVS1</w:t>
            </w:r>
            <w:proofErr w:type="gramStart"/>
            <w:r w:rsidRPr="002A6453">
              <w:rPr>
                <w:rFonts w:ascii="Arial" w:hAnsi="Arial" w:cs="Arial"/>
                <w:color w:val="000000"/>
                <w:sz w:val="16"/>
                <w:szCs w:val="16"/>
              </w:rPr>
              <w:t>::</w:t>
            </w:r>
            <w:proofErr w:type="gramEnd"/>
            <w:r w:rsidRPr="002A6453">
              <w:rPr>
                <w:rFonts w:ascii="Arial" w:hAnsi="Arial" w:cs="Arial"/>
                <w:color w:val="000000"/>
                <w:sz w:val="16"/>
                <w:szCs w:val="16"/>
              </w:rPr>
              <w:t xml:space="preserve">PCMV </w:t>
            </w:r>
            <w:proofErr w:type="spellStart"/>
            <w:r w:rsidRPr="002A6453">
              <w:rPr>
                <w:rFonts w:ascii="Arial" w:hAnsi="Arial" w:cs="Arial"/>
                <w:color w:val="000000"/>
                <w:sz w:val="16"/>
                <w:szCs w:val="16"/>
              </w:rPr>
              <w:t>Mem</w:t>
            </w:r>
            <w:proofErr w:type="spellEnd"/>
            <w:r w:rsidRPr="002A6453">
              <w:rPr>
                <w:rFonts w:ascii="Arial" w:hAnsi="Arial" w:cs="Arial"/>
                <w:color w:val="000000"/>
                <w:sz w:val="16"/>
                <w:szCs w:val="16"/>
              </w:rPr>
              <w:t>-BFP-</w:t>
            </w:r>
            <w:proofErr w:type="spellStart"/>
            <w:r w:rsidRPr="002A6453">
              <w:rPr>
                <w:rFonts w:ascii="Arial" w:hAnsi="Arial" w:cs="Arial"/>
                <w:color w:val="000000"/>
                <w:sz w:val="16"/>
                <w:szCs w:val="16"/>
              </w:rPr>
              <w:t>iLID</w:t>
            </w:r>
            <w:proofErr w:type="spellEnd"/>
            <w:r w:rsidRPr="002A6453">
              <w:rPr>
                <w:rFonts w:ascii="Arial" w:hAnsi="Arial" w:cs="Arial"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2A6453">
              <w:rPr>
                <w:rFonts w:ascii="Arial" w:hAnsi="Arial" w:cs="Arial"/>
                <w:color w:val="000000"/>
                <w:sz w:val="16"/>
                <w:szCs w:val="16"/>
              </w:rPr>
              <w:t>Puro</w:t>
            </w:r>
            <w:proofErr w:type="spellEnd"/>
            <w:r w:rsidRPr="002A6453">
              <w:rPr>
                <w:rFonts w:ascii="Arial" w:hAnsi="Arial" w:cs="Arial"/>
                <w:color w:val="000000"/>
                <w:sz w:val="16"/>
                <w:szCs w:val="16"/>
              </w:rPr>
              <w:t>), DHC1::Nano-</w:t>
            </w:r>
            <w:proofErr w:type="spellStart"/>
            <w:r w:rsidRPr="002A6453">
              <w:rPr>
                <w:rFonts w:ascii="Arial" w:hAnsi="Arial" w:cs="Arial"/>
                <w:color w:val="000000"/>
                <w:sz w:val="16"/>
                <w:szCs w:val="16"/>
              </w:rPr>
              <w:t>mCherry</w:t>
            </w:r>
            <w:proofErr w:type="spellEnd"/>
            <w:r w:rsidRPr="002A6453">
              <w:rPr>
                <w:rFonts w:ascii="Arial" w:hAnsi="Arial" w:cs="Arial"/>
                <w:color w:val="000000"/>
                <w:sz w:val="16"/>
                <w:szCs w:val="16"/>
              </w:rPr>
              <w:t>-DHC (BSD), DCTN1:: p150-SNAP (</w:t>
            </w:r>
            <w:proofErr w:type="spellStart"/>
            <w:r w:rsidRPr="002A6453">
              <w:rPr>
                <w:rFonts w:ascii="Arial" w:hAnsi="Arial" w:cs="Arial"/>
                <w:color w:val="000000"/>
                <w:sz w:val="16"/>
                <w:szCs w:val="16"/>
              </w:rPr>
              <w:t>Hygro</w:t>
            </w:r>
            <w:proofErr w:type="spellEnd"/>
            <w:r w:rsidRPr="002A6453">
              <w:rPr>
                <w:rFonts w:ascii="Arial" w:hAnsi="Arial" w:cs="Arial"/>
                <w:color w:val="000000"/>
                <w:sz w:val="16"/>
                <w:szCs w:val="16"/>
              </w:rPr>
              <w:t>)</w:t>
            </w:r>
          </w:p>
        </w:tc>
        <w:tc>
          <w:tcPr>
            <w:tcW w:w="497" w:type="dxa"/>
          </w:tcPr>
          <w:p w14:paraId="69F29965" w14:textId="77777777" w:rsidR="002A6453" w:rsidRPr="002A6453" w:rsidRDefault="002A6453" w:rsidP="002A6453">
            <w:pPr>
              <w:pStyle w:val="Paragraph"/>
              <w:spacing w:line="0" w:lineRule="atLeast"/>
              <w:ind w:firstLine="0"/>
              <w:rPr>
                <w:rFonts w:ascii="Arial" w:hAnsi="Arial" w:cs="Arial"/>
                <w:sz w:val="16"/>
                <w:szCs w:val="16"/>
              </w:rPr>
            </w:pPr>
            <w:r w:rsidRPr="002A6453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296" w:type="dxa"/>
          </w:tcPr>
          <w:p w14:paraId="1AF3950E" w14:textId="77777777" w:rsidR="002A6453" w:rsidRPr="002A6453" w:rsidRDefault="002A6453" w:rsidP="002A6453">
            <w:pPr>
              <w:pStyle w:val="Paragraph"/>
              <w:spacing w:line="0" w:lineRule="atLeast"/>
              <w:ind w:firstLine="0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2A6453">
              <w:rPr>
                <w:rFonts w:ascii="Arial" w:hAnsi="Arial" w:cs="Arial"/>
                <w:color w:val="000000"/>
                <w:sz w:val="20"/>
                <w:szCs w:val="20"/>
              </w:rPr>
              <w:t>pTK525</w:t>
            </w:r>
            <w:proofErr w:type="gramEnd"/>
            <w:r w:rsidRPr="002A6453">
              <w:rPr>
                <w:rFonts w:ascii="Arial" w:hAnsi="Arial" w:cs="Arial"/>
                <w:color w:val="000000"/>
                <w:sz w:val="20"/>
                <w:szCs w:val="20"/>
              </w:rPr>
              <w:t xml:space="preserve"> and pTK587</w:t>
            </w:r>
          </w:p>
        </w:tc>
        <w:tc>
          <w:tcPr>
            <w:tcW w:w="615" w:type="dxa"/>
          </w:tcPr>
          <w:p w14:paraId="0DA9FA01" w14:textId="77777777" w:rsidR="002A6453" w:rsidRPr="002A6453" w:rsidRDefault="002A6453" w:rsidP="002A6453">
            <w:pPr>
              <w:pStyle w:val="Paragraph"/>
              <w:spacing w:line="0" w:lineRule="atLeast"/>
              <w:ind w:firstLine="0"/>
              <w:rPr>
                <w:rFonts w:ascii="Arial" w:hAnsi="Arial" w:cs="Arial"/>
                <w:sz w:val="16"/>
                <w:szCs w:val="16"/>
              </w:rPr>
            </w:pPr>
            <w:r w:rsidRPr="002A6453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753" w:type="dxa"/>
          </w:tcPr>
          <w:p w14:paraId="4CE8A984" w14:textId="77777777" w:rsidR="002A6453" w:rsidRPr="002A6453" w:rsidRDefault="002A6453" w:rsidP="002A6453">
            <w:pPr>
              <w:pStyle w:val="Paragraph"/>
              <w:spacing w:line="0" w:lineRule="atLeast"/>
              <w:ind w:firstLine="0"/>
              <w:rPr>
                <w:rFonts w:ascii="Arial" w:hAnsi="Arial" w:cs="Arial"/>
                <w:sz w:val="16"/>
                <w:szCs w:val="16"/>
              </w:rPr>
            </w:pPr>
            <w:r w:rsidRPr="002A6453">
              <w:rPr>
                <w:rFonts w:ascii="Arial" w:hAnsi="Arial" w:cs="Arial"/>
                <w:sz w:val="20"/>
                <w:szCs w:val="20"/>
              </w:rPr>
              <w:t>This study</w:t>
            </w:r>
          </w:p>
        </w:tc>
      </w:tr>
      <w:tr w:rsidR="002A6453" w:rsidRPr="002A6453" w14:paraId="2CA401CA" w14:textId="77777777" w:rsidTr="002A6453">
        <w:tc>
          <w:tcPr>
            <w:tcW w:w="534" w:type="dxa"/>
          </w:tcPr>
          <w:p w14:paraId="0D436113" w14:textId="77777777" w:rsidR="002A6453" w:rsidRPr="002A6453" w:rsidRDefault="002A6453" w:rsidP="002A6453">
            <w:pPr>
              <w:pStyle w:val="Paragraph"/>
              <w:spacing w:line="0" w:lineRule="atLeast"/>
              <w:ind w:firstLine="0"/>
              <w:rPr>
                <w:rFonts w:ascii="Arial" w:hAnsi="Arial" w:cs="Arial"/>
                <w:sz w:val="16"/>
                <w:szCs w:val="16"/>
              </w:rPr>
            </w:pPr>
            <w:r w:rsidRPr="002A6453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1701" w:type="dxa"/>
          </w:tcPr>
          <w:p w14:paraId="6CEFD883" w14:textId="77777777" w:rsidR="002A6453" w:rsidRPr="002A6453" w:rsidRDefault="002A6453" w:rsidP="002A6453">
            <w:pPr>
              <w:pStyle w:val="Paragraph"/>
              <w:spacing w:line="0" w:lineRule="atLeast"/>
              <w:ind w:firstLine="0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2A6453">
              <w:rPr>
                <w:rFonts w:ascii="Arial" w:hAnsi="Arial" w:cs="Arial"/>
                <w:color w:val="000000"/>
                <w:sz w:val="18"/>
                <w:szCs w:val="18"/>
              </w:rPr>
              <w:t>Nano-mCherry-DHC+NuMA-SNAP</w:t>
            </w:r>
            <w:proofErr w:type="spellEnd"/>
          </w:p>
        </w:tc>
        <w:tc>
          <w:tcPr>
            <w:tcW w:w="3318" w:type="dxa"/>
          </w:tcPr>
          <w:p w14:paraId="485205C9" w14:textId="77777777" w:rsidR="002A6453" w:rsidRPr="002A6453" w:rsidRDefault="002A6453" w:rsidP="002A6453">
            <w:pPr>
              <w:pStyle w:val="Paragraph"/>
              <w:spacing w:line="0" w:lineRule="atLeast"/>
              <w:ind w:firstLine="0"/>
              <w:rPr>
                <w:rFonts w:ascii="Arial" w:hAnsi="Arial" w:cs="Arial"/>
                <w:sz w:val="16"/>
                <w:szCs w:val="16"/>
              </w:rPr>
            </w:pPr>
            <w:r w:rsidRPr="002A6453">
              <w:rPr>
                <w:rFonts w:ascii="Arial" w:hAnsi="Arial" w:cs="Arial"/>
                <w:color w:val="000000"/>
                <w:sz w:val="16"/>
                <w:szCs w:val="16"/>
              </w:rPr>
              <w:t>AAVS1</w:t>
            </w:r>
            <w:proofErr w:type="gramStart"/>
            <w:r w:rsidRPr="002A6453">
              <w:rPr>
                <w:rFonts w:ascii="Arial" w:hAnsi="Arial" w:cs="Arial"/>
                <w:color w:val="000000"/>
                <w:sz w:val="16"/>
                <w:szCs w:val="16"/>
              </w:rPr>
              <w:t>::</w:t>
            </w:r>
            <w:proofErr w:type="gramEnd"/>
            <w:r w:rsidRPr="002A6453">
              <w:rPr>
                <w:rFonts w:ascii="Arial" w:hAnsi="Arial" w:cs="Arial"/>
                <w:color w:val="000000"/>
                <w:sz w:val="16"/>
                <w:szCs w:val="16"/>
              </w:rPr>
              <w:t xml:space="preserve">PCMV </w:t>
            </w:r>
            <w:proofErr w:type="spellStart"/>
            <w:r w:rsidRPr="002A6453">
              <w:rPr>
                <w:rFonts w:ascii="Arial" w:hAnsi="Arial" w:cs="Arial"/>
                <w:color w:val="000000"/>
                <w:sz w:val="16"/>
                <w:szCs w:val="16"/>
              </w:rPr>
              <w:t>Mem</w:t>
            </w:r>
            <w:proofErr w:type="spellEnd"/>
            <w:r w:rsidRPr="002A6453">
              <w:rPr>
                <w:rFonts w:ascii="Arial" w:hAnsi="Arial" w:cs="Arial"/>
                <w:color w:val="000000"/>
                <w:sz w:val="16"/>
                <w:szCs w:val="16"/>
              </w:rPr>
              <w:t>-BFP-</w:t>
            </w:r>
            <w:proofErr w:type="spellStart"/>
            <w:r w:rsidRPr="002A6453">
              <w:rPr>
                <w:rFonts w:ascii="Arial" w:hAnsi="Arial" w:cs="Arial"/>
                <w:color w:val="000000"/>
                <w:sz w:val="16"/>
                <w:szCs w:val="16"/>
              </w:rPr>
              <w:t>iLID</w:t>
            </w:r>
            <w:proofErr w:type="spellEnd"/>
            <w:r w:rsidRPr="002A6453">
              <w:rPr>
                <w:rFonts w:ascii="Arial" w:hAnsi="Arial" w:cs="Arial"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2A6453">
              <w:rPr>
                <w:rFonts w:ascii="Arial" w:hAnsi="Arial" w:cs="Arial"/>
                <w:color w:val="000000"/>
                <w:sz w:val="16"/>
                <w:szCs w:val="16"/>
              </w:rPr>
              <w:t>Puro</w:t>
            </w:r>
            <w:proofErr w:type="spellEnd"/>
            <w:r w:rsidRPr="002A6453">
              <w:rPr>
                <w:rFonts w:ascii="Arial" w:hAnsi="Arial" w:cs="Arial"/>
                <w:color w:val="000000"/>
                <w:sz w:val="16"/>
                <w:szCs w:val="16"/>
              </w:rPr>
              <w:t>), DHC1::Nano-</w:t>
            </w:r>
            <w:proofErr w:type="spellStart"/>
            <w:r w:rsidRPr="002A6453">
              <w:rPr>
                <w:rFonts w:ascii="Arial" w:hAnsi="Arial" w:cs="Arial"/>
                <w:color w:val="000000"/>
                <w:sz w:val="16"/>
                <w:szCs w:val="16"/>
              </w:rPr>
              <w:t>mCherry</w:t>
            </w:r>
            <w:proofErr w:type="spellEnd"/>
            <w:r w:rsidRPr="002A6453">
              <w:rPr>
                <w:rFonts w:ascii="Arial" w:hAnsi="Arial" w:cs="Arial"/>
                <w:color w:val="000000"/>
                <w:sz w:val="16"/>
                <w:szCs w:val="16"/>
              </w:rPr>
              <w:t>-DHC (BSD), NuMA1::</w:t>
            </w:r>
            <w:proofErr w:type="spellStart"/>
            <w:r w:rsidRPr="002A6453">
              <w:rPr>
                <w:rFonts w:ascii="Arial" w:hAnsi="Arial" w:cs="Arial"/>
                <w:color w:val="000000"/>
                <w:sz w:val="16"/>
                <w:szCs w:val="16"/>
              </w:rPr>
              <w:t>NuMA</w:t>
            </w:r>
            <w:proofErr w:type="spellEnd"/>
            <w:r w:rsidRPr="002A6453">
              <w:rPr>
                <w:rFonts w:ascii="Arial" w:hAnsi="Arial" w:cs="Arial"/>
                <w:color w:val="000000"/>
                <w:sz w:val="16"/>
                <w:szCs w:val="16"/>
              </w:rPr>
              <w:t>-SNAP (</w:t>
            </w:r>
            <w:proofErr w:type="spellStart"/>
            <w:r w:rsidRPr="002A6453">
              <w:rPr>
                <w:rFonts w:ascii="Arial" w:hAnsi="Arial" w:cs="Arial"/>
                <w:color w:val="000000"/>
                <w:sz w:val="16"/>
                <w:szCs w:val="16"/>
              </w:rPr>
              <w:t>Hygro</w:t>
            </w:r>
            <w:proofErr w:type="spellEnd"/>
            <w:r w:rsidRPr="002A6453">
              <w:rPr>
                <w:rFonts w:ascii="Arial" w:hAnsi="Arial" w:cs="Arial"/>
                <w:color w:val="000000"/>
                <w:sz w:val="16"/>
                <w:szCs w:val="16"/>
              </w:rPr>
              <w:t>)</w:t>
            </w:r>
          </w:p>
        </w:tc>
        <w:tc>
          <w:tcPr>
            <w:tcW w:w="497" w:type="dxa"/>
          </w:tcPr>
          <w:p w14:paraId="0DB4D4F4" w14:textId="77777777" w:rsidR="002A6453" w:rsidRPr="002A6453" w:rsidRDefault="002A6453" w:rsidP="002A6453">
            <w:pPr>
              <w:pStyle w:val="Paragraph"/>
              <w:spacing w:line="0" w:lineRule="atLeast"/>
              <w:ind w:firstLine="0"/>
              <w:rPr>
                <w:rFonts w:ascii="Arial" w:hAnsi="Arial" w:cs="Arial"/>
                <w:sz w:val="16"/>
                <w:szCs w:val="16"/>
              </w:rPr>
            </w:pPr>
            <w:r w:rsidRPr="002A6453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1296" w:type="dxa"/>
          </w:tcPr>
          <w:p w14:paraId="6D5A3B73" w14:textId="77777777" w:rsidR="002A6453" w:rsidRPr="002A6453" w:rsidRDefault="002A6453" w:rsidP="002A6453">
            <w:pPr>
              <w:pStyle w:val="Paragraph"/>
              <w:spacing w:line="0" w:lineRule="atLeast"/>
              <w:ind w:firstLine="0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2A6453">
              <w:rPr>
                <w:rFonts w:ascii="Arial" w:hAnsi="Arial" w:cs="Arial"/>
                <w:color w:val="000000"/>
                <w:sz w:val="20"/>
                <w:szCs w:val="20"/>
              </w:rPr>
              <w:t>pTK372</w:t>
            </w:r>
            <w:proofErr w:type="gramEnd"/>
            <w:r w:rsidRPr="002A6453">
              <w:rPr>
                <w:rFonts w:ascii="Arial" w:hAnsi="Arial" w:cs="Arial"/>
                <w:color w:val="000000"/>
                <w:sz w:val="20"/>
                <w:szCs w:val="20"/>
              </w:rPr>
              <w:t xml:space="preserve"> and pTK583</w:t>
            </w:r>
          </w:p>
        </w:tc>
        <w:tc>
          <w:tcPr>
            <w:tcW w:w="615" w:type="dxa"/>
          </w:tcPr>
          <w:p w14:paraId="39A7AE6D" w14:textId="77777777" w:rsidR="002A6453" w:rsidRPr="002A6453" w:rsidRDefault="002A6453" w:rsidP="002A6453">
            <w:pPr>
              <w:pStyle w:val="Paragraph"/>
              <w:spacing w:line="0" w:lineRule="atLeast"/>
              <w:ind w:firstLine="0"/>
              <w:rPr>
                <w:rFonts w:ascii="Arial" w:hAnsi="Arial" w:cs="Arial"/>
                <w:sz w:val="16"/>
                <w:szCs w:val="16"/>
              </w:rPr>
            </w:pPr>
            <w:r w:rsidRPr="002A6453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753" w:type="dxa"/>
          </w:tcPr>
          <w:p w14:paraId="70DB6AFB" w14:textId="77777777" w:rsidR="002A6453" w:rsidRPr="002A6453" w:rsidRDefault="002A6453" w:rsidP="002A6453">
            <w:pPr>
              <w:pStyle w:val="Paragraph"/>
              <w:spacing w:line="0" w:lineRule="atLeast"/>
              <w:ind w:firstLine="0"/>
              <w:rPr>
                <w:rFonts w:ascii="Arial" w:hAnsi="Arial" w:cs="Arial"/>
                <w:sz w:val="16"/>
                <w:szCs w:val="16"/>
              </w:rPr>
            </w:pPr>
            <w:r w:rsidRPr="002A6453">
              <w:rPr>
                <w:rFonts w:ascii="Arial" w:hAnsi="Arial" w:cs="Arial"/>
                <w:sz w:val="20"/>
                <w:szCs w:val="20"/>
              </w:rPr>
              <w:t>This study</w:t>
            </w:r>
          </w:p>
        </w:tc>
      </w:tr>
      <w:tr w:rsidR="002A6453" w:rsidRPr="002A6453" w14:paraId="4AD83749" w14:textId="77777777" w:rsidTr="002A6453">
        <w:tc>
          <w:tcPr>
            <w:tcW w:w="534" w:type="dxa"/>
          </w:tcPr>
          <w:p w14:paraId="2AE57DB9" w14:textId="77777777" w:rsidR="002A6453" w:rsidRPr="002A6453" w:rsidRDefault="002A6453" w:rsidP="002A6453">
            <w:pPr>
              <w:pStyle w:val="Paragraph"/>
              <w:spacing w:line="0" w:lineRule="atLeast"/>
              <w:ind w:firstLine="0"/>
              <w:rPr>
                <w:rFonts w:ascii="Arial" w:hAnsi="Arial" w:cs="Arial"/>
                <w:sz w:val="16"/>
                <w:szCs w:val="16"/>
              </w:rPr>
            </w:pPr>
            <w:r w:rsidRPr="002A6453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1701" w:type="dxa"/>
          </w:tcPr>
          <w:p w14:paraId="4114E5CB" w14:textId="77777777" w:rsidR="002A6453" w:rsidRPr="002A6453" w:rsidRDefault="002A6453" w:rsidP="002A6453">
            <w:pPr>
              <w:pStyle w:val="Paragraph"/>
              <w:spacing w:line="0" w:lineRule="atLeast"/>
              <w:ind w:firstLine="0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2A6453">
              <w:rPr>
                <w:rFonts w:ascii="Arial" w:hAnsi="Arial" w:cs="Arial"/>
                <w:color w:val="000000"/>
                <w:sz w:val="18"/>
                <w:szCs w:val="18"/>
              </w:rPr>
              <w:t>Mem-BFP-iLID+DHC-SNAP</w:t>
            </w:r>
            <w:proofErr w:type="spellEnd"/>
          </w:p>
        </w:tc>
        <w:tc>
          <w:tcPr>
            <w:tcW w:w="3318" w:type="dxa"/>
          </w:tcPr>
          <w:p w14:paraId="59C07071" w14:textId="77777777" w:rsidR="002A6453" w:rsidRPr="002A6453" w:rsidRDefault="002A6453" w:rsidP="002A6453">
            <w:pPr>
              <w:pStyle w:val="Paragraph"/>
              <w:spacing w:line="0" w:lineRule="atLeast"/>
              <w:ind w:firstLine="0"/>
              <w:rPr>
                <w:rFonts w:ascii="Arial" w:hAnsi="Arial" w:cs="Arial"/>
                <w:sz w:val="16"/>
                <w:szCs w:val="16"/>
              </w:rPr>
            </w:pPr>
            <w:r w:rsidRPr="002A6453">
              <w:rPr>
                <w:rFonts w:ascii="Arial" w:hAnsi="Arial" w:cs="Arial"/>
                <w:color w:val="000000"/>
                <w:sz w:val="16"/>
                <w:szCs w:val="16"/>
              </w:rPr>
              <w:t>AAVS1</w:t>
            </w:r>
            <w:proofErr w:type="gramStart"/>
            <w:r w:rsidRPr="002A6453">
              <w:rPr>
                <w:rFonts w:ascii="Arial" w:hAnsi="Arial" w:cs="Arial"/>
                <w:color w:val="000000"/>
                <w:sz w:val="16"/>
                <w:szCs w:val="16"/>
              </w:rPr>
              <w:t>::</w:t>
            </w:r>
            <w:proofErr w:type="gramEnd"/>
            <w:r w:rsidRPr="002A6453">
              <w:rPr>
                <w:rFonts w:ascii="Arial" w:hAnsi="Arial" w:cs="Arial"/>
                <w:color w:val="000000"/>
                <w:sz w:val="16"/>
                <w:szCs w:val="16"/>
              </w:rPr>
              <w:t xml:space="preserve">PCMV </w:t>
            </w:r>
            <w:proofErr w:type="spellStart"/>
            <w:r w:rsidRPr="002A6453">
              <w:rPr>
                <w:rFonts w:ascii="Arial" w:hAnsi="Arial" w:cs="Arial"/>
                <w:color w:val="000000"/>
                <w:sz w:val="16"/>
                <w:szCs w:val="16"/>
              </w:rPr>
              <w:t>Mem</w:t>
            </w:r>
            <w:proofErr w:type="spellEnd"/>
            <w:r w:rsidRPr="002A6453">
              <w:rPr>
                <w:rFonts w:ascii="Arial" w:hAnsi="Arial" w:cs="Arial"/>
                <w:color w:val="000000"/>
                <w:sz w:val="16"/>
                <w:szCs w:val="16"/>
              </w:rPr>
              <w:t>-BFP-</w:t>
            </w:r>
            <w:proofErr w:type="spellStart"/>
            <w:r w:rsidRPr="002A6453">
              <w:rPr>
                <w:rFonts w:ascii="Arial" w:hAnsi="Arial" w:cs="Arial"/>
                <w:color w:val="000000"/>
                <w:sz w:val="16"/>
                <w:szCs w:val="16"/>
              </w:rPr>
              <w:t>iLID</w:t>
            </w:r>
            <w:proofErr w:type="spellEnd"/>
            <w:r w:rsidRPr="002A6453">
              <w:rPr>
                <w:rFonts w:ascii="Arial" w:hAnsi="Arial" w:cs="Arial"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2A6453">
              <w:rPr>
                <w:rFonts w:ascii="Arial" w:hAnsi="Arial" w:cs="Arial"/>
                <w:color w:val="000000"/>
                <w:sz w:val="16"/>
                <w:szCs w:val="16"/>
              </w:rPr>
              <w:t>Puro</w:t>
            </w:r>
            <w:proofErr w:type="spellEnd"/>
            <w:r w:rsidRPr="002A6453">
              <w:rPr>
                <w:rFonts w:ascii="Arial" w:hAnsi="Arial" w:cs="Arial"/>
                <w:color w:val="000000"/>
                <w:sz w:val="16"/>
                <w:szCs w:val="16"/>
              </w:rPr>
              <w:t>), DHC1::DHC-SNAP (BSD)</w:t>
            </w:r>
          </w:p>
        </w:tc>
        <w:tc>
          <w:tcPr>
            <w:tcW w:w="497" w:type="dxa"/>
          </w:tcPr>
          <w:p w14:paraId="46A674C5" w14:textId="77777777" w:rsidR="002A6453" w:rsidRPr="002A6453" w:rsidRDefault="002A6453" w:rsidP="002A6453">
            <w:pPr>
              <w:pStyle w:val="Paragraph"/>
              <w:spacing w:line="0" w:lineRule="atLeast"/>
              <w:ind w:firstLine="0"/>
              <w:rPr>
                <w:rFonts w:ascii="Arial" w:hAnsi="Arial" w:cs="Arial"/>
                <w:sz w:val="16"/>
                <w:szCs w:val="16"/>
              </w:rPr>
            </w:pPr>
            <w:r w:rsidRPr="002A6453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1296" w:type="dxa"/>
          </w:tcPr>
          <w:p w14:paraId="7ADA7B9C" w14:textId="77777777" w:rsidR="002A6453" w:rsidRPr="002A6453" w:rsidRDefault="002A6453" w:rsidP="002A6453">
            <w:pPr>
              <w:pStyle w:val="Paragraph"/>
              <w:spacing w:line="0" w:lineRule="atLeast"/>
              <w:ind w:firstLine="0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2A6453">
              <w:rPr>
                <w:rFonts w:ascii="Arial" w:hAnsi="Arial" w:cs="Arial"/>
                <w:color w:val="000000"/>
                <w:sz w:val="20"/>
                <w:szCs w:val="20"/>
              </w:rPr>
              <w:t>pTK308</w:t>
            </w:r>
            <w:proofErr w:type="gramEnd"/>
            <w:r w:rsidRPr="002A6453">
              <w:rPr>
                <w:rFonts w:ascii="Arial" w:hAnsi="Arial" w:cs="Arial"/>
                <w:color w:val="000000"/>
                <w:sz w:val="20"/>
                <w:szCs w:val="20"/>
              </w:rPr>
              <w:t xml:space="preserve"> and pTK600</w:t>
            </w:r>
          </w:p>
        </w:tc>
        <w:tc>
          <w:tcPr>
            <w:tcW w:w="615" w:type="dxa"/>
          </w:tcPr>
          <w:p w14:paraId="2AC50BE8" w14:textId="77777777" w:rsidR="002A6453" w:rsidRPr="002A6453" w:rsidRDefault="002A6453" w:rsidP="002A6453">
            <w:pPr>
              <w:pStyle w:val="Paragraph"/>
              <w:spacing w:line="0" w:lineRule="atLeast"/>
              <w:ind w:firstLine="0"/>
              <w:rPr>
                <w:rFonts w:ascii="Arial" w:hAnsi="Arial" w:cs="Arial"/>
                <w:sz w:val="16"/>
                <w:szCs w:val="16"/>
              </w:rPr>
            </w:pPr>
            <w:r w:rsidRPr="002A6453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753" w:type="dxa"/>
          </w:tcPr>
          <w:p w14:paraId="64667D0D" w14:textId="77777777" w:rsidR="002A6453" w:rsidRPr="002A6453" w:rsidRDefault="002A6453" w:rsidP="002A6453">
            <w:pPr>
              <w:pStyle w:val="Paragraph"/>
              <w:spacing w:line="0" w:lineRule="atLeast"/>
              <w:ind w:firstLine="0"/>
              <w:rPr>
                <w:rFonts w:ascii="Arial" w:hAnsi="Arial" w:cs="Arial"/>
                <w:sz w:val="16"/>
                <w:szCs w:val="16"/>
              </w:rPr>
            </w:pPr>
            <w:r w:rsidRPr="002A6453">
              <w:rPr>
                <w:rFonts w:ascii="Arial" w:hAnsi="Arial" w:cs="Arial"/>
                <w:sz w:val="20"/>
                <w:szCs w:val="20"/>
              </w:rPr>
              <w:t>This study</w:t>
            </w:r>
          </w:p>
        </w:tc>
      </w:tr>
      <w:tr w:rsidR="002A6453" w:rsidRPr="002A6453" w14:paraId="2C9E9957" w14:textId="77777777" w:rsidTr="002A6453">
        <w:tc>
          <w:tcPr>
            <w:tcW w:w="534" w:type="dxa"/>
          </w:tcPr>
          <w:p w14:paraId="63CDC402" w14:textId="77777777" w:rsidR="002A6453" w:rsidRPr="002A6453" w:rsidRDefault="002A6453" w:rsidP="002A6453">
            <w:pPr>
              <w:pStyle w:val="Paragraph"/>
              <w:spacing w:line="0" w:lineRule="atLeast"/>
              <w:ind w:firstLine="0"/>
              <w:rPr>
                <w:rFonts w:ascii="Arial" w:hAnsi="Arial" w:cs="Arial"/>
                <w:sz w:val="16"/>
                <w:szCs w:val="16"/>
              </w:rPr>
            </w:pPr>
            <w:r w:rsidRPr="002A6453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701" w:type="dxa"/>
          </w:tcPr>
          <w:p w14:paraId="67E56E6B" w14:textId="77777777" w:rsidR="002A6453" w:rsidRPr="002A6453" w:rsidRDefault="002A6453" w:rsidP="002A6453">
            <w:pPr>
              <w:pStyle w:val="Paragraph"/>
              <w:spacing w:line="0" w:lineRule="atLeast"/>
              <w:ind w:firstLine="0"/>
              <w:rPr>
                <w:rFonts w:ascii="Arial" w:hAnsi="Arial" w:cs="Arial"/>
                <w:sz w:val="18"/>
                <w:szCs w:val="18"/>
              </w:rPr>
            </w:pPr>
            <w:r w:rsidRPr="002A6453">
              <w:rPr>
                <w:rFonts w:ascii="Arial" w:hAnsi="Arial" w:cs="Arial"/>
                <w:color w:val="000000"/>
                <w:sz w:val="18"/>
                <w:szCs w:val="18"/>
              </w:rPr>
              <w:t>DHC-SNAP+RFP-Nano</w:t>
            </w:r>
          </w:p>
        </w:tc>
        <w:tc>
          <w:tcPr>
            <w:tcW w:w="3318" w:type="dxa"/>
          </w:tcPr>
          <w:p w14:paraId="67C9FC13" w14:textId="77777777" w:rsidR="002A6453" w:rsidRPr="002A6453" w:rsidRDefault="002A6453" w:rsidP="002A6453">
            <w:pPr>
              <w:pStyle w:val="Paragraph"/>
              <w:spacing w:line="0" w:lineRule="atLeast"/>
              <w:ind w:firstLine="0"/>
              <w:rPr>
                <w:rFonts w:ascii="Arial" w:hAnsi="Arial" w:cs="Arial"/>
                <w:sz w:val="16"/>
                <w:szCs w:val="16"/>
              </w:rPr>
            </w:pPr>
            <w:r w:rsidRPr="002A6453">
              <w:rPr>
                <w:rFonts w:ascii="Arial" w:hAnsi="Arial" w:cs="Arial"/>
                <w:color w:val="000000"/>
                <w:sz w:val="16"/>
                <w:szCs w:val="16"/>
              </w:rPr>
              <w:t>AAVS1</w:t>
            </w:r>
            <w:proofErr w:type="gramStart"/>
            <w:r w:rsidRPr="002A6453">
              <w:rPr>
                <w:rFonts w:ascii="Arial" w:hAnsi="Arial" w:cs="Arial"/>
                <w:color w:val="000000"/>
                <w:sz w:val="16"/>
                <w:szCs w:val="16"/>
              </w:rPr>
              <w:t>::</w:t>
            </w:r>
            <w:proofErr w:type="gramEnd"/>
            <w:r w:rsidRPr="002A6453">
              <w:rPr>
                <w:rFonts w:ascii="Arial" w:hAnsi="Arial" w:cs="Arial"/>
                <w:color w:val="000000"/>
                <w:sz w:val="16"/>
                <w:szCs w:val="16"/>
              </w:rPr>
              <w:t xml:space="preserve">PCMV </w:t>
            </w:r>
            <w:proofErr w:type="spellStart"/>
            <w:r w:rsidRPr="002A6453">
              <w:rPr>
                <w:rFonts w:ascii="Arial" w:hAnsi="Arial" w:cs="Arial"/>
                <w:color w:val="000000"/>
                <w:sz w:val="16"/>
                <w:szCs w:val="16"/>
              </w:rPr>
              <w:t>Mem</w:t>
            </w:r>
            <w:proofErr w:type="spellEnd"/>
            <w:r w:rsidRPr="002A6453">
              <w:rPr>
                <w:rFonts w:ascii="Arial" w:hAnsi="Arial" w:cs="Arial"/>
                <w:color w:val="000000"/>
                <w:sz w:val="16"/>
                <w:szCs w:val="16"/>
              </w:rPr>
              <w:t>-BFP-</w:t>
            </w:r>
            <w:proofErr w:type="spellStart"/>
            <w:r w:rsidRPr="002A6453">
              <w:rPr>
                <w:rFonts w:ascii="Arial" w:hAnsi="Arial" w:cs="Arial"/>
                <w:color w:val="000000"/>
                <w:sz w:val="16"/>
                <w:szCs w:val="16"/>
              </w:rPr>
              <w:t>iLID</w:t>
            </w:r>
            <w:proofErr w:type="spellEnd"/>
            <w:r w:rsidRPr="002A6453">
              <w:rPr>
                <w:rFonts w:ascii="Arial" w:hAnsi="Arial" w:cs="Arial"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2A6453">
              <w:rPr>
                <w:rFonts w:ascii="Arial" w:hAnsi="Arial" w:cs="Arial"/>
                <w:color w:val="000000"/>
                <w:sz w:val="16"/>
                <w:szCs w:val="16"/>
              </w:rPr>
              <w:t>Puro</w:t>
            </w:r>
            <w:proofErr w:type="spellEnd"/>
            <w:r w:rsidRPr="002A6453">
              <w:rPr>
                <w:rFonts w:ascii="Arial" w:hAnsi="Arial" w:cs="Arial"/>
                <w:color w:val="000000"/>
                <w:sz w:val="16"/>
                <w:szCs w:val="16"/>
              </w:rPr>
              <w:t>), DHC1::DHC-SNAP (BSD), Rosa26:: PTRE3G  RFP-Nano (</w:t>
            </w:r>
            <w:proofErr w:type="spellStart"/>
            <w:r w:rsidRPr="002A6453">
              <w:rPr>
                <w:rFonts w:ascii="Arial" w:hAnsi="Arial" w:cs="Arial"/>
                <w:color w:val="000000"/>
                <w:sz w:val="16"/>
                <w:szCs w:val="16"/>
              </w:rPr>
              <w:t>Hygro</w:t>
            </w:r>
            <w:proofErr w:type="spellEnd"/>
            <w:r w:rsidRPr="002A6453">
              <w:rPr>
                <w:rFonts w:ascii="Arial" w:hAnsi="Arial" w:cs="Arial"/>
                <w:color w:val="000000"/>
                <w:sz w:val="16"/>
                <w:szCs w:val="16"/>
              </w:rPr>
              <w:t>)</w:t>
            </w:r>
          </w:p>
        </w:tc>
        <w:tc>
          <w:tcPr>
            <w:tcW w:w="497" w:type="dxa"/>
          </w:tcPr>
          <w:p w14:paraId="4AD852BF" w14:textId="77777777" w:rsidR="002A6453" w:rsidRPr="002A6453" w:rsidRDefault="002A6453" w:rsidP="002A6453">
            <w:pPr>
              <w:pStyle w:val="Paragraph"/>
              <w:spacing w:line="0" w:lineRule="atLeast"/>
              <w:ind w:firstLine="0"/>
              <w:rPr>
                <w:rFonts w:ascii="Arial" w:hAnsi="Arial" w:cs="Arial"/>
                <w:sz w:val="16"/>
                <w:szCs w:val="16"/>
              </w:rPr>
            </w:pPr>
            <w:r w:rsidRPr="002A6453">
              <w:rPr>
                <w:rFonts w:ascii="Arial" w:hAnsi="Arial" w:cs="Arial"/>
                <w:sz w:val="16"/>
                <w:szCs w:val="16"/>
              </w:rPr>
              <w:t>18</w:t>
            </w:r>
          </w:p>
        </w:tc>
        <w:tc>
          <w:tcPr>
            <w:tcW w:w="1296" w:type="dxa"/>
          </w:tcPr>
          <w:p w14:paraId="67EB4E2A" w14:textId="77777777" w:rsidR="002A6453" w:rsidRPr="002A6453" w:rsidRDefault="002A6453" w:rsidP="002A6453">
            <w:pPr>
              <w:pStyle w:val="Paragraph"/>
              <w:spacing w:line="0" w:lineRule="atLeast"/>
              <w:ind w:firstLine="0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2A6453">
              <w:rPr>
                <w:rFonts w:ascii="Arial" w:hAnsi="Arial" w:cs="Arial"/>
                <w:color w:val="000000"/>
                <w:sz w:val="20"/>
                <w:szCs w:val="20"/>
              </w:rPr>
              <w:t>hROSA26</w:t>
            </w:r>
            <w:proofErr w:type="gramEnd"/>
            <w:r w:rsidRPr="002A6453">
              <w:rPr>
                <w:rFonts w:ascii="Arial" w:hAnsi="Arial" w:cs="Arial"/>
                <w:color w:val="000000"/>
                <w:sz w:val="20"/>
                <w:szCs w:val="20"/>
              </w:rPr>
              <w:t xml:space="preserve"> CRISPR-pX330 (Addgene#105927) and pTK630</w:t>
            </w:r>
          </w:p>
        </w:tc>
        <w:tc>
          <w:tcPr>
            <w:tcW w:w="615" w:type="dxa"/>
          </w:tcPr>
          <w:p w14:paraId="492286DC" w14:textId="77777777" w:rsidR="002A6453" w:rsidRPr="002A6453" w:rsidRDefault="002A6453" w:rsidP="002A6453">
            <w:pPr>
              <w:pStyle w:val="Paragraph"/>
              <w:spacing w:line="0" w:lineRule="atLeast"/>
              <w:ind w:firstLine="0"/>
              <w:rPr>
                <w:rFonts w:ascii="Arial" w:hAnsi="Arial" w:cs="Arial"/>
                <w:sz w:val="16"/>
                <w:szCs w:val="16"/>
              </w:rPr>
            </w:pPr>
            <w:r w:rsidRPr="002A6453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753" w:type="dxa"/>
          </w:tcPr>
          <w:p w14:paraId="4C9C8B73" w14:textId="77777777" w:rsidR="002A6453" w:rsidRPr="002A6453" w:rsidRDefault="002A6453" w:rsidP="002A6453">
            <w:pPr>
              <w:pStyle w:val="Paragraph"/>
              <w:spacing w:line="0" w:lineRule="atLeast"/>
              <w:ind w:firstLine="0"/>
              <w:rPr>
                <w:rFonts w:ascii="Arial" w:hAnsi="Arial" w:cs="Arial"/>
                <w:sz w:val="16"/>
                <w:szCs w:val="16"/>
              </w:rPr>
            </w:pPr>
            <w:r w:rsidRPr="002A6453">
              <w:rPr>
                <w:rFonts w:ascii="Arial" w:hAnsi="Arial" w:cs="Arial"/>
                <w:sz w:val="20"/>
                <w:szCs w:val="20"/>
              </w:rPr>
              <w:t>This study</w:t>
            </w:r>
          </w:p>
        </w:tc>
      </w:tr>
      <w:tr w:rsidR="002A6453" w:rsidRPr="002A6453" w14:paraId="16F6190F" w14:textId="77777777" w:rsidTr="002A6453">
        <w:tc>
          <w:tcPr>
            <w:tcW w:w="534" w:type="dxa"/>
          </w:tcPr>
          <w:p w14:paraId="5B6D5AEC" w14:textId="77777777" w:rsidR="002A6453" w:rsidRPr="002A6453" w:rsidRDefault="002A6453" w:rsidP="002A6453">
            <w:pPr>
              <w:pStyle w:val="Paragraph"/>
              <w:spacing w:line="0" w:lineRule="atLeast"/>
              <w:ind w:firstLine="0"/>
              <w:rPr>
                <w:rFonts w:ascii="Arial" w:hAnsi="Arial" w:cs="Arial"/>
                <w:sz w:val="16"/>
                <w:szCs w:val="16"/>
              </w:rPr>
            </w:pPr>
            <w:r w:rsidRPr="002A6453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1701" w:type="dxa"/>
          </w:tcPr>
          <w:p w14:paraId="0D45F20B" w14:textId="77777777" w:rsidR="002A6453" w:rsidRPr="002A6453" w:rsidRDefault="002A6453" w:rsidP="002A6453">
            <w:pPr>
              <w:pStyle w:val="Paragraph"/>
              <w:spacing w:line="0" w:lineRule="atLeast"/>
              <w:ind w:firstLine="0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2A6453">
              <w:rPr>
                <w:rFonts w:ascii="Arial" w:hAnsi="Arial" w:cs="Arial"/>
                <w:color w:val="000000"/>
                <w:sz w:val="18"/>
                <w:szCs w:val="18"/>
              </w:rPr>
              <w:t>DHC-SNAP+</w:t>
            </w:r>
            <w:proofErr w:type="gramStart"/>
            <w:r w:rsidRPr="002A6453">
              <w:rPr>
                <w:rFonts w:ascii="Arial" w:hAnsi="Arial" w:cs="Arial"/>
                <w:color w:val="000000"/>
                <w:sz w:val="18"/>
                <w:szCs w:val="18"/>
              </w:rPr>
              <w:t>NuMA</w:t>
            </w:r>
            <w:proofErr w:type="spellEnd"/>
            <w:r w:rsidRPr="002A6453">
              <w:rPr>
                <w:rFonts w:ascii="Arial" w:hAnsi="Arial" w:cs="Arial"/>
                <w:color w:val="000000"/>
                <w:sz w:val="18"/>
                <w:szCs w:val="18"/>
              </w:rPr>
              <w:t>(</w:t>
            </w:r>
            <w:proofErr w:type="gramEnd"/>
            <w:r w:rsidRPr="002A6453">
              <w:rPr>
                <w:rFonts w:ascii="Arial" w:hAnsi="Arial" w:cs="Arial"/>
                <w:color w:val="000000"/>
                <w:sz w:val="18"/>
                <w:szCs w:val="18"/>
              </w:rPr>
              <w:t>1-2115)-RFP-Nano</w:t>
            </w:r>
          </w:p>
        </w:tc>
        <w:tc>
          <w:tcPr>
            <w:tcW w:w="3318" w:type="dxa"/>
          </w:tcPr>
          <w:p w14:paraId="4F634F76" w14:textId="77777777" w:rsidR="002A6453" w:rsidRPr="002A6453" w:rsidRDefault="002A6453" w:rsidP="002A6453">
            <w:pPr>
              <w:pStyle w:val="Paragraph"/>
              <w:spacing w:line="0" w:lineRule="atLeast"/>
              <w:ind w:firstLine="0"/>
              <w:rPr>
                <w:rFonts w:ascii="Arial" w:hAnsi="Arial" w:cs="Arial"/>
                <w:sz w:val="16"/>
                <w:szCs w:val="16"/>
              </w:rPr>
            </w:pPr>
            <w:r w:rsidRPr="002A6453">
              <w:rPr>
                <w:rFonts w:ascii="Arial" w:hAnsi="Arial" w:cs="Arial"/>
                <w:color w:val="000000"/>
                <w:sz w:val="16"/>
                <w:szCs w:val="16"/>
              </w:rPr>
              <w:t>AAVS1</w:t>
            </w:r>
            <w:proofErr w:type="gramStart"/>
            <w:r w:rsidRPr="002A6453">
              <w:rPr>
                <w:rFonts w:ascii="Arial" w:hAnsi="Arial" w:cs="Arial"/>
                <w:color w:val="000000"/>
                <w:sz w:val="16"/>
                <w:szCs w:val="16"/>
              </w:rPr>
              <w:t>::</w:t>
            </w:r>
            <w:proofErr w:type="gramEnd"/>
            <w:r w:rsidRPr="002A6453">
              <w:rPr>
                <w:rFonts w:ascii="Arial" w:hAnsi="Arial" w:cs="Arial"/>
                <w:color w:val="000000"/>
                <w:sz w:val="16"/>
                <w:szCs w:val="16"/>
              </w:rPr>
              <w:t xml:space="preserve">PCMV </w:t>
            </w:r>
            <w:proofErr w:type="spellStart"/>
            <w:r w:rsidRPr="002A6453">
              <w:rPr>
                <w:rFonts w:ascii="Arial" w:hAnsi="Arial" w:cs="Arial"/>
                <w:color w:val="000000"/>
                <w:sz w:val="16"/>
                <w:szCs w:val="16"/>
              </w:rPr>
              <w:t>Mem</w:t>
            </w:r>
            <w:proofErr w:type="spellEnd"/>
            <w:r w:rsidRPr="002A6453">
              <w:rPr>
                <w:rFonts w:ascii="Arial" w:hAnsi="Arial" w:cs="Arial"/>
                <w:color w:val="000000"/>
                <w:sz w:val="16"/>
                <w:szCs w:val="16"/>
              </w:rPr>
              <w:t>-BFP-</w:t>
            </w:r>
            <w:proofErr w:type="spellStart"/>
            <w:r w:rsidRPr="002A6453">
              <w:rPr>
                <w:rFonts w:ascii="Arial" w:hAnsi="Arial" w:cs="Arial"/>
                <w:color w:val="000000"/>
                <w:sz w:val="16"/>
                <w:szCs w:val="16"/>
              </w:rPr>
              <w:t>iLID</w:t>
            </w:r>
            <w:proofErr w:type="spellEnd"/>
            <w:r w:rsidRPr="002A6453">
              <w:rPr>
                <w:rFonts w:ascii="Arial" w:hAnsi="Arial" w:cs="Arial"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2A6453">
              <w:rPr>
                <w:rFonts w:ascii="Arial" w:hAnsi="Arial" w:cs="Arial"/>
                <w:color w:val="000000"/>
                <w:sz w:val="16"/>
                <w:szCs w:val="16"/>
              </w:rPr>
              <w:t>Puro</w:t>
            </w:r>
            <w:proofErr w:type="spellEnd"/>
            <w:r w:rsidRPr="002A6453">
              <w:rPr>
                <w:rFonts w:ascii="Arial" w:hAnsi="Arial" w:cs="Arial"/>
                <w:color w:val="000000"/>
                <w:sz w:val="16"/>
                <w:szCs w:val="16"/>
              </w:rPr>
              <w:t xml:space="preserve">), DHC1::DHC-SNAP (BSD), Rosa26:: PTRE3G  </w:t>
            </w:r>
            <w:proofErr w:type="spellStart"/>
            <w:r w:rsidRPr="002A6453">
              <w:rPr>
                <w:rFonts w:ascii="Arial" w:hAnsi="Arial" w:cs="Arial"/>
                <w:color w:val="000000"/>
                <w:sz w:val="16"/>
                <w:szCs w:val="16"/>
              </w:rPr>
              <w:t>NuMA</w:t>
            </w:r>
            <w:proofErr w:type="spellEnd"/>
            <w:r w:rsidRPr="002A6453">
              <w:rPr>
                <w:rFonts w:ascii="Arial" w:hAnsi="Arial" w:cs="Arial"/>
                <w:color w:val="000000"/>
                <w:sz w:val="16"/>
                <w:szCs w:val="16"/>
              </w:rPr>
              <w:t>(1-2115)-RFP-Nano (</w:t>
            </w:r>
            <w:proofErr w:type="spellStart"/>
            <w:r w:rsidRPr="002A6453">
              <w:rPr>
                <w:rFonts w:ascii="Arial" w:hAnsi="Arial" w:cs="Arial"/>
                <w:color w:val="000000"/>
                <w:sz w:val="16"/>
                <w:szCs w:val="16"/>
              </w:rPr>
              <w:t>Hygro</w:t>
            </w:r>
            <w:proofErr w:type="spellEnd"/>
            <w:r w:rsidRPr="002A6453">
              <w:rPr>
                <w:rFonts w:ascii="Arial" w:hAnsi="Arial" w:cs="Arial"/>
                <w:color w:val="000000"/>
                <w:sz w:val="16"/>
                <w:szCs w:val="16"/>
              </w:rPr>
              <w:t>)</w:t>
            </w:r>
          </w:p>
        </w:tc>
        <w:tc>
          <w:tcPr>
            <w:tcW w:w="497" w:type="dxa"/>
          </w:tcPr>
          <w:p w14:paraId="2FEC35F0" w14:textId="77777777" w:rsidR="002A6453" w:rsidRPr="002A6453" w:rsidRDefault="002A6453" w:rsidP="002A6453">
            <w:pPr>
              <w:pStyle w:val="Paragraph"/>
              <w:spacing w:line="0" w:lineRule="atLeast"/>
              <w:ind w:firstLine="0"/>
              <w:rPr>
                <w:rFonts w:ascii="Arial" w:hAnsi="Arial" w:cs="Arial"/>
                <w:sz w:val="16"/>
                <w:szCs w:val="16"/>
              </w:rPr>
            </w:pPr>
            <w:r w:rsidRPr="002A6453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296" w:type="dxa"/>
          </w:tcPr>
          <w:p w14:paraId="13DE0A63" w14:textId="77777777" w:rsidR="002A6453" w:rsidRPr="002A6453" w:rsidRDefault="002A6453" w:rsidP="002A6453">
            <w:pPr>
              <w:pStyle w:val="Paragraph"/>
              <w:spacing w:line="0" w:lineRule="atLeast"/>
              <w:ind w:firstLine="0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2A6453">
              <w:rPr>
                <w:rFonts w:ascii="Arial" w:hAnsi="Arial" w:cs="Arial"/>
                <w:color w:val="000000"/>
                <w:sz w:val="20"/>
                <w:szCs w:val="20"/>
              </w:rPr>
              <w:t>hROSA26</w:t>
            </w:r>
            <w:proofErr w:type="gramEnd"/>
            <w:r w:rsidRPr="002A6453">
              <w:rPr>
                <w:rFonts w:ascii="Arial" w:hAnsi="Arial" w:cs="Arial"/>
                <w:color w:val="000000"/>
                <w:sz w:val="20"/>
                <w:szCs w:val="20"/>
              </w:rPr>
              <w:t xml:space="preserve"> CRISPR-pX330 and pTK715</w:t>
            </w:r>
          </w:p>
        </w:tc>
        <w:tc>
          <w:tcPr>
            <w:tcW w:w="615" w:type="dxa"/>
          </w:tcPr>
          <w:p w14:paraId="48413568" w14:textId="77777777" w:rsidR="002A6453" w:rsidRPr="002A6453" w:rsidRDefault="002A6453" w:rsidP="002A6453">
            <w:pPr>
              <w:pStyle w:val="Paragraph"/>
              <w:spacing w:line="0" w:lineRule="atLeast"/>
              <w:ind w:firstLine="0"/>
              <w:rPr>
                <w:rFonts w:ascii="Arial" w:hAnsi="Arial" w:cs="Arial"/>
                <w:sz w:val="16"/>
                <w:szCs w:val="16"/>
              </w:rPr>
            </w:pPr>
            <w:r w:rsidRPr="002A6453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753" w:type="dxa"/>
          </w:tcPr>
          <w:p w14:paraId="08AAAE87" w14:textId="77777777" w:rsidR="002A6453" w:rsidRPr="002A6453" w:rsidRDefault="002A6453" w:rsidP="002A6453">
            <w:pPr>
              <w:pStyle w:val="Paragraph"/>
              <w:spacing w:line="0" w:lineRule="atLeast"/>
              <w:ind w:firstLine="0"/>
              <w:rPr>
                <w:rFonts w:ascii="Arial" w:hAnsi="Arial" w:cs="Arial"/>
                <w:sz w:val="16"/>
                <w:szCs w:val="16"/>
              </w:rPr>
            </w:pPr>
            <w:r w:rsidRPr="002A6453">
              <w:rPr>
                <w:rFonts w:ascii="Arial" w:hAnsi="Arial" w:cs="Arial"/>
                <w:sz w:val="20"/>
                <w:szCs w:val="20"/>
              </w:rPr>
              <w:t>This study</w:t>
            </w:r>
          </w:p>
        </w:tc>
      </w:tr>
      <w:tr w:rsidR="002A6453" w:rsidRPr="002A6453" w14:paraId="51F83D68" w14:textId="77777777" w:rsidTr="002A6453">
        <w:tc>
          <w:tcPr>
            <w:tcW w:w="534" w:type="dxa"/>
          </w:tcPr>
          <w:p w14:paraId="7A2C07C6" w14:textId="77777777" w:rsidR="002A6453" w:rsidRPr="002A6453" w:rsidRDefault="002A6453" w:rsidP="002A6453">
            <w:pPr>
              <w:pStyle w:val="Paragraph"/>
              <w:spacing w:line="0" w:lineRule="atLeast"/>
              <w:ind w:firstLine="0"/>
              <w:rPr>
                <w:rFonts w:ascii="Arial" w:hAnsi="Arial" w:cs="Arial"/>
                <w:sz w:val="16"/>
                <w:szCs w:val="16"/>
              </w:rPr>
            </w:pPr>
            <w:r w:rsidRPr="002A6453"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1701" w:type="dxa"/>
          </w:tcPr>
          <w:p w14:paraId="06332108" w14:textId="77777777" w:rsidR="002A6453" w:rsidRPr="002A6453" w:rsidRDefault="002A6453" w:rsidP="002A6453">
            <w:pPr>
              <w:pStyle w:val="Paragraph"/>
              <w:spacing w:line="0" w:lineRule="atLeast"/>
              <w:ind w:firstLine="0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2A6453">
              <w:rPr>
                <w:rFonts w:ascii="Arial" w:hAnsi="Arial" w:cs="Arial"/>
                <w:color w:val="000000"/>
                <w:sz w:val="18"/>
                <w:szCs w:val="18"/>
              </w:rPr>
              <w:t>DHC-SNAP+</w:t>
            </w:r>
            <w:proofErr w:type="gramStart"/>
            <w:r w:rsidRPr="002A6453">
              <w:rPr>
                <w:rFonts w:ascii="Arial" w:hAnsi="Arial" w:cs="Arial"/>
                <w:color w:val="000000"/>
                <w:sz w:val="18"/>
                <w:szCs w:val="18"/>
              </w:rPr>
              <w:t>NuMA</w:t>
            </w:r>
            <w:proofErr w:type="spellEnd"/>
            <w:r w:rsidRPr="002A6453">
              <w:rPr>
                <w:rFonts w:ascii="Arial" w:hAnsi="Arial" w:cs="Arial"/>
                <w:color w:val="000000"/>
                <w:sz w:val="18"/>
                <w:szCs w:val="18"/>
              </w:rPr>
              <w:t>(</w:t>
            </w:r>
            <w:proofErr w:type="gramEnd"/>
            <w:r w:rsidRPr="002A6453">
              <w:rPr>
                <w:rFonts w:ascii="Arial" w:hAnsi="Arial" w:cs="Arial"/>
                <w:color w:val="000000"/>
                <w:sz w:val="18"/>
                <w:szCs w:val="18"/>
              </w:rPr>
              <w:t>1-2115ΔNLS)-RFP-Nano</w:t>
            </w:r>
          </w:p>
        </w:tc>
        <w:tc>
          <w:tcPr>
            <w:tcW w:w="3318" w:type="dxa"/>
          </w:tcPr>
          <w:p w14:paraId="7286EB2C" w14:textId="77777777" w:rsidR="002A6453" w:rsidRPr="002A6453" w:rsidRDefault="002A6453" w:rsidP="002A6453">
            <w:pPr>
              <w:pStyle w:val="Paragraph"/>
              <w:spacing w:line="0" w:lineRule="atLeast"/>
              <w:ind w:firstLine="0"/>
              <w:rPr>
                <w:rFonts w:ascii="Arial" w:hAnsi="Arial" w:cs="Arial"/>
                <w:sz w:val="16"/>
                <w:szCs w:val="16"/>
              </w:rPr>
            </w:pPr>
            <w:r w:rsidRPr="002A6453">
              <w:rPr>
                <w:rFonts w:ascii="Arial" w:hAnsi="Arial" w:cs="Arial"/>
                <w:color w:val="000000"/>
                <w:sz w:val="16"/>
                <w:szCs w:val="16"/>
              </w:rPr>
              <w:t>AAVS1</w:t>
            </w:r>
            <w:proofErr w:type="gramStart"/>
            <w:r w:rsidRPr="002A6453">
              <w:rPr>
                <w:rFonts w:ascii="Arial" w:hAnsi="Arial" w:cs="Arial"/>
                <w:color w:val="000000"/>
                <w:sz w:val="16"/>
                <w:szCs w:val="16"/>
              </w:rPr>
              <w:t>::</w:t>
            </w:r>
            <w:proofErr w:type="gramEnd"/>
            <w:r w:rsidRPr="002A6453">
              <w:rPr>
                <w:rFonts w:ascii="Arial" w:hAnsi="Arial" w:cs="Arial"/>
                <w:color w:val="000000"/>
                <w:sz w:val="16"/>
                <w:szCs w:val="16"/>
              </w:rPr>
              <w:t xml:space="preserve">PCMV </w:t>
            </w:r>
            <w:proofErr w:type="spellStart"/>
            <w:r w:rsidRPr="002A6453">
              <w:rPr>
                <w:rFonts w:ascii="Arial" w:hAnsi="Arial" w:cs="Arial"/>
                <w:color w:val="000000"/>
                <w:sz w:val="16"/>
                <w:szCs w:val="16"/>
              </w:rPr>
              <w:t>Mem</w:t>
            </w:r>
            <w:proofErr w:type="spellEnd"/>
            <w:r w:rsidRPr="002A6453">
              <w:rPr>
                <w:rFonts w:ascii="Arial" w:hAnsi="Arial" w:cs="Arial"/>
                <w:color w:val="000000"/>
                <w:sz w:val="16"/>
                <w:szCs w:val="16"/>
              </w:rPr>
              <w:t>-BFP-</w:t>
            </w:r>
            <w:proofErr w:type="spellStart"/>
            <w:r w:rsidRPr="002A6453">
              <w:rPr>
                <w:rFonts w:ascii="Arial" w:hAnsi="Arial" w:cs="Arial"/>
                <w:color w:val="000000"/>
                <w:sz w:val="16"/>
                <w:szCs w:val="16"/>
              </w:rPr>
              <w:t>iLID</w:t>
            </w:r>
            <w:proofErr w:type="spellEnd"/>
            <w:r w:rsidRPr="002A6453">
              <w:rPr>
                <w:rFonts w:ascii="Arial" w:hAnsi="Arial" w:cs="Arial"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2A6453">
              <w:rPr>
                <w:rFonts w:ascii="Arial" w:hAnsi="Arial" w:cs="Arial"/>
                <w:color w:val="000000"/>
                <w:sz w:val="16"/>
                <w:szCs w:val="16"/>
              </w:rPr>
              <w:t>Puro</w:t>
            </w:r>
            <w:proofErr w:type="spellEnd"/>
            <w:r w:rsidRPr="002A6453">
              <w:rPr>
                <w:rFonts w:ascii="Arial" w:hAnsi="Arial" w:cs="Arial"/>
                <w:color w:val="000000"/>
                <w:sz w:val="16"/>
                <w:szCs w:val="16"/>
              </w:rPr>
              <w:t xml:space="preserve">), DHC1::DHC-SNAP (BSD), Rosa26:: PTRE3G  </w:t>
            </w:r>
            <w:proofErr w:type="spellStart"/>
            <w:r w:rsidRPr="002A6453">
              <w:rPr>
                <w:rFonts w:ascii="Arial" w:hAnsi="Arial" w:cs="Arial"/>
                <w:color w:val="000000"/>
                <w:sz w:val="16"/>
                <w:szCs w:val="16"/>
              </w:rPr>
              <w:t>NuMA</w:t>
            </w:r>
            <w:proofErr w:type="spellEnd"/>
            <w:r w:rsidRPr="002A6453">
              <w:rPr>
                <w:rFonts w:ascii="Arial" w:hAnsi="Arial" w:cs="Arial"/>
                <w:color w:val="000000"/>
                <w:sz w:val="16"/>
                <w:szCs w:val="16"/>
              </w:rPr>
              <w:t>(1-2115ΔNLS)-RFP-Nano (</w:t>
            </w:r>
            <w:proofErr w:type="spellStart"/>
            <w:r w:rsidRPr="002A6453">
              <w:rPr>
                <w:rFonts w:ascii="Arial" w:hAnsi="Arial" w:cs="Arial"/>
                <w:color w:val="000000"/>
                <w:sz w:val="16"/>
                <w:szCs w:val="16"/>
              </w:rPr>
              <w:t>Hygro</w:t>
            </w:r>
            <w:proofErr w:type="spellEnd"/>
            <w:r w:rsidRPr="002A6453">
              <w:rPr>
                <w:rFonts w:ascii="Arial" w:hAnsi="Arial" w:cs="Arial"/>
                <w:color w:val="000000"/>
                <w:sz w:val="16"/>
                <w:szCs w:val="16"/>
              </w:rPr>
              <w:t>)</w:t>
            </w:r>
          </w:p>
        </w:tc>
        <w:tc>
          <w:tcPr>
            <w:tcW w:w="497" w:type="dxa"/>
          </w:tcPr>
          <w:p w14:paraId="3CF8EAD3" w14:textId="77777777" w:rsidR="002A6453" w:rsidRPr="002A6453" w:rsidRDefault="002A6453" w:rsidP="002A6453">
            <w:pPr>
              <w:pStyle w:val="Paragraph"/>
              <w:spacing w:line="0" w:lineRule="atLeast"/>
              <w:ind w:firstLine="0"/>
              <w:rPr>
                <w:rFonts w:ascii="Arial" w:hAnsi="Arial" w:cs="Arial"/>
                <w:sz w:val="16"/>
                <w:szCs w:val="16"/>
              </w:rPr>
            </w:pPr>
            <w:r w:rsidRPr="002A6453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1296" w:type="dxa"/>
          </w:tcPr>
          <w:p w14:paraId="34557399" w14:textId="77777777" w:rsidR="002A6453" w:rsidRPr="002A6453" w:rsidRDefault="002A6453" w:rsidP="002A6453">
            <w:pPr>
              <w:pStyle w:val="Paragraph"/>
              <w:spacing w:line="0" w:lineRule="atLeast"/>
              <w:ind w:firstLine="0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2A6453">
              <w:rPr>
                <w:rFonts w:ascii="Arial" w:hAnsi="Arial" w:cs="Arial"/>
                <w:color w:val="000000"/>
                <w:sz w:val="20"/>
                <w:szCs w:val="20"/>
              </w:rPr>
              <w:t>hROSA26</w:t>
            </w:r>
            <w:proofErr w:type="gramEnd"/>
            <w:r w:rsidRPr="002A6453">
              <w:rPr>
                <w:rFonts w:ascii="Arial" w:hAnsi="Arial" w:cs="Arial"/>
                <w:color w:val="000000"/>
                <w:sz w:val="20"/>
                <w:szCs w:val="20"/>
              </w:rPr>
              <w:t xml:space="preserve"> CRISPR-pX330 and pTK713</w:t>
            </w:r>
          </w:p>
        </w:tc>
        <w:tc>
          <w:tcPr>
            <w:tcW w:w="615" w:type="dxa"/>
          </w:tcPr>
          <w:p w14:paraId="4D409158" w14:textId="77777777" w:rsidR="002A6453" w:rsidRPr="002A6453" w:rsidRDefault="002A6453" w:rsidP="002A6453">
            <w:pPr>
              <w:pStyle w:val="Paragraph"/>
              <w:spacing w:line="0" w:lineRule="atLeast"/>
              <w:ind w:firstLine="0"/>
              <w:rPr>
                <w:rFonts w:ascii="Arial" w:hAnsi="Arial" w:cs="Arial"/>
                <w:sz w:val="16"/>
                <w:szCs w:val="16"/>
              </w:rPr>
            </w:pPr>
            <w:r w:rsidRPr="002A6453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753" w:type="dxa"/>
          </w:tcPr>
          <w:p w14:paraId="4114B1DD" w14:textId="77777777" w:rsidR="002A6453" w:rsidRPr="002A6453" w:rsidRDefault="002A6453" w:rsidP="002A6453">
            <w:pPr>
              <w:pStyle w:val="Paragraph"/>
              <w:spacing w:line="0" w:lineRule="atLeast"/>
              <w:ind w:firstLine="0"/>
              <w:rPr>
                <w:rFonts w:ascii="Arial" w:hAnsi="Arial" w:cs="Arial"/>
                <w:sz w:val="16"/>
                <w:szCs w:val="16"/>
              </w:rPr>
            </w:pPr>
            <w:r w:rsidRPr="002A6453">
              <w:rPr>
                <w:rFonts w:ascii="Arial" w:hAnsi="Arial" w:cs="Arial"/>
                <w:sz w:val="20"/>
                <w:szCs w:val="20"/>
              </w:rPr>
              <w:t>This study</w:t>
            </w:r>
          </w:p>
        </w:tc>
      </w:tr>
      <w:tr w:rsidR="002A6453" w:rsidRPr="002A6453" w14:paraId="7E873243" w14:textId="77777777" w:rsidTr="002A6453">
        <w:tc>
          <w:tcPr>
            <w:tcW w:w="534" w:type="dxa"/>
          </w:tcPr>
          <w:p w14:paraId="3B589B9E" w14:textId="77777777" w:rsidR="002A6453" w:rsidRPr="002A6453" w:rsidRDefault="002A6453" w:rsidP="002A6453">
            <w:pPr>
              <w:pStyle w:val="Paragraph"/>
              <w:spacing w:line="0" w:lineRule="atLeast"/>
              <w:ind w:firstLine="0"/>
              <w:rPr>
                <w:rFonts w:ascii="Arial" w:hAnsi="Arial" w:cs="Arial"/>
                <w:sz w:val="16"/>
                <w:szCs w:val="16"/>
              </w:rPr>
            </w:pPr>
            <w:r w:rsidRPr="002A6453">
              <w:rPr>
                <w:rFonts w:ascii="Arial" w:hAnsi="Arial" w:cs="Arial"/>
                <w:sz w:val="16"/>
                <w:szCs w:val="16"/>
              </w:rPr>
              <w:lastRenderedPageBreak/>
              <w:t>13</w:t>
            </w:r>
          </w:p>
        </w:tc>
        <w:tc>
          <w:tcPr>
            <w:tcW w:w="1701" w:type="dxa"/>
          </w:tcPr>
          <w:p w14:paraId="5156D843" w14:textId="77777777" w:rsidR="002A6453" w:rsidRPr="002A6453" w:rsidRDefault="002A6453" w:rsidP="002A6453">
            <w:pPr>
              <w:pStyle w:val="Paragraph"/>
              <w:spacing w:line="0" w:lineRule="atLeast"/>
              <w:ind w:firstLine="0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2A6453">
              <w:rPr>
                <w:rFonts w:ascii="Arial" w:hAnsi="Arial" w:cs="Arial"/>
                <w:color w:val="000000"/>
                <w:sz w:val="18"/>
                <w:szCs w:val="18"/>
              </w:rPr>
              <w:t>DHC-SNAP+</w:t>
            </w:r>
            <w:proofErr w:type="gramStart"/>
            <w:r w:rsidRPr="002A6453">
              <w:rPr>
                <w:rFonts w:ascii="Arial" w:hAnsi="Arial" w:cs="Arial"/>
                <w:color w:val="000000"/>
                <w:sz w:val="18"/>
                <w:szCs w:val="18"/>
              </w:rPr>
              <w:t>NuMA</w:t>
            </w:r>
            <w:proofErr w:type="spellEnd"/>
            <w:r w:rsidRPr="002A6453">
              <w:rPr>
                <w:rFonts w:ascii="Arial" w:hAnsi="Arial" w:cs="Arial"/>
                <w:color w:val="000000"/>
                <w:sz w:val="18"/>
                <w:szCs w:val="18"/>
              </w:rPr>
              <w:t>(</w:t>
            </w:r>
            <w:proofErr w:type="gramEnd"/>
            <w:r w:rsidRPr="002A6453">
              <w:rPr>
                <w:rFonts w:ascii="Arial" w:hAnsi="Arial" w:cs="Arial"/>
                <w:color w:val="000000"/>
                <w:sz w:val="18"/>
                <w:szCs w:val="18"/>
              </w:rPr>
              <w:t>1-1700)-RFP-Nano</w:t>
            </w:r>
          </w:p>
        </w:tc>
        <w:tc>
          <w:tcPr>
            <w:tcW w:w="3318" w:type="dxa"/>
          </w:tcPr>
          <w:p w14:paraId="0BB35058" w14:textId="77777777" w:rsidR="002A6453" w:rsidRPr="002A6453" w:rsidRDefault="002A6453" w:rsidP="002A6453">
            <w:pPr>
              <w:pStyle w:val="Paragraph"/>
              <w:spacing w:line="0" w:lineRule="atLeast"/>
              <w:ind w:firstLine="0"/>
              <w:rPr>
                <w:rFonts w:ascii="Arial" w:hAnsi="Arial" w:cs="Arial"/>
                <w:sz w:val="16"/>
                <w:szCs w:val="16"/>
              </w:rPr>
            </w:pPr>
            <w:r w:rsidRPr="002A6453">
              <w:rPr>
                <w:rFonts w:ascii="Arial" w:hAnsi="Arial" w:cs="Arial"/>
                <w:color w:val="000000"/>
                <w:sz w:val="16"/>
                <w:szCs w:val="16"/>
              </w:rPr>
              <w:t>AAVS1</w:t>
            </w:r>
            <w:proofErr w:type="gramStart"/>
            <w:r w:rsidRPr="002A6453">
              <w:rPr>
                <w:rFonts w:ascii="Arial" w:hAnsi="Arial" w:cs="Arial"/>
                <w:color w:val="000000"/>
                <w:sz w:val="16"/>
                <w:szCs w:val="16"/>
              </w:rPr>
              <w:t>::</w:t>
            </w:r>
            <w:proofErr w:type="gramEnd"/>
            <w:r w:rsidRPr="002A6453">
              <w:rPr>
                <w:rFonts w:ascii="Arial" w:hAnsi="Arial" w:cs="Arial"/>
                <w:color w:val="000000"/>
                <w:sz w:val="16"/>
                <w:szCs w:val="16"/>
              </w:rPr>
              <w:t xml:space="preserve">PCMV </w:t>
            </w:r>
            <w:proofErr w:type="spellStart"/>
            <w:r w:rsidRPr="002A6453">
              <w:rPr>
                <w:rFonts w:ascii="Arial" w:hAnsi="Arial" w:cs="Arial"/>
                <w:color w:val="000000"/>
                <w:sz w:val="16"/>
                <w:szCs w:val="16"/>
              </w:rPr>
              <w:t>Mem</w:t>
            </w:r>
            <w:proofErr w:type="spellEnd"/>
            <w:r w:rsidRPr="002A6453">
              <w:rPr>
                <w:rFonts w:ascii="Arial" w:hAnsi="Arial" w:cs="Arial"/>
                <w:color w:val="000000"/>
                <w:sz w:val="16"/>
                <w:szCs w:val="16"/>
              </w:rPr>
              <w:t>-BFP-</w:t>
            </w:r>
            <w:proofErr w:type="spellStart"/>
            <w:r w:rsidRPr="002A6453">
              <w:rPr>
                <w:rFonts w:ascii="Arial" w:hAnsi="Arial" w:cs="Arial"/>
                <w:color w:val="000000"/>
                <w:sz w:val="16"/>
                <w:szCs w:val="16"/>
              </w:rPr>
              <w:t>iLID</w:t>
            </w:r>
            <w:proofErr w:type="spellEnd"/>
            <w:r w:rsidRPr="002A6453">
              <w:rPr>
                <w:rFonts w:ascii="Arial" w:hAnsi="Arial" w:cs="Arial"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2A6453">
              <w:rPr>
                <w:rFonts w:ascii="Arial" w:hAnsi="Arial" w:cs="Arial"/>
                <w:color w:val="000000"/>
                <w:sz w:val="16"/>
                <w:szCs w:val="16"/>
              </w:rPr>
              <w:t>Puro</w:t>
            </w:r>
            <w:proofErr w:type="spellEnd"/>
            <w:r w:rsidRPr="002A6453">
              <w:rPr>
                <w:rFonts w:ascii="Arial" w:hAnsi="Arial" w:cs="Arial"/>
                <w:color w:val="000000"/>
                <w:sz w:val="16"/>
                <w:szCs w:val="16"/>
              </w:rPr>
              <w:t xml:space="preserve">), DHC1::DHC-SNAP (BSD), Rosa26:: PTRE3G  </w:t>
            </w:r>
            <w:proofErr w:type="spellStart"/>
            <w:r w:rsidRPr="002A6453">
              <w:rPr>
                <w:rFonts w:ascii="Arial" w:hAnsi="Arial" w:cs="Arial"/>
                <w:color w:val="000000"/>
                <w:sz w:val="16"/>
                <w:szCs w:val="16"/>
              </w:rPr>
              <w:t>NuMA</w:t>
            </w:r>
            <w:proofErr w:type="spellEnd"/>
            <w:r w:rsidRPr="002A6453">
              <w:rPr>
                <w:rFonts w:ascii="Arial" w:hAnsi="Arial" w:cs="Arial"/>
                <w:color w:val="000000"/>
                <w:sz w:val="16"/>
                <w:szCs w:val="16"/>
              </w:rPr>
              <w:t>(1-1700)-RFP-Nano (</w:t>
            </w:r>
            <w:proofErr w:type="spellStart"/>
            <w:r w:rsidRPr="002A6453">
              <w:rPr>
                <w:rFonts w:ascii="Arial" w:hAnsi="Arial" w:cs="Arial"/>
                <w:color w:val="000000"/>
                <w:sz w:val="16"/>
                <w:szCs w:val="16"/>
              </w:rPr>
              <w:t>Hygro</w:t>
            </w:r>
            <w:proofErr w:type="spellEnd"/>
            <w:r w:rsidRPr="002A6453">
              <w:rPr>
                <w:rFonts w:ascii="Arial" w:hAnsi="Arial" w:cs="Arial"/>
                <w:color w:val="000000"/>
                <w:sz w:val="16"/>
                <w:szCs w:val="16"/>
              </w:rPr>
              <w:t>)</w:t>
            </w:r>
          </w:p>
        </w:tc>
        <w:tc>
          <w:tcPr>
            <w:tcW w:w="497" w:type="dxa"/>
          </w:tcPr>
          <w:p w14:paraId="791DF6D0" w14:textId="77777777" w:rsidR="002A6453" w:rsidRPr="002A6453" w:rsidRDefault="002A6453" w:rsidP="002A6453">
            <w:pPr>
              <w:pStyle w:val="Paragraph"/>
              <w:spacing w:line="0" w:lineRule="atLeast"/>
              <w:ind w:firstLine="0"/>
              <w:rPr>
                <w:rFonts w:ascii="Arial" w:hAnsi="Arial" w:cs="Arial"/>
                <w:sz w:val="16"/>
                <w:szCs w:val="16"/>
              </w:rPr>
            </w:pPr>
            <w:r w:rsidRPr="002A6453">
              <w:rPr>
                <w:rFonts w:ascii="Arial" w:hAnsi="Arial" w:cs="Arial"/>
                <w:sz w:val="16"/>
                <w:szCs w:val="16"/>
              </w:rPr>
              <w:t>28</w:t>
            </w:r>
          </w:p>
        </w:tc>
        <w:tc>
          <w:tcPr>
            <w:tcW w:w="1296" w:type="dxa"/>
          </w:tcPr>
          <w:p w14:paraId="0D928845" w14:textId="77777777" w:rsidR="002A6453" w:rsidRPr="002A6453" w:rsidRDefault="002A6453" w:rsidP="002A6453">
            <w:pPr>
              <w:pStyle w:val="Paragraph"/>
              <w:spacing w:line="0" w:lineRule="atLeast"/>
              <w:ind w:firstLine="0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2A6453">
              <w:rPr>
                <w:rFonts w:ascii="Arial" w:hAnsi="Arial" w:cs="Arial"/>
                <w:color w:val="000000"/>
                <w:sz w:val="20"/>
                <w:szCs w:val="20"/>
              </w:rPr>
              <w:t>hROSA26</w:t>
            </w:r>
            <w:proofErr w:type="gramEnd"/>
            <w:r w:rsidRPr="002A6453">
              <w:rPr>
                <w:rFonts w:ascii="Arial" w:hAnsi="Arial" w:cs="Arial"/>
                <w:color w:val="000000"/>
                <w:sz w:val="20"/>
                <w:szCs w:val="20"/>
              </w:rPr>
              <w:t xml:space="preserve"> CRISPR-pX330 and pTK652</w:t>
            </w:r>
          </w:p>
        </w:tc>
        <w:tc>
          <w:tcPr>
            <w:tcW w:w="615" w:type="dxa"/>
          </w:tcPr>
          <w:p w14:paraId="49827889" w14:textId="77777777" w:rsidR="002A6453" w:rsidRPr="002A6453" w:rsidRDefault="002A6453" w:rsidP="002A6453">
            <w:pPr>
              <w:pStyle w:val="Paragraph"/>
              <w:spacing w:line="0" w:lineRule="atLeast"/>
              <w:ind w:firstLine="0"/>
              <w:rPr>
                <w:rFonts w:ascii="Arial" w:hAnsi="Arial" w:cs="Arial"/>
                <w:sz w:val="16"/>
                <w:szCs w:val="16"/>
              </w:rPr>
            </w:pPr>
            <w:r w:rsidRPr="002A6453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753" w:type="dxa"/>
          </w:tcPr>
          <w:p w14:paraId="2D5705D3" w14:textId="77777777" w:rsidR="002A6453" w:rsidRPr="002A6453" w:rsidRDefault="002A6453" w:rsidP="002A6453">
            <w:pPr>
              <w:pStyle w:val="Paragraph"/>
              <w:spacing w:line="0" w:lineRule="atLeast"/>
              <w:ind w:firstLine="0"/>
              <w:rPr>
                <w:rFonts w:ascii="Arial" w:hAnsi="Arial" w:cs="Arial"/>
                <w:sz w:val="16"/>
                <w:szCs w:val="16"/>
              </w:rPr>
            </w:pPr>
            <w:r w:rsidRPr="002A6453">
              <w:rPr>
                <w:rFonts w:ascii="Arial" w:hAnsi="Arial" w:cs="Arial"/>
                <w:sz w:val="20"/>
                <w:szCs w:val="20"/>
              </w:rPr>
              <w:t>This study</w:t>
            </w:r>
          </w:p>
        </w:tc>
      </w:tr>
      <w:tr w:rsidR="002A6453" w:rsidRPr="002A6453" w14:paraId="78BE579D" w14:textId="77777777" w:rsidTr="002A6453">
        <w:tc>
          <w:tcPr>
            <w:tcW w:w="534" w:type="dxa"/>
          </w:tcPr>
          <w:p w14:paraId="23A0208A" w14:textId="77777777" w:rsidR="002A6453" w:rsidRPr="002A6453" w:rsidRDefault="002A6453" w:rsidP="002A6453">
            <w:pPr>
              <w:pStyle w:val="Paragraph"/>
              <w:spacing w:line="0" w:lineRule="atLeast"/>
              <w:ind w:firstLine="0"/>
              <w:rPr>
                <w:rFonts w:ascii="Arial" w:hAnsi="Arial" w:cs="Arial"/>
                <w:sz w:val="16"/>
                <w:szCs w:val="16"/>
              </w:rPr>
            </w:pPr>
            <w:r w:rsidRPr="002A6453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1701" w:type="dxa"/>
          </w:tcPr>
          <w:p w14:paraId="510D0CB2" w14:textId="77777777" w:rsidR="002A6453" w:rsidRPr="002A6453" w:rsidRDefault="002A6453" w:rsidP="002A6453">
            <w:pPr>
              <w:pStyle w:val="Paragraph"/>
              <w:spacing w:line="0" w:lineRule="atLeast"/>
              <w:ind w:firstLine="0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2A6453">
              <w:rPr>
                <w:rFonts w:ascii="Arial" w:hAnsi="Arial" w:cs="Arial"/>
                <w:color w:val="000000"/>
                <w:sz w:val="18"/>
                <w:szCs w:val="18"/>
              </w:rPr>
              <w:t>DHC-SNAP+</w:t>
            </w:r>
            <w:proofErr w:type="gramStart"/>
            <w:r w:rsidRPr="002A6453">
              <w:rPr>
                <w:rFonts w:ascii="Arial" w:hAnsi="Arial" w:cs="Arial"/>
                <w:color w:val="000000"/>
                <w:sz w:val="18"/>
                <w:szCs w:val="18"/>
              </w:rPr>
              <w:t>NuMA</w:t>
            </w:r>
            <w:proofErr w:type="spellEnd"/>
            <w:r w:rsidRPr="002A6453">
              <w:rPr>
                <w:rFonts w:ascii="Arial" w:hAnsi="Arial" w:cs="Arial"/>
                <w:color w:val="000000"/>
                <w:sz w:val="18"/>
                <w:szCs w:val="18"/>
              </w:rPr>
              <w:t>(</w:t>
            </w:r>
            <w:proofErr w:type="gramEnd"/>
            <w:r w:rsidRPr="002A6453">
              <w:rPr>
                <w:rFonts w:ascii="Arial" w:hAnsi="Arial" w:cs="Arial"/>
                <w:color w:val="000000"/>
                <w:sz w:val="18"/>
                <w:szCs w:val="18"/>
              </w:rPr>
              <w:t>1-705)-RFP-Nano</w:t>
            </w:r>
          </w:p>
        </w:tc>
        <w:tc>
          <w:tcPr>
            <w:tcW w:w="3318" w:type="dxa"/>
          </w:tcPr>
          <w:p w14:paraId="7CACFC33" w14:textId="77777777" w:rsidR="002A6453" w:rsidRPr="002A6453" w:rsidRDefault="002A6453" w:rsidP="002A6453">
            <w:pPr>
              <w:pStyle w:val="Paragraph"/>
              <w:spacing w:line="0" w:lineRule="atLeast"/>
              <w:ind w:firstLine="0"/>
              <w:rPr>
                <w:rFonts w:ascii="Arial" w:hAnsi="Arial" w:cs="Arial"/>
                <w:sz w:val="16"/>
                <w:szCs w:val="16"/>
              </w:rPr>
            </w:pPr>
            <w:r w:rsidRPr="002A6453">
              <w:rPr>
                <w:rFonts w:ascii="Arial" w:hAnsi="Arial" w:cs="Arial"/>
                <w:color w:val="000000"/>
                <w:sz w:val="16"/>
                <w:szCs w:val="16"/>
              </w:rPr>
              <w:t>AAVS1</w:t>
            </w:r>
            <w:proofErr w:type="gramStart"/>
            <w:r w:rsidRPr="002A6453">
              <w:rPr>
                <w:rFonts w:ascii="Arial" w:hAnsi="Arial" w:cs="Arial"/>
                <w:color w:val="000000"/>
                <w:sz w:val="16"/>
                <w:szCs w:val="16"/>
              </w:rPr>
              <w:t>::</w:t>
            </w:r>
            <w:proofErr w:type="gramEnd"/>
            <w:r w:rsidRPr="002A6453">
              <w:rPr>
                <w:rFonts w:ascii="Arial" w:hAnsi="Arial" w:cs="Arial"/>
                <w:color w:val="000000"/>
                <w:sz w:val="16"/>
                <w:szCs w:val="16"/>
              </w:rPr>
              <w:t xml:space="preserve">PCMV </w:t>
            </w:r>
            <w:proofErr w:type="spellStart"/>
            <w:r w:rsidRPr="002A6453">
              <w:rPr>
                <w:rFonts w:ascii="Arial" w:hAnsi="Arial" w:cs="Arial"/>
                <w:color w:val="000000"/>
                <w:sz w:val="16"/>
                <w:szCs w:val="16"/>
              </w:rPr>
              <w:t>Mem</w:t>
            </w:r>
            <w:proofErr w:type="spellEnd"/>
            <w:r w:rsidRPr="002A6453">
              <w:rPr>
                <w:rFonts w:ascii="Arial" w:hAnsi="Arial" w:cs="Arial"/>
                <w:color w:val="000000"/>
                <w:sz w:val="16"/>
                <w:szCs w:val="16"/>
              </w:rPr>
              <w:t>-BFP-</w:t>
            </w:r>
            <w:proofErr w:type="spellStart"/>
            <w:r w:rsidRPr="002A6453">
              <w:rPr>
                <w:rFonts w:ascii="Arial" w:hAnsi="Arial" w:cs="Arial"/>
                <w:color w:val="000000"/>
                <w:sz w:val="16"/>
                <w:szCs w:val="16"/>
              </w:rPr>
              <w:t>iLID</w:t>
            </w:r>
            <w:proofErr w:type="spellEnd"/>
            <w:r w:rsidRPr="002A6453">
              <w:rPr>
                <w:rFonts w:ascii="Arial" w:hAnsi="Arial" w:cs="Arial"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2A6453">
              <w:rPr>
                <w:rFonts w:ascii="Arial" w:hAnsi="Arial" w:cs="Arial"/>
                <w:color w:val="000000"/>
                <w:sz w:val="16"/>
                <w:szCs w:val="16"/>
              </w:rPr>
              <w:t>Puro</w:t>
            </w:r>
            <w:proofErr w:type="spellEnd"/>
            <w:r w:rsidRPr="002A6453">
              <w:rPr>
                <w:rFonts w:ascii="Arial" w:hAnsi="Arial" w:cs="Arial"/>
                <w:color w:val="000000"/>
                <w:sz w:val="16"/>
                <w:szCs w:val="16"/>
              </w:rPr>
              <w:t xml:space="preserve">), DHC1::DHC-SNAP (BSD), Rosa26:: PTRE3G  </w:t>
            </w:r>
            <w:proofErr w:type="spellStart"/>
            <w:r w:rsidRPr="002A6453">
              <w:rPr>
                <w:rFonts w:ascii="Arial" w:hAnsi="Arial" w:cs="Arial"/>
                <w:color w:val="000000"/>
                <w:sz w:val="16"/>
                <w:szCs w:val="16"/>
              </w:rPr>
              <w:t>NuMA</w:t>
            </w:r>
            <w:proofErr w:type="spellEnd"/>
            <w:r w:rsidRPr="002A6453">
              <w:rPr>
                <w:rFonts w:ascii="Arial" w:hAnsi="Arial" w:cs="Arial"/>
                <w:color w:val="000000"/>
                <w:sz w:val="16"/>
                <w:szCs w:val="16"/>
              </w:rPr>
              <w:t>((1-705)-RFP-Nano (</w:t>
            </w:r>
            <w:proofErr w:type="spellStart"/>
            <w:r w:rsidRPr="002A6453">
              <w:rPr>
                <w:rFonts w:ascii="Arial" w:hAnsi="Arial" w:cs="Arial"/>
                <w:color w:val="000000"/>
                <w:sz w:val="16"/>
                <w:szCs w:val="16"/>
              </w:rPr>
              <w:t>Hygro</w:t>
            </w:r>
            <w:proofErr w:type="spellEnd"/>
            <w:r w:rsidRPr="002A6453">
              <w:rPr>
                <w:rFonts w:ascii="Arial" w:hAnsi="Arial" w:cs="Arial"/>
                <w:color w:val="000000"/>
                <w:sz w:val="16"/>
                <w:szCs w:val="16"/>
              </w:rPr>
              <w:t>)</w:t>
            </w:r>
          </w:p>
        </w:tc>
        <w:tc>
          <w:tcPr>
            <w:tcW w:w="497" w:type="dxa"/>
          </w:tcPr>
          <w:p w14:paraId="1354342E" w14:textId="77777777" w:rsidR="002A6453" w:rsidRPr="002A6453" w:rsidRDefault="002A6453" w:rsidP="002A6453">
            <w:pPr>
              <w:pStyle w:val="Paragraph"/>
              <w:spacing w:line="0" w:lineRule="atLeast"/>
              <w:ind w:firstLine="0"/>
              <w:rPr>
                <w:rFonts w:ascii="Arial" w:hAnsi="Arial" w:cs="Arial"/>
                <w:sz w:val="16"/>
                <w:szCs w:val="16"/>
              </w:rPr>
            </w:pPr>
            <w:r w:rsidRPr="002A6453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1296" w:type="dxa"/>
          </w:tcPr>
          <w:p w14:paraId="206281BC" w14:textId="77777777" w:rsidR="002A6453" w:rsidRPr="002A6453" w:rsidRDefault="002A6453" w:rsidP="002A6453">
            <w:pPr>
              <w:pStyle w:val="Paragraph"/>
              <w:spacing w:line="0" w:lineRule="atLeast"/>
              <w:ind w:firstLine="0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2A6453">
              <w:rPr>
                <w:rFonts w:ascii="Arial" w:hAnsi="Arial" w:cs="Arial"/>
                <w:color w:val="000000"/>
                <w:sz w:val="20"/>
                <w:szCs w:val="20"/>
              </w:rPr>
              <w:t>hROSA26</w:t>
            </w:r>
            <w:proofErr w:type="gramEnd"/>
            <w:r w:rsidRPr="002A6453">
              <w:rPr>
                <w:rFonts w:ascii="Arial" w:hAnsi="Arial" w:cs="Arial"/>
                <w:color w:val="000000"/>
                <w:sz w:val="20"/>
                <w:szCs w:val="20"/>
              </w:rPr>
              <w:t xml:space="preserve"> CRISPR-pX330 and pTK631</w:t>
            </w:r>
          </w:p>
        </w:tc>
        <w:tc>
          <w:tcPr>
            <w:tcW w:w="615" w:type="dxa"/>
          </w:tcPr>
          <w:p w14:paraId="7E17C589" w14:textId="77777777" w:rsidR="002A6453" w:rsidRPr="002A6453" w:rsidRDefault="002A6453" w:rsidP="002A6453">
            <w:pPr>
              <w:pStyle w:val="Paragraph"/>
              <w:spacing w:line="0" w:lineRule="atLeast"/>
              <w:ind w:firstLine="0"/>
              <w:rPr>
                <w:rFonts w:ascii="Arial" w:hAnsi="Arial" w:cs="Arial"/>
                <w:sz w:val="16"/>
                <w:szCs w:val="16"/>
              </w:rPr>
            </w:pPr>
            <w:r w:rsidRPr="002A6453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753" w:type="dxa"/>
          </w:tcPr>
          <w:p w14:paraId="71021A78" w14:textId="77777777" w:rsidR="002A6453" w:rsidRPr="002A6453" w:rsidRDefault="002A6453" w:rsidP="002A6453">
            <w:pPr>
              <w:pStyle w:val="Paragraph"/>
              <w:spacing w:line="0" w:lineRule="atLeast"/>
              <w:ind w:firstLine="0"/>
              <w:rPr>
                <w:rFonts w:ascii="Arial" w:hAnsi="Arial" w:cs="Arial"/>
                <w:sz w:val="16"/>
                <w:szCs w:val="16"/>
              </w:rPr>
            </w:pPr>
            <w:r w:rsidRPr="002A6453">
              <w:rPr>
                <w:rFonts w:ascii="Arial" w:hAnsi="Arial" w:cs="Arial"/>
                <w:sz w:val="20"/>
                <w:szCs w:val="20"/>
              </w:rPr>
              <w:t>This study</w:t>
            </w:r>
          </w:p>
        </w:tc>
      </w:tr>
      <w:tr w:rsidR="002A6453" w:rsidRPr="002A6453" w14:paraId="0518AAA5" w14:textId="77777777" w:rsidTr="002A6453">
        <w:tc>
          <w:tcPr>
            <w:tcW w:w="534" w:type="dxa"/>
          </w:tcPr>
          <w:p w14:paraId="39342323" w14:textId="77777777" w:rsidR="002A6453" w:rsidRPr="002A6453" w:rsidRDefault="002A6453" w:rsidP="002A6453">
            <w:pPr>
              <w:pStyle w:val="Paragraph"/>
              <w:spacing w:line="0" w:lineRule="atLeast"/>
              <w:ind w:firstLine="0"/>
              <w:rPr>
                <w:rFonts w:ascii="Arial" w:hAnsi="Arial" w:cs="Arial"/>
                <w:sz w:val="16"/>
                <w:szCs w:val="16"/>
              </w:rPr>
            </w:pPr>
            <w:r w:rsidRPr="002A6453">
              <w:rPr>
                <w:rFonts w:ascii="Arial" w:hAnsi="Arial" w:cs="Arial"/>
                <w:sz w:val="16"/>
                <w:szCs w:val="16"/>
              </w:rPr>
              <w:t>15</w:t>
            </w:r>
          </w:p>
        </w:tc>
        <w:tc>
          <w:tcPr>
            <w:tcW w:w="1701" w:type="dxa"/>
          </w:tcPr>
          <w:p w14:paraId="2034CE5B" w14:textId="77777777" w:rsidR="002A6453" w:rsidRPr="002A6453" w:rsidRDefault="002A6453" w:rsidP="002A6453">
            <w:pPr>
              <w:pStyle w:val="Paragraph"/>
              <w:spacing w:line="0" w:lineRule="atLeast"/>
              <w:ind w:firstLine="0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2A6453">
              <w:rPr>
                <w:rFonts w:ascii="Arial" w:hAnsi="Arial" w:cs="Arial"/>
                <w:color w:val="000000"/>
                <w:sz w:val="18"/>
                <w:szCs w:val="18"/>
              </w:rPr>
              <w:t>DHC-SNAP+</w:t>
            </w:r>
            <w:proofErr w:type="gramStart"/>
            <w:r w:rsidRPr="002A6453">
              <w:rPr>
                <w:rFonts w:ascii="Arial" w:hAnsi="Arial" w:cs="Arial"/>
                <w:color w:val="000000"/>
                <w:sz w:val="18"/>
                <w:szCs w:val="18"/>
              </w:rPr>
              <w:t>NuMA</w:t>
            </w:r>
            <w:proofErr w:type="spellEnd"/>
            <w:r w:rsidRPr="002A6453">
              <w:rPr>
                <w:rFonts w:ascii="Arial" w:hAnsi="Arial" w:cs="Arial"/>
                <w:color w:val="000000"/>
                <w:sz w:val="18"/>
                <w:szCs w:val="18"/>
              </w:rPr>
              <w:t>(</w:t>
            </w:r>
            <w:proofErr w:type="gramEnd"/>
            <w:r w:rsidRPr="002A6453">
              <w:rPr>
                <w:rFonts w:ascii="Arial" w:hAnsi="Arial" w:cs="Arial"/>
                <w:color w:val="000000"/>
                <w:sz w:val="18"/>
                <w:szCs w:val="18"/>
              </w:rPr>
              <w:t>1-705)4A-RFP-Nano</w:t>
            </w:r>
          </w:p>
        </w:tc>
        <w:tc>
          <w:tcPr>
            <w:tcW w:w="3318" w:type="dxa"/>
          </w:tcPr>
          <w:p w14:paraId="24DD4E54" w14:textId="77777777" w:rsidR="002A6453" w:rsidRPr="002A6453" w:rsidRDefault="002A6453" w:rsidP="002A6453">
            <w:pPr>
              <w:pStyle w:val="Paragraph"/>
              <w:spacing w:line="0" w:lineRule="atLeast"/>
              <w:ind w:firstLine="0"/>
              <w:rPr>
                <w:rFonts w:ascii="Arial" w:hAnsi="Arial" w:cs="Arial"/>
                <w:sz w:val="16"/>
                <w:szCs w:val="16"/>
              </w:rPr>
            </w:pPr>
            <w:r w:rsidRPr="002A6453">
              <w:rPr>
                <w:rFonts w:ascii="Arial" w:hAnsi="Arial" w:cs="Arial"/>
                <w:color w:val="000000"/>
                <w:sz w:val="16"/>
                <w:szCs w:val="16"/>
              </w:rPr>
              <w:t>AAVS1</w:t>
            </w:r>
            <w:proofErr w:type="gramStart"/>
            <w:r w:rsidRPr="002A6453">
              <w:rPr>
                <w:rFonts w:ascii="Arial" w:hAnsi="Arial" w:cs="Arial"/>
                <w:color w:val="000000"/>
                <w:sz w:val="16"/>
                <w:szCs w:val="16"/>
              </w:rPr>
              <w:t>::</w:t>
            </w:r>
            <w:proofErr w:type="gramEnd"/>
            <w:r w:rsidRPr="002A6453">
              <w:rPr>
                <w:rFonts w:ascii="Arial" w:hAnsi="Arial" w:cs="Arial"/>
                <w:color w:val="000000"/>
                <w:sz w:val="16"/>
                <w:szCs w:val="16"/>
              </w:rPr>
              <w:t xml:space="preserve">PCMV </w:t>
            </w:r>
            <w:proofErr w:type="spellStart"/>
            <w:r w:rsidRPr="002A6453">
              <w:rPr>
                <w:rFonts w:ascii="Arial" w:hAnsi="Arial" w:cs="Arial"/>
                <w:color w:val="000000"/>
                <w:sz w:val="16"/>
                <w:szCs w:val="16"/>
              </w:rPr>
              <w:t>Mem</w:t>
            </w:r>
            <w:proofErr w:type="spellEnd"/>
            <w:r w:rsidRPr="002A6453">
              <w:rPr>
                <w:rFonts w:ascii="Arial" w:hAnsi="Arial" w:cs="Arial"/>
                <w:color w:val="000000"/>
                <w:sz w:val="16"/>
                <w:szCs w:val="16"/>
              </w:rPr>
              <w:t>-BFP-</w:t>
            </w:r>
            <w:proofErr w:type="spellStart"/>
            <w:r w:rsidRPr="002A6453">
              <w:rPr>
                <w:rFonts w:ascii="Arial" w:hAnsi="Arial" w:cs="Arial"/>
                <w:color w:val="000000"/>
                <w:sz w:val="16"/>
                <w:szCs w:val="16"/>
              </w:rPr>
              <w:t>iLID</w:t>
            </w:r>
            <w:proofErr w:type="spellEnd"/>
            <w:r w:rsidRPr="002A6453">
              <w:rPr>
                <w:rFonts w:ascii="Arial" w:hAnsi="Arial" w:cs="Arial"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2A6453">
              <w:rPr>
                <w:rFonts w:ascii="Arial" w:hAnsi="Arial" w:cs="Arial"/>
                <w:color w:val="000000"/>
                <w:sz w:val="16"/>
                <w:szCs w:val="16"/>
              </w:rPr>
              <w:t>Puro</w:t>
            </w:r>
            <w:proofErr w:type="spellEnd"/>
            <w:r w:rsidRPr="002A6453">
              <w:rPr>
                <w:rFonts w:ascii="Arial" w:hAnsi="Arial" w:cs="Arial"/>
                <w:color w:val="000000"/>
                <w:sz w:val="16"/>
                <w:szCs w:val="16"/>
              </w:rPr>
              <w:t xml:space="preserve">), DHC1::DHC-SNAP (BSD), Rosa26:: PTRE3G  </w:t>
            </w:r>
            <w:proofErr w:type="spellStart"/>
            <w:r w:rsidRPr="002A6453">
              <w:rPr>
                <w:rFonts w:ascii="Arial" w:hAnsi="Arial" w:cs="Arial"/>
                <w:color w:val="000000"/>
                <w:sz w:val="16"/>
                <w:szCs w:val="16"/>
              </w:rPr>
              <w:t>NuMA</w:t>
            </w:r>
            <w:proofErr w:type="spellEnd"/>
            <w:r w:rsidRPr="002A6453">
              <w:rPr>
                <w:rFonts w:ascii="Arial" w:hAnsi="Arial" w:cs="Arial"/>
                <w:color w:val="000000"/>
                <w:sz w:val="16"/>
                <w:szCs w:val="16"/>
              </w:rPr>
              <w:t>(1-705)4A-RFP-Nano (</w:t>
            </w:r>
            <w:proofErr w:type="spellStart"/>
            <w:r w:rsidRPr="002A6453">
              <w:rPr>
                <w:rFonts w:ascii="Arial" w:hAnsi="Arial" w:cs="Arial"/>
                <w:color w:val="000000"/>
                <w:sz w:val="16"/>
                <w:szCs w:val="16"/>
              </w:rPr>
              <w:t>Hygro</w:t>
            </w:r>
            <w:proofErr w:type="spellEnd"/>
            <w:r w:rsidRPr="002A6453">
              <w:rPr>
                <w:rFonts w:ascii="Arial" w:hAnsi="Arial" w:cs="Arial"/>
                <w:color w:val="000000"/>
                <w:sz w:val="16"/>
                <w:szCs w:val="16"/>
              </w:rPr>
              <w:t>)</w:t>
            </w:r>
          </w:p>
        </w:tc>
        <w:tc>
          <w:tcPr>
            <w:tcW w:w="497" w:type="dxa"/>
          </w:tcPr>
          <w:p w14:paraId="5912BB1D" w14:textId="77777777" w:rsidR="002A6453" w:rsidRPr="002A6453" w:rsidRDefault="002A6453" w:rsidP="002A6453">
            <w:pPr>
              <w:pStyle w:val="Paragraph"/>
              <w:spacing w:line="0" w:lineRule="atLeast"/>
              <w:ind w:firstLine="0"/>
              <w:rPr>
                <w:rFonts w:ascii="Arial" w:hAnsi="Arial" w:cs="Arial"/>
                <w:sz w:val="16"/>
                <w:szCs w:val="16"/>
              </w:rPr>
            </w:pPr>
            <w:r w:rsidRPr="002A6453">
              <w:rPr>
                <w:rFonts w:ascii="Arial" w:hAnsi="Arial" w:cs="Arial"/>
                <w:sz w:val="16"/>
                <w:szCs w:val="16"/>
              </w:rPr>
              <w:t>18</w:t>
            </w:r>
          </w:p>
        </w:tc>
        <w:tc>
          <w:tcPr>
            <w:tcW w:w="1296" w:type="dxa"/>
          </w:tcPr>
          <w:p w14:paraId="3EA13621" w14:textId="77777777" w:rsidR="002A6453" w:rsidRPr="002A6453" w:rsidRDefault="002A6453" w:rsidP="002A6453">
            <w:pPr>
              <w:pStyle w:val="Paragraph"/>
              <w:spacing w:line="0" w:lineRule="atLeast"/>
              <w:ind w:firstLine="0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2A6453">
              <w:rPr>
                <w:rFonts w:ascii="Arial" w:hAnsi="Arial" w:cs="Arial"/>
                <w:color w:val="000000"/>
                <w:sz w:val="20"/>
                <w:szCs w:val="20"/>
              </w:rPr>
              <w:t>hROSA26</w:t>
            </w:r>
            <w:proofErr w:type="gramEnd"/>
            <w:r w:rsidRPr="002A6453">
              <w:rPr>
                <w:rFonts w:ascii="Arial" w:hAnsi="Arial" w:cs="Arial"/>
                <w:color w:val="000000"/>
                <w:sz w:val="20"/>
                <w:szCs w:val="20"/>
              </w:rPr>
              <w:t xml:space="preserve"> CRISPR-pX330 and pTK660</w:t>
            </w:r>
          </w:p>
        </w:tc>
        <w:tc>
          <w:tcPr>
            <w:tcW w:w="615" w:type="dxa"/>
          </w:tcPr>
          <w:p w14:paraId="49A66DB9" w14:textId="77777777" w:rsidR="002A6453" w:rsidRPr="002A6453" w:rsidRDefault="002A6453" w:rsidP="002A6453">
            <w:pPr>
              <w:pStyle w:val="Paragraph"/>
              <w:spacing w:line="0" w:lineRule="atLeast"/>
              <w:ind w:firstLine="0"/>
              <w:rPr>
                <w:rFonts w:ascii="Arial" w:hAnsi="Arial" w:cs="Arial"/>
                <w:sz w:val="16"/>
                <w:szCs w:val="16"/>
              </w:rPr>
            </w:pPr>
            <w:r w:rsidRPr="002A6453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753" w:type="dxa"/>
          </w:tcPr>
          <w:p w14:paraId="10CC34F7" w14:textId="77777777" w:rsidR="002A6453" w:rsidRPr="002A6453" w:rsidRDefault="002A6453" w:rsidP="002A6453">
            <w:pPr>
              <w:pStyle w:val="Paragraph"/>
              <w:spacing w:line="0" w:lineRule="atLeast"/>
              <w:ind w:firstLine="0"/>
              <w:rPr>
                <w:rFonts w:ascii="Arial" w:hAnsi="Arial" w:cs="Arial"/>
                <w:sz w:val="16"/>
                <w:szCs w:val="16"/>
              </w:rPr>
            </w:pPr>
            <w:r w:rsidRPr="002A6453">
              <w:rPr>
                <w:rFonts w:ascii="Arial" w:hAnsi="Arial" w:cs="Arial"/>
                <w:sz w:val="20"/>
                <w:szCs w:val="20"/>
              </w:rPr>
              <w:t>This study</w:t>
            </w:r>
          </w:p>
        </w:tc>
      </w:tr>
      <w:tr w:rsidR="002A6453" w:rsidRPr="002A6453" w14:paraId="60A7031B" w14:textId="77777777" w:rsidTr="002A6453">
        <w:tc>
          <w:tcPr>
            <w:tcW w:w="534" w:type="dxa"/>
          </w:tcPr>
          <w:p w14:paraId="1E573749" w14:textId="77777777" w:rsidR="002A6453" w:rsidRPr="002A6453" w:rsidRDefault="002A6453" w:rsidP="002A6453">
            <w:pPr>
              <w:pStyle w:val="Paragraph"/>
              <w:spacing w:line="0" w:lineRule="atLeast"/>
              <w:ind w:firstLine="0"/>
              <w:rPr>
                <w:rFonts w:ascii="Arial" w:hAnsi="Arial" w:cs="Arial"/>
                <w:sz w:val="16"/>
                <w:szCs w:val="16"/>
              </w:rPr>
            </w:pPr>
            <w:r w:rsidRPr="002A6453">
              <w:rPr>
                <w:rFonts w:ascii="Arial" w:hAnsi="Arial" w:cs="Arial"/>
                <w:sz w:val="16"/>
                <w:szCs w:val="16"/>
              </w:rPr>
              <w:t>16</w:t>
            </w:r>
          </w:p>
        </w:tc>
        <w:tc>
          <w:tcPr>
            <w:tcW w:w="1701" w:type="dxa"/>
          </w:tcPr>
          <w:p w14:paraId="12F0BFF7" w14:textId="77777777" w:rsidR="002A6453" w:rsidRPr="002A6453" w:rsidRDefault="002A6453" w:rsidP="002A6453">
            <w:pPr>
              <w:pStyle w:val="Paragraph"/>
              <w:spacing w:line="0" w:lineRule="atLeast"/>
              <w:ind w:firstLine="0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2A6453">
              <w:rPr>
                <w:rFonts w:ascii="Arial" w:hAnsi="Arial" w:cs="Arial"/>
                <w:color w:val="000000"/>
                <w:sz w:val="18"/>
                <w:szCs w:val="18"/>
              </w:rPr>
              <w:t>DHC-SNAP+</w:t>
            </w:r>
            <w:proofErr w:type="gramStart"/>
            <w:r w:rsidRPr="002A6453">
              <w:rPr>
                <w:rFonts w:ascii="Arial" w:hAnsi="Arial" w:cs="Arial"/>
                <w:color w:val="000000"/>
                <w:sz w:val="18"/>
                <w:szCs w:val="18"/>
              </w:rPr>
              <w:t>NuMA</w:t>
            </w:r>
            <w:proofErr w:type="spellEnd"/>
            <w:r w:rsidRPr="002A6453">
              <w:rPr>
                <w:rFonts w:ascii="Arial" w:hAnsi="Arial" w:cs="Arial"/>
                <w:color w:val="000000"/>
                <w:sz w:val="18"/>
                <w:szCs w:val="18"/>
              </w:rPr>
              <w:t>(</w:t>
            </w:r>
            <w:proofErr w:type="gramEnd"/>
            <w:r w:rsidRPr="002A6453">
              <w:rPr>
                <w:rFonts w:ascii="Arial" w:hAnsi="Arial" w:cs="Arial"/>
                <w:color w:val="000000"/>
                <w:sz w:val="18"/>
                <w:szCs w:val="18"/>
              </w:rPr>
              <w:t>214-705)-RFP-Nano</w:t>
            </w:r>
          </w:p>
        </w:tc>
        <w:tc>
          <w:tcPr>
            <w:tcW w:w="3318" w:type="dxa"/>
          </w:tcPr>
          <w:p w14:paraId="39013568" w14:textId="77777777" w:rsidR="002A6453" w:rsidRPr="002A6453" w:rsidRDefault="002A6453" w:rsidP="002A6453">
            <w:pPr>
              <w:pStyle w:val="Paragraph"/>
              <w:spacing w:line="0" w:lineRule="atLeast"/>
              <w:ind w:firstLine="0"/>
              <w:rPr>
                <w:rFonts w:ascii="Arial" w:hAnsi="Arial" w:cs="Arial"/>
                <w:sz w:val="16"/>
                <w:szCs w:val="16"/>
              </w:rPr>
            </w:pPr>
            <w:r w:rsidRPr="002A6453">
              <w:rPr>
                <w:rFonts w:ascii="Arial" w:hAnsi="Arial" w:cs="Arial"/>
                <w:color w:val="000000"/>
                <w:sz w:val="16"/>
                <w:szCs w:val="16"/>
              </w:rPr>
              <w:t>AAVS1</w:t>
            </w:r>
            <w:proofErr w:type="gramStart"/>
            <w:r w:rsidRPr="002A6453">
              <w:rPr>
                <w:rFonts w:ascii="Arial" w:hAnsi="Arial" w:cs="Arial"/>
                <w:color w:val="000000"/>
                <w:sz w:val="16"/>
                <w:szCs w:val="16"/>
              </w:rPr>
              <w:t>::</w:t>
            </w:r>
            <w:proofErr w:type="gramEnd"/>
            <w:r w:rsidRPr="002A6453">
              <w:rPr>
                <w:rFonts w:ascii="Arial" w:hAnsi="Arial" w:cs="Arial"/>
                <w:color w:val="000000"/>
                <w:sz w:val="16"/>
                <w:szCs w:val="16"/>
              </w:rPr>
              <w:t xml:space="preserve">PCMV </w:t>
            </w:r>
            <w:proofErr w:type="spellStart"/>
            <w:r w:rsidRPr="002A6453">
              <w:rPr>
                <w:rFonts w:ascii="Arial" w:hAnsi="Arial" w:cs="Arial"/>
                <w:color w:val="000000"/>
                <w:sz w:val="16"/>
                <w:szCs w:val="16"/>
              </w:rPr>
              <w:t>Mem</w:t>
            </w:r>
            <w:proofErr w:type="spellEnd"/>
            <w:r w:rsidRPr="002A6453">
              <w:rPr>
                <w:rFonts w:ascii="Arial" w:hAnsi="Arial" w:cs="Arial"/>
                <w:color w:val="000000"/>
                <w:sz w:val="16"/>
                <w:szCs w:val="16"/>
              </w:rPr>
              <w:t>-BFP-</w:t>
            </w:r>
            <w:proofErr w:type="spellStart"/>
            <w:r w:rsidRPr="002A6453">
              <w:rPr>
                <w:rFonts w:ascii="Arial" w:hAnsi="Arial" w:cs="Arial"/>
                <w:color w:val="000000"/>
                <w:sz w:val="16"/>
                <w:szCs w:val="16"/>
              </w:rPr>
              <w:t>iLID</w:t>
            </w:r>
            <w:proofErr w:type="spellEnd"/>
            <w:r w:rsidRPr="002A6453">
              <w:rPr>
                <w:rFonts w:ascii="Arial" w:hAnsi="Arial" w:cs="Arial"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2A6453">
              <w:rPr>
                <w:rFonts w:ascii="Arial" w:hAnsi="Arial" w:cs="Arial"/>
                <w:color w:val="000000"/>
                <w:sz w:val="16"/>
                <w:szCs w:val="16"/>
              </w:rPr>
              <w:t>Puro</w:t>
            </w:r>
            <w:proofErr w:type="spellEnd"/>
            <w:r w:rsidRPr="002A6453">
              <w:rPr>
                <w:rFonts w:ascii="Arial" w:hAnsi="Arial" w:cs="Arial"/>
                <w:color w:val="000000"/>
                <w:sz w:val="16"/>
                <w:szCs w:val="16"/>
              </w:rPr>
              <w:t xml:space="preserve">), DHC1::DHC-SNAP (BSD), Rosa26:: PTRE3G  </w:t>
            </w:r>
            <w:proofErr w:type="spellStart"/>
            <w:r w:rsidRPr="002A6453">
              <w:rPr>
                <w:rFonts w:ascii="Arial" w:hAnsi="Arial" w:cs="Arial"/>
                <w:color w:val="000000"/>
                <w:sz w:val="16"/>
                <w:szCs w:val="16"/>
              </w:rPr>
              <w:t>NuMA</w:t>
            </w:r>
            <w:proofErr w:type="spellEnd"/>
            <w:r w:rsidRPr="002A6453">
              <w:rPr>
                <w:rFonts w:ascii="Arial" w:hAnsi="Arial" w:cs="Arial"/>
                <w:color w:val="000000"/>
                <w:sz w:val="16"/>
                <w:szCs w:val="16"/>
              </w:rPr>
              <w:t>(214-705)-RFP-Nano (</w:t>
            </w:r>
            <w:proofErr w:type="spellStart"/>
            <w:r w:rsidRPr="002A6453">
              <w:rPr>
                <w:rFonts w:ascii="Arial" w:hAnsi="Arial" w:cs="Arial"/>
                <w:color w:val="000000"/>
                <w:sz w:val="16"/>
                <w:szCs w:val="16"/>
              </w:rPr>
              <w:t>Hygro</w:t>
            </w:r>
            <w:proofErr w:type="spellEnd"/>
            <w:r w:rsidRPr="002A6453">
              <w:rPr>
                <w:rFonts w:ascii="Arial" w:hAnsi="Arial" w:cs="Arial"/>
                <w:color w:val="000000"/>
                <w:sz w:val="16"/>
                <w:szCs w:val="16"/>
              </w:rPr>
              <w:t>)</w:t>
            </w:r>
          </w:p>
        </w:tc>
        <w:tc>
          <w:tcPr>
            <w:tcW w:w="497" w:type="dxa"/>
          </w:tcPr>
          <w:p w14:paraId="7E6AA5FA" w14:textId="77777777" w:rsidR="002A6453" w:rsidRPr="002A6453" w:rsidRDefault="002A6453" w:rsidP="002A6453">
            <w:pPr>
              <w:pStyle w:val="Paragraph"/>
              <w:spacing w:line="0" w:lineRule="atLeast"/>
              <w:ind w:firstLine="0"/>
              <w:rPr>
                <w:rFonts w:ascii="Arial" w:hAnsi="Arial" w:cs="Arial"/>
                <w:sz w:val="16"/>
                <w:szCs w:val="16"/>
              </w:rPr>
            </w:pPr>
            <w:r w:rsidRPr="002A6453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296" w:type="dxa"/>
          </w:tcPr>
          <w:p w14:paraId="5C6E67CC" w14:textId="77777777" w:rsidR="002A6453" w:rsidRPr="002A6453" w:rsidRDefault="002A6453" w:rsidP="002A6453">
            <w:pPr>
              <w:pStyle w:val="Paragraph"/>
              <w:spacing w:line="0" w:lineRule="atLeast"/>
              <w:ind w:firstLine="0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2A6453">
              <w:rPr>
                <w:rFonts w:ascii="Arial" w:hAnsi="Arial" w:cs="Arial"/>
                <w:color w:val="000000"/>
                <w:sz w:val="20"/>
                <w:szCs w:val="20"/>
              </w:rPr>
              <w:t>hROSA26</w:t>
            </w:r>
            <w:proofErr w:type="gramEnd"/>
            <w:r w:rsidRPr="002A6453">
              <w:rPr>
                <w:rFonts w:ascii="Arial" w:hAnsi="Arial" w:cs="Arial"/>
                <w:color w:val="000000"/>
                <w:sz w:val="20"/>
                <w:szCs w:val="20"/>
              </w:rPr>
              <w:t xml:space="preserve"> CRISPR-pX330 and pTK643</w:t>
            </w:r>
          </w:p>
        </w:tc>
        <w:tc>
          <w:tcPr>
            <w:tcW w:w="615" w:type="dxa"/>
          </w:tcPr>
          <w:p w14:paraId="1290E03E" w14:textId="77777777" w:rsidR="002A6453" w:rsidRPr="002A6453" w:rsidRDefault="002A6453" w:rsidP="002A6453">
            <w:pPr>
              <w:pStyle w:val="Paragraph"/>
              <w:spacing w:line="0" w:lineRule="atLeast"/>
              <w:ind w:firstLine="0"/>
              <w:rPr>
                <w:rFonts w:ascii="Arial" w:hAnsi="Arial" w:cs="Arial"/>
                <w:sz w:val="16"/>
                <w:szCs w:val="16"/>
              </w:rPr>
            </w:pPr>
            <w:r w:rsidRPr="002A6453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753" w:type="dxa"/>
          </w:tcPr>
          <w:p w14:paraId="5AF769E9" w14:textId="77777777" w:rsidR="002A6453" w:rsidRPr="002A6453" w:rsidRDefault="002A6453" w:rsidP="002A6453">
            <w:pPr>
              <w:pStyle w:val="Paragraph"/>
              <w:spacing w:line="0" w:lineRule="atLeast"/>
              <w:ind w:firstLine="0"/>
              <w:rPr>
                <w:rFonts w:ascii="Arial" w:hAnsi="Arial" w:cs="Arial"/>
                <w:sz w:val="16"/>
                <w:szCs w:val="16"/>
              </w:rPr>
            </w:pPr>
            <w:r w:rsidRPr="002A6453">
              <w:rPr>
                <w:rFonts w:ascii="Arial" w:hAnsi="Arial" w:cs="Arial"/>
                <w:sz w:val="20"/>
                <w:szCs w:val="20"/>
              </w:rPr>
              <w:t>This study</w:t>
            </w:r>
          </w:p>
        </w:tc>
      </w:tr>
      <w:tr w:rsidR="002A6453" w:rsidRPr="002A6453" w14:paraId="3B1D808C" w14:textId="77777777" w:rsidTr="002A6453">
        <w:tc>
          <w:tcPr>
            <w:tcW w:w="534" w:type="dxa"/>
          </w:tcPr>
          <w:p w14:paraId="022F1F7E" w14:textId="77777777" w:rsidR="002A6453" w:rsidRPr="002A6453" w:rsidRDefault="002A6453" w:rsidP="002A6453">
            <w:pPr>
              <w:pStyle w:val="Paragraph"/>
              <w:spacing w:line="0" w:lineRule="atLeast"/>
              <w:ind w:firstLine="0"/>
              <w:rPr>
                <w:rFonts w:ascii="Arial" w:hAnsi="Arial" w:cs="Arial"/>
                <w:sz w:val="16"/>
                <w:szCs w:val="16"/>
              </w:rPr>
            </w:pPr>
            <w:r w:rsidRPr="002A6453">
              <w:rPr>
                <w:rFonts w:ascii="Arial" w:hAnsi="Arial" w:cs="Arial"/>
                <w:sz w:val="16"/>
                <w:szCs w:val="16"/>
              </w:rPr>
              <w:t>17</w:t>
            </w:r>
          </w:p>
        </w:tc>
        <w:tc>
          <w:tcPr>
            <w:tcW w:w="1701" w:type="dxa"/>
          </w:tcPr>
          <w:p w14:paraId="64D7E1D7" w14:textId="77777777" w:rsidR="002A6453" w:rsidRPr="002A6453" w:rsidRDefault="002A6453" w:rsidP="002A6453">
            <w:pPr>
              <w:pStyle w:val="Paragraph"/>
              <w:spacing w:line="0" w:lineRule="atLeast"/>
              <w:ind w:firstLine="0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2A6453">
              <w:rPr>
                <w:rFonts w:ascii="Arial" w:hAnsi="Arial" w:cs="Arial"/>
                <w:color w:val="000000"/>
                <w:sz w:val="18"/>
                <w:szCs w:val="18"/>
              </w:rPr>
              <w:t>DHC-SNAP+</w:t>
            </w:r>
            <w:proofErr w:type="gramStart"/>
            <w:r w:rsidRPr="002A6453">
              <w:rPr>
                <w:rFonts w:ascii="Arial" w:hAnsi="Arial" w:cs="Arial"/>
                <w:color w:val="000000"/>
                <w:sz w:val="18"/>
                <w:szCs w:val="18"/>
              </w:rPr>
              <w:t>NuMA</w:t>
            </w:r>
            <w:proofErr w:type="spellEnd"/>
            <w:r w:rsidRPr="002A6453">
              <w:rPr>
                <w:rFonts w:ascii="Arial" w:hAnsi="Arial" w:cs="Arial"/>
                <w:color w:val="000000"/>
                <w:sz w:val="18"/>
                <w:szCs w:val="18"/>
              </w:rPr>
              <w:t>(</w:t>
            </w:r>
            <w:proofErr w:type="gramEnd"/>
            <w:r w:rsidRPr="002A6453">
              <w:rPr>
                <w:rFonts w:ascii="Arial" w:hAnsi="Arial" w:cs="Arial"/>
                <w:color w:val="000000"/>
                <w:sz w:val="18"/>
                <w:szCs w:val="18"/>
              </w:rPr>
              <w:t>1-505)-RFP-Nano</w:t>
            </w:r>
          </w:p>
        </w:tc>
        <w:tc>
          <w:tcPr>
            <w:tcW w:w="3318" w:type="dxa"/>
          </w:tcPr>
          <w:p w14:paraId="48FFD05F" w14:textId="77777777" w:rsidR="002A6453" w:rsidRPr="002A6453" w:rsidRDefault="002A6453" w:rsidP="002A6453">
            <w:pPr>
              <w:pStyle w:val="Paragraph"/>
              <w:spacing w:line="0" w:lineRule="atLeast"/>
              <w:ind w:firstLine="0"/>
              <w:rPr>
                <w:rFonts w:ascii="Arial" w:hAnsi="Arial" w:cs="Arial"/>
                <w:sz w:val="16"/>
                <w:szCs w:val="16"/>
              </w:rPr>
            </w:pPr>
            <w:r w:rsidRPr="002A6453">
              <w:rPr>
                <w:rFonts w:ascii="Arial" w:hAnsi="Arial" w:cs="Arial"/>
                <w:color w:val="000000"/>
                <w:sz w:val="16"/>
                <w:szCs w:val="16"/>
              </w:rPr>
              <w:t>AAVS1</w:t>
            </w:r>
            <w:proofErr w:type="gramStart"/>
            <w:r w:rsidRPr="002A6453">
              <w:rPr>
                <w:rFonts w:ascii="Arial" w:hAnsi="Arial" w:cs="Arial"/>
                <w:color w:val="000000"/>
                <w:sz w:val="16"/>
                <w:szCs w:val="16"/>
              </w:rPr>
              <w:t>::</w:t>
            </w:r>
            <w:proofErr w:type="gramEnd"/>
            <w:r w:rsidRPr="002A6453">
              <w:rPr>
                <w:rFonts w:ascii="Arial" w:hAnsi="Arial" w:cs="Arial"/>
                <w:color w:val="000000"/>
                <w:sz w:val="16"/>
                <w:szCs w:val="16"/>
              </w:rPr>
              <w:t xml:space="preserve">PCMV </w:t>
            </w:r>
            <w:proofErr w:type="spellStart"/>
            <w:r w:rsidRPr="002A6453">
              <w:rPr>
                <w:rFonts w:ascii="Arial" w:hAnsi="Arial" w:cs="Arial"/>
                <w:color w:val="000000"/>
                <w:sz w:val="16"/>
                <w:szCs w:val="16"/>
              </w:rPr>
              <w:t>Mem</w:t>
            </w:r>
            <w:proofErr w:type="spellEnd"/>
            <w:r w:rsidRPr="002A6453">
              <w:rPr>
                <w:rFonts w:ascii="Arial" w:hAnsi="Arial" w:cs="Arial"/>
                <w:color w:val="000000"/>
                <w:sz w:val="16"/>
                <w:szCs w:val="16"/>
              </w:rPr>
              <w:t>-BFP-</w:t>
            </w:r>
            <w:proofErr w:type="spellStart"/>
            <w:r w:rsidRPr="002A6453">
              <w:rPr>
                <w:rFonts w:ascii="Arial" w:hAnsi="Arial" w:cs="Arial"/>
                <w:color w:val="000000"/>
                <w:sz w:val="16"/>
                <w:szCs w:val="16"/>
              </w:rPr>
              <w:t>iLID</w:t>
            </w:r>
            <w:proofErr w:type="spellEnd"/>
            <w:r w:rsidRPr="002A6453">
              <w:rPr>
                <w:rFonts w:ascii="Arial" w:hAnsi="Arial" w:cs="Arial"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2A6453">
              <w:rPr>
                <w:rFonts w:ascii="Arial" w:hAnsi="Arial" w:cs="Arial"/>
                <w:color w:val="000000"/>
                <w:sz w:val="16"/>
                <w:szCs w:val="16"/>
              </w:rPr>
              <w:t>Puro</w:t>
            </w:r>
            <w:proofErr w:type="spellEnd"/>
            <w:r w:rsidRPr="002A6453">
              <w:rPr>
                <w:rFonts w:ascii="Arial" w:hAnsi="Arial" w:cs="Arial"/>
                <w:color w:val="000000"/>
                <w:sz w:val="16"/>
                <w:szCs w:val="16"/>
              </w:rPr>
              <w:t xml:space="preserve">), DHC1::DHC-SNAP (BSD), Rosa26:: PTRE3G  </w:t>
            </w:r>
            <w:proofErr w:type="spellStart"/>
            <w:r w:rsidRPr="002A6453">
              <w:rPr>
                <w:rFonts w:ascii="Arial" w:hAnsi="Arial" w:cs="Arial"/>
                <w:color w:val="000000"/>
                <w:sz w:val="16"/>
                <w:szCs w:val="16"/>
              </w:rPr>
              <w:t>NuMA</w:t>
            </w:r>
            <w:proofErr w:type="spellEnd"/>
            <w:r w:rsidRPr="002A6453">
              <w:rPr>
                <w:rFonts w:ascii="Arial" w:hAnsi="Arial" w:cs="Arial"/>
                <w:color w:val="000000"/>
                <w:sz w:val="16"/>
                <w:szCs w:val="16"/>
              </w:rPr>
              <w:t>(1-505)-RFP-Nano (</w:t>
            </w:r>
            <w:proofErr w:type="spellStart"/>
            <w:r w:rsidRPr="002A6453">
              <w:rPr>
                <w:rFonts w:ascii="Arial" w:hAnsi="Arial" w:cs="Arial"/>
                <w:color w:val="000000"/>
                <w:sz w:val="16"/>
                <w:szCs w:val="16"/>
              </w:rPr>
              <w:t>Hygro</w:t>
            </w:r>
            <w:proofErr w:type="spellEnd"/>
            <w:r w:rsidRPr="002A6453">
              <w:rPr>
                <w:rFonts w:ascii="Arial" w:hAnsi="Arial" w:cs="Arial"/>
                <w:color w:val="000000"/>
                <w:sz w:val="16"/>
                <w:szCs w:val="16"/>
              </w:rPr>
              <w:t>)</w:t>
            </w:r>
          </w:p>
        </w:tc>
        <w:tc>
          <w:tcPr>
            <w:tcW w:w="497" w:type="dxa"/>
          </w:tcPr>
          <w:p w14:paraId="18E9A022" w14:textId="77777777" w:rsidR="002A6453" w:rsidRPr="002A6453" w:rsidRDefault="002A6453" w:rsidP="002A6453">
            <w:pPr>
              <w:pStyle w:val="Paragraph"/>
              <w:spacing w:line="0" w:lineRule="atLeast"/>
              <w:ind w:firstLine="0"/>
              <w:rPr>
                <w:rFonts w:ascii="Arial" w:hAnsi="Arial" w:cs="Arial"/>
                <w:sz w:val="16"/>
                <w:szCs w:val="16"/>
              </w:rPr>
            </w:pPr>
            <w:r w:rsidRPr="002A6453">
              <w:rPr>
                <w:rFonts w:ascii="Arial" w:hAnsi="Arial" w:cs="Arial"/>
                <w:sz w:val="16"/>
                <w:szCs w:val="16"/>
              </w:rPr>
              <w:t>21</w:t>
            </w:r>
          </w:p>
        </w:tc>
        <w:tc>
          <w:tcPr>
            <w:tcW w:w="1296" w:type="dxa"/>
          </w:tcPr>
          <w:p w14:paraId="55B1071A" w14:textId="77777777" w:rsidR="002A6453" w:rsidRPr="002A6453" w:rsidRDefault="002A6453" w:rsidP="002A6453">
            <w:pPr>
              <w:pStyle w:val="Paragraph"/>
              <w:spacing w:line="0" w:lineRule="atLeast"/>
              <w:ind w:firstLine="0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2A6453">
              <w:rPr>
                <w:rFonts w:ascii="Arial" w:hAnsi="Arial" w:cs="Arial"/>
                <w:color w:val="000000"/>
                <w:sz w:val="20"/>
                <w:szCs w:val="20"/>
              </w:rPr>
              <w:t>hROSA26</w:t>
            </w:r>
            <w:proofErr w:type="gramEnd"/>
            <w:r w:rsidRPr="002A6453">
              <w:rPr>
                <w:rFonts w:ascii="Arial" w:hAnsi="Arial" w:cs="Arial"/>
                <w:color w:val="000000"/>
                <w:sz w:val="20"/>
                <w:szCs w:val="20"/>
              </w:rPr>
              <w:t xml:space="preserve"> CRISPR-pX330 and pTK664</w:t>
            </w:r>
          </w:p>
        </w:tc>
        <w:tc>
          <w:tcPr>
            <w:tcW w:w="615" w:type="dxa"/>
          </w:tcPr>
          <w:p w14:paraId="036A469E" w14:textId="77777777" w:rsidR="002A6453" w:rsidRPr="002A6453" w:rsidRDefault="002A6453" w:rsidP="002A6453">
            <w:pPr>
              <w:pStyle w:val="Paragraph"/>
              <w:spacing w:line="0" w:lineRule="atLeast"/>
              <w:ind w:firstLine="0"/>
              <w:rPr>
                <w:rFonts w:ascii="Arial" w:hAnsi="Arial" w:cs="Arial"/>
                <w:sz w:val="16"/>
                <w:szCs w:val="16"/>
              </w:rPr>
            </w:pPr>
            <w:r w:rsidRPr="002A6453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753" w:type="dxa"/>
          </w:tcPr>
          <w:p w14:paraId="1F23CA88" w14:textId="77777777" w:rsidR="002A6453" w:rsidRPr="002A6453" w:rsidRDefault="002A6453" w:rsidP="002A6453">
            <w:pPr>
              <w:pStyle w:val="Paragraph"/>
              <w:spacing w:line="0" w:lineRule="atLeast"/>
              <w:ind w:firstLine="0"/>
              <w:rPr>
                <w:rFonts w:ascii="Arial" w:hAnsi="Arial" w:cs="Arial"/>
                <w:sz w:val="16"/>
                <w:szCs w:val="16"/>
              </w:rPr>
            </w:pPr>
            <w:r w:rsidRPr="002A6453">
              <w:rPr>
                <w:rFonts w:ascii="Arial" w:hAnsi="Arial" w:cs="Arial"/>
                <w:sz w:val="20"/>
                <w:szCs w:val="20"/>
              </w:rPr>
              <w:t>This study</w:t>
            </w:r>
          </w:p>
        </w:tc>
      </w:tr>
      <w:tr w:rsidR="002A6453" w:rsidRPr="002A6453" w14:paraId="020F8A4B" w14:textId="77777777" w:rsidTr="002A6453">
        <w:tc>
          <w:tcPr>
            <w:tcW w:w="534" w:type="dxa"/>
          </w:tcPr>
          <w:p w14:paraId="75D95D16" w14:textId="77777777" w:rsidR="002A6453" w:rsidRPr="002A6453" w:rsidRDefault="002A6453" w:rsidP="002A6453">
            <w:pPr>
              <w:pStyle w:val="Paragraph"/>
              <w:spacing w:line="0" w:lineRule="atLeast"/>
              <w:ind w:firstLine="0"/>
              <w:rPr>
                <w:rFonts w:ascii="Arial" w:hAnsi="Arial" w:cs="Arial"/>
                <w:sz w:val="16"/>
                <w:szCs w:val="16"/>
              </w:rPr>
            </w:pPr>
            <w:r w:rsidRPr="002A6453">
              <w:rPr>
                <w:rFonts w:ascii="Arial" w:hAnsi="Arial" w:cs="Arial"/>
                <w:sz w:val="16"/>
                <w:szCs w:val="16"/>
              </w:rPr>
              <w:t>18</w:t>
            </w:r>
          </w:p>
        </w:tc>
        <w:tc>
          <w:tcPr>
            <w:tcW w:w="1701" w:type="dxa"/>
          </w:tcPr>
          <w:p w14:paraId="2ED51A37" w14:textId="77777777" w:rsidR="002A6453" w:rsidRPr="002A6453" w:rsidRDefault="002A6453" w:rsidP="002A6453">
            <w:pPr>
              <w:pStyle w:val="Paragraph"/>
              <w:spacing w:line="0" w:lineRule="atLeast"/>
              <w:ind w:firstLine="0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2A6453">
              <w:rPr>
                <w:rFonts w:ascii="Arial" w:hAnsi="Arial" w:cs="Arial"/>
                <w:color w:val="000000"/>
                <w:sz w:val="18"/>
                <w:szCs w:val="18"/>
              </w:rPr>
              <w:t>DHC-SNAP+</w:t>
            </w:r>
            <w:proofErr w:type="gramStart"/>
            <w:r w:rsidRPr="002A6453">
              <w:rPr>
                <w:rFonts w:ascii="Arial" w:hAnsi="Arial" w:cs="Arial"/>
                <w:color w:val="000000"/>
                <w:sz w:val="18"/>
                <w:szCs w:val="18"/>
              </w:rPr>
              <w:t>NuMA</w:t>
            </w:r>
            <w:proofErr w:type="spellEnd"/>
            <w:r w:rsidRPr="002A6453">
              <w:rPr>
                <w:rFonts w:ascii="Arial" w:hAnsi="Arial" w:cs="Arial"/>
                <w:color w:val="000000"/>
                <w:sz w:val="18"/>
                <w:szCs w:val="18"/>
              </w:rPr>
              <w:t>(</w:t>
            </w:r>
            <w:proofErr w:type="gramEnd"/>
            <w:r w:rsidRPr="002A6453">
              <w:rPr>
                <w:rFonts w:ascii="Arial" w:hAnsi="Arial" w:cs="Arial"/>
                <w:color w:val="000000"/>
                <w:sz w:val="18"/>
                <w:szCs w:val="18"/>
              </w:rPr>
              <w:t>1-413)-RFP-Nano</w:t>
            </w:r>
          </w:p>
        </w:tc>
        <w:tc>
          <w:tcPr>
            <w:tcW w:w="3318" w:type="dxa"/>
          </w:tcPr>
          <w:p w14:paraId="405B8852" w14:textId="77777777" w:rsidR="002A6453" w:rsidRPr="002A6453" w:rsidRDefault="002A6453" w:rsidP="002A6453">
            <w:pPr>
              <w:pStyle w:val="Paragraph"/>
              <w:spacing w:line="0" w:lineRule="atLeast"/>
              <w:ind w:firstLine="0"/>
              <w:rPr>
                <w:rFonts w:ascii="Arial" w:hAnsi="Arial" w:cs="Arial"/>
                <w:sz w:val="16"/>
                <w:szCs w:val="16"/>
              </w:rPr>
            </w:pPr>
            <w:r w:rsidRPr="002A6453">
              <w:rPr>
                <w:rFonts w:ascii="Arial" w:hAnsi="Arial" w:cs="Arial"/>
                <w:color w:val="000000"/>
                <w:sz w:val="16"/>
                <w:szCs w:val="16"/>
              </w:rPr>
              <w:t>AAVS1</w:t>
            </w:r>
            <w:proofErr w:type="gramStart"/>
            <w:r w:rsidRPr="002A6453">
              <w:rPr>
                <w:rFonts w:ascii="Arial" w:hAnsi="Arial" w:cs="Arial"/>
                <w:color w:val="000000"/>
                <w:sz w:val="16"/>
                <w:szCs w:val="16"/>
              </w:rPr>
              <w:t>::</w:t>
            </w:r>
            <w:proofErr w:type="gramEnd"/>
            <w:r w:rsidRPr="002A6453">
              <w:rPr>
                <w:rFonts w:ascii="Arial" w:hAnsi="Arial" w:cs="Arial"/>
                <w:color w:val="000000"/>
                <w:sz w:val="16"/>
                <w:szCs w:val="16"/>
              </w:rPr>
              <w:t xml:space="preserve">PCMV </w:t>
            </w:r>
            <w:proofErr w:type="spellStart"/>
            <w:r w:rsidRPr="002A6453">
              <w:rPr>
                <w:rFonts w:ascii="Arial" w:hAnsi="Arial" w:cs="Arial"/>
                <w:color w:val="000000"/>
                <w:sz w:val="16"/>
                <w:szCs w:val="16"/>
              </w:rPr>
              <w:t>Mem</w:t>
            </w:r>
            <w:proofErr w:type="spellEnd"/>
            <w:r w:rsidRPr="002A6453">
              <w:rPr>
                <w:rFonts w:ascii="Arial" w:hAnsi="Arial" w:cs="Arial"/>
                <w:color w:val="000000"/>
                <w:sz w:val="16"/>
                <w:szCs w:val="16"/>
              </w:rPr>
              <w:t>-BFP-</w:t>
            </w:r>
            <w:proofErr w:type="spellStart"/>
            <w:r w:rsidRPr="002A6453">
              <w:rPr>
                <w:rFonts w:ascii="Arial" w:hAnsi="Arial" w:cs="Arial"/>
                <w:color w:val="000000"/>
                <w:sz w:val="16"/>
                <w:szCs w:val="16"/>
              </w:rPr>
              <w:t>iLID</w:t>
            </w:r>
            <w:proofErr w:type="spellEnd"/>
            <w:r w:rsidRPr="002A6453">
              <w:rPr>
                <w:rFonts w:ascii="Arial" w:hAnsi="Arial" w:cs="Arial"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2A6453">
              <w:rPr>
                <w:rFonts w:ascii="Arial" w:hAnsi="Arial" w:cs="Arial"/>
                <w:color w:val="000000"/>
                <w:sz w:val="16"/>
                <w:szCs w:val="16"/>
              </w:rPr>
              <w:t>Puro</w:t>
            </w:r>
            <w:proofErr w:type="spellEnd"/>
            <w:r w:rsidRPr="002A6453">
              <w:rPr>
                <w:rFonts w:ascii="Arial" w:hAnsi="Arial" w:cs="Arial"/>
                <w:color w:val="000000"/>
                <w:sz w:val="16"/>
                <w:szCs w:val="16"/>
              </w:rPr>
              <w:t xml:space="preserve">), DHC1::DHC-SNAP (BSD), Rosa26:: PTRE3G  </w:t>
            </w:r>
            <w:proofErr w:type="spellStart"/>
            <w:r w:rsidRPr="002A6453">
              <w:rPr>
                <w:rFonts w:ascii="Arial" w:hAnsi="Arial" w:cs="Arial"/>
                <w:color w:val="000000"/>
                <w:sz w:val="16"/>
                <w:szCs w:val="16"/>
              </w:rPr>
              <w:t>NuMA</w:t>
            </w:r>
            <w:proofErr w:type="spellEnd"/>
            <w:r w:rsidRPr="002A6453">
              <w:rPr>
                <w:rFonts w:ascii="Arial" w:hAnsi="Arial" w:cs="Arial"/>
                <w:color w:val="000000"/>
                <w:sz w:val="16"/>
                <w:szCs w:val="16"/>
              </w:rPr>
              <w:t>(1-413)-RFP-Nano (</w:t>
            </w:r>
            <w:proofErr w:type="spellStart"/>
            <w:r w:rsidRPr="002A6453">
              <w:rPr>
                <w:rFonts w:ascii="Arial" w:hAnsi="Arial" w:cs="Arial"/>
                <w:color w:val="000000"/>
                <w:sz w:val="16"/>
                <w:szCs w:val="16"/>
              </w:rPr>
              <w:t>Hygro</w:t>
            </w:r>
            <w:proofErr w:type="spellEnd"/>
            <w:r w:rsidRPr="002A6453">
              <w:rPr>
                <w:rFonts w:ascii="Arial" w:hAnsi="Arial" w:cs="Arial"/>
                <w:color w:val="000000"/>
                <w:sz w:val="16"/>
                <w:szCs w:val="16"/>
              </w:rPr>
              <w:t>)</w:t>
            </w:r>
          </w:p>
        </w:tc>
        <w:tc>
          <w:tcPr>
            <w:tcW w:w="497" w:type="dxa"/>
          </w:tcPr>
          <w:p w14:paraId="1289918D" w14:textId="77777777" w:rsidR="002A6453" w:rsidRPr="002A6453" w:rsidRDefault="002A6453" w:rsidP="002A6453">
            <w:pPr>
              <w:pStyle w:val="Paragraph"/>
              <w:spacing w:line="0" w:lineRule="atLeast"/>
              <w:ind w:firstLine="0"/>
              <w:rPr>
                <w:rFonts w:ascii="Arial" w:hAnsi="Arial" w:cs="Arial"/>
                <w:sz w:val="16"/>
                <w:szCs w:val="16"/>
              </w:rPr>
            </w:pPr>
            <w:r w:rsidRPr="002A6453">
              <w:rPr>
                <w:rFonts w:ascii="Arial" w:hAnsi="Arial" w:cs="Arial"/>
                <w:sz w:val="16"/>
                <w:szCs w:val="16"/>
              </w:rPr>
              <w:t>23</w:t>
            </w:r>
          </w:p>
        </w:tc>
        <w:tc>
          <w:tcPr>
            <w:tcW w:w="1296" w:type="dxa"/>
          </w:tcPr>
          <w:p w14:paraId="42A186F2" w14:textId="77777777" w:rsidR="002A6453" w:rsidRPr="002A6453" w:rsidRDefault="002A6453" w:rsidP="002A6453">
            <w:pPr>
              <w:pStyle w:val="Paragraph"/>
              <w:spacing w:line="0" w:lineRule="atLeast"/>
              <w:ind w:firstLine="0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2A6453">
              <w:rPr>
                <w:rFonts w:ascii="Arial" w:hAnsi="Arial" w:cs="Arial"/>
                <w:color w:val="000000"/>
                <w:sz w:val="20"/>
                <w:szCs w:val="20"/>
              </w:rPr>
              <w:t>hROSA26</w:t>
            </w:r>
            <w:proofErr w:type="gramEnd"/>
            <w:r w:rsidRPr="002A6453">
              <w:rPr>
                <w:rFonts w:ascii="Arial" w:hAnsi="Arial" w:cs="Arial"/>
                <w:color w:val="000000"/>
                <w:sz w:val="20"/>
                <w:szCs w:val="20"/>
              </w:rPr>
              <w:t xml:space="preserve"> CRISPR-pX330 and pTK641</w:t>
            </w:r>
          </w:p>
        </w:tc>
        <w:tc>
          <w:tcPr>
            <w:tcW w:w="615" w:type="dxa"/>
          </w:tcPr>
          <w:p w14:paraId="49C2B8A5" w14:textId="77777777" w:rsidR="002A6453" w:rsidRPr="002A6453" w:rsidRDefault="002A6453" w:rsidP="002A6453">
            <w:pPr>
              <w:pStyle w:val="Paragraph"/>
              <w:spacing w:line="0" w:lineRule="atLeast"/>
              <w:ind w:firstLine="0"/>
              <w:rPr>
                <w:rFonts w:ascii="Arial" w:hAnsi="Arial" w:cs="Arial"/>
                <w:sz w:val="16"/>
                <w:szCs w:val="16"/>
              </w:rPr>
            </w:pPr>
            <w:r w:rsidRPr="002A6453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753" w:type="dxa"/>
          </w:tcPr>
          <w:p w14:paraId="4E327DC3" w14:textId="77777777" w:rsidR="002A6453" w:rsidRPr="002A6453" w:rsidRDefault="002A6453" w:rsidP="002A6453">
            <w:pPr>
              <w:pStyle w:val="Paragraph"/>
              <w:spacing w:line="0" w:lineRule="atLeast"/>
              <w:ind w:firstLine="0"/>
              <w:rPr>
                <w:rFonts w:ascii="Arial" w:hAnsi="Arial" w:cs="Arial"/>
                <w:sz w:val="16"/>
                <w:szCs w:val="16"/>
              </w:rPr>
            </w:pPr>
            <w:r w:rsidRPr="002A6453">
              <w:rPr>
                <w:rFonts w:ascii="Arial" w:hAnsi="Arial" w:cs="Arial"/>
                <w:sz w:val="20"/>
                <w:szCs w:val="20"/>
              </w:rPr>
              <w:t>This study</w:t>
            </w:r>
          </w:p>
        </w:tc>
      </w:tr>
      <w:tr w:rsidR="002A6453" w:rsidRPr="002A6453" w14:paraId="3D05A3B5" w14:textId="77777777" w:rsidTr="002A6453">
        <w:tc>
          <w:tcPr>
            <w:tcW w:w="534" w:type="dxa"/>
          </w:tcPr>
          <w:p w14:paraId="29391AAA" w14:textId="77777777" w:rsidR="002A6453" w:rsidRPr="002A6453" w:rsidRDefault="002A6453" w:rsidP="002A6453">
            <w:pPr>
              <w:pStyle w:val="Paragraph"/>
              <w:spacing w:line="0" w:lineRule="atLeast"/>
              <w:ind w:firstLine="0"/>
              <w:rPr>
                <w:rFonts w:ascii="Arial" w:hAnsi="Arial" w:cs="Arial"/>
                <w:sz w:val="16"/>
                <w:szCs w:val="16"/>
              </w:rPr>
            </w:pPr>
            <w:r w:rsidRPr="002A6453">
              <w:rPr>
                <w:rFonts w:ascii="Arial" w:hAnsi="Arial" w:cs="Arial"/>
                <w:sz w:val="16"/>
                <w:szCs w:val="16"/>
              </w:rPr>
              <w:t>19</w:t>
            </w:r>
          </w:p>
        </w:tc>
        <w:tc>
          <w:tcPr>
            <w:tcW w:w="1701" w:type="dxa"/>
          </w:tcPr>
          <w:p w14:paraId="0EC0C72D" w14:textId="77777777" w:rsidR="002A6453" w:rsidRPr="002A6453" w:rsidRDefault="002A6453" w:rsidP="002A6453">
            <w:pPr>
              <w:pStyle w:val="Paragraph"/>
              <w:spacing w:line="0" w:lineRule="atLeast"/>
              <w:ind w:firstLine="0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2A6453">
              <w:rPr>
                <w:rFonts w:ascii="Arial" w:hAnsi="Arial" w:cs="Arial"/>
                <w:color w:val="000000"/>
                <w:sz w:val="18"/>
                <w:szCs w:val="18"/>
              </w:rPr>
              <w:t>DHC-SNAP+</w:t>
            </w:r>
            <w:proofErr w:type="gramStart"/>
            <w:r w:rsidRPr="002A6453">
              <w:rPr>
                <w:rFonts w:ascii="Arial" w:hAnsi="Arial" w:cs="Arial"/>
                <w:color w:val="000000"/>
                <w:sz w:val="18"/>
                <w:szCs w:val="18"/>
              </w:rPr>
              <w:t>NuMA</w:t>
            </w:r>
            <w:proofErr w:type="spellEnd"/>
            <w:r w:rsidRPr="002A6453">
              <w:rPr>
                <w:rFonts w:ascii="Arial" w:hAnsi="Arial" w:cs="Arial"/>
                <w:color w:val="000000"/>
                <w:sz w:val="18"/>
                <w:szCs w:val="18"/>
              </w:rPr>
              <w:t>(</w:t>
            </w:r>
            <w:proofErr w:type="gramEnd"/>
            <w:r w:rsidRPr="002A6453">
              <w:rPr>
                <w:rFonts w:ascii="Arial" w:hAnsi="Arial" w:cs="Arial"/>
                <w:color w:val="000000"/>
                <w:sz w:val="18"/>
                <w:szCs w:val="18"/>
              </w:rPr>
              <w:t>1-213)-RFP-Nano</w:t>
            </w:r>
          </w:p>
        </w:tc>
        <w:tc>
          <w:tcPr>
            <w:tcW w:w="3318" w:type="dxa"/>
          </w:tcPr>
          <w:p w14:paraId="14A5C48B" w14:textId="77777777" w:rsidR="002A6453" w:rsidRPr="002A6453" w:rsidRDefault="002A6453" w:rsidP="002A6453">
            <w:pPr>
              <w:pStyle w:val="Paragraph"/>
              <w:spacing w:line="0" w:lineRule="atLeast"/>
              <w:ind w:firstLine="0"/>
              <w:rPr>
                <w:rFonts w:ascii="Arial" w:hAnsi="Arial" w:cs="Arial"/>
                <w:sz w:val="16"/>
                <w:szCs w:val="16"/>
              </w:rPr>
            </w:pPr>
            <w:r w:rsidRPr="002A6453">
              <w:rPr>
                <w:rFonts w:ascii="Arial" w:hAnsi="Arial" w:cs="Arial"/>
                <w:color w:val="000000"/>
                <w:sz w:val="16"/>
                <w:szCs w:val="16"/>
              </w:rPr>
              <w:t>AAVS1</w:t>
            </w:r>
            <w:proofErr w:type="gramStart"/>
            <w:r w:rsidRPr="002A6453">
              <w:rPr>
                <w:rFonts w:ascii="Arial" w:hAnsi="Arial" w:cs="Arial"/>
                <w:color w:val="000000"/>
                <w:sz w:val="16"/>
                <w:szCs w:val="16"/>
              </w:rPr>
              <w:t>::</w:t>
            </w:r>
            <w:proofErr w:type="gramEnd"/>
            <w:r w:rsidRPr="002A6453">
              <w:rPr>
                <w:rFonts w:ascii="Arial" w:hAnsi="Arial" w:cs="Arial"/>
                <w:color w:val="000000"/>
                <w:sz w:val="16"/>
                <w:szCs w:val="16"/>
              </w:rPr>
              <w:t xml:space="preserve">PCMV </w:t>
            </w:r>
            <w:proofErr w:type="spellStart"/>
            <w:r w:rsidRPr="002A6453">
              <w:rPr>
                <w:rFonts w:ascii="Arial" w:hAnsi="Arial" w:cs="Arial"/>
                <w:color w:val="000000"/>
                <w:sz w:val="16"/>
                <w:szCs w:val="16"/>
              </w:rPr>
              <w:t>Mem</w:t>
            </w:r>
            <w:proofErr w:type="spellEnd"/>
            <w:r w:rsidRPr="002A6453">
              <w:rPr>
                <w:rFonts w:ascii="Arial" w:hAnsi="Arial" w:cs="Arial"/>
                <w:color w:val="000000"/>
                <w:sz w:val="16"/>
                <w:szCs w:val="16"/>
              </w:rPr>
              <w:t>-BFP-</w:t>
            </w:r>
            <w:proofErr w:type="spellStart"/>
            <w:r w:rsidRPr="002A6453">
              <w:rPr>
                <w:rFonts w:ascii="Arial" w:hAnsi="Arial" w:cs="Arial"/>
                <w:color w:val="000000"/>
                <w:sz w:val="16"/>
                <w:szCs w:val="16"/>
              </w:rPr>
              <w:t>iLID</w:t>
            </w:r>
            <w:proofErr w:type="spellEnd"/>
            <w:r w:rsidRPr="002A6453">
              <w:rPr>
                <w:rFonts w:ascii="Arial" w:hAnsi="Arial" w:cs="Arial"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2A6453">
              <w:rPr>
                <w:rFonts w:ascii="Arial" w:hAnsi="Arial" w:cs="Arial"/>
                <w:color w:val="000000"/>
                <w:sz w:val="16"/>
                <w:szCs w:val="16"/>
              </w:rPr>
              <w:t>Puro</w:t>
            </w:r>
            <w:proofErr w:type="spellEnd"/>
            <w:r w:rsidRPr="002A6453">
              <w:rPr>
                <w:rFonts w:ascii="Arial" w:hAnsi="Arial" w:cs="Arial"/>
                <w:color w:val="000000"/>
                <w:sz w:val="16"/>
                <w:szCs w:val="16"/>
              </w:rPr>
              <w:t xml:space="preserve">), DHC1::DHC-SNAP (BSD), Rosa26:: PTRE3G  </w:t>
            </w:r>
            <w:proofErr w:type="spellStart"/>
            <w:r w:rsidRPr="002A6453">
              <w:rPr>
                <w:rFonts w:ascii="Arial" w:hAnsi="Arial" w:cs="Arial"/>
                <w:color w:val="000000"/>
                <w:sz w:val="16"/>
                <w:szCs w:val="16"/>
              </w:rPr>
              <w:t>NuMA</w:t>
            </w:r>
            <w:proofErr w:type="spellEnd"/>
            <w:r w:rsidRPr="002A6453">
              <w:rPr>
                <w:rFonts w:ascii="Arial" w:hAnsi="Arial" w:cs="Arial"/>
                <w:color w:val="000000"/>
                <w:sz w:val="16"/>
                <w:szCs w:val="16"/>
              </w:rPr>
              <w:t>(1-213)-RFP-Nano (</w:t>
            </w:r>
            <w:proofErr w:type="spellStart"/>
            <w:r w:rsidRPr="002A6453">
              <w:rPr>
                <w:rFonts w:ascii="Arial" w:hAnsi="Arial" w:cs="Arial"/>
                <w:color w:val="000000"/>
                <w:sz w:val="16"/>
                <w:szCs w:val="16"/>
              </w:rPr>
              <w:t>Hygro</w:t>
            </w:r>
            <w:proofErr w:type="spellEnd"/>
            <w:r w:rsidRPr="002A6453">
              <w:rPr>
                <w:rFonts w:ascii="Arial" w:hAnsi="Arial" w:cs="Arial"/>
                <w:color w:val="000000"/>
                <w:sz w:val="16"/>
                <w:szCs w:val="16"/>
              </w:rPr>
              <w:t>)</w:t>
            </w:r>
          </w:p>
        </w:tc>
        <w:tc>
          <w:tcPr>
            <w:tcW w:w="497" w:type="dxa"/>
          </w:tcPr>
          <w:p w14:paraId="3671CF01" w14:textId="77777777" w:rsidR="002A6453" w:rsidRPr="002A6453" w:rsidRDefault="002A6453" w:rsidP="002A6453">
            <w:pPr>
              <w:pStyle w:val="Paragraph"/>
              <w:spacing w:line="0" w:lineRule="atLeast"/>
              <w:ind w:firstLine="0"/>
              <w:rPr>
                <w:rFonts w:ascii="Arial" w:hAnsi="Arial" w:cs="Arial"/>
                <w:sz w:val="16"/>
                <w:szCs w:val="16"/>
              </w:rPr>
            </w:pPr>
            <w:r w:rsidRPr="002A6453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1296" w:type="dxa"/>
          </w:tcPr>
          <w:p w14:paraId="471F3048" w14:textId="77777777" w:rsidR="002A6453" w:rsidRPr="002A6453" w:rsidRDefault="002A6453" w:rsidP="002A6453">
            <w:pPr>
              <w:pStyle w:val="Paragraph"/>
              <w:spacing w:line="0" w:lineRule="atLeast"/>
              <w:ind w:firstLine="0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2A6453">
              <w:rPr>
                <w:rFonts w:ascii="Arial" w:hAnsi="Arial" w:cs="Arial"/>
                <w:color w:val="000000"/>
                <w:sz w:val="20"/>
                <w:szCs w:val="20"/>
              </w:rPr>
              <w:t>hROSA26</w:t>
            </w:r>
            <w:proofErr w:type="gramEnd"/>
            <w:r w:rsidRPr="002A6453">
              <w:rPr>
                <w:rFonts w:ascii="Arial" w:hAnsi="Arial" w:cs="Arial"/>
                <w:color w:val="000000"/>
                <w:sz w:val="20"/>
                <w:szCs w:val="20"/>
              </w:rPr>
              <w:t xml:space="preserve"> CRISPR-pX330 and pTK642</w:t>
            </w:r>
          </w:p>
        </w:tc>
        <w:tc>
          <w:tcPr>
            <w:tcW w:w="615" w:type="dxa"/>
          </w:tcPr>
          <w:p w14:paraId="128C089C" w14:textId="77777777" w:rsidR="002A6453" w:rsidRPr="002A6453" w:rsidRDefault="002A6453" w:rsidP="002A6453">
            <w:pPr>
              <w:pStyle w:val="Paragraph"/>
              <w:spacing w:line="0" w:lineRule="atLeast"/>
              <w:ind w:firstLine="0"/>
              <w:rPr>
                <w:rFonts w:ascii="Arial" w:hAnsi="Arial" w:cs="Arial"/>
                <w:sz w:val="16"/>
                <w:szCs w:val="16"/>
              </w:rPr>
            </w:pPr>
            <w:r w:rsidRPr="002A6453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753" w:type="dxa"/>
          </w:tcPr>
          <w:p w14:paraId="213302F8" w14:textId="77777777" w:rsidR="002A6453" w:rsidRPr="002A6453" w:rsidRDefault="002A6453" w:rsidP="002A6453">
            <w:pPr>
              <w:pStyle w:val="Paragraph"/>
              <w:spacing w:line="0" w:lineRule="atLeast"/>
              <w:ind w:firstLine="0"/>
              <w:rPr>
                <w:rFonts w:ascii="Arial" w:hAnsi="Arial" w:cs="Arial"/>
                <w:sz w:val="16"/>
                <w:szCs w:val="16"/>
              </w:rPr>
            </w:pPr>
            <w:r w:rsidRPr="002A6453">
              <w:rPr>
                <w:rFonts w:ascii="Arial" w:hAnsi="Arial" w:cs="Arial"/>
                <w:sz w:val="20"/>
                <w:szCs w:val="20"/>
              </w:rPr>
              <w:t>This study</w:t>
            </w:r>
          </w:p>
        </w:tc>
      </w:tr>
      <w:tr w:rsidR="002A6453" w:rsidRPr="002A6453" w14:paraId="50FDB27E" w14:textId="77777777" w:rsidTr="002A6453">
        <w:tc>
          <w:tcPr>
            <w:tcW w:w="534" w:type="dxa"/>
          </w:tcPr>
          <w:p w14:paraId="1C6638C3" w14:textId="77777777" w:rsidR="002A6453" w:rsidRPr="002A6453" w:rsidRDefault="002A6453" w:rsidP="002A6453">
            <w:pPr>
              <w:pStyle w:val="Paragraph"/>
              <w:spacing w:line="0" w:lineRule="atLeast"/>
              <w:ind w:firstLine="0"/>
              <w:rPr>
                <w:rFonts w:ascii="Arial" w:hAnsi="Arial" w:cs="Arial"/>
                <w:sz w:val="16"/>
                <w:szCs w:val="16"/>
              </w:rPr>
            </w:pPr>
            <w:r w:rsidRPr="002A6453"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1701" w:type="dxa"/>
          </w:tcPr>
          <w:p w14:paraId="189C5ACC" w14:textId="77777777" w:rsidR="002A6453" w:rsidRPr="002A6453" w:rsidRDefault="002A6453" w:rsidP="002A6453">
            <w:pPr>
              <w:pStyle w:val="Paragraph"/>
              <w:spacing w:line="0" w:lineRule="atLeast"/>
              <w:ind w:firstLine="0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2A6453">
              <w:rPr>
                <w:rFonts w:ascii="Arial" w:hAnsi="Arial" w:cs="Arial"/>
                <w:color w:val="000000"/>
                <w:sz w:val="18"/>
                <w:szCs w:val="18"/>
              </w:rPr>
              <w:t>DHC-SNAP+</w:t>
            </w:r>
            <w:proofErr w:type="gramStart"/>
            <w:r w:rsidRPr="002A6453">
              <w:rPr>
                <w:rFonts w:ascii="Arial" w:hAnsi="Arial" w:cs="Arial"/>
                <w:color w:val="000000"/>
                <w:sz w:val="18"/>
                <w:szCs w:val="18"/>
              </w:rPr>
              <w:t>NuMA</w:t>
            </w:r>
            <w:proofErr w:type="spellEnd"/>
            <w:r w:rsidRPr="002A6453">
              <w:rPr>
                <w:rFonts w:ascii="Arial" w:hAnsi="Arial" w:cs="Arial"/>
                <w:color w:val="000000"/>
                <w:sz w:val="18"/>
                <w:szCs w:val="18"/>
              </w:rPr>
              <w:t>(</w:t>
            </w:r>
            <w:proofErr w:type="gramEnd"/>
            <w:r w:rsidRPr="002A6453">
              <w:rPr>
                <w:rFonts w:ascii="Arial" w:hAnsi="Arial" w:cs="Arial"/>
                <w:color w:val="000000"/>
                <w:sz w:val="18"/>
                <w:szCs w:val="18"/>
              </w:rPr>
              <w:t>1-1895)-RFP-Nano</w:t>
            </w:r>
          </w:p>
        </w:tc>
        <w:tc>
          <w:tcPr>
            <w:tcW w:w="3318" w:type="dxa"/>
          </w:tcPr>
          <w:p w14:paraId="4154024D" w14:textId="77777777" w:rsidR="002A6453" w:rsidRPr="002A6453" w:rsidRDefault="002A6453" w:rsidP="002A6453">
            <w:pPr>
              <w:pStyle w:val="Paragraph"/>
              <w:spacing w:line="0" w:lineRule="atLeast"/>
              <w:ind w:firstLine="0"/>
              <w:rPr>
                <w:rFonts w:ascii="Arial" w:hAnsi="Arial" w:cs="Arial"/>
                <w:sz w:val="16"/>
                <w:szCs w:val="16"/>
              </w:rPr>
            </w:pPr>
            <w:r w:rsidRPr="002A6453">
              <w:rPr>
                <w:rFonts w:ascii="Arial" w:hAnsi="Arial" w:cs="Arial"/>
                <w:color w:val="000000"/>
                <w:sz w:val="16"/>
                <w:szCs w:val="16"/>
              </w:rPr>
              <w:t>AAVS1</w:t>
            </w:r>
            <w:proofErr w:type="gramStart"/>
            <w:r w:rsidRPr="002A6453">
              <w:rPr>
                <w:rFonts w:ascii="Arial" w:hAnsi="Arial" w:cs="Arial"/>
                <w:color w:val="000000"/>
                <w:sz w:val="16"/>
                <w:szCs w:val="16"/>
              </w:rPr>
              <w:t>::</w:t>
            </w:r>
            <w:proofErr w:type="gramEnd"/>
            <w:r w:rsidRPr="002A6453">
              <w:rPr>
                <w:rFonts w:ascii="Arial" w:hAnsi="Arial" w:cs="Arial"/>
                <w:color w:val="000000"/>
                <w:sz w:val="16"/>
                <w:szCs w:val="16"/>
              </w:rPr>
              <w:t xml:space="preserve">PCMV </w:t>
            </w:r>
            <w:proofErr w:type="spellStart"/>
            <w:r w:rsidRPr="002A6453">
              <w:rPr>
                <w:rFonts w:ascii="Arial" w:hAnsi="Arial" w:cs="Arial"/>
                <w:color w:val="000000"/>
                <w:sz w:val="16"/>
                <w:szCs w:val="16"/>
              </w:rPr>
              <w:t>Mem</w:t>
            </w:r>
            <w:proofErr w:type="spellEnd"/>
            <w:r w:rsidRPr="002A6453">
              <w:rPr>
                <w:rFonts w:ascii="Arial" w:hAnsi="Arial" w:cs="Arial"/>
                <w:color w:val="000000"/>
                <w:sz w:val="16"/>
                <w:szCs w:val="16"/>
              </w:rPr>
              <w:t>-BFP-</w:t>
            </w:r>
            <w:proofErr w:type="spellStart"/>
            <w:r w:rsidRPr="002A6453">
              <w:rPr>
                <w:rFonts w:ascii="Arial" w:hAnsi="Arial" w:cs="Arial"/>
                <w:color w:val="000000"/>
                <w:sz w:val="16"/>
                <w:szCs w:val="16"/>
              </w:rPr>
              <w:t>iLID</w:t>
            </w:r>
            <w:proofErr w:type="spellEnd"/>
            <w:r w:rsidRPr="002A6453">
              <w:rPr>
                <w:rFonts w:ascii="Arial" w:hAnsi="Arial" w:cs="Arial"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2A6453">
              <w:rPr>
                <w:rFonts w:ascii="Arial" w:hAnsi="Arial" w:cs="Arial"/>
                <w:color w:val="000000"/>
                <w:sz w:val="16"/>
                <w:szCs w:val="16"/>
              </w:rPr>
              <w:t>Puro</w:t>
            </w:r>
            <w:proofErr w:type="spellEnd"/>
            <w:r w:rsidRPr="002A6453">
              <w:rPr>
                <w:rFonts w:ascii="Arial" w:hAnsi="Arial" w:cs="Arial"/>
                <w:color w:val="000000"/>
                <w:sz w:val="16"/>
                <w:szCs w:val="16"/>
              </w:rPr>
              <w:t xml:space="preserve">), DHC1::DHC-SNAP (BSD), Rosa26:: PTRE3G  </w:t>
            </w:r>
            <w:proofErr w:type="spellStart"/>
            <w:r w:rsidRPr="002A6453">
              <w:rPr>
                <w:rFonts w:ascii="Arial" w:hAnsi="Arial" w:cs="Arial"/>
                <w:color w:val="000000"/>
                <w:sz w:val="16"/>
                <w:szCs w:val="16"/>
              </w:rPr>
              <w:t>NuMA</w:t>
            </w:r>
            <w:proofErr w:type="spellEnd"/>
            <w:r w:rsidRPr="002A6453">
              <w:rPr>
                <w:rFonts w:ascii="Arial" w:hAnsi="Arial" w:cs="Arial"/>
                <w:color w:val="000000"/>
                <w:sz w:val="16"/>
                <w:szCs w:val="16"/>
              </w:rPr>
              <w:t>(1-1895)-RFP-Nano (</w:t>
            </w:r>
            <w:proofErr w:type="spellStart"/>
            <w:r w:rsidRPr="002A6453">
              <w:rPr>
                <w:rFonts w:ascii="Arial" w:hAnsi="Arial" w:cs="Arial"/>
                <w:color w:val="000000"/>
                <w:sz w:val="16"/>
                <w:szCs w:val="16"/>
              </w:rPr>
              <w:t>Hygro</w:t>
            </w:r>
            <w:proofErr w:type="spellEnd"/>
            <w:r w:rsidRPr="002A6453">
              <w:rPr>
                <w:rFonts w:ascii="Arial" w:hAnsi="Arial" w:cs="Arial"/>
                <w:color w:val="000000"/>
                <w:sz w:val="16"/>
                <w:szCs w:val="16"/>
              </w:rPr>
              <w:t>)</w:t>
            </w:r>
          </w:p>
        </w:tc>
        <w:tc>
          <w:tcPr>
            <w:tcW w:w="497" w:type="dxa"/>
          </w:tcPr>
          <w:p w14:paraId="4EE914AB" w14:textId="77777777" w:rsidR="002A6453" w:rsidRPr="002A6453" w:rsidRDefault="002A6453" w:rsidP="002A6453">
            <w:pPr>
              <w:pStyle w:val="Paragraph"/>
              <w:spacing w:line="0" w:lineRule="atLeast"/>
              <w:ind w:firstLine="0"/>
              <w:rPr>
                <w:rFonts w:ascii="Arial" w:hAnsi="Arial" w:cs="Arial"/>
                <w:sz w:val="16"/>
                <w:szCs w:val="16"/>
              </w:rPr>
            </w:pPr>
            <w:r w:rsidRPr="002A6453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296" w:type="dxa"/>
          </w:tcPr>
          <w:p w14:paraId="5ECAD603" w14:textId="77777777" w:rsidR="002A6453" w:rsidRPr="002A6453" w:rsidRDefault="002A6453" w:rsidP="002A6453">
            <w:pPr>
              <w:pStyle w:val="Paragraph"/>
              <w:spacing w:line="0" w:lineRule="atLeast"/>
              <w:ind w:firstLine="0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2A6453">
              <w:rPr>
                <w:rFonts w:ascii="Arial" w:hAnsi="Arial" w:cs="Arial"/>
                <w:color w:val="000000"/>
                <w:sz w:val="20"/>
                <w:szCs w:val="20"/>
              </w:rPr>
              <w:t>hROSA26</w:t>
            </w:r>
            <w:proofErr w:type="gramEnd"/>
            <w:r w:rsidRPr="002A6453">
              <w:rPr>
                <w:rFonts w:ascii="Arial" w:hAnsi="Arial" w:cs="Arial"/>
                <w:color w:val="000000"/>
                <w:sz w:val="20"/>
                <w:szCs w:val="20"/>
              </w:rPr>
              <w:t xml:space="preserve"> CRISPR-pX330 and pTK678</w:t>
            </w:r>
          </w:p>
        </w:tc>
        <w:tc>
          <w:tcPr>
            <w:tcW w:w="615" w:type="dxa"/>
          </w:tcPr>
          <w:p w14:paraId="26810E87" w14:textId="77777777" w:rsidR="002A6453" w:rsidRPr="002A6453" w:rsidRDefault="002A6453" w:rsidP="002A6453">
            <w:pPr>
              <w:pStyle w:val="Paragraph"/>
              <w:spacing w:line="0" w:lineRule="atLeast"/>
              <w:ind w:firstLine="0"/>
              <w:rPr>
                <w:rFonts w:ascii="Arial" w:hAnsi="Arial" w:cs="Arial"/>
                <w:sz w:val="16"/>
                <w:szCs w:val="16"/>
              </w:rPr>
            </w:pPr>
            <w:r w:rsidRPr="002A6453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753" w:type="dxa"/>
          </w:tcPr>
          <w:p w14:paraId="401717ED" w14:textId="77777777" w:rsidR="002A6453" w:rsidRPr="002A6453" w:rsidRDefault="002A6453" w:rsidP="002A6453">
            <w:pPr>
              <w:pStyle w:val="Paragraph"/>
              <w:spacing w:line="0" w:lineRule="atLeast"/>
              <w:ind w:firstLine="0"/>
              <w:rPr>
                <w:rFonts w:ascii="Arial" w:hAnsi="Arial" w:cs="Arial"/>
                <w:sz w:val="16"/>
                <w:szCs w:val="16"/>
              </w:rPr>
            </w:pPr>
            <w:r w:rsidRPr="002A6453">
              <w:rPr>
                <w:rFonts w:ascii="Arial" w:hAnsi="Arial" w:cs="Arial"/>
                <w:sz w:val="20"/>
                <w:szCs w:val="20"/>
              </w:rPr>
              <w:t>This study</w:t>
            </w:r>
          </w:p>
        </w:tc>
      </w:tr>
      <w:tr w:rsidR="002A6453" w:rsidRPr="002A6453" w14:paraId="1DE4409F" w14:textId="77777777" w:rsidTr="002A6453">
        <w:tc>
          <w:tcPr>
            <w:tcW w:w="534" w:type="dxa"/>
          </w:tcPr>
          <w:p w14:paraId="2FB56BFC" w14:textId="77777777" w:rsidR="002A6453" w:rsidRPr="002A6453" w:rsidRDefault="002A6453" w:rsidP="002A6453">
            <w:pPr>
              <w:pStyle w:val="Paragraph"/>
              <w:spacing w:line="0" w:lineRule="atLeast"/>
              <w:ind w:firstLine="0"/>
              <w:rPr>
                <w:rFonts w:ascii="Arial" w:hAnsi="Arial" w:cs="Arial"/>
                <w:sz w:val="16"/>
                <w:szCs w:val="16"/>
              </w:rPr>
            </w:pPr>
            <w:r w:rsidRPr="002A6453">
              <w:rPr>
                <w:rFonts w:ascii="Arial" w:hAnsi="Arial" w:cs="Arial"/>
                <w:sz w:val="16"/>
                <w:szCs w:val="16"/>
              </w:rPr>
              <w:t>21</w:t>
            </w:r>
          </w:p>
        </w:tc>
        <w:tc>
          <w:tcPr>
            <w:tcW w:w="1701" w:type="dxa"/>
          </w:tcPr>
          <w:p w14:paraId="5DFC5EB6" w14:textId="77777777" w:rsidR="002A6453" w:rsidRPr="002A6453" w:rsidRDefault="002A6453" w:rsidP="002A6453">
            <w:pPr>
              <w:pStyle w:val="Paragraph"/>
              <w:spacing w:line="0" w:lineRule="atLeast"/>
              <w:ind w:firstLine="0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2A6453">
              <w:rPr>
                <w:rFonts w:ascii="Arial" w:hAnsi="Arial" w:cs="Arial"/>
                <w:color w:val="000000"/>
                <w:sz w:val="18"/>
                <w:szCs w:val="18"/>
              </w:rPr>
              <w:t>DHC-SNAP+</w:t>
            </w:r>
            <w:proofErr w:type="gramStart"/>
            <w:r w:rsidRPr="002A6453">
              <w:rPr>
                <w:rFonts w:ascii="Arial" w:hAnsi="Arial" w:cs="Arial"/>
                <w:color w:val="000000"/>
                <w:sz w:val="18"/>
                <w:szCs w:val="18"/>
              </w:rPr>
              <w:t>NuMA</w:t>
            </w:r>
            <w:proofErr w:type="spellEnd"/>
            <w:r w:rsidRPr="002A6453">
              <w:rPr>
                <w:rFonts w:ascii="Arial" w:hAnsi="Arial" w:cs="Arial"/>
                <w:color w:val="000000"/>
                <w:sz w:val="18"/>
                <w:szCs w:val="18"/>
              </w:rPr>
              <w:t>(</w:t>
            </w:r>
            <w:proofErr w:type="gramEnd"/>
            <w:r w:rsidRPr="002A6453">
              <w:rPr>
                <w:rFonts w:ascii="Arial" w:hAnsi="Arial" w:cs="Arial"/>
                <w:color w:val="000000"/>
                <w:sz w:val="18"/>
                <w:szCs w:val="18"/>
              </w:rPr>
              <w:t>1-1985)-RFP-Nano</w:t>
            </w:r>
          </w:p>
        </w:tc>
        <w:tc>
          <w:tcPr>
            <w:tcW w:w="3318" w:type="dxa"/>
          </w:tcPr>
          <w:p w14:paraId="35CA66DA" w14:textId="77777777" w:rsidR="002A6453" w:rsidRPr="002A6453" w:rsidRDefault="002A6453" w:rsidP="002A6453">
            <w:pPr>
              <w:pStyle w:val="Paragraph"/>
              <w:spacing w:line="0" w:lineRule="atLeast"/>
              <w:ind w:firstLine="0"/>
              <w:rPr>
                <w:rFonts w:ascii="Arial" w:hAnsi="Arial" w:cs="Arial"/>
                <w:sz w:val="16"/>
                <w:szCs w:val="16"/>
              </w:rPr>
            </w:pPr>
            <w:r w:rsidRPr="002A6453">
              <w:rPr>
                <w:rFonts w:ascii="Arial" w:hAnsi="Arial" w:cs="Arial"/>
                <w:color w:val="000000"/>
                <w:sz w:val="16"/>
                <w:szCs w:val="16"/>
              </w:rPr>
              <w:t>AAVS1</w:t>
            </w:r>
            <w:proofErr w:type="gramStart"/>
            <w:r w:rsidRPr="002A6453">
              <w:rPr>
                <w:rFonts w:ascii="Arial" w:hAnsi="Arial" w:cs="Arial"/>
                <w:color w:val="000000"/>
                <w:sz w:val="16"/>
                <w:szCs w:val="16"/>
              </w:rPr>
              <w:t>::</w:t>
            </w:r>
            <w:proofErr w:type="gramEnd"/>
            <w:r w:rsidRPr="002A6453">
              <w:rPr>
                <w:rFonts w:ascii="Arial" w:hAnsi="Arial" w:cs="Arial"/>
                <w:color w:val="000000"/>
                <w:sz w:val="16"/>
                <w:szCs w:val="16"/>
              </w:rPr>
              <w:t xml:space="preserve">PCMV </w:t>
            </w:r>
            <w:proofErr w:type="spellStart"/>
            <w:r w:rsidRPr="002A6453">
              <w:rPr>
                <w:rFonts w:ascii="Arial" w:hAnsi="Arial" w:cs="Arial"/>
                <w:color w:val="000000"/>
                <w:sz w:val="16"/>
                <w:szCs w:val="16"/>
              </w:rPr>
              <w:t>Mem</w:t>
            </w:r>
            <w:proofErr w:type="spellEnd"/>
            <w:r w:rsidRPr="002A6453">
              <w:rPr>
                <w:rFonts w:ascii="Arial" w:hAnsi="Arial" w:cs="Arial"/>
                <w:color w:val="000000"/>
                <w:sz w:val="16"/>
                <w:szCs w:val="16"/>
              </w:rPr>
              <w:t>-BFP-</w:t>
            </w:r>
            <w:proofErr w:type="spellStart"/>
            <w:r w:rsidRPr="002A6453">
              <w:rPr>
                <w:rFonts w:ascii="Arial" w:hAnsi="Arial" w:cs="Arial"/>
                <w:color w:val="000000"/>
                <w:sz w:val="16"/>
                <w:szCs w:val="16"/>
              </w:rPr>
              <w:t>iLID</w:t>
            </w:r>
            <w:proofErr w:type="spellEnd"/>
            <w:r w:rsidRPr="002A6453">
              <w:rPr>
                <w:rFonts w:ascii="Arial" w:hAnsi="Arial" w:cs="Arial"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2A6453">
              <w:rPr>
                <w:rFonts w:ascii="Arial" w:hAnsi="Arial" w:cs="Arial"/>
                <w:color w:val="000000"/>
                <w:sz w:val="16"/>
                <w:szCs w:val="16"/>
              </w:rPr>
              <w:t>Puro</w:t>
            </w:r>
            <w:proofErr w:type="spellEnd"/>
            <w:r w:rsidRPr="002A6453">
              <w:rPr>
                <w:rFonts w:ascii="Arial" w:hAnsi="Arial" w:cs="Arial"/>
                <w:color w:val="000000"/>
                <w:sz w:val="16"/>
                <w:szCs w:val="16"/>
              </w:rPr>
              <w:t xml:space="preserve">), DHC1::DHC-SNAP (BSD), Rosa26:: PTRE3G  </w:t>
            </w:r>
            <w:proofErr w:type="spellStart"/>
            <w:r w:rsidRPr="002A6453">
              <w:rPr>
                <w:rFonts w:ascii="Arial" w:hAnsi="Arial" w:cs="Arial"/>
                <w:color w:val="000000"/>
                <w:sz w:val="16"/>
                <w:szCs w:val="16"/>
              </w:rPr>
              <w:t>NuMA</w:t>
            </w:r>
            <w:proofErr w:type="spellEnd"/>
            <w:r w:rsidRPr="002A6453">
              <w:rPr>
                <w:rFonts w:ascii="Arial" w:hAnsi="Arial" w:cs="Arial"/>
                <w:color w:val="000000"/>
                <w:sz w:val="16"/>
                <w:szCs w:val="16"/>
              </w:rPr>
              <w:t>(1-1985)-RFP-Nano (</w:t>
            </w:r>
            <w:proofErr w:type="spellStart"/>
            <w:r w:rsidRPr="002A6453">
              <w:rPr>
                <w:rFonts w:ascii="Arial" w:hAnsi="Arial" w:cs="Arial"/>
                <w:color w:val="000000"/>
                <w:sz w:val="16"/>
                <w:szCs w:val="16"/>
              </w:rPr>
              <w:t>Hygro</w:t>
            </w:r>
            <w:proofErr w:type="spellEnd"/>
            <w:r w:rsidRPr="002A6453">
              <w:rPr>
                <w:rFonts w:ascii="Arial" w:hAnsi="Arial" w:cs="Arial"/>
                <w:color w:val="000000"/>
                <w:sz w:val="16"/>
                <w:szCs w:val="16"/>
              </w:rPr>
              <w:t>)</w:t>
            </w:r>
          </w:p>
        </w:tc>
        <w:tc>
          <w:tcPr>
            <w:tcW w:w="497" w:type="dxa"/>
          </w:tcPr>
          <w:p w14:paraId="30D880E7" w14:textId="77777777" w:rsidR="002A6453" w:rsidRPr="002A6453" w:rsidRDefault="002A6453" w:rsidP="002A6453">
            <w:pPr>
              <w:pStyle w:val="Paragraph"/>
              <w:spacing w:line="0" w:lineRule="atLeast"/>
              <w:ind w:firstLine="0"/>
              <w:rPr>
                <w:rFonts w:ascii="Arial" w:hAnsi="Arial" w:cs="Arial"/>
                <w:sz w:val="16"/>
                <w:szCs w:val="16"/>
              </w:rPr>
            </w:pPr>
            <w:r w:rsidRPr="002A6453">
              <w:rPr>
                <w:rFonts w:ascii="Arial" w:hAnsi="Arial" w:cs="Arial"/>
                <w:sz w:val="16"/>
                <w:szCs w:val="16"/>
              </w:rPr>
              <w:t>19</w:t>
            </w:r>
          </w:p>
        </w:tc>
        <w:tc>
          <w:tcPr>
            <w:tcW w:w="1296" w:type="dxa"/>
          </w:tcPr>
          <w:p w14:paraId="7CD5F13C" w14:textId="77777777" w:rsidR="002A6453" w:rsidRPr="002A6453" w:rsidRDefault="002A6453" w:rsidP="002A6453">
            <w:pPr>
              <w:pStyle w:val="Paragraph"/>
              <w:spacing w:line="0" w:lineRule="atLeast"/>
              <w:ind w:firstLine="0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2A6453">
              <w:rPr>
                <w:rFonts w:ascii="Arial" w:hAnsi="Arial" w:cs="Arial"/>
                <w:color w:val="000000"/>
                <w:sz w:val="20"/>
                <w:szCs w:val="20"/>
              </w:rPr>
              <w:t>hROSA26</w:t>
            </w:r>
            <w:proofErr w:type="gramEnd"/>
            <w:r w:rsidRPr="002A6453">
              <w:rPr>
                <w:rFonts w:ascii="Arial" w:hAnsi="Arial" w:cs="Arial"/>
                <w:color w:val="000000"/>
                <w:sz w:val="20"/>
                <w:szCs w:val="20"/>
              </w:rPr>
              <w:t xml:space="preserve"> CRISPR-pX330 and pTK711</w:t>
            </w:r>
          </w:p>
        </w:tc>
        <w:tc>
          <w:tcPr>
            <w:tcW w:w="615" w:type="dxa"/>
          </w:tcPr>
          <w:p w14:paraId="36948A67" w14:textId="77777777" w:rsidR="002A6453" w:rsidRPr="002A6453" w:rsidRDefault="002A6453" w:rsidP="002A6453">
            <w:pPr>
              <w:pStyle w:val="Paragraph"/>
              <w:spacing w:line="0" w:lineRule="atLeast"/>
              <w:ind w:firstLine="0"/>
              <w:rPr>
                <w:rFonts w:ascii="Arial" w:hAnsi="Arial" w:cs="Arial"/>
                <w:sz w:val="16"/>
                <w:szCs w:val="16"/>
              </w:rPr>
            </w:pPr>
            <w:r w:rsidRPr="002A6453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753" w:type="dxa"/>
          </w:tcPr>
          <w:p w14:paraId="7B8E51C7" w14:textId="77777777" w:rsidR="002A6453" w:rsidRPr="002A6453" w:rsidRDefault="002A6453" w:rsidP="002A6453">
            <w:pPr>
              <w:pStyle w:val="Paragraph"/>
              <w:spacing w:line="0" w:lineRule="atLeast"/>
              <w:ind w:firstLine="0"/>
              <w:rPr>
                <w:rFonts w:ascii="Arial" w:hAnsi="Arial" w:cs="Arial"/>
                <w:sz w:val="16"/>
                <w:szCs w:val="16"/>
              </w:rPr>
            </w:pPr>
            <w:r w:rsidRPr="002A6453">
              <w:rPr>
                <w:rFonts w:ascii="Arial" w:hAnsi="Arial" w:cs="Arial"/>
                <w:sz w:val="20"/>
                <w:szCs w:val="20"/>
              </w:rPr>
              <w:t>This study</w:t>
            </w:r>
          </w:p>
        </w:tc>
      </w:tr>
      <w:tr w:rsidR="002A6453" w:rsidRPr="002A6453" w14:paraId="47E1AC1C" w14:textId="77777777" w:rsidTr="002A6453">
        <w:tc>
          <w:tcPr>
            <w:tcW w:w="534" w:type="dxa"/>
          </w:tcPr>
          <w:p w14:paraId="588FDB04" w14:textId="77777777" w:rsidR="002A6453" w:rsidRPr="002A6453" w:rsidRDefault="002A6453" w:rsidP="002A6453">
            <w:pPr>
              <w:pStyle w:val="Paragraph"/>
              <w:spacing w:line="0" w:lineRule="atLeast"/>
              <w:ind w:firstLine="0"/>
              <w:rPr>
                <w:rFonts w:ascii="Arial" w:hAnsi="Arial" w:cs="Arial"/>
                <w:sz w:val="16"/>
                <w:szCs w:val="16"/>
              </w:rPr>
            </w:pPr>
            <w:r w:rsidRPr="002A6453">
              <w:rPr>
                <w:rFonts w:ascii="Arial" w:hAnsi="Arial" w:cs="Arial"/>
                <w:sz w:val="16"/>
                <w:szCs w:val="16"/>
              </w:rPr>
              <w:t>22</w:t>
            </w:r>
          </w:p>
        </w:tc>
        <w:tc>
          <w:tcPr>
            <w:tcW w:w="1701" w:type="dxa"/>
          </w:tcPr>
          <w:p w14:paraId="21D21EB1" w14:textId="77777777" w:rsidR="002A6453" w:rsidRPr="002A6453" w:rsidRDefault="002A6453" w:rsidP="002A6453">
            <w:pPr>
              <w:pStyle w:val="Paragraph"/>
              <w:spacing w:line="0" w:lineRule="atLeast"/>
              <w:ind w:firstLine="0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2A6453">
              <w:rPr>
                <w:rFonts w:ascii="Arial" w:hAnsi="Arial" w:cs="Arial"/>
                <w:color w:val="000000"/>
                <w:sz w:val="18"/>
                <w:szCs w:val="18"/>
              </w:rPr>
              <w:t>DHC-SNAP+</w:t>
            </w:r>
            <w:proofErr w:type="gramStart"/>
            <w:r w:rsidRPr="002A6453">
              <w:rPr>
                <w:rFonts w:ascii="Arial" w:hAnsi="Arial" w:cs="Arial"/>
                <w:color w:val="000000"/>
                <w:sz w:val="18"/>
                <w:szCs w:val="18"/>
              </w:rPr>
              <w:t>NuMA</w:t>
            </w:r>
            <w:proofErr w:type="spellEnd"/>
            <w:r w:rsidRPr="002A6453">
              <w:rPr>
                <w:rFonts w:ascii="Arial" w:hAnsi="Arial" w:cs="Arial"/>
                <w:color w:val="000000"/>
                <w:sz w:val="18"/>
                <w:szCs w:val="18"/>
              </w:rPr>
              <w:t>(</w:t>
            </w:r>
            <w:proofErr w:type="gramEnd"/>
            <w:r w:rsidRPr="002A6453">
              <w:rPr>
                <w:rFonts w:ascii="Arial" w:hAnsi="Arial" w:cs="Arial"/>
                <w:color w:val="000000"/>
                <w:sz w:val="18"/>
                <w:szCs w:val="18"/>
              </w:rPr>
              <w:t>1-2115Δex24)-RFP-Nano</w:t>
            </w:r>
          </w:p>
        </w:tc>
        <w:tc>
          <w:tcPr>
            <w:tcW w:w="3318" w:type="dxa"/>
          </w:tcPr>
          <w:p w14:paraId="14F037E8" w14:textId="77777777" w:rsidR="002A6453" w:rsidRPr="002A6453" w:rsidRDefault="002A6453" w:rsidP="002A6453">
            <w:pPr>
              <w:pStyle w:val="Paragraph"/>
              <w:spacing w:line="0" w:lineRule="atLeast"/>
              <w:ind w:firstLine="0"/>
              <w:rPr>
                <w:rFonts w:ascii="Arial" w:hAnsi="Arial" w:cs="Arial"/>
                <w:sz w:val="16"/>
                <w:szCs w:val="16"/>
              </w:rPr>
            </w:pPr>
            <w:r w:rsidRPr="002A6453">
              <w:rPr>
                <w:rFonts w:ascii="Arial" w:hAnsi="Arial" w:cs="Arial"/>
                <w:color w:val="000000"/>
                <w:sz w:val="16"/>
                <w:szCs w:val="16"/>
              </w:rPr>
              <w:t>AAVS1</w:t>
            </w:r>
            <w:proofErr w:type="gramStart"/>
            <w:r w:rsidRPr="002A6453">
              <w:rPr>
                <w:rFonts w:ascii="Arial" w:hAnsi="Arial" w:cs="Arial"/>
                <w:color w:val="000000"/>
                <w:sz w:val="16"/>
                <w:szCs w:val="16"/>
              </w:rPr>
              <w:t>::</w:t>
            </w:r>
            <w:proofErr w:type="gramEnd"/>
            <w:r w:rsidRPr="002A6453">
              <w:rPr>
                <w:rFonts w:ascii="Arial" w:hAnsi="Arial" w:cs="Arial"/>
                <w:color w:val="000000"/>
                <w:sz w:val="16"/>
                <w:szCs w:val="16"/>
              </w:rPr>
              <w:t xml:space="preserve">PCMV </w:t>
            </w:r>
            <w:proofErr w:type="spellStart"/>
            <w:r w:rsidRPr="002A6453">
              <w:rPr>
                <w:rFonts w:ascii="Arial" w:hAnsi="Arial" w:cs="Arial"/>
                <w:color w:val="000000"/>
                <w:sz w:val="16"/>
                <w:szCs w:val="16"/>
              </w:rPr>
              <w:t>Mem</w:t>
            </w:r>
            <w:proofErr w:type="spellEnd"/>
            <w:r w:rsidRPr="002A6453">
              <w:rPr>
                <w:rFonts w:ascii="Arial" w:hAnsi="Arial" w:cs="Arial"/>
                <w:color w:val="000000"/>
                <w:sz w:val="16"/>
                <w:szCs w:val="16"/>
              </w:rPr>
              <w:t>-BFP-</w:t>
            </w:r>
            <w:proofErr w:type="spellStart"/>
            <w:r w:rsidRPr="002A6453">
              <w:rPr>
                <w:rFonts w:ascii="Arial" w:hAnsi="Arial" w:cs="Arial"/>
                <w:color w:val="000000"/>
                <w:sz w:val="16"/>
                <w:szCs w:val="16"/>
              </w:rPr>
              <w:t>iLID</w:t>
            </w:r>
            <w:proofErr w:type="spellEnd"/>
            <w:r w:rsidRPr="002A6453">
              <w:rPr>
                <w:rFonts w:ascii="Arial" w:hAnsi="Arial" w:cs="Arial"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2A6453">
              <w:rPr>
                <w:rFonts w:ascii="Arial" w:hAnsi="Arial" w:cs="Arial"/>
                <w:color w:val="000000"/>
                <w:sz w:val="16"/>
                <w:szCs w:val="16"/>
              </w:rPr>
              <w:t>Puro</w:t>
            </w:r>
            <w:proofErr w:type="spellEnd"/>
            <w:r w:rsidRPr="002A6453">
              <w:rPr>
                <w:rFonts w:ascii="Arial" w:hAnsi="Arial" w:cs="Arial"/>
                <w:color w:val="000000"/>
                <w:sz w:val="16"/>
                <w:szCs w:val="16"/>
              </w:rPr>
              <w:t xml:space="preserve">), DHC1::DHC-SNAP (BSD), Rosa26:: PTRE3G  </w:t>
            </w:r>
            <w:proofErr w:type="spellStart"/>
            <w:r w:rsidRPr="002A6453">
              <w:rPr>
                <w:rFonts w:ascii="Arial" w:hAnsi="Arial" w:cs="Arial"/>
                <w:color w:val="000000"/>
                <w:sz w:val="16"/>
                <w:szCs w:val="16"/>
              </w:rPr>
              <w:t>NuMA</w:t>
            </w:r>
            <w:proofErr w:type="spellEnd"/>
            <w:r w:rsidRPr="002A6453">
              <w:rPr>
                <w:rFonts w:ascii="Arial" w:hAnsi="Arial" w:cs="Arial"/>
                <w:color w:val="000000"/>
                <w:sz w:val="16"/>
                <w:szCs w:val="16"/>
              </w:rPr>
              <w:t>(1-2115Δex24)-RFP-Nano (</w:t>
            </w:r>
            <w:proofErr w:type="spellStart"/>
            <w:r w:rsidRPr="002A6453">
              <w:rPr>
                <w:rFonts w:ascii="Arial" w:hAnsi="Arial" w:cs="Arial"/>
                <w:color w:val="000000"/>
                <w:sz w:val="16"/>
                <w:szCs w:val="16"/>
              </w:rPr>
              <w:t>Hygro</w:t>
            </w:r>
            <w:proofErr w:type="spellEnd"/>
            <w:r w:rsidRPr="002A6453">
              <w:rPr>
                <w:rFonts w:ascii="Arial" w:hAnsi="Arial" w:cs="Arial"/>
                <w:color w:val="000000"/>
                <w:sz w:val="16"/>
                <w:szCs w:val="16"/>
              </w:rPr>
              <w:t>)</w:t>
            </w:r>
          </w:p>
        </w:tc>
        <w:tc>
          <w:tcPr>
            <w:tcW w:w="497" w:type="dxa"/>
          </w:tcPr>
          <w:p w14:paraId="5E9D7D52" w14:textId="77777777" w:rsidR="002A6453" w:rsidRPr="002A6453" w:rsidRDefault="002A6453" w:rsidP="002A6453">
            <w:pPr>
              <w:pStyle w:val="Paragraph"/>
              <w:spacing w:line="0" w:lineRule="atLeast"/>
              <w:ind w:firstLine="0"/>
              <w:rPr>
                <w:rFonts w:ascii="Arial" w:hAnsi="Arial" w:cs="Arial"/>
                <w:sz w:val="16"/>
                <w:szCs w:val="16"/>
              </w:rPr>
            </w:pPr>
            <w:r w:rsidRPr="002A6453">
              <w:rPr>
                <w:rFonts w:ascii="Arial" w:hAnsi="Arial" w:cs="Arial"/>
                <w:sz w:val="16"/>
                <w:szCs w:val="16"/>
              </w:rPr>
              <w:t>17</w:t>
            </w:r>
          </w:p>
        </w:tc>
        <w:tc>
          <w:tcPr>
            <w:tcW w:w="1296" w:type="dxa"/>
          </w:tcPr>
          <w:p w14:paraId="5ADD9BEA" w14:textId="77777777" w:rsidR="002A6453" w:rsidRPr="002A6453" w:rsidRDefault="002A6453" w:rsidP="002A6453">
            <w:pPr>
              <w:pStyle w:val="Paragraph"/>
              <w:spacing w:line="0" w:lineRule="atLeast"/>
              <w:ind w:firstLine="0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2A6453">
              <w:rPr>
                <w:rFonts w:ascii="Arial" w:hAnsi="Arial" w:cs="Arial"/>
                <w:color w:val="000000"/>
                <w:sz w:val="20"/>
                <w:szCs w:val="20"/>
              </w:rPr>
              <w:t>hROSA26</w:t>
            </w:r>
            <w:proofErr w:type="gramEnd"/>
            <w:r w:rsidRPr="002A6453">
              <w:rPr>
                <w:rFonts w:ascii="Arial" w:hAnsi="Arial" w:cs="Arial"/>
                <w:color w:val="000000"/>
                <w:sz w:val="20"/>
                <w:szCs w:val="20"/>
              </w:rPr>
              <w:t xml:space="preserve"> CRISPR-pX330 and pTK728</w:t>
            </w:r>
          </w:p>
        </w:tc>
        <w:tc>
          <w:tcPr>
            <w:tcW w:w="615" w:type="dxa"/>
          </w:tcPr>
          <w:p w14:paraId="02B333C8" w14:textId="77777777" w:rsidR="002A6453" w:rsidRPr="002A6453" w:rsidRDefault="002A6453" w:rsidP="002A6453">
            <w:pPr>
              <w:pStyle w:val="Paragraph"/>
              <w:spacing w:line="0" w:lineRule="atLeast"/>
              <w:ind w:firstLine="0"/>
              <w:rPr>
                <w:rFonts w:ascii="Arial" w:hAnsi="Arial" w:cs="Arial"/>
                <w:sz w:val="16"/>
                <w:szCs w:val="16"/>
              </w:rPr>
            </w:pPr>
            <w:r w:rsidRPr="002A6453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753" w:type="dxa"/>
          </w:tcPr>
          <w:p w14:paraId="2FD635FB" w14:textId="77777777" w:rsidR="002A6453" w:rsidRPr="002A6453" w:rsidRDefault="002A6453" w:rsidP="002A6453">
            <w:pPr>
              <w:pStyle w:val="Paragraph"/>
              <w:spacing w:line="0" w:lineRule="atLeast"/>
              <w:ind w:firstLine="0"/>
              <w:rPr>
                <w:rFonts w:ascii="Arial" w:hAnsi="Arial" w:cs="Arial"/>
                <w:sz w:val="16"/>
                <w:szCs w:val="16"/>
              </w:rPr>
            </w:pPr>
            <w:r w:rsidRPr="002A6453">
              <w:rPr>
                <w:rFonts w:ascii="Arial" w:hAnsi="Arial" w:cs="Arial"/>
                <w:sz w:val="20"/>
                <w:szCs w:val="20"/>
              </w:rPr>
              <w:t>This study</w:t>
            </w:r>
          </w:p>
        </w:tc>
      </w:tr>
      <w:tr w:rsidR="002A6453" w:rsidRPr="002A6453" w14:paraId="2C7435BD" w14:textId="77777777" w:rsidTr="002A6453">
        <w:tc>
          <w:tcPr>
            <w:tcW w:w="534" w:type="dxa"/>
          </w:tcPr>
          <w:p w14:paraId="37949B6B" w14:textId="77777777" w:rsidR="002A6453" w:rsidRPr="002A6453" w:rsidRDefault="002A6453" w:rsidP="002A6453">
            <w:pPr>
              <w:pStyle w:val="Paragraph"/>
              <w:spacing w:line="0" w:lineRule="atLeast"/>
              <w:ind w:firstLine="0"/>
              <w:rPr>
                <w:rFonts w:ascii="Arial" w:hAnsi="Arial" w:cs="Arial"/>
                <w:sz w:val="16"/>
                <w:szCs w:val="16"/>
              </w:rPr>
            </w:pPr>
            <w:r w:rsidRPr="002A6453">
              <w:rPr>
                <w:rFonts w:ascii="Arial" w:hAnsi="Arial" w:cs="Arial"/>
                <w:sz w:val="16"/>
                <w:szCs w:val="16"/>
              </w:rPr>
              <w:t>23</w:t>
            </w:r>
          </w:p>
        </w:tc>
        <w:tc>
          <w:tcPr>
            <w:tcW w:w="1701" w:type="dxa"/>
          </w:tcPr>
          <w:p w14:paraId="5B1B2B44" w14:textId="77777777" w:rsidR="002A6453" w:rsidRPr="002A6453" w:rsidRDefault="002A6453" w:rsidP="002A6453">
            <w:pPr>
              <w:pStyle w:val="Paragraph"/>
              <w:spacing w:line="0" w:lineRule="atLeast"/>
              <w:ind w:firstLine="0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2A6453">
              <w:rPr>
                <w:rFonts w:ascii="Arial" w:hAnsi="Arial" w:cs="Arial"/>
                <w:color w:val="000000"/>
                <w:sz w:val="18"/>
                <w:szCs w:val="18"/>
              </w:rPr>
              <w:t>DHC-SNAP+</w:t>
            </w:r>
            <w:proofErr w:type="gramStart"/>
            <w:r w:rsidRPr="002A6453">
              <w:rPr>
                <w:rFonts w:ascii="Arial" w:hAnsi="Arial" w:cs="Arial"/>
                <w:color w:val="000000"/>
                <w:sz w:val="18"/>
                <w:szCs w:val="18"/>
              </w:rPr>
              <w:t>NuMA</w:t>
            </w:r>
            <w:proofErr w:type="spellEnd"/>
            <w:r w:rsidRPr="002A6453">
              <w:rPr>
                <w:rFonts w:ascii="Arial" w:hAnsi="Arial" w:cs="Arial"/>
                <w:color w:val="000000"/>
                <w:sz w:val="18"/>
                <w:szCs w:val="18"/>
              </w:rPr>
              <w:t>(</w:t>
            </w:r>
            <w:proofErr w:type="gramEnd"/>
            <w:r w:rsidRPr="002A6453">
              <w:rPr>
                <w:rFonts w:ascii="Arial" w:hAnsi="Arial" w:cs="Arial"/>
                <w:color w:val="000000"/>
                <w:sz w:val="18"/>
                <w:szCs w:val="18"/>
              </w:rPr>
              <w:t>1-705+1700-2115ΔNLS)-RFP-Nano</w:t>
            </w:r>
          </w:p>
        </w:tc>
        <w:tc>
          <w:tcPr>
            <w:tcW w:w="3318" w:type="dxa"/>
          </w:tcPr>
          <w:p w14:paraId="3C57AFE9" w14:textId="77777777" w:rsidR="002A6453" w:rsidRPr="002A6453" w:rsidRDefault="002A6453" w:rsidP="002A6453">
            <w:pPr>
              <w:pStyle w:val="Paragraph"/>
              <w:spacing w:line="0" w:lineRule="atLeast"/>
              <w:ind w:firstLine="0"/>
              <w:rPr>
                <w:rFonts w:ascii="Arial" w:hAnsi="Arial" w:cs="Arial"/>
                <w:sz w:val="16"/>
                <w:szCs w:val="16"/>
              </w:rPr>
            </w:pPr>
            <w:r w:rsidRPr="002A6453">
              <w:rPr>
                <w:rFonts w:ascii="Arial" w:hAnsi="Arial" w:cs="Arial"/>
                <w:color w:val="000000"/>
                <w:sz w:val="16"/>
                <w:szCs w:val="16"/>
              </w:rPr>
              <w:t>AAVS1</w:t>
            </w:r>
            <w:proofErr w:type="gramStart"/>
            <w:r w:rsidRPr="002A6453">
              <w:rPr>
                <w:rFonts w:ascii="Arial" w:hAnsi="Arial" w:cs="Arial"/>
                <w:color w:val="000000"/>
                <w:sz w:val="16"/>
                <w:szCs w:val="16"/>
              </w:rPr>
              <w:t>::</w:t>
            </w:r>
            <w:proofErr w:type="gramEnd"/>
            <w:r w:rsidRPr="002A6453">
              <w:rPr>
                <w:rFonts w:ascii="Arial" w:hAnsi="Arial" w:cs="Arial"/>
                <w:color w:val="000000"/>
                <w:sz w:val="16"/>
                <w:szCs w:val="16"/>
              </w:rPr>
              <w:t xml:space="preserve">PCMV </w:t>
            </w:r>
            <w:proofErr w:type="spellStart"/>
            <w:r w:rsidRPr="002A6453">
              <w:rPr>
                <w:rFonts w:ascii="Arial" w:hAnsi="Arial" w:cs="Arial"/>
                <w:color w:val="000000"/>
                <w:sz w:val="16"/>
                <w:szCs w:val="16"/>
              </w:rPr>
              <w:t>Mem</w:t>
            </w:r>
            <w:proofErr w:type="spellEnd"/>
            <w:r w:rsidRPr="002A6453">
              <w:rPr>
                <w:rFonts w:ascii="Arial" w:hAnsi="Arial" w:cs="Arial"/>
                <w:color w:val="000000"/>
                <w:sz w:val="16"/>
                <w:szCs w:val="16"/>
              </w:rPr>
              <w:t>-BFP-</w:t>
            </w:r>
            <w:proofErr w:type="spellStart"/>
            <w:r w:rsidRPr="002A6453">
              <w:rPr>
                <w:rFonts w:ascii="Arial" w:hAnsi="Arial" w:cs="Arial"/>
                <w:color w:val="000000"/>
                <w:sz w:val="16"/>
                <w:szCs w:val="16"/>
              </w:rPr>
              <w:t>iLID</w:t>
            </w:r>
            <w:proofErr w:type="spellEnd"/>
            <w:r w:rsidRPr="002A6453">
              <w:rPr>
                <w:rFonts w:ascii="Arial" w:hAnsi="Arial" w:cs="Arial"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2A6453">
              <w:rPr>
                <w:rFonts w:ascii="Arial" w:hAnsi="Arial" w:cs="Arial"/>
                <w:color w:val="000000"/>
                <w:sz w:val="16"/>
                <w:szCs w:val="16"/>
              </w:rPr>
              <w:t>Puro</w:t>
            </w:r>
            <w:proofErr w:type="spellEnd"/>
            <w:r w:rsidRPr="002A6453">
              <w:rPr>
                <w:rFonts w:ascii="Arial" w:hAnsi="Arial" w:cs="Arial"/>
                <w:color w:val="000000"/>
                <w:sz w:val="16"/>
                <w:szCs w:val="16"/>
              </w:rPr>
              <w:t xml:space="preserve">), DHC1::DHC-SNAP (BSD), Rosa26:: PTRE3G  </w:t>
            </w:r>
            <w:proofErr w:type="spellStart"/>
            <w:r w:rsidRPr="002A6453">
              <w:rPr>
                <w:rFonts w:ascii="Arial" w:hAnsi="Arial" w:cs="Arial"/>
                <w:color w:val="000000"/>
                <w:sz w:val="16"/>
                <w:szCs w:val="16"/>
              </w:rPr>
              <w:t>NuMA</w:t>
            </w:r>
            <w:proofErr w:type="spellEnd"/>
            <w:r w:rsidRPr="002A6453">
              <w:rPr>
                <w:rFonts w:ascii="Arial" w:hAnsi="Arial" w:cs="Arial"/>
                <w:color w:val="000000"/>
                <w:sz w:val="16"/>
                <w:szCs w:val="16"/>
              </w:rPr>
              <w:t>(1-705+1700-2115ΔNLS)-RFP-Nano (</w:t>
            </w:r>
            <w:proofErr w:type="spellStart"/>
            <w:r w:rsidRPr="002A6453">
              <w:rPr>
                <w:rFonts w:ascii="Arial" w:hAnsi="Arial" w:cs="Arial"/>
                <w:color w:val="000000"/>
                <w:sz w:val="16"/>
                <w:szCs w:val="16"/>
              </w:rPr>
              <w:t>Hygro</w:t>
            </w:r>
            <w:proofErr w:type="spellEnd"/>
            <w:r w:rsidRPr="002A6453">
              <w:rPr>
                <w:rFonts w:ascii="Arial" w:hAnsi="Arial" w:cs="Arial"/>
                <w:color w:val="000000"/>
                <w:sz w:val="16"/>
                <w:szCs w:val="16"/>
              </w:rPr>
              <w:t>)</w:t>
            </w:r>
          </w:p>
        </w:tc>
        <w:tc>
          <w:tcPr>
            <w:tcW w:w="497" w:type="dxa"/>
          </w:tcPr>
          <w:p w14:paraId="0B04602E" w14:textId="77777777" w:rsidR="002A6453" w:rsidRPr="002A6453" w:rsidRDefault="002A6453" w:rsidP="002A6453">
            <w:pPr>
              <w:pStyle w:val="Paragraph"/>
              <w:spacing w:line="0" w:lineRule="atLeast"/>
              <w:ind w:firstLine="0"/>
              <w:rPr>
                <w:rFonts w:ascii="Arial" w:hAnsi="Arial" w:cs="Arial"/>
                <w:sz w:val="16"/>
                <w:szCs w:val="16"/>
              </w:rPr>
            </w:pPr>
            <w:r w:rsidRPr="002A6453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296" w:type="dxa"/>
          </w:tcPr>
          <w:p w14:paraId="41EA72B8" w14:textId="77777777" w:rsidR="002A6453" w:rsidRPr="002A6453" w:rsidRDefault="002A6453" w:rsidP="002A6453">
            <w:pPr>
              <w:pStyle w:val="Paragraph"/>
              <w:spacing w:line="0" w:lineRule="atLeast"/>
              <w:ind w:firstLine="0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2A6453">
              <w:rPr>
                <w:rFonts w:ascii="Arial" w:hAnsi="Arial" w:cs="Arial"/>
                <w:color w:val="000000"/>
                <w:sz w:val="20"/>
                <w:szCs w:val="20"/>
              </w:rPr>
              <w:t>hROSA26</w:t>
            </w:r>
            <w:proofErr w:type="gramEnd"/>
            <w:r w:rsidRPr="002A6453">
              <w:rPr>
                <w:rFonts w:ascii="Arial" w:hAnsi="Arial" w:cs="Arial"/>
                <w:color w:val="000000"/>
                <w:sz w:val="20"/>
                <w:szCs w:val="20"/>
              </w:rPr>
              <w:t xml:space="preserve"> CRISPR-pX330 and pTK729</w:t>
            </w:r>
          </w:p>
        </w:tc>
        <w:tc>
          <w:tcPr>
            <w:tcW w:w="615" w:type="dxa"/>
          </w:tcPr>
          <w:p w14:paraId="5A3FC48D" w14:textId="77777777" w:rsidR="002A6453" w:rsidRPr="002A6453" w:rsidRDefault="002A6453" w:rsidP="002A6453">
            <w:pPr>
              <w:pStyle w:val="Paragraph"/>
              <w:spacing w:line="0" w:lineRule="atLeast"/>
              <w:ind w:firstLine="0"/>
              <w:rPr>
                <w:rFonts w:ascii="Arial" w:hAnsi="Arial" w:cs="Arial"/>
                <w:sz w:val="16"/>
                <w:szCs w:val="16"/>
              </w:rPr>
            </w:pPr>
            <w:r w:rsidRPr="002A6453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753" w:type="dxa"/>
          </w:tcPr>
          <w:p w14:paraId="5B64288B" w14:textId="77777777" w:rsidR="002A6453" w:rsidRPr="002A6453" w:rsidRDefault="002A6453" w:rsidP="002A6453">
            <w:pPr>
              <w:pStyle w:val="Paragraph"/>
              <w:spacing w:line="0" w:lineRule="atLeast"/>
              <w:ind w:firstLine="0"/>
              <w:rPr>
                <w:rFonts w:ascii="Arial" w:hAnsi="Arial" w:cs="Arial"/>
                <w:sz w:val="16"/>
                <w:szCs w:val="16"/>
              </w:rPr>
            </w:pPr>
            <w:r w:rsidRPr="002A6453">
              <w:rPr>
                <w:rFonts w:ascii="Arial" w:hAnsi="Arial" w:cs="Arial"/>
                <w:sz w:val="20"/>
                <w:szCs w:val="20"/>
              </w:rPr>
              <w:t>This study</w:t>
            </w:r>
          </w:p>
        </w:tc>
      </w:tr>
      <w:tr w:rsidR="002A6453" w:rsidRPr="002A6453" w14:paraId="605F7379" w14:textId="77777777" w:rsidTr="002A6453">
        <w:tc>
          <w:tcPr>
            <w:tcW w:w="534" w:type="dxa"/>
          </w:tcPr>
          <w:p w14:paraId="013E53F4" w14:textId="77777777" w:rsidR="002A6453" w:rsidRPr="002A6453" w:rsidRDefault="002A6453" w:rsidP="002A6453">
            <w:pPr>
              <w:pStyle w:val="Paragraph"/>
              <w:spacing w:line="0" w:lineRule="atLeast"/>
              <w:ind w:firstLine="0"/>
              <w:rPr>
                <w:rFonts w:ascii="Arial" w:hAnsi="Arial" w:cs="Arial"/>
                <w:sz w:val="16"/>
                <w:szCs w:val="16"/>
              </w:rPr>
            </w:pPr>
            <w:r w:rsidRPr="002A6453">
              <w:rPr>
                <w:rFonts w:ascii="Arial" w:hAnsi="Arial" w:cs="Arial"/>
                <w:sz w:val="16"/>
                <w:szCs w:val="16"/>
              </w:rPr>
              <w:t>24</w:t>
            </w:r>
          </w:p>
        </w:tc>
        <w:tc>
          <w:tcPr>
            <w:tcW w:w="1701" w:type="dxa"/>
          </w:tcPr>
          <w:p w14:paraId="4F276545" w14:textId="77777777" w:rsidR="002A6453" w:rsidRPr="002A6453" w:rsidRDefault="002A6453" w:rsidP="002A6453">
            <w:pPr>
              <w:pStyle w:val="Paragraph"/>
              <w:spacing w:line="0" w:lineRule="atLeast"/>
              <w:ind w:firstLine="0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2A6453">
              <w:rPr>
                <w:rFonts w:ascii="Arial" w:hAnsi="Arial" w:cs="Arial"/>
                <w:color w:val="000000"/>
                <w:sz w:val="18"/>
                <w:szCs w:val="18"/>
              </w:rPr>
              <w:t>DHC-SNAP+</w:t>
            </w:r>
            <w:proofErr w:type="gramStart"/>
            <w:r w:rsidRPr="002A6453">
              <w:rPr>
                <w:rFonts w:ascii="Arial" w:hAnsi="Arial" w:cs="Arial"/>
                <w:color w:val="000000"/>
                <w:sz w:val="18"/>
                <w:szCs w:val="18"/>
              </w:rPr>
              <w:t>NuMA</w:t>
            </w:r>
            <w:proofErr w:type="spellEnd"/>
            <w:r w:rsidRPr="002A6453">
              <w:rPr>
                <w:rFonts w:ascii="Arial" w:hAnsi="Arial" w:cs="Arial"/>
                <w:color w:val="000000"/>
                <w:sz w:val="18"/>
                <w:szCs w:val="18"/>
              </w:rPr>
              <w:t>(</w:t>
            </w:r>
            <w:proofErr w:type="gramEnd"/>
            <w:r w:rsidRPr="002A6453">
              <w:rPr>
                <w:rFonts w:ascii="Arial" w:hAnsi="Arial" w:cs="Arial"/>
                <w:color w:val="000000"/>
                <w:sz w:val="18"/>
                <w:szCs w:val="18"/>
              </w:rPr>
              <w:t>1700-2115)-RFP-Nano</w:t>
            </w:r>
          </w:p>
        </w:tc>
        <w:tc>
          <w:tcPr>
            <w:tcW w:w="3318" w:type="dxa"/>
          </w:tcPr>
          <w:p w14:paraId="3564F9A9" w14:textId="77777777" w:rsidR="002A6453" w:rsidRPr="002A6453" w:rsidRDefault="002A6453" w:rsidP="002A6453">
            <w:pPr>
              <w:pStyle w:val="Paragraph"/>
              <w:spacing w:line="0" w:lineRule="atLeast"/>
              <w:ind w:firstLine="0"/>
              <w:rPr>
                <w:rFonts w:ascii="Arial" w:hAnsi="Arial" w:cs="Arial"/>
                <w:sz w:val="16"/>
                <w:szCs w:val="16"/>
              </w:rPr>
            </w:pPr>
            <w:r w:rsidRPr="002A6453">
              <w:rPr>
                <w:rFonts w:ascii="Arial" w:hAnsi="Arial" w:cs="Arial"/>
                <w:color w:val="000000"/>
                <w:sz w:val="16"/>
                <w:szCs w:val="16"/>
              </w:rPr>
              <w:t>AAVS1</w:t>
            </w:r>
            <w:proofErr w:type="gramStart"/>
            <w:r w:rsidRPr="002A6453">
              <w:rPr>
                <w:rFonts w:ascii="Arial" w:hAnsi="Arial" w:cs="Arial"/>
                <w:color w:val="000000"/>
                <w:sz w:val="16"/>
                <w:szCs w:val="16"/>
              </w:rPr>
              <w:t>::</w:t>
            </w:r>
            <w:proofErr w:type="gramEnd"/>
            <w:r w:rsidRPr="002A6453">
              <w:rPr>
                <w:rFonts w:ascii="Arial" w:hAnsi="Arial" w:cs="Arial"/>
                <w:color w:val="000000"/>
                <w:sz w:val="16"/>
                <w:szCs w:val="16"/>
              </w:rPr>
              <w:t xml:space="preserve">PCMV </w:t>
            </w:r>
            <w:proofErr w:type="spellStart"/>
            <w:r w:rsidRPr="002A6453">
              <w:rPr>
                <w:rFonts w:ascii="Arial" w:hAnsi="Arial" w:cs="Arial"/>
                <w:color w:val="000000"/>
                <w:sz w:val="16"/>
                <w:szCs w:val="16"/>
              </w:rPr>
              <w:t>Mem</w:t>
            </w:r>
            <w:proofErr w:type="spellEnd"/>
            <w:r w:rsidRPr="002A6453">
              <w:rPr>
                <w:rFonts w:ascii="Arial" w:hAnsi="Arial" w:cs="Arial"/>
                <w:color w:val="000000"/>
                <w:sz w:val="16"/>
                <w:szCs w:val="16"/>
              </w:rPr>
              <w:t>-BFP-</w:t>
            </w:r>
            <w:proofErr w:type="spellStart"/>
            <w:r w:rsidRPr="002A6453">
              <w:rPr>
                <w:rFonts w:ascii="Arial" w:hAnsi="Arial" w:cs="Arial"/>
                <w:color w:val="000000"/>
                <w:sz w:val="16"/>
                <w:szCs w:val="16"/>
              </w:rPr>
              <w:t>iLID</w:t>
            </w:r>
            <w:proofErr w:type="spellEnd"/>
            <w:r w:rsidRPr="002A6453">
              <w:rPr>
                <w:rFonts w:ascii="Arial" w:hAnsi="Arial" w:cs="Arial"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2A6453">
              <w:rPr>
                <w:rFonts w:ascii="Arial" w:hAnsi="Arial" w:cs="Arial"/>
                <w:color w:val="000000"/>
                <w:sz w:val="16"/>
                <w:szCs w:val="16"/>
              </w:rPr>
              <w:t>Puro</w:t>
            </w:r>
            <w:proofErr w:type="spellEnd"/>
            <w:r w:rsidRPr="002A6453">
              <w:rPr>
                <w:rFonts w:ascii="Arial" w:hAnsi="Arial" w:cs="Arial"/>
                <w:color w:val="000000"/>
                <w:sz w:val="16"/>
                <w:szCs w:val="16"/>
              </w:rPr>
              <w:t xml:space="preserve">), DHC1::DHC-SNAP (BSD), Rosa26:: PTRE3G  </w:t>
            </w:r>
            <w:proofErr w:type="spellStart"/>
            <w:r w:rsidRPr="002A6453">
              <w:rPr>
                <w:rFonts w:ascii="Arial" w:hAnsi="Arial" w:cs="Arial"/>
                <w:color w:val="000000"/>
                <w:sz w:val="16"/>
                <w:szCs w:val="16"/>
              </w:rPr>
              <w:t>NuMA</w:t>
            </w:r>
            <w:proofErr w:type="spellEnd"/>
            <w:r w:rsidRPr="002A6453">
              <w:rPr>
                <w:rFonts w:ascii="Arial" w:hAnsi="Arial" w:cs="Arial"/>
                <w:color w:val="000000"/>
                <w:sz w:val="16"/>
                <w:szCs w:val="16"/>
              </w:rPr>
              <w:t>(1700-2115)-RFP-Nano (</w:t>
            </w:r>
            <w:proofErr w:type="spellStart"/>
            <w:r w:rsidRPr="002A6453">
              <w:rPr>
                <w:rFonts w:ascii="Arial" w:hAnsi="Arial" w:cs="Arial"/>
                <w:color w:val="000000"/>
                <w:sz w:val="16"/>
                <w:szCs w:val="16"/>
              </w:rPr>
              <w:t>Hygro</w:t>
            </w:r>
            <w:proofErr w:type="spellEnd"/>
            <w:r w:rsidRPr="002A6453">
              <w:rPr>
                <w:rFonts w:ascii="Arial" w:hAnsi="Arial" w:cs="Arial"/>
                <w:color w:val="000000"/>
                <w:sz w:val="16"/>
                <w:szCs w:val="16"/>
              </w:rPr>
              <w:t>)</w:t>
            </w:r>
          </w:p>
        </w:tc>
        <w:tc>
          <w:tcPr>
            <w:tcW w:w="497" w:type="dxa"/>
          </w:tcPr>
          <w:p w14:paraId="7DCA956B" w14:textId="77777777" w:rsidR="002A6453" w:rsidRPr="002A6453" w:rsidRDefault="002A6453" w:rsidP="002A6453">
            <w:pPr>
              <w:pStyle w:val="Paragraph"/>
              <w:spacing w:line="0" w:lineRule="atLeast"/>
              <w:ind w:firstLine="0"/>
              <w:rPr>
                <w:rFonts w:ascii="Arial" w:hAnsi="Arial" w:cs="Arial"/>
                <w:sz w:val="16"/>
                <w:szCs w:val="16"/>
              </w:rPr>
            </w:pPr>
            <w:r w:rsidRPr="002A6453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1296" w:type="dxa"/>
          </w:tcPr>
          <w:p w14:paraId="5FD31F95" w14:textId="77777777" w:rsidR="002A6453" w:rsidRPr="002A6453" w:rsidRDefault="002A6453" w:rsidP="002A6453">
            <w:pPr>
              <w:pStyle w:val="Paragraph"/>
              <w:spacing w:line="0" w:lineRule="atLeast"/>
              <w:ind w:firstLine="0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2A6453">
              <w:rPr>
                <w:rFonts w:ascii="Arial" w:hAnsi="Arial" w:cs="Arial"/>
                <w:color w:val="000000"/>
                <w:sz w:val="20"/>
                <w:szCs w:val="20"/>
              </w:rPr>
              <w:t>hROSA26</w:t>
            </w:r>
            <w:proofErr w:type="gramEnd"/>
            <w:r w:rsidRPr="002A6453">
              <w:rPr>
                <w:rFonts w:ascii="Arial" w:hAnsi="Arial" w:cs="Arial"/>
                <w:color w:val="000000"/>
                <w:sz w:val="20"/>
                <w:szCs w:val="20"/>
              </w:rPr>
              <w:t xml:space="preserve"> CRISPR-pX330 and pTK645</w:t>
            </w:r>
          </w:p>
        </w:tc>
        <w:tc>
          <w:tcPr>
            <w:tcW w:w="615" w:type="dxa"/>
          </w:tcPr>
          <w:p w14:paraId="416F7EC1" w14:textId="77777777" w:rsidR="002A6453" w:rsidRPr="002A6453" w:rsidRDefault="002A6453" w:rsidP="002A6453">
            <w:pPr>
              <w:pStyle w:val="Paragraph"/>
              <w:spacing w:line="0" w:lineRule="atLeast"/>
              <w:ind w:firstLine="0"/>
              <w:rPr>
                <w:rFonts w:ascii="Arial" w:hAnsi="Arial" w:cs="Arial"/>
                <w:sz w:val="16"/>
                <w:szCs w:val="16"/>
              </w:rPr>
            </w:pPr>
            <w:r w:rsidRPr="002A6453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753" w:type="dxa"/>
          </w:tcPr>
          <w:p w14:paraId="6D5E93F8" w14:textId="77777777" w:rsidR="002A6453" w:rsidRPr="002A6453" w:rsidRDefault="002A6453" w:rsidP="002A6453">
            <w:pPr>
              <w:pStyle w:val="Paragraph"/>
              <w:spacing w:line="0" w:lineRule="atLeast"/>
              <w:ind w:firstLine="0"/>
              <w:rPr>
                <w:rFonts w:ascii="Arial" w:hAnsi="Arial" w:cs="Arial"/>
                <w:sz w:val="16"/>
                <w:szCs w:val="16"/>
              </w:rPr>
            </w:pPr>
            <w:r w:rsidRPr="002A6453">
              <w:rPr>
                <w:rFonts w:ascii="Arial" w:hAnsi="Arial" w:cs="Arial"/>
                <w:sz w:val="20"/>
                <w:szCs w:val="20"/>
              </w:rPr>
              <w:t>This study</w:t>
            </w:r>
          </w:p>
        </w:tc>
      </w:tr>
      <w:tr w:rsidR="002A6453" w:rsidRPr="002A6453" w14:paraId="01BFFE40" w14:textId="77777777" w:rsidTr="002A6453">
        <w:tc>
          <w:tcPr>
            <w:tcW w:w="534" w:type="dxa"/>
          </w:tcPr>
          <w:p w14:paraId="48DDD5D4" w14:textId="77777777" w:rsidR="002A6453" w:rsidRPr="002A6453" w:rsidRDefault="002A6453" w:rsidP="002A6453">
            <w:pPr>
              <w:pStyle w:val="Paragraph"/>
              <w:spacing w:line="0" w:lineRule="atLeast"/>
              <w:ind w:firstLine="0"/>
              <w:rPr>
                <w:rFonts w:ascii="Arial" w:hAnsi="Arial" w:cs="Arial"/>
                <w:sz w:val="16"/>
                <w:szCs w:val="16"/>
              </w:rPr>
            </w:pPr>
            <w:r w:rsidRPr="002A6453">
              <w:rPr>
                <w:rFonts w:ascii="Arial" w:hAnsi="Arial" w:cs="Arial"/>
                <w:sz w:val="16"/>
                <w:szCs w:val="16"/>
              </w:rPr>
              <w:t>25</w:t>
            </w:r>
          </w:p>
        </w:tc>
        <w:tc>
          <w:tcPr>
            <w:tcW w:w="1701" w:type="dxa"/>
          </w:tcPr>
          <w:p w14:paraId="0160FCF0" w14:textId="77777777" w:rsidR="002A6453" w:rsidRPr="002A6453" w:rsidRDefault="002A6453" w:rsidP="002A6453">
            <w:pPr>
              <w:pStyle w:val="Paragraph"/>
              <w:spacing w:line="0" w:lineRule="atLeast"/>
              <w:ind w:firstLine="0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2A6453">
              <w:rPr>
                <w:rFonts w:ascii="Arial" w:hAnsi="Arial" w:cs="Arial"/>
                <w:color w:val="000000"/>
                <w:sz w:val="18"/>
                <w:szCs w:val="18"/>
              </w:rPr>
              <w:t>DHC-SNAP+</w:t>
            </w:r>
            <w:proofErr w:type="gramStart"/>
            <w:r w:rsidRPr="002A6453">
              <w:rPr>
                <w:rFonts w:ascii="Arial" w:hAnsi="Arial" w:cs="Arial"/>
                <w:color w:val="000000"/>
                <w:sz w:val="18"/>
                <w:szCs w:val="18"/>
              </w:rPr>
              <w:t>NuMA</w:t>
            </w:r>
            <w:proofErr w:type="spellEnd"/>
            <w:r w:rsidRPr="002A6453">
              <w:rPr>
                <w:rFonts w:ascii="Arial" w:hAnsi="Arial" w:cs="Arial"/>
                <w:color w:val="000000"/>
                <w:sz w:val="18"/>
                <w:szCs w:val="18"/>
              </w:rPr>
              <w:t>(</w:t>
            </w:r>
            <w:proofErr w:type="gramEnd"/>
            <w:r w:rsidRPr="002A6453">
              <w:rPr>
                <w:rFonts w:ascii="Arial" w:hAnsi="Arial" w:cs="Arial"/>
                <w:color w:val="000000"/>
                <w:sz w:val="18"/>
                <w:szCs w:val="18"/>
              </w:rPr>
              <w:t>1-2115ΔNLS)5A-3-RFP-Nano</w:t>
            </w:r>
          </w:p>
        </w:tc>
        <w:tc>
          <w:tcPr>
            <w:tcW w:w="3318" w:type="dxa"/>
          </w:tcPr>
          <w:p w14:paraId="00D42B47" w14:textId="77777777" w:rsidR="002A6453" w:rsidRPr="002A6453" w:rsidRDefault="002A6453" w:rsidP="002A6453">
            <w:pPr>
              <w:pStyle w:val="Paragraph"/>
              <w:spacing w:line="0" w:lineRule="atLeast"/>
              <w:ind w:firstLine="0"/>
              <w:rPr>
                <w:rFonts w:ascii="Arial" w:hAnsi="Arial" w:cs="Arial"/>
                <w:sz w:val="16"/>
                <w:szCs w:val="16"/>
              </w:rPr>
            </w:pPr>
            <w:r w:rsidRPr="002A6453">
              <w:rPr>
                <w:rFonts w:ascii="Arial" w:hAnsi="Arial" w:cs="Arial"/>
                <w:color w:val="000000"/>
                <w:sz w:val="16"/>
                <w:szCs w:val="16"/>
              </w:rPr>
              <w:t>AAVS1</w:t>
            </w:r>
            <w:proofErr w:type="gramStart"/>
            <w:r w:rsidRPr="002A6453">
              <w:rPr>
                <w:rFonts w:ascii="Arial" w:hAnsi="Arial" w:cs="Arial"/>
                <w:color w:val="000000"/>
                <w:sz w:val="16"/>
                <w:szCs w:val="16"/>
              </w:rPr>
              <w:t>::</w:t>
            </w:r>
            <w:proofErr w:type="gramEnd"/>
            <w:r w:rsidRPr="002A6453">
              <w:rPr>
                <w:rFonts w:ascii="Arial" w:hAnsi="Arial" w:cs="Arial"/>
                <w:color w:val="000000"/>
                <w:sz w:val="16"/>
                <w:szCs w:val="16"/>
              </w:rPr>
              <w:t xml:space="preserve">PCMV </w:t>
            </w:r>
            <w:proofErr w:type="spellStart"/>
            <w:r w:rsidRPr="002A6453">
              <w:rPr>
                <w:rFonts w:ascii="Arial" w:hAnsi="Arial" w:cs="Arial"/>
                <w:color w:val="000000"/>
                <w:sz w:val="16"/>
                <w:szCs w:val="16"/>
              </w:rPr>
              <w:t>Mem</w:t>
            </w:r>
            <w:proofErr w:type="spellEnd"/>
            <w:r w:rsidRPr="002A6453">
              <w:rPr>
                <w:rFonts w:ascii="Arial" w:hAnsi="Arial" w:cs="Arial"/>
                <w:color w:val="000000"/>
                <w:sz w:val="16"/>
                <w:szCs w:val="16"/>
              </w:rPr>
              <w:t>-BFP-</w:t>
            </w:r>
            <w:proofErr w:type="spellStart"/>
            <w:r w:rsidRPr="002A6453">
              <w:rPr>
                <w:rFonts w:ascii="Arial" w:hAnsi="Arial" w:cs="Arial"/>
                <w:color w:val="000000"/>
                <w:sz w:val="16"/>
                <w:szCs w:val="16"/>
              </w:rPr>
              <w:t>iLID</w:t>
            </w:r>
            <w:proofErr w:type="spellEnd"/>
            <w:r w:rsidRPr="002A6453">
              <w:rPr>
                <w:rFonts w:ascii="Arial" w:hAnsi="Arial" w:cs="Arial"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2A6453">
              <w:rPr>
                <w:rFonts w:ascii="Arial" w:hAnsi="Arial" w:cs="Arial"/>
                <w:color w:val="000000"/>
                <w:sz w:val="16"/>
                <w:szCs w:val="16"/>
              </w:rPr>
              <w:t>Puro</w:t>
            </w:r>
            <w:proofErr w:type="spellEnd"/>
            <w:r w:rsidRPr="002A6453">
              <w:rPr>
                <w:rFonts w:ascii="Arial" w:hAnsi="Arial" w:cs="Arial"/>
                <w:color w:val="000000"/>
                <w:sz w:val="16"/>
                <w:szCs w:val="16"/>
              </w:rPr>
              <w:t xml:space="preserve">), DHC1::DHC-SNAP (BSD), Rosa26:: PTRE3G  </w:t>
            </w:r>
            <w:proofErr w:type="spellStart"/>
            <w:r w:rsidRPr="002A6453">
              <w:rPr>
                <w:rFonts w:ascii="Arial" w:hAnsi="Arial" w:cs="Arial"/>
                <w:color w:val="000000"/>
                <w:sz w:val="16"/>
                <w:szCs w:val="16"/>
              </w:rPr>
              <w:t>NuMA</w:t>
            </w:r>
            <w:proofErr w:type="spellEnd"/>
            <w:r w:rsidRPr="002A6453">
              <w:rPr>
                <w:rFonts w:ascii="Arial" w:hAnsi="Arial" w:cs="Arial"/>
                <w:color w:val="000000"/>
                <w:sz w:val="16"/>
                <w:szCs w:val="16"/>
              </w:rPr>
              <w:t>(1-2115ΔNLS)5A-3-RFP-Nano (</w:t>
            </w:r>
            <w:proofErr w:type="spellStart"/>
            <w:r w:rsidRPr="002A6453">
              <w:rPr>
                <w:rFonts w:ascii="Arial" w:hAnsi="Arial" w:cs="Arial"/>
                <w:color w:val="000000"/>
                <w:sz w:val="16"/>
                <w:szCs w:val="16"/>
              </w:rPr>
              <w:t>Hygro</w:t>
            </w:r>
            <w:proofErr w:type="spellEnd"/>
            <w:r w:rsidRPr="002A6453">
              <w:rPr>
                <w:rFonts w:ascii="Arial" w:hAnsi="Arial" w:cs="Arial"/>
                <w:color w:val="000000"/>
                <w:sz w:val="16"/>
                <w:szCs w:val="16"/>
              </w:rPr>
              <w:t>)</w:t>
            </w:r>
          </w:p>
        </w:tc>
        <w:tc>
          <w:tcPr>
            <w:tcW w:w="497" w:type="dxa"/>
          </w:tcPr>
          <w:p w14:paraId="668CFD16" w14:textId="77777777" w:rsidR="002A6453" w:rsidRPr="002A6453" w:rsidRDefault="002A6453" w:rsidP="002A6453">
            <w:pPr>
              <w:pStyle w:val="Paragraph"/>
              <w:spacing w:line="0" w:lineRule="atLeast"/>
              <w:ind w:firstLine="0"/>
              <w:rPr>
                <w:rFonts w:ascii="Arial" w:hAnsi="Arial" w:cs="Arial"/>
                <w:sz w:val="16"/>
                <w:szCs w:val="16"/>
              </w:rPr>
            </w:pPr>
            <w:r w:rsidRPr="002A6453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296" w:type="dxa"/>
          </w:tcPr>
          <w:p w14:paraId="49D62678" w14:textId="77777777" w:rsidR="002A6453" w:rsidRPr="002A6453" w:rsidRDefault="002A6453" w:rsidP="002A6453">
            <w:pPr>
              <w:pStyle w:val="Paragraph"/>
              <w:spacing w:line="0" w:lineRule="atLeast"/>
              <w:ind w:firstLine="0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2A6453">
              <w:rPr>
                <w:rFonts w:ascii="Arial" w:hAnsi="Arial" w:cs="Arial"/>
                <w:color w:val="000000"/>
                <w:sz w:val="20"/>
                <w:szCs w:val="20"/>
              </w:rPr>
              <w:t>hROSA26</w:t>
            </w:r>
            <w:proofErr w:type="gramEnd"/>
            <w:r w:rsidRPr="002A6453">
              <w:rPr>
                <w:rFonts w:ascii="Arial" w:hAnsi="Arial" w:cs="Arial"/>
                <w:color w:val="000000"/>
                <w:sz w:val="20"/>
                <w:szCs w:val="20"/>
              </w:rPr>
              <w:t xml:space="preserve"> CRISPR-pX330 and pTK746</w:t>
            </w:r>
          </w:p>
        </w:tc>
        <w:tc>
          <w:tcPr>
            <w:tcW w:w="615" w:type="dxa"/>
          </w:tcPr>
          <w:p w14:paraId="378EA349" w14:textId="77777777" w:rsidR="002A6453" w:rsidRPr="002A6453" w:rsidRDefault="002A6453" w:rsidP="002A6453">
            <w:pPr>
              <w:pStyle w:val="Paragraph"/>
              <w:spacing w:line="0" w:lineRule="atLeast"/>
              <w:ind w:firstLine="0"/>
              <w:rPr>
                <w:rFonts w:ascii="Arial" w:hAnsi="Arial" w:cs="Arial"/>
                <w:sz w:val="16"/>
                <w:szCs w:val="16"/>
              </w:rPr>
            </w:pPr>
            <w:r w:rsidRPr="002A6453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753" w:type="dxa"/>
          </w:tcPr>
          <w:p w14:paraId="761AEB40" w14:textId="77777777" w:rsidR="002A6453" w:rsidRPr="002A6453" w:rsidRDefault="002A6453" w:rsidP="002A6453">
            <w:pPr>
              <w:pStyle w:val="Paragraph"/>
              <w:spacing w:line="0" w:lineRule="atLeast"/>
              <w:ind w:firstLine="0"/>
              <w:rPr>
                <w:rFonts w:ascii="Arial" w:hAnsi="Arial" w:cs="Arial"/>
                <w:sz w:val="16"/>
                <w:szCs w:val="16"/>
              </w:rPr>
            </w:pPr>
            <w:r w:rsidRPr="002A6453">
              <w:rPr>
                <w:rFonts w:ascii="Arial" w:hAnsi="Arial" w:cs="Arial"/>
                <w:sz w:val="20"/>
                <w:szCs w:val="20"/>
              </w:rPr>
              <w:t>This study</w:t>
            </w:r>
          </w:p>
        </w:tc>
      </w:tr>
      <w:tr w:rsidR="002A6453" w:rsidRPr="002A6453" w14:paraId="1A06BB56" w14:textId="77777777" w:rsidTr="002A6453">
        <w:tc>
          <w:tcPr>
            <w:tcW w:w="534" w:type="dxa"/>
          </w:tcPr>
          <w:p w14:paraId="3D898470" w14:textId="77777777" w:rsidR="002A6453" w:rsidRPr="002A6453" w:rsidRDefault="002A6453" w:rsidP="002A6453">
            <w:pPr>
              <w:pStyle w:val="Paragraph"/>
              <w:spacing w:line="0" w:lineRule="atLeast"/>
              <w:ind w:firstLine="0"/>
              <w:rPr>
                <w:rFonts w:ascii="Arial" w:hAnsi="Arial" w:cs="Arial"/>
                <w:sz w:val="16"/>
                <w:szCs w:val="16"/>
              </w:rPr>
            </w:pPr>
            <w:r w:rsidRPr="002A6453">
              <w:rPr>
                <w:rFonts w:ascii="Arial" w:hAnsi="Arial" w:cs="Arial"/>
                <w:sz w:val="16"/>
                <w:szCs w:val="16"/>
              </w:rPr>
              <w:t>26</w:t>
            </w:r>
          </w:p>
        </w:tc>
        <w:tc>
          <w:tcPr>
            <w:tcW w:w="1701" w:type="dxa"/>
          </w:tcPr>
          <w:p w14:paraId="5FAA9674" w14:textId="77777777" w:rsidR="002A6453" w:rsidRPr="002A6453" w:rsidRDefault="002A6453" w:rsidP="002A6453">
            <w:pPr>
              <w:pStyle w:val="Paragraph"/>
              <w:spacing w:line="0" w:lineRule="atLeast"/>
              <w:ind w:firstLine="0"/>
              <w:rPr>
                <w:rFonts w:ascii="Arial" w:hAnsi="Arial" w:cs="Arial"/>
                <w:sz w:val="18"/>
                <w:szCs w:val="18"/>
              </w:rPr>
            </w:pPr>
            <w:r w:rsidRPr="002A6453">
              <w:rPr>
                <w:rFonts w:ascii="Arial" w:hAnsi="Arial" w:cs="Arial"/>
                <w:color w:val="000000"/>
                <w:sz w:val="18"/>
                <w:szCs w:val="18"/>
              </w:rPr>
              <w:t>HCT116 tet-OsTIR1</w:t>
            </w:r>
          </w:p>
        </w:tc>
        <w:tc>
          <w:tcPr>
            <w:tcW w:w="3318" w:type="dxa"/>
          </w:tcPr>
          <w:p w14:paraId="2E5AC1D9" w14:textId="77777777" w:rsidR="002A6453" w:rsidRPr="002A6453" w:rsidRDefault="002A6453" w:rsidP="002A6453">
            <w:pPr>
              <w:pStyle w:val="Paragraph"/>
              <w:spacing w:line="0" w:lineRule="atLeast"/>
              <w:ind w:firstLine="0"/>
              <w:rPr>
                <w:rFonts w:ascii="Arial" w:hAnsi="Arial" w:cs="Arial"/>
                <w:sz w:val="16"/>
                <w:szCs w:val="16"/>
              </w:rPr>
            </w:pPr>
            <w:r w:rsidRPr="002A6453">
              <w:rPr>
                <w:rFonts w:ascii="Arial" w:hAnsi="Arial" w:cs="Arial"/>
                <w:color w:val="000000"/>
                <w:sz w:val="16"/>
                <w:szCs w:val="16"/>
              </w:rPr>
              <w:t>AAVS1</w:t>
            </w:r>
            <w:proofErr w:type="gramStart"/>
            <w:r w:rsidRPr="002A6453">
              <w:rPr>
                <w:rFonts w:ascii="Arial" w:hAnsi="Arial" w:cs="Arial"/>
                <w:color w:val="000000"/>
                <w:sz w:val="16"/>
                <w:szCs w:val="16"/>
              </w:rPr>
              <w:t>::</w:t>
            </w:r>
            <w:proofErr w:type="gramEnd"/>
            <w:r w:rsidRPr="002A6453">
              <w:rPr>
                <w:rFonts w:ascii="Arial" w:hAnsi="Arial" w:cs="Arial"/>
                <w:color w:val="000000"/>
                <w:sz w:val="16"/>
                <w:szCs w:val="16"/>
              </w:rPr>
              <w:t>PTRE3G OsTIR1 (</w:t>
            </w:r>
            <w:proofErr w:type="spellStart"/>
            <w:r w:rsidRPr="002A6453">
              <w:rPr>
                <w:rFonts w:ascii="Arial" w:hAnsi="Arial" w:cs="Arial"/>
                <w:color w:val="000000"/>
                <w:sz w:val="16"/>
                <w:szCs w:val="16"/>
              </w:rPr>
              <w:t>Puro</w:t>
            </w:r>
            <w:proofErr w:type="spellEnd"/>
            <w:r w:rsidRPr="002A6453">
              <w:rPr>
                <w:rFonts w:ascii="Arial" w:hAnsi="Arial" w:cs="Arial"/>
                <w:color w:val="000000"/>
                <w:sz w:val="16"/>
                <w:szCs w:val="16"/>
              </w:rPr>
              <w:t>)</w:t>
            </w:r>
          </w:p>
        </w:tc>
        <w:tc>
          <w:tcPr>
            <w:tcW w:w="497" w:type="dxa"/>
          </w:tcPr>
          <w:p w14:paraId="6ACB7646" w14:textId="77777777" w:rsidR="002A6453" w:rsidRPr="002A6453" w:rsidRDefault="002A6453" w:rsidP="002A6453">
            <w:pPr>
              <w:pStyle w:val="Paragraph"/>
              <w:spacing w:line="0" w:lineRule="atLeast"/>
              <w:ind w:firstLine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6" w:type="dxa"/>
          </w:tcPr>
          <w:p w14:paraId="1A855078" w14:textId="77777777" w:rsidR="002A6453" w:rsidRPr="002A6453" w:rsidRDefault="002A6453" w:rsidP="002A6453">
            <w:pPr>
              <w:pStyle w:val="Paragraph"/>
              <w:spacing w:line="0" w:lineRule="atLeast"/>
              <w:ind w:firstLine="0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2A6453">
              <w:rPr>
                <w:rFonts w:ascii="Arial" w:hAnsi="Arial" w:cs="Arial"/>
                <w:color w:val="000000"/>
                <w:sz w:val="20"/>
                <w:szCs w:val="20"/>
              </w:rPr>
              <w:t>pAAVS1</w:t>
            </w:r>
            <w:proofErr w:type="gramEnd"/>
            <w:r w:rsidRPr="002A6453">
              <w:rPr>
                <w:rFonts w:ascii="Arial" w:hAnsi="Arial" w:cs="Arial"/>
                <w:color w:val="000000"/>
                <w:sz w:val="20"/>
                <w:szCs w:val="20"/>
              </w:rPr>
              <w:t xml:space="preserve"> T2 and MK243 (Addgene#72835)</w:t>
            </w:r>
          </w:p>
        </w:tc>
        <w:tc>
          <w:tcPr>
            <w:tcW w:w="615" w:type="dxa"/>
          </w:tcPr>
          <w:p w14:paraId="076CDAF2" w14:textId="77777777" w:rsidR="002A6453" w:rsidRPr="002A6453" w:rsidRDefault="002A6453" w:rsidP="002A6453">
            <w:pPr>
              <w:pStyle w:val="Paragraph"/>
              <w:spacing w:line="0" w:lineRule="atLeast"/>
              <w:ind w:firstLine="0"/>
              <w:rPr>
                <w:rFonts w:ascii="Arial" w:hAnsi="Arial" w:cs="Arial"/>
                <w:sz w:val="16"/>
                <w:szCs w:val="16"/>
              </w:rPr>
            </w:pPr>
            <w:r w:rsidRPr="002A6453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753" w:type="dxa"/>
          </w:tcPr>
          <w:p w14:paraId="76183719" w14:textId="77777777" w:rsidR="002A6453" w:rsidRPr="002A6453" w:rsidRDefault="002A6453" w:rsidP="002A6453">
            <w:pPr>
              <w:pStyle w:val="Paragraph"/>
              <w:spacing w:line="0" w:lineRule="atLeast"/>
              <w:ind w:firstLine="0"/>
              <w:rPr>
                <w:rFonts w:ascii="Arial" w:hAnsi="Arial" w:cs="Arial"/>
                <w:sz w:val="16"/>
                <w:szCs w:val="16"/>
              </w:rPr>
            </w:pPr>
            <w:r w:rsidRPr="002A6453">
              <w:rPr>
                <w:rFonts w:ascii="Arial" w:hAnsi="Arial" w:cs="Arial"/>
                <w:sz w:val="16"/>
                <w:szCs w:val="16"/>
              </w:rPr>
              <w:fldChar w:fldCharType="begin">
                <w:fldData xml:space="preserve">PEVuZE5vdGU+PENpdGU+PEF1dGhvcj5OYXRzdW1lPC9BdXRob3I+PFllYXI+MjAxNjwvWWVhcj48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</w:fldData>
              </w:fldChar>
            </w:r>
            <w:r w:rsidRPr="002A6453">
              <w:rPr>
                <w:rFonts w:ascii="Arial" w:hAnsi="Arial" w:cs="Arial"/>
                <w:sz w:val="16"/>
                <w:szCs w:val="16"/>
              </w:rPr>
              <w:instrText xml:space="preserve"> ADDIN EN.CITE </w:instrText>
            </w:r>
            <w:r w:rsidRPr="002A6453">
              <w:rPr>
                <w:rFonts w:ascii="Arial" w:hAnsi="Arial" w:cs="Arial"/>
                <w:sz w:val="16"/>
                <w:szCs w:val="16"/>
              </w:rPr>
              <w:fldChar w:fldCharType="begin">
                <w:fldData xml:space="preserve">PEVuZE5vdGU+PENpdGU+PEF1dGhvcj5OYXRzdW1lPC9BdXRob3I+PFllYXI+MjAxNjwvWWVhcj48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</w:fldData>
              </w:fldChar>
            </w:r>
            <w:r w:rsidRPr="002A6453">
              <w:rPr>
                <w:rFonts w:ascii="Arial" w:hAnsi="Arial" w:cs="Arial"/>
                <w:sz w:val="16"/>
                <w:szCs w:val="16"/>
              </w:rPr>
              <w:instrText xml:space="preserve"> ADDIN EN.CITE.DATA </w:instrText>
            </w:r>
            <w:r w:rsidRPr="002A6453">
              <w:rPr>
                <w:rFonts w:ascii="Arial" w:hAnsi="Arial" w:cs="Arial"/>
                <w:sz w:val="16"/>
                <w:szCs w:val="16"/>
              </w:rPr>
            </w:r>
            <w:r w:rsidRPr="002A6453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2A6453">
              <w:rPr>
                <w:rFonts w:ascii="Arial" w:hAnsi="Arial" w:cs="Arial"/>
                <w:sz w:val="16"/>
                <w:szCs w:val="16"/>
              </w:rPr>
            </w:r>
            <w:r w:rsidRPr="002A6453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2A6453">
              <w:rPr>
                <w:rFonts w:ascii="Arial" w:hAnsi="Arial" w:cs="Arial"/>
                <w:noProof/>
                <w:sz w:val="16"/>
                <w:szCs w:val="16"/>
              </w:rPr>
              <w:t>(Natsume et al., 2016)</w:t>
            </w:r>
            <w:r w:rsidRPr="002A6453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  <w:tr w:rsidR="002A6453" w:rsidRPr="002A6453" w14:paraId="6947B6EC" w14:textId="77777777" w:rsidTr="002A6453">
        <w:tc>
          <w:tcPr>
            <w:tcW w:w="534" w:type="dxa"/>
          </w:tcPr>
          <w:p w14:paraId="0F4D9276" w14:textId="02B0A0AC" w:rsidR="002A6453" w:rsidRPr="002A6453" w:rsidRDefault="00DF0AF7" w:rsidP="002A6453">
            <w:pPr>
              <w:pStyle w:val="Paragraph"/>
              <w:spacing w:line="0" w:lineRule="atLeast"/>
              <w:ind w:firstLine="0"/>
              <w:rPr>
                <w:rFonts w:ascii="Arial" w:hAnsi="Arial" w:cs="Arial"/>
                <w:sz w:val="16"/>
                <w:szCs w:val="16"/>
              </w:rPr>
            </w:pPr>
            <w:ins w:id="0" w:author="清光 智美" w:date="2018-05-23T20:19:00Z">
              <w:r>
                <w:rPr>
                  <w:rFonts w:ascii="Arial" w:hAnsi="Arial" w:cs="Arial"/>
                  <w:sz w:val="16"/>
                  <w:szCs w:val="16"/>
                </w:rPr>
                <w:t>27</w:t>
              </w:r>
            </w:ins>
          </w:p>
        </w:tc>
        <w:tc>
          <w:tcPr>
            <w:tcW w:w="1701" w:type="dxa"/>
          </w:tcPr>
          <w:p w14:paraId="2DF85F88" w14:textId="4D1092EB" w:rsidR="002A6453" w:rsidRPr="002A6453" w:rsidRDefault="00DF0AF7" w:rsidP="00DF0AF7">
            <w:pPr>
              <w:pStyle w:val="Paragraph"/>
              <w:spacing w:line="0" w:lineRule="atLeast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" w:author="清光 智美" w:date="2018-05-23T20:19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DHC-</w:t>
              </w:r>
              <w:proofErr w:type="spellStart"/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mACF</w:t>
              </w:r>
            </w:ins>
            <w:proofErr w:type="spellEnd"/>
          </w:p>
        </w:tc>
        <w:tc>
          <w:tcPr>
            <w:tcW w:w="3318" w:type="dxa"/>
          </w:tcPr>
          <w:p w14:paraId="2C75B3C2" w14:textId="35FB8C86" w:rsidR="002A6453" w:rsidRPr="002A6453" w:rsidRDefault="00EE02D8" w:rsidP="00EE02D8">
            <w:pPr>
              <w:pStyle w:val="Paragraph"/>
              <w:spacing w:line="0" w:lineRule="atLeast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ins w:id="2" w:author="清光 智美" w:date="2018-05-23T20:20:00Z">
              <w:r w:rsidRPr="002A6453">
                <w:rPr>
                  <w:rFonts w:ascii="Arial" w:hAnsi="Arial" w:cs="Arial"/>
                  <w:color w:val="000000"/>
                  <w:sz w:val="16"/>
                  <w:szCs w:val="16"/>
                </w:rPr>
                <w:t>AAVS1</w:t>
              </w:r>
              <w:proofErr w:type="gramStart"/>
              <w:r w:rsidRPr="002A6453">
                <w:rPr>
                  <w:rFonts w:ascii="Arial" w:hAnsi="Arial" w:cs="Arial"/>
                  <w:color w:val="000000"/>
                  <w:sz w:val="16"/>
                  <w:szCs w:val="16"/>
                </w:rPr>
                <w:t>::</w:t>
              </w:r>
              <w:proofErr w:type="gramEnd"/>
              <w:r w:rsidRPr="002A6453">
                <w:rPr>
                  <w:rFonts w:ascii="Arial" w:hAnsi="Arial" w:cs="Arial"/>
                  <w:color w:val="000000"/>
                  <w:sz w:val="16"/>
                  <w:szCs w:val="16"/>
                </w:rPr>
                <w:t>PTRE3G OsTIR1 (</w:t>
              </w:r>
              <w:proofErr w:type="spellStart"/>
              <w:r w:rsidRPr="002A6453">
                <w:rPr>
                  <w:rFonts w:ascii="Arial" w:hAnsi="Arial" w:cs="Arial"/>
                  <w:color w:val="000000"/>
                  <w:sz w:val="16"/>
                  <w:szCs w:val="16"/>
                </w:rPr>
                <w:t>Puro</w:t>
              </w:r>
              <w:proofErr w:type="spellEnd"/>
              <w:r w:rsidRPr="002A6453">
                <w:rPr>
                  <w:rFonts w:ascii="Arial" w:hAnsi="Arial" w:cs="Arial"/>
                  <w:color w:val="000000"/>
                  <w:sz w:val="16"/>
                  <w:szCs w:val="16"/>
                </w:rPr>
                <w:t>), DHC1:: DHC-mAID-mClover-3FLAG (Neo)</w:t>
              </w:r>
            </w:ins>
          </w:p>
        </w:tc>
        <w:tc>
          <w:tcPr>
            <w:tcW w:w="497" w:type="dxa"/>
          </w:tcPr>
          <w:p w14:paraId="3A7DDAAA" w14:textId="2CBDDE14" w:rsidR="002A6453" w:rsidRPr="002A6453" w:rsidRDefault="00EE02D8" w:rsidP="002A6453">
            <w:pPr>
              <w:pStyle w:val="Paragraph"/>
              <w:spacing w:line="0" w:lineRule="atLeast"/>
              <w:ind w:firstLine="0"/>
              <w:rPr>
                <w:rFonts w:ascii="Arial" w:hAnsi="Arial" w:cs="Arial"/>
                <w:sz w:val="16"/>
                <w:szCs w:val="16"/>
              </w:rPr>
            </w:pPr>
            <w:ins w:id="3" w:author="清光 智美" w:date="2018-05-23T20:20:00Z">
              <w:r>
                <w:rPr>
                  <w:rFonts w:ascii="Arial" w:hAnsi="Arial" w:cs="Arial"/>
                  <w:sz w:val="16"/>
                  <w:szCs w:val="16"/>
                </w:rPr>
                <w:t>1</w:t>
              </w:r>
            </w:ins>
          </w:p>
        </w:tc>
        <w:tc>
          <w:tcPr>
            <w:tcW w:w="1296" w:type="dxa"/>
          </w:tcPr>
          <w:p w14:paraId="2BCAD8CA" w14:textId="77777777" w:rsidR="00EE02D8" w:rsidRPr="002A6453" w:rsidRDefault="00EE02D8" w:rsidP="00EE02D8">
            <w:pPr>
              <w:pStyle w:val="Paragraph"/>
              <w:spacing w:line="0" w:lineRule="atLeast"/>
              <w:ind w:firstLine="0"/>
              <w:rPr>
                <w:ins w:id="4" w:author="清光 智美" w:date="2018-05-23T20:20:00Z"/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ins w:id="5" w:author="清光 智美" w:date="2018-05-23T20:20:00Z">
              <w:r w:rsidRPr="002A6453">
                <w:rPr>
                  <w:rFonts w:ascii="Arial" w:hAnsi="Arial" w:cs="Arial"/>
                  <w:color w:val="000000"/>
                  <w:sz w:val="20"/>
                  <w:szCs w:val="20"/>
                </w:rPr>
                <w:t>pTK308</w:t>
              </w:r>
              <w:proofErr w:type="gramEnd"/>
              <w:r w:rsidRPr="002A6453">
                <w:rPr>
                  <w:rFonts w:ascii="Arial" w:hAnsi="Arial" w:cs="Arial"/>
                  <w:color w:val="000000"/>
                  <w:sz w:val="20"/>
                  <w:szCs w:val="20"/>
                </w:rPr>
                <w:t xml:space="preserve"> and </w:t>
              </w:r>
            </w:ins>
          </w:p>
          <w:p w14:paraId="254C4E72" w14:textId="3989E044" w:rsidR="002A6453" w:rsidRPr="002A6453" w:rsidRDefault="00EE02D8" w:rsidP="00EE02D8">
            <w:pPr>
              <w:pStyle w:val="Paragraph"/>
              <w:spacing w:line="0" w:lineRule="atLeast"/>
              <w:ind w:firstLine="0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ins w:id="6" w:author="清光 智美" w:date="2018-05-23T20:20:00Z">
              <w:r w:rsidRPr="002A6453">
                <w:rPr>
                  <w:rFonts w:ascii="Arial" w:hAnsi="Arial" w:cs="Arial"/>
                  <w:color w:val="000000"/>
                  <w:sz w:val="20"/>
                  <w:szCs w:val="20"/>
                </w:rPr>
                <w:t>pTK388</w:t>
              </w:r>
            </w:ins>
            <w:proofErr w:type="gramEnd"/>
          </w:p>
        </w:tc>
        <w:tc>
          <w:tcPr>
            <w:tcW w:w="615" w:type="dxa"/>
          </w:tcPr>
          <w:p w14:paraId="7B6A3178" w14:textId="10F7C142" w:rsidR="002A6453" w:rsidRPr="002A6453" w:rsidRDefault="00EE02D8" w:rsidP="002A6453">
            <w:pPr>
              <w:pStyle w:val="Paragraph"/>
              <w:spacing w:line="0" w:lineRule="atLeast"/>
              <w:ind w:firstLine="0"/>
              <w:rPr>
                <w:rFonts w:ascii="Arial" w:hAnsi="Arial" w:cs="Arial"/>
                <w:sz w:val="16"/>
                <w:szCs w:val="16"/>
              </w:rPr>
            </w:pPr>
            <w:ins w:id="7" w:author="清光 智美" w:date="2018-05-23T20:20:00Z">
              <w:r>
                <w:rPr>
                  <w:rFonts w:ascii="Arial" w:hAnsi="Arial" w:cs="Arial"/>
                  <w:sz w:val="16"/>
                  <w:szCs w:val="16"/>
                </w:rPr>
                <w:t>26</w:t>
              </w:r>
            </w:ins>
          </w:p>
        </w:tc>
        <w:tc>
          <w:tcPr>
            <w:tcW w:w="753" w:type="dxa"/>
          </w:tcPr>
          <w:p w14:paraId="33F8C26E" w14:textId="54611C1C" w:rsidR="002A6453" w:rsidRPr="002A6453" w:rsidRDefault="00EE02D8" w:rsidP="00EE02D8">
            <w:pPr>
              <w:pStyle w:val="Paragraph"/>
              <w:spacing w:line="0" w:lineRule="atLeast"/>
              <w:ind w:firstLine="0"/>
              <w:rPr>
                <w:rFonts w:ascii="Arial" w:hAnsi="Arial" w:cs="Arial"/>
                <w:sz w:val="20"/>
                <w:szCs w:val="20"/>
              </w:rPr>
            </w:pPr>
            <w:ins w:id="8" w:author="清光 智美" w:date="2018-05-23T20:20:00Z">
              <w:r w:rsidRPr="002A6453">
                <w:rPr>
                  <w:rFonts w:ascii="Arial" w:hAnsi="Arial" w:cs="Arial"/>
                  <w:sz w:val="20"/>
                  <w:szCs w:val="20"/>
                </w:rPr>
                <w:t>This study</w:t>
              </w:r>
              <w:r w:rsidRPr="002A6453">
                <w:rPr>
                  <w:rFonts w:ascii="Arial" w:hAnsi="Arial" w:cs="Arial"/>
                  <w:sz w:val="20"/>
                  <w:szCs w:val="20"/>
                </w:rPr>
                <w:t xml:space="preserve"> </w:t>
              </w:r>
            </w:ins>
          </w:p>
        </w:tc>
      </w:tr>
      <w:tr w:rsidR="002A6453" w:rsidRPr="002A6453" w14:paraId="6B011445" w14:textId="77777777" w:rsidTr="002A6453">
        <w:tc>
          <w:tcPr>
            <w:tcW w:w="534" w:type="dxa"/>
          </w:tcPr>
          <w:p w14:paraId="7F416814" w14:textId="77777777" w:rsidR="002A6453" w:rsidRPr="002A6453" w:rsidRDefault="002A6453" w:rsidP="002A6453">
            <w:pPr>
              <w:pStyle w:val="Paragraph"/>
              <w:spacing w:line="0" w:lineRule="atLeast"/>
              <w:ind w:firstLine="0"/>
              <w:rPr>
                <w:rFonts w:ascii="Arial" w:hAnsi="Arial" w:cs="Arial"/>
                <w:sz w:val="16"/>
                <w:szCs w:val="16"/>
              </w:rPr>
            </w:pPr>
            <w:r w:rsidRPr="002A6453">
              <w:rPr>
                <w:rFonts w:ascii="Arial" w:hAnsi="Arial" w:cs="Arial"/>
                <w:sz w:val="16"/>
                <w:szCs w:val="16"/>
              </w:rPr>
              <w:t>28</w:t>
            </w:r>
          </w:p>
        </w:tc>
        <w:tc>
          <w:tcPr>
            <w:tcW w:w="1701" w:type="dxa"/>
          </w:tcPr>
          <w:p w14:paraId="0B42BA22" w14:textId="77777777" w:rsidR="002A6453" w:rsidRPr="002A6453" w:rsidRDefault="002A6453" w:rsidP="002A6453">
            <w:pPr>
              <w:pStyle w:val="Paragraph"/>
              <w:spacing w:line="0" w:lineRule="atLeast"/>
              <w:ind w:firstLine="0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2A6453">
              <w:rPr>
                <w:rFonts w:ascii="Arial" w:hAnsi="Arial" w:cs="Arial"/>
                <w:color w:val="000000"/>
                <w:sz w:val="18"/>
                <w:szCs w:val="18"/>
              </w:rPr>
              <w:t>NuMA-mACF</w:t>
            </w:r>
            <w:proofErr w:type="spellEnd"/>
          </w:p>
        </w:tc>
        <w:tc>
          <w:tcPr>
            <w:tcW w:w="3318" w:type="dxa"/>
          </w:tcPr>
          <w:p w14:paraId="19EB6F5D" w14:textId="77777777" w:rsidR="002A6453" w:rsidRPr="002A6453" w:rsidRDefault="002A6453" w:rsidP="002A6453">
            <w:pPr>
              <w:pStyle w:val="Paragraph"/>
              <w:spacing w:line="0" w:lineRule="atLeast"/>
              <w:ind w:firstLine="0"/>
              <w:rPr>
                <w:rFonts w:ascii="Arial" w:hAnsi="Arial" w:cs="Arial"/>
                <w:sz w:val="16"/>
                <w:szCs w:val="16"/>
              </w:rPr>
            </w:pPr>
            <w:r w:rsidRPr="002A6453">
              <w:rPr>
                <w:rFonts w:ascii="Arial" w:hAnsi="Arial" w:cs="Arial"/>
                <w:color w:val="000000"/>
                <w:sz w:val="16"/>
                <w:szCs w:val="16"/>
              </w:rPr>
              <w:t>AAVS1</w:t>
            </w:r>
            <w:proofErr w:type="gramStart"/>
            <w:r w:rsidRPr="002A6453">
              <w:rPr>
                <w:rFonts w:ascii="Arial" w:hAnsi="Arial" w:cs="Arial"/>
                <w:color w:val="000000"/>
                <w:sz w:val="16"/>
                <w:szCs w:val="16"/>
              </w:rPr>
              <w:t>::</w:t>
            </w:r>
            <w:proofErr w:type="gramEnd"/>
            <w:r w:rsidRPr="002A6453">
              <w:rPr>
                <w:rFonts w:ascii="Arial" w:hAnsi="Arial" w:cs="Arial"/>
                <w:color w:val="000000"/>
                <w:sz w:val="16"/>
                <w:szCs w:val="16"/>
              </w:rPr>
              <w:t>PTRE3G OsTIR1 (</w:t>
            </w:r>
            <w:proofErr w:type="spellStart"/>
            <w:r w:rsidRPr="002A6453">
              <w:rPr>
                <w:rFonts w:ascii="Arial" w:hAnsi="Arial" w:cs="Arial"/>
                <w:color w:val="000000"/>
                <w:sz w:val="16"/>
                <w:szCs w:val="16"/>
              </w:rPr>
              <w:t>Puro</w:t>
            </w:r>
            <w:proofErr w:type="spellEnd"/>
            <w:r w:rsidRPr="002A6453">
              <w:rPr>
                <w:rFonts w:ascii="Arial" w:hAnsi="Arial" w:cs="Arial"/>
                <w:color w:val="000000"/>
                <w:sz w:val="16"/>
                <w:szCs w:val="16"/>
              </w:rPr>
              <w:t>), NuMA1:: NuMA-mAID-mClover-3FLAG (Neo)</w:t>
            </w:r>
          </w:p>
        </w:tc>
        <w:tc>
          <w:tcPr>
            <w:tcW w:w="497" w:type="dxa"/>
          </w:tcPr>
          <w:p w14:paraId="781C016C" w14:textId="77777777" w:rsidR="002A6453" w:rsidRPr="002A6453" w:rsidRDefault="002A6453" w:rsidP="002A6453">
            <w:pPr>
              <w:pStyle w:val="Paragraph"/>
              <w:spacing w:line="0" w:lineRule="atLeast"/>
              <w:ind w:firstLine="0"/>
              <w:rPr>
                <w:rFonts w:ascii="Arial" w:hAnsi="Arial" w:cs="Arial"/>
                <w:sz w:val="16"/>
                <w:szCs w:val="16"/>
              </w:rPr>
            </w:pPr>
            <w:r w:rsidRPr="002A6453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296" w:type="dxa"/>
          </w:tcPr>
          <w:p w14:paraId="656F86BD" w14:textId="77777777" w:rsidR="002A6453" w:rsidRPr="002A6453" w:rsidRDefault="002A6453" w:rsidP="002A6453">
            <w:pPr>
              <w:pStyle w:val="Paragraph"/>
              <w:spacing w:line="0" w:lineRule="atLeast"/>
              <w:ind w:firstLine="0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2A6453">
              <w:rPr>
                <w:rFonts w:ascii="Arial" w:hAnsi="Arial" w:cs="Arial"/>
                <w:color w:val="000000"/>
                <w:sz w:val="20"/>
                <w:szCs w:val="20"/>
              </w:rPr>
              <w:t>pTK372</w:t>
            </w:r>
            <w:proofErr w:type="gramEnd"/>
            <w:r w:rsidRPr="002A6453">
              <w:rPr>
                <w:rFonts w:ascii="Arial" w:hAnsi="Arial" w:cs="Arial"/>
                <w:color w:val="000000"/>
                <w:sz w:val="20"/>
                <w:szCs w:val="20"/>
              </w:rPr>
              <w:t xml:space="preserve"> and pTK398</w:t>
            </w:r>
          </w:p>
        </w:tc>
        <w:tc>
          <w:tcPr>
            <w:tcW w:w="615" w:type="dxa"/>
          </w:tcPr>
          <w:p w14:paraId="02910044" w14:textId="77777777" w:rsidR="002A6453" w:rsidRPr="002A6453" w:rsidRDefault="002A6453" w:rsidP="002A6453">
            <w:pPr>
              <w:pStyle w:val="Paragraph"/>
              <w:spacing w:line="0" w:lineRule="atLeast"/>
              <w:ind w:firstLine="0"/>
              <w:rPr>
                <w:rFonts w:ascii="Arial" w:hAnsi="Arial" w:cs="Arial"/>
                <w:sz w:val="16"/>
                <w:szCs w:val="16"/>
              </w:rPr>
            </w:pPr>
            <w:r w:rsidRPr="002A6453">
              <w:rPr>
                <w:rFonts w:ascii="Arial" w:hAnsi="Arial" w:cs="Arial"/>
                <w:sz w:val="16"/>
                <w:szCs w:val="16"/>
              </w:rPr>
              <w:t>26</w:t>
            </w:r>
          </w:p>
        </w:tc>
        <w:tc>
          <w:tcPr>
            <w:tcW w:w="753" w:type="dxa"/>
          </w:tcPr>
          <w:p w14:paraId="0FC3F0FF" w14:textId="77777777" w:rsidR="002A6453" w:rsidRPr="002A6453" w:rsidRDefault="002A6453" w:rsidP="002A6453">
            <w:pPr>
              <w:pStyle w:val="Paragraph"/>
              <w:spacing w:line="0" w:lineRule="atLeast"/>
              <w:ind w:firstLine="0"/>
              <w:rPr>
                <w:rFonts w:ascii="Arial" w:hAnsi="Arial" w:cs="Arial"/>
                <w:sz w:val="16"/>
                <w:szCs w:val="16"/>
              </w:rPr>
            </w:pPr>
            <w:r w:rsidRPr="002A6453">
              <w:rPr>
                <w:rFonts w:ascii="Arial" w:hAnsi="Arial" w:cs="Arial"/>
                <w:sz w:val="20"/>
                <w:szCs w:val="20"/>
              </w:rPr>
              <w:t>This study</w:t>
            </w:r>
          </w:p>
        </w:tc>
      </w:tr>
      <w:tr w:rsidR="002A6453" w:rsidRPr="002A6453" w14:paraId="516CC3FA" w14:textId="77777777" w:rsidTr="002A6453">
        <w:tc>
          <w:tcPr>
            <w:tcW w:w="534" w:type="dxa"/>
          </w:tcPr>
          <w:p w14:paraId="23737D4D" w14:textId="77777777" w:rsidR="002A6453" w:rsidRPr="002A6453" w:rsidRDefault="002A6453" w:rsidP="002A6453">
            <w:pPr>
              <w:pStyle w:val="Paragraph"/>
              <w:spacing w:line="0" w:lineRule="atLeast"/>
              <w:ind w:firstLine="0"/>
              <w:rPr>
                <w:rFonts w:ascii="Arial" w:hAnsi="Arial" w:cs="Arial"/>
                <w:sz w:val="16"/>
                <w:szCs w:val="16"/>
              </w:rPr>
            </w:pPr>
            <w:r w:rsidRPr="002A6453">
              <w:rPr>
                <w:rFonts w:ascii="Arial" w:hAnsi="Arial" w:cs="Arial"/>
                <w:sz w:val="16"/>
                <w:szCs w:val="16"/>
              </w:rPr>
              <w:t>29</w:t>
            </w:r>
          </w:p>
        </w:tc>
        <w:tc>
          <w:tcPr>
            <w:tcW w:w="1701" w:type="dxa"/>
          </w:tcPr>
          <w:p w14:paraId="209AAB8C" w14:textId="77777777" w:rsidR="002A6453" w:rsidRPr="002A6453" w:rsidRDefault="002A6453" w:rsidP="002A6453">
            <w:pPr>
              <w:pStyle w:val="Paragraph"/>
              <w:spacing w:line="0" w:lineRule="atLeast"/>
              <w:ind w:firstLine="0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2A6453">
              <w:rPr>
                <w:rFonts w:ascii="Arial" w:hAnsi="Arial" w:cs="Arial"/>
                <w:color w:val="000000"/>
                <w:sz w:val="18"/>
                <w:szCs w:val="18"/>
              </w:rPr>
              <w:t>NuMA-mACF+DHC-SNAP</w:t>
            </w:r>
            <w:proofErr w:type="spellEnd"/>
          </w:p>
        </w:tc>
        <w:tc>
          <w:tcPr>
            <w:tcW w:w="3318" w:type="dxa"/>
          </w:tcPr>
          <w:p w14:paraId="68B3D2A7" w14:textId="77777777" w:rsidR="002A6453" w:rsidRPr="002A6453" w:rsidRDefault="002A6453" w:rsidP="002A6453">
            <w:pPr>
              <w:pStyle w:val="Paragraph"/>
              <w:spacing w:line="0" w:lineRule="atLeast"/>
              <w:ind w:firstLine="0"/>
              <w:rPr>
                <w:rFonts w:ascii="Arial" w:hAnsi="Arial" w:cs="Arial"/>
                <w:sz w:val="16"/>
                <w:szCs w:val="16"/>
              </w:rPr>
            </w:pPr>
            <w:r w:rsidRPr="002A6453">
              <w:rPr>
                <w:rFonts w:ascii="Arial" w:hAnsi="Arial" w:cs="Arial"/>
                <w:color w:val="000000"/>
                <w:sz w:val="16"/>
                <w:szCs w:val="16"/>
              </w:rPr>
              <w:t>AAVS1</w:t>
            </w:r>
            <w:proofErr w:type="gramStart"/>
            <w:r w:rsidRPr="002A6453">
              <w:rPr>
                <w:rFonts w:ascii="Arial" w:hAnsi="Arial" w:cs="Arial"/>
                <w:color w:val="000000"/>
                <w:sz w:val="16"/>
                <w:szCs w:val="16"/>
              </w:rPr>
              <w:t>::</w:t>
            </w:r>
            <w:proofErr w:type="gramEnd"/>
            <w:r w:rsidRPr="002A6453">
              <w:rPr>
                <w:rFonts w:ascii="Arial" w:hAnsi="Arial" w:cs="Arial"/>
                <w:color w:val="000000"/>
                <w:sz w:val="16"/>
                <w:szCs w:val="16"/>
              </w:rPr>
              <w:t>PTRE3G OsTIR1 (</w:t>
            </w:r>
            <w:proofErr w:type="spellStart"/>
            <w:r w:rsidRPr="002A6453">
              <w:rPr>
                <w:rFonts w:ascii="Arial" w:hAnsi="Arial" w:cs="Arial"/>
                <w:color w:val="000000"/>
                <w:sz w:val="16"/>
                <w:szCs w:val="16"/>
              </w:rPr>
              <w:t>Puro</w:t>
            </w:r>
            <w:proofErr w:type="spellEnd"/>
            <w:r w:rsidRPr="002A6453">
              <w:rPr>
                <w:rFonts w:ascii="Arial" w:hAnsi="Arial" w:cs="Arial"/>
                <w:color w:val="000000"/>
                <w:sz w:val="16"/>
                <w:szCs w:val="16"/>
              </w:rPr>
              <w:t>), NuMA1:: NuMA-mAID-mClover-3FLAG (Neo), DHC1:: DHC-SNAP (BSD)</w:t>
            </w:r>
          </w:p>
        </w:tc>
        <w:tc>
          <w:tcPr>
            <w:tcW w:w="497" w:type="dxa"/>
          </w:tcPr>
          <w:p w14:paraId="55A544BB" w14:textId="77777777" w:rsidR="002A6453" w:rsidRPr="002A6453" w:rsidRDefault="002A6453" w:rsidP="002A6453">
            <w:pPr>
              <w:pStyle w:val="Paragraph"/>
              <w:spacing w:line="0" w:lineRule="atLeast"/>
              <w:ind w:firstLine="0"/>
              <w:rPr>
                <w:rFonts w:ascii="Arial" w:hAnsi="Arial" w:cs="Arial"/>
                <w:sz w:val="16"/>
                <w:szCs w:val="16"/>
              </w:rPr>
            </w:pPr>
            <w:r w:rsidRPr="002A6453">
              <w:rPr>
                <w:rFonts w:ascii="Arial" w:hAnsi="Arial" w:cs="Arial"/>
                <w:sz w:val="16"/>
                <w:szCs w:val="16"/>
              </w:rPr>
              <w:t>18</w:t>
            </w:r>
          </w:p>
        </w:tc>
        <w:tc>
          <w:tcPr>
            <w:tcW w:w="1296" w:type="dxa"/>
          </w:tcPr>
          <w:p w14:paraId="404AA1A2" w14:textId="77777777" w:rsidR="002A6453" w:rsidRPr="002A6453" w:rsidRDefault="002A6453" w:rsidP="002A6453">
            <w:pPr>
              <w:pStyle w:val="Paragraph"/>
              <w:spacing w:line="0" w:lineRule="atLeast"/>
              <w:ind w:firstLine="0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2A6453">
              <w:rPr>
                <w:rFonts w:ascii="Arial" w:hAnsi="Arial" w:cs="Arial"/>
                <w:color w:val="000000"/>
                <w:sz w:val="20"/>
                <w:szCs w:val="20"/>
              </w:rPr>
              <w:t>pTK308</w:t>
            </w:r>
            <w:proofErr w:type="gramEnd"/>
            <w:r w:rsidRPr="002A6453">
              <w:rPr>
                <w:rFonts w:ascii="Arial" w:hAnsi="Arial" w:cs="Arial"/>
                <w:color w:val="000000"/>
                <w:sz w:val="20"/>
                <w:szCs w:val="20"/>
              </w:rPr>
              <w:t xml:space="preserve"> and pTK600</w:t>
            </w:r>
          </w:p>
        </w:tc>
        <w:tc>
          <w:tcPr>
            <w:tcW w:w="615" w:type="dxa"/>
          </w:tcPr>
          <w:p w14:paraId="0A27ACAE" w14:textId="77777777" w:rsidR="002A6453" w:rsidRPr="002A6453" w:rsidRDefault="002A6453" w:rsidP="002A6453">
            <w:pPr>
              <w:pStyle w:val="Paragraph"/>
              <w:spacing w:line="0" w:lineRule="atLeast"/>
              <w:ind w:firstLine="0"/>
              <w:rPr>
                <w:rFonts w:ascii="Arial" w:hAnsi="Arial" w:cs="Arial"/>
                <w:sz w:val="16"/>
                <w:szCs w:val="16"/>
              </w:rPr>
            </w:pPr>
            <w:r w:rsidRPr="002A6453">
              <w:rPr>
                <w:rFonts w:ascii="Arial" w:hAnsi="Arial" w:cs="Arial"/>
                <w:sz w:val="16"/>
                <w:szCs w:val="16"/>
              </w:rPr>
              <w:t>28</w:t>
            </w:r>
          </w:p>
        </w:tc>
        <w:tc>
          <w:tcPr>
            <w:tcW w:w="753" w:type="dxa"/>
          </w:tcPr>
          <w:p w14:paraId="2F18471C" w14:textId="77777777" w:rsidR="002A6453" w:rsidRPr="002A6453" w:rsidRDefault="002A6453" w:rsidP="002A6453">
            <w:pPr>
              <w:pStyle w:val="Paragraph"/>
              <w:spacing w:line="0" w:lineRule="atLeast"/>
              <w:ind w:firstLine="0"/>
              <w:rPr>
                <w:rFonts w:ascii="Arial" w:hAnsi="Arial" w:cs="Arial"/>
                <w:sz w:val="16"/>
                <w:szCs w:val="16"/>
              </w:rPr>
            </w:pPr>
            <w:r w:rsidRPr="002A6453">
              <w:rPr>
                <w:rFonts w:ascii="Arial" w:hAnsi="Arial" w:cs="Arial"/>
                <w:sz w:val="20"/>
                <w:szCs w:val="20"/>
              </w:rPr>
              <w:t>This study</w:t>
            </w:r>
          </w:p>
        </w:tc>
      </w:tr>
      <w:tr w:rsidR="002A6453" w:rsidRPr="002A6453" w14:paraId="69C784A9" w14:textId="77777777" w:rsidTr="002A6453">
        <w:tc>
          <w:tcPr>
            <w:tcW w:w="534" w:type="dxa"/>
          </w:tcPr>
          <w:p w14:paraId="54A7409C" w14:textId="3E888A21" w:rsidR="002A6453" w:rsidRPr="002A6453" w:rsidRDefault="00DF0AF7" w:rsidP="002A6453">
            <w:pPr>
              <w:pStyle w:val="Paragraph"/>
              <w:spacing w:line="0" w:lineRule="atLeast"/>
              <w:ind w:firstLine="0"/>
              <w:rPr>
                <w:rFonts w:ascii="Arial" w:hAnsi="Arial" w:cs="Arial"/>
                <w:sz w:val="16"/>
                <w:szCs w:val="16"/>
              </w:rPr>
            </w:pPr>
            <w:ins w:id="9" w:author="清光 智美" w:date="2018-05-23T20:19:00Z">
              <w:r>
                <w:rPr>
                  <w:rFonts w:ascii="Arial" w:hAnsi="Arial" w:cs="Arial"/>
                  <w:sz w:val="16"/>
                  <w:szCs w:val="16"/>
                </w:rPr>
                <w:t>30</w:t>
              </w:r>
            </w:ins>
          </w:p>
        </w:tc>
        <w:tc>
          <w:tcPr>
            <w:tcW w:w="1701" w:type="dxa"/>
          </w:tcPr>
          <w:p w14:paraId="2F668501" w14:textId="377D2D3C" w:rsidR="002A6453" w:rsidRPr="002A6453" w:rsidRDefault="00DF0AF7" w:rsidP="00DF0AF7">
            <w:pPr>
              <w:pStyle w:val="Paragraph"/>
              <w:spacing w:line="0" w:lineRule="atLeast"/>
              <w:ind w:firstLine="0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ins w:id="10" w:author="清光 智美" w:date="2018-05-23T20:19:00Z">
              <w:r w:rsidRPr="002A6453">
                <w:rPr>
                  <w:rFonts w:ascii="Arial" w:hAnsi="Arial" w:cs="Arial"/>
                  <w:color w:val="000000"/>
                  <w:sz w:val="18"/>
                  <w:szCs w:val="18"/>
                </w:rPr>
                <w:t>NuMA-mACF</w:t>
              </w:r>
              <w:proofErr w:type="spellEnd"/>
              <w:r w:rsidRPr="002A6453">
                <w:rPr>
                  <w:rFonts w:ascii="Arial" w:hAnsi="Arial" w:cs="Arial"/>
                  <w:color w:val="000000"/>
                  <w:sz w:val="18"/>
                  <w:szCs w:val="18"/>
                </w:rPr>
                <w:t>+ SNAP-LGN</w:t>
              </w:r>
              <w:r w:rsidRPr="002A6453">
                <w:rPr>
                  <w:rFonts w:ascii="Arial" w:hAnsi="Arial" w:cs="Arial"/>
                  <w:color w:val="000000"/>
                  <w:sz w:val="18"/>
                  <w:szCs w:val="18"/>
                </w:rPr>
                <w:t xml:space="preserve"> </w:t>
              </w:r>
            </w:ins>
          </w:p>
        </w:tc>
        <w:tc>
          <w:tcPr>
            <w:tcW w:w="3318" w:type="dxa"/>
          </w:tcPr>
          <w:p w14:paraId="0B093329" w14:textId="4E65EB89" w:rsidR="002A6453" w:rsidRPr="002A6453" w:rsidRDefault="0066662E" w:rsidP="0066662E">
            <w:pPr>
              <w:pStyle w:val="Paragraph"/>
              <w:spacing w:line="0" w:lineRule="atLeast"/>
              <w:ind w:firstLine="0"/>
              <w:rPr>
                <w:rFonts w:ascii="Arial" w:hAnsi="Arial" w:cs="Arial"/>
                <w:color w:val="000000"/>
                <w:sz w:val="16"/>
                <w:szCs w:val="16"/>
              </w:rPr>
            </w:pPr>
            <w:ins w:id="11" w:author="清光 智美" w:date="2018-05-23T20:21:00Z">
              <w:r w:rsidRPr="002A6453">
                <w:rPr>
                  <w:rFonts w:ascii="Arial" w:hAnsi="Arial" w:cs="Arial"/>
                  <w:color w:val="000000"/>
                  <w:sz w:val="16"/>
                  <w:szCs w:val="16"/>
                </w:rPr>
                <w:t>AAVS1</w:t>
              </w:r>
              <w:proofErr w:type="gramStart"/>
              <w:r w:rsidRPr="002A6453">
                <w:rPr>
                  <w:rFonts w:ascii="Arial" w:hAnsi="Arial" w:cs="Arial"/>
                  <w:color w:val="000000"/>
                  <w:sz w:val="16"/>
                  <w:szCs w:val="16"/>
                </w:rPr>
                <w:t>::</w:t>
              </w:r>
              <w:proofErr w:type="gramEnd"/>
              <w:r w:rsidRPr="002A6453">
                <w:rPr>
                  <w:rFonts w:ascii="Arial" w:hAnsi="Arial" w:cs="Arial"/>
                  <w:color w:val="000000"/>
                  <w:sz w:val="16"/>
                  <w:szCs w:val="16"/>
                </w:rPr>
                <w:t>PTRE3G OsTIR1 (</w:t>
              </w:r>
              <w:proofErr w:type="spellStart"/>
              <w:r w:rsidRPr="002A6453">
                <w:rPr>
                  <w:rFonts w:ascii="Arial" w:hAnsi="Arial" w:cs="Arial"/>
                  <w:color w:val="000000"/>
                  <w:sz w:val="16"/>
                  <w:szCs w:val="16"/>
                </w:rPr>
                <w:t>Puro</w:t>
              </w:r>
              <w:proofErr w:type="spellEnd"/>
              <w:r w:rsidRPr="002A6453">
                <w:rPr>
                  <w:rFonts w:ascii="Arial" w:hAnsi="Arial" w:cs="Arial"/>
                  <w:color w:val="000000"/>
                  <w:sz w:val="16"/>
                  <w:szCs w:val="16"/>
                </w:rPr>
                <w:t>), NuMA1:: NuMA-mAID-mClover-3FLAG (Neo), LGN:: SNAP-LGN (BSD)</w:t>
              </w:r>
            </w:ins>
          </w:p>
        </w:tc>
        <w:tc>
          <w:tcPr>
            <w:tcW w:w="497" w:type="dxa"/>
          </w:tcPr>
          <w:p w14:paraId="7AFC5D6B" w14:textId="03D3352E" w:rsidR="002A6453" w:rsidRPr="002A6453" w:rsidRDefault="0066662E" w:rsidP="002A6453">
            <w:pPr>
              <w:pStyle w:val="Paragraph"/>
              <w:spacing w:line="0" w:lineRule="atLeast"/>
              <w:ind w:firstLine="0"/>
              <w:rPr>
                <w:rFonts w:ascii="Arial" w:hAnsi="Arial" w:cs="Arial"/>
                <w:sz w:val="16"/>
                <w:szCs w:val="16"/>
              </w:rPr>
            </w:pPr>
            <w:ins w:id="12" w:author="清光 智美" w:date="2018-05-23T20:21:00Z">
              <w:r>
                <w:rPr>
                  <w:rFonts w:ascii="Arial" w:hAnsi="Arial" w:cs="Arial"/>
                  <w:sz w:val="16"/>
                  <w:szCs w:val="16"/>
                </w:rPr>
                <w:t>3</w:t>
              </w:r>
            </w:ins>
          </w:p>
        </w:tc>
        <w:tc>
          <w:tcPr>
            <w:tcW w:w="1296" w:type="dxa"/>
          </w:tcPr>
          <w:p w14:paraId="3E98D48C" w14:textId="52E2068B" w:rsidR="002A6453" w:rsidRPr="002A6453" w:rsidRDefault="0066662E" w:rsidP="0066662E">
            <w:pPr>
              <w:pStyle w:val="Paragraph"/>
              <w:spacing w:line="0" w:lineRule="atLeast"/>
              <w:ind w:firstLine="0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ins w:id="13" w:author="清光 智美" w:date="2018-05-23T20:21:00Z">
              <w:r w:rsidRPr="002A6453">
                <w:rPr>
                  <w:rFonts w:ascii="Arial" w:hAnsi="Arial" w:cs="Arial"/>
                  <w:color w:val="000000"/>
                  <w:sz w:val="20"/>
                  <w:szCs w:val="20"/>
                </w:rPr>
                <w:t>pTK473</w:t>
              </w:r>
              <w:proofErr w:type="gramEnd"/>
              <w:r w:rsidRPr="002A6453">
                <w:rPr>
                  <w:rFonts w:ascii="Arial" w:hAnsi="Arial" w:cs="Arial"/>
                  <w:color w:val="000000"/>
                  <w:sz w:val="20"/>
                  <w:szCs w:val="20"/>
                </w:rPr>
                <w:t xml:space="preserve"> and pTK586</w:t>
              </w:r>
            </w:ins>
          </w:p>
        </w:tc>
        <w:tc>
          <w:tcPr>
            <w:tcW w:w="615" w:type="dxa"/>
          </w:tcPr>
          <w:p w14:paraId="081ED04F" w14:textId="1F567562" w:rsidR="002A6453" w:rsidRPr="002A6453" w:rsidRDefault="0066662E" w:rsidP="002A6453">
            <w:pPr>
              <w:pStyle w:val="Paragraph"/>
              <w:spacing w:line="0" w:lineRule="atLeast"/>
              <w:ind w:firstLine="0"/>
              <w:rPr>
                <w:rFonts w:ascii="Arial" w:hAnsi="Arial" w:cs="Arial"/>
                <w:sz w:val="16"/>
                <w:szCs w:val="16"/>
              </w:rPr>
            </w:pPr>
            <w:ins w:id="14" w:author="清光 智美" w:date="2018-05-23T20:21:00Z">
              <w:r>
                <w:rPr>
                  <w:rFonts w:ascii="Arial" w:hAnsi="Arial" w:cs="Arial"/>
                  <w:sz w:val="16"/>
                  <w:szCs w:val="16"/>
                </w:rPr>
                <w:t>28</w:t>
              </w:r>
            </w:ins>
          </w:p>
        </w:tc>
        <w:tc>
          <w:tcPr>
            <w:tcW w:w="753" w:type="dxa"/>
          </w:tcPr>
          <w:p w14:paraId="212A2B30" w14:textId="64DFD540" w:rsidR="002A6453" w:rsidRPr="002A6453" w:rsidRDefault="0066662E" w:rsidP="0066662E">
            <w:pPr>
              <w:pStyle w:val="Paragraph"/>
              <w:spacing w:line="0" w:lineRule="atLeast"/>
              <w:ind w:firstLine="0"/>
              <w:rPr>
                <w:rFonts w:ascii="Arial" w:hAnsi="Arial" w:cs="Arial"/>
                <w:sz w:val="20"/>
                <w:szCs w:val="20"/>
              </w:rPr>
            </w:pPr>
            <w:ins w:id="15" w:author="清光 智美" w:date="2018-05-23T20:21:00Z">
              <w:r w:rsidRPr="002A6453">
                <w:rPr>
                  <w:rFonts w:ascii="Arial" w:hAnsi="Arial" w:cs="Arial"/>
                  <w:sz w:val="20"/>
                  <w:szCs w:val="20"/>
                </w:rPr>
                <w:t>This study</w:t>
              </w:r>
              <w:r w:rsidRPr="002A6453">
                <w:rPr>
                  <w:rFonts w:ascii="Arial" w:hAnsi="Arial" w:cs="Arial"/>
                  <w:sz w:val="20"/>
                  <w:szCs w:val="20"/>
                </w:rPr>
                <w:t xml:space="preserve"> </w:t>
              </w:r>
            </w:ins>
            <w:bookmarkStart w:id="16" w:name="_GoBack"/>
            <w:bookmarkEnd w:id="16"/>
          </w:p>
        </w:tc>
      </w:tr>
      <w:tr w:rsidR="002A6453" w:rsidRPr="002A6453" w14:paraId="7F0ED34D" w14:textId="77777777" w:rsidTr="002A6453">
        <w:tc>
          <w:tcPr>
            <w:tcW w:w="534" w:type="dxa"/>
          </w:tcPr>
          <w:p w14:paraId="26393863" w14:textId="77777777" w:rsidR="002A6453" w:rsidRPr="002A6453" w:rsidRDefault="002A6453" w:rsidP="002A6453">
            <w:pPr>
              <w:pStyle w:val="Paragraph"/>
              <w:spacing w:line="0" w:lineRule="atLeast"/>
              <w:ind w:firstLine="0"/>
              <w:rPr>
                <w:rFonts w:ascii="Arial" w:hAnsi="Arial" w:cs="Arial"/>
                <w:sz w:val="16"/>
                <w:szCs w:val="16"/>
              </w:rPr>
            </w:pPr>
            <w:r w:rsidRPr="002A6453">
              <w:rPr>
                <w:rFonts w:ascii="Arial" w:hAnsi="Arial" w:cs="Arial"/>
                <w:sz w:val="16"/>
                <w:szCs w:val="16"/>
              </w:rPr>
              <w:t>31</w:t>
            </w:r>
          </w:p>
        </w:tc>
        <w:tc>
          <w:tcPr>
            <w:tcW w:w="1701" w:type="dxa"/>
          </w:tcPr>
          <w:p w14:paraId="7C350481" w14:textId="77777777" w:rsidR="002A6453" w:rsidRPr="002A6453" w:rsidRDefault="002A6453" w:rsidP="002A6453">
            <w:pPr>
              <w:pStyle w:val="Paragraph"/>
              <w:spacing w:line="0" w:lineRule="atLeast"/>
              <w:ind w:firstLine="0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2A6453">
              <w:rPr>
                <w:rFonts w:ascii="Arial" w:hAnsi="Arial" w:cs="Arial"/>
                <w:color w:val="000000"/>
                <w:sz w:val="18"/>
                <w:szCs w:val="18"/>
              </w:rPr>
              <w:t>NuMA-mACF+DHC-SNAP+mCh-NuMA</w:t>
            </w:r>
            <w:proofErr w:type="spellEnd"/>
            <w:r w:rsidRPr="002A6453">
              <w:rPr>
                <w:rFonts w:ascii="Arial" w:hAnsi="Arial" w:cs="Arial"/>
                <w:color w:val="000000"/>
                <w:sz w:val="18"/>
                <w:szCs w:val="18"/>
              </w:rPr>
              <w:t xml:space="preserve"> WT</w:t>
            </w:r>
          </w:p>
        </w:tc>
        <w:tc>
          <w:tcPr>
            <w:tcW w:w="3318" w:type="dxa"/>
          </w:tcPr>
          <w:p w14:paraId="18FAC133" w14:textId="77777777" w:rsidR="002A6453" w:rsidRPr="002A6453" w:rsidRDefault="002A6453" w:rsidP="002A6453">
            <w:pPr>
              <w:pStyle w:val="Paragraph"/>
              <w:spacing w:line="0" w:lineRule="atLeast"/>
              <w:ind w:firstLine="0"/>
              <w:rPr>
                <w:rFonts w:ascii="Arial" w:hAnsi="Arial" w:cs="Arial"/>
                <w:sz w:val="16"/>
                <w:szCs w:val="16"/>
              </w:rPr>
            </w:pPr>
            <w:r w:rsidRPr="002A6453">
              <w:rPr>
                <w:rFonts w:ascii="Arial" w:hAnsi="Arial" w:cs="Arial"/>
                <w:color w:val="000000"/>
                <w:sz w:val="16"/>
                <w:szCs w:val="16"/>
              </w:rPr>
              <w:t>AAVS1</w:t>
            </w:r>
            <w:proofErr w:type="gramStart"/>
            <w:r w:rsidRPr="002A6453">
              <w:rPr>
                <w:rFonts w:ascii="Arial" w:hAnsi="Arial" w:cs="Arial"/>
                <w:color w:val="000000"/>
                <w:sz w:val="16"/>
                <w:szCs w:val="16"/>
              </w:rPr>
              <w:t>::</w:t>
            </w:r>
            <w:proofErr w:type="gramEnd"/>
            <w:r w:rsidRPr="002A6453">
              <w:rPr>
                <w:rFonts w:ascii="Arial" w:hAnsi="Arial" w:cs="Arial"/>
                <w:color w:val="000000"/>
                <w:sz w:val="16"/>
                <w:szCs w:val="16"/>
              </w:rPr>
              <w:t>PTRE3G OsTIR1 (</w:t>
            </w:r>
            <w:proofErr w:type="spellStart"/>
            <w:r w:rsidRPr="002A6453">
              <w:rPr>
                <w:rFonts w:ascii="Arial" w:hAnsi="Arial" w:cs="Arial"/>
                <w:color w:val="000000"/>
                <w:sz w:val="16"/>
                <w:szCs w:val="16"/>
              </w:rPr>
              <w:t>Puro</w:t>
            </w:r>
            <w:proofErr w:type="spellEnd"/>
            <w:r w:rsidRPr="002A6453">
              <w:rPr>
                <w:rFonts w:ascii="Arial" w:hAnsi="Arial" w:cs="Arial"/>
                <w:color w:val="000000"/>
                <w:sz w:val="16"/>
                <w:szCs w:val="16"/>
              </w:rPr>
              <w:t xml:space="preserve">), NuMA1:: NuMA-mAID-mClover-3FLAG (Neo), DHC1:: DHC-SNAP (BSD), Rosa26:: PTRE3G  </w:t>
            </w:r>
            <w:proofErr w:type="spellStart"/>
            <w:r w:rsidRPr="002A6453">
              <w:rPr>
                <w:rFonts w:ascii="Arial" w:hAnsi="Arial" w:cs="Arial"/>
                <w:color w:val="000000"/>
                <w:sz w:val="16"/>
                <w:szCs w:val="16"/>
              </w:rPr>
              <w:t>mCherry-NuMA</w:t>
            </w:r>
            <w:proofErr w:type="spellEnd"/>
            <w:r w:rsidRPr="002A6453">
              <w:rPr>
                <w:rFonts w:ascii="Arial" w:hAnsi="Arial" w:cs="Arial"/>
                <w:color w:val="000000"/>
                <w:sz w:val="16"/>
                <w:szCs w:val="16"/>
              </w:rPr>
              <w:t>(WT) (</w:t>
            </w:r>
            <w:proofErr w:type="spellStart"/>
            <w:r w:rsidRPr="002A6453">
              <w:rPr>
                <w:rFonts w:ascii="Arial" w:hAnsi="Arial" w:cs="Arial"/>
                <w:color w:val="000000"/>
                <w:sz w:val="16"/>
                <w:szCs w:val="16"/>
              </w:rPr>
              <w:t>Hygro</w:t>
            </w:r>
            <w:proofErr w:type="spellEnd"/>
            <w:r w:rsidRPr="002A6453">
              <w:rPr>
                <w:rFonts w:ascii="Arial" w:hAnsi="Arial" w:cs="Arial"/>
                <w:color w:val="000000"/>
                <w:sz w:val="16"/>
                <w:szCs w:val="16"/>
              </w:rPr>
              <w:t>)</w:t>
            </w:r>
          </w:p>
        </w:tc>
        <w:tc>
          <w:tcPr>
            <w:tcW w:w="497" w:type="dxa"/>
          </w:tcPr>
          <w:p w14:paraId="66D29093" w14:textId="77777777" w:rsidR="002A6453" w:rsidRPr="002A6453" w:rsidRDefault="002A6453" w:rsidP="002A6453">
            <w:pPr>
              <w:pStyle w:val="Paragraph"/>
              <w:spacing w:line="0" w:lineRule="atLeast"/>
              <w:ind w:firstLine="0"/>
              <w:rPr>
                <w:rFonts w:ascii="Arial" w:hAnsi="Arial" w:cs="Arial"/>
                <w:sz w:val="16"/>
                <w:szCs w:val="16"/>
              </w:rPr>
            </w:pPr>
            <w:r w:rsidRPr="002A6453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1296" w:type="dxa"/>
          </w:tcPr>
          <w:p w14:paraId="37014972" w14:textId="77777777" w:rsidR="002A6453" w:rsidRPr="002A6453" w:rsidRDefault="002A6453" w:rsidP="002A6453">
            <w:pPr>
              <w:pStyle w:val="Paragraph"/>
              <w:spacing w:line="0" w:lineRule="atLeast"/>
              <w:ind w:firstLine="0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2A6453">
              <w:rPr>
                <w:rFonts w:ascii="Arial" w:hAnsi="Arial" w:cs="Arial"/>
                <w:color w:val="000000"/>
                <w:sz w:val="20"/>
                <w:szCs w:val="20"/>
              </w:rPr>
              <w:t>hROSA26</w:t>
            </w:r>
            <w:proofErr w:type="gramEnd"/>
            <w:r w:rsidRPr="002A6453">
              <w:rPr>
                <w:rFonts w:ascii="Arial" w:hAnsi="Arial" w:cs="Arial"/>
                <w:color w:val="000000"/>
                <w:sz w:val="20"/>
                <w:szCs w:val="20"/>
              </w:rPr>
              <w:t xml:space="preserve"> CRISPR-pX330 and pTK503</w:t>
            </w:r>
          </w:p>
        </w:tc>
        <w:tc>
          <w:tcPr>
            <w:tcW w:w="615" w:type="dxa"/>
          </w:tcPr>
          <w:p w14:paraId="476B5F6C" w14:textId="77777777" w:rsidR="002A6453" w:rsidRPr="002A6453" w:rsidRDefault="002A6453" w:rsidP="002A6453">
            <w:pPr>
              <w:pStyle w:val="Paragraph"/>
              <w:spacing w:line="0" w:lineRule="atLeast"/>
              <w:ind w:firstLine="0"/>
              <w:rPr>
                <w:rFonts w:ascii="Arial" w:hAnsi="Arial" w:cs="Arial"/>
                <w:sz w:val="16"/>
                <w:szCs w:val="16"/>
              </w:rPr>
            </w:pPr>
            <w:r w:rsidRPr="002A6453">
              <w:rPr>
                <w:rFonts w:ascii="Arial" w:hAnsi="Arial" w:cs="Arial"/>
                <w:sz w:val="16"/>
                <w:szCs w:val="16"/>
              </w:rPr>
              <w:t>29</w:t>
            </w:r>
          </w:p>
        </w:tc>
        <w:tc>
          <w:tcPr>
            <w:tcW w:w="753" w:type="dxa"/>
          </w:tcPr>
          <w:p w14:paraId="7D38973C" w14:textId="77777777" w:rsidR="002A6453" w:rsidRPr="002A6453" w:rsidRDefault="002A6453" w:rsidP="002A6453">
            <w:pPr>
              <w:pStyle w:val="Paragraph"/>
              <w:spacing w:line="0" w:lineRule="atLeast"/>
              <w:ind w:firstLine="0"/>
              <w:rPr>
                <w:rFonts w:ascii="Arial" w:hAnsi="Arial" w:cs="Arial"/>
                <w:sz w:val="16"/>
                <w:szCs w:val="16"/>
              </w:rPr>
            </w:pPr>
            <w:r w:rsidRPr="002A6453">
              <w:rPr>
                <w:rFonts w:ascii="Arial" w:hAnsi="Arial" w:cs="Arial"/>
                <w:sz w:val="20"/>
                <w:szCs w:val="20"/>
              </w:rPr>
              <w:t>This study</w:t>
            </w:r>
          </w:p>
        </w:tc>
      </w:tr>
      <w:tr w:rsidR="002A6453" w:rsidRPr="002A6453" w14:paraId="0FB61EAB" w14:textId="77777777" w:rsidTr="002A6453">
        <w:tc>
          <w:tcPr>
            <w:tcW w:w="534" w:type="dxa"/>
          </w:tcPr>
          <w:p w14:paraId="76CD3093" w14:textId="77777777" w:rsidR="002A6453" w:rsidRPr="002A6453" w:rsidRDefault="002A6453" w:rsidP="002A6453">
            <w:pPr>
              <w:pStyle w:val="Paragraph"/>
              <w:spacing w:line="0" w:lineRule="atLeast"/>
              <w:ind w:firstLine="0"/>
              <w:rPr>
                <w:rFonts w:ascii="Arial" w:hAnsi="Arial" w:cs="Arial"/>
                <w:sz w:val="16"/>
                <w:szCs w:val="16"/>
              </w:rPr>
            </w:pPr>
            <w:r w:rsidRPr="002A6453">
              <w:rPr>
                <w:rFonts w:ascii="Arial" w:hAnsi="Arial" w:cs="Arial"/>
                <w:sz w:val="16"/>
                <w:szCs w:val="16"/>
              </w:rPr>
              <w:t>32</w:t>
            </w:r>
          </w:p>
        </w:tc>
        <w:tc>
          <w:tcPr>
            <w:tcW w:w="1701" w:type="dxa"/>
          </w:tcPr>
          <w:p w14:paraId="38CD5E21" w14:textId="77777777" w:rsidR="002A6453" w:rsidRPr="002A6453" w:rsidRDefault="002A6453" w:rsidP="002A6453">
            <w:pPr>
              <w:pStyle w:val="Paragraph"/>
              <w:spacing w:line="0" w:lineRule="atLeast"/>
              <w:ind w:firstLine="0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2A6453">
              <w:rPr>
                <w:rFonts w:ascii="Arial" w:hAnsi="Arial" w:cs="Arial"/>
                <w:color w:val="000000"/>
                <w:sz w:val="18"/>
                <w:szCs w:val="18"/>
              </w:rPr>
              <w:t>NuMA-mACF+DHC-SNAP+mCh-NuMA</w:t>
            </w:r>
            <w:proofErr w:type="spellEnd"/>
            <w:r w:rsidRPr="002A6453">
              <w:rPr>
                <w:rFonts w:ascii="Arial" w:hAnsi="Arial" w:cs="Arial"/>
                <w:color w:val="000000"/>
                <w:sz w:val="18"/>
                <w:szCs w:val="18"/>
              </w:rPr>
              <w:t xml:space="preserve"> 5A-3</w:t>
            </w:r>
          </w:p>
        </w:tc>
        <w:tc>
          <w:tcPr>
            <w:tcW w:w="3318" w:type="dxa"/>
          </w:tcPr>
          <w:p w14:paraId="39A0F307" w14:textId="77777777" w:rsidR="002A6453" w:rsidRPr="002A6453" w:rsidRDefault="002A6453" w:rsidP="002A6453">
            <w:pPr>
              <w:pStyle w:val="Paragraph"/>
              <w:spacing w:line="0" w:lineRule="atLeast"/>
              <w:ind w:firstLine="0"/>
              <w:rPr>
                <w:rFonts w:ascii="Arial" w:hAnsi="Arial" w:cs="Arial"/>
                <w:sz w:val="16"/>
                <w:szCs w:val="16"/>
              </w:rPr>
            </w:pPr>
            <w:r w:rsidRPr="002A6453">
              <w:rPr>
                <w:rFonts w:ascii="Arial" w:hAnsi="Arial" w:cs="Arial"/>
                <w:color w:val="000000"/>
                <w:sz w:val="16"/>
                <w:szCs w:val="16"/>
              </w:rPr>
              <w:t>AAVS1</w:t>
            </w:r>
            <w:proofErr w:type="gramStart"/>
            <w:r w:rsidRPr="002A6453">
              <w:rPr>
                <w:rFonts w:ascii="Arial" w:hAnsi="Arial" w:cs="Arial"/>
                <w:color w:val="000000"/>
                <w:sz w:val="16"/>
                <w:szCs w:val="16"/>
              </w:rPr>
              <w:t>::</w:t>
            </w:r>
            <w:proofErr w:type="gramEnd"/>
            <w:r w:rsidRPr="002A6453">
              <w:rPr>
                <w:rFonts w:ascii="Arial" w:hAnsi="Arial" w:cs="Arial"/>
                <w:color w:val="000000"/>
                <w:sz w:val="16"/>
                <w:szCs w:val="16"/>
              </w:rPr>
              <w:t>PTRE3G OsTIR1 (</w:t>
            </w:r>
            <w:proofErr w:type="spellStart"/>
            <w:r w:rsidRPr="002A6453">
              <w:rPr>
                <w:rFonts w:ascii="Arial" w:hAnsi="Arial" w:cs="Arial"/>
                <w:color w:val="000000"/>
                <w:sz w:val="16"/>
                <w:szCs w:val="16"/>
              </w:rPr>
              <w:t>Puro</w:t>
            </w:r>
            <w:proofErr w:type="spellEnd"/>
            <w:r w:rsidRPr="002A6453">
              <w:rPr>
                <w:rFonts w:ascii="Arial" w:hAnsi="Arial" w:cs="Arial"/>
                <w:color w:val="000000"/>
                <w:sz w:val="16"/>
                <w:szCs w:val="16"/>
              </w:rPr>
              <w:t xml:space="preserve">), NuMA1:: NuMA-mAID-mClover-3FLAG (Neo), DHC1:: DHC-SNAP (BSD), Rosa26:: PTRE3G  </w:t>
            </w:r>
            <w:proofErr w:type="spellStart"/>
            <w:r w:rsidRPr="002A6453">
              <w:rPr>
                <w:rFonts w:ascii="Arial" w:hAnsi="Arial" w:cs="Arial"/>
                <w:color w:val="000000"/>
                <w:sz w:val="16"/>
                <w:szCs w:val="16"/>
              </w:rPr>
              <w:t>mCherry-NuMA</w:t>
            </w:r>
            <w:proofErr w:type="spellEnd"/>
            <w:r w:rsidRPr="002A6453">
              <w:rPr>
                <w:rFonts w:ascii="Arial" w:hAnsi="Arial" w:cs="Arial"/>
                <w:color w:val="000000"/>
                <w:sz w:val="16"/>
                <w:szCs w:val="16"/>
              </w:rPr>
              <w:t>(5A-3) (</w:t>
            </w:r>
            <w:proofErr w:type="spellStart"/>
            <w:r w:rsidRPr="002A6453">
              <w:rPr>
                <w:rFonts w:ascii="Arial" w:hAnsi="Arial" w:cs="Arial"/>
                <w:color w:val="000000"/>
                <w:sz w:val="16"/>
                <w:szCs w:val="16"/>
              </w:rPr>
              <w:t>Hygro</w:t>
            </w:r>
            <w:proofErr w:type="spellEnd"/>
            <w:r w:rsidRPr="002A6453">
              <w:rPr>
                <w:rFonts w:ascii="Arial" w:hAnsi="Arial" w:cs="Arial"/>
                <w:color w:val="000000"/>
                <w:sz w:val="16"/>
                <w:szCs w:val="16"/>
              </w:rPr>
              <w:t>)</w:t>
            </w:r>
          </w:p>
        </w:tc>
        <w:tc>
          <w:tcPr>
            <w:tcW w:w="497" w:type="dxa"/>
          </w:tcPr>
          <w:p w14:paraId="6E98219E" w14:textId="77777777" w:rsidR="002A6453" w:rsidRPr="002A6453" w:rsidRDefault="002A6453" w:rsidP="002A6453">
            <w:pPr>
              <w:pStyle w:val="Paragraph"/>
              <w:spacing w:line="0" w:lineRule="atLeast"/>
              <w:ind w:firstLine="0"/>
              <w:rPr>
                <w:rFonts w:ascii="Arial" w:hAnsi="Arial" w:cs="Arial"/>
                <w:sz w:val="16"/>
                <w:szCs w:val="16"/>
              </w:rPr>
            </w:pPr>
            <w:r w:rsidRPr="002A6453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296" w:type="dxa"/>
          </w:tcPr>
          <w:p w14:paraId="5D4E8E93" w14:textId="77777777" w:rsidR="002A6453" w:rsidRPr="002A6453" w:rsidRDefault="002A6453" w:rsidP="002A6453">
            <w:pPr>
              <w:pStyle w:val="Paragraph"/>
              <w:spacing w:line="0" w:lineRule="atLeast"/>
              <w:ind w:firstLine="0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2A6453">
              <w:rPr>
                <w:rFonts w:ascii="Arial" w:hAnsi="Arial" w:cs="Arial"/>
                <w:color w:val="000000"/>
                <w:sz w:val="20"/>
                <w:szCs w:val="20"/>
              </w:rPr>
              <w:t>hROSA26</w:t>
            </w:r>
            <w:proofErr w:type="gramEnd"/>
            <w:r w:rsidRPr="002A6453">
              <w:rPr>
                <w:rFonts w:ascii="Arial" w:hAnsi="Arial" w:cs="Arial"/>
                <w:color w:val="000000"/>
                <w:sz w:val="20"/>
                <w:szCs w:val="20"/>
              </w:rPr>
              <w:t xml:space="preserve"> CRISPR-pX330 and pTK750</w:t>
            </w:r>
          </w:p>
        </w:tc>
        <w:tc>
          <w:tcPr>
            <w:tcW w:w="615" w:type="dxa"/>
          </w:tcPr>
          <w:p w14:paraId="29C09810" w14:textId="77777777" w:rsidR="002A6453" w:rsidRPr="002A6453" w:rsidRDefault="002A6453" w:rsidP="002A6453">
            <w:pPr>
              <w:pStyle w:val="Paragraph"/>
              <w:spacing w:line="0" w:lineRule="atLeast"/>
              <w:ind w:firstLine="0"/>
              <w:rPr>
                <w:rFonts w:ascii="Arial" w:hAnsi="Arial" w:cs="Arial"/>
                <w:sz w:val="16"/>
                <w:szCs w:val="16"/>
              </w:rPr>
            </w:pPr>
            <w:r w:rsidRPr="002A6453">
              <w:rPr>
                <w:rFonts w:ascii="Arial" w:hAnsi="Arial" w:cs="Arial"/>
                <w:sz w:val="16"/>
                <w:szCs w:val="16"/>
              </w:rPr>
              <w:t>29</w:t>
            </w:r>
          </w:p>
        </w:tc>
        <w:tc>
          <w:tcPr>
            <w:tcW w:w="753" w:type="dxa"/>
          </w:tcPr>
          <w:p w14:paraId="5C965E8D" w14:textId="77777777" w:rsidR="002A6453" w:rsidRPr="002A6453" w:rsidRDefault="002A6453" w:rsidP="002A6453">
            <w:pPr>
              <w:pStyle w:val="Paragraph"/>
              <w:spacing w:line="0" w:lineRule="atLeast"/>
              <w:ind w:firstLine="0"/>
              <w:rPr>
                <w:rFonts w:ascii="Arial" w:hAnsi="Arial" w:cs="Arial"/>
                <w:sz w:val="16"/>
                <w:szCs w:val="16"/>
              </w:rPr>
            </w:pPr>
            <w:r w:rsidRPr="002A6453">
              <w:rPr>
                <w:rFonts w:ascii="Arial" w:hAnsi="Arial" w:cs="Arial"/>
                <w:sz w:val="20"/>
                <w:szCs w:val="20"/>
              </w:rPr>
              <w:t>This study</w:t>
            </w:r>
          </w:p>
        </w:tc>
      </w:tr>
      <w:tr w:rsidR="002A6453" w:rsidRPr="002A6453" w14:paraId="5E6E55F4" w14:textId="77777777" w:rsidTr="002A6453">
        <w:tc>
          <w:tcPr>
            <w:tcW w:w="534" w:type="dxa"/>
          </w:tcPr>
          <w:p w14:paraId="58C3389F" w14:textId="77777777" w:rsidR="002A6453" w:rsidRPr="002A6453" w:rsidRDefault="002A6453" w:rsidP="002A6453">
            <w:pPr>
              <w:pStyle w:val="Paragraph"/>
              <w:spacing w:line="0" w:lineRule="atLeast"/>
              <w:ind w:firstLine="0"/>
              <w:rPr>
                <w:rFonts w:ascii="Arial" w:hAnsi="Arial" w:cs="Arial"/>
                <w:sz w:val="16"/>
                <w:szCs w:val="16"/>
              </w:rPr>
            </w:pPr>
            <w:r w:rsidRPr="002A6453">
              <w:rPr>
                <w:rFonts w:ascii="Arial" w:hAnsi="Arial" w:cs="Arial"/>
                <w:sz w:val="16"/>
                <w:szCs w:val="16"/>
              </w:rPr>
              <w:t>33</w:t>
            </w:r>
          </w:p>
        </w:tc>
        <w:tc>
          <w:tcPr>
            <w:tcW w:w="1701" w:type="dxa"/>
          </w:tcPr>
          <w:p w14:paraId="546015EF" w14:textId="77777777" w:rsidR="002A6453" w:rsidRPr="002A6453" w:rsidRDefault="002A6453" w:rsidP="002A6453">
            <w:pPr>
              <w:pStyle w:val="Paragraph"/>
              <w:spacing w:line="0" w:lineRule="atLeast"/>
              <w:ind w:firstLine="0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2A6453">
              <w:rPr>
                <w:rFonts w:ascii="Arial" w:hAnsi="Arial" w:cs="Arial"/>
                <w:color w:val="000000"/>
                <w:sz w:val="18"/>
                <w:szCs w:val="18"/>
              </w:rPr>
              <w:t>HeLa</w:t>
            </w:r>
            <w:proofErr w:type="spellEnd"/>
          </w:p>
        </w:tc>
        <w:tc>
          <w:tcPr>
            <w:tcW w:w="3318" w:type="dxa"/>
          </w:tcPr>
          <w:p w14:paraId="05365A6E" w14:textId="77777777" w:rsidR="002A6453" w:rsidRPr="002A6453" w:rsidRDefault="002A6453" w:rsidP="002A6453">
            <w:pPr>
              <w:pStyle w:val="Paragraph"/>
              <w:spacing w:line="0" w:lineRule="atLeast"/>
              <w:ind w:firstLine="0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2A6453">
              <w:rPr>
                <w:rFonts w:ascii="Arial" w:hAnsi="Arial" w:cs="Arial"/>
                <w:color w:val="000000"/>
                <w:sz w:val="16"/>
                <w:szCs w:val="16"/>
              </w:rPr>
              <w:t>HeLa</w:t>
            </w:r>
            <w:proofErr w:type="spellEnd"/>
          </w:p>
        </w:tc>
        <w:tc>
          <w:tcPr>
            <w:tcW w:w="497" w:type="dxa"/>
          </w:tcPr>
          <w:p w14:paraId="1137D0F5" w14:textId="77777777" w:rsidR="002A6453" w:rsidRPr="002A6453" w:rsidRDefault="002A6453" w:rsidP="002A6453">
            <w:pPr>
              <w:pStyle w:val="Paragraph"/>
              <w:spacing w:line="0" w:lineRule="atLeast"/>
              <w:ind w:firstLine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96" w:type="dxa"/>
          </w:tcPr>
          <w:p w14:paraId="2557F3D0" w14:textId="77777777" w:rsidR="002A6453" w:rsidRPr="002A6453" w:rsidRDefault="002A6453" w:rsidP="002A6453">
            <w:pPr>
              <w:pStyle w:val="Paragraph"/>
              <w:spacing w:line="0" w:lineRule="atLeast"/>
              <w:ind w:firstLine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15" w:type="dxa"/>
          </w:tcPr>
          <w:p w14:paraId="3A313DDE" w14:textId="77777777" w:rsidR="002A6453" w:rsidRPr="002A6453" w:rsidRDefault="002A6453" w:rsidP="002A6453">
            <w:pPr>
              <w:pStyle w:val="Paragraph"/>
              <w:spacing w:line="0" w:lineRule="atLeast"/>
              <w:ind w:firstLine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53" w:type="dxa"/>
          </w:tcPr>
          <w:p w14:paraId="0E1F362F" w14:textId="77777777" w:rsidR="002A6453" w:rsidRPr="002A6453" w:rsidRDefault="002A6453" w:rsidP="002A6453">
            <w:pPr>
              <w:pStyle w:val="Paragraph"/>
              <w:spacing w:line="0" w:lineRule="atLeast"/>
              <w:ind w:firstLine="0"/>
              <w:rPr>
                <w:rFonts w:ascii="Arial" w:hAnsi="Arial" w:cs="Arial"/>
                <w:sz w:val="15"/>
                <w:szCs w:val="15"/>
              </w:rPr>
            </w:pPr>
            <w:r w:rsidRPr="002A6453">
              <w:rPr>
                <w:rFonts w:ascii="Arial" w:hAnsi="Arial" w:cs="Arial"/>
                <w:sz w:val="15"/>
                <w:szCs w:val="15"/>
              </w:rPr>
              <w:fldChar w:fldCharType="begin">
                <w:fldData xml:space="preserve">PEVuZE5vdGU+PENpdGU+PEF1dGhvcj5LaXlvbWl0c3U8L0F1dGhvcj48WWVhcj4yMDEyPC9ZZWFy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</w:fldData>
              </w:fldChar>
            </w:r>
            <w:r w:rsidRPr="002A6453">
              <w:rPr>
                <w:rFonts w:ascii="Arial" w:hAnsi="Arial" w:cs="Arial"/>
                <w:sz w:val="15"/>
                <w:szCs w:val="15"/>
              </w:rPr>
              <w:instrText xml:space="preserve"> ADDIN EN.CITE </w:instrText>
            </w:r>
            <w:r w:rsidRPr="002A6453">
              <w:rPr>
                <w:rFonts w:ascii="Arial" w:hAnsi="Arial" w:cs="Arial"/>
                <w:sz w:val="15"/>
                <w:szCs w:val="15"/>
              </w:rPr>
              <w:fldChar w:fldCharType="begin">
                <w:fldData xml:space="preserve">PEVuZE5vdGU+PENpdGU+PEF1dGhvcj5LaXlvbWl0c3U8L0F1dGhvcj48WWVhcj4yMDEyPC9ZZWFy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</w:fldData>
              </w:fldChar>
            </w:r>
            <w:r w:rsidRPr="002A6453">
              <w:rPr>
                <w:rFonts w:ascii="Arial" w:hAnsi="Arial" w:cs="Arial"/>
                <w:sz w:val="15"/>
                <w:szCs w:val="15"/>
              </w:rPr>
              <w:instrText xml:space="preserve"> ADDIN EN.CITE.DATA </w:instrText>
            </w:r>
            <w:r w:rsidRPr="002A6453">
              <w:rPr>
                <w:rFonts w:ascii="Arial" w:hAnsi="Arial" w:cs="Arial"/>
                <w:sz w:val="15"/>
                <w:szCs w:val="15"/>
              </w:rPr>
            </w:r>
            <w:r w:rsidRPr="002A6453">
              <w:rPr>
                <w:rFonts w:ascii="Arial" w:hAnsi="Arial" w:cs="Arial"/>
                <w:sz w:val="15"/>
                <w:szCs w:val="15"/>
              </w:rPr>
              <w:fldChar w:fldCharType="end"/>
            </w:r>
            <w:r w:rsidRPr="002A6453">
              <w:rPr>
                <w:rFonts w:ascii="Arial" w:hAnsi="Arial" w:cs="Arial"/>
                <w:sz w:val="15"/>
                <w:szCs w:val="15"/>
              </w:rPr>
            </w:r>
            <w:r w:rsidRPr="002A6453">
              <w:rPr>
                <w:rFonts w:ascii="Arial" w:hAnsi="Arial" w:cs="Arial"/>
                <w:sz w:val="15"/>
                <w:szCs w:val="15"/>
              </w:rPr>
              <w:fldChar w:fldCharType="separate"/>
            </w:r>
            <w:r w:rsidRPr="002A6453">
              <w:rPr>
                <w:rFonts w:ascii="Arial" w:hAnsi="Arial" w:cs="Arial"/>
                <w:noProof/>
                <w:sz w:val="15"/>
                <w:szCs w:val="15"/>
              </w:rPr>
              <w:t>(Kiyomitsu &amp; Cheeseman, 2012)</w:t>
            </w:r>
            <w:r w:rsidRPr="002A6453">
              <w:rPr>
                <w:rFonts w:ascii="Arial" w:hAnsi="Arial" w:cs="Arial"/>
                <w:sz w:val="15"/>
                <w:szCs w:val="15"/>
              </w:rPr>
              <w:fldChar w:fldCharType="end"/>
            </w:r>
          </w:p>
        </w:tc>
      </w:tr>
    </w:tbl>
    <w:p w14:paraId="49E46A46" w14:textId="77777777" w:rsidR="00AB3EE9" w:rsidRPr="002A6453" w:rsidRDefault="0066662E" w:rsidP="002A6453">
      <w:pPr>
        <w:spacing w:line="0" w:lineRule="atLeast"/>
        <w:rPr>
          <w:rFonts w:ascii="Arial" w:hAnsi="Arial"/>
        </w:rPr>
      </w:pPr>
    </w:p>
    <w:sectPr w:rsidR="00AB3EE9" w:rsidRPr="002A6453" w:rsidSect="007C6A72">
      <w:pgSz w:w="11900" w:h="16840"/>
      <w:pgMar w:top="1985" w:right="1701" w:bottom="1701" w:left="1701" w:header="851" w:footer="992" w:gutter="0"/>
      <w:cols w:space="425"/>
      <w:docGrid w:type="lines" w:linePitch="4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auto"/>
    <w:pitch w:val="variable"/>
    <w:sig w:usb0="00000287" w:usb1="00000000" w:usb2="00000000" w:usb3="00000000" w:csb0="0000009F" w:csb1="00000000"/>
  </w:font>
  <w:font w:name="細明朝体">
    <w:altName w:val="ＭＳ 明朝"/>
    <w:charset w:val="4E"/>
    <w:family w:val="auto"/>
    <w:pitch w:val="variable"/>
    <w:sig w:usb0="01000000" w:usb1="00000000" w:usb2="07040001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panose1 w:val="02020609040205080304"/>
    <w:charset w:val="4E"/>
    <w:family w:val="auto"/>
    <w:pitch w:val="variable"/>
    <w:sig w:usb0="E00002FF" w:usb1="6AC7FDFB" w:usb2="00000012" w:usb3="00000000" w:csb0="0002009F" w:csb1="00000000"/>
  </w:font>
  <w:font w:name="ヒラギノ角ゴ ProN W3">
    <w:panose1 w:val="020B0300000000000000"/>
    <w:charset w:val="4E"/>
    <w:family w:val="auto"/>
    <w:pitch w:val="variable"/>
    <w:sig w:usb0="E00002FF" w:usb1="7AC7FFFF" w:usb2="00000012" w:usb3="00000000" w:csb0="0002000D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20B0609070205080204"/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9"/>
  <w:embedSystemFonts/>
  <w:bordersDoNotSurroundHeader/>
  <w:bordersDoNotSurroundFooter/>
  <w:proofState w:spelling="clean" w:grammar="clean"/>
  <w:trackRevisions/>
  <w:defaultTabStop w:val="960"/>
  <w:drawingGridVerticalSpacing w:val="200"/>
  <w:displayHorizontalDrawingGridEvery w:val="0"/>
  <w:displayVerticalDrawingGridEvery w:val="2"/>
  <w:characterSpacingControl w:val="compressPunctuation"/>
  <w:savePreviewPicture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6453"/>
    <w:rsid w:val="00173E35"/>
    <w:rsid w:val="002A6453"/>
    <w:rsid w:val="00454CED"/>
    <w:rsid w:val="0066662E"/>
    <w:rsid w:val="006D6D8A"/>
    <w:rsid w:val="007C6A72"/>
    <w:rsid w:val="00DB5F7B"/>
    <w:rsid w:val="00DF0AF7"/>
    <w:rsid w:val="00EE02D8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oNotEmbedSmartTags/>
  <w:decimalSymbol w:val="."/>
  <w:listSeparator w:val=","/>
  <w14:docId w14:val="289EA08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細明朝体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6453"/>
    <w:rPr>
      <w:rFonts w:ascii="Times New Roman" w:eastAsiaTheme="minorEastAsia" w:hAnsi="Times New Roman" w:cs="Times New Roman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1739F"/>
    <w:pPr>
      <w:widowControl w:val="0"/>
      <w:jc w:val="both"/>
    </w:pPr>
    <w:rPr>
      <w:rFonts w:ascii="ヒラギノ角ゴ ProN W3" w:eastAsia="ヒラギノ角ゴ ProN W3" w:hAnsiTheme="minorHAnsi" w:cstheme="minorBidi"/>
      <w:kern w:val="2"/>
      <w:sz w:val="18"/>
      <w:szCs w:val="18"/>
      <w:lang w:eastAsia="ja-JP"/>
    </w:rPr>
  </w:style>
  <w:style w:type="paragraph" w:customStyle="1" w:styleId="Paragraph">
    <w:name w:val="Paragraph"/>
    <w:basedOn w:val="a"/>
    <w:rsid w:val="002A6453"/>
    <w:pPr>
      <w:spacing w:before="120"/>
      <w:ind w:firstLine="720"/>
    </w:pPr>
    <w:rPr>
      <w:rFonts w:eastAsia="Times New Roman"/>
      <w:sz w:val="24"/>
      <w:szCs w:val="24"/>
    </w:rPr>
  </w:style>
  <w:style w:type="table" w:styleId="a4">
    <w:name w:val="Table Grid"/>
    <w:basedOn w:val="a1"/>
    <w:uiPriority w:val="59"/>
    <w:rsid w:val="002A6453"/>
    <w:rPr>
      <w:rFonts w:ascii="Times New Roman" w:eastAsiaTheme="minorEastAsia" w:hAnsi="Times New Roman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細明朝体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6453"/>
    <w:rPr>
      <w:rFonts w:ascii="Times New Roman" w:eastAsiaTheme="minorEastAsia" w:hAnsi="Times New Roman" w:cs="Times New Roman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1739F"/>
    <w:pPr>
      <w:widowControl w:val="0"/>
      <w:jc w:val="both"/>
    </w:pPr>
    <w:rPr>
      <w:rFonts w:ascii="ヒラギノ角ゴ ProN W3" w:eastAsia="ヒラギノ角ゴ ProN W3" w:hAnsiTheme="minorHAnsi" w:cstheme="minorBidi"/>
      <w:kern w:val="2"/>
      <w:sz w:val="18"/>
      <w:szCs w:val="18"/>
      <w:lang w:eastAsia="ja-JP"/>
    </w:rPr>
  </w:style>
  <w:style w:type="paragraph" w:customStyle="1" w:styleId="Paragraph">
    <w:name w:val="Paragraph"/>
    <w:basedOn w:val="a"/>
    <w:rsid w:val="002A6453"/>
    <w:pPr>
      <w:spacing w:before="120"/>
      <w:ind w:firstLine="720"/>
    </w:pPr>
    <w:rPr>
      <w:rFonts w:eastAsia="Times New Roman"/>
      <w:sz w:val="24"/>
      <w:szCs w:val="24"/>
    </w:rPr>
  </w:style>
  <w:style w:type="table" w:styleId="a4">
    <w:name w:val="Table Grid"/>
    <w:basedOn w:val="a1"/>
    <w:uiPriority w:val="59"/>
    <w:rsid w:val="002A6453"/>
    <w:rPr>
      <w:rFonts w:ascii="Times New Roman" w:eastAsiaTheme="minorEastAsia" w:hAnsi="Times New Roman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807</Words>
  <Characters>4602</Characters>
  <Application>Microsoft Macintosh Word</Application>
  <DocSecurity>0</DocSecurity>
  <Lines>38</Lines>
  <Paragraphs>10</Paragraphs>
  <ScaleCrop>false</ScaleCrop>
  <Company>京都大学生命科学研究科</Company>
  <LinksUpToDate>false</LinksUpToDate>
  <CharactersWithSpaces>5399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清光 智美</dc:creator>
  <cp:keywords/>
  <dc:description/>
  <cp:lastModifiedBy>清光 智美</cp:lastModifiedBy>
  <cp:revision>5</cp:revision>
  <dcterms:created xsi:type="dcterms:W3CDTF">2018-05-23T07:03:00Z</dcterms:created>
  <dcterms:modified xsi:type="dcterms:W3CDTF">2018-05-23T11:21:00Z</dcterms:modified>
</cp:coreProperties>
</file>