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0B22AE" w14:textId="128970A0" w:rsidR="002A6453" w:rsidRDefault="00760C09" w:rsidP="002A6453">
      <w:pPr>
        <w:pStyle w:val="Paragraph"/>
        <w:ind w:firstLine="0"/>
        <w:rPr>
          <w:rFonts w:ascii="Arial" w:hAnsi="Arial" w:cs="Arial"/>
          <w:b/>
        </w:rPr>
      </w:pPr>
      <w:r w:rsidRPr="00D676A5">
        <w:rPr>
          <w:rFonts w:ascii="Arial" w:hAnsi="Arial" w:cs="Arial"/>
          <w:b/>
        </w:rPr>
        <w:t xml:space="preserve">Table S2: </w:t>
      </w:r>
      <w:proofErr w:type="spellStart"/>
      <w:r w:rsidRPr="00D676A5">
        <w:rPr>
          <w:rFonts w:ascii="Arial" w:hAnsi="Arial" w:cs="Arial"/>
          <w:b/>
        </w:rPr>
        <w:t>sgRNA</w:t>
      </w:r>
      <w:proofErr w:type="spellEnd"/>
      <w:r w:rsidRPr="00D676A5">
        <w:rPr>
          <w:rFonts w:ascii="Arial" w:hAnsi="Arial" w:cs="Arial"/>
          <w:b/>
        </w:rPr>
        <w:t xml:space="preserve"> sequences for CRISPR/Cas9-mediated genome editing</w:t>
      </w:r>
    </w:p>
    <w:p w14:paraId="6717FEAA" w14:textId="77777777" w:rsidR="00760C09" w:rsidRPr="00D676A5" w:rsidRDefault="00760C09" w:rsidP="002A6453">
      <w:pPr>
        <w:pStyle w:val="Paragraph"/>
        <w:ind w:firstLine="0"/>
        <w:rPr>
          <w:rFonts w:ascii="Arial" w:hAnsi="Arial" w:cs="Arial"/>
          <w:b/>
        </w:rPr>
      </w:pPr>
    </w:p>
    <w:tbl>
      <w:tblPr>
        <w:tblStyle w:val="a4"/>
        <w:tblW w:w="9558" w:type="dxa"/>
        <w:tblLook w:val="04A0" w:firstRow="1" w:lastRow="0" w:firstColumn="1" w:lastColumn="0" w:noHBand="0" w:noVBand="1"/>
      </w:tblPr>
      <w:tblGrid>
        <w:gridCol w:w="2802"/>
        <w:gridCol w:w="3260"/>
        <w:gridCol w:w="1106"/>
        <w:gridCol w:w="2390"/>
      </w:tblGrid>
      <w:tr w:rsidR="00760C09" w:rsidRPr="00D676A5" w14:paraId="1F5FDF82" w14:textId="77777777" w:rsidTr="00760C09">
        <w:tc>
          <w:tcPr>
            <w:tcW w:w="2802" w:type="dxa"/>
          </w:tcPr>
          <w:p w14:paraId="5F7943E3" w14:textId="77777777" w:rsidR="00760C09" w:rsidRPr="00D676A5" w:rsidRDefault="00760C09" w:rsidP="0065501E">
            <w:pPr>
              <w:pStyle w:val="Paragraph"/>
              <w:ind w:firstLine="0"/>
              <w:rPr>
                <w:rFonts w:ascii="Arial" w:hAnsi="Arial" w:cs="Arial"/>
                <w:b/>
              </w:rPr>
            </w:pPr>
            <w:r w:rsidRPr="00D676A5">
              <w:rPr>
                <w:rFonts w:ascii="Arial" w:hAnsi="Arial" w:cs="Arial"/>
                <w:b/>
              </w:rPr>
              <w:t>Gene locus</w:t>
            </w:r>
          </w:p>
        </w:tc>
        <w:tc>
          <w:tcPr>
            <w:tcW w:w="3260" w:type="dxa"/>
          </w:tcPr>
          <w:p w14:paraId="4A2E4A82" w14:textId="77777777" w:rsidR="00760C09" w:rsidRPr="00D676A5" w:rsidRDefault="00760C09" w:rsidP="0065501E">
            <w:pPr>
              <w:pStyle w:val="Paragraph"/>
              <w:ind w:firstLine="0"/>
              <w:rPr>
                <w:rFonts w:ascii="Arial" w:hAnsi="Arial" w:cs="Arial"/>
                <w:b/>
              </w:rPr>
            </w:pPr>
            <w:proofErr w:type="spellStart"/>
            <w:proofErr w:type="gramStart"/>
            <w:r w:rsidRPr="00D676A5">
              <w:rPr>
                <w:rFonts w:ascii="Arial" w:hAnsi="Arial" w:cs="Arial"/>
                <w:b/>
                <w:color w:val="000000"/>
              </w:rPr>
              <w:t>sgRNA</w:t>
            </w:r>
            <w:proofErr w:type="spellEnd"/>
            <w:proofErr w:type="gramEnd"/>
            <w:r w:rsidRPr="00D676A5">
              <w:rPr>
                <w:rFonts w:ascii="Arial" w:hAnsi="Arial" w:cs="Arial"/>
                <w:b/>
                <w:color w:val="000000"/>
              </w:rPr>
              <w:t xml:space="preserve"> (5'-3')</w:t>
            </w:r>
          </w:p>
        </w:tc>
        <w:tc>
          <w:tcPr>
            <w:tcW w:w="1106" w:type="dxa"/>
          </w:tcPr>
          <w:p w14:paraId="6CED3E68" w14:textId="77777777" w:rsidR="00760C09" w:rsidRPr="00D676A5" w:rsidRDefault="00760C09" w:rsidP="0065501E">
            <w:pPr>
              <w:pStyle w:val="Paragraph"/>
              <w:ind w:firstLine="0"/>
              <w:rPr>
                <w:rFonts w:ascii="Arial" w:hAnsi="Arial" w:cs="Arial"/>
                <w:b/>
              </w:rPr>
            </w:pPr>
            <w:r w:rsidRPr="00D676A5">
              <w:rPr>
                <w:rFonts w:ascii="Arial" w:hAnsi="Arial" w:cs="Arial"/>
                <w:b/>
                <w:color w:val="000000"/>
              </w:rPr>
              <w:t>PAM</w:t>
            </w:r>
          </w:p>
        </w:tc>
        <w:tc>
          <w:tcPr>
            <w:tcW w:w="2390" w:type="dxa"/>
          </w:tcPr>
          <w:p w14:paraId="64800C2C" w14:textId="77777777" w:rsidR="00760C09" w:rsidRPr="00D676A5" w:rsidRDefault="00760C09" w:rsidP="0065501E">
            <w:pPr>
              <w:pStyle w:val="Paragraph"/>
              <w:ind w:firstLine="0"/>
              <w:rPr>
                <w:rFonts w:ascii="Arial" w:hAnsi="Arial" w:cs="Arial"/>
                <w:b/>
              </w:rPr>
            </w:pPr>
            <w:r w:rsidRPr="00D676A5">
              <w:rPr>
                <w:rFonts w:ascii="Arial" w:hAnsi="Arial" w:cs="Arial"/>
                <w:b/>
                <w:color w:val="000000"/>
              </w:rPr>
              <w:t>Plasmid Name</w:t>
            </w:r>
          </w:p>
        </w:tc>
      </w:tr>
      <w:tr w:rsidR="00760C09" w:rsidRPr="00D676A5" w14:paraId="7AE42343" w14:textId="77777777" w:rsidTr="00760C09">
        <w:tc>
          <w:tcPr>
            <w:tcW w:w="2802" w:type="dxa"/>
          </w:tcPr>
          <w:p w14:paraId="3C0E4ACE" w14:textId="77777777" w:rsidR="00760C09" w:rsidRPr="00D676A5" w:rsidRDefault="00760C09" w:rsidP="0065501E">
            <w:pPr>
              <w:pStyle w:val="Paragraph"/>
              <w:ind w:firstLine="0"/>
              <w:rPr>
                <w:rFonts w:ascii="Arial" w:hAnsi="Arial" w:cs="Arial"/>
              </w:rPr>
            </w:pPr>
            <w:r w:rsidRPr="00D676A5">
              <w:rPr>
                <w:rFonts w:ascii="Arial" w:hAnsi="Arial" w:cs="Arial"/>
                <w:color w:val="000000"/>
              </w:rPr>
              <w:t>NuMA1 (C-terminus)</w:t>
            </w:r>
          </w:p>
        </w:tc>
        <w:tc>
          <w:tcPr>
            <w:tcW w:w="3260" w:type="dxa"/>
          </w:tcPr>
          <w:p w14:paraId="0B588CBE" w14:textId="77777777" w:rsidR="00760C09" w:rsidRPr="00D676A5" w:rsidRDefault="00760C09" w:rsidP="0065501E">
            <w:pPr>
              <w:pStyle w:val="Paragraph"/>
              <w:ind w:firstLine="0"/>
              <w:rPr>
                <w:rFonts w:ascii="Arial" w:hAnsi="Arial" w:cs="Arial"/>
                <w:b/>
              </w:rPr>
            </w:pPr>
            <w:proofErr w:type="spellStart"/>
            <w:proofErr w:type="gramStart"/>
            <w:r w:rsidRPr="00D676A5">
              <w:rPr>
                <w:rFonts w:ascii="Arial" w:hAnsi="Arial" w:cs="Arial"/>
                <w:color w:val="000000"/>
              </w:rPr>
              <w:t>gtggggccactcactggtac</w:t>
            </w:r>
            <w:proofErr w:type="spellEnd"/>
            <w:proofErr w:type="gramEnd"/>
          </w:p>
        </w:tc>
        <w:tc>
          <w:tcPr>
            <w:tcW w:w="1106" w:type="dxa"/>
          </w:tcPr>
          <w:p w14:paraId="5F1C0893" w14:textId="77777777" w:rsidR="00760C09" w:rsidRPr="00D676A5" w:rsidRDefault="00760C09" w:rsidP="0065501E">
            <w:pPr>
              <w:pStyle w:val="Paragraph"/>
              <w:ind w:firstLine="0"/>
              <w:rPr>
                <w:rFonts w:ascii="Arial" w:hAnsi="Arial" w:cs="Arial"/>
                <w:b/>
              </w:rPr>
            </w:pPr>
            <w:proofErr w:type="spellStart"/>
            <w:proofErr w:type="gramStart"/>
            <w:r w:rsidRPr="00D676A5">
              <w:rPr>
                <w:rFonts w:ascii="Arial" w:hAnsi="Arial" w:cs="Arial"/>
                <w:color w:val="000000"/>
              </w:rPr>
              <w:t>tgg</w:t>
            </w:r>
            <w:proofErr w:type="spellEnd"/>
            <w:proofErr w:type="gramEnd"/>
          </w:p>
        </w:tc>
        <w:tc>
          <w:tcPr>
            <w:tcW w:w="2390" w:type="dxa"/>
          </w:tcPr>
          <w:p w14:paraId="5181C80B" w14:textId="77777777" w:rsidR="00760C09" w:rsidRPr="00D676A5" w:rsidRDefault="00760C09" w:rsidP="0065501E">
            <w:pPr>
              <w:pStyle w:val="Paragraph"/>
              <w:ind w:firstLine="0"/>
              <w:rPr>
                <w:rFonts w:ascii="Arial" w:hAnsi="Arial" w:cs="Arial"/>
                <w:b/>
              </w:rPr>
            </w:pPr>
            <w:proofErr w:type="gramStart"/>
            <w:r w:rsidRPr="00D676A5">
              <w:rPr>
                <w:rFonts w:ascii="Arial" w:hAnsi="Arial" w:cs="Arial"/>
                <w:color w:val="000000"/>
              </w:rPr>
              <w:t>pTK372</w:t>
            </w:r>
            <w:proofErr w:type="gramEnd"/>
          </w:p>
        </w:tc>
      </w:tr>
      <w:tr w:rsidR="00760C09" w:rsidRPr="00D676A5" w14:paraId="5C385D08" w14:textId="77777777" w:rsidTr="00760C09">
        <w:tc>
          <w:tcPr>
            <w:tcW w:w="2802" w:type="dxa"/>
          </w:tcPr>
          <w:p w14:paraId="1D29B64E" w14:textId="77777777" w:rsidR="00760C09" w:rsidRPr="00D676A5" w:rsidRDefault="00760C09" w:rsidP="0065501E">
            <w:pPr>
              <w:pStyle w:val="Paragraph"/>
              <w:ind w:firstLine="0"/>
              <w:rPr>
                <w:rFonts w:ascii="Arial" w:hAnsi="Arial" w:cs="Arial"/>
                <w:b/>
              </w:rPr>
            </w:pPr>
            <w:r w:rsidRPr="00D676A5">
              <w:rPr>
                <w:rFonts w:ascii="Arial" w:hAnsi="Arial" w:cs="Arial"/>
                <w:color w:val="000000"/>
              </w:rPr>
              <w:t>DHC1 (C-terminus)</w:t>
            </w:r>
          </w:p>
        </w:tc>
        <w:tc>
          <w:tcPr>
            <w:tcW w:w="3260" w:type="dxa"/>
          </w:tcPr>
          <w:p w14:paraId="644396A4" w14:textId="77777777" w:rsidR="00760C09" w:rsidRPr="00D676A5" w:rsidRDefault="00760C09" w:rsidP="0065501E">
            <w:pPr>
              <w:pStyle w:val="Paragraph"/>
              <w:ind w:firstLine="0"/>
              <w:rPr>
                <w:rFonts w:ascii="Arial" w:hAnsi="Arial" w:cs="Arial"/>
                <w:b/>
              </w:rPr>
            </w:pPr>
            <w:proofErr w:type="spellStart"/>
            <w:proofErr w:type="gramStart"/>
            <w:r w:rsidRPr="00D676A5">
              <w:rPr>
                <w:rFonts w:ascii="Arial" w:hAnsi="Arial" w:cs="Arial"/>
                <w:color w:val="000000"/>
              </w:rPr>
              <w:t>cctcgcagcttctacgagcg</w:t>
            </w:r>
            <w:proofErr w:type="spellEnd"/>
            <w:proofErr w:type="gramEnd"/>
          </w:p>
        </w:tc>
        <w:tc>
          <w:tcPr>
            <w:tcW w:w="1106" w:type="dxa"/>
          </w:tcPr>
          <w:p w14:paraId="0FF6F649" w14:textId="77777777" w:rsidR="00760C09" w:rsidRPr="00D676A5" w:rsidRDefault="00760C09" w:rsidP="0065501E">
            <w:pPr>
              <w:pStyle w:val="Paragraph"/>
              <w:ind w:firstLine="0"/>
              <w:rPr>
                <w:rFonts w:ascii="Arial" w:hAnsi="Arial" w:cs="Arial"/>
                <w:b/>
              </w:rPr>
            </w:pPr>
            <w:proofErr w:type="spellStart"/>
            <w:proofErr w:type="gramStart"/>
            <w:r w:rsidRPr="00D676A5">
              <w:rPr>
                <w:rFonts w:ascii="Arial" w:hAnsi="Arial" w:cs="Arial"/>
                <w:color w:val="000000"/>
              </w:rPr>
              <w:t>ggg</w:t>
            </w:r>
            <w:proofErr w:type="spellEnd"/>
            <w:proofErr w:type="gramEnd"/>
          </w:p>
        </w:tc>
        <w:tc>
          <w:tcPr>
            <w:tcW w:w="2390" w:type="dxa"/>
          </w:tcPr>
          <w:p w14:paraId="105306CB" w14:textId="77777777" w:rsidR="00760C09" w:rsidRPr="00D676A5" w:rsidRDefault="00760C09" w:rsidP="0065501E">
            <w:pPr>
              <w:pStyle w:val="Paragraph"/>
              <w:ind w:firstLine="0"/>
              <w:rPr>
                <w:rFonts w:ascii="Arial" w:hAnsi="Arial" w:cs="Arial"/>
                <w:b/>
              </w:rPr>
            </w:pPr>
            <w:proofErr w:type="gramStart"/>
            <w:r w:rsidRPr="00D676A5">
              <w:rPr>
                <w:rFonts w:ascii="Arial" w:hAnsi="Arial" w:cs="Arial"/>
                <w:color w:val="000000"/>
              </w:rPr>
              <w:t>pTK308</w:t>
            </w:r>
            <w:proofErr w:type="gramEnd"/>
          </w:p>
        </w:tc>
      </w:tr>
      <w:tr w:rsidR="00760C09" w:rsidRPr="00D676A5" w14:paraId="383B53E8" w14:textId="77777777" w:rsidTr="00760C09">
        <w:tc>
          <w:tcPr>
            <w:tcW w:w="2802" w:type="dxa"/>
          </w:tcPr>
          <w:p w14:paraId="7955DA17" w14:textId="77777777" w:rsidR="00760C09" w:rsidRPr="00D676A5" w:rsidRDefault="00760C09" w:rsidP="0065501E">
            <w:pPr>
              <w:pStyle w:val="Paragraph"/>
              <w:ind w:firstLine="0"/>
              <w:rPr>
                <w:rFonts w:ascii="Arial" w:hAnsi="Arial" w:cs="Arial"/>
                <w:b/>
              </w:rPr>
            </w:pPr>
            <w:r w:rsidRPr="00D676A5">
              <w:rPr>
                <w:rFonts w:ascii="Arial" w:hAnsi="Arial" w:cs="Arial"/>
                <w:color w:val="000000"/>
              </w:rPr>
              <w:t>DHC1 (N-terminus)</w:t>
            </w:r>
          </w:p>
        </w:tc>
        <w:tc>
          <w:tcPr>
            <w:tcW w:w="3260" w:type="dxa"/>
          </w:tcPr>
          <w:p w14:paraId="6D9C8A8E" w14:textId="77777777" w:rsidR="00760C09" w:rsidRPr="00D676A5" w:rsidRDefault="00760C09" w:rsidP="0065501E">
            <w:pPr>
              <w:pStyle w:val="Paragraph"/>
              <w:ind w:firstLine="0"/>
              <w:rPr>
                <w:rFonts w:ascii="Arial" w:hAnsi="Arial" w:cs="Arial"/>
                <w:b/>
              </w:rPr>
            </w:pPr>
            <w:proofErr w:type="spellStart"/>
            <w:proofErr w:type="gramStart"/>
            <w:r w:rsidRPr="00D676A5">
              <w:rPr>
                <w:rFonts w:ascii="Arial" w:hAnsi="Arial" w:cs="Arial"/>
                <w:color w:val="000000"/>
              </w:rPr>
              <w:t>cgaggacggctcggccggat</w:t>
            </w:r>
            <w:proofErr w:type="spellEnd"/>
            <w:proofErr w:type="gramEnd"/>
          </w:p>
        </w:tc>
        <w:tc>
          <w:tcPr>
            <w:tcW w:w="1106" w:type="dxa"/>
          </w:tcPr>
          <w:p w14:paraId="297C6080" w14:textId="77777777" w:rsidR="00760C09" w:rsidRPr="00D676A5" w:rsidRDefault="00760C09" w:rsidP="0065501E">
            <w:pPr>
              <w:pStyle w:val="Paragraph"/>
              <w:ind w:firstLine="0"/>
              <w:rPr>
                <w:rFonts w:ascii="Arial" w:hAnsi="Arial" w:cs="Arial"/>
                <w:b/>
              </w:rPr>
            </w:pPr>
            <w:proofErr w:type="spellStart"/>
            <w:proofErr w:type="gramStart"/>
            <w:r w:rsidRPr="00D676A5">
              <w:rPr>
                <w:rFonts w:ascii="Arial" w:hAnsi="Arial" w:cs="Arial"/>
                <w:color w:val="000000"/>
              </w:rPr>
              <w:t>tgg</w:t>
            </w:r>
            <w:proofErr w:type="spellEnd"/>
            <w:proofErr w:type="gramEnd"/>
          </w:p>
        </w:tc>
        <w:tc>
          <w:tcPr>
            <w:tcW w:w="2390" w:type="dxa"/>
          </w:tcPr>
          <w:p w14:paraId="238ECC2B" w14:textId="77777777" w:rsidR="00760C09" w:rsidRPr="00D676A5" w:rsidRDefault="00760C09" w:rsidP="0065501E">
            <w:pPr>
              <w:pStyle w:val="Paragraph"/>
              <w:ind w:firstLine="0"/>
              <w:rPr>
                <w:rFonts w:ascii="Arial" w:hAnsi="Arial" w:cs="Arial"/>
                <w:b/>
              </w:rPr>
            </w:pPr>
            <w:proofErr w:type="gramStart"/>
            <w:r w:rsidRPr="00D676A5">
              <w:rPr>
                <w:rFonts w:ascii="Arial" w:hAnsi="Arial" w:cs="Arial"/>
                <w:color w:val="000000"/>
              </w:rPr>
              <w:t>pTK371</w:t>
            </w:r>
            <w:proofErr w:type="gramEnd"/>
          </w:p>
        </w:tc>
      </w:tr>
      <w:tr w:rsidR="00760C09" w:rsidRPr="00D676A5" w14:paraId="04472EAB" w14:textId="77777777" w:rsidTr="00760C09">
        <w:tc>
          <w:tcPr>
            <w:tcW w:w="2802" w:type="dxa"/>
          </w:tcPr>
          <w:p w14:paraId="570EAD4B" w14:textId="77777777" w:rsidR="00760C09" w:rsidRPr="00D676A5" w:rsidRDefault="00760C09" w:rsidP="0065501E">
            <w:pPr>
              <w:pStyle w:val="Paragraph"/>
              <w:ind w:firstLine="0"/>
              <w:rPr>
                <w:rFonts w:ascii="Arial" w:hAnsi="Arial" w:cs="Arial"/>
                <w:b/>
              </w:rPr>
            </w:pPr>
            <w:r w:rsidRPr="00D676A5">
              <w:rPr>
                <w:rFonts w:ascii="Arial" w:hAnsi="Arial" w:cs="Arial"/>
                <w:color w:val="000000"/>
              </w:rPr>
              <w:t>DCTN1 (C-terminus)</w:t>
            </w:r>
          </w:p>
        </w:tc>
        <w:tc>
          <w:tcPr>
            <w:tcW w:w="3260" w:type="dxa"/>
          </w:tcPr>
          <w:p w14:paraId="691AF10F" w14:textId="77777777" w:rsidR="00760C09" w:rsidRPr="00D676A5" w:rsidRDefault="00760C09" w:rsidP="0065501E">
            <w:pPr>
              <w:pStyle w:val="Paragraph"/>
              <w:ind w:firstLine="0"/>
              <w:rPr>
                <w:rFonts w:ascii="Arial" w:hAnsi="Arial" w:cs="Arial"/>
                <w:b/>
              </w:rPr>
            </w:pPr>
            <w:proofErr w:type="spellStart"/>
            <w:proofErr w:type="gramStart"/>
            <w:r w:rsidRPr="00D676A5">
              <w:rPr>
                <w:rFonts w:ascii="Arial" w:hAnsi="Arial" w:cs="Arial"/>
                <w:color w:val="000000"/>
              </w:rPr>
              <w:t>agatgaggcgactgtgaagc</w:t>
            </w:r>
            <w:proofErr w:type="spellEnd"/>
            <w:proofErr w:type="gramEnd"/>
          </w:p>
        </w:tc>
        <w:tc>
          <w:tcPr>
            <w:tcW w:w="1106" w:type="dxa"/>
          </w:tcPr>
          <w:p w14:paraId="499EABFC" w14:textId="77777777" w:rsidR="00760C09" w:rsidRPr="00D676A5" w:rsidRDefault="00760C09" w:rsidP="0065501E">
            <w:pPr>
              <w:pStyle w:val="Paragraph"/>
              <w:ind w:firstLine="0"/>
              <w:rPr>
                <w:rFonts w:ascii="Arial" w:hAnsi="Arial" w:cs="Arial"/>
                <w:b/>
              </w:rPr>
            </w:pPr>
            <w:proofErr w:type="spellStart"/>
            <w:proofErr w:type="gramStart"/>
            <w:r w:rsidRPr="00D676A5">
              <w:rPr>
                <w:rFonts w:ascii="Arial" w:hAnsi="Arial" w:cs="Arial"/>
                <w:color w:val="000000"/>
              </w:rPr>
              <w:t>tgg</w:t>
            </w:r>
            <w:proofErr w:type="spellEnd"/>
            <w:proofErr w:type="gramEnd"/>
          </w:p>
        </w:tc>
        <w:tc>
          <w:tcPr>
            <w:tcW w:w="2390" w:type="dxa"/>
          </w:tcPr>
          <w:p w14:paraId="6738ACB9" w14:textId="77777777" w:rsidR="00760C09" w:rsidRPr="00D676A5" w:rsidRDefault="00760C09" w:rsidP="0065501E">
            <w:pPr>
              <w:pStyle w:val="Paragraph"/>
              <w:ind w:firstLine="0"/>
              <w:rPr>
                <w:rFonts w:ascii="Arial" w:hAnsi="Arial" w:cs="Arial"/>
                <w:b/>
              </w:rPr>
            </w:pPr>
            <w:proofErr w:type="gramStart"/>
            <w:r w:rsidRPr="00D676A5">
              <w:rPr>
                <w:rFonts w:ascii="Arial" w:hAnsi="Arial" w:cs="Arial"/>
                <w:color w:val="000000"/>
              </w:rPr>
              <w:t>pTK525</w:t>
            </w:r>
            <w:proofErr w:type="gramEnd"/>
          </w:p>
        </w:tc>
      </w:tr>
      <w:tr w:rsidR="00760C09" w:rsidRPr="00D676A5" w14:paraId="20EBFDA2" w14:textId="77777777" w:rsidTr="00760C09">
        <w:tc>
          <w:tcPr>
            <w:tcW w:w="2802" w:type="dxa"/>
          </w:tcPr>
          <w:p w14:paraId="39D61A75" w14:textId="404B2DBE" w:rsidR="00760C09" w:rsidRPr="00D676A5" w:rsidRDefault="00D066BF" w:rsidP="00D066BF">
            <w:pPr>
              <w:pStyle w:val="Paragraph"/>
              <w:ind w:firstLine="0"/>
              <w:rPr>
                <w:rFonts w:ascii="Arial" w:hAnsi="Arial" w:cs="Arial"/>
                <w:color w:val="000000"/>
              </w:rPr>
            </w:pPr>
            <w:ins w:id="0" w:author="清光 智美" w:date="2018-05-23T20:22:00Z">
              <w:r>
                <w:rPr>
                  <w:rFonts w:ascii="Arial" w:hAnsi="Arial" w:cs="Arial"/>
                  <w:color w:val="000000"/>
                </w:rPr>
                <w:t>LGN</w:t>
              </w:r>
              <w:r>
                <w:rPr>
                  <w:rFonts w:ascii="Arial" w:hAnsi="Arial" w:cs="Arial"/>
                  <w:color w:val="000000"/>
                </w:rPr>
                <w:t xml:space="preserve"> </w:t>
              </w:r>
            </w:ins>
          </w:p>
        </w:tc>
        <w:tc>
          <w:tcPr>
            <w:tcW w:w="3260" w:type="dxa"/>
          </w:tcPr>
          <w:p w14:paraId="65C1C727" w14:textId="5CF05A74" w:rsidR="00760C09" w:rsidRPr="00D676A5" w:rsidRDefault="00D066BF" w:rsidP="00D066BF">
            <w:pPr>
              <w:pStyle w:val="Paragraph"/>
              <w:ind w:firstLine="0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ins w:id="1" w:author="清光 智美" w:date="2018-05-23T20:22:00Z">
              <w:r w:rsidRPr="00F34531">
                <w:rPr>
                  <w:rFonts w:ascii="Arial" w:hAnsi="Arial" w:cs="Arial"/>
                  <w:color w:val="000000"/>
                </w:rPr>
                <w:t>cttataatatgactcgatgg</w:t>
              </w:r>
              <w:proofErr w:type="spellEnd"/>
              <w:proofErr w:type="gramEnd"/>
              <w:r w:rsidRPr="00F34531">
                <w:rPr>
                  <w:rFonts w:ascii="Arial" w:hAnsi="Arial" w:cs="Arial"/>
                  <w:color w:val="000000"/>
                </w:rPr>
                <w:t xml:space="preserve"> </w:t>
              </w:r>
            </w:ins>
          </w:p>
        </w:tc>
        <w:tc>
          <w:tcPr>
            <w:tcW w:w="1106" w:type="dxa"/>
          </w:tcPr>
          <w:p w14:paraId="56021C67" w14:textId="6559573C" w:rsidR="00760C09" w:rsidRPr="00D676A5" w:rsidRDefault="00D066BF" w:rsidP="00D066BF">
            <w:pPr>
              <w:pStyle w:val="Paragraph"/>
              <w:ind w:firstLine="0"/>
              <w:rPr>
                <w:rFonts w:ascii="Arial" w:hAnsi="Arial" w:cs="Arial"/>
                <w:color w:val="000000"/>
              </w:rPr>
            </w:pPr>
            <w:proofErr w:type="spellStart"/>
            <w:proofErr w:type="gramStart"/>
            <w:ins w:id="2" w:author="清光 智美" w:date="2018-05-23T20:22:00Z">
              <w:r>
                <w:rPr>
                  <w:rFonts w:ascii="Arial" w:hAnsi="Arial" w:cs="Arial"/>
                  <w:color w:val="000000"/>
                </w:rPr>
                <w:t>agg</w:t>
              </w:r>
              <w:proofErr w:type="spellEnd"/>
              <w:proofErr w:type="gramEnd"/>
              <w:r>
                <w:rPr>
                  <w:rFonts w:ascii="Arial" w:hAnsi="Arial" w:cs="Arial"/>
                  <w:color w:val="000000"/>
                </w:rPr>
                <w:t xml:space="preserve"> </w:t>
              </w:r>
            </w:ins>
          </w:p>
        </w:tc>
        <w:tc>
          <w:tcPr>
            <w:tcW w:w="2390" w:type="dxa"/>
          </w:tcPr>
          <w:p w14:paraId="2A087136" w14:textId="65E03EB0" w:rsidR="00760C09" w:rsidRPr="00D676A5" w:rsidRDefault="00D066BF" w:rsidP="00D066BF">
            <w:pPr>
              <w:pStyle w:val="Paragraph"/>
              <w:ind w:firstLine="0"/>
              <w:rPr>
                <w:rFonts w:ascii="Arial" w:hAnsi="Arial" w:cs="Arial"/>
                <w:color w:val="000000"/>
              </w:rPr>
            </w:pPr>
            <w:ins w:id="3" w:author="清光 智美" w:date="2018-05-23T20:22:00Z">
              <w:r>
                <w:rPr>
                  <w:rFonts w:ascii="Arial" w:hAnsi="Arial" w:cs="Arial"/>
                  <w:color w:val="000000"/>
                </w:rPr>
                <w:t>pTK473</w:t>
              </w:r>
            </w:ins>
            <w:bookmarkStart w:id="4" w:name="_GoBack"/>
            <w:bookmarkEnd w:id="4"/>
          </w:p>
        </w:tc>
      </w:tr>
      <w:tr w:rsidR="00760C09" w:rsidRPr="00D676A5" w14:paraId="32D5935A" w14:textId="77777777" w:rsidTr="00760C09">
        <w:tc>
          <w:tcPr>
            <w:tcW w:w="2802" w:type="dxa"/>
          </w:tcPr>
          <w:p w14:paraId="186E019A" w14:textId="77777777" w:rsidR="00760C09" w:rsidRPr="00D676A5" w:rsidRDefault="00760C09" w:rsidP="0065501E">
            <w:pPr>
              <w:pStyle w:val="Paragraph"/>
              <w:ind w:firstLine="0"/>
              <w:rPr>
                <w:rFonts w:ascii="Arial" w:hAnsi="Arial" w:cs="Arial"/>
                <w:b/>
              </w:rPr>
            </w:pPr>
            <w:r w:rsidRPr="00D676A5">
              <w:rPr>
                <w:rFonts w:ascii="Arial" w:hAnsi="Arial" w:cs="Arial"/>
                <w:color w:val="000000"/>
              </w:rPr>
              <w:t>AAVS1</w:t>
            </w:r>
          </w:p>
        </w:tc>
        <w:tc>
          <w:tcPr>
            <w:tcW w:w="3260" w:type="dxa"/>
          </w:tcPr>
          <w:p w14:paraId="4F402AF0" w14:textId="77777777" w:rsidR="00760C09" w:rsidRPr="00D676A5" w:rsidRDefault="00760C09" w:rsidP="0065501E">
            <w:pPr>
              <w:pStyle w:val="Paragraph"/>
              <w:ind w:firstLine="0"/>
              <w:rPr>
                <w:rFonts w:ascii="Arial" w:hAnsi="Arial" w:cs="Arial"/>
                <w:b/>
              </w:rPr>
            </w:pPr>
            <w:proofErr w:type="spellStart"/>
            <w:proofErr w:type="gramStart"/>
            <w:r w:rsidRPr="00D676A5">
              <w:rPr>
                <w:rFonts w:ascii="Arial" w:hAnsi="Arial" w:cs="Arial"/>
                <w:color w:val="000000"/>
              </w:rPr>
              <w:t>ggggccactagggacaggat</w:t>
            </w:r>
            <w:proofErr w:type="spellEnd"/>
            <w:proofErr w:type="gramEnd"/>
          </w:p>
        </w:tc>
        <w:tc>
          <w:tcPr>
            <w:tcW w:w="1106" w:type="dxa"/>
          </w:tcPr>
          <w:p w14:paraId="6BBC29A7" w14:textId="77777777" w:rsidR="00760C09" w:rsidRPr="00D676A5" w:rsidRDefault="00760C09" w:rsidP="0065501E">
            <w:pPr>
              <w:pStyle w:val="Paragraph"/>
              <w:ind w:firstLine="0"/>
              <w:rPr>
                <w:rFonts w:ascii="Arial" w:hAnsi="Arial" w:cs="Arial"/>
                <w:b/>
              </w:rPr>
            </w:pPr>
            <w:proofErr w:type="spellStart"/>
            <w:proofErr w:type="gramStart"/>
            <w:r w:rsidRPr="00D676A5">
              <w:rPr>
                <w:rFonts w:ascii="Arial" w:hAnsi="Arial" w:cs="Arial"/>
                <w:color w:val="000000"/>
              </w:rPr>
              <w:t>tgg</w:t>
            </w:r>
            <w:proofErr w:type="spellEnd"/>
            <w:proofErr w:type="gramEnd"/>
          </w:p>
        </w:tc>
        <w:tc>
          <w:tcPr>
            <w:tcW w:w="2390" w:type="dxa"/>
          </w:tcPr>
          <w:p w14:paraId="2C96DE29" w14:textId="77777777" w:rsidR="00760C09" w:rsidRPr="00D676A5" w:rsidRDefault="00760C09" w:rsidP="0065501E">
            <w:pPr>
              <w:pStyle w:val="Paragraph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r w:rsidRPr="00D676A5">
              <w:rPr>
                <w:rFonts w:ascii="Arial" w:hAnsi="Arial" w:cs="Arial"/>
                <w:color w:val="000000"/>
                <w:sz w:val="20"/>
                <w:szCs w:val="20"/>
              </w:rPr>
              <w:t xml:space="preserve">AAVS1 T2 </w:t>
            </w:r>
            <w:proofErr w:type="gramStart"/>
            <w:r w:rsidRPr="00D676A5">
              <w:rPr>
                <w:rFonts w:ascii="Arial" w:hAnsi="Arial" w:cs="Arial"/>
                <w:color w:val="000000"/>
                <w:sz w:val="20"/>
                <w:szCs w:val="20"/>
              </w:rPr>
              <w:t>( Addgene</w:t>
            </w:r>
            <w:proofErr w:type="gramEnd"/>
            <w:r w:rsidRPr="00D676A5">
              <w:rPr>
                <w:rFonts w:ascii="Arial" w:hAnsi="Arial" w:cs="Arial"/>
                <w:color w:val="000000"/>
                <w:sz w:val="20"/>
                <w:szCs w:val="20"/>
              </w:rPr>
              <w:t>#72833)</w:t>
            </w:r>
          </w:p>
        </w:tc>
      </w:tr>
      <w:tr w:rsidR="00760C09" w:rsidRPr="00D676A5" w14:paraId="693AE4C1" w14:textId="77777777" w:rsidTr="00760C09">
        <w:tc>
          <w:tcPr>
            <w:tcW w:w="2802" w:type="dxa"/>
          </w:tcPr>
          <w:p w14:paraId="4682AFF9" w14:textId="77777777" w:rsidR="00760C09" w:rsidRPr="00D676A5" w:rsidRDefault="00760C09" w:rsidP="0065501E">
            <w:pPr>
              <w:pStyle w:val="Paragraph"/>
              <w:ind w:firstLine="0"/>
              <w:rPr>
                <w:rFonts w:ascii="Arial" w:hAnsi="Arial" w:cs="Arial"/>
                <w:b/>
              </w:rPr>
            </w:pPr>
            <w:r w:rsidRPr="00D676A5">
              <w:rPr>
                <w:rFonts w:ascii="Arial" w:hAnsi="Arial" w:cs="Arial"/>
                <w:color w:val="000000"/>
              </w:rPr>
              <w:t>Rosa 26</w:t>
            </w:r>
          </w:p>
        </w:tc>
        <w:tc>
          <w:tcPr>
            <w:tcW w:w="3260" w:type="dxa"/>
          </w:tcPr>
          <w:p w14:paraId="1EA5B9DA" w14:textId="77777777" w:rsidR="00760C09" w:rsidRPr="00D676A5" w:rsidRDefault="00760C09" w:rsidP="0065501E">
            <w:pPr>
              <w:pStyle w:val="Paragraph"/>
              <w:ind w:firstLine="0"/>
              <w:rPr>
                <w:rFonts w:ascii="Arial" w:hAnsi="Arial" w:cs="Arial"/>
                <w:b/>
              </w:rPr>
            </w:pPr>
            <w:proofErr w:type="spellStart"/>
            <w:proofErr w:type="gramStart"/>
            <w:r w:rsidRPr="00D676A5">
              <w:rPr>
                <w:rFonts w:ascii="Arial" w:hAnsi="Arial" w:cs="Arial"/>
                <w:color w:val="000000"/>
              </w:rPr>
              <w:t>ttgcagctcgcgccggtttt</w:t>
            </w:r>
            <w:proofErr w:type="spellEnd"/>
            <w:proofErr w:type="gramEnd"/>
          </w:p>
        </w:tc>
        <w:tc>
          <w:tcPr>
            <w:tcW w:w="1106" w:type="dxa"/>
          </w:tcPr>
          <w:p w14:paraId="56D7A43B" w14:textId="77777777" w:rsidR="00760C09" w:rsidRPr="00D676A5" w:rsidRDefault="00760C09" w:rsidP="0065501E">
            <w:pPr>
              <w:pStyle w:val="Paragraph"/>
              <w:ind w:firstLine="0"/>
              <w:rPr>
                <w:rFonts w:ascii="Arial" w:hAnsi="Arial" w:cs="Arial"/>
                <w:b/>
              </w:rPr>
            </w:pPr>
            <w:proofErr w:type="spellStart"/>
            <w:proofErr w:type="gramStart"/>
            <w:r w:rsidRPr="00D676A5">
              <w:rPr>
                <w:rFonts w:ascii="Arial" w:hAnsi="Arial" w:cs="Arial"/>
                <w:color w:val="000000"/>
              </w:rPr>
              <w:t>tgg</w:t>
            </w:r>
            <w:proofErr w:type="spellEnd"/>
            <w:proofErr w:type="gramEnd"/>
          </w:p>
        </w:tc>
        <w:tc>
          <w:tcPr>
            <w:tcW w:w="2390" w:type="dxa"/>
          </w:tcPr>
          <w:p w14:paraId="29C44294" w14:textId="77777777" w:rsidR="00760C09" w:rsidRPr="00D676A5" w:rsidRDefault="00760C09" w:rsidP="0065501E">
            <w:pPr>
              <w:pStyle w:val="Paragraph"/>
              <w:ind w:firstLine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D676A5">
              <w:rPr>
                <w:rFonts w:ascii="Arial" w:hAnsi="Arial" w:cs="Arial"/>
                <w:color w:val="000000"/>
                <w:sz w:val="20"/>
                <w:szCs w:val="20"/>
              </w:rPr>
              <w:t>hROSA26</w:t>
            </w:r>
            <w:proofErr w:type="gramEnd"/>
            <w:r w:rsidRPr="00D676A5">
              <w:rPr>
                <w:rFonts w:ascii="Arial" w:hAnsi="Arial" w:cs="Arial"/>
                <w:color w:val="000000"/>
                <w:sz w:val="20"/>
                <w:szCs w:val="20"/>
              </w:rPr>
              <w:t xml:space="preserve"> CRISPR-pX330 (Addgene#105927)</w:t>
            </w:r>
          </w:p>
        </w:tc>
      </w:tr>
    </w:tbl>
    <w:p w14:paraId="1366BAC6" w14:textId="77777777" w:rsidR="00760C09" w:rsidRPr="002A6453" w:rsidRDefault="00760C09" w:rsidP="002A6453">
      <w:pPr>
        <w:spacing w:line="0" w:lineRule="atLeast"/>
        <w:rPr>
          <w:rFonts w:ascii="Arial" w:hAnsi="Arial"/>
        </w:rPr>
      </w:pPr>
    </w:p>
    <w:sectPr w:rsidR="00760C09" w:rsidRPr="002A6453" w:rsidSect="007C6A72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細明朝体">
    <w:altName w:val="ＭＳ 明朝"/>
    <w:charset w:val="4E"/>
    <w:family w:val="auto"/>
    <w:pitch w:val="variable"/>
    <w:sig w:usb0="01000000" w:usb1="00000000" w:usb2="07040001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ヒラギノ角ゴ ProN W3"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9"/>
  <w:embedSystemFonts/>
  <w:bordersDoNotSurroundHeader/>
  <w:bordersDoNotSurroundFooter/>
  <w:proofState w:spelling="clean" w:grammar="clean"/>
  <w:trackRevisions/>
  <w:defaultTabStop w:val="960"/>
  <w:drawingGridVerticalSpacing w:val="200"/>
  <w:displayHorizontalDrawingGridEvery w:val="0"/>
  <w:displayVerticalDrawingGridEvery w:val="2"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453"/>
    <w:rsid w:val="00173E35"/>
    <w:rsid w:val="002A6453"/>
    <w:rsid w:val="00454CED"/>
    <w:rsid w:val="006D6D8A"/>
    <w:rsid w:val="006D751A"/>
    <w:rsid w:val="00760C09"/>
    <w:rsid w:val="007C6A72"/>
    <w:rsid w:val="00D066BF"/>
    <w:rsid w:val="00DB5F7B"/>
    <w:rsid w:val="00EB35A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289EA0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細明朝体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453"/>
    <w:rPr>
      <w:rFonts w:ascii="Times New Roman" w:eastAsiaTheme="minorEastAsia" w:hAnsi="Times New Roman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1739F"/>
    <w:pPr>
      <w:widowControl w:val="0"/>
      <w:jc w:val="both"/>
    </w:pPr>
    <w:rPr>
      <w:rFonts w:ascii="ヒラギノ角ゴ ProN W3" w:eastAsia="ヒラギノ角ゴ ProN W3" w:hAnsiTheme="minorHAnsi" w:cstheme="minorBidi"/>
      <w:kern w:val="2"/>
      <w:sz w:val="18"/>
      <w:szCs w:val="18"/>
      <w:lang w:eastAsia="ja-JP"/>
    </w:rPr>
  </w:style>
  <w:style w:type="paragraph" w:customStyle="1" w:styleId="Paragraph">
    <w:name w:val="Paragraph"/>
    <w:basedOn w:val="a"/>
    <w:rsid w:val="002A6453"/>
    <w:pPr>
      <w:spacing w:before="120"/>
      <w:ind w:firstLine="720"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59"/>
    <w:rsid w:val="002A6453"/>
    <w:rPr>
      <w:rFonts w:ascii="Times New Roman" w:eastAsiaTheme="minorEastAsia" w:hAnsi="Times New Roman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細明朝体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453"/>
    <w:rPr>
      <w:rFonts w:ascii="Times New Roman" w:eastAsiaTheme="minorEastAsia" w:hAnsi="Times New Roman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1739F"/>
    <w:pPr>
      <w:widowControl w:val="0"/>
      <w:jc w:val="both"/>
    </w:pPr>
    <w:rPr>
      <w:rFonts w:ascii="ヒラギノ角ゴ ProN W3" w:eastAsia="ヒラギノ角ゴ ProN W3" w:hAnsiTheme="minorHAnsi" w:cstheme="minorBidi"/>
      <w:kern w:val="2"/>
      <w:sz w:val="18"/>
      <w:szCs w:val="18"/>
      <w:lang w:eastAsia="ja-JP"/>
    </w:rPr>
  </w:style>
  <w:style w:type="paragraph" w:customStyle="1" w:styleId="Paragraph">
    <w:name w:val="Paragraph"/>
    <w:basedOn w:val="a"/>
    <w:rsid w:val="002A6453"/>
    <w:pPr>
      <w:spacing w:before="120"/>
      <w:ind w:firstLine="720"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59"/>
    <w:rsid w:val="002A6453"/>
    <w:rPr>
      <w:rFonts w:ascii="Times New Roman" w:eastAsiaTheme="minorEastAsia" w:hAnsi="Times New Roman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415</Characters>
  <Application>Microsoft Macintosh Word</Application>
  <DocSecurity>0</DocSecurity>
  <Lines>3</Lines>
  <Paragraphs>1</Paragraphs>
  <ScaleCrop>false</ScaleCrop>
  <Company>京都大学生命科学研究科</Company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清光 智美</dc:creator>
  <cp:keywords/>
  <dc:description/>
  <cp:lastModifiedBy>清光 智美</cp:lastModifiedBy>
  <cp:revision>4</cp:revision>
  <dcterms:created xsi:type="dcterms:W3CDTF">2018-05-23T07:07:00Z</dcterms:created>
  <dcterms:modified xsi:type="dcterms:W3CDTF">2018-05-23T11:22:00Z</dcterms:modified>
</cp:coreProperties>
</file>