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0B22AE" w14:textId="4A1FA64A" w:rsidR="002A6453" w:rsidRDefault="00760C09" w:rsidP="002A6453">
      <w:pPr>
        <w:pStyle w:val="Paragraph"/>
        <w:ind w:firstLine="0"/>
        <w:rPr>
          <w:rFonts w:ascii="Arial" w:hAnsi="Arial" w:cs="Arial"/>
          <w:b/>
        </w:rPr>
      </w:pPr>
      <w:r w:rsidRPr="00D676A5">
        <w:rPr>
          <w:rFonts w:ascii="Arial" w:hAnsi="Arial" w:cs="Arial"/>
          <w:b/>
        </w:rPr>
        <w:t xml:space="preserve">Table </w:t>
      </w:r>
      <w:r w:rsidR="0042152C" w:rsidRPr="00D676A5">
        <w:rPr>
          <w:rFonts w:ascii="Arial" w:hAnsi="Arial" w:cs="Arial"/>
          <w:b/>
        </w:rPr>
        <w:t>S3: PCR primers to confirm gene editing</w:t>
      </w:r>
    </w:p>
    <w:p w14:paraId="210FB99C" w14:textId="6C36B44C" w:rsidR="00912464" w:rsidRPr="00D676A5" w:rsidRDefault="00912464" w:rsidP="00912464">
      <w:pPr>
        <w:pStyle w:val="Paragraph"/>
        <w:ind w:firstLine="0"/>
        <w:rPr>
          <w:rFonts w:ascii="Arial" w:hAnsi="Arial" w:cs="Arial"/>
          <w:b/>
        </w:rPr>
      </w:pPr>
    </w:p>
    <w:tbl>
      <w:tblPr>
        <w:tblStyle w:val="a4"/>
        <w:tblW w:w="9576" w:type="dxa"/>
        <w:tblLayout w:type="fixed"/>
        <w:tblLook w:val="04A0" w:firstRow="1" w:lastRow="0" w:firstColumn="1" w:lastColumn="0" w:noHBand="0" w:noVBand="1"/>
      </w:tblPr>
      <w:tblGrid>
        <w:gridCol w:w="2093"/>
        <w:gridCol w:w="2835"/>
        <w:gridCol w:w="1701"/>
        <w:gridCol w:w="2947"/>
      </w:tblGrid>
      <w:tr w:rsidR="00912464" w:rsidRPr="00D676A5" w14:paraId="6C2093BC" w14:textId="77777777" w:rsidTr="00912464">
        <w:tc>
          <w:tcPr>
            <w:tcW w:w="2093" w:type="dxa"/>
          </w:tcPr>
          <w:p w14:paraId="73506398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</w:rPr>
            </w:pPr>
            <w:r w:rsidRPr="00D676A5">
              <w:rPr>
                <w:rFonts w:ascii="Arial" w:hAnsi="Arial" w:cs="Arial"/>
                <w:b/>
              </w:rPr>
              <w:t>Gene</w:t>
            </w:r>
          </w:p>
        </w:tc>
        <w:tc>
          <w:tcPr>
            <w:tcW w:w="2835" w:type="dxa"/>
          </w:tcPr>
          <w:p w14:paraId="6E09BAD2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</w:rPr>
            </w:pPr>
            <w:r w:rsidRPr="00D676A5">
              <w:rPr>
                <w:rFonts w:ascii="Arial" w:hAnsi="Arial" w:cs="Arial"/>
                <w:b/>
              </w:rPr>
              <w:t>Primer sequence</w:t>
            </w:r>
          </w:p>
        </w:tc>
        <w:tc>
          <w:tcPr>
            <w:tcW w:w="1701" w:type="dxa"/>
          </w:tcPr>
          <w:p w14:paraId="06510D31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</w:rPr>
            </w:pPr>
            <w:r w:rsidRPr="00D676A5">
              <w:rPr>
                <w:rFonts w:ascii="Arial" w:hAnsi="Arial" w:cs="Arial"/>
                <w:b/>
              </w:rPr>
              <w:t>Primer name</w:t>
            </w:r>
          </w:p>
        </w:tc>
        <w:tc>
          <w:tcPr>
            <w:tcW w:w="2947" w:type="dxa"/>
          </w:tcPr>
          <w:p w14:paraId="6E73D0DD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</w:rPr>
            </w:pPr>
            <w:r w:rsidRPr="00D676A5">
              <w:rPr>
                <w:rFonts w:ascii="Arial" w:hAnsi="Arial" w:cs="Arial"/>
                <w:b/>
              </w:rPr>
              <w:t>Figures</w:t>
            </w:r>
          </w:p>
        </w:tc>
      </w:tr>
      <w:tr w:rsidR="00912464" w:rsidRPr="00D676A5" w14:paraId="67A9FC24" w14:textId="77777777" w:rsidTr="00912464">
        <w:tc>
          <w:tcPr>
            <w:tcW w:w="2093" w:type="dxa"/>
          </w:tcPr>
          <w:p w14:paraId="38D09167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AAVS1</w:t>
            </w:r>
          </w:p>
        </w:tc>
        <w:tc>
          <w:tcPr>
            <w:tcW w:w="2835" w:type="dxa"/>
          </w:tcPr>
          <w:p w14:paraId="3466EADE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gcattctctcccctgggc</w:t>
            </w:r>
            <w:proofErr w:type="spellEnd"/>
            <w:proofErr w:type="gramEnd"/>
          </w:p>
        </w:tc>
        <w:tc>
          <w:tcPr>
            <w:tcW w:w="1701" w:type="dxa"/>
          </w:tcPr>
          <w:p w14:paraId="6B4D274E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oTK525</w:t>
            </w:r>
            <w:proofErr w:type="gramEnd"/>
          </w:p>
        </w:tc>
        <w:tc>
          <w:tcPr>
            <w:tcW w:w="2947" w:type="dxa"/>
          </w:tcPr>
          <w:p w14:paraId="09E9C151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676A5">
              <w:rPr>
                <w:rFonts w:ascii="Arial" w:hAnsi="Arial" w:cs="Arial"/>
                <w:sz w:val="20"/>
                <w:szCs w:val="20"/>
              </w:rPr>
              <w:t>Figure 1</w:t>
            </w:r>
            <w:r>
              <w:rPr>
                <w:rFonts w:ascii="Arial" w:hAnsi="Arial" w:cs="Arial"/>
                <w:sz w:val="20"/>
                <w:szCs w:val="20"/>
              </w:rPr>
              <w:t>-figure supplement 1C</w:t>
            </w:r>
          </w:p>
        </w:tc>
      </w:tr>
      <w:tr w:rsidR="00912464" w:rsidRPr="00D676A5" w14:paraId="1D098F76" w14:textId="77777777" w:rsidTr="00912464">
        <w:tc>
          <w:tcPr>
            <w:tcW w:w="2093" w:type="dxa"/>
          </w:tcPr>
          <w:p w14:paraId="7F3AE85C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Mem</w:t>
            </w:r>
            <w:proofErr w:type="spellEnd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-BFP-</w:t>
            </w:r>
            <w:proofErr w:type="spell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iLID</w:t>
            </w:r>
            <w:proofErr w:type="spellEnd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 xml:space="preserve"> cassette</w:t>
            </w:r>
          </w:p>
        </w:tc>
        <w:tc>
          <w:tcPr>
            <w:tcW w:w="2835" w:type="dxa"/>
          </w:tcPr>
          <w:p w14:paraId="11F11839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gcattcattttatgtttcagg</w:t>
            </w:r>
            <w:proofErr w:type="spellEnd"/>
            <w:proofErr w:type="gramEnd"/>
          </w:p>
        </w:tc>
        <w:tc>
          <w:tcPr>
            <w:tcW w:w="1701" w:type="dxa"/>
          </w:tcPr>
          <w:p w14:paraId="693AED7D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oCB22</w:t>
            </w:r>
            <w:proofErr w:type="gramEnd"/>
          </w:p>
        </w:tc>
        <w:tc>
          <w:tcPr>
            <w:tcW w:w="2947" w:type="dxa"/>
          </w:tcPr>
          <w:p w14:paraId="14B5C9C0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D676A5">
              <w:rPr>
                <w:rFonts w:ascii="Arial" w:hAnsi="Arial" w:cs="Arial"/>
                <w:sz w:val="20"/>
                <w:szCs w:val="20"/>
              </w:rPr>
              <w:t>Figure 1</w:t>
            </w:r>
            <w:r>
              <w:rPr>
                <w:rFonts w:ascii="Arial" w:hAnsi="Arial" w:cs="Arial"/>
                <w:sz w:val="20"/>
                <w:szCs w:val="20"/>
              </w:rPr>
              <w:t>-figure supplement 1C</w:t>
            </w:r>
          </w:p>
        </w:tc>
      </w:tr>
      <w:tr w:rsidR="00912464" w:rsidRPr="00D676A5" w14:paraId="19161F70" w14:textId="77777777" w:rsidTr="00912464">
        <w:tc>
          <w:tcPr>
            <w:tcW w:w="2093" w:type="dxa"/>
          </w:tcPr>
          <w:p w14:paraId="12D16B00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NUMA1</w:t>
            </w:r>
          </w:p>
        </w:tc>
        <w:tc>
          <w:tcPr>
            <w:tcW w:w="2835" w:type="dxa"/>
          </w:tcPr>
          <w:p w14:paraId="07029D45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gagcctcaaagaaggccc</w:t>
            </w:r>
            <w:proofErr w:type="spellEnd"/>
            <w:proofErr w:type="gramEnd"/>
          </w:p>
        </w:tc>
        <w:tc>
          <w:tcPr>
            <w:tcW w:w="1701" w:type="dxa"/>
          </w:tcPr>
          <w:p w14:paraId="0A58115F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oTK542</w:t>
            </w:r>
            <w:proofErr w:type="gramEnd"/>
          </w:p>
        </w:tc>
        <w:tc>
          <w:tcPr>
            <w:tcW w:w="2947" w:type="dxa"/>
          </w:tcPr>
          <w:p w14:paraId="6F9F30EA" w14:textId="77777777" w:rsidR="00912464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D676A5">
              <w:rPr>
                <w:rFonts w:ascii="Arial" w:hAnsi="Arial" w:cs="Arial"/>
                <w:sz w:val="20"/>
                <w:szCs w:val="20"/>
              </w:rPr>
              <w:t>Figure 1</w:t>
            </w:r>
            <w:r>
              <w:rPr>
                <w:rFonts w:ascii="Arial" w:hAnsi="Arial" w:cs="Arial"/>
                <w:sz w:val="20"/>
                <w:szCs w:val="20"/>
              </w:rPr>
              <w:t>-figure supplement 1E</w:t>
            </w:r>
            <w:r w:rsidRPr="00D676A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924852E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D676A5">
              <w:rPr>
                <w:rFonts w:ascii="Arial" w:hAnsi="Arial" w:cs="Arial"/>
                <w:sz w:val="20"/>
                <w:szCs w:val="20"/>
              </w:rPr>
              <w:t xml:space="preserve">Figure </w:t>
            </w:r>
            <w:r>
              <w:rPr>
                <w:rFonts w:ascii="Arial" w:hAnsi="Arial" w:cs="Arial"/>
                <w:sz w:val="20"/>
                <w:szCs w:val="20"/>
              </w:rPr>
              <w:t>3-figure supplement 1I</w:t>
            </w:r>
            <w:r w:rsidRPr="00D676A5">
              <w:rPr>
                <w:rFonts w:ascii="Arial" w:hAnsi="Arial" w:cs="Arial"/>
                <w:sz w:val="20"/>
                <w:szCs w:val="20"/>
              </w:rPr>
              <w:t xml:space="preserve"> Figure </w:t>
            </w:r>
            <w:r>
              <w:rPr>
                <w:rFonts w:ascii="Arial" w:hAnsi="Arial" w:cs="Arial"/>
                <w:sz w:val="20"/>
                <w:szCs w:val="20"/>
              </w:rPr>
              <w:t>7-figure supplement 1A</w:t>
            </w:r>
          </w:p>
        </w:tc>
      </w:tr>
      <w:tr w:rsidR="00912464" w:rsidRPr="00D676A5" w14:paraId="1F73FACB" w14:textId="77777777" w:rsidTr="00912464">
        <w:tc>
          <w:tcPr>
            <w:tcW w:w="2093" w:type="dxa"/>
          </w:tcPr>
          <w:p w14:paraId="00C0CA7B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NUMA1</w:t>
            </w:r>
          </w:p>
        </w:tc>
        <w:tc>
          <w:tcPr>
            <w:tcW w:w="2835" w:type="dxa"/>
          </w:tcPr>
          <w:p w14:paraId="7F248C66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agcaggaaccagggcctac</w:t>
            </w:r>
            <w:proofErr w:type="spellEnd"/>
            <w:proofErr w:type="gramEnd"/>
          </w:p>
        </w:tc>
        <w:tc>
          <w:tcPr>
            <w:tcW w:w="1701" w:type="dxa"/>
          </w:tcPr>
          <w:p w14:paraId="382B1C58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oTK566</w:t>
            </w:r>
            <w:proofErr w:type="gramEnd"/>
          </w:p>
        </w:tc>
        <w:tc>
          <w:tcPr>
            <w:tcW w:w="2947" w:type="dxa"/>
          </w:tcPr>
          <w:p w14:paraId="68EB2193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D676A5">
              <w:rPr>
                <w:rFonts w:ascii="Arial" w:hAnsi="Arial" w:cs="Arial"/>
                <w:sz w:val="20"/>
                <w:szCs w:val="20"/>
              </w:rPr>
              <w:t>Figure 1</w:t>
            </w:r>
            <w:r>
              <w:rPr>
                <w:rFonts w:ascii="Arial" w:hAnsi="Arial" w:cs="Arial"/>
                <w:sz w:val="20"/>
                <w:szCs w:val="20"/>
              </w:rPr>
              <w:t>-figure supplement 1E</w:t>
            </w:r>
            <w:r w:rsidRPr="00D676A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Figure 3-figure supplement 1I</w:t>
            </w:r>
          </w:p>
        </w:tc>
      </w:tr>
      <w:tr w:rsidR="00912464" w:rsidRPr="00D676A5" w14:paraId="1F2BCFC2" w14:textId="77777777" w:rsidTr="00912464">
        <w:tc>
          <w:tcPr>
            <w:tcW w:w="2093" w:type="dxa"/>
          </w:tcPr>
          <w:p w14:paraId="3F68F0EC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NUMA1</w:t>
            </w:r>
          </w:p>
        </w:tc>
        <w:tc>
          <w:tcPr>
            <w:tcW w:w="2835" w:type="dxa"/>
          </w:tcPr>
          <w:p w14:paraId="37EF69E6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ggctgtcccccaacccca</w:t>
            </w:r>
            <w:proofErr w:type="spellEnd"/>
            <w:proofErr w:type="gramEnd"/>
          </w:p>
        </w:tc>
        <w:tc>
          <w:tcPr>
            <w:tcW w:w="1701" w:type="dxa"/>
          </w:tcPr>
          <w:p w14:paraId="76BE6010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oTK543</w:t>
            </w:r>
            <w:proofErr w:type="gramEnd"/>
          </w:p>
        </w:tc>
        <w:tc>
          <w:tcPr>
            <w:tcW w:w="2947" w:type="dxa"/>
          </w:tcPr>
          <w:p w14:paraId="007838E8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D676A5">
              <w:rPr>
                <w:rFonts w:ascii="Arial" w:hAnsi="Arial" w:cs="Arial"/>
                <w:sz w:val="20"/>
                <w:szCs w:val="20"/>
              </w:rPr>
              <w:t>Figure 7</w:t>
            </w:r>
            <w:r>
              <w:rPr>
                <w:rFonts w:ascii="Arial" w:hAnsi="Arial" w:cs="Arial"/>
                <w:sz w:val="20"/>
                <w:szCs w:val="20"/>
              </w:rPr>
              <w:t>-figure supplement 1A</w:t>
            </w:r>
          </w:p>
        </w:tc>
      </w:tr>
      <w:tr w:rsidR="00912464" w:rsidRPr="00D676A5" w14:paraId="3D085971" w14:textId="77777777" w:rsidTr="00912464">
        <w:tc>
          <w:tcPr>
            <w:tcW w:w="2093" w:type="dxa"/>
          </w:tcPr>
          <w:p w14:paraId="6ECE1726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DHC1 (C-terminus)</w:t>
            </w:r>
          </w:p>
        </w:tc>
        <w:tc>
          <w:tcPr>
            <w:tcW w:w="2835" w:type="dxa"/>
          </w:tcPr>
          <w:p w14:paraId="735AF1B1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gcgcgcggtaccttcagcgagaggatcaaacagctgc</w:t>
            </w:r>
            <w:proofErr w:type="spellEnd"/>
            <w:proofErr w:type="gramEnd"/>
          </w:p>
        </w:tc>
        <w:tc>
          <w:tcPr>
            <w:tcW w:w="1701" w:type="dxa"/>
          </w:tcPr>
          <w:p w14:paraId="02F716A7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oTK425</w:t>
            </w:r>
            <w:proofErr w:type="gramEnd"/>
          </w:p>
        </w:tc>
        <w:tc>
          <w:tcPr>
            <w:tcW w:w="2947" w:type="dxa"/>
          </w:tcPr>
          <w:p w14:paraId="5C2CC82D" w14:textId="2F0B5307" w:rsidR="00912464" w:rsidRPr="00D676A5" w:rsidRDefault="00912464" w:rsidP="00E67085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D676A5">
              <w:rPr>
                <w:rFonts w:ascii="Arial" w:hAnsi="Arial" w:cs="Arial"/>
                <w:sz w:val="20"/>
                <w:szCs w:val="20"/>
              </w:rPr>
              <w:t>Figure 1</w:t>
            </w:r>
            <w:r>
              <w:rPr>
                <w:rFonts w:ascii="Arial" w:hAnsi="Arial" w:cs="Arial"/>
                <w:sz w:val="20"/>
                <w:szCs w:val="20"/>
              </w:rPr>
              <w:t>-figure supplement 1F</w:t>
            </w:r>
            <w:r w:rsidRPr="00D676A5">
              <w:rPr>
                <w:rFonts w:ascii="Arial" w:hAnsi="Arial" w:cs="Arial"/>
                <w:sz w:val="20"/>
                <w:szCs w:val="20"/>
              </w:rPr>
              <w:t xml:space="preserve"> </w:t>
            </w:r>
            <w:ins w:id="0" w:author="清光 智美" w:date="2018-05-23T20:23:00Z">
              <w:r w:rsidR="00E67085">
                <w:rPr>
                  <w:rFonts w:ascii="Arial" w:hAnsi="Arial" w:cs="Arial"/>
                  <w:sz w:val="20"/>
                  <w:szCs w:val="20"/>
                </w:rPr>
                <w:t>Figure 3-figure supplement 1A</w:t>
              </w:r>
              <w:r w:rsidR="00E67085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ins>
            <w:r>
              <w:rPr>
                <w:rFonts w:ascii="Arial" w:hAnsi="Arial" w:cs="Arial"/>
                <w:sz w:val="20"/>
                <w:szCs w:val="20"/>
              </w:rPr>
              <w:t>Figure 4-figure supplement 1K</w:t>
            </w:r>
            <w:r w:rsidRPr="00D676A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Figure 7-figure supplement 1A</w:t>
            </w:r>
          </w:p>
        </w:tc>
      </w:tr>
      <w:tr w:rsidR="00912464" w:rsidRPr="00D676A5" w14:paraId="7F42FB31" w14:textId="77777777" w:rsidTr="00912464">
        <w:tc>
          <w:tcPr>
            <w:tcW w:w="2093" w:type="dxa"/>
          </w:tcPr>
          <w:p w14:paraId="045C0E89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DHC1 (C-terminus)</w:t>
            </w:r>
          </w:p>
        </w:tc>
        <w:tc>
          <w:tcPr>
            <w:tcW w:w="2835" w:type="dxa"/>
          </w:tcPr>
          <w:p w14:paraId="5AA64003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gcgcgcctcgagtgggccactgtcatcatcaccactg</w:t>
            </w:r>
            <w:proofErr w:type="spellEnd"/>
            <w:proofErr w:type="gramEnd"/>
          </w:p>
        </w:tc>
        <w:tc>
          <w:tcPr>
            <w:tcW w:w="1701" w:type="dxa"/>
          </w:tcPr>
          <w:p w14:paraId="36F28D4E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oTK426</w:t>
            </w:r>
            <w:proofErr w:type="gramEnd"/>
          </w:p>
        </w:tc>
        <w:tc>
          <w:tcPr>
            <w:tcW w:w="2947" w:type="dxa"/>
          </w:tcPr>
          <w:p w14:paraId="1223B77D" w14:textId="1383D58C" w:rsidR="00912464" w:rsidRPr="00D676A5" w:rsidRDefault="00912464" w:rsidP="00E67085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D676A5">
              <w:rPr>
                <w:rFonts w:ascii="Arial" w:hAnsi="Arial" w:cs="Arial"/>
                <w:sz w:val="20"/>
                <w:szCs w:val="20"/>
              </w:rPr>
              <w:t>Figure 1</w:t>
            </w:r>
            <w:r>
              <w:rPr>
                <w:rFonts w:ascii="Arial" w:hAnsi="Arial" w:cs="Arial"/>
                <w:sz w:val="20"/>
                <w:szCs w:val="20"/>
              </w:rPr>
              <w:t>-figure supplement 1F</w:t>
            </w:r>
            <w:r w:rsidRPr="00D676A5">
              <w:rPr>
                <w:rFonts w:ascii="Arial" w:hAnsi="Arial" w:cs="Arial"/>
                <w:sz w:val="20"/>
                <w:szCs w:val="20"/>
              </w:rPr>
              <w:t xml:space="preserve"> </w:t>
            </w:r>
            <w:ins w:id="1" w:author="清光 智美" w:date="2018-05-23T20:23:00Z">
              <w:r w:rsidR="00E67085">
                <w:rPr>
                  <w:rFonts w:ascii="Arial" w:hAnsi="Arial" w:cs="Arial"/>
                  <w:sz w:val="20"/>
                  <w:szCs w:val="20"/>
                </w:rPr>
                <w:t>Figure 3-figure supplement 1A</w:t>
              </w:r>
              <w:r w:rsidR="00E67085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ins>
            <w:r>
              <w:rPr>
                <w:rFonts w:ascii="Arial" w:hAnsi="Arial" w:cs="Arial"/>
                <w:sz w:val="20"/>
                <w:szCs w:val="20"/>
              </w:rPr>
              <w:t>Figure 4-figure supplement 1K</w:t>
            </w:r>
            <w:r w:rsidRPr="00D676A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Figure 7-figure supplement 1A</w:t>
            </w:r>
          </w:p>
        </w:tc>
      </w:tr>
      <w:tr w:rsidR="00912464" w:rsidRPr="00D676A5" w14:paraId="44EDDFD3" w14:textId="77777777" w:rsidTr="00912464">
        <w:tc>
          <w:tcPr>
            <w:tcW w:w="2093" w:type="dxa"/>
          </w:tcPr>
          <w:p w14:paraId="47AB7D43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DNCT1</w:t>
            </w:r>
          </w:p>
        </w:tc>
        <w:tc>
          <w:tcPr>
            <w:tcW w:w="2835" w:type="dxa"/>
          </w:tcPr>
          <w:p w14:paraId="18F153ED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gccttggtctcagtgctc</w:t>
            </w:r>
            <w:proofErr w:type="spellEnd"/>
            <w:proofErr w:type="gramEnd"/>
          </w:p>
        </w:tc>
        <w:tc>
          <w:tcPr>
            <w:tcW w:w="1701" w:type="dxa"/>
          </w:tcPr>
          <w:p w14:paraId="7D2D63BD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oTK658</w:t>
            </w:r>
            <w:proofErr w:type="gramEnd"/>
          </w:p>
        </w:tc>
        <w:tc>
          <w:tcPr>
            <w:tcW w:w="2947" w:type="dxa"/>
          </w:tcPr>
          <w:p w14:paraId="51585626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D676A5">
              <w:rPr>
                <w:rFonts w:ascii="Arial" w:hAnsi="Arial" w:cs="Arial"/>
                <w:sz w:val="20"/>
                <w:szCs w:val="20"/>
              </w:rPr>
              <w:t>Figure 1</w:t>
            </w:r>
            <w:r>
              <w:rPr>
                <w:rFonts w:ascii="Arial" w:hAnsi="Arial" w:cs="Arial"/>
                <w:sz w:val="20"/>
                <w:szCs w:val="20"/>
              </w:rPr>
              <w:t>-figure supplement 1F</w:t>
            </w:r>
            <w:r w:rsidRPr="00D676A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Figure 3-figure supplement 1I</w:t>
            </w:r>
          </w:p>
        </w:tc>
      </w:tr>
      <w:tr w:rsidR="00912464" w:rsidRPr="00D676A5" w14:paraId="653E94F4" w14:textId="77777777" w:rsidTr="00912464">
        <w:tc>
          <w:tcPr>
            <w:tcW w:w="2093" w:type="dxa"/>
          </w:tcPr>
          <w:p w14:paraId="74B06A54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DNCT1</w:t>
            </w:r>
          </w:p>
        </w:tc>
        <w:tc>
          <w:tcPr>
            <w:tcW w:w="2835" w:type="dxa"/>
          </w:tcPr>
          <w:p w14:paraId="2EEC2010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ggcagaggccagggaatg</w:t>
            </w:r>
            <w:proofErr w:type="spellEnd"/>
            <w:proofErr w:type="gramEnd"/>
          </w:p>
        </w:tc>
        <w:tc>
          <w:tcPr>
            <w:tcW w:w="1701" w:type="dxa"/>
          </w:tcPr>
          <w:p w14:paraId="3396CFEB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oTK659</w:t>
            </w:r>
            <w:proofErr w:type="gramEnd"/>
          </w:p>
        </w:tc>
        <w:tc>
          <w:tcPr>
            <w:tcW w:w="2947" w:type="dxa"/>
          </w:tcPr>
          <w:p w14:paraId="3BB33680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D676A5">
              <w:rPr>
                <w:rFonts w:ascii="Arial" w:hAnsi="Arial" w:cs="Arial"/>
                <w:sz w:val="20"/>
                <w:szCs w:val="20"/>
              </w:rPr>
              <w:t>Figure 1</w:t>
            </w:r>
            <w:r>
              <w:rPr>
                <w:rFonts w:ascii="Arial" w:hAnsi="Arial" w:cs="Arial"/>
                <w:sz w:val="20"/>
                <w:szCs w:val="20"/>
              </w:rPr>
              <w:t>-figure supplement 1F</w:t>
            </w:r>
            <w:r w:rsidRPr="00D676A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Figure 3-figure supplement 1I</w:t>
            </w:r>
          </w:p>
        </w:tc>
      </w:tr>
      <w:tr w:rsidR="00912464" w:rsidRPr="00D676A5" w14:paraId="23F93555" w14:textId="77777777" w:rsidTr="00912464">
        <w:tc>
          <w:tcPr>
            <w:tcW w:w="2093" w:type="dxa"/>
          </w:tcPr>
          <w:p w14:paraId="2CE54748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DHC1 (N-terminus)</w:t>
            </w:r>
          </w:p>
        </w:tc>
        <w:tc>
          <w:tcPr>
            <w:tcW w:w="2835" w:type="dxa"/>
          </w:tcPr>
          <w:p w14:paraId="72EC6B8C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tgctattcgctgcgtccaca</w:t>
            </w:r>
            <w:proofErr w:type="spellEnd"/>
            <w:proofErr w:type="gramEnd"/>
          </w:p>
        </w:tc>
        <w:tc>
          <w:tcPr>
            <w:tcW w:w="1701" w:type="dxa"/>
          </w:tcPr>
          <w:p w14:paraId="72E6C441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oTK567</w:t>
            </w:r>
            <w:proofErr w:type="gramEnd"/>
          </w:p>
        </w:tc>
        <w:tc>
          <w:tcPr>
            <w:tcW w:w="2947" w:type="dxa"/>
          </w:tcPr>
          <w:p w14:paraId="1A03EF1F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D676A5">
              <w:rPr>
                <w:rFonts w:ascii="Arial" w:hAnsi="Arial" w:cs="Arial"/>
                <w:sz w:val="20"/>
                <w:szCs w:val="20"/>
              </w:rPr>
              <w:t>Figure</w:t>
            </w:r>
            <w:r>
              <w:rPr>
                <w:rFonts w:ascii="Arial" w:hAnsi="Arial" w:cs="Arial"/>
                <w:sz w:val="20"/>
                <w:szCs w:val="20"/>
              </w:rPr>
              <w:t xml:space="preserve"> 3-figure supplement 1H</w:t>
            </w:r>
          </w:p>
        </w:tc>
      </w:tr>
      <w:tr w:rsidR="00912464" w:rsidRPr="00D676A5" w14:paraId="11BFB301" w14:textId="77777777" w:rsidTr="00912464">
        <w:tc>
          <w:tcPr>
            <w:tcW w:w="2093" w:type="dxa"/>
          </w:tcPr>
          <w:p w14:paraId="2A7FB2C8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DHC1 (N-terminus)</w:t>
            </w:r>
          </w:p>
        </w:tc>
        <w:tc>
          <w:tcPr>
            <w:tcW w:w="2835" w:type="dxa"/>
          </w:tcPr>
          <w:p w14:paraId="7FFA5F45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tctgcagcaccgacacgtcc</w:t>
            </w:r>
            <w:proofErr w:type="spellEnd"/>
            <w:proofErr w:type="gramEnd"/>
          </w:p>
        </w:tc>
        <w:tc>
          <w:tcPr>
            <w:tcW w:w="1701" w:type="dxa"/>
          </w:tcPr>
          <w:p w14:paraId="4325D83F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oTK568</w:t>
            </w:r>
            <w:proofErr w:type="gramEnd"/>
          </w:p>
        </w:tc>
        <w:tc>
          <w:tcPr>
            <w:tcW w:w="2947" w:type="dxa"/>
          </w:tcPr>
          <w:p w14:paraId="1DE5BE3C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D676A5">
              <w:rPr>
                <w:rFonts w:ascii="Arial" w:hAnsi="Arial" w:cs="Arial"/>
                <w:sz w:val="20"/>
                <w:szCs w:val="20"/>
              </w:rPr>
              <w:t>Figure 3</w:t>
            </w:r>
            <w:r>
              <w:rPr>
                <w:rFonts w:ascii="Arial" w:hAnsi="Arial" w:cs="Arial"/>
                <w:sz w:val="20"/>
                <w:szCs w:val="20"/>
              </w:rPr>
              <w:t>-figure supplement 1H</w:t>
            </w:r>
          </w:p>
        </w:tc>
      </w:tr>
      <w:tr w:rsidR="00912464" w:rsidRPr="00D676A5" w14:paraId="52B19B70" w14:textId="77777777" w:rsidTr="00912464">
        <w:tc>
          <w:tcPr>
            <w:tcW w:w="2093" w:type="dxa"/>
          </w:tcPr>
          <w:p w14:paraId="0242F17A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Rosa 26</w:t>
            </w:r>
          </w:p>
        </w:tc>
        <w:tc>
          <w:tcPr>
            <w:tcW w:w="2835" w:type="dxa"/>
          </w:tcPr>
          <w:p w14:paraId="5D368D11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ggtgggaggcgcttgttc</w:t>
            </w:r>
            <w:proofErr w:type="spellEnd"/>
            <w:proofErr w:type="gramEnd"/>
          </w:p>
        </w:tc>
        <w:tc>
          <w:tcPr>
            <w:tcW w:w="1701" w:type="dxa"/>
          </w:tcPr>
          <w:p w14:paraId="10CEA46A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oTK846</w:t>
            </w:r>
            <w:proofErr w:type="gramEnd"/>
          </w:p>
        </w:tc>
        <w:tc>
          <w:tcPr>
            <w:tcW w:w="2947" w:type="dxa"/>
          </w:tcPr>
          <w:p w14:paraId="62863BD1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D676A5">
              <w:rPr>
                <w:rFonts w:ascii="Arial" w:hAnsi="Arial" w:cs="Arial"/>
                <w:sz w:val="20"/>
                <w:szCs w:val="20"/>
              </w:rPr>
              <w:t>Figure 4</w:t>
            </w:r>
            <w:r>
              <w:rPr>
                <w:rFonts w:ascii="Arial" w:hAnsi="Arial" w:cs="Arial"/>
                <w:sz w:val="20"/>
                <w:szCs w:val="20"/>
              </w:rPr>
              <w:t>-figure supplement 1L</w:t>
            </w:r>
            <w:r w:rsidRPr="00D676A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Figure </w:t>
            </w:r>
            <w:r w:rsidRPr="00D676A5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-figure supplement 1B</w:t>
            </w:r>
            <w:r w:rsidRPr="00D676A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Figure </w:t>
            </w:r>
            <w:r w:rsidRPr="00D676A5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-figure supplement 1A</w:t>
            </w:r>
          </w:p>
        </w:tc>
      </w:tr>
      <w:tr w:rsidR="00912464" w:rsidRPr="00D676A5" w14:paraId="5DB2FEE9" w14:textId="77777777" w:rsidTr="00912464">
        <w:tc>
          <w:tcPr>
            <w:tcW w:w="2093" w:type="dxa"/>
          </w:tcPr>
          <w:p w14:paraId="02A501B7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Rosa 26</w:t>
            </w:r>
          </w:p>
        </w:tc>
        <w:tc>
          <w:tcPr>
            <w:tcW w:w="2835" w:type="dxa"/>
          </w:tcPr>
          <w:p w14:paraId="0F3F7DC9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aggtgaatgactaagctcc</w:t>
            </w:r>
            <w:proofErr w:type="spellEnd"/>
            <w:proofErr w:type="gramEnd"/>
          </w:p>
        </w:tc>
        <w:tc>
          <w:tcPr>
            <w:tcW w:w="1701" w:type="dxa"/>
          </w:tcPr>
          <w:p w14:paraId="11C93342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oTK620</w:t>
            </w:r>
            <w:proofErr w:type="gramEnd"/>
          </w:p>
        </w:tc>
        <w:tc>
          <w:tcPr>
            <w:tcW w:w="2947" w:type="dxa"/>
          </w:tcPr>
          <w:p w14:paraId="6EC02E09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D676A5">
              <w:rPr>
                <w:rFonts w:ascii="Arial" w:hAnsi="Arial" w:cs="Arial"/>
                <w:sz w:val="20"/>
                <w:szCs w:val="20"/>
              </w:rPr>
              <w:t>Figure 5</w:t>
            </w:r>
            <w:r>
              <w:rPr>
                <w:rFonts w:ascii="Arial" w:hAnsi="Arial" w:cs="Arial"/>
                <w:sz w:val="20"/>
                <w:szCs w:val="20"/>
              </w:rPr>
              <w:t>-figure supplement 1B</w:t>
            </w:r>
            <w:r w:rsidRPr="00D676A5">
              <w:rPr>
                <w:rFonts w:ascii="Arial" w:hAnsi="Arial" w:cs="Arial"/>
                <w:sz w:val="20"/>
                <w:szCs w:val="20"/>
              </w:rPr>
              <w:t xml:space="preserve"> (RFP-Nano)</w:t>
            </w:r>
          </w:p>
        </w:tc>
      </w:tr>
      <w:tr w:rsidR="00912464" w:rsidRPr="00D676A5" w14:paraId="65B61070" w14:textId="77777777" w:rsidTr="00912464">
        <w:tc>
          <w:tcPr>
            <w:tcW w:w="2093" w:type="dxa"/>
          </w:tcPr>
          <w:p w14:paraId="36EA235C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NuMA</w:t>
            </w:r>
            <w:proofErr w:type="spellEnd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-RFP-Nano cassette</w:t>
            </w:r>
          </w:p>
        </w:tc>
        <w:tc>
          <w:tcPr>
            <w:tcW w:w="2835" w:type="dxa"/>
          </w:tcPr>
          <w:p w14:paraId="4F5B5DC8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cgttttgttttgatggagagc</w:t>
            </w:r>
            <w:proofErr w:type="spellEnd"/>
            <w:proofErr w:type="gramEnd"/>
          </w:p>
        </w:tc>
        <w:tc>
          <w:tcPr>
            <w:tcW w:w="1701" w:type="dxa"/>
          </w:tcPr>
          <w:p w14:paraId="7F29A7EE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oTK744</w:t>
            </w:r>
            <w:proofErr w:type="gramEnd"/>
          </w:p>
        </w:tc>
        <w:tc>
          <w:tcPr>
            <w:tcW w:w="2947" w:type="dxa"/>
          </w:tcPr>
          <w:p w14:paraId="7C1C5356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D676A5">
              <w:rPr>
                <w:rFonts w:ascii="Arial" w:hAnsi="Arial" w:cs="Arial"/>
                <w:sz w:val="20"/>
                <w:szCs w:val="20"/>
              </w:rPr>
              <w:t>Figure 4</w:t>
            </w:r>
            <w:r>
              <w:rPr>
                <w:rFonts w:ascii="Arial" w:hAnsi="Arial" w:cs="Arial"/>
                <w:sz w:val="20"/>
                <w:szCs w:val="20"/>
              </w:rPr>
              <w:t>-figure supplement 1L</w:t>
            </w:r>
            <w:r w:rsidRPr="00D676A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Figure </w:t>
            </w:r>
            <w:r w:rsidRPr="00D676A5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-figure supplement 1B</w:t>
            </w:r>
            <w:r w:rsidRPr="00D676A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12464" w:rsidRPr="00D676A5" w14:paraId="68A1186D" w14:textId="77777777" w:rsidTr="00912464">
        <w:tc>
          <w:tcPr>
            <w:tcW w:w="2093" w:type="dxa"/>
          </w:tcPr>
          <w:p w14:paraId="14A17ED1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RFP-Nano cassette</w:t>
            </w:r>
          </w:p>
        </w:tc>
        <w:tc>
          <w:tcPr>
            <w:tcW w:w="2835" w:type="dxa"/>
          </w:tcPr>
          <w:p w14:paraId="128AE182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ggcatggacgagctgtacaag</w:t>
            </w:r>
            <w:proofErr w:type="spellEnd"/>
            <w:proofErr w:type="gramEnd"/>
          </w:p>
        </w:tc>
        <w:tc>
          <w:tcPr>
            <w:tcW w:w="1701" w:type="dxa"/>
          </w:tcPr>
          <w:p w14:paraId="74F9F9F0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oCB21</w:t>
            </w:r>
            <w:proofErr w:type="gramEnd"/>
          </w:p>
        </w:tc>
        <w:tc>
          <w:tcPr>
            <w:tcW w:w="2947" w:type="dxa"/>
          </w:tcPr>
          <w:p w14:paraId="34F6517E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D676A5">
              <w:rPr>
                <w:rFonts w:ascii="Arial" w:hAnsi="Arial" w:cs="Arial"/>
                <w:sz w:val="20"/>
                <w:szCs w:val="20"/>
              </w:rPr>
              <w:t>Figure 5</w:t>
            </w:r>
            <w:r>
              <w:rPr>
                <w:rFonts w:ascii="Arial" w:hAnsi="Arial" w:cs="Arial"/>
                <w:sz w:val="20"/>
                <w:szCs w:val="20"/>
              </w:rPr>
              <w:t>-figure supplement 1B</w:t>
            </w:r>
            <w:r w:rsidRPr="00D676A5">
              <w:rPr>
                <w:rFonts w:ascii="Arial" w:hAnsi="Arial" w:cs="Arial"/>
                <w:sz w:val="20"/>
                <w:szCs w:val="20"/>
              </w:rPr>
              <w:t xml:space="preserve"> (RFP-Nano)</w:t>
            </w:r>
          </w:p>
        </w:tc>
      </w:tr>
      <w:tr w:rsidR="00912464" w:rsidRPr="00D676A5" w14:paraId="75CF668F" w14:textId="77777777" w:rsidTr="00912464">
        <w:tc>
          <w:tcPr>
            <w:tcW w:w="2093" w:type="dxa"/>
          </w:tcPr>
          <w:p w14:paraId="0732FCA5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mCherry</w:t>
            </w:r>
            <w:proofErr w:type="gramEnd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-NuMA</w:t>
            </w:r>
            <w:proofErr w:type="spellEnd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 xml:space="preserve"> cassette</w:t>
            </w:r>
          </w:p>
        </w:tc>
        <w:tc>
          <w:tcPr>
            <w:tcW w:w="2835" w:type="dxa"/>
          </w:tcPr>
          <w:p w14:paraId="4A1300C3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ctgtggggtctgcaggat</w:t>
            </w:r>
            <w:proofErr w:type="spellEnd"/>
            <w:proofErr w:type="gramEnd"/>
          </w:p>
        </w:tc>
        <w:tc>
          <w:tcPr>
            <w:tcW w:w="1701" w:type="dxa"/>
          </w:tcPr>
          <w:p w14:paraId="561102DE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oTK445</w:t>
            </w:r>
            <w:proofErr w:type="gramEnd"/>
          </w:p>
        </w:tc>
        <w:tc>
          <w:tcPr>
            <w:tcW w:w="2947" w:type="dxa"/>
          </w:tcPr>
          <w:p w14:paraId="65A7EA2B" w14:textId="77777777" w:rsidR="00912464" w:rsidRPr="00D676A5" w:rsidRDefault="00912464" w:rsidP="00912464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D676A5">
              <w:rPr>
                <w:rFonts w:ascii="Arial" w:hAnsi="Arial" w:cs="Arial"/>
                <w:sz w:val="20"/>
                <w:szCs w:val="20"/>
              </w:rPr>
              <w:t>Figure 7</w:t>
            </w:r>
            <w:r>
              <w:rPr>
                <w:rFonts w:ascii="Arial" w:hAnsi="Arial" w:cs="Arial"/>
                <w:sz w:val="20"/>
                <w:szCs w:val="20"/>
              </w:rPr>
              <w:t>-figure supplement 1A</w:t>
            </w:r>
          </w:p>
        </w:tc>
      </w:tr>
      <w:tr w:rsidR="00912464" w:rsidRPr="00D676A5" w14:paraId="087B311C" w14:textId="77777777" w:rsidTr="00912464">
        <w:tc>
          <w:tcPr>
            <w:tcW w:w="2093" w:type="dxa"/>
          </w:tcPr>
          <w:p w14:paraId="309E6E37" w14:textId="082DBB71" w:rsidR="00912464" w:rsidRPr="00D676A5" w:rsidRDefault="00E67085" w:rsidP="00E67085">
            <w:pPr>
              <w:pStyle w:val="Paragraph"/>
              <w:spacing w:line="0" w:lineRule="atLeast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ins w:id="2" w:author="清光 智美" w:date="2018-05-23T20:24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LGN (N-terminus)</w:t>
              </w:r>
            </w:ins>
          </w:p>
        </w:tc>
        <w:tc>
          <w:tcPr>
            <w:tcW w:w="2835" w:type="dxa"/>
          </w:tcPr>
          <w:p w14:paraId="48F70DF8" w14:textId="005DA68B" w:rsidR="00912464" w:rsidRPr="00D676A5" w:rsidRDefault="00E67085" w:rsidP="00E67085">
            <w:pPr>
              <w:pStyle w:val="Paragraph"/>
              <w:spacing w:line="0" w:lineRule="atLeast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ins w:id="3" w:author="清光 智美" w:date="2018-05-23T20:24:00Z">
              <w:r w:rsidRPr="00C070B4">
                <w:rPr>
                  <w:rFonts w:ascii="Arial" w:hAnsi="Arial" w:cs="Arial"/>
                  <w:color w:val="000000"/>
                  <w:sz w:val="20"/>
                  <w:szCs w:val="20"/>
                </w:rPr>
                <w:t>tgtttatagcagaaaatattaca</w:t>
              </w:r>
              <w:proofErr w:type="spellEnd"/>
              <w:proofErr w:type="gramEnd"/>
              <w:r w:rsidRPr="00C070B4"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701" w:type="dxa"/>
          </w:tcPr>
          <w:p w14:paraId="48DFC2B4" w14:textId="289324EA" w:rsidR="00912464" w:rsidRPr="00D676A5" w:rsidRDefault="00E67085" w:rsidP="00E67085">
            <w:pPr>
              <w:pStyle w:val="Paragraph"/>
              <w:spacing w:line="0" w:lineRule="atLeast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ins w:id="4" w:author="清光 智美" w:date="2018-05-23T20:24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oTK622</w:t>
              </w:r>
            </w:ins>
            <w:proofErr w:type="gramEnd"/>
          </w:p>
        </w:tc>
        <w:tc>
          <w:tcPr>
            <w:tcW w:w="2947" w:type="dxa"/>
          </w:tcPr>
          <w:p w14:paraId="4B3D448A" w14:textId="065FE047" w:rsidR="00912464" w:rsidRPr="00D676A5" w:rsidRDefault="00E67085" w:rsidP="00E67085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ins w:id="5" w:author="清光 智美" w:date="2018-05-23T20:25:00Z">
              <w:r>
                <w:rPr>
                  <w:rFonts w:ascii="Arial" w:hAnsi="Arial" w:cs="Arial"/>
                  <w:sz w:val="20"/>
                  <w:szCs w:val="20"/>
                </w:rPr>
                <w:t>Figure 7-figure supplement 1A</w:t>
              </w:r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ins>
          </w:p>
        </w:tc>
      </w:tr>
      <w:tr w:rsidR="00912464" w:rsidRPr="00D676A5" w14:paraId="31CF7117" w14:textId="77777777" w:rsidTr="00912464">
        <w:tc>
          <w:tcPr>
            <w:tcW w:w="2093" w:type="dxa"/>
          </w:tcPr>
          <w:p w14:paraId="7917C3E1" w14:textId="5D7C9AE4" w:rsidR="00912464" w:rsidRDefault="00E67085" w:rsidP="00E67085">
            <w:pPr>
              <w:pStyle w:val="Paragraph"/>
              <w:spacing w:line="0" w:lineRule="atLeast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ins w:id="6" w:author="清光 智美" w:date="2018-05-23T20:24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LGN (N-terminus)</w:t>
              </w:r>
            </w:ins>
          </w:p>
        </w:tc>
        <w:tc>
          <w:tcPr>
            <w:tcW w:w="2835" w:type="dxa"/>
          </w:tcPr>
          <w:p w14:paraId="1FC27E3C" w14:textId="23CACCAF" w:rsidR="00912464" w:rsidRPr="00C070B4" w:rsidRDefault="00E67085" w:rsidP="00E67085">
            <w:pPr>
              <w:pStyle w:val="Paragraph"/>
              <w:spacing w:line="0" w:lineRule="atLeast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ins w:id="7" w:author="清光 智美" w:date="2018-05-23T20:24:00Z">
              <w:r w:rsidRPr="00C070B4">
                <w:rPr>
                  <w:rFonts w:ascii="Arial" w:hAnsi="Arial" w:cs="Arial"/>
                  <w:color w:val="000000"/>
                  <w:sz w:val="20"/>
                  <w:szCs w:val="20"/>
                </w:rPr>
                <w:t>ggtccttcagctgaccac</w:t>
              </w:r>
              <w:proofErr w:type="spellEnd"/>
              <w:proofErr w:type="gramEnd"/>
              <w:r w:rsidRPr="00C070B4"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</w:t>
              </w:r>
            </w:ins>
          </w:p>
        </w:tc>
        <w:tc>
          <w:tcPr>
            <w:tcW w:w="1701" w:type="dxa"/>
          </w:tcPr>
          <w:p w14:paraId="03718211" w14:textId="2FFBE84B" w:rsidR="00912464" w:rsidRPr="00D676A5" w:rsidRDefault="00E67085" w:rsidP="00E67085">
            <w:pPr>
              <w:pStyle w:val="Paragraph"/>
              <w:spacing w:line="0" w:lineRule="atLeast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ins w:id="8" w:author="清光 智美" w:date="2018-05-23T20:25:00Z">
              <w:r>
                <w:rPr>
                  <w:rFonts w:ascii="Arial" w:hAnsi="Arial" w:cs="Arial"/>
                  <w:color w:val="000000"/>
                  <w:sz w:val="20"/>
                  <w:szCs w:val="20"/>
                </w:rPr>
                <w:t>oTK623</w:t>
              </w:r>
            </w:ins>
            <w:proofErr w:type="gramEnd"/>
          </w:p>
        </w:tc>
        <w:tc>
          <w:tcPr>
            <w:tcW w:w="2947" w:type="dxa"/>
          </w:tcPr>
          <w:p w14:paraId="3497777B" w14:textId="272BABE2" w:rsidR="00912464" w:rsidRPr="00D676A5" w:rsidRDefault="00E67085" w:rsidP="00E67085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ins w:id="9" w:author="清光 智美" w:date="2018-05-23T20:25:00Z">
              <w:r>
                <w:rPr>
                  <w:rFonts w:ascii="Arial" w:hAnsi="Arial" w:cs="Arial"/>
                  <w:sz w:val="20"/>
                  <w:szCs w:val="20"/>
                </w:rPr>
                <w:t>Figure 7-figure supplement 1A</w:t>
              </w:r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ins>
            <w:bookmarkStart w:id="10" w:name="_GoBack"/>
            <w:bookmarkEnd w:id="10"/>
          </w:p>
        </w:tc>
      </w:tr>
    </w:tbl>
    <w:p w14:paraId="68E129DC" w14:textId="77777777" w:rsidR="00912464" w:rsidRDefault="00912464" w:rsidP="002A6453">
      <w:pPr>
        <w:pStyle w:val="Paragraph"/>
        <w:ind w:firstLine="0"/>
        <w:rPr>
          <w:rFonts w:ascii="Arial" w:hAnsi="Arial" w:cs="Arial"/>
          <w:b/>
        </w:rPr>
      </w:pPr>
    </w:p>
    <w:sectPr w:rsidR="00912464" w:rsidSect="007C6A72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細明朝体">
    <w:altName w:val="ＭＳ 明朝"/>
    <w:charset w:val="4E"/>
    <w:family w:val="auto"/>
    <w:pitch w:val="variable"/>
    <w:sig w:usb0="01000000" w:usb1="00000000" w:usb2="07040001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9"/>
  <w:embedSystemFonts/>
  <w:bordersDoNotSurroundHeader/>
  <w:bordersDoNotSurroundFooter/>
  <w:proofState w:spelling="clean" w:grammar="clean"/>
  <w:trackRevisions/>
  <w:defaultTabStop w:val="960"/>
  <w:drawingGridVerticalSpacing w:val="200"/>
  <w:displayHorizontalDrawingGridEvery w:val="0"/>
  <w:displayVerticalDrawingGridEvery w:val="2"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453"/>
    <w:rsid w:val="00173E35"/>
    <w:rsid w:val="002A6453"/>
    <w:rsid w:val="0042152C"/>
    <w:rsid w:val="00454CED"/>
    <w:rsid w:val="006D6D8A"/>
    <w:rsid w:val="006D751A"/>
    <w:rsid w:val="00760C09"/>
    <w:rsid w:val="007C6A72"/>
    <w:rsid w:val="00912464"/>
    <w:rsid w:val="009D4A0D"/>
    <w:rsid w:val="00C358EA"/>
    <w:rsid w:val="00DB5F7B"/>
    <w:rsid w:val="00E67085"/>
    <w:rsid w:val="00EB35A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89EA0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細明朝体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453"/>
    <w:rPr>
      <w:rFonts w:ascii="Times New Roman" w:eastAsiaTheme="minorEastAsia" w:hAnsi="Times New Roman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1739F"/>
    <w:pPr>
      <w:widowControl w:val="0"/>
      <w:jc w:val="both"/>
    </w:pPr>
    <w:rPr>
      <w:rFonts w:ascii="ヒラギノ角ゴ ProN W3" w:eastAsia="ヒラギノ角ゴ ProN W3" w:hAnsiTheme="minorHAnsi" w:cstheme="minorBidi"/>
      <w:kern w:val="2"/>
      <w:sz w:val="18"/>
      <w:szCs w:val="18"/>
      <w:lang w:eastAsia="ja-JP"/>
    </w:rPr>
  </w:style>
  <w:style w:type="paragraph" w:customStyle="1" w:styleId="Paragraph">
    <w:name w:val="Paragraph"/>
    <w:basedOn w:val="a"/>
    <w:rsid w:val="002A6453"/>
    <w:pPr>
      <w:spacing w:before="120"/>
      <w:ind w:firstLine="720"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59"/>
    <w:rsid w:val="002A6453"/>
    <w:rPr>
      <w:rFonts w:ascii="Times New Roman" w:eastAsiaTheme="minorEastAsia" w:hAnsi="Times New Roman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stparatext">
    <w:name w:val="1st para text"/>
    <w:basedOn w:val="a"/>
    <w:rsid w:val="0042152C"/>
    <w:pPr>
      <w:spacing w:before="120"/>
    </w:pPr>
    <w:rPr>
      <w:rFonts w:eastAsia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細明朝体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453"/>
    <w:rPr>
      <w:rFonts w:ascii="Times New Roman" w:eastAsiaTheme="minorEastAsia" w:hAnsi="Times New Roman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1739F"/>
    <w:pPr>
      <w:widowControl w:val="0"/>
      <w:jc w:val="both"/>
    </w:pPr>
    <w:rPr>
      <w:rFonts w:ascii="ヒラギノ角ゴ ProN W3" w:eastAsia="ヒラギノ角ゴ ProN W3" w:hAnsiTheme="minorHAnsi" w:cstheme="minorBidi"/>
      <w:kern w:val="2"/>
      <w:sz w:val="18"/>
      <w:szCs w:val="18"/>
      <w:lang w:eastAsia="ja-JP"/>
    </w:rPr>
  </w:style>
  <w:style w:type="paragraph" w:customStyle="1" w:styleId="Paragraph">
    <w:name w:val="Paragraph"/>
    <w:basedOn w:val="a"/>
    <w:rsid w:val="002A6453"/>
    <w:pPr>
      <w:spacing w:before="120"/>
      <w:ind w:firstLine="720"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59"/>
    <w:rsid w:val="002A6453"/>
    <w:rPr>
      <w:rFonts w:ascii="Times New Roman" w:eastAsiaTheme="minorEastAsia" w:hAnsi="Times New Roman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stparatext">
    <w:name w:val="1st para text"/>
    <w:basedOn w:val="a"/>
    <w:rsid w:val="0042152C"/>
    <w:pPr>
      <w:spacing w:before="120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278</Words>
  <Characters>1585</Characters>
  <Application>Microsoft Macintosh Word</Application>
  <DocSecurity>0</DocSecurity>
  <Lines>13</Lines>
  <Paragraphs>3</Paragraphs>
  <ScaleCrop>false</ScaleCrop>
  <Company>京都大学生命科学研究科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清光 智美</dc:creator>
  <cp:keywords/>
  <dc:description/>
  <cp:lastModifiedBy>清光 智美</cp:lastModifiedBy>
  <cp:revision>6</cp:revision>
  <dcterms:created xsi:type="dcterms:W3CDTF">2018-05-23T07:08:00Z</dcterms:created>
  <dcterms:modified xsi:type="dcterms:W3CDTF">2018-05-23T11:25:00Z</dcterms:modified>
</cp:coreProperties>
</file>