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rsidR="00762B36" w:rsidRDefault="00762B36" w:rsidP="00AF5736">
      <w:pPr>
        <w:rPr>
          <w:rFonts w:asciiTheme="minorHAnsi" w:hAnsiTheme="minorHAnsi"/>
          <w:bCs/>
          <w:sz w:val="22"/>
          <w:szCs w:val="22"/>
        </w:rPr>
      </w:pPr>
      <w:bookmarkStart w:id="0" w:name="_GoBack"/>
      <w:bookmarkEnd w:id="0"/>
    </w:p>
    <w:p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703291" w:rsidRPr="0070329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"http://www.equator-network.org/%20" \t "_blank" </w:instrText>
      </w:r>
      <w:r w:rsidR="00703291" w:rsidRPr="0070329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EQUATOR Network</w:t>
      </w:r>
      <w:r w:rsidR="00703291"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life science research (see the </w:t>
      </w:r>
      <w:r w:rsidR="00703291" w:rsidRPr="0070329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03291" w:rsidRPr="00703291">
        <w:rPr>
          <w:rFonts w:asciiTheme="minorHAnsi" w:hAnsiTheme="minorHAnsi"/>
          <w:bCs/>
          <w:sz w:val="22"/>
          <w:szCs w:val="22"/>
          <w:lang w:val="en-GB"/>
        </w:rPr>
        <w:fldChar w:fldCharType="separate"/>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03291"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r w:rsidR="00703291" w:rsidRPr="0070329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"http://www.plosbiology.org/article/info:doi/10.1371/journal.pbio.1000412" \t "_blank" </w:instrText>
      </w:r>
      <w:r w:rsidR="00703291" w:rsidRPr="0070329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ARRIVE guidelines</w:t>
      </w:r>
      <w:r w:rsidR="00703291"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rsidR="00605A12" w:rsidRDefault="00605A12" w:rsidP="00AF5736">
      <w:pPr>
        <w:rPr>
          <w:rFonts w:asciiTheme="minorHAnsi" w:hAnsiTheme="minorHAnsi"/>
          <w:bCs/>
        </w:rPr>
      </w:pPr>
    </w:p>
    <w:p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8"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rsidR="00605A12" w:rsidRPr="00505C51" w:rsidRDefault="00605A12" w:rsidP="00AF5736">
      <w:pPr>
        <w:rPr>
          <w:rFonts w:asciiTheme="minorHAnsi" w:hAnsiTheme="minorHAnsi"/>
          <w:b/>
          <w:bCs/>
          <w:color w:val="3366FF"/>
          <w:sz w:val="22"/>
          <w:szCs w:val="22"/>
        </w:rPr>
      </w:pPr>
    </w:p>
    <w:p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rsidR="00877644" w:rsidRPr="00A62B52" w:rsidRDefault="00877644" w:rsidP="00FF5ED7">
      <w:pPr>
        <w:rPr>
          <w:rFonts w:asciiTheme="minorHAnsi" w:hAnsiTheme="minorHAnsi"/>
          <w:sz w:val="16"/>
          <w:szCs w:val="16"/>
          <w:lang w:val="en-GB"/>
        </w:rPr>
      </w:pPr>
    </w:p>
    <w:p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rsidR="00877644" w:rsidRPr="00C970AC" w:rsidRDefault="00C970A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A90199">
        <w:rPr>
          <w:rFonts w:asciiTheme="minorHAnsi" w:hAnsiTheme="minorHAnsi"/>
          <w:sz w:val="22"/>
        </w:rPr>
        <w:t xml:space="preserve">We did not compute sample size before beginning the study. Our sample sizes were determined by fieldwork constraints – e.g. how many plants of each species were present, the restrictions of our collecting permits, and the amounts that we could carry and process while in field conditions. Numbers of different samples for each species are listed in Table S1 in the Supplementary Information. </w:t>
      </w:r>
    </w:p>
    <w:p w:rsidR="0015519A" w:rsidRPr="00505C51" w:rsidRDefault="0015519A" w:rsidP="00FF5ED7">
      <w:pPr>
        <w:rPr>
          <w:rFonts w:asciiTheme="minorHAnsi" w:hAnsiTheme="minorHAnsi"/>
          <w:sz w:val="22"/>
          <w:szCs w:val="22"/>
          <w:lang w:val="en-GB"/>
        </w:rPr>
      </w:pPr>
    </w:p>
    <w:p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rsidR="00C1184B" w:rsidRPr="00A62B52" w:rsidRDefault="00C1184B" w:rsidP="00C1184B">
      <w:pPr>
        <w:rPr>
          <w:rFonts w:asciiTheme="minorHAnsi" w:hAnsiTheme="minorHAnsi"/>
          <w:sz w:val="16"/>
          <w:szCs w:val="16"/>
        </w:rPr>
      </w:pPr>
    </w:p>
    <w:p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rsidR="00B330BD" w:rsidRPr="00C970AC" w:rsidRDefault="00C970A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A90199">
        <w:rPr>
          <w:rFonts w:asciiTheme="minorHAnsi" w:hAnsiTheme="minorHAnsi"/>
          <w:sz w:val="22"/>
        </w:rPr>
        <w:t>Our experiment was performed only once due to restrictions of field conditions and resources. In comparisons of different species, each pitcher microcosm collected from a single species would be considered a biological replicate. A technical replicate would be the same pitcher microcosm sample that underwent separate DNA extraction and sequencing. We don’t have technical replicates for the study. We only excluded samples with fewer sequences than our stated cutoffs (listed in the paper, e.g. lines 5</w:t>
      </w:r>
      <w:r w:rsidR="00E4627B">
        <w:rPr>
          <w:rFonts w:asciiTheme="minorHAnsi" w:hAnsiTheme="minorHAnsi"/>
          <w:sz w:val="22"/>
        </w:rPr>
        <w:t>82</w:t>
      </w:r>
      <w:r w:rsidRPr="00A90199">
        <w:rPr>
          <w:rFonts w:asciiTheme="minorHAnsi" w:hAnsiTheme="minorHAnsi"/>
          <w:sz w:val="22"/>
        </w:rPr>
        <w:t xml:space="preserve"> and 5</w:t>
      </w:r>
      <w:r w:rsidR="00E4627B">
        <w:rPr>
          <w:rFonts w:asciiTheme="minorHAnsi" w:hAnsiTheme="minorHAnsi"/>
          <w:sz w:val="22"/>
        </w:rPr>
        <w:t>95</w:t>
      </w:r>
      <w:r w:rsidRPr="00A90199">
        <w:rPr>
          <w:rFonts w:asciiTheme="minorHAnsi" w:hAnsiTheme="minorHAnsi"/>
          <w:sz w:val="22"/>
        </w:rPr>
        <w:t xml:space="preserve">) or when there were multiples of the same sample (e.g. line </w:t>
      </w:r>
      <w:r w:rsidR="00E4627B">
        <w:rPr>
          <w:rFonts w:asciiTheme="minorHAnsi" w:hAnsiTheme="minorHAnsi"/>
          <w:sz w:val="22"/>
        </w:rPr>
        <w:t>516 - 518</w:t>
      </w:r>
      <w:r w:rsidRPr="00A90199">
        <w:rPr>
          <w:rFonts w:asciiTheme="minorHAnsi" w:hAnsiTheme="minorHAnsi"/>
          <w:sz w:val="22"/>
        </w:rPr>
        <w:t xml:space="preserve">) and we did not exclude outliers. </w:t>
      </w:r>
    </w:p>
    <w:p w:rsidR="00FF5ED7" w:rsidRDefault="00FF5ED7" w:rsidP="00FF5ED7">
      <w:pPr>
        <w:rPr>
          <w:rFonts w:asciiTheme="minorHAnsi" w:hAnsiTheme="minorHAnsi"/>
          <w:b/>
          <w:bCs/>
        </w:rPr>
      </w:pPr>
    </w:p>
    <w:p w:rsidR="0015519A" w:rsidRDefault="0015519A">
      <w:pPr>
        <w:rPr>
          <w:rFonts w:asciiTheme="minorHAnsi" w:hAnsiTheme="minorHAnsi"/>
          <w:b/>
          <w:bCs/>
        </w:rPr>
      </w:pPr>
      <w:r>
        <w:rPr>
          <w:rFonts w:asciiTheme="minorHAnsi" w:hAnsiTheme="minorHAnsi"/>
          <w:b/>
          <w:bCs/>
        </w:rPr>
        <w:br w:type="page"/>
      </w:r>
    </w:p>
    <w:p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rsidR="00877644" w:rsidRPr="00A62B52" w:rsidRDefault="00877644" w:rsidP="00125190">
      <w:pPr>
        <w:rPr>
          <w:rFonts w:asciiTheme="minorHAnsi" w:hAnsiTheme="minorHAnsi"/>
          <w:sz w:val="16"/>
          <w:szCs w:val="16"/>
          <w:lang w:val="en-GB"/>
        </w:rPr>
      </w:pPr>
    </w:p>
    <w:p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rsidR="0015519A" w:rsidRPr="00505C51" w:rsidRDefault="00C970AC" w:rsidP="00FE68D8">
      <w:pPr>
        <w:framePr w:w="7817" w:h="669" w:hSpace="180" w:wrap="around" w:vAnchor="text" w:hAnchor="page" w:x="1904" w:y="8"/>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can be found in sections “</w:t>
      </w:r>
      <w:r w:rsidRPr="000B0D6F">
        <w:rPr>
          <w:rFonts w:asciiTheme="minorHAnsi" w:hAnsiTheme="minorHAnsi"/>
          <w:sz w:val="22"/>
          <w:szCs w:val="22"/>
        </w:rPr>
        <w:t>Analyses of 16S and 18S diversity</w:t>
      </w:r>
      <w:r>
        <w:rPr>
          <w:rFonts w:asciiTheme="minorHAnsi" w:hAnsiTheme="minorHAnsi"/>
          <w:sz w:val="22"/>
          <w:szCs w:val="22"/>
        </w:rPr>
        <w:t>” and “</w:t>
      </w:r>
      <w:r w:rsidRPr="000B0D6F">
        <w:rPr>
          <w:rFonts w:asciiTheme="minorHAnsi" w:hAnsiTheme="minorHAnsi"/>
          <w:sz w:val="22"/>
          <w:szCs w:val="22"/>
        </w:rPr>
        <w:t>Functional analyses</w:t>
      </w:r>
      <w:r w:rsidR="00E4627B">
        <w:rPr>
          <w:rFonts w:asciiTheme="minorHAnsi" w:hAnsiTheme="minorHAnsi"/>
          <w:sz w:val="22"/>
          <w:szCs w:val="22"/>
        </w:rPr>
        <w:t xml:space="preserve">” on pages </w:t>
      </w:r>
      <w:r>
        <w:rPr>
          <w:rFonts w:asciiTheme="minorHAnsi" w:hAnsiTheme="minorHAnsi"/>
          <w:sz w:val="22"/>
          <w:szCs w:val="22"/>
        </w:rPr>
        <w:t>27</w:t>
      </w:r>
      <w:r w:rsidR="00E4627B">
        <w:rPr>
          <w:rFonts w:asciiTheme="minorHAnsi" w:hAnsiTheme="minorHAnsi"/>
          <w:sz w:val="22"/>
          <w:szCs w:val="22"/>
        </w:rPr>
        <w:t>-30</w:t>
      </w:r>
      <w:r>
        <w:rPr>
          <w:rFonts w:asciiTheme="minorHAnsi" w:hAnsiTheme="minorHAnsi"/>
          <w:sz w:val="22"/>
          <w:szCs w:val="22"/>
        </w:rPr>
        <w:t xml:space="preserve">, and in Tables S1, S3 and S4. </w:t>
      </w:r>
    </w:p>
    <w:p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rsidR="00BC3CCE" w:rsidRDefault="00BC3CCE" w:rsidP="00FF5ED7">
      <w:pPr>
        <w:rPr>
          <w:rFonts w:asciiTheme="minorHAnsi" w:hAnsiTheme="minorHAnsi"/>
          <w:b/>
        </w:rPr>
      </w:pPr>
    </w:p>
    <w:p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rsidR="00B33055" w:rsidRPr="00505C51" w:rsidRDefault="00B33055" w:rsidP="00FE68D8">
      <w:pPr>
        <w:framePr w:w="7817" w:h="363"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information doesn’t apply to our study, as groups are defined by species identity. </w:t>
      </w:r>
    </w:p>
    <w:p w:rsidR="00B33055" w:rsidRPr="00505C51" w:rsidRDefault="00B33055" w:rsidP="00FE68D8">
      <w:pPr>
        <w:framePr w:w="7817" w:h="363"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rsidR="00BB55EC" w:rsidRPr="00FF5ED7" w:rsidRDefault="00BB55EC" w:rsidP="00FF5ED7">
      <w:pPr>
        <w:rPr>
          <w:rFonts w:asciiTheme="minorHAnsi" w:hAnsiTheme="minorHAnsi"/>
          <w:b/>
        </w:rPr>
      </w:pPr>
    </w:p>
    <w:p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rsidR="00A62B52" w:rsidRPr="00FE68D8" w:rsidRDefault="00BA5BB7" w:rsidP="00A62B52">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rsidR="00BC3CCE" w:rsidRPr="00FE68D8" w:rsidRDefault="00C970A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Calibri" w:hAnsi="Calibri"/>
          <w:sz w:val="22"/>
          <w:szCs w:val="20"/>
        </w:rPr>
      </w:pPr>
      <w:r w:rsidRPr="00FE68D8">
        <w:rPr>
          <w:rFonts w:ascii="Calibri" w:hAnsi="Calibri"/>
          <w:sz w:val="22"/>
          <w:szCs w:val="22"/>
        </w:rPr>
        <w:t xml:space="preserve">The </w:t>
      </w:r>
      <w:r w:rsidR="00C9633A">
        <w:rPr>
          <w:rFonts w:ascii="Calibri" w:hAnsi="Calibri"/>
          <w:sz w:val="22"/>
          <w:szCs w:val="22"/>
        </w:rPr>
        <w:t xml:space="preserve">R </w:t>
      </w:r>
      <w:r w:rsidRPr="00FE68D8">
        <w:rPr>
          <w:rFonts w:ascii="Calibri" w:hAnsi="Calibri"/>
          <w:sz w:val="22"/>
          <w:szCs w:val="22"/>
        </w:rPr>
        <w:t xml:space="preserve">source code and data </w:t>
      </w:r>
      <w:r w:rsidR="00C9633A">
        <w:rPr>
          <w:rFonts w:ascii="Calibri" w:hAnsi="Calibri"/>
          <w:sz w:val="22"/>
          <w:szCs w:val="22"/>
        </w:rPr>
        <w:t xml:space="preserve">are provided as supplementary material for Figures 1, 3, 4, 5 and their figure supplements, </w:t>
      </w:r>
      <w:r w:rsidRPr="00FE68D8">
        <w:rPr>
          <w:rFonts w:ascii="Calibri" w:hAnsi="Calibri"/>
          <w:sz w:val="22"/>
          <w:szCs w:val="22"/>
        </w:rPr>
        <w:t xml:space="preserve">and for Tables S3 and S4. </w:t>
      </w:r>
      <w:r w:rsidR="00C9633A">
        <w:rPr>
          <w:rFonts w:ascii="Calibri" w:hAnsi="Calibri"/>
          <w:sz w:val="22"/>
          <w:szCs w:val="22"/>
        </w:rPr>
        <w:t xml:space="preserve">All additional files necessary to run the </w:t>
      </w:r>
      <w:r w:rsidR="00BA6FFB">
        <w:rPr>
          <w:rFonts w:ascii="Calibri" w:hAnsi="Calibri"/>
          <w:sz w:val="22"/>
          <w:szCs w:val="22"/>
        </w:rPr>
        <w:t xml:space="preserve">R </w:t>
      </w:r>
      <w:r w:rsidR="00C9633A">
        <w:rPr>
          <w:rFonts w:ascii="Calibri" w:hAnsi="Calibri"/>
          <w:sz w:val="22"/>
          <w:szCs w:val="22"/>
        </w:rPr>
        <w:t>code can be</w:t>
      </w:r>
      <w:r w:rsidR="00B33055" w:rsidRPr="00FE68D8">
        <w:rPr>
          <w:rFonts w:ascii="Calibri" w:hAnsi="Calibri"/>
          <w:sz w:val="22"/>
          <w:szCs w:val="22"/>
        </w:rPr>
        <w:t xml:space="preserve"> accessed</w:t>
      </w:r>
      <w:r w:rsidR="00C9633A">
        <w:rPr>
          <w:rFonts w:ascii="Calibri" w:hAnsi="Calibri"/>
          <w:sz w:val="22"/>
          <w:szCs w:val="22"/>
        </w:rPr>
        <w:t xml:space="preserve"> </w:t>
      </w:r>
      <w:r w:rsidRPr="00EE3888">
        <w:rPr>
          <w:rFonts w:ascii="Calibri" w:hAnsi="Calibri"/>
          <w:sz w:val="22"/>
          <w:szCs w:val="22"/>
        </w:rPr>
        <w:t xml:space="preserve">from </w:t>
      </w:r>
      <w:r w:rsidR="00C9633A" w:rsidRPr="00EE3888">
        <w:rPr>
          <w:rFonts w:ascii="Calibri" w:hAnsi="Calibri"/>
          <w:sz w:val="22"/>
          <w:szCs w:val="22"/>
        </w:rPr>
        <w:t>our</w:t>
      </w:r>
      <w:r w:rsidR="00B33055" w:rsidRPr="00EE3888">
        <w:rPr>
          <w:rFonts w:ascii="Calibri" w:hAnsi="Calibri"/>
          <w:sz w:val="22"/>
          <w:szCs w:val="22"/>
        </w:rPr>
        <w:t xml:space="preserve"> Harvard </w:t>
      </w:r>
      <w:proofErr w:type="spellStart"/>
      <w:r w:rsidR="00B33055" w:rsidRPr="00EE3888">
        <w:rPr>
          <w:rFonts w:ascii="Calibri" w:hAnsi="Calibri"/>
          <w:sz w:val="22"/>
          <w:szCs w:val="22"/>
        </w:rPr>
        <w:t>Dataverse</w:t>
      </w:r>
      <w:proofErr w:type="spellEnd"/>
      <w:r w:rsidR="00C9633A" w:rsidRPr="00EE3888">
        <w:rPr>
          <w:rFonts w:ascii="Calibri" w:hAnsi="Calibri"/>
          <w:sz w:val="22"/>
          <w:szCs w:val="22"/>
        </w:rPr>
        <w:t xml:space="preserve"> repository</w:t>
      </w:r>
      <w:r w:rsidR="00B33055" w:rsidRPr="00EE3888">
        <w:rPr>
          <w:rFonts w:ascii="Calibri" w:hAnsi="Calibri"/>
          <w:sz w:val="22"/>
          <w:szCs w:val="22"/>
        </w:rPr>
        <w:t xml:space="preserve">: </w:t>
      </w:r>
      <w:r w:rsidR="00EE3888" w:rsidRPr="00EE3888">
        <w:rPr>
          <w:rFonts w:ascii="Calibri" w:hAnsi="Calibri"/>
          <w:sz w:val="22"/>
        </w:rPr>
        <w:fldChar w:fldCharType="begin"/>
      </w:r>
      <w:r w:rsidR="00EE3888" w:rsidRPr="00EE3888">
        <w:rPr>
          <w:rFonts w:ascii="Calibri" w:hAnsi="Calibri"/>
          <w:sz w:val="22"/>
        </w:rPr>
        <w:instrText xml:space="preserve"> HYPERLINK "https://doi.org/10.7910/DVN/QYUBN2" \t "_blank" </w:instrText>
      </w:r>
      <w:r w:rsidR="00EE3888" w:rsidRPr="00EE3888">
        <w:rPr>
          <w:rFonts w:ascii="Calibri" w:hAnsi="Calibri"/>
          <w:sz w:val="22"/>
        </w:rPr>
      </w:r>
      <w:r w:rsidR="00EE3888" w:rsidRPr="00EE3888">
        <w:rPr>
          <w:rFonts w:ascii="Calibri" w:hAnsi="Calibri"/>
          <w:sz w:val="22"/>
        </w:rPr>
        <w:fldChar w:fldCharType="separate"/>
      </w:r>
      <w:r w:rsidR="00EE3888" w:rsidRPr="00EE3888">
        <w:rPr>
          <w:rStyle w:val="Hyperlink"/>
          <w:rFonts w:ascii="Calibri" w:hAnsi="Calibri"/>
          <w:sz w:val="22"/>
        </w:rPr>
        <w:t>https://doi.org/10.7910/DVN/QYUBN2</w:t>
      </w:r>
      <w:r w:rsidR="00EE3888" w:rsidRPr="00EE3888">
        <w:rPr>
          <w:rFonts w:ascii="Calibri" w:hAnsi="Calibri"/>
          <w:sz w:val="22"/>
        </w:rPr>
        <w:fldChar w:fldCharType="end"/>
      </w:r>
      <w:r w:rsidR="00FE68D8" w:rsidRPr="00EE3888">
        <w:rPr>
          <w:rFonts w:ascii="Calibri" w:hAnsi="Calibri"/>
          <w:color w:val="333333"/>
          <w:sz w:val="22"/>
          <w:szCs w:val="19"/>
          <w:shd w:val="clear" w:color="auto" w:fill="F7F7F9"/>
        </w:rPr>
        <w:t>.</w:t>
      </w:r>
      <w:r w:rsidR="00FE68D8" w:rsidRPr="00255642">
        <w:rPr>
          <w:rFonts w:ascii="Calibri" w:hAnsi="Calibri"/>
          <w:color w:val="333333"/>
          <w:sz w:val="22"/>
          <w:szCs w:val="19"/>
          <w:shd w:val="clear" w:color="auto" w:fill="F7F7F9"/>
        </w:rPr>
        <w:t xml:space="preserve"> </w:t>
      </w:r>
      <w:r w:rsidR="00C9633A" w:rsidRPr="00C9633A">
        <w:rPr>
          <w:rFonts w:ascii="Calibri" w:hAnsi="Calibri"/>
          <w:sz w:val="22"/>
          <w:szCs w:val="19"/>
          <w:shd w:val="clear" w:color="auto" w:fill="F7F7F9"/>
        </w:rPr>
        <w:t xml:space="preserve">The </w:t>
      </w:r>
      <w:proofErr w:type="spellStart"/>
      <w:r w:rsidR="00C9633A" w:rsidRPr="00C9633A">
        <w:rPr>
          <w:rFonts w:ascii="Calibri" w:hAnsi="Calibri"/>
          <w:sz w:val="22"/>
          <w:szCs w:val="19"/>
          <w:shd w:val="clear" w:color="auto" w:fill="F7F7F9"/>
        </w:rPr>
        <w:t>Dataverse</w:t>
      </w:r>
      <w:proofErr w:type="spellEnd"/>
      <w:r w:rsidR="00C9633A" w:rsidRPr="00C9633A">
        <w:rPr>
          <w:rFonts w:ascii="Calibri" w:hAnsi="Calibri"/>
          <w:sz w:val="22"/>
          <w:szCs w:val="19"/>
          <w:shd w:val="clear" w:color="auto" w:fill="F7F7F9"/>
        </w:rPr>
        <w:t xml:space="preserve"> repository also has tree files and label files for the </w:t>
      </w:r>
      <w:proofErr w:type="spellStart"/>
      <w:r w:rsidR="00C9633A" w:rsidRPr="00C9633A">
        <w:rPr>
          <w:rFonts w:ascii="Calibri" w:hAnsi="Calibri"/>
          <w:sz w:val="22"/>
          <w:szCs w:val="19"/>
          <w:shd w:val="clear" w:color="auto" w:fill="F7F7F9"/>
        </w:rPr>
        <w:t>iToL</w:t>
      </w:r>
      <w:proofErr w:type="spellEnd"/>
      <w:r w:rsidR="00C9633A" w:rsidRPr="00C9633A">
        <w:rPr>
          <w:rFonts w:ascii="Calibri" w:hAnsi="Calibri"/>
          <w:sz w:val="22"/>
          <w:szCs w:val="19"/>
          <w:shd w:val="clear" w:color="auto" w:fill="F7F7F9"/>
        </w:rPr>
        <w:t xml:space="preserve"> trees in Figure 2 + supplement. </w:t>
      </w:r>
      <w:r w:rsidR="00FE68D8" w:rsidRPr="00C9633A">
        <w:rPr>
          <w:rFonts w:ascii="Calibri" w:hAnsi="Calibri"/>
          <w:sz w:val="22"/>
          <w:szCs w:val="19"/>
          <w:shd w:val="clear" w:color="auto" w:fill="F7F7F9"/>
        </w:rPr>
        <w:t xml:space="preserve">Metagenomic data </w:t>
      </w:r>
      <w:r w:rsidR="00BA6FFB">
        <w:rPr>
          <w:rFonts w:ascii="Calibri" w:hAnsi="Calibri"/>
          <w:sz w:val="22"/>
          <w:szCs w:val="19"/>
          <w:shd w:val="clear" w:color="auto" w:fill="F7F7F9"/>
        </w:rPr>
        <w:t>have been deposited with</w:t>
      </w:r>
      <w:r w:rsidR="00FE68D8" w:rsidRPr="00C9633A">
        <w:rPr>
          <w:rFonts w:ascii="Calibri" w:hAnsi="Calibri"/>
          <w:sz w:val="22"/>
          <w:szCs w:val="19"/>
          <w:shd w:val="clear" w:color="auto" w:fill="F7F7F9"/>
        </w:rPr>
        <w:t xml:space="preserve"> MG-</w:t>
      </w:r>
      <w:r w:rsidR="00FE68D8" w:rsidRPr="00407280">
        <w:rPr>
          <w:rFonts w:ascii="Calibri" w:hAnsi="Calibri"/>
          <w:sz w:val="22"/>
          <w:szCs w:val="19"/>
          <w:shd w:val="clear" w:color="auto" w:fill="F7F7F9"/>
        </w:rPr>
        <w:t>RAST:</w:t>
      </w:r>
      <w:r w:rsidR="00407280" w:rsidRPr="00407280">
        <w:rPr>
          <w:rFonts w:ascii="Calibri" w:hAnsi="Calibri"/>
          <w:sz w:val="22"/>
        </w:rPr>
        <w:t xml:space="preserve"> </w:t>
      </w:r>
      <w:hyperlink r:id="rId9" w:history="1">
        <w:r w:rsidR="00407280" w:rsidRPr="00407280">
          <w:rPr>
            <w:rStyle w:val="Hyperlink"/>
            <w:rFonts w:ascii="Calibri" w:hAnsi="Calibri"/>
            <w:sz w:val="22"/>
          </w:rPr>
          <w:t>http://www.mg-rast.org/linkin.cgi?project=mgp15454</w:t>
        </w:r>
      </w:hyperlink>
      <w:r w:rsidR="00FE68D8" w:rsidRPr="00407280">
        <w:rPr>
          <w:rFonts w:ascii="Calibri" w:hAnsi="Calibri"/>
          <w:sz w:val="22"/>
        </w:rPr>
        <w:t>.</w:t>
      </w:r>
      <w:r w:rsidR="00FE68D8" w:rsidRPr="00FE68D8">
        <w:rPr>
          <w:rFonts w:ascii="Calibri" w:hAnsi="Calibri"/>
          <w:sz w:val="22"/>
        </w:rPr>
        <w:t xml:space="preserve"> </w:t>
      </w:r>
      <w:proofErr w:type="spellStart"/>
      <w:r w:rsidR="00FE68D8">
        <w:rPr>
          <w:rFonts w:ascii="Calibri" w:hAnsi="Calibri"/>
          <w:sz w:val="22"/>
        </w:rPr>
        <w:t>A</w:t>
      </w:r>
      <w:r w:rsidR="00FE68D8" w:rsidRPr="00FE68D8">
        <w:rPr>
          <w:rFonts w:ascii="Calibri" w:hAnsi="Calibri"/>
          <w:sz w:val="22"/>
        </w:rPr>
        <w:t>mplicon</w:t>
      </w:r>
      <w:proofErr w:type="spellEnd"/>
      <w:r w:rsidR="00FE68D8" w:rsidRPr="00FE68D8">
        <w:rPr>
          <w:rFonts w:ascii="Calibri" w:hAnsi="Calibri"/>
          <w:sz w:val="22"/>
        </w:rPr>
        <w:t xml:space="preserve"> sequencing data </w:t>
      </w:r>
      <w:r w:rsidR="00255642">
        <w:rPr>
          <w:rFonts w:ascii="Calibri" w:hAnsi="Calibri"/>
          <w:sz w:val="22"/>
        </w:rPr>
        <w:t xml:space="preserve">have been deposited with the </w:t>
      </w:r>
      <w:r w:rsidR="00255642" w:rsidRPr="00255642">
        <w:rPr>
          <w:rFonts w:ascii="Calibri" w:hAnsi="Calibri"/>
          <w:sz w:val="22"/>
        </w:rPr>
        <w:t xml:space="preserve">Sequence Read Archive as NCBI </w:t>
      </w:r>
      <w:proofErr w:type="spellStart"/>
      <w:r w:rsidR="00255642" w:rsidRPr="00255642">
        <w:rPr>
          <w:rFonts w:ascii="Calibri" w:hAnsi="Calibri"/>
          <w:sz w:val="22"/>
        </w:rPr>
        <w:t>BioProject</w:t>
      </w:r>
      <w:proofErr w:type="spellEnd"/>
      <w:r w:rsidR="00255642" w:rsidRPr="00255642">
        <w:rPr>
          <w:rFonts w:ascii="Calibri" w:hAnsi="Calibri"/>
          <w:sz w:val="22"/>
        </w:rPr>
        <w:t xml:space="preserve"> PRJNA448553</w:t>
      </w:r>
      <w:r w:rsidR="00255642">
        <w:rPr>
          <w:rFonts w:ascii="Calibri" w:hAnsi="Calibri"/>
          <w:sz w:val="22"/>
        </w:rPr>
        <w:t>.</w:t>
      </w:r>
    </w:p>
    <w:p w:rsidR="00A62B52" w:rsidRPr="00406FF4" w:rsidRDefault="00A62B52" w:rsidP="00AB259E">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3888" w:rsidRDefault="00EE3888" w:rsidP="004215FE">
      <w:r>
        <w:separator/>
      </w:r>
    </w:p>
  </w:endnote>
  <w:endnote w:type="continuationSeparator" w:id="0">
    <w:p w:rsidR="00EE3888" w:rsidRDefault="00EE3888" w:rsidP="004215FE">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MS Minngs">
    <w:altName w:val="ＭＳ 明朝"/>
    <w:panose1 w:val="00000000000000000000"/>
    <w:charset w:val="80"/>
    <w:family w:val="roman"/>
    <w:notTrueType/>
    <w:pitch w:val="fixed"/>
    <w:sig w:usb0="00000001" w:usb1="08070000" w:usb2="00000010" w:usb3="00000000" w:csb0="00020000" w:csb1="00000000"/>
  </w:font>
  <w:font w:name="Lucida Grande">
    <w:panose1 w:val="020B05030304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888" w:rsidRDefault="00EE3888"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E3888" w:rsidRDefault="00EE3888"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EE3888" w:rsidRDefault="00EE3888">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888" w:rsidRPr="0009520A" w:rsidRDefault="00EE3888"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407280">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rsidR="00EE3888" w:rsidRPr="00062DBF" w:rsidRDefault="00EE3888" w:rsidP="0009520A">
    <w:pPr>
      <w:pStyle w:val="Footer"/>
      <w:tabs>
        <w:tab w:val="clear" w:pos="8640"/>
        <w:tab w:val="right" w:pos="9214"/>
      </w:tabs>
      <w:ind w:left="-709" w:right="360"/>
      <w:rPr>
        <w:rFonts w:ascii="Arial" w:hAnsi="Arial"/>
        <w:sz w:val="16"/>
        <w:szCs w:val="16"/>
      </w:rPr>
    </w:pPr>
    <w:proofErr w:type="spellStart"/>
    <w:proofErr w:type="gramStart"/>
    <w:r w:rsidRPr="00062DBF">
      <w:rPr>
        <w:rFonts w:ascii="Arial" w:hAnsi="Arial"/>
        <w:sz w:val="16"/>
        <w:szCs w:val="16"/>
      </w:rPr>
      <w:t>eLife</w:t>
    </w:r>
    <w:proofErr w:type="spellEnd"/>
    <w:proofErr w:type="gram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3888" w:rsidRDefault="00EE3888" w:rsidP="004215FE">
      <w:r>
        <w:separator/>
      </w:r>
    </w:p>
  </w:footnote>
  <w:footnote w:type="continuationSeparator" w:id="0">
    <w:p w:rsidR="00EE3888" w:rsidRDefault="00EE3888" w:rsidP="004215FE">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888" w:rsidRDefault="00EE3888" w:rsidP="004215FE">
    <w:pPr>
      <w:pStyle w:val="Header"/>
      <w:ind w:left="-1134"/>
    </w:pPr>
    <w:r>
      <w:rPr>
        <w:noProof/>
      </w:rPr>
      <w:drawing>
        <wp:inline distT="0" distB="0" distL="0" distR="0">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55642"/>
    <w:rsid w:val="00266462"/>
    <w:rsid w:val="002A068D"/>
    <w:rsid w:val="002A0ED1"/>
    <w:rsid w:val="002A7487"/>
    <w:rsid w:val="00307F5D"/>
    <w:rsid w:val="003248ED"/>
    <w:rsid w:val="00370080"/>
    <w:rsid w:val="003F19A6"/>
    <w:rsid w:val="00402ADD"/>
    <w:rsid w:val="00406FF4"/>
    <w:rsid w:val="00407280"/>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650DD"/>
    <w:rsid w:val="00672545"/>
    <w:rsid w:val="00685CCF"/>
    <w:rsid w:val="00686747"/>
    <w:rsid w:val="006A632B"/>
    <w:rsid w:val="006C06F5"/>
    <w:rsid w:val="006C7BC3"/>
    <w:rsid w:val="006E4A6C"/>
    <w:rsid w:val="006E6B2A"/>
    <w:rsid w:val="00700103"/>
    <w:rsid w:val="00703291"/>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13695"/>
    <w:rsid w:val="0082410E"/>
    <w:rsid w:val="008531D3"/>
    <w:rsid w:val="00860995"/>
    <w:rsid w:val="00865914"/>
    <w:rsid w:val="008669DA"/>
    <w:rsid w:val="0087056D"/>
    <w:rsid w:val="00876F8F"/>
    <w:rsid w:val="00877644"/>
    <w:rsid w:val="00877729"/>
    <w:rsid w:val="008A22A7"/>
    <w:rsid w:val="008C6E34"/>
    <w:rsid w:val="008C73C0"/>
    <w:rsid w:val="008D7885"/>
    <w:rsid w:val="00912B0B"/>
    <w:rsid w:val="009205E9"/>
    <w:rsid w:val="0092438C"/>
    <w:rsid w:val="00941D04"/>
    <w:rsid w:val="00945D2B"/>
    <w:rsid w:val="00963CEF"/>
    <w:rsid w:val="00993065"/>
    <w:rsid w:val="009A0661"/>
    <w:rsid w:val="009D0D28"/>
    <w:rsid w:val="009E6ACE"/>
    <w:rsid w:val="009E7B13"/>
    <w:rsid w:val="00A11EC6"/>
    <w:rsid w:val="00A131BD"/>
    <w:rsid w:val="00A32E20"/>
    <w:rsid w:val="00A5368C"/>
    <w:rsid w:val="00A62B52"/>
    <w:rsid w:val="00A84B3E"/>
    <w:rsid w:val="00AB259E"/>
    <w:rsid w:val="00AB5612"/>
    <w:rsid w:val="00AC49AA"/>
    <w:rsid w:val="00AD7A8F"/>
    <w:rsid w:val="00AE7C75"/>
    <w:rsid w:val="00AF5736"/>
    <w:rsid w:val="00B124CC"/>
    <w:rsid w:val="00B17836"/>
    <w:rsid w:val="00B24C80"/>
    <w:rsid w:val="00B25462"/>
    <w:rsid w:val="00B33055"/>
    <w:rsid w:val="00B330BD"/>
    <w:rsid w:val="00B4292F"/>
    <w:rsid w:val="00B57E8A"/>
    <w:rsid w:val="00B64119"/>
    <w:rsid w:val="00B94C5D"/>
    <w:rsid w:val="00BA4D1B"/>
    <w:rsid w:val="00BA5BB7"/>
    <w:rsid w:val="00BA6FFB"/>
    <w:rsid w:val="00BB00D0"/>
    <w:rsid w:val="00BB55EC"/>
    <w:rsid w:val="00BC3CCE"/>
    <w:rsid w:val="00C1184B"/>
    <w:rsid w:val="00C21D14"/>
    <w:rsid w:val="00C24CF7"/>
    <w:rsid w:val="00C42ECB"/>
    <w:rsid w:val="00C52A77"/>
    <w:rsid w:val="00C820B0"/>
    <w:rsid w:val="00C9633A"/>
    <w:rsid w:val="00C970AC"/>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4627B"/>
    <w:rsid w:val="00E61AB4"/>
    <w:rsid w:val="00E70517"/>
    <w:rsid w:val="00E870D1"/>
    <w:rsid w:val="00ED144C"/>
    <w:rsid w:val="00ED346E"/>
    <w:rsid w:val="00EE3888"/>
    <w:rsid w:val="00EF7423"/>
    <w:rsid w:val="00F27DEC"/>
    <w:rsid w:val="00F3344F"/>
    <w:rsid w:val="00F60CF4"/>
    <w:rsid w:val="00FC1F40"/>
    <w:rsid w:val="00FD0F2C"/>
    <w:rsid w:val="00FE362B"/>
    <w:rsid w:val="00FE48C0"/>
    <w:rsid w:val="00FE4F10"/>
    <w:rsid w:val="00FE68D8"/>
    <w:rsid w:val="00FF5ED7"/>
    <w:rsid w:val="00FF6CD1"/>
  </w:rsids>
  <m:mathPr>
    <m:mathFont m:val="TimesNewRomanPSM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ngs" w:hAnsi="Cambria" w:cs="Times New Roman"/>
        <w:sz w:val="22"/>
        <w:szCs w:val="22"/>
        <w:lang w:val="en-US" w:eastAsia="en-US" w:bidi="ar-SA"/>
      </w:rPr>
    </w:rPrDefault>
    <w:pPrDefault/>
  </w:docDefaults>
  <w:latentStyles w:defLockedState="0" w:defUIPriority="0" w:defSemiHidden="0" w:defUnhideWhenUsed="0" w:defQFormat="0" w:count="276"/>
  <w:style w:type="paragraph" w:default="1" w:styleId="Normal">
    <w:name w:val="Normal"/>
    <w:qFormat/>
    <w:rsid w:val="00FD0F2C"/>
    <w:rPr>
      <w:sz w:val="24"/>
      <w:szCs w:val="24"/>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r="http://schemas.openxmlformats.org/officeDocument/2006/relationships" xmlns:w="http://schemas.openxmlformats.org/wordprocessingml/2006/main">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737974572">
      <w:bodyDiv w:val="1"/>
      <w:marLeft w:val="0"/>
      <w:marRight w:val="0"/>
      <w:marTop w:val="0"/>
      <w:marBottom w:val="0"/>
      <w:divBdr>
        <w:top w:val="none" w:sz="0" w:space="0" w:color="auto"/>
        <w:left w:val="none" w:sz="0" w:space="0" w:color="auto"/>
        <w:bottom w:val="none" w:sz="0" w:space="0" w:color="auto"/>
        <w:right w:val="none" w:sz="0" w:space="0" w:color="auto"/>
      </w:divBdr>
    </w:div>
    <w:div w:id="1788698132">
      <w:bodyDiv w:val="1"/>
      <w:marLeft w:val="0"/>
      <w:marRight w:val="0"/>
      <w:marTop w:val="0"/>
      <w:marBottom w:val="0"/>
      <w:divBdr>
        <w:top w:val="none" w:sz="0" w:space="0" w:color="auto"/>
        <w:left w:val="none" w:sz="0" w:space="0" w:color="auto"/>
        <w:bottom w:val="none" w:sz="0" w:space="0" w:color="auto"/>
        <w:right w:val="none" w:sz="0" w:space="0" w:color="auto"/>
      </w:divBdr>
    </w:div>
    <w:div w:id="1837921408">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6"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editorial@elifesciences.org" TargetMode="External"/><Relationship Id="rId9" Type="http://schemas.openxmlformats.org/officeDocument/2006/relationships/hyperlink" Target="http://www.mg-rast.org/linkin.cgi?project=mgp15454"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E9DE6-960C-A04F-A2EF-EBDC3D28F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960</Words>
  <Characters>5477</Characters>
  <Application>Microsoft Macintosh Word</Application>
  <DocSecurity>0</DocSecurity>
  <Lines>45</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6726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Leonora Bittleston</cp:lastModifiedBy>
  <cp:revision>5</cp:revision>
  <dcterms:created xsi:type="dcterms:W3CDTF">2018-07-26T19:38:00Z</dcterms:created>
  <dcterms:modified xsi:type="dcterms:W3CDTF">2018-08-02T17:40:00Z</dcterms:modified>
</cp:coreProperties>
</file>