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5762CD" w14:textId="77777777" w:rsidR="00A47D5A" w:rsidRDefault="00BF334D" w:rsidP="00935D07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b/>
          <w:sz w:val="28"/>
          <w:szCs w:val="28"/>
        </w:rPr>
      </w:pPr>
      <w:bookmarkStart w:id="0" w:name="_Hlk522571807"/>
      <w:bookmarkEnd w:id="0"/>
      <w:r>
        <w:rPr>
          <w:rFonts w:ascii="Times New Roman" w:hAnsi="Times New Roman"/>
          <w:b/>
          <w:sz w:val="28"/>
          <w:szCs w:val="28"/>
        </w:rPr>
        <w:t xml:space="preserve"> </w:t>
      </w:r>
    </w:p>
    <w:p w14:paraId="77E6FF84" w14:textId="7C763A9F" w:rsidR="00935D07" w:rsidRDefault="00935D07" w:rsidP="007F28B1">
      <w:pPr>
        <w:autoSpaceDE w:val="0"/>
        <w:autoSpaceDN w:val="0"/>
        <w:adjustRightInd w:val="0"/>
        <w:spacing w:line="480" w:lineRule="auto"/>
        <w:jc w:val="left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Supplementary Data</w:t>
      </w:r>
    </w:p>
    <w:p w14:paraId="73E57485" w14:textId="77777777" w:rsidR="00935D07" w:rsidRDefault="00935D07" w:rsidP="00935D07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b/>
          <w:sz w:val="28"/>
          <w:szCs w:val="28"/>
        </w:rPr>
      </w:pPr>
    </w:p>
    <w:p w14:paraId="484BEBB0" w14:textId="0D806A25" w:rsidR="00935D07" w:rsidRDefault="00086E39" w:rsidP="00935D07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b/>
          <w:sz w:val="28"/>
          <w:szCs w:val="28"/>
        </w:rPr>
      </w:pPr>
      <w:r w:rsidRPr="00086E39">
        <w:rPr>
          <w:rFonts w:ascii="Times New Roman" w:hAnsi="Times New Roman"/>
          <w:b/>
          <w:sz w:val="28"/>
          <w:szCs w:val="28"/>
        </w:rPr>
        <w:t>Tuning site-specific dynamics to drive allosteric activation in a pneumococcal zinc uptake regulator</w:t>
      </w:r>
    </w:p>
    <w:p w14:paraId="1274CD0F" w14:textId="77777777" w:rsidR="00086E39" w:rsidRDefault="00086E39" w:rsidP="00935D07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</w:rPr>
      </w:pPr>
    </w:p>
    <w:p w14:paraId="239D9C9A" w14:textId="77777777" w:rsidR="00935D07" w:rsidRDefault="00935D07" w:rsidP="00935D07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Daiana A. </w:t>
      </w:r>
      <w:proofErr w:type="gramStart"/>
      <w:r>
        <w:rPr>
          <w:rFonts w:ascii="Times New Roman" w:hAnsi="Times New Roman"/>
        </w:rPr>
        <w:t>Capdevila,</w:t>
      </w:r>
      <w:r w:rsidRPr="003E02BE">
        <w:rPr>
          <w:rFonts w:ascii="Times New Roman" w:hAnsi="Times New Roman"/>
          <w:vertAlign w:val="superscript"/>
        </w:rPr>
        <w:t>†</w:t>
      </w:r>
      <w:proofErr w:type="gramEnd"/>
      <w:r>
        <w:rPr>
          <w:rFonts w:ascii="Times New Roman" w:hAnsi="Times New Roman"/>
        </w:rPr>
        <w:t xml:space="preserve"> Fidel Huerta,</w:t>
      </w:r>
      <w:r w:rsidRPr="003E02BE">
        <w:rPr>
          <w:rFonts w:ascii="Times New Roman" w:hAnsi="Times New Roman"/>
          <w:vertAlign w:val="superscript"/>
        </w:rPr>
        <w:t>†</w:t>
      </w:r>
      <w:r w:rsidRPr="002E1664">
        <w:rPr>
          <w:rFonts w:ascii="Times New Roman" w:hAnsi="Times New Roman"/>
          <w:vertAlign w:val="superscript"/>
        </w:rPr>
        <w:t>,</w:t>
      </w:r>
      <w:r w:rsidRPr="00D33B68">
        <w:rPr>
          <w:rFonts w:ascii="Times New Roman" w:hAnsi="Times New Roman"/>
          <w:vertAlign w:val="superscript"/>
        </w:rPr>
        <w:t>‡</w:t>
      </w:r>
      <w:r>
        <w:rPr>
          <w:rFonts w:ascii="Times New Roman" w:hAnsi="Times New Roman"/>
        </w:rPr>
        <w:t xml:space="preserve"> Katherine A. Edmonds,</w:t>
      </w:r>
      <w:r w:rsidRPr="003E02BE">
        <w:rPr>
          <w:rFonts w:ascii="Times New Roman" w:hAnsi="Times New Roman"/>
          <w:vertAlign w:val="superscript"/>
        </w:rPr>
        <w:t>†</w:t>
      </w:r>
      <w:r>
        <w:rPr>
          <w:rFonts w:ascii="Times New Roman" w:hAnsi="Times New Roman"/>
        </w:rPr>
        <w:t xml:space="preserve"> My T. Le,</w:t>
      </w:r>
      <w:r w:rsidRPr="003E02BE">
        <w:rPr>
          <w:rFonts w:ascii="Times New Roman" w:hAnsi="Times New Roman"/>
          <w:vertAlign w:val="superscript"/>
        </w:rPr>
        <w:t>†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Hongwei</w:t>
      </w:r>
      <w:proofErr w:type="spellEnd"/>
      <w:r>
        <w:rPr>
          <w:rFonts w:ascii="Times New Roman" w:hAnsi="Times New Roman"/>
        </w:rPr>
        <w:t xml:space="preserve"> Wu,</w:t>
      </w:r>
      <w:r w:rsidRPr="003E02BE">
        <w:rPr>
          <w:rFonts w:ascii="Times New Roman" w:hAnsi="Times New Roman"/>
          <w:vertAlign w:val="superscript"/>
        </w:rPr>
        <w:t>†</w:t>
      </w:r>
      <w:r>
        <w:rPr>
          <w:rFonts w:ascii="Times New Roman" w:hAnsi="Times New Roman"/>
        </w:rPr>
        <w:t xml:space="preserve"> and David P. </w:t>
      </w:r>
      <w:proofErr w:type="spellStart"/>
      <w:r>
        <w:rPr>
          <w:rFonts w:ascii="Times New Roman" w:hAnsi="Times New Roman"/>
        </w:rPr>
        <w:t>Giedroc</w:t>
      </w:r>
      <w:proofErr w:type="spellEnd"/>
      <w:r>
        <w:rPr>
          <w:rFonts w:ascii="Times New Roman" w:hAnsi="Times New Roman"/>
        </w:rPr>
        <w:t>*</w:t>
      </w:r>
      <w:r w:rsidRPr="00D33B68">
        <w:rPr>
          <w:rFonts w:ascii="Times New Roman" w:hAnsi="Times New Roman"/>
          <w:vertAlign w:val="superscript"/>
        </w:rPr>
        <w:t>,</w:t>
      </w:r>
      <w:r w:rsidRPr="003E02BE">
        <w:rPr>
          <w:rFonts w:ascii="Times New Roman" w:hAnsi="Times New Roman"/>
          <w:vertAlign w:val="superscript"/>
        </w:rPr>
        <w:t>†</w:t>
      </w:r>
      <w:r w:rsidRPr="002E1664">
        <w:rPr>
          <w:rFonts w:ascii="Times New Roman" w:hAnsi="Times New Roman"/>
          <w:vertAlign w:val="superscript"/>
        </w:rPr>
        <w:t>,</w:t>
      </w:r>
      <w:r w:rsidRPr="00D33B68">
        <w:rPr>
          <w:rFonts w:ascii="Times New Roman" w:hAnsi="Times New Roman"/>
          <w:vertAlign w:val="superscript"/>
        </w:rPr>
        <w:t>§</w:t>
      </w:r>
    </w:p>
    <w:p w14:paraId="708D755E" w14:textId="77777777" w:rsidR="00935D07" w:rsidRDefault="00935D07" w:rsidP="00935D07">
      <w:pPr>
        <w:autoSpaceDE w:val="0"/>
        <w:autoSpaceDN w:val="0"/>
        <w:adjustRightInd w:val="0"/>
        <w:spacing w:line="480" w:lineRule="auto"/>
        <w:jc w:val="left"/>
        <w:rPr>
          <w:rFonts w:ascii="Times New Roman" w:hAnsi="Times New Roman"/>
          <w:b/>
        </w:rPr>
      </w:pPr>
    </w:p>
    <w:p w14:paraId="1196A717" w14:textId="5B2CDAFD" w:rsidR="00135EF3" w:rsidRPr="00A31E42" w:rsidDel="008F258D" w:rsidRDefault="00135EF3" w:rsidP="007F28B1">
      <w:pPr>
        <w:jc w:val="left"/>
        <w:outlineLvl w:val="0"/>
        <w:rPr>
          <w:del w:id="1" w:author="Daiana Capdevila" w:date="2018-10-06T22:30:00Z"/>
          <w:rFonts w:ascii="Times New Roman" w:hAnsi="Times New Roman"/>
        </w:rPr>
      </w:pPr>
      <w:r w:rsidRPr="00AE30D9">
        <w:rPr>
          <w:rFonts w:ascii="Times New Roman" w:hAnsi="Times New Roman"/>
        </w:rPr>
        <w:t xml:space="preserve">This file contains </w:t>
      </w:r>
      <w:r w:rsidRPr="00AE30D9">
        <w:rPr>
          <w:rFonts w:ascii="Times New Roman" w:hAnsi="Times New Roman"/>
          <w:b/>
        </w:rPr>
        <w:t>Supplementary Tables S1-S</w:t>
      </w:r>
      <w:ins w:id="2" w:author="Daiana Capdevila" w:date="2018-10-06T22:29:00Z">
        <w:r w:rsidR="00BA4754">
          <w:rPr>
            <w:rFonts w:ascii="Times New Roman" w:hAnsi="Times New Roman"/>
            <w:b/>
          </w:rPr>
          <w:t>2</w:t>
        </w:r>
      </w:ins>
      <w:del w:id="3" w:author="Daiana Capdevila" w:date="2018-10-06T22:29:00Z">
        <w:r w:rsidRPr="00AE30D9" w:rsidDel="00BA4754">
          <w:rPr>
            <w:rFonts w:ascii="Times New Roman" w:hAnsi="Times New Roman"/>
            <w:b/>
          </w:rPr>
          <w:delText>3</w:delText>
        </w:r>
      </w:del>
      <w:r w:rsidRPr="00AE30D9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 w:type="page"/>
      </w:r>
    </w:p>
    <w:p w14:paraId="7EFD274C" w14:textId="007398B1" w:rsidR="00135EF3" w:rsidDel="008F258D" w:rsidRDefault="00135EF3" w:rsidP="008F258D">
      <w:pPr>
        <w:jc w:val="left"/>
        <w:outlineLvl w:val="0"/>
        <w:rPr>
          <w:del w:id="4" w:author="Daiana Capdevila" w:date="2018-10-06T22:29:00Z"/>
          <w:rFonts w:ascii="Times New Roman" w:hAnsi="Times New Roman"/>
          <w:bCs/>
        </w:rPr>
        <w:pPrChange w:id="5" w:author="Daiana Capdevila" w:date="2018-10-06T22:30:00Z">
          <w:pPr>
            <w:jc w:val="left"/>
            <w:outlineLvl w:val="0"/>
          </w:pPr>
        </w:pPrChange>
      </w:pPr>
      <w:del w:id="6" w:author="Daiana Capdevila" w:date="2018-10-06T22:29:00Z">
        <w:r w:rsidDel="008F258D">
          <w:rPr>
            <w:rFonts w:ascii="Times New Roman" w:hAnsi="Times New Roman"/>
            <w:b/>
            <w:bCs/>
          </w:rPr>
          <w:delText>Table S1</w:delText>
        </w:r>
        <w:r w:rsidRPr="00D3598C" w:rsidDel="008F258D">
          <w:rPr>
            <w:rFonts w:ascii="Times New Roman" w:hAnsi="Times New Roman"/>
            <w:b/>
            <w:bCs/>
          </w:rPr>
          <w:delText>.</w:delText>
        </w:r>
        <w:r w:rsidRPr="00C15240" w:rsidDel="008F258D">
          <w:rPr>
            <w:rFonts w:ascii="Times New Roman" w:hAnsi="Times New Roman"/>
            <w:b/>
            <w:bCs/>
          </w:rPr>
          <w:delText xml:space="preserve"> </w:delText>
        </w:r>
        <w:r w:rsidDel="008F258D">
          <w:rPr>
            <w:rFonts w:ascii="Times New Roman" w:hAnsi="Times New Roman"/>
            <w:bCs/>
          </w:rPr>
          <w:delText>DNA binding parameters for wild-type AdcR and substitution mutants</w:delText>
        </w:r>
        <w:r w:rsidDel="008F258D">
          <w:rPr>
            <w:rFonts w:ascii="Times New Roman" w:hAnsi="Times New Roman"/>
            <w:bCs/>
            <w:vertAlign w:val="superscript"/>
          </w:rPr>
          <w:delText>a</w:delText>
        </w:r>
      </w:del>
    </w:p>
    <w:tbl>
      <w:tblPr>
        <w:tblW w:w="9315" w:type="dxa"/>
        <w:tblInd w:w="45" w:type="dxa"/>
        <w:tblLayout w:type="fixed"/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1035"/>
        <w:gridCol w:w="1755"/>
        <w:gridCol w:w="1248"/>
        <w:gridCol w:w="1330"/>
        <w:gridCol w:w="308"/>
        <w:gridCol w:w="1524"/>
        <w:gridCol w:w="1215"/>
        <w:gridCol w:w="900"/>
      </w:tblGrid>
      <w:tr w:rsidR="00DD1C4B" w:rsidDel="008F258D" w14:paraId="250EC7B0" w14:textId="3800711F" w:rsidTr="00213927">
        <w:trPr>
          <w:trHeight w:val="332"/>
          <w:del w:id="7" w:author="Daiana Capdevila" w:date="2018-10-06T22:29:00Z"/>
        </w:trPr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0D9952E" w14:textId="6DB56E8D" w:rsidR="00135EF3" w:rsidDel="008F258D" w:rsidRDefault="00135EF3" w:rsidP="001738DA">
            <w:pPr>
              <w:jc w:val="left"/>
              <w:rPr>
                <w:del w:id="8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463CE83E" w14:textId="645F1686" w:rsidR="00135EF3" w:rsidDel="008F258D" w:rsidRDefault="00135EF3" w:rsidP="00EA1808">
            <w:pPr>
              <w:jc w:val="center"/>
              <w:rPr>
                <w:del w:id="9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A666E5" w14:textId="1E3B335A" w:rsidR="00135EF3" w:rsidRPr="00F54CA1" w:rsidDel="008F258D" w:rsidRDefault="00135EF3" w:rsidP="001738DA">
            <w:pPr>
              <w:jc w:val="left"/>
              <w:rPr>
                <w:del w:id="1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1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                  Zn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>II</w:delText>
              </w:r>
            </w:del>
          </w:p>
        </w:tc>
        <w:tc>
          <w:tcPr>
            <w:tcW w:w="308" w:type="dxa"/>
            <w:tcBorders>
              <w:top w:val="single" w:sz="4" w:space="0" w:color="auto"/>
            </w:tcBorders>
          </w:tcPr>
          <w:p w14:paraId="6FC626E5" w14:textId="602DC0AF" w:rsidR="00135EF3" w:rsidRPr="00F54CA1" w:rsidDel="008F258D" w:rsidRDefault="00135EF3" w:rsidP="001738DA">
            <w:pPr>
              <w:jc w:val="left"/>
              <w:rPr>
                <w:del w:id="12" w:author="Daiana Capdevila" w:date="2018-10-06T22:29:00Z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73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F18E1" w14:textId="10D609DC" w:rsidR="00135EF3" w:rsidRPr="00F54CA1" w:rsidDel="008F258D" w:rsidRDefault="00135EF3" w:rsidP="005B18D6">
            <w:pPr>
              <w:jc w:val="center"/>
              <w:rPr>
                <w:del w:id="13" w:author="Daiana Capdevila" w:date="2018-10-06T22:29:00Z"/>
                <w:rFonts w:ascii="Symbol" w:hAnsi="Symbol"/>
                <w:sz w:val="22"/>
                <w:szCs w:val="22"/>
              </w:rPr>
            </w:pPr>
            <w:del w:id="14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Dynamic changes (Zn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>II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)</w:delText>
              </w:r>
              <w:r w:rsidR="005B18D6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at 600 MHz</w:delText>
              </w:r>
            </w:del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66FA229D" w14:textId="7E44FF3B" w:rsidR="00135EF3" w:rsidDel="008F258D" w:rsidRDefault="00135EF3" w:rsidP="001738DA">
            <w:pPr>
              <w:jc w:val="left"/>
              <w:rPr>
                <w:del w:id="15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</w:tr>
      <w:tr w:rsidR="00DD1C4B" w:rsidDel="008F258D" w14:paraId="4C84690E" w14:textId="7976E4E8" w:rsidTr="00213927">
        <w:trPr>
          <w:del w:id="16" w:author="Daiana Capdevila" w:date="2018-10-06T22:29:00Z"/>
        </w:trPr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F7EEF" w14:textId="226DA5BE" w:rsidR="00135EF3" w:rsidRPr="00F54CA1" w:rsidDel="008F258D" w:rsidRDefault="00135EF3" w:rsidP="001738DA">
            <w:pPr>
              <w:jc w:val="left"/>
              <w:rPr>
                <w:del w:id="17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8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AdcR</w:delText>
              </w:r>
            </w:del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4485620D" w14:textId="62EC00CA" w:rsidR="00135EF3" w:rsidRPr="00F54CA1" w:rsidDel="008F258D" w:rsidRDefault="00135EF3" w:rsidP="00EA1808">
            <w:pPr>
              <w:jc w:val="center"/>
              <w:rPr>
                <w:del w:id="19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0" w:author="Daiana Capdevila" w:date="2018-10-06T22:29:00Z">
              <w:r w:rsidRPr="00F54CA1" w:rsidDel="008F258D">
                <w:rPr>
                  <w:rFonts w:ascii="Times New Roman" w:hAnsi="Times New Roman"/>
                  <w:i/>
                  <w:sz w:val="22"/>
                  <w:szCs w:val="22"/>
                </w:rPr>
                <w:delText>K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bscript"/>
                </w:rPr>
                <w:delText>apo,DNA</w:delText>
              </w:r>
            </w:del>
          </w:p>
          <w:p w14:paraId="4C0F74A6" w14:textId="3E675E9E" w:rsidR="00135EF3" w:rsidRPr="00F54CA1" w:rsidDel="008F258D" w:rsidRDefault="00135EF3" w:rsidP="00EA1808">
            <w:pPr>
              <w:jc w:val="center"/>
              <w:rPr>
                <w:del w:id="21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2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(x10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>6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M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>-1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)</w:delText>
              </w:r>
            </w:del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FADBAD" w14:textId="3A4A6B18" w:rsidR="00135EF3" w:rsidRPr="00F54CA1" w:rsidDel="008F258D" w:rsidRDefault="00135EF3" w:rsidP="001738DA">
            <w:pPr>
              <w:jc w:val="center"/>
              <w:rPr>
                <w:del w:id="23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4" w:author="Daiana Capdevila" w:date="2018-10-06T22:29:00Z">
              <w:r w:rsidRPr="00F54CA1" w:rsidDel="008F258D">
                <w:rPr>
                  <w:rFonts w:ascii="Times New Roman" w:hAnsi="Times New Roman"/>
                  <w:i/>
                  <w:sz w:val="22"/>
                  <w:szCs w:val="22"/>
                </w:rPr>
                <w:delText>K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bscript"/>
                </w:rPr>
                <w:delText>Zn, DNA</w:delText>
              </w:r>
            </w:del>
          </w:p>
          <w:p w14:paraId="3DCA2762" w14:textId="24139846" w:rsidR="00135EF3" w:rsidRPr="00F54CA1" w:rsidDel="008F258D" w:rsidRDefault="00135EF3" w:rsidP="001738DA">
            <w:pPr>
              <w:jc w:val="center"/>
              <w:rPr>
                <w:del w:id="25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6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(x10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>6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M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>-1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)</w:delText>
              </w:r>
            </w:del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55A289" w14:textId="2DCB09D4" w:rsidR="00135EF3" w:rsidRPr="00F54CA1" w:rsidDel="008F258D" w:rsidRDefault="00135EF3" w:rsidP="001738DA">
            <w:pPr>
              <w:jc w:val="center"/>
              <w:rPr>
                <w:del w:id="27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8" w:author="Daiana Capdevila" w:date="2018-10-06T22:29:00Z">
              <w:r w:rsidRPr="00F54CA1" w:rsidDel="008F258D">
                <w:rPr>
                  <w:rFonts w:ascii="Symbol" w:hAnsi="Symbol"/>
                  <w:sz w:val="22"/>
                  <w:szCs w:val="22"/>
                </w:rPr>
                <w:delText></w:delText>
              </w:r>
              <w:r w:rsidRPr="00F54CA1" w:rsidDel="008F258D">
                <w:rPr>
                  <w:rFonts w:ascii="Times New Roman" w:hAnsi="Times New Roman"/>
                  <w:i/>
                  <w:sz w:val="22"/>
                  <w:szCs w:val="22"/>
                </w:rPr>
                <w:delText>G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bscript"/>
                </w:rPr>
                <w:delText>c</w:delText>
              </w:r>
            </w:del>
          </w:p>
          <w:p w14:paraId="634923A1" w14:textId="67583B85" w:rsidR="00135EF3" w:rsidRPr="00F54CA1" w:rsidDel="008F258D" w:rsidRDefault="00135EF3" w:rsidP="001738DA">
            <w:pPr>
              <w:jc w:val="center"/>
              <w:rPr>
                <w:del w:id="29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30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(kcal mol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>-1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)</w:delText>
              </w:r>
            </w:del>
          </w:p>
        </w:tc>
        <w:tc>
          <w:tcPr>
            <w:tcW w:w="308" w:type="dxa"/>
            <w:tcBorders>
              <w:bottom w:val="single" w:sz="4" w:space="0" w:color="auto"/>
            </w:tcBorders>
          </w:tcPr>
          <w:p w14:paraId="07E8CABB" w14:textId="3EF054D4" w:rsidR="00135EF3" w:rsidDel="008F258D" w:rsidRDefault="00135EF3" w:rsidP="001738DA">
            <w:pPr>
              <w:jc w:val="left"/>
              <w:rPr>
                <w:del w:id="31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B6295A" w14:textId="2D9FE3FD" w:rsidR="00135EF3" w:rsidRPr="00F54CA1" w:rsidDel="008F258D" w:rsidRDefault="00135EF3" w:rsidP="001738DA">
            <w:pPr>
              <w:jc w:val="center"/>
              <w:rPr>
                <w:del w:id="3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33" w:author="Daiana Capdevila" w:date="2018-10-06T22:29:00Z">
              <w:r w:rsidRPr="00F54CA1" w:rsidDel="008F258D">
                <w:rPr>
                  <w:rFonts w:ascii="Symbol" w:hAnsi="Symbol"/>
                  <w:sz w:val="22"/>
                  <w:szCs w:val="22"/>
                </w:rPr>
                <w:delText></w:delText>
              </w:r>
              <w:r w:rsidRPr="00F54CA1" w:rsidDel="008F258D">
                <w:rPr>
                  <w:rFonts w:ascii="Times New Roman" w:hAnsi="Times New Roman"/>
                  <w:i/>
                  <w:sz w:val="22"/>
                  <w:szCs w:val="22"/>
                </w:rPr>
                <w:delText>S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>2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bscript"/>
                </w:rPr>
                <w:delText>axis</w:delText>
              </w:r>
            </w:del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5D04C3" w14:textId="6642AC85" w:rsidR="00135EF3" w:rsidRPr="00F54CA1" w:rsidDel="008F258D" w:rsidRDefault="00135EF3" w:rsidP="001738DA">
            <w:pPr>
              <w:jc w:val="center"/>
              <w:rPr>
                <w:del w:id="3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35" w:author="Daiana Capdevila" w:date="2018-10-06T22:29:00Z">
              <w:r w:rsidRPr="00F54CA1" w:rsidDel="008F258D">
                <w:rPr>
                  <w:rFonts w:ascii="Symbol" w:hAnsi="Symbol"/>
                  <w:sz w:val="22"/>
                  <w:szCs w:val="22"/>
                </w:rPr>
                <w:delText></w:delText>
              </w:r>
              <w:r w:rsidRPr="00F54CA1" w:rsidDel="008F258D">
                <w:rPr>
                  <w:rFonts w:ascii="Times New Roman" w:hAnsi="Times New Roman"/>
                  <w:i/>
                  <w:sz w:val="22"/>
                  <w:szCs w:val="22"/>
                </w:rPr>
                <w:delText>Rex</w:delText>
              </w:r>
            </w:del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E8C86FB" w14:textId="2CB290AD" w:rsidR="00135EF3" w:rsidRPr="00F54CA1" w:rsidDel="008F258D" w:rsidRDefault="00135EF3" w:rsidP="001738DA">
            <w:pPr>
              <w:jc w:val="center"/>
              <w:rPr>
                <w:del w:id="3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37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Fractional</w:delText>
              </w:r>
            </w:del>
          </w:p>
          <w:p w14:paraId="3023125E" w14:textId="42881413" w:rsidR="00135EF3" w:rsidRPr="00F54CA1" w:rsidDel="008F258D" w:rsidRDefault="00135EF3" w:rsidP="001738DA">
            <w:pPr>
              <w:jc w:val="center"/>
              <w:rPr>
                <w:del w:id="3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39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ASA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>b</w:delText>
              </w:r>
            </w:del>
          </w:p>
        </w:tc>
      </w:tr>
      <w:tr w:rsidR="00DD1C4B" w:rsidDel="008F258D" w14:paraId="5A419633" w14:textId="46267E31" w:rsidTr="00213927">
        <w:trPr>
          <w:trHeight w:val="368"/>
          <w:del w:id="40" w:author="Daiana Capdevila" w:date="2018-10-06T22:29:00Z"/>
        </w:trPr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BF0DD0" w14:textId="50B21C13" w:rsidR="00135EF3" w:rsidRPr="005005AF" w:rsidDel="008F258D" w:rsidRDefault="00135EF3" w:rsidP="001738DA">
            <w:pPr>
              <w:jc w:val="left"/>
              <w:rPr>
                <w:del w:id="41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42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wild-type</w:delText>
              </w:r>
            </w:del>
          </w:p>
        </w:tc>
        <w:tc>
          <w:tcPr>
            <w:tcW w:w="1755" w:type="dxa"/>
            <w:tcBorders>
              <w:top w:val="single" w:sz="4" w:space="0" w:color="auto"/>
            </w:tcBorders>
            <w:vAlign w:val="center"/>
          </w:tcPr>
          <w:p w14:paraId="5281A23A" w14:textId="04F1F7FF" w:rsidR="00135EF3" w:rsidRPr="005005AF" w:rsidDel="008F258D" w:rsidRDefault="00135EF3" w:rsidP="00EA1808">
            <w:pPr>
              <w:jc w:val="center"/>
              <w:rPr>
                <w:del w:id="43" w:author="Daiana Capdevila" w:date="2018-10-06T22:29:00Z"/>
                <w:rFonts w:ascii="Times New Roman" w:hAnsi="Times New Roman"/>
                <w:sz w:val="22"/>
                <w:szCs w:val="22"/>
                <w:vertAlign w:val="superscript"/>
              </w:rPr>
            </w:pPr>
            <w:del w:id="44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0.5 ± 0.2</w:delText>
              </w:r>
            </w:del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23977B7" w14:textId="5C56DC0A" w:rsidR="00135EF3" w:rsidRPr="005005AF" w:rsidDel="008F258D" w:rsidRDefault="00135EF3" w:rsidP="001738DA">
            <w:pPr>
              <w:jc w:val="center"/>
              <w:rPr>
                <w:del w:id="45" w:author="Daiana Capdevila" w:date="2018-10-06T22:29:00Z"/>
                <w:rFonts w:ascii="Times New Roman" w:hAnsi="Times New Roman"/>
                <w:sz w:val="22"/>
                <w:szCs w:val="22"/>
                <w:vertAlign w:val="superscript"/>
              </w:rPr>
            </w:pPr>
            <w:del w:id="46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450 ± 220</w:delText>
              </w:r>
            </w:del>
          </w:p>
        </w:tc>
        <w:tc>
          <w:tcPr>
            <w:tcW w:w="1330" w:type="dxa"/>
            <w:tcBorders>
              <w:top w:val="single" w:sz="4" w:space="0" w:color="auto"/>
            </w:tcBorders>
            <w:vAlign w:val="center"/>
          </w:tcPr>
          <w:p w14:paraId="01B28FDC" w14:textId="4007864D" w:rsidR="00135EF3" w:rsidRPr="005005AF" w:rsidDel="008F258D" w:rsidRDefault="00135EF3" w:rsidP="001738DA">
            <w:pPr>
              <w:jc w:val="center"/>
              <w:rPr>
                <w:del w:id="47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48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4.0 ± 0.6</w:delText>
              </w:r>
            </w:del>
          </w:p>
        </w:tc>
        <w:tc>
          <w:tcPr>
            <w:tcW w:w="308" w:type="dxa"/>
            <w:tcBorders>
              <w:top w:val="single" w:sz="4" w:space="0" w:color="auto"/>
            </w:tcBorders>
          </w:tcPr>
          <w:p w14:paraId="3A459F5F" w14:textId="7BB8194D" w:rsidR="00135EF3" w:rsidRPr="005005AF" w:rsidDel="008F258D" w:rsidRDefault="00135EF3" w:rsidP="001738DA">
            <w:pPr>
              <w:jc w:val="center"/>
              <w:rPr>
                <w:del w:id="49" w:author="Daiana Capdevila" w:date="2018-10-06T22:29:00Z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24" w:type="dxa"/>
            <w:tcBorders>
              <w:top w:val="single" w:sz="4" w:space="0" w:color="auto"/>
            </w:tcBorders>
            <w:vAlign w:val="center"/>
          </w:tcPr>
          <w:p w14:paraId="1BFFDF0D" w14:textId="60AF9D4D" w:rsidR="00135EF3" w:rsidRPr="005005AF" w:rsidDel="008F258D" w:rsidRDefault="00135EF3" w:rsidP="001738DA">
            <w:pPr>
              <w:jc w:val="center"/>
              <w:rPr>
                <w:del w:id="50" w:author="Daiana Capdevila" w:date="2018-10-06T22:29:00Z"/>
                <w:rFonts w:ascii="Times New Roman" w:hAnsi="Times New Roman"/>
                <w:sz w:val="22"/>
                <w:szCs w:val="22"/>
                <w:vertAlign w:val="superscript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1CB08B" w14:textId="4C327667" w:rsidR="00135EF3" w:rsidRPr="005005AF" w:rsidDel="008F258D" w:rsidRDefault="00135EF3" w:rsidP="001738DA">
            <w:pPr>
              <w:jc w:val="center"/>
              <w:rPr>
                <w:del w:id="51" w:author="Daiana Capdevila" w:date="2018-10-06T22:29:00Z"/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center"/>
          </w:tcPr>
          <w:p w14:paraId="61AD8E86" w14:textId="46F528AE" w:rsidR="00135EF3" w:rsidRPr="005005AF" w:rsidDel="008F258D" w:rsidRDefault="00135EF3" w:rsidP="001738DA">
            <w:pPr>
              <w:jc w:val="center"/>
              <w:rPr>
                <w:del w:id="52" w:author="Daiana Capdevila" w:date="2018-10-06T22:29:00Z"/>
                <w:rFonts w:ascii="Times New Roman" w:hAnsi="Times New Roman"/>
                <w:sz w:val="22"/>
                <w:szCs w:val="22"/>
              </w:rPr>
            </w:pPr>
          </w:p>
        </w:tc>
      </w:tr>
      <w:tr w:rsidR="00DD1C4B" w:rsidDel="008F258D" w14:paraId="67E281D0" w14:textId="08804FA5" w:rsidTr="005B18D6">
        <w:trPr>
          <w:trHeight w:val="540"/>
          <w:del w:id="53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212C1578" w14:textId="71B283BD" w:rsidR="00135EF3" w:rsidRPr="005005AF" w:rsidDel="008F258D" w:rsidRDefault="00135EF3" w:rsidP="001738DA">
            <w:pPr>
              <w:jc w:val="left"/>
              <w:rPr>
                <w:del w:id="5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55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I104A</w:delText>
              </w:r>
            </w:del>
          </w:p>
        </w:tc>
        <w:tc>
          <w:tcPr>
            <w:tcW w:w="1755" w:type="dxa"/>
            <w:vAlign w:val="center"/>
          </w:tcPr>
          <w:p w14:paraId="3340687F" w14:textId="60C7D37F" w:rsidR="00135EF3" w:rsidRPr="005005AF" w:rsidDel="008F258D" w:rsidRDefault="00135EF3" w:rsidP="00EA1808">
            <w:pPr>
              <w:jc w:val="center"/>
              <w:rPr>
                <w:del w:id="5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57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0.2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0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0.01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48F5AA0D" w14:textId="7F2F3F85" w:rsidR="00135EF3" w:rsidRPr="005005AF" w:rsidDel="008F258D" w:rsidRDefault="00135EF3" w:rsidP="001738DA">
            <w:pPr>
              <w:jc w:val="center"/>
              <w:rPr>
                <w:del w:id="5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59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280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 30</w:delText>
              </w:r>
            </w:del>
          </w:p>
        </w:tc>
        <w:tc>
          <w:tcPr>
            <w:tcW w:w="1330" w:type="dxa"/>
            <w:vAlign w:val="center"/>
          </w:tcPr>
          <w:p w14:paraId="13898D5E" w14:textId="580CFAE2" w:rsidR="00135EF3" w:rsidRPr="005005AF" w:rsidDel="008F258D" w:rsidRDefault="00135EF3" w:rsidP="001738DA">
            <w:pPr>
              <w:jc w:val="center"/>
              <w:rPr>
                <w:del w:id="6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61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4.3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 0.4</w:delText>
              </w:r>
            </w:del>
          </w:p>
        </w:tc>
        <w:tc>
          <w:tcPr>
            <w:tcW w:w="308" w:type="dxa"/>
          </w:tcPr>
          <w:p w14:paraId="1F00FE0E" w14:textId="05019914" w:rsidR="00135EF3" w:rsidRPr="00CA5FD4" w:rsidDel="008F258D" w:rsidRDefault="00135EF3" w:rsidP="001738DA">
            <w:pPr>
              <w:jc w:val="center"/>
              <w:rPr>
                <w:del w:id="62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041F2DB1" w14:textId="0A3F5604" w:rsidR="00135EF3" w:rsidRPr="00F54CA1" w:rsidDel="008F258D" w:rsidRDefault="00135EF3" w:rsidP="001738DA">
            <w:pPr>
              <w:jc w:val="center"/>
              <w:rPr>
                <w:del w:id="63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64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-0.08 ± 0.01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3B28812B" w14:textId="5E9FD3FD" w:rsidR="00135EF3" w:rsidRPr="00A31E42" w:rsidDel="008F258D" w:rsidRDefault="00DD1C4B" w:rsidP="00DD1C4B">
            <w:pPr>
              <w:jc w:val="center"/>
              <w:rPr>
                <w:del w:id="65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66" w:author="Daiana Capdevila" w:date="2018-10-06T22:29:00Z">
              <w:r w:rsidRPr="00213927" w:rsidDel="008F258D">
                <w:rPr>
                  <w:rFonts w:ascii="Times New Roman" w:hAnsi="Times New Roman"/>
                  <w:sz w:val="22"/>
                  <w:szCs w:val="22"/>
                </w:rPr>
                <w:delText>0.6 ± 0.5</w:delText>
              </w:r>
            </w:del>
          </w:p>
        </w:tc>
        <w:tc>
          <w:tcPr>
            <w:tcW w:w="900" w:type="dxa"/>
            <w:vAlign w:val="center"/>
          </w:tcPr>
          <w:p w14:paraId="1BF02C5C" w14:textId="3DA1EFFB" w:rsidR="00135EF3" w:rsidRPr="00F54CA1" w:rsidDel="008F258D" w:rsidRDefault="00135EF3" w:rsidP="001738DA">
            <w:pPr>
              <w:jc w:val="center"/>
              <w:rPr>
                <w:del w:id="67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68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0.04</w:delText>
              </w:r>
            </w:del>
          </w:p>
        </w:tc>
      </w:tr>
      <w:tr w:rsidR="00DD1C4B" w:rsidDel="008F258D" w14:paraId="1F09F9B5" w14:textId="2E59076C" w:rsidTr="00213927">
        <w:trPr>
          <w:trHeight w:val="540"/>
          <w:del w:id="69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779AF1D5" w14:textId="60501F62" w:rsidR="00135EF3" w:rsidRPr="005005AF" w:rsidDel="008F258D" w:rsidRDefault="00135EF3" w:rsidP="001738DA">
            <w:pPr>
              <w:jc w:val="left"/>
              <w:rPr>
                <w:del w:id="7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71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L36A</w:delText>
              </w:r>
            </w:del>
          </w:p>
        </w:tc>
        <w:tc>
          <w:tcPr>
            <w:tcW w:w="1755" w:type="dxa"/>
            <w:vAlign w:val="center"/>
          </w:tcPr>
          <w:p w14:paraId="0E3C8074" w14:textId="767576DB" w:rsidR="00135EF3" w:rsidRPr="005005AF" w:rsidDel="008F258D" w:rsidRDefault="00135EF3" w:rsidP="00EA1808">
            <w:pPr>
              <w:jc w:val="center"/>
              <w:rPr>
                <w:del w:id="7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73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0.07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0.01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42189039" w14:textId="09B15A3F" w:rsidR="00135EF3" w:rsidRPr="005005AF" w:rsidDel="008F258D" w:rsidRDefault="00135EF3" w:rsidP="001738DA">
            <w:pPr>
              <w:jc w:val="center"/>
              <w:rPr>
                <w:del w:id="7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75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80 ± 30</w:delText>
              </w:r>
            </w:del>
          </w:p>
        </w:tc>
        <w:tc>
          <w:tcPr>
            <w:tcW w:w="1330" w:type="dxa"/>
            <w:vAlign w:val="center"/>
          </w:tcPr>
          <w:p w14:paraId="4361A962" w14:textId="21428FBB" w:rsidR="00135EF3" w:rsidRPr="005005AF" w:rsidDel="008F258D" w:rsidRDefault="00135EF3" w:rsidP="001738DA">
            <w:pPr>
              <w:jc w:val="center"/>
              <w:rPr>
                <w:del w:id="7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77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4.1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 0.4</w:delText>
              </w:r>
            </w:del>
          </w:p>
        </w:tc>
        <w:tc>
          <w:tcPr>
            <w:tcW w:w="308" w:type="dxa"/>
          </w:tcPr>
          <w:p w14:paraId="14ABE3CE" w14:textId="1190B7CD" w:rsidR="00135EF3" w:rsidRPr="00CA5FD4" w:rsidDel="008F258D" w:rsidRDefault="00135EF3" w:rsidP="001738DA">
            <w:pPr>
              <w:jc w:val="center"/>
              <w:rPr>
                <w:del w:id="78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214F0917" w14:textId="2244D1E2" w:rsidR="00135EF3" w:rsidRPr="00F54CA1" w:rsidDel="008F258D" w:rsidRDefault="00135EF3" w:rsidP="001738DA">
            <w:pPr>
              <w:jc w:val="center"/>
              <w:rPr>
                <w:del w:id="79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80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</w:delText>
              </w:r>
              <w:r w:rsidR="00C53889" w:rsidDel="008F258D">
                <w:rPr>
                  <w:rFonts w:ascii="Times New Roman" w:hAnsi="Times New Roman"/>
                  <w:sz w:val="22"/>
                  <w:szCs w:val="22"/>
                </w:rPr>
                <w:delText>13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</w:delText>
              </w:r>
              <w:r w:rsidR="00C53889" w:rsidDel="008F258D">
                <w:rPr>
                  <w:rFonts w:ascii="Times New Roman" w:hAnsi="Times New Roman"/>
                  <w:sz w:val="22"/>
                  <w:szCs w:val="22"/>
                </w:rPr>
                <w:delText>10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701C741F" w14:textId="728F7EA2" w:rsidR="00135EF3" w:rsidRPr="00A31E42" w:rsidDel="008F258D" w:rsidRDefault="001E77BD" w:rsidP="001738DA">
            <w:pPr>
              <w:jc w:val="center"/>
              <w:rPr>
                <w:del w:id="81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82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2.0</w:delText>
              </w:r>
              <w:r w:rsidR="00213927" w:rsidRPr="00213927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0.5</w:delText>
              </w:r>
            </w:del>
          </w:p>
        </w:tc>
        <w:tc>
          <w:tcPr>
            <w:tcW w:w="900" w:type="dxa"/>
            <w:vAlign w:val="center"/>
          </w:tcPr>
          <w:p w14:paraId="0E9FAF05" w14:textId="638632D5" w:rsidR="00135EF3" w:rsidRPr="00F54CA1" w:rsidDel="008F258D" w:rsidRDefault="00135EF3" w:rsidP="001738DA">
            <w:pPr>
              <w:jc w:val="center"/>
              <w:rPr>
                <w:del w:id="83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84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0.05</w:delText>
              </w:r>
            </w:del>
          </w:p>
        </w:tc>
      </w:tr>
      <w:tr w:rsidR="00DD1C4B" w:rsidDel="008F258D" w14:paraId="71FABF6D" w14:textId="0F6F31C3" w:rsidTr="00213927">
        <w:trPr>
          <w:trHeight w:val="513"/>
          <w:del w:id="85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5CBD52A5" w14:textId="17E45288" w:rsidR="00135EF3" w:rsidRPr="000864B5" w:rsidDel="008F258D" w:rsidRDefault="00135EF3" w:rsidP="001738DA">
            <w:pPr>
              <w:jc w:val="left"/>
              <w:rPr>
                <w:del w:id="8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87" w:author="Daiana Capdevila" w:date="2018-10-06T22:29:00Z">
              <w:r w:rsidRPr="004A2DB2" w:rsidDel="008F258D">
                <w:rPr>
                  <w:rFonts w:ascii="Times New Roman" w:hAnsi="Times New Roman"/>
                  <w:sz w:val="22"/>
                  <w:szCs w:val="22"/>
                </w:rPr>
                <w:delText>V34A</w:delText>
              </w:r>
            </w:del>
          </w:p>
        </w:tc>
        <w:tc>
          <w:tcPr>
            <w:tcW w:w="1755" w:type="dxa"/>
            <w:vAlign w:val="center"/>
          </w:tcPr>
          <w:p w14:paraId="66185F21" w14:textId="5138DDCA" w:rsidR="00135EF3" w:rsidRPr="00FD74F6" w:rsidDel="008F258D" w:rsidRDefault="00135EF3" w:rsidP="00EA1808">
            <w:pPr>
              <w:jc w:val="center"/>
              <w:rPr>
                <w:del w:id="8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89" w:author="Daiana Capdevila" w:date="2018-10-06T22:29:00Z">
              <w:r w:rsidRPr="004A2DB2" w:rsidDel="008F258D">
                <w:rPr>
                  <w:rFonts w:ascii="Times New Roman" w:hAnsi="Times New Roman"/>
                  <w:sz w:val="22"/>
                  <w:szCs w:val="22"/>
                </w:rPr>
                <w:delText>0.</w:delText>
              </w:r>
              <w:r w:rsidR="00B63847" w:rsidDel="008F258D">
                <w:rPr>
                  <w:rFonts w:ascii="Times New Roman" w:hAnsi="Times New Roman"/>
                  <w:sz w:val="22"/>
                  <w:szCs w:val="22"/>
                </w:rPr>
                <w:delText>3</w:delText>
              </w:r>
              <w:r w:rsidR="00FC48C0" w:rsidDel="008F258D">
                <w:rPr>
                  <w:rFonts w:ascii="Times New Roman" w:hAnsi="Times New Roman"/>
                  <w:sz w:val="22"/>
                  <w:szCs w:val="22"/>
                </w:rPr>
                <w:delText>7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</w:delText>
              </w:r>
              <w:r w:rsidR="00FC48C0" w:rsidDel="008F258D">
                <w:rPr>
                  <w:rFonts w:ascii="Times New Roman" w:hAnsi="Times New Roman"/>
                  <w:sz w:val="22"/>
                  <w:szCs w:val="22"/>
                </w:rPr>
                <w:delText>17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50065100" w14:textId="398A8BE7" w:rsidR="00135EF3" w:rsidRPr="000864B5" w:rsidDel="008F258D" w:rsidRDefault="00135EF3" w:rsidP="001738DA">
            <w:pPr>
              <w:jc w:val="center"/>
              <w:rPr>
                <w:del w:id="9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91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13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1 </w:delText>
              </w:r>
            </w:del>
          </w:p>
        </w:tc>
        <w:tc>
          <w:tcPr>
            <w:tcW w:w="1330" w:type="dxa"/>
            <w:vAlign w:val="center"/>
          </w:tcPr>
          <w:p w14:paraId="1D5E48F1" w14:textId="7293DE9A" w:rsidR="00135EF3" w:rsidRPr="000864B5" w:rsidDel="008F258D" w:rsidRDefault="00135EF3" w:rsidP="001738DA">
            <w:pPr>
              <w:jc w:val="center"/>
              <w:rPr>
                <w:del w:id="9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93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–2.</w:delText>
              </w:r>
              <w:r w:rsidR="00FA5AB1" w:rsidDel="008F258D">
                <w:rPr>
                  <w:rFonts w:ascii="Times New Roman" w:hAnsi="Times New Roman"/>
                  <w:sz w:val="22"/>
                  <w:szCs w:val="22"/>
                </w:rPr>
                <w:delText>0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0.3</w:delText>
              </w:r>
            </w:del>
          </w:p>
        </w:tc>
        <w:tc>
          <w:tcPr>
            <w:tcW w:w="308" w:type="dxa"/>
          </w:tcPr>
          <w:p w14:paraId="4520F428" w14:textId="2DCFC158" w:rsidR="00135EF3" w:rsidRPr="00CA5FD4" w:rsidDel="008F258D" w:rsidRDefault="00135EF3" w:rsidP="001738DA">
            <w:pPr>
              <w:jc w:val="center"/>
              <w:rPr>
                <w:del w:id="94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1C437BA0" w14:textId="2C2D2093" w:rsidR="00135EF3" w:rsidRPr="00F54CA1" w:rsidDel="008F258D" w:rsidRDefault="00135EF3" w:rsidP="001738DA">
            <w:pPr>
              <w:jc w:val="center"/>
              <w:rPr>
                <w:del w:id="95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96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</w:delText>
              </w:r>
              <w:r w:rsidR="00C53889" w:rsidDel="008F258D">
                <w:rPr>
                  <w:rFonts w:ascii="Times New Roman" w:hAnsi="Times New Roman"/>
                  <w:sz w:val="22"/>
                  <w:szCs w:val="22"/>
                </w:rPr>
                <w:delText>13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0.0</w:delText>
              </w:r>
              <w:r w:rsidR="00C53889" w:rsidDel="008F258D">
                <w:rPr>
                  <w:rFonts w:ascii="Times New Roman" w:hAnsi="Times New Roman"/>
                  <w:sz w:val="22"/>
                  <w:szCs w:val="22"/>
                </w:rPr>
                <w:delText>2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63EA5B7A" w14:textId="454D3822" w:rsidR="00135EF3" w:rsidRPr="00A31E42" w:rsidDel="008F258D" w:rsidRDefault="00F5324F" w:rsidP="001738DA">
            <w:pPr>
              <w:jc w:val="center"/>
              <w:rPr>
                <w:del w:id="97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98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2.0</w:delText>
              </w:r>
              <w:r w:rsidRPr="00213927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0.5</w:delText>
              </w:r>
            </w:del>
          </w:p>
        </w:tc>
        <w:tc>
          <w:tcPr>
            <w:tcW w:w="900" w:type="dxa"/>
            <w:vAlign w:val="center"/>
          </w:tcPr>
          <w:p w14:paraId="30C4338F" w14:textId="50BA201F" w:rsidR="00135EF3" w:rsidRPr="00F54CA1" w:rsidDel="008F258D" w:rsidRDefault="00135EF3" w:rsidP="001738DA">
            <w:pPr>
              <w:jc w:val="center"/>
              <w:rPr>
                <w:del w:id="99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00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0.46</w:delText>
              </w:r>
            </w:del>
          </w:p>
        </w:tc>
      </w:tr>
      <w:tr w:rsidR="00DD1C4B" w:rsidDel="008F258D" w14:paraId="36E17689" w14:textId="3F0D26A3" w:rsidTr="00213927">
        <w:trPr>
          <w:trHeight w:val="513"/>
          <w:del w:id="101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3B8EA791" w14:textId="76ED290F" w:rsidR="00135EF3" w:rsidRPr="005005AF" w:rsidDel="008F258D" w:rsidRDefault="00135EF3" w:rsidP="001738DA">
            <w:pPr>
              <w:jc w:val="left"/>
              <w:rPr>
                <w:del w:id="10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03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L81V</w:delText>
              </w:r>
            </w:del>
          </w:p>
        </w:tc>
        <w:tc>
          <w:tcPr>
            <w:tcW w:w="1755" w:type="dxa"/>
            <w:vAlign w:val="center"/>
          </w:tcPr>
          <w:p w14:paraId="6ABF3FF6" w14:textId="7CE99922" w:rsidR="00135EF3" w:rsidRPr="005005AF" w:rsidDel="008F258D" w:rsidRDefault="00135EF3" w:rsidP="00EA1808">
            <w:pPr>
              <w:jc w:val="center"/>
              <w:rPr>
                <w:del w:id="10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05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0.16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0.12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4605BBD9" w14:textId="3CF45DC3" w:rsidR="00135EF3" w:rsidRPr="005005AF" w:rsidDel="008F258D" w:rsidRDefault="00135EF3" w:rsidP="001738DA">
            <w:pPr>
              <w:jc w:val="center"/>
              <w:rPr>
                <w:del w:id="10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07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12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8</w:delText>
              </w:r>
            </w:del>
          </w:p>
        </w:tc>
        <w:tc>
          <w:tcPr>
            <w:tcW w:w="1330" w:type="dxa"/>
            <w:vAlign w:val="center"/>
          </w:tcPr>
          <w:p w14:paraId="65045ADB" w14:textId="481B925E" w:rsidR="00135EF3" w:rsidRPr="005005AF" w:rsidDel="008F258D" w:rsidRDefault="00135EF3" w:rsidP="001738DA">
            <w:pPr>
              <w:jc w:val="center"/>
              <w:rPr>
                <w:del w:id="10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09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–2.4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0.6</w:delText>
              </w:r>
            </w:del>
          </w:p>
        </w:tc>
        <w:tc>
          <w:tcPr>
            <w:tcW w:w="308" w:type="dxa"/>
          </w:tcPr>
          <w:p w14:paraId="731E7A64" w14:textId="64CAFB42" w:rsidR="00135EF3" w:rsidRPr="00CA5FD4" w:rsidDel="008F258D" w:rsidRDefault="00135EF3" w:rsidP="001738DA">
            <w:pPr>
              <w:jc w:val="center"/>
              <w:rPr>
                <w:del w:id="110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734A51AD" w14:textId="329BA1A4" w:rsidR="00135EF3" w:rsidRPr="00F54CA1" w:rsidDel="008F258D" w:rsidRDefault="00135EF3" w:rsidP="001738DA">
            <w:pPr>
              <w:jc w:val="center"/>
              <w:rPr>
                <w:del w:id="111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12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</w:delText>
              </w:r>
              <w:r w:rsidR="00C53889" w:rsidDel="008F258D">
                <w:rPr>
                  <w:rFonts w:ascii="Times New Roman" w:hAnsi="Times New Roman"/>
                  <w:sz w:val="22"/>
                  <w:szCs w:val="22"/>
                </w:rPr>
                <w:delText>13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0.0</w:delText>
              </w:r>
              <w:r w:rsidR="00C53889" w:rsidDel="008F258D">
                <w:rPr>
                  <w:rFonts w:ascii="Times New Roman" w:hAnsi="Times New Roman"/>
                  <w:sz w:val="22"/>
                  <w:szCs w:val="22"/>
                </w:rPr>
                <w:delText>5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052C43BA" w14:textId="5B14C0B8" w:rsidR="00135EF3" w:rsidRPr="00A31E42" w:rsidDel="008F258D" w:rsidRDefault="00135EF3" w:rsidP="001738DA">
            <w:pPr>
              <w:jc w:val="center"/>
              <w:rPr>
                <w:del w:id="113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114" w:author="Daiana Capdevila" w:date="2018-10-06T22:29:00Z">
              <w:r w:rsidRPr="008011A1" w:rsidDel="008F258D">
                <w:rPr>
                  <w:rFonts w:ascii="Times New Roman" w:hAnsi="Times New Roman"/>
                  <w:sz w:val="22"/>
                  <w:szCs w:val="22"/>
                </w:rPr>
                <w:delText>0</w:delText>
              </w:r>
              <w:r w:rsidR="00DB6FC1" w:rsidDel="008F258D">
                <w:rPr>
                  <w:rFonts w:ascii="Times New Roman" w:hAnsi="Times New Roman"/>
                  <w:sz w:val="22"/>
                  <w:szCs w:val="22"/>
                </w:rPr>
                <w:delText>.0</w:delText>
              </w:r>
              <w:r w:rsidR="00DB6FC1" w:rsidRPr="00DB6FC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0.5</w:delText>
              </w:r>
            </w:del>
          </w:p>
        </w:tc>
        <w:tc>
          <w:tcPr>
            <w:tcW w:w="900" w:type="dxa"/>
            <w:vAlign w:val="center"/>
          </w:tcPr>
          <w:p w14:paraId="0E2EDD03" w14:textId="124A14D0" w:rsidR="00135EF3" w:rsidRPr="00F54CA1" w:rsidDel="008F258D" w:rsidRDefault="00135EF3" w:rsidP="001738DA">
            <w:pPr>
              <w:jc w:val="center"/>
              <w:rPr>
                <w:del w:id="115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16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0.00</w:delText>
              </w:r>
            </w:del>
          </w:p>
        </w:tc>
      </w:tr>
      <w:tr w:rsidR="00DD1C4B" w:rsidDel="008F258D" w14:paraId="75874255" w14:textId="532447F8" w:rsidTr="00213927">
        <w:trPr>
          <w:trHeight w:val="513"/>
          <w:del w:id="117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028D3353" w14:textId="4C5BC49A" w:rsidR="00135EF3" w:rsidRPr="005005AF" w:rsidDel="008F258D" w:rsidRDefault="00135EF3" w:rsidP="001738DA">
            <w:pPr>
              <w:jc w:val="left"/>
              <w:rPr>
                <w:del w:id="11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19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L61V</w:delText>
              </w:r>
              <w:r w:rsidR="00C53889" w:rsidDel="008F258D">
                <w:rPr>
                  <w:rFonts w:ascii="Times New Roman" w:hAnsi="Times New Roman"/>
                  <w:sz w:val="22"/>
                  <w:szCs w:val="22"/>
                </w:rPr>
                <w:delText>*</w:delText>
              </w:r>
            </w:del>
          </w:p>
        </w:tc>
        <w:tc>
          <w:tcPr>
            <w:tcW w:w="1755" w:type="dxa"/>
            <w:vAlign w:val="center"/>
          </w:tcPr>
          <w:p w14:paraId="7DF6AA8D" w14:textId="3E7FB2AA" w:rsidR="00135EF3" w:rsidRPr="005005AF" w:rsidDel="008F258D" w:rsidRDefault="006254A0" w:rsidP="00EA1808">
            <w:pPr>
              <w:jc w:val="center"/>
              <w:rPr>
                <w:del w:id="12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21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-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7AF9D44A" w14:textId="4C6846C6" w:rsidR="00135EF3" w:rsidRPr="005005AF" w:rsidDel="008F258D" w:rsidRDefault="006254A0" w:rsidP="001738DA">
            <w:pPr>
              <w:jc w:val="center"/>
              <w:rPr>
                <w:del w:id="12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23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-</w:delText>
              </w:r>
            </w:del>
          </w:p>
        </w:tc>
        <w:tc>
          <w:tcPr>
            <w:tcW w:w="1330" w:type="dxa"/>
            <w:vAlign w:val="center"/>
          </w:tcPr>
          <w:p w14:paraId="5D520F65" w14:textId="7EDBC7BB" w:rsidR="00135EF3" w:rsidRPr="005005AF" w:rsidDel="008F258D" w:rsidRDefault="006254A0" w:rsidP="001738DA">
            <w:pPr>
              <w:jc w:val="center"/>
              <w:rPr>
                <w:del w:id="12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25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-</w:delText>
              </w:r>
            </w:del>
          </w:p>
        </w:tc>
        <w:tc>
          <w:tcPr>
            <w:tcW w:w="308" w:type="dxa"/>
          </w:tcPr>
          <w:p w14:paraId="302580EA" w14:textId="508A5C86" w:rsidR="00135EF3" w:rsidRPr="00CA5FD4" w:rsidDel="008F258D" w:rsidRDefault="00135EF3" w:rsidP="001738DA">
            <w:pPr>
              <w:jc w:val="center"/>
              <w:rPr>
                <w:del w:id="126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29CF6813" w14:textId="7891D18F" w:rsidR="00135EF3" w:rsidRPr="00F54CA1" w:rsidDel="008F258D" w:rsidRDefault="00135EF3" w:rsidP="001738DA">
            <w:pPr>
              <w:jc w:val="center"/>
              <w:rPr>
                <w:del w:id="127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28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-0.2</w:delText>
              </w:r>
              <w:r w:rsidR="00C53889" w:rsidDel="008F258D">
                <w:rPr>
                  <w:rFonts w:ascii="Times New Roman" w:hAnsi="Times New Roman"/>
                  <w:sz w:val="22"/>
                  <w:szCs w:val="22"/>
                </w:rPr>
                <w:delText>3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0.01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14D87D4B" w14:textId="5D38EE9D" w:rsidR="00135EF3" w:rsidRPr="00A31E42" w:rsidDel="008F258D" w:rsidRDefault="00135EF3" w:rsidP="00DB6FC1">
            <w:pPr>
              <w:jc w:val="center"/>
              <w:rPr>
                <w:del w:id="129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130" w:author="Daiana Capdevila" w:date="2018-10-06T22:29:00Z">
              <w:r w:rsidRPr="008011A1" w:rsidDel="008F258D">
                <w:rPr>
                  <w:rFonts w:ascii="Times New Roman" w:hAnsi="Times New Roman"/>
                  <w:sz w:val="22"/>
                  <w:szCs w:val="22"/>
                </w:rPr>
                <w:delText>-</w:delText>
              </w:r>
              <w:r w:rsidR="00DB6FC1" w:rsidRPr="00DB6FC1" w:rsidDel="008F258D">
                <w:rPr>
                  <w:rFonts w:ascii="Times New Roman" w:hAnsi="Times New Roman"/>
                  <w:sz w:val="22"/>
                  <w:szCs w:val="22"/>
                </w:rPr>
                <w:delText>1.0 ± 0.5</w:delText>
              </w:r>
            </w:del>
          </w:p>
        </w:tc>
        <w:tc>
          <w:tcPr>
            <w:tcW w:w="900" w:type="dxa"/>
            <w:vAlign w:val="center"/>
          </w:tcPr>
          <w:p w14:paraId="504B584C" w14:textId="29C05908" w:rsidR="00135EF3" w:rsidRPr="00F54CA1" w:rsidDel="008F258D" w:rsidRDefault="00135EF3" w:rsidP="001738DA">
            <w:pPr>
              <w:jc w:val="center"/>
              <w:rPr>
                <w:del w:id="131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32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0.01</w:delText>
              </w:r>
            </w:del>
          </w:p>
        </w:tc>
      </w:tr>
      <w:tr w:rsidR="00DD1C4B" w:rsidDel="008F258D" w14:paraId="0DCA9905" w14:textId="42323F85" w:rsidTr="00213927">
        <w:trPr>
          <w:trHeight w:val="513"/>
          <w:del w:id="133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6108B834" w14:textId="73720473" w:rsidR="00135EF3" w:rsidRPr="005005AF" w:rsidDel="008F258D" w:rsidRDefault="00135EF3" w:rsidP="001738DA">
            <w:pPr>
              <w:jc w:val="left"/>
              <w:rPr>
                <w:del w:id="13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35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L57M</w:delText>
              </w:r>
            </w:del>
          </w:p>
        </w:tc>
        <w:tc>
          <w:tcPr>
            <w:tcW w:w="1755" w:type="dxa"/>
            <w:vAlign w:val="center"/>
          </w:tcPr>
          <w:p w14:paraId="268F9083" w14:textId="4D43EB5F" w:rsidR="00135EF3" w:rsidRPr="00FD74F6" w:rsidDel="008F258D" w:rsidRDefault="00135EF3" w:rsidP="00EA1808">
            <w:pPr>
              <w:jc w:val="center"/>
              <w:rPr>
                <w:del w:id="13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37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0.035</w:delText>
              </w:r>
              <w:r w:rsidR="006C4671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 xml:space="preserve"> c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0.030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6CA7C176" w14:textId="1B6FA1BC" w:rsidR="00135EF3" w:rsidRPr="005005AF" w:rsidDel="008F258D" w:rsidRDefault="00135EF3" w:rsidP="001738DA">
            <w:pPr>
              <w:jc w:val="center"/>
              <w:rPr>
                <w:del w:id="13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39" w:author="Daiana Capdevila" w:date="2018-10-06T22:29:00Z">
              <w:r w:rsidRPr="008C117F" w:rsidDel="008F258D">
                <w:rPr>
                  <w:rFonts w:ascii="Times New Roman" w:hAnsi="Times New Roman"/>
                  <w:sz w:val="22"/>
                  <w:szCs w:val="22"/>
                </w:rPr>
                <w:delText>1 ± 0.2</w:delText>
              </w:r>
            </w:del>
          </w:p>
        </w:tc>
        <w:tc>
          <w:tcPr>
            <w:tcW w:w="1330" w:type="dxa"/>
            <w:vAlign w:val="center"/>
          </w:tcPr>
          <w:p w14:paraId="7AB5BDD4" w14:textId="0DDE949D" w:rsidR="00135EF3" w:rsidRPr="005005AF" w:rsidDel="008F258D" w:rsidRDefault="00135EF3" w:rsidP="001738DA">
            <w:pPr>
              <w:jc w:val="center"/>
              <w:rPr>
                <w:del w:id="14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41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–2.0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0.7</w:delText>
              </w:r>
            </w:del>
          </w:p>
        </w:tc>
        <w:tc>
          <w:tcPr>
            <w:tcW w:w="308" w:type="dxa"/>
          </w:tcPr>
          <w:p w14:paraId="294078DC" w14:textId="2EF8081A" w:rsidR="00135EF3" w:rsidRPr="00CA5FD4" w:rsidDel="008F258D" w:rsidRDefault="00135EF3" w:rsidP="001738DA">
            <w:pPr>
              <w:jc w:val="center"/>
              <w:rPr>
                <w:del w:id="142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296959BA" w14:textId="6A805BBF" w:rsidR="00135EF3" w:rsidRPr="00F54CA1" w:rsidDel="008F258D" w:rsidRDefault="00135EF3" w:rsidP="001738DA">
            <w:pPr>
              <w:jc w:val="center"/>
              <w:rPr>
                <w:del w:id="143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44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-0.</w:delText>
              </w:r>
              <w:r w:rsidR="009F213F" w:rsidDel="008F258D">
                <w:rPr>
                  <w:rFonts w:ascii="Times New Roman" w:hAnsi="Times New Roman"/>
                  <w:sz w:val="22"/>
                  <w:szCs w:val="22"/>
                </w:rPr>
                <w:delText>18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0.02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49A40B30" w14:textId="6C90B702" w:rsidR="00135EF3" w:rsidRPr="00A31E42" w:rsidDel="008F258D" w:rsidRDefault="00B23CF7" w:rsidP="001738DA">
            <w:pPr>
              <w:jc w:val="center"/>
              <w:rPr>
                <w:del w:id="145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146" w:author="Daiana Capdevila" w:date="2018-10-06T22:29:00Z">
              <w:r w:rsidRPr="00DB6FC1" w:rsidDel="008F258D">
                <w:rPr>
                  <w:rFonts w:ascii="Times New Roman" w:hAnsi="Times New Roman"/>
                  <w:sz w:val="22"/>
                  <w:szCs w:val="22"/>
                </w:rPr>
                <w:delText>1.0 ± 0.5</w:delText>
              </w:r>
            </w:del>
          </w:p>
        </w:tc>
        <w:tc>
          <w:tcPr>
            <w:tcW w:w="900" w:type="dxa"/>
            <w:vAlign w:val="center"/>
          </w:tcPr>
          <w:p w14:paraId="354E0961" w14:textId="062485EB" w:rsidR="00135EF3" w:rsidRPr="00F54CA1" w:rsidDel="008F258D" w:rsidRDefault="00135EF3" w:rsidP="001738DA">
            <w:pPr>
              <w:jc w:val="center"/>
              <w:rPr>
                <w:del w:id="147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48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0.00</w:delText>
              </w:r>
            </w:del>
          </w:p>
        </w:tc>
      </w:tr>
      <w:tr w:rsidR="00DD1C4B" w:rsidDel="008F258D" w14:paraId="08D367AF" w14:textId="3C61ED9B" w:rsidTr="00213927">
        <w:trPr>
          <w:trHeight w:val="513"/>
          <w:del w:id="149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305D12EF" w14:textId="64D603E5" w:rsidR="00135EF3" w:rsidRPr="005005AF" w:rsidDel="008F258D" w:rsidRDefault="00135EF3" w:rsidP="001738DA">
            <w:pPr>
              <w:jc w:val="left"/>
              <w:rPr>
                <w:del w:id="15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51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L57V</w:delText>
              </w:r>
            </w:del>
          </w:p>
        </w:tc>
        <w:tc>
          <w:tcPr>
            <w:tcW w:w="1755" w:type="dxa"/>
            <w:vAlign w:val="center"/>
          </w:tcPr>
          <w:p w14:paraId="7DAC248D" w14:textId="2BE18751" w:rsidR="00135EF3" w:rsidRPr="005005AF" w:rsidDel="008F258D" w:rsidRDefault="00135EF3" w:rsidP="00EA1808">
            <w:pPr>
              <w:jc w:val="center"/>
              <w:rPr>
                <w:del w:id="15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53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&lt;0.05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>d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50032B3C" w14:textId="6FEF77F3" w:rsidR="00135EF3" w:rsidRPr="005005AF" w:rsidDel="008F258D" w:rsidRDefault="00135EF3" w:rsidP="001738DA">
            <w:pPr>
              <w:jc w:val="center"/>
              <w:rPr>
                <w:del w:id="15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55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&lt;0.05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>d</w:delText>
              </w:r>
            </w:del>
          </w:p>
        </w:tc>
        <w:tc>
          <w:tcPr>
            <w:tcW w:w="1330" w:type="dxa"/>
            <w:vAlign w:val="center"/>
          </w:tcPr>
          <w:p w14:paraId="249E79EF" w14:textId="45D9D205" w:rsidR="00135EF3" w:rsidRPr="005005AF" w:rsidDel="008F258D" w:rsidRDefault="00135EF3" w:rsidP="001738DA">
            <w:pPr>
              <w:jc w:val="center"/>
              <w:rPr>
                <w:del w:id="15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57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N/A</w:delText>
              </w:r>
            </w:del>
          </w:p>
        </w:tc>
        <w:tc>
          <w:tcPr>
            <w:tcW w:w="308" w:type="dxa"/>
          </w:tcPr>
          <w:p w14:paraId="6EB89732" w14:textId="505AECDF" w:rsidR="00135EF3" w:rsidRPr="00CA5FD4" w:rsidDel="008F258D" w:rsidRDefault="00135EF3" w:rsidP="001738DA">
            <w:pPr>
              <w:jc w:val="center"/>
              <w:rPr>
                <w:del w:id="158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3A8D3D0B" w14:textId="04683D3F" w:rsidR="00135EF3" w:rsidRPr="00F54CA1" w:rsidDel="008F258D" w:rsidRDefault="00135EF3" w:rsidP="001738DA">
            <w:pPr>
              <w:jc w:val="center"/>
              <w:rPr>
                <w:del w:id="159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60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-0.</w:delText>
              </w:r>
              <w:r w:rsidR="009F213F" w:rsidDel="008F258D">
                <w:rPr>
                  <w:rFonts w:ascii="Times New Roman" w:hAnsi="Times New Roman"/>
                  <w:sz w:val="22"/>
                  <w:szCs w:val="22"/>
                </w:rPr>
                <w:delText>18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0.02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576BADC7" w14:textId="26EC2DA5" w:rsidR="00135EF3" w:rsidRPr="00A31E42" w:rsidDel="008F258D" w:rsidRDefault="00B23CF7" w:rsidP="001738DA">
            <w:pPr>
              <w:jc w:val="center"/>
              <w:rPr>
                <w:del w:id="161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162" w:author="Daiana Capdevila" w:date="2018-10-06T22:29:00Z">
              <w:r w:rsidRPr="00DB6FC1" w:rsidDel="008F258D">
                <w:rPr>
                  <w:rFonts w:ascii="Times New Roman" w:hAnsi="Times New Roman"/>
                  <w:sz w:val="22"/>
                  <w:szCs w:val="22"/>
                </w:rPr>
                <w:delText>1.0 ± 0.5</w:delText>
              </w:r>
            </w:del>
          </w:p>
        </w:tc>
        <w:tc>
          <w:tcPr>
            <w:tcW w:w="900" w:type="dxa"/>
            <w:vAlign w:val="center"/>
          </w:tcPr>
          <w:p w14:paraId="58F6A2E1" w14:textId="09FCA566" w:rsidR="00135EF3" w:rsidRPr="00F54CA1" w:rsidDel="008F258D" w:rsidRDefault="00135EF3" w:rsidP="001738DA">
            <w:pPr>
              <w:jc w:val="center"/>
              <w:rPr>
                <w:del w:id="163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64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0.00</w:delText>
              </w:r>
            </w:del>
          </w:p>
        </w:tc>
      </w:tr>
      <w:tr w:rsidR="00DD1C4B" w:rsidDel="008F258D" w14:paraId="7EF03337" w14:textId="0AFB45DF" w:rsidTr="00213927">
        <w:trPr>
          <w:trHeight w:val="513"/>
          <w:del w:id="165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313D652A" w14:textId="59D3DE8B" w:rsidR="00135EF3" w:rsidRPr="005005AF" w:rsidDel="008F258D" w:rsidRDefault="00135EF3" w:rsidP="001738DA">
            <w:pPr>
              <w:jc w:val="left"/>
              <w:rPr>
                <w:del w:id="16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67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I16A</w:delText>
              </w:r>
            </w:del>
          </w:p>
        </w:tc>
        <w:tc>
          <w:tcPr>
            <w:tcW w:w="1755" w:type="dxa"/>
            <w:vAlign w:val="center"/>
          </w:tcPr>
          <w:p w14:paraId="1B5EC5C4" w14:textId="651E7AAE" w:rsidR="00135EF3" w:rsidRPr="005005AF" w:rsidDel="008F258D" w:rsidRDefault="00135EF3" w:rsidP="00EA1808">
            <w:pPr>
              <w:jc w:val="center"/>
              <w:rPr>
                <w:del w:id="16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69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1.8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0.9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1DD5AAF3" w14:textId="03D1C909" w:rsidR="00135EF3" w:rsidRPr="005005AF" w:rsidDel="008F258D" w:rsidRDefault="00135EF3" w:rsidP="001738DA">
            <w:pPr>
              <w:jc w:val="center"/>
              <w:rPr>
                <w:del w:id="17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71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17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14</w:delText>
              </w:r>
            </w:del>
          </w:p>
        </w:tc>
        <w:tc>
          <w:tcPr>
            <w:tcW w:w="1330" w:type="dxa"/>
            <w:vAlign w:val="center"/>
          </w:tcPr>
          <w:p w14:paraId="290BEF57" w14:textId="6512F8E8" w:rsidR="00135EF3" w:rsidRPr="005005AF" w:rsidDel="008F258D" w:rsidRDefault="00135EF3" w:rsidP="001738DA">
            <w:pPr>
              <w:jc w:val="center"/>
              <w:rPr>
                <w:del w:id="17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73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1.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8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0.4</w:delText>
              </w:r>
            </w:del>
          </w:p>
        </w:tc>
        <w:tc>
          <w:tcPr>
            <w:tcW w:w="308" w:type="dxa"/>
          </w:tcPr>
          <w:p w14:paraId="49E9A5E3" w14:textId="23E3CF73" w:rsidR="00135EF3" w:rsidRPr="00CA5FD4" w:rsidDel="008F258D" w:rsidRDefault="00135EF3" w:rsidP="001738DA">
            <w:pPr>
              <w:jc w:val="center"/>
              <w:rPr>
                <w:del w:id="174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238DC1AB" w14:textId="7E4713F8" w:rsidR="00135EF3" w:rsidRPr="00F54CA1" w:rsidDel="008F258D" w:rsidRDefault="00135EF3" w:rsidP="001738DA">
            <w:pPr>
              <w:jc w:val="center"/>
              <w:rPr>
                <w:del w:id="175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76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-0.0</w:delText>
              </w:r>
              <w:r w:rsidR="009F213F" w:rsidDel="008F258D">
                <w:rPr>
                  <w:rFonts w:ascii="Times New Roman" w:hAnsi="Times New Roman"/>
                  <w:sz w:val="22"/>
                  <w:szCs w:val="22"/>
                </w:rPr>
                <w:delText>8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0.0</w:delText>
              </w:r>
              <w:r w:rsidR="009F213F" w:rsidDel="008F258D">
                <w:rPr>
                  <w:rFonts w:ascii="Times New Roman" w:hAnsi="Times New Roman"/>
                  <w:sz w:val="22"/>
                  <w:szCs w:val="22"/>
                </w:rPr>
                <w:delText>2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104B8C8C" w14:textId="26BF207F" w:rsidR="00135EF3" w:rsidRPr="00A31E42" w:rsidDel="008F258D" w:rsidRDefault="00B23CF7" w:rsidP="001738DA">
            <w:pPr>
              <w:jc w:val="center"/>
              <w:rPr>
                <w:del w:id="177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178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4</w:delText>
              </w:r>
              <w:r w:rsidRPr="00DB6FC1" w:rsidDel="008F258D">
                <w:rPr>
                  <w:rFonts w:ascii="Times New Roman" w:hAnsi="Times New Roman"/>
                  <w:sz w:val="22"/>
                  <w:szCs w:val="22"/>
                </w:rPr>
                <w:delText>.0 ± 1.0</w:delText>
              </w:r>
            </w:del>
          </w:p>
        </w:tc>
        <w:tc>
          <w:tcPr>
            <w:tcW w:w="900" w:type="dxa"/>
            <w:vAlign w:val="center"/>
          </w:tcPr>
          <w:p w14:paraId="3D5B9F04" w14:textId="132B9B8E" w:rsidR="00135EF3" w:rsidRPr="00F54CA1" w:rsidDel="008F258D" w:rsidRDefault="00135EF3" w:rsidP="001738DA">
            <w:pPr>
              <w:jc w:val="center"/>
              <w:rPr>
                <w:del w:id="179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80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0.11</w:delText>
              </w:r>
            </w:del>
          </w:p>
        </w:tc>
      </w:tr>
      <w:tr w:rsidR="00DD1C4B" w:rsidDel="008F258D" w14:paraId="16FA4CBB" w14:textId="1DF3A0FB" w:rsidTr="00213927">
        <w:trPr>
          <w:trHeight w:val="513"/>
          <w:del w:id="181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5FE9D238" w14:textId="6D58598F" w:rsidR="00135EF3" w:rsidRPr="005005AF" w:rsidDel="008F258D" w:rsidRDefault="00135EF3" w:rsidP="001738DA">
            <w:pPr>
              <w:jc w:val="left"/>
              <w:rPr>
                <w:del w:id="18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83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L4A</w:delText>
              </w:r>
            </w:del>
          </w:p>
        </w:tc>
        <w:tc>
          <w:tcPr>
            <w:tcW w:w="1755" w:type="dxa"/>
            <w:vAlign w:val="center"/>
          </w:tcPr>
          <w:p w14:paraId="28329752" w14:textId="38531B08" w:rsidR="00135EF3" w:rsidRPr="005005AF" w:rsidDel="008F258D" w:rsidRDefault="00135EF3" w:rsidP="00EA1808">
            <w:pPr>
              <w:jc w:val="center"/>
              <w:rPr>
                <w:del w:id="18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85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0.5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0.2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37E3EAA0" w14:textId="1167AE0E" w:rsidR="00135EF3" w:rsidRPr="005005AF" w:rsidDel="008F258D" w:rsidRDefault="00135EF3" w:rsidP="001738DA">
            <w:pPr>
              <w:jc w:val="center"/>
              <w:rPr>
                <w:del w:id="18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87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1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1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8</w:delText>
              </w:r>
            </w:del>
          </w:p>
        </w:tc>
        <w:tc>
          <w:tcPr>
            <w:tcW w:w="1330" w:type="dxa"/>
            <w:vAlign w:val="center"/>
          </w:tcPr>
          <w:p w14:paraId="3DACBAB1" w14:textId="37791178" w:rsidR="00135EF3" w:rsidRPr="005005AF" w:rsidDel="008F258D" w:rsidRDefault="00135EF3" w:rsidP="001738DA">
            <w:pPr>
              <w:jc w:val="center"/>
              <w:rPr>
                <w:del w:id="18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89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1.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8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0.3</w:delText>
              </w:r>
            </w:del>
          </w:p>
        </w:tc>
        <w:tc>
          <w:tcPr>
            <w:tcW w:w="308" w:type="dxa"/>
          </w:tcPr>
          <w:p w14:paraId="2682E57B" w14:textId="3AA004D5" w:rsidR="00135EF3" w:rsidRPr="00CA5FD4" w:rsidDel="008F258D" w:rsidRDefault="00135EF3" w:rsidP="001738DA">
            <w:pPr>
              <w:jc w:val="center"/>
              <w:rPr>
                <w:del w:id="190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06AA569C" w14:textId="088216C7" w:rsidR="00135EF3" w:rsidRPr="00F54CA1" w:rsidDel="008F258D" w:rsidRDefault="00135EF3" w:rsidP="001738DA">
            <w:pPr>
              <w:jc w:val="center"/>
              <w:rPr>
                <w:del w:id="191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92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0.0</w:delText>
              </w:r>
              <w:r w:rsidR="00D31905" w:rsidDel="008F258D">
                <w:rPr>
                  <w:rFonts w:ascii="Times New Roman" w:hAnsi="Times New Roman"/>
                  <w:sz w:val="22"/>
                  <w:szCs w:val="22"/>
                </w:rPr>
                <w:delText>04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0.0</w:delText>
              </w:r>
              <w:r w:rsidR="00D31905" w:rsidDel="008F258D">
                <w:rPr>
                  <w:rFonts w:ascii="Times New Roman" w:hAnsi="Times New Roman"/>
                  <w:sz w:val="22"/>
                  <w:szCs w:val="22"/>
                </w:rPr>
                <w:delText>45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4FC9579E" w14:textId="23EDADC5" w:rsidR="00135EF3" w:rsidRPr="00A31E42" w:rsidDel="008F258D" w:rsidRDefault="00B23CF7" w:rsidP="001738DA">
            <w:pPr>
              <w:jc w:val="center"/>
              <w:rPr>
                <w:del w:id="193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194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4</w:delText>
              </w:r>
              <w:r w:rsidRPr="00DB6FC1" w:rsidDel="008F258D">
                <w:rPr>
                  <w:rFonts w:ascii="Times New Roman" w:hAnsi="Times New Roman"/>
                  <w:sz w:val="22"/>
                  <w:szCs w:val="22"/>
                </w:rPr>
                <w:delText>.0 ± 1.0</w:delText>
              </w:r>
            </w:del>
          </w:p>
        </w:tc>
        <w:tc>
          <w:tcPr>
            <w:tcW w:w="900" w:type="dxa"/>
            <w:vAlign w:val="center"/>
          </w:tcPr>
          <w:p w14:paraId="7A332408" w14:textId="7F593FDB" w:rsidR="00135EF3" w:rsidRPr="00F54CA1" w:rsidDel="008F258D" w:rsidRDefault="00135EF3" w:rsidP="001738DA">
            <w:pPr>
              <w:jc w:val="center"/>
              <w:rPr>
                <w:del w:id="195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96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0.01</w:delText>
              </w:r>
            </w:del>
          </w:p>
        </w:tc>
      </w:tr>
      <w:tr w:rsidR="00DD1C4B" w:rsidDel="008F258D" w14:paraId="51DE6099" w14:textId="055EAEEB" w:rsidTr="00213927">
        <w:trPr>
          <w:trHeight w:val="513"/>
          <w:del w:id="197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1B5E654C" w14:textId="3A841DB7" w:rsidR="00135EF3" w:rsidRPr="005005AF" w:rsidDel="008F258D" w:rsidRDefault="00135EF3" w:rsidP="001738DA">
            <w:pPr>
              <w:jc w:val="left"/>
              <w:rPr>
                <w:del w:id="19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199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V142A</w:delText>
              </w:r>
            </w:del>
          </w:p>
        </w:tc>
        <w:tc>
          <w:tcPr>
            <w:tcW w:w="1755" w:type="dxa"/>
            <w:vAlign w:val="center"/>
          </w:tcPr>
          <w:p w14:paraId="0F60D367" w14:textId="33209ADC" w:rsidR="00135EF3" w:rsidRPr="005005AF" w:rsidDel="008F258D" w:rsidRDefault="00135EF3" w:rsidP="00EA1808">
            <w:pPr>
              <w:jc w:val="center"/>
              <w:rPr>
                <w:del w:id="20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01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0.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41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0.05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109AD224" w14:textId="731DB9C7" w:rsidR="00135EF3" w:rsidRPr="005005AF" w:rsidDel="008F258D" w:rsidRDefault="00135EF3" w:rsidP="001738DA">
            <w:pPr>
              <w:jc w:val="center"/>
              <w:rPr>
                <w:del w:id="20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03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4.1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2.3</w:delText>
              </w:r>
            </w:del>
          </w:p>
        </w:tc>
        <w:tc>
          <w:tcPr>
            <w:tcW w:w="1330" w:type="dxa"/>
            <w:vAlign w:val="center"/>
          </w:tcPr>
          <w:p w14:paraId="1E7C59A4" w14:textId="6182C09D" w:rsidR="00135EF3" w:rsidRPr="005005AF" w:rsidDel="008F258D" w:rsidRDefault="00135EF3" w:rsidP="001738DA">
            <w:pPr>
              <w:jc w:val="center"/>
              <w:rPr>
                <w:del w:id="20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05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1.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4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0.2</w:delText>
              </w:r>
            </w:del>
          </w:p>
        </w:tc>
        <w:tc>
          <w:tcPr>
            <w:tcW w:w="308" w:type="dxa"/>
          </w:tcPr>
          <w:p w14:paraId="2387A2A6" w14:textId="702423DE" w:rsidR="00135EF3" w:rsidRPr="00CA5FD4" w:rsidDel="008F258D" w:rsidRDefault="00135EF3" w:rsidP="001738DA">
            <w:pPr>
              <w:jc w:val="center"/>
              <w:rPr>
                <w:del w:id="206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25778B61" w14:textId="5D2327D3" w:rsidR="00135EF3" w:rsidRPr="00F54CA1" w:rsidDel="008F258D" w:rsidRDefault="00135EF3" w:rsidP="001738DA">
            <w:pPr>
              <w:jc w:val="center"/>
              <w:rPr>
                <w:del w:id="207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08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-0.09 ± 0.0</w:delText>
              </w:r>
              <w:r w:rsidR="009F5FDB" w:rsidDel="008F258D">
                <w:rPr>
                  <w:rFonts w:ascii="Times New Roman" w:hAnsi="Times New Roman"/>
                  <w:sz w:val="22"/>
                  <w:szCs w:val="22"/>
                </w:rPr>
                <w:delText>2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762AD03E" w14:textId="56EFF309" w:rsidR="00135EF3" w:rsidRPr="00A31E42" w:rsidDel="008F258D" w:rsidRDefault="00B23CF7" w:rsidP="001738DA">
            <w:pPr>
              <w:jc w:val="center"/>
              <w:rPr>
                <w:del w:id="209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210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3</w:delText>
              </w:r>
              <w:r w:rsidRPr="00DB6FC1" w:rsidDel="008F258D">
                <w:rPr>
                  <w:rFonts w:ascii="Times New Roman" w:hAnsi="Times New Roman"/>
                  <w:sz w:val="22"/>
                  <w:szCs w:val="22"/>
                </w:rPr>
                <w:delText>.0 ± 1.0</w:delText>
              </w:r>
            </w:del>
          </w:p>
        </w:tc>
        <w:tc>
          <w:tcPr>
            <w:tcW w:w="900" w:type="dxa"/>
            <w:vAlign w:val="center"/>
          </w:tcPr>
          <w:p w14:paraId="6383C9B7" w14:textId="430DD986" w:rsidR="00135EF3" w:rsidRPr="00F54CA1" w:rsidDel="008F258D" w:rsidRDefault="00135EF3" w:rsidP="001738DA">
            <w:pPr>
              <w:jc w:val="center"/>
              <w:rPr>
                <w:del w:id="211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12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0.31</w:delText>
              </w:r>
            </w:del>
          </w:p>
        </w:tc>
      </w:tr>
      <w:tr w:rsidR="00DD1C4B" w:rsidDel="008F258D" w14:paraId="683EA2BB" w14:textId="6ED3EBC9" w:rsidTr="00213927">
        <w:trPr>
          <w:trHeight w:val="513"/>
          <w:del w:id="213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5B2CB5BB" w14:textId="072C815F" w:rsidR="00135EF3" w:rsidRPr="005005AF" w:rsidDel="008F258D" w:rsidRDefault="00135EF3" w:rsidP="001738DA">
            <w:pPr>
              <w:jc w:val="left"/>
              <w:rPr>
                <w:del w:id="21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15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I27A</w:delText>
              </w:r>
            </w:del>
          </w:p>
        </w:tc>
        <w:tc>
          <w:tcPr>
            <w:tcW w:w="1755" w:type="dxa"/>
            <w:vAlign w:val="center"/>
          </w:tcPr>
          <w:p w14:paraId="5D44B334" w14:textId="09BEC5C3" w:rsidR="00135EF3" w:rsidRPr="005005AF" w:rsidDel="008F258D" w:rsidRDefault="00135EF3" w:rsidP="00EA1808">
            <w:pPr>
              <w:jc w:val="center"/>
              <w:rPr>
                <w:del w:id="21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17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0.09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0.01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2F9BBDCA" w14:textId="11E81EB4" w:rsidR="00135EF3" w:rsidDel="008F258D" w:rsidRDefault="00135EF3" w:rsidP="001738DA">
            <w:pPr>
              <w:jc w:val="center"/>
              <w:rPr>
                <w:del w:id="21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19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80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2.6</w:delText>
              </w:r>
            </w:del>
          </w:p>
        </w:tc>
        <w:tc>
          <w:tcPr>
            <w:tcW w:w="1330" w:type="dxa"/>
            <w:vAlign w:val="center"/>
          </w:tcPr>
          <w:p w14:paraId="04CCB771" w14:textId="0A91D2D3" w:rsidR="00135EF3" w:rsidDel="008F258D" w:rsidRDefault="00135EF3" w:rsidP="001738DA">
            <w:pPr>
              <w:jc w:val="center"/>
              <w:rPr>
                <w:del w:id="22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21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–4.0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0.2</w:delText>
              </w:r>
            </w:del>
          </w:p>
        </w:tc>
        <w:tc>
          <w:tcPr>
            <w:tcW w:w="308" w:type="dxa"/>
          </w:tcPr>
          <w:p w14:paraId="3CA62159" w14:textId="17519FE1" w:rsidR="00135EF3" w:rsidRPr="00CA5FD4" w:rsidDel="008F258D" w:rsidRDefault="00135EF3" w:rsidP="001738DA">
            <w:pPr>
              <w:jc w:val="center"/>
              <w:rPr>
                <w:del w:id="222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4C5A2F1E" w14:textId="77D01D16" w:rsidR="00135EF3" w:rsidRPr="00F54CA1" w:rsidDel="008F258D" w:rsidRDefault="009F5FDB" w:rsidP="001738DA">
            <w:pPr>
              <w:jc w:val="center"/>
              <w:rPr>
                <w:del w:id="223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24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0.03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>0.01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3ACE7F4B" w14:textId="6E4A6929" w:rsidR="00135EF3" w:rsidRPr="00A31E42" w:rsidDel="008F258D" w:rsidRDefault="00F73138" w:rsidP="001738DA">
            <w:pPr>
              <w:jc w:val="center"/>
              <w:rPr>
                <w:del w:id="225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226" w:author="Daiana Capdevila" w:date="2018-10-06T22:29:00Z">
              <w:r w:rsidRPr="008011A1" w:rsidDel="008F258D">
                <w:rPr>
                  <w:rFonts w:ascii="Times New Roman" w:hAnsi="Times New Roman"/>
                  <w:sz w:val="22"/>
                  <w:szCs w:val="22"/>
                </w:rPr>
                <w:delText>0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>.0</w:delText>
              </w:r>
              <w:r w:rsidRPr="00DB6FC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0.5</w:delText>
              </w:r>
            </w:del>
          </w:p>
        </w:tc>
        <w:tc>
          <w:tcPr>
            <w:tcW w:w="900" w:type="dxa"/>
            <w:vAlign w:val="center"/>
          </w:tcPr>
          <w:p w14:paraId="1EF64195" w14:textId="25F6241B" w:rsidR="00135EF3" w:rsidRPr="00DC25AB" w:rsidDel="008F258D" w:rsidRDefault="00DC25AB" w:rsidP="00DC25AB">
            <w:pPr>
              <w:jc w:val="center"/>
              <w:rPr>
                <w:del w:id="227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28" w:author="Daiana Capdevila" w:date="2018-10-06T22:29:00Z">
              <w:r w:rsidRPr="00DC25AB" w:rsidDel="008F258D">
                <w:rPr>
                  <w:rFonts w:ascii="Times New Roman" w:hAnsi="Times New Roman"/>
                  <w:sz w:val="22"/>
                  <w:szCs w:val="22"/>
                </w:rPr>
                <w:delText>0.07</w:delText>
              </w:r>
            </w:del>
          </w:p>
        </w:tc>
      </w:tr>
      <w:tr w:rsidR="00DD1C4B" w:rsidDel="008F258D" w14:paraId="48844B52" w14:textId="6ACD0C27" w:rsidTr="00213927">
        <w:trPr>
          <w:trHeight w:val="513"/>
          <w:del w:id="229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45F5C337" w14:textId="298A9884" w:rsidR="00135EF3" w:rsidRPr="005005AF" w:rsidDel="008F258D" w:rsidRDefault="00135EF3" w:rsidP="001738DA">
            <w:pPr>
              <w:jc w:val="left"/>
              <w:rPr>
                <w:del w:id="23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31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L17A</w:delText>
              </w:r>
            </w:del>
          </w:p>
        </w:tc>
        <w:tc>
          <w:tcPr>
            <w:tcW w:w="1755" w:type="dxa"/>
            <w:vAlign w:val="center"/>
          </w:tcPr>
          <w:p w14:paraId="004EE250" w14:textId="493D4440" w:rsidR="00135EF3" w:rsidRPr="005005AF" w:rsidDel="008F258D" w:rsidRDefault="00135EF3" w:rsidP="00EA1808">
            <w:pPr>
              <w:jc w:val="center"/>
              <w:rPr>
                <w:del w:id="23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33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0.22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0.1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6D4CB58E" w14:textId="305ED596" w:rsidR="00135EF3" w:rsidDel="008F258D" w:rsidRDefault="00135EF3" w:rsidP="001738DA">
            <w:pPr>
              <w:jc w:val="center"/>
              <w:rPr>
                <w:del w:id="23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35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219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36</w:delText>
              </w:r>
            </w:del>
          </w:p>
        </w:tc>
        <w:tc>
          <w:tcPr>
            <w:tcW w:w="1330" w:type="dxa"/>
            <w:vAlign w:val="center"/>
          </w:tcPr>
          <w:p w14:paraId="32DE0605" w14:textId="1CCA5D31" w:rsidR="00135EF3" w:rsidDel="008F258D" w:rsidRDefault="00135EF3" w:rsidP="001738DA">
            <w:pPr>
              <w:jc w:val="center"/>
              <w:rPr>
                <w:del w:id="23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37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–4.0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0.15</w:delText>
              </w:r>
            </w:del>
          </w:p>
        </w:tc>
        <w:tc>
          <w:tcPr>
            <w:tcW w:w="308" w:type="dxa"/>
          </w:tcPr>
          <w:p w14:paraId="0A99B23B" w14:textId="1A65F4CC" w:rsidR="00135EF3" w:rsidRPr="00CA5FD4" w:rsidDel="008F258D" w:rsidRDefault="00135EF3" w:rsidP="001738DA">
            <w:pPr>
              <w:jc w:val="center"/>
              <w:rPr>
                <w:del w:id="238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45572EB1" w14:textId="36EC4BF5" w:rsidR="00135EF3" w:rsidRPr="00F54CA1" w:rsidDel="008F258D" w:rsidRDefault="009F5FDB" w:rsidP="001738DA">
            <w:pPr>
              <w:jc w:val="center"/>
              <w:rPr>
                <w:del w:id="239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40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-0.10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>0.02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3CA70B0D" w14:textId="339F7013" w:rsidR="00135EF3" w:rsidRPr="00A31E42" w:rsidDel="008F258D" w:rsidRDefault="00F73138" w:rsidP="001738DA">
            <w:pPr>
              <w:jc w:val="center"/>
              <w:rPr>
                <w:del w:id="241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242" w:author="Daiana Capdevila" w:date="2018-10-06T22:29:00Z">
              <w:r w:rsidRPr="008011A1" w:rsidDel="008F258D">
                <w:rPr>
                  <w:rFonts w:ascii="Times New Roman" w:hAnsi="Times New Roman"/>
                  <w:sz w:val="22"/>
                  <w:szCs w:val="22"/>
                </w:rPr>
                <w:delText>0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>.0</w:delText>
              </w:r>
              <w:r w:rsidRPr="00DB6FC1" w:rsidDel="008F258D">
                <w:rPr>
                  <w:rFonts w:ascii="Times New Roman" w:hAnsi="Times New Roman"/>
                  <w:sz w:val="22"/>
                  <w:szCs w:val="22"/>
                </w:rPr>
                <w:delText xml:space="preserve"> ± 0.5</w:delText>
              </w:r>
            </w:del>
          </w:p>
        </w:tc>
        <w:tc>
          <w:tcPr>
            <w:tcW w:w="900" w:type="dxa"/>
            <w:vAlign w:val="center"/>
          </w:tcPr>
          <w:p w14:paraId="6F5FC7E3" w14:textId="0F4525EF" w:rsidR="00135EF3" w:rsidRPr="00DC25AB" w:rsidDel="008F258D" w:rsidRDefault="00DC25AB" w:rsidP="00DC25AB">
            <w:pPr>
              <w:jc w:val="center"/>
              <w:rPr>
                <w:del w:id="243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44" w:author="Daiana Capdevila" w:date="2018-10-06T22:29:00Z">
              <w:r w:rsidRPr="00DC25AB" w:rsidDel="008F258D">
                <w:rPr>
                  <w:rFonts w:ascii="Times New Roman" w:hAnsi="Times New Roman"/>
                  <w:sz w:val="22"/>
                  <w:szCs w:val="22"/>
                </w:rPr>
                <w:delText>0.50</w:delText>
              </w:r>
            </w:del>
          </w:p>
        </w:tc>
      </w:tr>
      <w:tr w:rsidR="00DD1C4B" w:rsidDel="008F258D" w14:paraId="6B720422" w14:textId="2E72F38B" w:rsidTr="00DC25AB">
        <w:trPr>
          <w:trHeight w:val="513"/>
          <w:del w:id="245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164A6C5F" w14:textId="44379BD2" w:rsidR="00135EF3" w:rsidRPr="005005AF" w:rsidDel="008F258D" w:rsidRDefault="00135EF3" w:rsidP="001738DA">
            <w:pPr>
              <w:jc w:val="left"/>
              <w:rPr>
                <w:del w:id="24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47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V63A</w:delText>
              </w:r>
              <w:r w:rsidR="00C53889" w:rsidDel="008F258D">
                <w:rPr>
                  <w:rFonts w:ascii="Times New Roman" w:hAnsi="Times New Roman"/>
                  <w:sz w:val="22"/>
                  <w:szCs w:val="22"/>
                </w:rPr>
                <w:delText>*</w:delText>
              </w:r>
            </w:del>
          </w:p>
        </w:tc>
        <w:tc>
          <w:tcPr>
            <w:tcW w:w="1755" w:type="dxa"/>
            <w:vAlign w:val="center"/>
          </w:tcPr>
          <w:p w14:paraId="402C3B59" w14:textId="4DB79FF5" w:rsidR="00135EF3" w:rsidRPr="005005AF" w:rsidDel="008F258D" w:rsidRDefault="006254A0" w:rsidP="00EA1808">
            <w:pPr>
              <w:jc w:val="center"/>
              <w:rPr>
                <w:del w:id="24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49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-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7BEDA011" w14:textId="0E06582E" w:rsidR="00135EF3" w:rsidDel="008F258D" w:rsidRDefault="006254A0" w:rsidP="001738DA">
            <w:pPr>
              <w:jc w:val="center"/>
              <w:rPr>
                <w:del w:id="25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51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-</w:delText>
              </w:r>
            </w:del>
          </w:p>
        </w:tc>
        <w:tc>
          <w:tcPr>
            <w:tcW w:w="1330" w:type="dxa"/>
            <w:vAlign w:val="center"/>
          </w:tcPr>
          <w:p w14:paraId="6622AB1A" w14:textId="32D51D33" w:rsidR="00135EF3" w:rsidDel="008F258D" w:rsidRDefault="006254A0" w:rsidP="001738DA">
            <w:pPr>
              <w:jc w:val="center"/>
              <w:rPr>
                <w:del w:id="25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53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-</w:delText>
              </w:r>
            </w:del>
          </w:p>
        </w:tc>
        <w:tc>
          <w:tcPr>
            <w:tcW w:w="308" w:type="dxa"/>
          </w:tcPr>
          <w:p w14:paraId="5B0AF942" w14:textId="34CDEF17" w:rsidR="00135EF3" w:rsidRPr="00CA5FD4" w:rsidDel="008F258D" w:rsidRDefault="00135EF3" w:rsidP="001738DA">
            <w:pPr>
              <w:jc w:val="center"/>
              <w:rPr>
                <w:del w:id="254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4F0939A2" w14:textId="28AE90E3" w:rsidR="00135EF3" w:rsidRPr="00F54CA1" w:rsidDel="008F258D" w:rsidRDefault="009F5FDB" w:rsidP="001738DA">
            <w:pPr>
              <w:jc w:val="center"/>
              <w:rPr>
                <w:del w:id="255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56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0.01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>0.04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2FF4E1D5" w14:textId="2F80EE62" w:rsidR="00135EF3" w:rsidRPr="00A31E42" w:rsidDel="008F258D" w:rsidRDefault="00F73138" w:rsidP="001738DA">
            <w:pPr>
              <w:jc w:val="center"/>
              <w:rPr>
                <w:del w:id="257" w:author="Daiana Capdevila" w:date="2018-10-06T22:29:00Z"/>
                <w:rFonts w:ascii="Times New Roman" w:hAnsi="Times New Roman"/>
                <w:sz w:val="22"/>
                <w:szCs w:val="22"/>
                <w:highlight w:val="yellow"/>
              </w:rPr>
            </w:pPr>
            <w:del w:id="258" w:author="Daiana Capdevila" w:date="2018-10-06T22:29:00Z">
              <w:r w:rsidRPr="00DB6FC1" w:rsidDel="008F258D">
                <w:rPr>
                  <w:rFonts w:ascii="Times New Roman" w:hAnsi="Times New Roman"/>
                  <w:sz w:val="22"/>
                  <w:szCs w:val="22"/>
                </w:rPr>
                <w:delText>1.0 ± 0.5</w:delText>
              </w:r>
            </w:del>
          </w:p>
        </w:tc>
        <w:tc>
          <w:tcPr>
            <w:tcW w:w="900" w:type="dxa"/>
            <w:vAlign w:val="center"/>
          </w:tcPr>
          <w:p w14:paraId="60886405" w14:textId="15EFE00C" w:rsidR="00135EF3" w:rsidRPr="00F54CA1" w:rsidDel="008F258D" w:rsidRDefault="00DC25AB" w:rsidP="00DC25AB">
            <w:pPr>
              <w:jc w:val="center"/>
              <w:rPr>
                <w:del w:id="259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60" w:author="Daiana Capdevila" w:date="2018-10-06T22:29:00Z">
              <w:r w:rsidRPr="00DC25AB" w:rsidDel="008F258D">
                <w:rPr>
                  <w:rFonts w:ascii="Times New Roman" w:hAnsi="Times New Roman"/>
                  <w:sz w:val="22"/>
                  <w:szCs w:val="22"/>
                </w:rPr>
                <w:delText>0.24</w:delText>
              </w:r>
            </w:del>
          </w:p>
        </w:tc>
      </w:tr>
      <w:tr w:rsidR="00DD1C4B" w:rsidDel="008F258D" w14:paraId="41C6182D" w14:textId="7F4C47B6" w:rsidTr="00213927">
        <w:trPr>
          <w:trHeight w:val="513"/>
          <w:del w:id="261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101570E9" w14:textId="186F425D" w:rsidR="00135EF3" w:rsidRPr="005005AF" w:rsidDel="008F258D" w:rsidRDefault="00135EF3" w:rsidP="001738DA">
            <w:pPr>
              <w:jc w:val="left"/>
              <w:rPr>
                <w:del w:id="26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63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N38A</w:delText>
              </w:r>
            </w:del>
          </w:p>
        </w:tc>
        <w:tc>
          <w:tcPr>
            <w:tcW w:w="1755" w:type="dxa"/>
            <w:vAlign w:val="center"/>
          </w:tcPr>
          <w:p w14:paraId="21994522" w14:textId="7D2415CE" w:rsidR="00135EF3" w:rsidRPr="005005AF" w:rsidDel="008F258D" w:rsidRDefault="00135EF3" w:rsidP="00EA1808">
            <w:pPr>
              <w:jc w:val="center"/>
              <w:rPr>
                <w:del w:id="26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65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0.05 ± 0.01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0FFDDC75" w14:textId="0BABDFDE" w:rsidR="00135EF3" w:rsidRPr="005005AF" w:rsidDel="008F258D" w:rsidRDefault="00135EF3" w:rsidP="001738DA">
            <w:pPr>
              <w:jc w:val="center"/>
              <w:rPr>
                <w:del w:id="26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67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19 ± 10</w:delText>
              </w:r>
            </w:del>
          </w:p>
        </w:tc>
        <w:tc>
          <w:tcPr>
            <w:tcW w:w="1330" w:type="dxa"/>
            <w:vAlign w:val="center"/>
          </w:tcPr>
          <w:p w14:paraId="18FF2356" w14:textId="772A5DA0" w:rsidR="00135EF3" w:rsidRPr="005005AF" w:rsidDel="008F258D" w:rsidRDefault="00135EF3" w:rsidP="001738DA">
            <w:pPr>
              <w:jc w:val="center"/>
              <w:rPr>
                <w:del w:id="26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69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3.5 ± 0.7</w:delText>
              </w:r>
            </w:del>
          </w:p>
        </w:tc>
        <w:tc>
          <w:tcPr>
            <w:tcW w:w="308" w:type="dxa"/>
          </w:tcPr>
          <w:p w14:paraId="0EFB61E1" w14:textId="2F56B850" w:rsidR="00135EF3" w:rsidRPr="00CA5FD4" w:rsidDel="008F258D" w:rsidRDefault="00135EF3" w:rsidP="001738DA">
            <w:pPr>
              <w:jc w:val="center"/>
              <w:rPr>
                <w:del w:id="270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5CE69ABA" w14:textId="14E29E70" w:rsidR="00135EF3" w:rsidRPr="00F54CA1" w:rsidDel="008F258D" w:rsidRDefault="00135EF3" w:rsidP="001738DA">
            <w:pPr>
              <w:jc w:val="center"/>
              <w:rPr>
                <w:del w:id="271" w:author="Daiana Capdevila" w:date="2018-10-06T22:29:00Z"/>
                <w:rFonts w:ascii="Times New Roman" w:hAnsi="Times New Roman"/>
                <w:sz w:val="22"/>
                <w:szCs w:val="22"/>
                <w:vertAlign w:val="superscript"/>
              </w:rPr>
            </w:pPr>
            <w:del w:id="272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  <w:r w:rsidRPr="00F54CA1" w:rsidDel="008F258D">
                <w:rPr>
                  <w:rFonts w:ascii="Times New Roman" w:hAnsi="Times New Roman"/>
                  <w:sz w:val="22"/>
                  <w:szCs w:val="22"/>
                  <w:vertAlign w:val="superscript"/>
                </w:rPr>
                <w:delText>e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15CAAEEF" w14:textId="6C800E85" w:rsidR="00135EF3" w:rsidRPr="00F54CA1" w:rsidDel="008F258D" w:rsidRDefault="00135EF3" w:rsidP="001738DA">
            <w:pPr>
              <w:jc w:val="center"/>
              <w:rPr>
                <w:del w:id="273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74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</w:del>
          </w:p>
        </w:tc>
        <w:tc>
          <w:tcPr>
            <w:tcW w:w="900" w:type="dxa"/>
            <w:vAlign w:val="center"/>
          </w:tcPr>
          <w:p w14:paraId="1BA5C6BE" w14:textId="0654D3C1" w:rsidR="00135EF3" w:rsidRPr="00F54CA1" w:rsidDel="008F258D" w:rsidRDefault="00135EF3" w:rsidP="001738DA">
            <w:pPr>
              <w:jc w:val="center"/>
              <w:rPr>
                <w:del w:id="275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76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</w:del>
          </w:p>
        </w:tc>
      </w:tr>
      <w:tr w:rsidR="00DD1C4B" w:rsidDel="008F258D" w14:paraId="74045637" w14:textId="24554735" w:rsidTr="00213927">
        <w:trPr>
          <w:trHeight w:val="486"/>
          <w:del w:id="277" w:author="Daiana Capdevila" w:date="2018-10-06T22:29:00Z"/>
        </w:trPr>
        <w:tc>
          <w:tcPr>
            <w:tcW w:w="1035" w:type="dxa"/>
            <w:shd w:val="clear" w:color="auto" w:fill="auto"/>
            <w:vAlign w:val="center"/>
          </w:tcPr>
          <w:p w14:paraId="679A562E" w14:textId="2C9EA8DE" w:rsidR="00135EF3" w:rsidRPr="005005AF" w:rsidDel="008F258D" w:rsidRDefault="00135EF3" w:rsidP="001738DA">
            <w:pPr>
              <w:jc w:val="left"/>
              <w:rPr>
                <w:del w:id="27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79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N38A/Q40A</w:delText>
              </w:r>
            </w:del>
          </w:p>
        </w:tc>
        <w:tc>
          <w:tcPr>
            <w:tcW w:w="1755" w:type="dxa"/>
            <w:vAlign w:val="center"/>
          </w:tcPr>
          <w:p w14:paraId="26E908C4" w14:textId="5613B966" w:rsidR="00135EF3" w:rsidRPr="005005AF" w:rsidDel="008F258D" w:rsidRDefault="00135EF3" w:rsidP="00EA1808">
            <w:pPr>
              <w:jc w:val="center"/>
              <w:rPr>
                <w:del w:id="28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81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0.10 ± 0.04</w:delText>
              </w:r>
            </w:del>
          </w:p>
        </w:tc>
        <w:tc>
          <w:tcPr>
            <w:tcW w:w="1248" w:type="dxa"/>
            <w:shd w:val="clear" w:color="auto" w:fill="auto"/>
            <w:vAlign w:val="center"/>
          </w:tcPr>
          <w:p w14:paraId="550209D0" w14:textId="50EBB6AD" w:rsidR="00135EF3" w:rsidRPr="005005AF" w:rsidDel="008F258D" w:rsidRDefault="00135EF3" w:rsidP="001738DA">
            <w:pPr>
              <w:jc w:val="center"/>
              <w:rPr>
                <w:del w:id="282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83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2.2 ± 0.4</w:delText>
              </w:r>
            </w:del>
          </w:p>
        </w:tc>
        <w:tc>
          <w:tcPr>
            <w:tcW w:w="1330" w:type="dxa"/>
            <w:vAlign w:val="center"/>
          </w:tcPr>
          <w:p w14:paraId="4A3F5CC2" w14:textId="1DF41C8A" w:rsidR="00135EF3" w:rsidRPr="005005AF" w:rsidDel="008F258D" w:rsidRDefault="00135EF3" w:rsidP="001738DA">
            <w:pPr>
              <w:jc w:val="center"/>
              <w:rPr>
                <w:del w:id="28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85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1.9 ± 0.2</w:delText>
              </w:r>
            </w:del>
          </w:p>
        </w:tc>
        <w:tc>
          <w:tcPr>
            <w:tcW w:w="308" w:type="dxa"/>
          </w:tcPr>
          <w:p w14:paraId="7BD66367" w14:textId="38F79088" w:rsidR="00135EF3" w:rsidRPr="00CA5FD4" w:rsidDel="008F258D" w:rsidRDefault="00135EF3" w:rsidP="001738DA">
            <w:pPr>
              <w:jc w:val="center"/>
              <w:rPr>
                <w:del w:id="286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vAlign w:val="center"/>
          </w:tcPr>
          <w:p w14:paraId="6AB059F5" w14:textId="53DD0A18" w:rsidR="00135EF3" w:rsidRPr="00F54CA1" w:rsidDel="008F258D" w:rsidRDefault="00135EF3" w:rsidP="001738DA">
            <w:pPr>
              <w:jc w:val="center"/>
              <w:rPr>
                <w:del w:id="287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88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</w:del>
          </w:p>
        </w:tc>
        <w:tc>
          <w:tcPr>
            <w:tcW w:w="1215" w:type="dxa"/>
            <w:shd w:val="clear" w:color="auto" w:fill="auto"/>
            <w:vAlign w:val="center"/>
          </w:tcPr>
          <w:p w14:paraId="0A77E971" w14:textId="60697E72" w:rsidR="00135EF3" w:rsidRPr="00F54CA1" w:rsidDel="008F258D" w:rsidRDefault="00135EF3" w:rsidP="001738DA">
            <w:pPr>
              <w:jc w:val="center"/>
              <w:rPr>
                <w:del w:id="289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90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</w:del>
          </w:p>
        </w:tc>
        <w:tc>
          <w:tcPr>
            <w:tcW w:w="900" w:type="dxa"/>
            <w:vAlign w:val="center"/>
          </w:tcPr>
          <w:p w14:paraId="35435AEF" w14:textId="0143E282" w:rsidR="00135EF3" w:rsidRPr="00F54CA1" w:rsidDel="008F258D" w:rsidRDefault="00135EF3" w:rsidP="001738DA">
            <w:pPr>
              <w:jc w:val="center"/>
              <w:rPr>
                <w:del w:id="291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92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</w:del>
          </w:p>
        </w:tc>
      </w:tr>
      <w:tr w:rsidR="00DD1C4B" w:rsidDel="008F258D" w14:paraId="343BD2CD" w14:textId="72C1654B" w:rsidTr="00213927">
        <w:trPr>
          <w:trHeight w:val="486"/>
          <w:del w:id="293" w:author="Daiana Capdevila" w:date="2018-10-06T22:29:00Z"/>
        </w:trPr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C828D" w14:textId="78434BE3" w:rsidR="00135EF3" w:rsidRPr="005005AF" w:rsidDel="008F258D" w:rsidRDefault="00135EF3" w:rsidP="001738DA">
            <w:pPr>
              <w:jc w:val="left"/>
              <w:rPr>
                <w:del w:id="294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95" w:author="Daiana Capdevila" w:date="2018-10-06T22:29:00Z"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E24D</w:delText>
              </w:r>
            </w:del>
          </w:p>
        </w:tc>
        <w:tc>
          <w:tcPr>
            <w:tcW w:w="1755" w:type="dxa"/>
            <w:tcBorders>
              <w:bottom w:val="single" w:sz="4" w:space="0" w:color="auto"/>
            </w:tcBorders>
            <w:vAlign w:val="center"/>
          </w:tcPr>
          <w:p w14:paraId="0ED93DC2" w14:textId="47C86412" w:rsidR="00135EF3" w:rsidRPr="005005AF" w:rsidDel="008F258D" w:rsidRDefault="00135EF3" w:rsidP="00EA1808">
            <w:pPr>
              <w:jc w:val="center"/>
              <w:rPr>
                <w:del w:id="296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97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0.17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 0.04</w:delText>
              </w:r>
            </w:del>
          </w:p>
        </w:tc>
        <w:tc>
          <w:tcPr>
            <w:tcW w:w="12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22E97C" w14:textId="493021FE" w:rsidR="00135EF3" w:rsidRPr="005005AF" w:rsidDel="008F258D" w:rsidRDefault="00135EF3" w:rsidP="001738DA">
            <w:pPr>
              <w:jc w:val="center"/>
              <w:rPr>
                <w:del w:id="298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299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2.2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1.7</w:delText>
              </w:r>
            </w:del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14:paraId="396401C1" w14:textId="75413B67" w:rsidR="00135EF3" w:rsidRPr="005005AF" w:rsidDel="008F258D" w:rsidRDefault="00135EF3" w:rsidP="001738DA">
            <w:pPr>
              <w:jc w:val="center"/>
              <w:rPr>
                <w:del w:id="300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301" w:author="Daiana Capdevila" w:date="2018-10-06T22:29:00Z"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–1.6 </w:delText>
              </w:r>
              <w:r w:rsidRPr="005005AF" w:rsidDel="008F258D">
                <w:rPr>
                  <w:rFonts w:ascii="Times New Roman" w:hAnsi="Times New Roman"/>
                  <w:sz w:val="22"/>
                  <w:szCs w:val="22"/>
                </w:rPr>
                <w:delText>±</w:delText>
              </w:r>
              <w:r w:rsidDel="008F258D">
                <w:rPr>
                  <w:rFonts w:ascii="Times New Roman" w:hAnsi="Times New Roman"/>
                  <w:sz w:val="22"/>
                  <w:szCs w:val="22"/>
                </w:rPr>
                <w:delText xml:space="preserve"> 0.3</w:delText>
              </w:r>
            </w:del>
          </w:p>
        </w:tc>
        <w:tc>
          <w:tcPr>
            <w:tcW w:w="308" w:type="dxa"/>
            <w:tcBorders>
              <w:bottom w:val="single" w:sz="4" w:space="0" w:color="auto"/>
            </w:tcBorders>
          </w:tcPr>
          <w:p w14:paraId="4CA41C6F" w14:textId="6290DCF8" w:rsidR="00135EF3" w:rsidRPr="00CA5FD4" w:rsidDel="008F258D" w:rsidRDefault="00135EF3" w:rsidP="001738DA">
            <w:pPr>
              <w:jc w:val="center"/>
              <w:rPr>
                <w:del w:id="302" w:author="Daiana Capdevila" w:date="2018-10-06T22:29:00Z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bottom w:val="single" w:sz="4" w:space="0" w:color="auto"/>
            </w:tcBorders>
            <w:vAlign w:val="center"/>
          </w:tcPr>
          <w:p w14:paraId="4EE3A790" w14:textId="678580FD" w:rsidR="00135EF3" w:rsidRPr="00F54CA1" w:rsidDel="008F258D" w:rsidRDefault="00135EF3" w:rsidP="001738DA">
            <w:pPr>
              <w:jc w:val="center"/>
              <w:rPr>
                <w:del w:id="303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304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</w:del>
          </w:p>
        </w:tc>
        <w:tc>
          <w:tcPr>
            <w:tcW w:w="12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025F8" w14:textId="5F05D597" w:rsidR="00135EF3" w:rsidRPr="00F54CA1" w:rsidDel="008F258D" w:rsidRDefault="00135EF3" w:rsidP="001738DA">
            <w:pPr>
              <w:jc w:val="center"/>
              <w:rPr>
                <w:del w:id="305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306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</w:del>
          </w:p>
        </w:tc>
        <w:tc>
          <w:tcPr>
            <w:tcW w:w="900" w:type="dxa"/>
            <w:tcBorders>
              <w:bottom w:val="single" w:sz="4" w:space="0" w:color="auto"/>
            </w:tcBorders>
            <w:vAlign w:val="center"/>
          </w:tcPr>
          <w:p w14:paraId="30DD48BA" w14:textId="1212B549" w:rsidR="00135EF3" w:rsidRPr="00F54CA1" w:rsidDel="008F258D" w:rsidRDefault="00135EF3" w:rsidP="001738DA">
            <w:pPr>
              <w:jc w:val="center"/>
              <w:rPr>
                <w:del w:id="307" w:author="Daiana Capdevila" w:date="2018-10-06T22:29:00Z"/>
                <w:rFonts w:ascii="Times New Roman" w:hAnsi="Times New Roman"/>
                <w:sz w:val="22"/>
                <w:szCs w:val="22"/>
              </w:rPr>
            </w:pPr>
            <w:del w:id="308" w:author="Daiana Capdevila" w:date="2018-10-06T22:29:00Z">
              <w:r w:rsidRPr="00F54CA1" w:rsidDel="008F258D">
                <w:rPr>
                  <w:rFonts w:ascii="Times New Roman" w:hAnsi="Times New Roman"/>
                  <w:sz w:val="22"/>
                  <w:szCs w:val="22"/>
                </w:rPr>
                <w:delText>–</w:delText>
              </w:r>
            </w:del>
          </w:p>
        </w:tc>
      </w:tr>
    </w:tbl>
    <w:p w14:paraId="48F764A3" w14:textId="371E2DED" w:rsidR="00135EF3" w:rsidRDefault="00135EF3" w:rsidP="007E75AB">
      <w:pPr>
        <w:spacing w:line="280" w:lineRule="exact"/>
        <w:jc w:val="left"/>
        <w:rPr>
          <w:rFonts w:ascii="Times New Roman" w:hAnsi="Times New Roman"/>
        </w:rPr>
      </w:pPr>
      <w:del w:id="309" w:author="Daiana Capdevila" w:date="2018-10-06T22:29:00Z">
        <w:r w:rsidRPr="00423D67" w:rsidDel="008F258D">
          <w:rPr>
            <w:rFonts w:ascii="Times New Roman" w:hAnsi="Times New Roman"/>
            <w:vertAlign w:val="superscript"/>
          </w:rPr>
          <w:delText>a</w:delText>
        </w:r>
        <w:r w:rsidDel="008F258D">
          <w:rPr>
            <w:rFonts w:ascii="Times New Roman" w:hAnsi="Times New Roman"/>
          </w:rPr>
          <w:delText xml:space="preserve">Conditions: 10 mM Hepes, pH 7.0, 0.23 M NaCl, 1 mM TCEP (chelexed), 10 nM DNA, 25.0 ºC with 2.0 mM EDTA (for apo-AdcR) or 20 </w:delText>
        </w:r>
        <w:r w:rsidDel="008F258D">
          <w:rPr>
            <w:rFonts w:ascii="Symbol" w:hAnsi="Symbol"/>
          </w:rPr>
          <w:delText></w:delText>
        </w:r>
        <w:r w:rsidDel="008F258D">
          <w:rPr>
            <w:rFonts w:ascii="Times New Roman" w:hAnsi="Times New Roman"/>
          </w:rPr>
          <w:delText>M ZnCl</w:delText>
        </w:r>
        <w:r w:rsidRPr="009B226B" w:rsidDel="008F258D">
          <w:rPr>
            <w:rFonts w:ascii="Times New Roman" w:hAnsi="Times New Roman"/>
            <w:vertAlign w:val="subscript"/>
          </w:rPr>
          <w:delText>2</w:delText>
        </w:r>
        <w:r w:rsidDel="008F258D">
          <w:rPr>
            <w:rFonts w:ascii="Times New Roman" w:hAnsi="Times New Roman"/>
          </w:rPr>
          <w:delText xml:space="preserve"> (for Zn</w:delText>
        </w:r>
        <w:r w:rsidRPr="00423D67" w:rsidDel="008F258D">
          <w:rPr>
            <w:rFonts w:ascii="Times New Roman" w:hAnsi="Times New Roman"/>
            <w:vertAlign w:val="superscript"/>
          </w:rPr>
          <w:delText>II</w:delText>
        </w:r>
        <w:r w:rsidRPr="00423D67" w:rsidDel="008F258D">
          <w:rPr>
            <w:rFonts w:ascii="Times New Roman" w:hAnsi="Times New Roman"/>
            <w:vertAlign w:val="subscript"/>
          </w:rPr>
          <w:delText>2</w:delText>
        </w:r>
        <w:r w:rsidDel="008F258D">
          <w:rPr>
            <w:rFonts w:ascii="Times New Roman" w:hAnsi="Times New Roman"/>
          </w:rPr>
          <w:delText xml:space="preserve"> AdcR) added to these reactions.  See Fig. 6C, main text, for a graphical representation of these data. </w:delText>
        </w:r>
        <w:r w:rsidR="007E75AB" w:rsidRPr="007E75AB" w:rsidDel="008F258D">
          <w:rPr>
            <w:rFonts w:ascii="Times New Roman" w:hAnsi="Times New Roman"/>
          </w:rPr>
          <w:delText>All ∆Gc values lower than -3.5 kcal mol-1, with the exception of the N38A AdcR are statistically significantly different (p≤0.1) from the wild-type ∆Gc value.</w:delText>
        </w:r>
        <w:r w:rsidR="007E75AB" w:rsidDel="008F258D">
          <w:rPr>
            <w:rFonts w:ascii="Times New Roman" w:hAnsi="Times New Roman"/>
          </w:rPr>
          <w:delText xml:space="preserve"> </w:delText>
        </w:r>
        <w:r w:rsidRPr="005005AF" w:rsidDel="008F258D">
          <w:rPr>
            <w:rFonts w:ascii="Times New Roman" w:hAnsi="Times New Roman"/>
            <w:vertAlign w:val="superscript"/>
          </w:rPr>
          <w:delText>b</w:delText>
        </w:r>
        <w:r w:rsidDel="008F258D">
          <w:rPr>
            <w:rFonts w:ascii="Times New Roman" w:hAnsi="Times New Roman"/>
          </w:rPr>
          <w:delText>Accessible surface area (ASA)</w:delText>
        </w:r>
        <w:r w:rsidR="007C3F00" w:rsidDel="008F258D">
          <w:rPr>
            <w:rFonts w:ascii="Times New Roman" w:hAnsi="Times New Roman"/>
          </w:rPr>
          <w:delText xml:space="preserve"> was</w:delText>
        </w:r>
        <w:r w:rsidDel="008F258D">
          <w:rPr>
            <w:rFonts w:ascii="Times New Roman" w:hAnsi="Times New Roman"/>
          </w:rPr>
          <w:delText xml:space="preserve"> calculated from the Zn</w:delText>
        </w:r>
        <w:r w:rsidRPr="005005AF" w:rsidDel="008F258D">
          <w:rPr>
            <w:rFonts w:ascii="Times New Roman" w:hAnsi="Times New Roman"/>
            <w:vertAlign w:val="superscript"/>
          </w:rPr>
          <w:delText>II</w:delText>
        </w:r>
        <w:r w:rsidRPr="005005AF" w:rsidDel="008F258D">
          <w:rPr>
            <w:rFonts w:ascii="Times New Roman" w:hAnsi="Times New Roman"/>
            <w:vertAlign w:val="subscript"/>
          </w:rPr>
          <w:delText>2</w:delText>
        </w:r>
        <w:r w:rsidDel="008F258D">
          <w:rPr>
            <w:rFonts w:ascii="Times New Roman" w:hAnsi="Times New Roman"/>
          </w:rPr>
          <w:delText xml:space="preserve">-bound AdcR </w:delText>
        </w:r>
        <w:r w:rsidDel="008F258D">
          <w:rPr>
            <w:rFonts w:ascii="Times New Roman" w:hAnsi="Times New Roman"/>
          </w:rPr>
          <w:fldChar w:fldCharType="begin"/>
        </w:r>
        <w:r w:rsidDel="008F258D">
          <w:rPr>
            <w:rFonts w:ascii="Times New Roman" w:hAnsi="Times New Roman"/>
          </w:rPr>
          <w:delInstrText xml:space="preserve"> ADDIN EN.CITE &lt;EndNote&gt;&lt;Cite&gt;&lt;Author&gt;Guerra&lt;/Author&gt;&lt;Year&gt;2011&lt;/Year&gt;&lt;RecNum&gt;5672&lt;/RecNum&gt;&lt;DisplayText&gt;(Guerra&lt;style face="italic"&gt; et al.&lt;/style&gt;, 2011)&lt;/DisplayText&gt;&lt;record&gt;&lt;rec-number&gt;5672&lt;/rec-number&gt;&lt;foreign-keys&gt;&lt;key app="EN" db-id="fae9zzevzvzpdnet05apwda09wvdwsv29wx5" timestamp="1519662022"&gt;5672&lt;/key&gt;&lt;/foreign-keys&gt;&lt;ref-type name="Journal Article"&gt;17&lt;/ref-type&gt;&lt;contributors&gt;&lt;authors&gt;&lt;author&gt;Guerra, A.J.&lt;/author&gt;&lt;author&gt;Dann, C.E.&lt;/author&gt;&lt;author&gt;Giedroc, D.P.&lt;/author&gt;&lt;/authors&gt;&lt;/contributors&gt;&lt;titles&gt;&lt;title&gt;Crystal structure of the zinc-dependent MarR family transcriptional regulator AdcR in the Zn(II)-bound state&lt;/title&gt;&lt;secondary-title&gt;Journal of the American Chemical Society&lt;/secondary-title&gt;&lt;/titles&gt;&lt;periodical&gt;&lt;full-title&gt;Journal of the American Chemical Society&lt;/full-title&gt;&lt;/periodical&gt;&lt;pages&gt;19614-19617&lt;/pages&gt;&lt;volume&gt;133&lt;/volume&gt;&lt;number&gt;49&lt;/number&gt;&lt;dates&gt;&lt;year&gt;2011&lt;/year&gt;&lt;pub-dates&gt;&lt;date&gt;2011&lt;/date&gt;&lt;/pub-dates&gt;&lt;/dates&gt;&lt;accession-num&gt;WOS:000298719800013&lt;/accession-num&gt;&lt;urls&gt;&lt;related-urls&gt;&lt;url&gt;http://www.scopus.com/inward/record.url?eid=2-s2.0-83055161394&amp;amp;partnerID=MN8TOARS&lt;/url&gt;&lt;/related-urls&gt;&lt;/urls&gt;&lt;electronic-resource-num&gt;10.1021/ja2080532&lt;/electronic-resource-num&gt;&lt;/record&gt;&lt;/Cite&gt;&lt;/EndNote&gt;</w:delInstrText>
        </w:r>
        <w:r w:rsidDel="008F258D">
          <w:rPr>
            <w:rFonts w:ascii="Times New Roman" w:hAnsi="Times New Roman"/>
          </w:rPr>
          <w:fldChar w:fldCharType="separate"/>
        </w:r>
        <w:r w:rsidDel="008F258D">
          <w:rPr>
            <w:rFonts w:ascii="Times New Roman" w:hAnsi="Times New Roman"/>
            <w:noProof/>
          </w:rPr>
          <w:delText>(Guerra</w:delText>
        </w:r>
        <w:r w:rsidRPr="00EB1A3A" w:rsidDel="008F258D">
          <w:rPr>
            <w:rFonts w:ascii="Times New Roman" w:hAnsi="Times New Roman"/>
            <w:i/>
            <w:noProof/>
          </w:rPr>
          <w:delText xml:space="preserve"> et al.</w:delText>
        </w:r>
        <w:r w:rsidDel="008F258D">
          <w:rPr>
            <w:rFonts w:ascii="Times New Roman" w:hAnsi="Times New Roman"/>
            <w:noProof/>
          </w:rPr>
          <w:delText>, 2011)</w:delText>
        </w:r>
        <w:r w:rsidDel="008F258D">
          <w:rPr>
            <w:rFonts w:ascii="Times New Roman" w:hAnsi="Times New Roman"/>
          </w:rPr>
          <w:fldChar w:fldCharType="end"/>
        </w:r>
        <w:r w:rsidR="00B61199" w:rsidDel="008F258D">
          <w:rPr>
            <w:rFonts w:ascii="Times New Roman" w:hAnsi="Times New Roman"/>
          </w:rPr>
          <w:delText xml:space="preserve"> </w:delText>
        </w:r>
        <w:r w:rsidR="007C3F00" w:rsidRPr="00ED6ED7" w:rsidDel="008F258D">
          <w:rPr>
            <w:rFonts w:ascii="Times New Roman" w:hAnsi="Times New Roman" w:cs="Times New Roman"/>
          </w:rPr>
          <w:delText>u</w:delText>
        </w:r>
        <w:r w:rsidR="007C3F00" w:rsidRPr="00D24467" w:rsidDel="008F258D">
          <w:rPr>
            <w:rFonts w:ascii="Times New Roman" w:hAnsi="Times New Roman" w:cs="Times New Roman"/>
          </w:rPr>
          <w:delText xml:space="preserve">sing </w:delText>
        </w:r>
        <w:r w:rsidR="007C3F00" w:rsidRPr="00A31E42" w:rsidDel="008F258D">
          <w:rPr>
            <w:rFonts w:ascii="Times New Roman" w:hAnsi="Times New Roman" w:cs="Times New Roman"/>
            <w:color w:val="222222"/>
            <w:shd w:val="clear" w:color="auto" w:fill="FFFFFF"/>
          </w:rPr>
          <w:delText>the web server for quantitative evaluation of protein structure VADAR 1.8 (</w:delText>
        </w:r>
        <w:r w:rsidR="009966F4" w:rsidDel="008F258D">
          <w:fldChar w:fldCharType="begin"/>
        </w:r>
        <w:r w:rsidR="009966F4" w:rsidDel="008F258D">
          <w:delInstrText xml:space="preserve"> HYPERLINK "http://vadar.wishartlab.com/)(77" \t "_blank" </w:delInstrText>
        </w:r>
        <w:r w:rsidR="009966F4" w:rsidDel="008F258D">
          <w:fldChar w:fldCharType="separate"/>
        </w:r>
        <w:r w:rsidR="007C3F00" w:rsidRPr="00A31E42" w:rsidDel="008F258D">
          <w:rPr>
            <w:rStyle w:val="Hyperlink"/>
            <w:rFonts w:ascii="Times New Roman" w:hAnsi="Times New Roman" w:cs="Times New Roman"/>
            <w:color w:val="1155CC"/>
            <w:shd w:val="clear" w:color="auto" w:fill="FFFFFF"/>
          </w:rPr>
          <w:delText>vadar.wishartlab.com/)</w:delText>
        </w:r>
        <w:r w:rsidR="009966F4" w:rsidDel="008F258D">
          <w:rPr>
            <w:rStyle w:val="Hyperlink"/>
            <w:rFonts w:ascii="Times New Roman" w:hAnsi="Times New Roman" w:cs="Times New Roman"/>
            <w:color w:val="1155CC"/>
            <w:shd w:val="clear" w:color="auto" w:fill="FFFFFF"/>
          </w:rPr>
          <w:fldChar w:fldCharType="end"/>
        </w:r>
        <w:r w:rsidR="009C6D7D" w:rsidRPr="009C6D7D" w:rsidDel="008F258D">
          <w:rPr>
            <w:rFonts w:ascii="Times New Roman" w:hAnsi="Times New Roman" w:cs="Times New Roman"/>
            <w:b/>
          </w:rPr>
          <w:delText xml:space="preserve"> </w:delText>
        </w:r>
        <w:r w:rsidRPr="005005AF" w:rsidDel="008F258D">
          <w:rPr>
            <w:rFonts w:ascii="Times New Roman" w:hAnsi="Times New Roman"/>
            <w:vertAlign w:val="superscript"/>
          </w:rPr>
          <w:delText>c</w:delText>
        </w:r>
        <w:r w:rsidDel="008F258D">
          <w:rPr>
            <w:rFonts w:ascii="Times New Roman" w:hAnsi="Times New Roman"/>
          </w:rPr>
          <w:delText xml:space="preserve">Upper limit on measureable </w:delText>
        </w:r>
        <w:r w:rsidRPr="005005AF" w:rsidDel="008F258D">
          <w:rPr>
            <w:rFonts w:ascii="Times New Roman" w:hAnsi="Times New Roman"/>
            <w:i/>
          </w:rPr>
          <w:delText>K</w:delText>
        </w:r>
        <w:r w:rsidRPr="005005AF" w:rsidDel="008F258D">
          <w:rPr>
            <w:rFonts w:ascii="Times New Roman" w:hAnsi="Times New Roman"/>
            <w:vertAlign w:val="subscript"/>
          </w:rPr>
          <w:delText>apo,DNA</w:delText>
        </w:r>
        <w:r w:rsidDel="008F258D">
          <w:rPr>
            <w:rFonts w:ascii="Times New Roman" w:hAnsi="Times New Roman"/>
            <w:vertAlign w:val="subscript"/>
          </w:rPr>
          <w:delText xml:space="preserve"> </w:delText>
        </w:r>
        <w:r w:rsidDel="008F258D">
          <w:rPr>
            <w:rFonts w:ascii="Times New Roman" w:hAnsi="Times New Roman"/>
          </w:rPr>
          <w:delText xml:space="preserve">under these solution conditions.  </w:delText>
        </w:r>
        <w:r w:rsidRPr="005005AF" w:rsidDel="008F258D">
          <w:rPr>
            <w:rFonts w:ascii="Times New Roman" w:hAnsi="Times New Roman"/>
            <w:vertAlign w:val="superscript"/>
          </w:rPr>
          <w:delText>d</w:delText>
        </w:r>
        <w:r w:rsidDel="008F258D">
          <w:rPr>
            <w:rFonts w:ascii="Times New Roman" w:hAnsi="Times New Roman"/>
          </w:rPr>
          <w:delText xml:space="preserve">Weaker than upper limit.  </w:delText>
        </w:r>
        <w:r w:rsidRPr="005005AF" w:rsidDel="008F258D">
          <w:rPr>
            <w:rFonts w:ascii="Times New Roman" w:hAnsi="Times New Roman"/>
            <w:vertAlign w:val="superscript"/>
          </w:rPr>
          <w:delText>e</w:delText>
        </w:r>
        <w:r w:rsidDel="008F258D">
          <w:rPr>
            <w:rFonts w:ascii="Times New Roman" w:hAnsi="Times New Roman"/>
          </w:rPr>
          <w:delText xml:space="preserve">Not measurable using the NMR experiments employed here. </w:delText>
        </w:r>
      </w:del>
      <w:r>
        <w:rPr>
          <w:rFonts w:ascii="Times New Roman" w:hAnsi="Times New Roman"/>
        </w:rPr>
        <w:br w:type="page"/>
      </w:r>
    </w:p>
    <w:p w14:paraId="4389C4F4" w14:textId="7D6946EC" w:rsidR="00135EF3" w:rsidDel="008F258D" w:rsidRDefault="00135EF3" w:rsidP="004E101A">
      <w:pPr>
        <w:spacing w:line="280" w:lineRule="exact"/>
        <w:ind w:left="1980" w:right="1350"/>
        <w:jc w:val="left"/>
        <w:rPr>
          <w:del w:id="310" w:author="Daiana Capdevila" w:date="2018-10-06T22:30:00Z"/>
          <w:rFonts w:ascii="Times New Roman" w:hAnsi="Times New Roman"/>
        </w:rPr>
      </w:pPr>
    </w:p>
    <w:p w14:paraId="5D32661D" w14:textId="3FB56C92" w:rsidR="00135EF3" w:rsidRPr="00935D07" w:rsidRDefault="00135EF3" w:rsidP="004D650F">
      <w:pPr>
        <w:spacing w:line="280" w:lineRule="exact"/>
        <w:ind w:right="1440"/>
        <w:jc w:val="left"/>
        <w:rPr>
          <w:rFonts w:ascii="Times New Roman" w:hAnsi="Times New Roman"/>
        </w:rPr>
      </w:pPr>
      <w:r w:rsidRPr="00935D07">
        <w:rPr>
          <w:rFonts w:ascii="Times New Roman" w:hAnsi="Times New Roman"/>
          <w:b/>
        </w:rPr>
        <w:t>Table S</w:t>
      </w:r>
      <w:ins w:id="311" w:author="Daiana Capdevila" w:date="2018-10-06T22:30:00Z">
        <w:r w:rsidR="008F258D">
          <w:rPr>
            <w:rFonts w:ascii="Times New Roman" w:hAnsi="Times New Roman"/>
            <w:b/>
          </w:rPr>
          <w:t>1</w:t>
        </w:r>
      </w:ins>
      <w:del w:id="312" w:author="Daiana Capdevila" w:date="2018-10-06T22:30:00Z">
        <w:r w:rsidDel="008F258D">
          <w:rPr>
            <w:rFonts w:ascii="Times New Roman" w:hAnsi="Times New Roman"/>
            <w:b/>
          </w:rPr>
          <w:delText>2</w:delText>
        </w:r>
      </w:del>
      <w:r w:rsidRPr="00935D07">
        <w:rPr>
          <w:rFonts w:ascii="Times New Roman" w:hAnsi="Times New Roman"/>
          <w:b/>
        </w:rPr>
        <w:t>.</w:t>
      </w:r>
      <w:r w:rsidRPr="00935D07">
        <w:rPr>
          <w:rFonts w:ascii="Times New Roman" w:hAnsi="Times New Roman"/>
        </w:rPr>
        <w:t xml:space="preserve">  Zinc binding affin</w:t>
      </w:r>
      <w:r>
        <w:rPr>
          <w:rFonts w:ascii="Times New Roman" w:hAnsi="Times New Roman"/>
        </w:rPr>
        <w:t>i</w:t>
      </w:r>
      <w:r w:rsidRPr="00935D07">
        <w:rPr>
          <w:rFonts w:ascii="Times New Roman" w:hAnsi="Times New Roman"/>
        </w:rPr>
        <w:t xml:space="preserve">ties of wild-type </w:t>
      </w:r>
      <w:proofErr w:type="spellStart"/>
      <w:r w:rsidRPr="00935D07">
        <w:rPr>
          <w:rFonts w:ascii="Times New Roman" w:hAnsi="Times New Roman"/>
        </w:rPr>
        <w:t>AdcR</w:t>
      </w:r>
      <w:proofErr w:type="spellEnd"/>
      <w:r w:rsidRPr="00935D07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 xml:space="preserve">selected </w:t>
      </w:r>
      <w:proofErr w:type="spellStart"/>
      <w:r>
        <w:rPr>
          <w:rFonts w:ascii="Times New Roman" w:hAnsi="Times New Roman"/>
        </w:rPr>
        <w:t>AdcR</w:t>
      </w:r>
      <w:proofErr w:type="spellEnd"/>
      <w:r>
        <w:rPr>
          <w:rFonts w:ascii="Times New Roman" w:hAnsi="Times New Roman"/>
        </w:rPr>
        <w:t xml:space="preserve"> mutants characterized here. </w:t>
      </w:r>
    </w:p>
    <w:tbl>
      <w:tblPr>
        <w:tblW w:w="5895" w:type="dxa"/>
        <w:tblInd w:w="1965" w:type="dxa"/>
        <w:tblLayout w:type="fixed"/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1485"/>
        <w:gridCol w:w="2160"/>
        <w:gridCol w:w="2250"/>
      </w:tblGrid>
      <w:tr w:rsidR="00135EF3" w14:paraId="6045B018" w14:textId="77777777" w:rsidTr="001738DA">
        <w:trPr>
          <w:trHeight w:val="332"/>
        </w:trPr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844338" w14:textId="77777777" w:rsidR="00135EF3" w:rsidRDefault="00135EF3" w:rsidP="001738DA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13AFA1" w14:textId="77777777" w:rsidR="00135EF3" w:rsidRPr="00D7064B" w:rsidRDefault="00135EF3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   </w:t>
            </w:r>
            <w:r w:rsidRPr="00F54CA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F54CA1">
              <w:rPr>
                <w:rFonts w:ascii="Times New Roman" w:hAnsi="Times New Roman"/>
                <w:sz w:val="22"/>
                <w:szCs w:val="22"/>
              </w:rPr>
              <w:t>Zn</w:t>
            </w:r>
            <w:r w:rsidRPr="00F54CA1">
              <w:rPr>
                <w:rFonts w:ascii="Times New Roman" w:hAnsi="Times New Roman"/>
                <w:sz w:val="22"/>
                <w:szCs w:val="22"/>
                <w:vertAlign w:val="superscript"/>
              </w:rPr>
              <w:t>II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binding to site 2 in the homodimer</w:t>
            </w:r>
          </w:p>
        </w:tc>
      </w:tr>
      <w:tr w:rsidR="00135EF3" w14:paraId="56B14081" w14:textId="77777777" w:rsidTr="001738DA"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816541" w14:textId="77777777" w:rsidR="00135EF3" w:rsidRPr="00F54CA1" w:rsidRDefault="00135EF3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4CA1">
              <w:rPr>
                <w:rFonts w:ascii="Times New Roman" w:hAnsi="Times New Roman"/>
                <w:sz w:val="22"/>
                <w:szCs w:val="22"/>
              </w:rPr>
              <w:t>AdcR</w:t>
            </w:r>
            <w:proofErr w:type="spellEnd"/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654F7" w14:textId="77777777" w:rsidR="00135EF3" w:rsidRPr="00F54CA1" w:rsidRDefault="00135EF3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4CA1">
              <w:rPr>
                <w:rFonts w:ascii="Times New Roman" w:hAnsi="Times New Roman"/>
                <w:i/>
                <w:sz w:val="22"/>
                <w:szCs w:val="22"/>
              </w:rPr>
              <w:t>K</w:t>
            </w:r>
            <w:r w:rsidRPr="00F54CA1">
              <w:rPr>
                <w:rFonts w:ascii="Times New Roman" w:hAnsi="Times New Roman"/>
                <w:sz w:val="22"/>
                <w:szCs w:val="22"/>
                <w:vertAlign w:val="subscript"/>
              </w:rPr>
              <w:t>Zn</w:t>
            </w:r>
            <w:proofErr w:type="spellEnd"/>
            <w:r w:rsidRPr="00F54CA1">
              <w:rPr>
                <w:rFonts w:ascii="Times New Roman" w:hAnsi="Times New Roman"/>
                <w:sz w:val="22"/>
                <w:szCs w:val="22"/>
                <w:vertAlign w:val="subscript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3</w:t>
            </w:r>
          </w:p>
          <w:p w14:paraId="62C6665D" w14:textId="77777777" w:rsidR="00135EF3" w:rsidRPr="00F54CA1" w:rsidRDefault="00135EF3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4CA1">
              <w:rPr>
                <w:rFonts w:ascii="Times New Roman" w:hAnsi="Times New Roman"/>
                <w:sz w:val="22"/>
                <w:szCs w:val="22"/>
              </w:rPr>
              <w:t>(x10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9</w:t>
            </w:r>
            <w:r w:rsidRPr="00F54CA1">
              <w:rPr>
                <w:rFonts w:ascii="Times New Roman" w:hAnsi="Times New Roman"/>
                <w:sz w:val="22"/>
                <w:szCs w:val="22"/>
              </w:rPr>
              <w:t xml:space="preserve"> M</w:t>
            </w:r>
            <w:r w:rsidRPr="00F54CA1">
              <w:rPr>
                <w:rFonts w:ascii="Times New Roman" w:hAnsi="Times New Roman"/>
                <w:sz w:val="22"/>
                <w:szCs w:val="22"/>
                <w:vertAlign w:val="superscript"/>
              </w:rPr>
              <w:t>-1</w:t>
            </w:r>
            <w:r w:rsidRPr="00F54CA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1E76E" w14:textId="77777777" w:rsidR="00135EF3" w:rsidRPr="00F54CA1" w:rsidRDefault="00135EF3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4CA1">
              <w:rPr>
                <w:rFonts w:ascii="Times New Roman" w:hAnsi="Times New Roman"/>
                <w:i/>
                <w:sz w:val="22"/>
                <w:szCs w:val="22"/>
              </w:rPr>
              <w:t>K</w:t>
            </w:r>
            <w:r w:rsidRPr="00F54CA1">
              <w:rPr>
                <w:rFonts w:ascii="Times New Roman" w:hAnsi="Times New Roman"/>
                <w:sz w:val="22"/>
                <w:szCs w:val="22"/>
                <w:vertAlign w:val="subscript"/>
              </w:rPr>
              <w:t>Zn</w:t>
            </w:r>
            <w:proofErr w:type="spellEnd"/>
            <w:r w:rsidRPr="00F54CA1">
              <w:rPr>
                <w:rFonts w:ascii="Times New Roman" w:hAnsi="Times New Roman"/>
                <w:sz w:val="22"/>
                <w:szCs w:val="22"/>
                <w:vertAlign w:val="subscript"/>
              </w:rPr>
              <w:t xml:space="preserve">, 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4</w:t>
            </w:r>
          </w:p>
          <w:p w14:paraId="11286B83" w14:textId="77777777" w:rsidR="00135EF3" w:rsidRPr="00F54CA1" w:rsidRDefault="00135EF3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4CA1">
              <w:rPr>
                <w:rFonts w:ascii="Times New Roman" w:hAnsi="Times New Roman"/>
                <w:sz w:val="22"/>
                <w:szCs w:val="22"/>
              </w:rPr>
              <w:t>(x10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9</w:t>
            </w:r>
            <w:r w:rsidRPr="00F54CA1">
              <w:rPr>
                <w:rFonts w:ascii="Times New Roman" w:hAnsi="Times New Roman"/>
                <w:sz w:val="22"/>
                <w:szCs w:val="22"/>
              </w:rPr>
              <w:t xml:space="preserve"> M</w:t>
            </w:r>
            <w:r w:rsidRPr="00F54CA1">
              <w:rPr>
                <w:rFonts w:ascii="Times New Roman" w:hAnsi="Times New Roman"/>
                <w:sz w:val="22"/>
                <w:szCs w:val="22"/>
                <w:vertAlign w:val="superscript"/>
              </w:rPr>
              <w:t>-1</w:t>
            </w:r>
            <w:r w:rsidRPr="00F54CA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135EF3" w14:paraId="21DE4ED5" w14:textId="77777777" w:rsidTr="001738DA">
        <w:trPr>
          <w:trHeight w:val="278"/>
        </w:trPr>
        <w:tc>
          <w:tcPr>
            <w:tcW w:w="14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046C61" w14:textId="77777777" w:rsidR="00135EF3" w:rsidRPr="005005AF" w:rsidRDefault="00135EF3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005AF">
              <w:rPr>
                <w:rFonts w:ascii="Times New Roman" w:hAnsi="Times New Roman"/>
                <w:sz w:val="22"/>
                <w:szCs w:val="22"/>
              </w:rPr>
              <w:t>wild-type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BEA512" w14:textId="77777777" w:rsidR="00135EF3" w:rsidRPr="005005AF" w:rsidRDefault="00135EF3" w:rsidP="001738DA">
            <w:pPr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Symbol" w:char="F0B3"/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top w:val="single" w:sz="4" w:space="0" w:color="auto"/>
            </w:tcBorders>
            <w:vAlign w:val="center"/>
          </w:tcPr>
          <w:p w14:paraId="51CF8997" w14:textId="77777777" w:rsidR="00135EF3" w:rsidRPr="005005AF" w:rsidRDefault="00135EF3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0.0205 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0.0013</w:t>
            </w:r>
          </w:p>
        </w:tc>
      </w:tr>
      <w:tr w:rsidR="00135EF3" w14:paraId="6C90DD8E" w14:textId="77777777" w:rsidTr="001738DA">
        <w:trPr>
          <w:trHeight w:val="513"/>
        </w:trPr>
        <w:tc>
          <w:tcPr>
            <w:tcW w:w="1485" w:type="dxa"/>
            <w:shd w:val="clear" w:color="auto" w:fill="auto"/>
            <w:vAlign w:val="center"/>
          </w:tcPr>
          <w:p w14:paraId="68830736" w14:textId="77777777" w:rsidR="00135EF3" w:rsidRPr="005005AF" w:rsidRDefault="00135EF3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4A2DB2">
              <w:rPr>
                <w:rFonts w:ascii="Times New Roman" w:hAnsi="Times New Roman"/>
                <w:sz w:val="22"/>
                <w:szCs w:val="22"/>
              </w:rPr>
              <w:t>V34A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5B8878D" w14:textId="77777777" w:rsidR="00135EF3" w:rsidRPr="005005AF" w:rsidRDefault="00135EF3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0.0022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0.0017</w:t>
            </w:r>
          </w:p>
        </w:tc>
        <w:tc>
          <w:tcPr>
            <w:tcW w:w="2250" w:type="dxa"/>
            <w:vAlign w:val="center"/>
          </w:tcPr>
          <w:p w14:paraId="1334D30A" w14:textId="77777777" w:rsidR="00135EF3" w:rsidRPr="005005AF" w:rsidRDefault="00135EF3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(9.4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8.2) 10</w:t>
            </w:r>
            <w:r w:rsidRPr="00981CFC">
              <w:rPr>
                <w:rFonts w:ascii="Times New Roman" w:hAnsi="Times New Roman"/>
                <w:sz w:val="22"/>
                <w:szCs w:val="22"/>
                <w:vertAlign w:val="superscript"/>
              </w:rPr>
              <w:t>-</w:t>
            </w:r>
            <w:r w:rsidRPr="008C117F">
              <w:rPr>
                <w:rFonts w:ascii="Times New Roman" w:hAnsi="Times New Roman"/>
                <w:sz w:val="22"/>
                <w:szCs w:val="22"/>
                <w:vertAlign w:val="superscript"/>
              </w:rPr>
              <w:t>5</w:t>
            </w:r>
          </w:p>
        </w:tc>
      </w:tr>
      <w:tr w:rsidR="00135EF3" w14:paraId="2CBE5688" w14:textId="77777777" w:rsidTr="001738DA">
        <w:trPr>
          <w:trHeight w:val="540"/>
        </w:trPr>
        <w:tc>
          <w:tcPr>
            <w:tcW w:w="1485" w:type="dxa"/>
            <w:shd w:val="clear" w:color="auto" w:fill="auto"/>
            <w:vAlign w:val="center"/>
          </w:tcPr>
          <w:p w14:paraId="0C906FE6" w14:textId="77777777" w:rsidR="00135EF3" w:rsidRPr="005005AF" w:rsidRDefault="00135EF3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005AF">
              <w:rPr>
                <w:rFonts w:ascii="Times New Roman" w:hAnsi="Times New Roman"/>
                <w:sz w:val="22"/>
                <w:szCs w:val="22"/>
              </w:rPr>
              <w:t>L81V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C217FD5" w14:textId="77777777" w:rsidR="00135EF3" w:rsidRPr="005005AF" w:rsidRDefault="00135EF3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Symbol" w:char="F0B3"/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50" w:type="dxa"/>
            <w:vAlign w:val="center"/>
          </w:tcPr>
          <w:p w14:paraId="4C31C779" w14:textId="77777777" w:rsidR="00135EF3" w:rsidRPr="005005AF" w:rsidRDefault="00135EF3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0.025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0.0027</w:t>
            </w:r>
          </w:p>
        </w:tc>
      </w:tr>
      <w:tr w:rsidR="006254A0" w14:paraId="0598DABD" w14:textId="77777777" w:rsidTr="001738DA">
        <w:trPr>
          <w:trHeight w:val="513"/>
        </w:trPr>
        <w:tc>
          <w:tcPr>
            <w:tcW w:w="1485" w:type="dxa"/>
            <w:shd w:val="clear" w:color="auto" w:fill="auto"/>
            <w:vAlign w:val="center"/>
          </w:tcPr>
          <w:p w14:paraId="1D0A76A0" w14:textId="1742BD03" w:rsidR="006254A0" w:rsidRPr="000864B5" w:rsidRDefault="006254A0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005AF">
              <w:rPr>
                <w:rFonts w:ascii="Times New Roman" w:hAnsi="Times New Roman"/>
                <w:sz w:val="22"/>
                <w:szCs w:val="22"/>
              </w:rPr>
              <w:t>L57M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5759C16" w14:textId="6F5FD521" w:rsidR="006254A0" w:rsidRPr="000864B5" w:rsidRDefault="006254A0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Symbol" w:char="F0B3"/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50" w:type="dxa"/>
            <w:vAlign w:val="center"/>
          </w:tcPr>
          <w:p w14:paraId="7BF1C82A" w14:textId="352A3166" w:rsidR="006254A0" w:rsidRPr="000864B5" w:rsidRDefault="006254A0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0.0169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0.001</w:t>
            </w:r>
          </w:p>
        </w:tc>
      </w:tr>
      <w:tr w:rsidR="006254A0" w14:paraId="6DDE3C8A" w14:textId="77777777" w:rsidTr="001738DA">
        <w:trPr>
          <w:trHeight w:val="513"/>
        </w:trPr>
        <w:tc>
          <w:tcPr>
            <w:tcW w:w="1485" w:type="dxa"/>
            <w:shd w:val="clear" w:color="auto" w:fill="auto"/>
            <w:vAlign w:val="center"/>
          </w:tcPr>
          <w:p w14:paraId="540C324A" w14:textId="119EF9F3" w:rsidR="006254A0" w:rsidRPr="005005AF" w:rsidRDefault="006254A0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005AF">
              <w:rPr>
                <w:rFonts w:ascii="Times New Roman" w:hAnsi="Times New Roman"/>
                <w:sz w:val="22"/>
                <w:szCs w:val="22"/>
              </w:rPr>
              <w:t>L57V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2F23279" w14:textId="40B96A80" w:rsidR="006254A0" w:rsidRPr="005005AF" w:rsidRDefault="006254A0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Symbol" w:char="F0B3"/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50" w:type="dxa"/>
            <w:vAlign w:val="center"/>
          </w:tcPr>
          <w:p w14:paraId="508733E2" w14:textId="032A4D1E" w:rsidR="006254A0" w:rsidRPr="005005AF" w:rsidRDefault="006254A0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0.119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0.018</w:t>
            </w:r>
          </w:p>
        </w:tc>
      </w:tr>
      <w:tr w:rsidR="006254A0" w14:paraId="352AA76E" w14:textId="77777777" w:rsidTr="001738DA">
        <w:trPr>
          <w:trHeight w:val="513"/>
        </w:trPr>
        <w:tc>
          <w:tcPr>
            <w:tcW w:w="1485" w:type="dxa"/>
            <w:shd w:val="clear" w:color="auto" w:fill="auto"/>
            <w:vAlign w:val="center"/>
          </w:tcPr>
          <w:p w14:paraId="01C5795D" w14:textId="254F10A6" w:rsidR="006254A0" w:rsidRPr="005005AF" w:rsidRDefault="006254A0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005AF">
              <w:rPr>
                <w:rFonts w:ascii="Times New Roman" w:hAnsi="Times New Roman"/>
                <w:sz w:val="22"/>
                <w:szCs w:val="22"/>
              </w:rPr>
              <w:t>I16A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FCDA8C0" w14:textId="29E1B32D" w:rsidR="006254A0" w:rsidRPr="005005AF" w:rsidRDefault="006254A0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Symbol" w:char="F0B3"/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50" w:type="dxa"/>
            <w:vAlign w:val="center"/>
          </w:tcPr>
          <w:p w14:paraId="5FCF7790" w14:textId="693BB053" w:rsidR="006254A0" w:rsidRPr="005005AF" w:rsidRDefault="006254A0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0.00479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0.0005</w:t>
            </w:r>
          </w:p>
        </w:tc>
      </w:tr>
      <w:tr w:rsidR="006254A0" w14:paraId="7A23BF0C" w14:textId="77777777" w:rsidTr="001738DA">
        <w:trPr>
          <w:trHeight w:val="558"/>
        </w:trPr>
        <w:tc>
          <w:tcPr>
            <w:tcW w:w="1485" w:type="dxa"/>
            <w:shd w:val="clear" w:color="auto" w:fill="auto"/>
            <w:vAlign w:val="center"/>
          </w:tcPr>
          <w:p w14:paraId="4065F1D1" w14:textId="37C01785" w:rsidR="006254A0" w:rsidRPr="005005AF" w:rsidRDefault="006254A0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005AF">
              <w:rPr>
                <w:rFonts w:ascii="Times New Roman" w:hAnsi="Times New Roman"/>
                <w:sz w:val="22"/>
                <w:szCs w:val="22"/>
              </w:rPr>
              <w:t>V142A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21FAA403" w14:textId="12CEEED6" w:rsidR="006254A0" w:rsidRPr="005005AF" w:rsidRDefault="006254A0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0.00085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0.00018</w:t>
            </w:r>
          </w:p>
        </w:tc>
        <w:tc>
          <w:tcPr>
            <w:tcW w:w="2250" w:type="dxa"/>
            <w:vAlign w:val="center"/>
          </w:tcPr>
          <w:p w14:paraId="2772CCB3" w14:textId="3DA5AF6B" w:rsidR="006254A0" w:rsidRPr="005005AF" w:rsidRDefault="006254A0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&lt;10</w:t>
            </w:r>
            <w:r w:rsidRPr="008C117F">
              <w:rPr>
                <w:rFonts w:ascii="Times New Roman" w:hAnsi="Times New Roman"/>
                <w:sz w:val="22"/>
                <w:szCs w:val="22"/>
                <w:vertAlign w:val="superscript"/>
              </w:rPr>
              <w:t>-5</w:t>
            </w:r>
          </w:p>
        </w:tc>
      </w:tr>
      <w:tr w:rsidR="006254A0" w14:paraId="2214D2A5" w14:textId="77777777" w:rsidTr="00A31E42">
        <w:trPr>
          <w:trHeight w:val="513"/>
        </w:trPr>
        <w:tc>
          <w:tcPr>
            <w:tcW w:w="1485" w:type="dxa"/>
            <w:shd w:val="clear" w:color="auto" w:fill="auto"/>
            <w:vAlign w:val="center"/>
          </w:tcPr>
          <w:p w14:paraId="48652F43" w14:textId="08C3758F" w:rsidR="006254A0" w:rsidRPr="005005AF" w:rsidRDefault="006254A0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L17A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CD2F993" w14:textId="02FE8D3A" w:rsidR="006254A0" w:rsidRPr="005005AF" w:rsidRDefault="006254A0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Symbol" w:char="F0B3"/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50" w:type="dxa"/>
            <w:vAlign w:val="center"/>
          </w:tcPr>
          <w:p w14:paraId="74BD6D3E" w14:textId="1BA61F2A" w:rsidR="006254A0" w:rsidRPr="005005AF" w:rsidRDefault="006254A0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.00158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0031</w:t>
            </w:r>
          </w:p>
        </w:tc>
      </w:tr>
      <w:tr w:rsidR="006254A0" w14:paraId="3B4E8F9F" w14:textId="77777777" w:rsidTr="00A31E42">
        <w:trPr>
          <w:trHeight w:val="513"/>
        </w:trPr>
        <w:tc>
          <w:tcPr>
            <w:tcW w:w="14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E1C5CE" w14:textId="3E1A5AB6" w:rsidR="006254A0" w:rsidRPr="005005AF" w:rsidRDefault="006254A0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I27A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6E3CB6" w14:textId="493404AD" w:rsidR="006254A0" w:rsidRDefault="006254A0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sym w:font="Symbol" w:char="F0B3"/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p w14:paraId="3B1BF9E5" w14:textId="190165DE" w:rsidR="006254A0" w:rsidRDefault="006254A0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.00349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.005</w:t>
            </w:r>
          </w:p>
        </w:tc>
      </w:tr>
    </w:tbl>
    <w:p w14:paraId="79FEA445" w14:textId="77777777" w:rsidR="00135EF3" w:rsidRPr="004E101A" w:rsidRDefault="00135EF3" w:rsidP="00135EF3">
      <w:pPr>
        <w:spacing w:line="280" w:lineRule="exact"/>
        <w:ind w:left="1980" w:right="1350"/>
        <w:jc w:val="left"/>
        <w:rPr>
          <w:rFonts w:ascii="Times New Roman" w:hAnsi="Times New Roman"/>
        </w:rPr>
      </w:pPr>
      <w:proofErr w:type="spellStart"/>
      <w:r w:rsidRPr="00423D67">
        <w:rPr>
          <w:rFonts w:ascii="Times New Roman" w:hAnsi="Times New Roman"/>
          <w:vertAlign w:val="superscript"/>
        </w:rPr>
        <w:t>a</w:t>
      </w:r>
      <w:r>
        <w:rPr>
          <w:rFonts w:ascii="Times New Roman" w:hAnsi="Times New Roman"/>
        </w:rPr>
        <w:t>Conditions</w:t>
      </w:r>
      <w:proofErr w:type="spellEnd"/>
      <w:r>
        <w:rPr>
          <w:rFonts w:ascii="Times New Roman" w:hAnsi="Times New Roman"/>
        </w:rPr>
        <w:t xml:space="preserve">: 10 </w:t>
      </w:r>
      <w:proofErr w:type="spellStart"/>
      <w:r>
        <w:rPr>
          <w:rFonts w:ascii="Times New Roman" w:hAnsi="Times New Roman"/>
        </w:rPr>
        <w:t>mM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Hepes</w:t>
      </w:r>
      <w:proofErr w:type="spellEnd"/>
      <w:r>
        <w:rPr>
          <w:rFonts w:ascii="Times New Roman" w:hAnsi="Times New Roman"/>
        </w:rPr>
        <w:t xml:space="preserve">, pH 7.2, 0.4 M </w:t>
      </w:r>
      <w:proofErr w:type="spellStart"/>
      <w:r>
        <w:rPr>
          <w:rFonts w:ascii="Times New Roman" w:hAnsi="Times New Roman"/>
        </w:rPr>
        <w:t>NaCl</w:t>
      </w:r>
      <w:proofErr w:type="spellEnd"/>
      <w:r>
        <w:rPr>
          <w:rFonts w:ascii="Times New Roman" w:hAnsi="Times New Roman"/>
        </w:rPr>
        <w:t xml:space="preserve">, 1 </w:t>
      </w:r>
      <w:proofErr w:type="spellStart"/>
      <w:r>
        <w:rPr>
          <w:rFonts w:ascii="Times New Roman" w:hAnsi="Times New Roman"/>
        </w:rPr>
        <w:t>mM</w:t>
      </w:r>
      <w:proofErr w:type="spellEnd"/>
      <w:r>
        <w:rPr>
          <w:rFonts w:ascii="Times New Roman" w:hAnsi="Times New Roman"/>
        </w:rPr>
        <w:t xml:space="preserve"> TCEP (</w:t>
      </w:r>
      <w:proofErr w:type="spellStart"/>
      <w:r>
        <w:rPr>
          <w:rFonts w:ascii="Times New Roman" w:hAnsi="Times New Roman"/>
        </w:rPr>
        <w:t>chelexed</w:t>
      </w:r>
      <w:proofErr w:type="spellEnd"/>
      <w:r>
        <w:rPr>
          <w:rFonts w:ascii="Times New Roman" w:hAnsi="Times New Roman"/>
        </w:rPr>
        <w:t xml:space="preserve">), 15 </w:t>
      </w:r>
      <w:r w:rsidRPr="008C117F">
        <w:rPr>
          <w:rFonts w:ascii="Symbol" w:hAnsi="Symbol"/>
        </w:rPr>
        <w:t></w:t>
      </w:r>
      <w:r>
        <w:rPr>
          <w:rFonts w:ascii="Times New Roman" w:hAnsi="Times New Roman"/>
        </w:rPr>
        <w:t xml:space="preserve">M Mf2, 25.0 ºC titrated with </w:t>
      </w:r>
      <w:bookmarkStart w:id="313" w:name="_Hlk522631177"/>
      <w:r>
        <w:rPr>
          <w:rFonts w:ascii="Times New Roman" w:hAnsi="Times New Roman"/>
        </w:rPr>
        <w:t>ZnCl</w:t>
      </w:r>
      <w:r w:rsidRPr="009B226B">
        <w:rPr>
          <w:rFonts w:ascii="Times New Roman" w:hAnsi="Times New Roman"/>
          <w:vertAlign w:val="subscript"/>
        </w:rPr>
        <w:t>2</w:t>
      </w:r>
      <w:bookmarkEnd w:id="313"/>
      <w:r>
        <w:rPr>
          <w:rFonts w:ascii="Times New Roman" w:hAnsi="Times New Roman"/>
        </w:rPr>
        <w:t xml:space="preserve"> solutions. </w:t>
      </w:r>
      <w:r w:rsidRPr="004E101A">
        <w:rPr>
          <w:rFonts w:ascii="Times New Roman" w:hAnsi="Times New Roman"/>
        </w:rPr>
        <w:t xml:space="preserve">Experiments were conducted 3 times for each </w:t>
      </w:r>
      <w:proofErr w:type="spellStart"/>
      <w:r w:rsidRPr="004E101A">
        <w:rPr>
          <w:rFonts w:ascii="Times New Roman" w:hAnsi="Times New Roman"/>
        </w:rPr>
        <w:t>AdcR</w:t>
      </w:r>
      <w:proofErr w:type="spellEnd"/>
      <w:r w:rsidRPr="004E101A">
        <w:rPr>
          <w:rFonts w:ascii="Times New Roman" w:hAnsi="Times New Roman"/>
        </w:rPr>
        <w:t xml:space="preserve"> variant. </w:t>
      </w:r>
      <w:r>
        <w:rPr>
          <w:rFonts w:ascii="Times New Roman" w:hAnsi="Times New Roman"/>
        </w:rPr>
        <w:t xml:space="preserve">Errors of the binding constant parameters were estimated from global fits. </w:t>
      </w:r>
      <w:r w:rsidRPr="004E101A">
        <w:rPr>
          <w:rFonts w:ascii="Times New Roman" w:hAnsi="Times New Roman"/>
        </w:rPr>
        <w:t xml:space="preserve">    </w:t>
      </w:r>
    </w:p>
    <w:p w14:paraId="38F0D6E4" w14:textId="6D6436E1" w:rsidR="00135EF3" w:rsidRDefault="00135EF3" w:rsidP="00135EF3">
      <w:pPr>
        <w:spacing w:line="280" w:lineRule="exact"/>
        <w:ind w:left="1980" w:right="1350"/>
        <w:jc w:val="left"/>
        <w:rPr>
          <w:rFonts w:ascii="Times New Roman" w:hAnsi="Times New Roman"/>
        </w:rPr>
      </w:pPr>
      <w:r w:rsidRPr="004E101A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vertAlign w:val="superscript"/>
        </w:rPr>
        <w:t>b</w:t>
      </w:r>
      <w:r w:rsidRPr="005005AF">
        <w:rPr>
          <w:rFonts w:ascii="Times New Roman" w:hAnsi="Times New Roman"/>
          <w:i/>
        </w:rPr>
        <w:t>K</w:t>
      </w:r>
      <w:r>
        <w:rPr>
          <w:rFonts w:ascii="Times New Roman" w:hAnsi="Times New Roman"/>
          <w:vertAlign w:val="subscript"/>
        </w:rPr>
        <w:t xml:space="preserve">Zn,1 </w:t>
      </w:r>
      <w:r>
        <w:rPr>
          <w:rFonts w:ascii="Times New Roman" w:hAnsi="Times New Roman"/>
        </w:rPr>
        <w:t xml:space="preserve">and </w:t>
      </w:r>
      <w:r w:rsidRPr="005005AF">
        <w:rPr>
          <w:rFonts w:ascii="Times New Roman" w:hAnsi="Times New Roman"/>
          <w:i/>
        </w:rPr>
        <w:t>K</w:t>
      </w:r>
      <w:r>
        <w:rPr>
          <w:rFonts w:ascii="Times New Roman" w:hAnsi="Times New Roman"/>
          <w:vertAlign w:val="subscript"/>
        </w:rPr>
        <w:t xml:space="preserve">Zn,2 </w:t>
      </w:r>
      <w:r>
        <w:rPr>
          <w:rFonts w:ascii="Times New Roman" w:hAnsi="Times New Roman"/>
        </w:rPr>
        <w:t>were fixed to a value of 1</w:t>
      </w:r>
      <w:r w:rsidRPr="00B77E4A">
        <w:rPr>
          <w:rFonts w:ascii="Times New Roman" w:hAnsi="Times New Roman"/>
          <w:sz w:val="22"/>
          <w:szCs w:val="22"/>
        </w:rPr>
        <w:t xml:space="preserve"> </w:t>
      </w:r>
      <w:r w:rsidRPr="00F54CA1">
        <w:rPr>
          <w:rFonts w:ascii="Times New Roman" w:hAnsi="Times New Roman"/>
          <w:sz w:val="22"/>
          <w:szCs w:val="22"/>
        </w:rPr>
        <w:t>x10</w:t>
      </w:r>
      <w:r>
        <w:rPr>
          <w:rFonts w:ascii="Times New Roman" w:hAnsi="Times New Roman"/>
          <w:sz w:val="22"/>
          <w:szCs w:val="22"/>
          <w:vertAlign w:val="superscript"/>
        </w:rPr>
        <w:t>12</w:t>
      </w:r>
      <w:r w:rsidRPr="00F54CA1">
        <w:rPr>
          <w:rFonts w:ascii="Times New Roman" w:hAnsi="Times New Roman"/>
          <w:sz w:val="22"/>
          <w:szCs w:val="22"/>
        </w:rPr>
        <w:t xml:space="preserve"> M</w:t>
      </w:r>
      <w:r w:rsidRPr="00F54CA1">
        <w:rPr>
          <w:rFonts w:ascii="Times New Roman" w:hAnsi="Times New Roman"/>
          <w:sz w:val="22"/>
          <w:szCs w:val="22"/>
          <w:vertAlign w:val="superscript"/>
        </w:rPr>
        <w:t>-1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  <w:vertAlign w:val="superscript"/>
        </w:rPr>
        <w:t>c</w:t>
      </w:r>
      <w:r>
        <w:rPr>
          <w:rFonts w:ascii="Times New Roman" w:hAnsi="Times New Roman"/>
        </w:rPr>
        <w:t xml:space="preserve"> </w:t>
      </w:r>
      <w:proofErr w:type="gramStart"/>
      <w:r w:rsidRPr="005005AF">
        <w:rPr>
          <w:rFonts w:ascii="Times New Roman" w:hAnsi="Times New Roman"/>
          <w:i/>
        </w:rPr>
        <w:t>K</w:t>
      </w:r>
      <w:r>
        <w:rPr>
          <w:rFonts w:ascii="Times New Roman" w:hAnsi="Times New Roman"/>
          <w:vertAlign w:val="subscript"/>
        </w:rPr>
        <w:t>Zn,MF</w:t>
      </w:r>
      <w:proofErr w:type="gramEnd"/>
      <w:r>
        <w:rPr>
          <w:rFonts w:ascii="Times New Roman" w:hAnsi="Times New Roman"/>
          <w:vertAlign w:val="subscript"/>
        </w:rPr>
        <w:t xml:space="preserve">2 </w:t>
      </w:r>
      <w:r w:rsidRPr="008C117F">
        <w:rPr>
          <w:rFonts w:ascii="Times New Roman" w:hAnsi="Times New Roman"/>
        </w:rPr>
        <w:t>=</w:t>
      </w:r>
      <w:r>
        <w:rPr>
          <w:rFonts w:ascii="Times New Roman" w:hAnsi="Times New Roman"/>
        </w:rPr>
        <w:t xml:space="preserve"> (4.9 </w:t>
      </w:r>
      <w:r w:rsidRPr="005005AF">
        <w:rPr>
          <w:rFonts w:ascii="Times New Roman" w:hAnsi="Times New Roman"/>
          <w:sz w:val="22"/>
          <w:szCs w:val="22"/>
        </w:rPr>
        <w:t xml:space="preserve">± </w:t>
      </w:r>
      <w:r>
        <w:rPr>
          <w:rFonts w:ascii="Times New Roman" w:hAnsi="Times New Roman"/>
          <w:sz w:val="22"/>
          <w:szCs w:val="22"/>
        </w:rPr>
        <w:t xml:space="preserve">0.6) </w:t>
      </w:r>
      <w:r w:rsidRPr="00F54CA1">
        <w:rPr>
          <w:rFonts w:ascii="Times New Roman" w:hAnsi="Times New Roman"/>
          <w:sz w:val="22"/>
          <w:szCs w:val="22"/>
        </w:rPr>
        <w:t>x10</w:t>
      </w:r>
      <w:r w:rsidRPr="00F54CA1">
        <w:rPr>
          <w:rFonts w:ascii="Times New Roman" w:hAnsi="Times New Roman"/>
          <w:sz w:val="22"/>
          <w:szCs w:val="22"/>
          <w:vertAlign w:val="superscript"/>
        </w:rPr>
        <w:t>6</w:t>
      </w:r>
      <w:r w:rsidRPr="00F54CA1">
        <w:rPr>
          <w:rFonts w:ascii="Times New Roman" w:hAnsi="Times New Roman"/>
          <w:sz w:val="22"/>
          <w:szCs w:val="22"/>
        </w:rPr>
        <w:t xml:space="preserve"> M</w:t>
      </w:r>
      <w:r w:rsidRPr="00F54CA1">
        <w:rPr>
          <w:rFonts w:ascii="Times New Roman" w:hAnsi="Times New Roman"/>
          <w:sz w:val="22"/>
          <w:szCs w:val="22"/>
          <w:vertAlign w:val="superscript"/>
        </w:rPr>
        <w:t>-1</w:t>
      </w:r>
      <w:r>
        <w:rPr>
          <w:rFonts w:ascii="Times New Roman" w:hAnsi="Times New Roman"/>
        </w:rPr>
        <w:t xml:space="preserve"> under these solution conditions.</w:t>
      </w:r>
    </w:p>
    <w:p w14:paraId="4A6F33DA" w14:textId="50E1F537" w:rsidR="00935D07" w:rsidRPr="008453A3" w:rsidRDefault="00935D07" w:rsidP="00935D07">
      <w:pPr>
        <w:spacing w:line="480" w:lineRule="auto"/>
        <w:ind w:left="446"/>
        <w:jc w:val="left"/>
        <w:rPr>
          <w:rFonts w:ascii="Times New Roman" w:hAnsi="Times New Roman"/>
        </w:rPr>
      </w:pPr>
    </w:p>
    <w:p w14:paraId="73CEE429" w14:textId="77777777" w:rsidR="00572F69" w:rsidRDefault="00572F69" w:rsidP="0040262A">
      <w:pPr>
        <w:jc w:val="left"/>
        <w:rPr>
          <w:rFonts w:ascii="Times New Roman" w:hAnsi="Times New Roman"/>
          <w:b/>
        </w:rPr>
      </w:pPr>
    </w:p>
    <w:p w14:paraId="0CEC8C6D" w14:textId="77777777" w:rsidR="00572F69" w:rsidRDefault="00572F69">
      <w:pPr>
        <w:jc w:val="lef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14:paraId="2B1C80B9" w14:textId="3ADEC079" w:rsidR="00572F69" w:rsidRDefault="00572F69" w:rsidP="004D650F">
      <w:pPr>
        <w:spacing w:line="280" w:lineRule="exact"/>
        <w:ind w:right="1440"/>
        <w:jc w:val="left"/>
        <w:outlineLvl w:val="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Table S</w:t>
      </w:r>
      <w:ins w:id="314" w:author="Daiana Capdevila" w:date="2018-10-06T22:30:00Z">
        <w:r w:rsidR="008F258D">
          <w:rPr>
            <w:rFonts w:ascii="Times New Roman" w:hAnsi="Times New Roman"/>
            <w:b/>
          </w:rPr>
          <w:t>2</w:t>
        </w:r>
      </w:ins>
      <w:bookmarkStart w:id="315" w:name="_GoBack"/>
      <w:bookmarkEnd w:id="315"/>
      <w:del w:id="316" w:author="Daiana Capdevila" w:date="2018-10-06T22:30:00Z">
        <w:r w:rsidDel="008F258D">
          <w:rPr>
            <w:rFonts w:ascii="Times New Roman" w:hAnsi="Times New Roman"/>
            <w:b/>
          </w:rPr>
          <w:delText xml:space="preserve">3 </w:delText>
        </w:r>
      </w:del>
      <w:r>
        <w:rPr>
          <w:rFonts w:ascii="Times New Roman" w:hAnsi="Times New Roman"/>
          <w:b/>
        </w:rPr>
        <w:t>.</w:t>
      </w:r>
      <w:r>
        <w:rPr>
          <w:rFonts w:ascii="Times New Roman" w:hAnsi="Times New Roman"/>
        </w:rPr>
        <w:t xml:space="preserve"> Differential Scanning </w:t>
      </w:r>
      <w:proofErr w:type="spellStart"/>
      <w:r>
        <w:rPr>
          <w:rFonts w:ascii="Times New Roman" w:hAnsi="Times New Roman"/>
        </w:rPr>
        <w:t>Fluorimetry</w:t>
      </w:r>
      <w:proofErr w:type="spellEnd"/>
      <w:r>
        <w:rPr>
          <w:rFonts w:ascii="Times New Roman" w:hAnsi="Times New Roman"/>
        </w:rPr>
        <w:t xml:space="preserve"> with SYPRO Orange </w:t>
      </w:r>
    </w:p>
    <w:tbl>
      <w:tblPr>
        <w:tblW w:w="5040" w:type="dxa"/>
        <w:tblInd w:w="630" w:type="dxa"/>
        <w:tblLayout w:type="fixed"/>
        <w:tblCellMar>
          <w:left w:w="144" w:type="dxa"/>
          <w:right w:w="144" w:type="dxa"/>
        </w:tblCellMar>
        <w:tblLook w:val="04A0" w:firstRow="1" w:lastRow="0" w:firstColumn="1" w:lastColumn="0" w:noHBand="0" w:noVBand="1"/>
      </w:tblPr>
      <w:tblGrid>
        <w:gridCol w:w="1260"/>
        <w:gridCol w:w="450"/>
        <w:gridCol w:w="1170"/>
        <w:gridCol w:w="990"/>
        <w:gridCol w:w="175"/>
        <w:gridCol w:w="133"/>
        <w:gridCol w:w="862"/>
      </w:tblGrid>
      <w:tr w:rsidR="00572F69" w14:paraId="39495A65" w14:textId="77777777" w:rsidTr="001738DA">
        <w:trPr>
          <w:trHeight w:val="332"/>
        </w:trPr>
        <w:tc>
          <w:tcPr>
            <w:tcW w:w="1710" w:type="dxa"/>
            <w:gridSpan w:val="2"/>
            <w:tcBorders>
              <w:top w:val="single" w:sz="4" w:space="0" w:color="auto"/>
            </w:tcBorders>
          </w:tcPr>
          <w:p w14:paraId="7F82F9CB" w14:textId="77777777" w:rsidR="00572F69" w:rsidRDefault="00572F69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EB5E79E" w14:textId="77777777" w:rsidR="00572F69" w:rsidRPr="00F54CA1" w:rsidRDefault="00572F69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Apo</w:t>
            </w:r>
          </w:p>
        </w:tc>
        <w:tc>
          <w:tcPr>
            <w:tcW w:w="308" w:type="dxa"/>
            <w:gridSpan w:val="2"/>
            <w:tcBorders>
              <w:top w:val="single" w:sz="4" w:space="0" w:color="auto"/>
            </w:tcBorders>
          </w:tcPr>
          <w:p w14:paraId="03837071" w14:textId="77777777" w:rsidR="00572F69" w:rsidRPr="00F54CA1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7D62EF" w14:textId="77777777" w:rsidR="00572F69" w:rsidRPr="00F54CA1" w:rsidRDefault="00572F69" w:rsidP="001738DA">
            <w:pPr>
              <w:jc w:val="center"/>
              <w:rPr>
                <w:rFonts w:ascii="Symbol" w:hAnsi="Symbol"/>
                <w:sz w:val="22"/>
                <w:szCs w:val="22"/>
              </w:rPr>
            </w:pPr>
            <w:proofErr w:type="spellStart"/>
            <w:r w:rsidRPr="00F54CA1">
              <w:rPr>
                <w:rFonts w:ascii="Times New Roman" w:hAnsi="Times New Roman"/>
                <w:sz w:val="22"/>
                <w:szCs w:val="22"/>
              </w:rPr>
              <w:t>Zn</w:t>
            </w:r>
            <w:r w:rsidRPr="00F54CA1">
              <w:rPr>
                <w:rFonts w:ascii="Times New Roman" w:hAnsi="Times New Roman"/>
                <w:sz w:val="22"/>
                <w:szCs w:val="22"/>
                <w:vertAlign w:val="superscript"/>
              </w:rPr>
              <w:t>II</w:t>
            </w:r>
            <w:proofErr w:type="spellEnd"/>
          </w:p>
        </w:tc>
      </w:tr>
      <w:tr w:rsidR="00572F69" w:rsidRPr="00C4283B" w14:paraId="58B104E9" w14:textId="77777777" w:rsidTr="001738DA"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1D99ED" w14:textId="77777777" w:rsidR="00572F69" w:rsidRPr="005F054C" w:rsidRDefault="00572F69" w:rsidP="001738DA">
            <w:pPr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F54CA1">
              <w:rPr>
                <w:rFonts w:ascii="Times New Roman" w:hAnsi="Times New Roman"/>
                <w:sz w:val="22"/>
                <w:szCs w:val="22"/>
              </w:rPr>
              <w:t>AdcR</w:t>
            </w:r>
            <w:proofErr w:type="spellEnd"/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A6ECA4" w14:textId="77777777" w:rsidR="00572F69" w:rsidRPr="003B6344" w:rsidRDefault="00572F69" w:rsidP="001738D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pH 7.0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a</w:t>
            </w:r>
          </w:p>
          <w:p w14:paraId="7ED13DB8" w14:textId="77777777" w:rsidR="00572F69" w:rsidRPr="00941380" w:rsidRDefault="00572F69" w:rsidP="001738D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>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39BC7F" w14:textId="77777777" w:rsidR="00572F69" w:rsidRPr="002B36AA" w:rsidRDefault="00572F69" w:rsidP="001738DA">
            <w:pPr>
              <w:spacing w:line="276" w:lineRule="auto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pH 5.5</w:t>
            </w:r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b</w:t>
            </w:r>
          </w:p>
          <w:p w14:paraId="0E012955" w14:textId="77777777" w:rsidR="00572F69" w:rsidRPr="00C4283B" w:rsidRDefault="00572F69" w:rsidP="001738DA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>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995" w:type="dxa"/>
            <w:gridSpan w:val="2"/>
            <w:tcBorders>
              <w:bottom w:val="single" w:sz="4" w:space="0" w:color="auto"/>
            </w:tcBorders>
            <w:vAlign w:val="center"/>
          </w:tcPr>
          <w:p w14:paraId="5D9B6982" w14:textId="77777777" w:rsidR="00572F69" w:rsidRPr="003B6344" w:rsidRDefault="00572F69" w:rsidP="001738DA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  <w:vertAlign w:val="superscript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pH 7.0</w:t>
            </w:r>
          </w:p>
          <w:p w14:paraId="2E2B92F1" w14:textId="77777777" w:rsidR="00572F69" w:rsidRPr="00C4283B" w:rsidRDefault="00572F69" w:rsidP="001738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</w:t>
            </w:r>
            <w:r>
              <w:rPr>
                <w:rFonts w:ascii="Times New Roman" w:hAnsi="Times New Roman"/>
                <w:sz w:val="22"/>
                <w:szCs w:val="22"/>
                <w:vertAlign w:val="subscript"/>
              </w:rPr>
              <w:t>m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2"/>
                <w:szCs w:val="22"/>
                <w:vertAlign w:val="superscript"/>
              </w:rPr>
              <w:t>o</w:t>
            </w:r>
            <w:r>
              <w:rPr>
                <w:rFonts w:ascii="Times New Roman" w:hAnsi="Times New Roman"/>
                <w:sz w:val="22"/>
                <w:szCs w:val="22"/>
              </w:rPr>
              <w:t>C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</w:tr>
      <w:tr w:rsidR="00572F69" w:rsidRPr="005005AF" w14:paraId="16FDF730" w14:textId="77777777" w:rsidTr="001738DA">
        <w:trPr>
          <w:trHeight w:val="278"/>
        </w:trPr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1644ED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5005AF">
              <w:rPr>
                <w:rFonts w:ascii="Times New Roman" w:hAnsi="Times New Roman"/>
                <w:sz w:val="22"/>
                <w:szCs w:val="22"/>
              </w:rPr>
              <w:t>wild-type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5EE940" w14:textId="77777777" w:rsidR="00572F69" w:rsidRPr="00C97EDA" w:rsidRDefault="00572F69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47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vAlign w:val="center"/>
          </w:tcPr>
          <w:p w14:paraId="4B271C15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2"/>
            <w:vAlign w:val="center"/>
          </w:tcPr>
          <w:p w14:paraId="366D37AF" w14:textId="77777777" w:rsidR="00572F69" w:rsidRPr="005005AF" w:rsidRDefault="00572F69" w:rsidP="001738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572F69" w:rsidRPr="005005AF" w14:paraId="4F4AEA47" w14:textId="77777777" w:rsidTr="001738DA">
        <w:trPr>
          <w:trHeight w:val="540"/>
        </w:trPr>
        <w:tc>
          <w:tcPr>
            <w:tcW w:w="1260" w:type="dxa"/>
            <w:shd w:val="clear" w:color="auto" w:fill="auto"/>
            <w:vAlign w:val="center"/>
          </w:tcPr>
          <w:p w14:paraId="4049E0B7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I16A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6D3EABF0" w14:textId="77777777" w:rsidR="00572F69" w:rsidRPr="005005AF" w:rsidRDefault="00572F69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5" w:type="dxa"/>
            <w:gridSpan w:val="2"/>
            <w:vAlign w:val="center"/>
          </w:tcPr>
          <w:p w14:paraId="1856FFC4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  <w:tc>
          <w:tcPr>
            <w:tcW w:w="995" w:type="dxa"/>
            <w:gridSpan w:val="2"/>
            <w:vAlign w:val="center"/>
          </w:tcPr>
          <w:p w14:paraId="5C9EB321" w14:textId="77777777" w:rsidR="00572F69" w:rsidRPr="005005AF" w:rsidRDefault="00572F69" w:rsidP="001738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</w:tr>
      <w:tr w:rsidR="00572F69" w:rsidRPr="000864B5" w14:paraId="5D94A0FC" w14:textId="77777777" w:rsidTr="001738DA">
        <w:trPr>
          <w:trHeight w:val="513"/>
        </w:trPr>
        <w:tc>
          <w:tcPr>
            <w:tcW w:w="1260" w:type="dxa"/>
            <w:shd w:val="clear" w:color="auto" w:fill="auto"/>
            <w:vAlign w:val="center"/>
          </w:tcPr>
          <w:p w14:paraId="080A9836" w14:textId="77777777" w:rsidR="00572F69" w:rsidRPr="000864B5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L17A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197E111B" w14:textId="44DE90EB" w:rsidR="00572F69" w:rsidRPr="000864B5" w:rsidRDefault="00803B65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52</w:t>
            </w:r>
            <w:r w:rsidR="00572F69"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 w:rsidR="00572F69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5" w:type="dxa"/>
            <w:gridSpan w:val="2"/>
            <w:vAlign w:val="center"/>
          </w:tcPr>
          <w:p w14:paraId="14630936" w14:textId="77777777" w:rsidR="00572F69" w:rsidRPr="000864B5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  <w:tc>
          <w:tcPr>
            <w:tcW w:w="995" w:type="dxa"/>
            <w:gridSpan w:val="2"/>
            <w:vAlign w:val="center"/>
          </w:tcPr>
          <w:p w14:paraId="36650C46" w14:textId="6D3C1A37" w:rsidR="00572F69" w:rsidRPr="000864B5" w:rsidRDefault="00241D24" w:rsidP="001738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71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572F69" w:rsidRPr="005005AF" w14:paraId="101AD2B7" w14:textId="77777777" w:rsidTr="001738DA">
        <w:trPr>
          <w:trHeight w:val="513"/>
        </w:trPr>
        <w:tc>
          <w:tcPr>
            <w:tcW w:w="1260" w:type="dxa"/>
            <w:shd w:val="clear" w:color="auto" w:fill="auto"/>
            <w:vAlign w:val="center"/>
          </w:tcPr>
          <w:p w14:paraId="29F0CF4C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I27A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164D51BB" w14:textId="77777777" w:rsidR="00572F69" w:rsidRPr="005005AF" w:rsidRDefault="00572F69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5" w:type="dxa"/>
            <w:gridSpan w:val="2"/>
            <w:vAlign w:val="center"/>
          </w:tcPr>
          <w:p w14:paraId="2F453279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  <w:tc>
          <w:tcPr>
            <w:tcW w:w="995" w:type="dxa"/>
            <w:gridSpan w:val="2"/>
            <w:vAlign w:val="center"/>
          </w:tcPr>
          <w:p w14:paraId="0CAE2700" w14:textId="6C76AE21" w:rsidR="00572F69" w:rsidRPr="005005AF" w:rsidRDefault="00241D24" w:rsidP="001738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572F69" w:rsidRPr="005005AF" w14:paraId="4BD27BA3" w14:textId="77777777" w:rsidTr="001738DA">
        <w:trPr>
          <w:trHeight w:val="513"/>
        </w:trPr>
        <w:tc>
          <w:tcPr>
            <w:tcW w:w="1260" w:type="dxa"/>
            <w:shd w:val="clear" w:color="auto" w:fill="auto"/>
            <w:vAlign w:val="center"/>
          </w:tcPr>
          <w:p w14:paraId="7012744B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V34A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0F045BD5" w14:textId="77777777" w:rsidR="00572F69" w:rsidRPr="005005AF" w:rsidRDefault="00572F69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5" w:type="dxa"/>
            <w:gridSpan w:val="2"/>
            <w:vAlign w:val="center"/>
          </w:tcPr>
          <w:p w14:paraId="3543B426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2"/>
            <w:vAlign w:val="center"/>
          </w:tcPr>
          <w:p w14:paraId="0162F15F" w14:textId="3059CDB7" w:rsidR="00572F69" w:rsidRPr="005005AF" w:rsidRDefault="00AD336B" w:rsidP="001738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572F69" w:rsidRPr="005005AF" w14:paraId="3564B1F0" w14:textId="77777777" w:rsidTr="001738DA">
        <w:trPr>
          <w:trHeight w:val="558"/>
        </w:trPr>
        <w:tc>
          <w:tcPr>
            <w:tcW w:w="1260" w:type="dxa"/>
            <w:shd w:val="clear" w:color="auto" w:fill="auto"/>
            <w:vAlign w:val="center"/>
          </w:tcPr>
          <w:p w14:paraId="64DE09E9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L57V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352F11F4" w14:textId="77777777" w:rsidR="00572F69" w:rsidRPr="005005AF" w:rsidRDefault="00572F69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5" w:type="dxa"/>
            <w:gridSpan w:val="2"/>
            <w:vAlign w:val="center"/>
          </w:tcPr>
          <w:p w14:paraId="69D07D1A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  <w:tc>
          <w:tcPr>
            <w:tcW w:w="995" w:type="dxa"/>
            <w:gridSpan w:val="2"/>
            <w:vAlign w:val="center"/>
          </w:tcPr>
          <w:p w14:paraId="7E5C48E0" w14:textId="05CA6B90" w:rsidR="00572F69" w:rsidRPr="005005AF" w:rsidRDefault="00AD336B" w:rsidP="001738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572F69" w:rsidRPr="005005AF" w14:paraId="285EA1EF" w14:textId="77777777" w:rsidTr="001738DA">
        <w:trPr>
          <w:trHeight w:val="513"/>
        </w:trPr>
        <w:tc>
          <w:tcPr>
            <w:tcW w:w="1260" w:type="dxa"/>
            <w:shd w:val="clear" w:color="auto" w:fill="auto"/>
            <w:vAlign w:val="center"/>
          </w:tcPr>
          <w:p w14:paraId="730B01B3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L57M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084D351B" w14:textId="77777777" w:rsidR="00572F69" w:rsidRPr="005005AF" w:rsidRDefault="00572F69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46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5" w:type="dxa"/>
            <w:gridSpan w:val="2"/>
            <w:vAlign w:val="center"/>
          </w:tcPr>
          <w:p w14:paraId="14FAF0B4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995" w:type="dxa"/>
            <w:gridSpan w:val="2"/>
            <w:vAlign w:val="center"/>
          </w:tcPr>
          <w:p w14:paraId="79F0DD17" w14:textId="6C013985" w:rsidR="00572F69" w:rsidRPr="005005AF" w:rsidRDefault="00AD336B" w:rsidP="001738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572F69" w14:paraId="670211E8" w14:textId="77777777" w:rsidTr="001738DA">
        <w:trPr>
          <w:trHeight w:val="513"/>
        </w:trPr>
        <w:tc>
          <w:tcPr>
            <w:tcW w:w="1260" w:type="dxa"/>
            <w:shd w:val="clear" w:color="auto" w:fill="auto"/>
            <w:vAlign w:val="center"/>
          </w:tcPr>
          <w:p w14:paraId="51771AED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L61V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6150CC6A" w14:textId="77777777" w:rsidR="00572F69" w:rsidRDefault="00572F69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37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5" w:type="dxa"/>
            <w:gridSpan w:val="2"/>
            <w:vAlign w:val="center"/>
          </w:tcPr>
          <w:p w14:paraId="73BEE1EF" w14:textId="77777777" w:rsidR="00572F69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  <w:tc>
          <w:tcPr>
            <w:tcW w:w="995" w:type="dxa"/>
            <w:gridSpan w:val="2"/>
            <w:vAlign w:val="center"/>
          </w:tcPr>
          <w:p w14:paraId="7CEE8F72" w14:textId="77777777" w:rsidR="00572F69" w:rsidRDefault="00572F69" w:rsidP="001738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</w:tr>
      <w:tr w:rsidR="00572F69" w14:paraId="4A1F370C" w14:textId="77777777" w:rsidTr="001738DA">
        <w:trPr>
          <w:trHeight w:val="513"/>
        </w:trPr>
        <w:tc>
          <w:tcPr>
            <w:tcW w:w="1260" w:type="dxa"/>
            <w:shd w:val="clear" w:color="auto" w:fill="auto"/>
            <w:vAlign w:val="center"/>
          </w:tcPr>
          <w:p w14:paraId="5575D71C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V63A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24CA213E" w14:textId="77777777" w:rsidR="00572F69" w:rsidRDefault="00572F69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5" w:type="dxa"/>
            <w:gridSpan w:val="2"/>
            <w:vAlign w:val="center"/>
          </w:tcPr>
          <w:p w14:paraId="796A19B7" w14:textId="77777777" w:rsidR="00572F69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  <w:tc>
          <w:tcPr>
            <w:tcW w:w="995" w:type="dxa"/>
            <w:gridSpan w:val="2"/>
            <w:vAlign w:val="center"/>
          </w:tcPr>
          <w:p w14:paraId="76698BA5" w14:textId="565D3C9E" w:rsidR="00572F69" w:rsidRDefault="00AD336B" w:rsidP="001738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</w:rPr>
              <w:t>1</w:t>
            </w:r>
          </w:p>
        </w:tc>
      </w:tr>
      <w:tr w:rsidR="00572F69" w14:paraId="41D28E3F" w14:textId="77777777" w:rsidTr="001738DA">
        <w:trPr>
          <w:trHeight w:val="513"/>
        </w:trPr>
        <w:tc>
          <w:tcPr>
            <w:tcW w:w="1260" w:type="dxa"/>
            <w:shd w:val="clear" w:color="auto" w:fill="auto"/>
            <w:vAlign w:val="center"/>
          </w:tcPr>
          <w:p w14:paraId="2A8F95D0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L81V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14:paraId="617306DB" w14:textId="77777777" w:rsidR="00572F69" w:rsidRDefault="00572F69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51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5" w:type="dxa"/>
            <w:gridSpan w:val="2"/>
            <w:vAlign w:val="center"/>
          </w:tcPr>
          <w:p w14:paraId="14DAE58A" w14:textId="77777777" w:rsidR="00572F69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  <w:tc>
          <w:tcPr>
            <w:tcW w:w="995" w:type="dxa"/>
            <w:gridSpan w:val="2"/>
            <w:vAlign w:val="center"/>
          </w:tcPr>
          <w:p w14:paraId="2CA49AC7" w14:textId="77777777" w:rsidR="00572F69" w:rsidRDefault="00572F69" w:rsidP="001738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</w:tr>
      <w:tr w:rsidR="00572F69" w14:paraId="21E5EA51" w14:textId="77777777" w:rsidTr="001738DA">
        <w:trPr>
          <w:trHeight w:val="513"/>
        </w:trPr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A7EB71" w14:textId="77777777" w:rsidR="00572F69" w:rsidRPr="005005AF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V142A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001EBF" w14:textId="77777777" w:rsidR="00572F69" w:rsidRDefault="00572F69" w:rsidP="001738D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49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165" w:type="dxa"/>
            <w:gridSpan w:val="2"/>
            <w:tcBorders>
              <w:bottom w:val="single" w:sz="4" w:space="0" w:color="auto"/>
            </w:tcBorders>
            <w:vAlign w:val="center"/>
          </w:tcPr>
          <w:p w14:paraId="5DA87747" w14:textId="77777777" w:rsidR="00572F69" w:rsidRDefault="00572F69" w:rsidP="001738DA">
            <w:pPr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</w:t>
            </w:r>
          </w:p>
        </w:tc>
        <w:tc>
          <w:tcPr>
            <w:tcW w:w="995" w:type="dxa"/>
            <w:gridSpan w:val="2"/>
            <w:tcBorders>
              <w:bottom w:val="single" w:sz="4" w:space="0" w:color="auto"/>
            </w:tcBorders>
            <w:vAlign w:val="center"/>
          </w:tcPr>
          <w:p w14:paraId="22F4BC3B" w14:textId="55D65A81" w:rsidR="00572F69" w:rsidRDefault="00AD336B" w:rsidP="001738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</w:t>
            </w:r>
            <w:r w:rsidRPr="005005AF">
              <w:rPr>
                <w:rFonts w:ascii="Times New Roman" w:hAnsi="Times New Roman"/>
                <w:sz w:val="22"/>
                <w:szCs w:val="22"/>
              </w:rPr>
              <w:t>±</w:t>
            </w:r>
            <w:r>
              <w:rPr>
                <w:rFonts w:ascii="Times New Roman" w:hAnsi="Times New Roman"/>
              </w:rPr>
              <w:t>1</w:t>
            </w:r>
          </w:p>
        </w:tc>
      </w:tr>
    </w:tbl>
    <w:p w14:paraId="0C5AF8D3" w14:textId="77777777" w:rsidR="00572F69" w:rsidRDefault="00572F69" w:rsidP="00572F69">
      <w:pPr>
        <w:spacing w:line="280" w:lineRule="exact"/>
        <w:ind w:right="1350"/>
        <w:jc w:val="left"/>
        <w:rPr>
          <w:rFonts w:ascii="Times New Roman" w:hAnsi="Times New Roman"/>
          <w:vertAlign w:val="superscript"/>
        </w:rPr>
      </w:pPr>
    </w:p>
    <w:p w14:paraId="19087080" w14:textId="468E5EA5" w:rsidR="00572F69" w:rsidRPr="001C7E29" w:rsidRDefault="00572F69" w:rsidP="00572F69">
      <w:pPr>
        <w:spacing w:after="100" w:afterAutospacing="1"/>
        <w:ind w:right="1350"/>
        <w:rPr>
          <w:rFonts w:ascii="Times New Roman" w:hAnsi="Times New Roman"/>
        </w:rPr>
      </w:pPr>
      <w:proofErr w:type="spellStart"/>
      <w:r>
        <w:rPr>
          <w:rFonts w:ascii="Times New Roman" w:hAnsi="Times New Roman"/>
          <w:vertAlign w:val="superscript"/>
        </w:rPr>
        <w:t>a</w:t>
      </w:r>
      <w:r>
        <w:rPr>
          <w:rFonts w:ascii="Times New Roman" w:hAnsi="Times New Roman"/>
        </w:rPr>
        <w:t>Conditions</w:t>
      </w:r>
      <w:proofErr w:type="spellEnd"/>
      <w:r>
        <w:rPr>
          <w:rFonts w:ascii="Times New Roman" w:hAnsi="Times New Roman"/>
        </w:rPr>
        <w:t xml:space="preserve">: </w:t>
      </w:r>
      <w:bookmarkStart w:id="317" w:name="_Hlk522630883"/>
      <w:r>
        <w:rPr>
          <w:rFonts w:ascii="Times New Roman" w:hAnsi="Times New Roman"/>
        </w:rPr>
        <w:t>10</w:t>
      </w:r>
      <w:r w:rsidR="00EA1808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Hepes</w:t>
      </w:r>
      <w:proofErr w:type="spellEnd"/>
      <w:r>
        <w:rPr>
          <w:rFonts w:ascii="Times New Roman" w:hAnsi="Times New Roman"/>
        </w:rPr>
        <w:t xml:space="preserve">, pH 7.0, 0.23 M </w:t>
      </w:r>
      <w:proofErr w:type="spellStart"/>
      <w:r>
        <w:rPr>
          <w:rFonts w:ascii="Times New Roman" w:hAnsi="Times New Roman"/>
        </w:rPr>
        <w:t>NaCl</w:t>
      </w:r>
      <w:proofErr w:type="spellEnd"/>
      <w:r>
        <w:rPr>
          <w:rFonts w:ascii="Times New Roman" w:hAnsi="Times New Roman"/>
        </w:rPr>
        <w:t>, 1</w:t>
      </w:r>
      <w:r w:rsidR="00EA1808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mM</w:t>
      </w:r>
      <w:proofErr w:type="spellEnd"/>
      <w:r>
        <w:rPr>
          <w:rFonts w:ascii="Times New Roman" w:hAnsi="Times New Roman"/>
        </w:rPr>
        <w:t xml:space="preserve"> TCEP (</w:t>
      </w:r>
      <w:proofErr w:type="spellStart"/>
      <w:r>
        <w:rPr>
          <w:rFonts w:ascii="Times New Roman" w:hAnsi="Times New Roman"/>
        </w:rPr>
        <w:t>chelexed</w:t>
      </w:r>
      <w:proofErr w:type="spellEnd"/>
      <w:r>
        <w:rPr>
          <w:rFonts w:ascii="Times New Roman" w:hAnsi="Times New Roman"/>
        </w:rPr>
        <w:t>), with 4</w:t>
      </w:r>
      <w:r w:rsidR="00EA1808">
        <w:rPr>
          <w:rFonts w:ascii="Times New Roman" w:hAnsi="Times New Roman"/>
        </w:rPr>
        <w:t xml:space="preserve"> </w:t>
      </w:r>
      <w:r w:rsidR="00454843">
        <w:rPr>
          <w:rFonts w:ascii="Symbol" w:hAnsi="Symbol"/>
        </w:rPr>
        <w:t></w:t>
      </w:r>
      <w:r>
        <w:rPr>
          <w:rFonts w:ascii="Times New Roman" w:hAnsi="Times New Roman"/>
        </w:rPr>
        <w:t>M protein, 5x SYPRO orange, 10</w:t>
      </w:r>
      <w:r w:rsidR="00EA1808">
        <w:rPr>
          <w:rFonts w:ascii="Times New Roman" w:hAnsi="Times New Roman"/>
        </w:rPr>
        <w:t xml:space="preserve"> µ</w:t>
      </w:r>
      <w:r>
        <w:rPr>
          <w:rFonts w:ascii="Times New Roman" w:hAnsi="Times New Roman"/>
        </w:rPr>
        <w:t xml:space="preserve">M EDTA (For </w:t>
      </w:r>
      <w:proofErr w:type="spellStart"/>
      <w:r w:rsidR="00EA1808">
        <w:rPr>
          <w:rFonts w:ascii="Times New Roman" w:hAnsi="Times New Roman"/>
        </w:rPr>
        <w:t>a</w:t>
      </w:r>
      <w:r>
        <w:rPr>
          <w:rFonts w:ascii="Times New Roman" w:hAnsi="Times New Roman"/>
        </w:rPr>
        <w:t>po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AdcR</w:t>
      </w:r>
      <w:r w:rsidR="00EA1808">
        <w:rPr>
          <w:rFonts w:ascii="Times New Roman" w:hAnsi="Times New Roman"/>
        </w:rPr>
        <w:t>s</w:t>
      </w:r>
      <w:proofErr w:type="spellEnd"/>
      <w:r>
        <w:rPr>
          <w:rFonts w:ascii="Times New Roman" w:hAnsi="Times New Roman"/>
        </w:rPr>
        <w:t xml:space="preserve">) or 2 </w:t>
      </w:r>
      <w:proofErr w:type="spellStart"/>
      <w:r w:rsidR="00EA1808">
        <w:rPr>
          <w:rFonts w:ascii="Times New Roman" w:hAnsi="Times New Roman"/>
        </w:rPr>
        <w:t>protomer</w:t>
      </w:r>
      <w:proofErr w:type="spellEnd"/>
      <w:r w:rsidR="00EA1808">
        <w:rPr>
          <w:rFonts w:ascii="Times New Roman" w:hAnsi="Times New Roman"/>
        </w:rPr>
        <w:t xml:space="preserve"> </w:t>
      </w:r>
      <w:proofErr w:type="spellStart"/>
      <w:r w:rsidR="00EA1808">
        <w:rPr>
          <w:rFonts w:ascii="Times New Roman" w:hAnsi="Times New Roman"/>
        </w:rPr>
        <w:t>mol•</w:t>
      </w:r>
      <w:r>
        <w:rPr>
          <w:rFonts w:ascii="Times New Roman" w:hAnsi="Times New Roman"/>
        </w:rPr>
        <w:t>equivalents</w:t>
      </w:r>
      <w:proofErr w:type="spellEnd"/>
      <w:r>
        <w:rPr>
          <w:rFonts w:ascii="Times New Roman" w:hAnsi="Times New Roman"/>
        </w:rPr>
        <w:t xml:space="preserve"> of </w:t>
      </w:r>
      <w:r w:rsidR="00EA1808">
        <w:rPr>
          <w:rFonts w:ascii="Times New Roman" w:hAnsi="Times New Roman"/>
        </w:rPr>
        <w:t>ZnCl</w:t>
      </w:r>
      <w:r w:rsidR="00EA1808" w:rsidRPr="00EA1808">
        <w:rPr>
          <w:rFonts w:ascii="Times New Roman" w:hAnsi="Times New Roman"/>
          <w:vertAlign w:val="subscript"/>
        </w:rPr>
        <w:t>2</w:t>
      </w:r>
      <w:r w:rsidR="00EA180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(for Zn</w:t>
      </w:r>
      <w:r w:rsidRPr="00423D67">
        <w:rPr>
          <w:rFonts w:ascii="Times New Roman" w:hAnsi="Times New Roman"/>
          <w:vertAlign w:val="superscript"/>
        </w:rPr>
        <w:t>II</w:t>
      </w:r>
      <w:r w:rsidRPr="00423D67"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AdcR</w:t>
      </w:r>
      <w:proofErr w:type="spellEnd"/>
      <w:r>
        <w:rPr>
          <w:rFonts w:ascii="Times New Roman" w:hAnsi="Times New Roman"/>
        </w:rPr>
        <w:t xml:space="preserve">) added to these reactions. </w:t>
      </w:r>
      <w:r>
        <w:rPr>
          <w:rFonts w:ascii="Times New Roman" w:hAnsi="Times New Roman"/>
          <w:vertAlign w:val="superscript"/>
        </w:rPr>
        <w:t>b</w:t>
      </w:r>
      <w:r>
        <w:rPr>
          <w:rFonts w:ascii="Times New Roman" w:hAnsi="Times New Roman"/>
        </w:rPr>
        <w:t>25mM MES, pH 5.5, 50</w:t>
      </w:r>
      <w:r w:rsidR="00EA1808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mM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NaCl</w:t>
      </w:r>
      <w:proofErr w:type="spellEnd"/>
      <w:r>
        <w:rPr>
          <w:rFonts w:ascii="Times New Roman" w:hAnsi="Times New Roman"/>
        </w:rPr>
        <w:t>, 1</w:t>
      </w:r>
      <w:r w:rsidR="00EA1808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mM</w:t>
      </w:r>
      <w:proofErr w:type="spellEnd"/>
      <w:r>
        <w:rPr>
          <w:rFonts w:ascii="Times New Roman" w:hAnsi="Times New Roman"/>
        </w:rPr>
        <w:t xml:space="preserve"> TCEP (</w:t>
      </w:r>
      <w:proofErr w:type="spellStart"/>
      <w:r>
        <w:rPr>
          <w:rFonts w:ascii="Times New Roman" w:hAnsi="Times New Roman"/>
        </w:rPr>
        <w:t>chelexed</w:t>
      </w:r>
      <w:proofErr w:type="spellEnd"/>
      <w:r>
        <w:rPr>
          <w:rFonts w:ascii="Times New Roman" w:hAnsi="Times New Roman"/>
        </w:rPr>
        <w:t>)</w:t>
      </w:r>
      <w:bookmarkEnd w:id="317"/>
      <w:r w:rsidR="00EA1808">
        <w:rPr>
          <w:rFonts w:ascii="Times New Roman" w:hAnsi="Times New Roman"/>
        </w:rPr>
        <w:t>; all other conditions the same.</w:t>
      </w:r>
    </w:p>
    <w:sectPr w:rsidR="00572F69" w:rsidRPr="001C7E29" w:rsidSect="00A31E42">
      <w:footerReference w:type="even" r:id="rId7"/>
      <w:footerReference w:type="default" r:id="rId8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E86AC0" w14:textId="77777777" w:rsidR="009966F4" w:rsidRDefault="009966F4" w:rsidP="005D0473">
      <w:r>
        <w:separator/>
      </w:r>
    </w:p>
  </w:endnote>
  <w:endnote w:type="continuationSeparator" w:id="0">
    <w:p w14:paraId="573FA57F" w14:textId="77777777" w:rsidR="009966F4" w:rsidRDefault="009966F4" w:rsidP="005D0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59DB6E" w14:textId="77777777" w:rsidR="00606B05" w:rsidRDefault="00606B05" w:rsidP="007341D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440A90" w14:textId="77777777" w:rsidR="00606B05" w:rsidRDefault="00606B05" w:rsidP="00734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4E3AB" w14:textId="30CAAFDD" w:rsidR="00606B05" w:rsidRDefault="00606B05" w:rsidP="007341D6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258D">
      <w:rPr>
        <w:rStyle w:val="PageNumber"/>
        <w:noProof/>
      </w:rPr>
      <w:t>4</w:t>
    </w:r>
    <w:r>
      <w:rPr>
        <w:rStyle w:val="PageNumber"/>
      </w:rPr>
      <w:fldChar w:fldCharType="end"/>
    </w:r>
  </w:p>
  <w:p w14:paraId="2FBF0BA3" w14:textId="77777777" w:rsidR="00606B05" w:rsidRDefault="00606B05" w:rsidP="007341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0EE77E" w14:textId="77777777" w:rsidR="009966F4" w:rsidRDefault="009966F4" w:rsidP="005D0473">
      <w:r>
        <w:separator/>
      </w:r>
    </w:p>
  </w:footnote>
  <w:footnote w:type="continuationSeparator" w:id="0">
    <w:p w14:paraId="3A579C91" w14:textId="77777777" w:rsidR="009966F4" w:rsidRDefault="009966F4" w:rsidP="005D0473">
      <w:r>
        <w:continuationSeparator/>
      </w:r>
    </w:p>
  </w:footnote>
</w:footnotes>
</file>

<file path=word/people.xml><?xml version="1.0" encoding="utf-8"?>
<w15:people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iana Capdevila">
    <w15:presenceInfo w15:providerId="Windows Live" w15:userId="ca48a9a4dd8958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trackRevisions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eLife_dpg&lt;/Style&gt;&lt;LeftDelim&gt;{&lt;/LeftDelim&gt;&lt;RightDelim&gt;}&lt;/RightDelim&gt;&lt;FontName&gt;Arial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fae9zzevzvzpdnet05apwda09wvdwsv29wx5&quot;&gt;My EndNote Library&lt;record-ids&gt;&lt;item&gt;5248&lt;/item&gt;&lt;item&gt;5377&lt;/item&gt;&lt;item&gt;5672&lt;/item&gt;&lt;item&gt;5812&lt;/item&gt;&lt;item&gt;5869&lt;/item&gt;&lt;/record-ids&gt;&lt;/item&gt;&lt;/Libraries&gt;"/>
  </w:docVars>
  <w:rsids>
    <w:rsidRoot w:val="00935D07"/>
    <w:rsid w:val="00011A3B"/>
    <w:rsid w:val="00012213"/>
    <w:rsid w:val="00012668"/>
    <w:rsid w:val="00026125"/>
    <w:rsid w:val="0002746B"/>
    <w:rsid w:val="000314B8"/>
    <w:rsid w:val="00031A3D"/>
    <w:rsid w:val="000372E4"/>
    <w:rsid w:val="00037C65"/>
    <w:rsid w:val="00047C31"/>
    <w:rsid w:val="00050769"/>
    <w:rsid w:val="000532F7"/>
    <w:rsid w:val="000548C0"/>
    <w:rsid w:val="00057251"/>
    <w:rsid w:val="0006249B"/>
    <w:rsid w:val="0006700C"/>
    <w:rsid w:val="000675F4"/>
    <w:rsid w:val="0007252E"/>
    <w:rsid w:val="00074766"/>
    <w:rsid w:val="00076236"/>
    <w:rsid w:val="000815BE"/>
    <w:rsid w:val="00082467"/>
    <w:rsid w:val="00086E39"/>
    <w:rsid w:val="000877FE"/>
    <w:rsid w:val="00091873"/>
    <w:rsid w:val="000A4402"/>
    <w:rsid w:val="000B0CFA"/>
    <w:rsid w:val="000B763A"/>
    <w:rsid w:val="000C144B"/>
    <w:rsid w:val="000C1EDE"/>
    <w:rsid w:val="000C2F29"/>
    <w:rsid w:val="000D0599"/>
    <w:rsid w:val="000D45F8"/>
    <w:rsid w:val="000D4C04"/>
    <w:rsid w:val="000D5AAA"/>
    <w:rsid w:val="000E30F8"/>
    <w:rsid w:val="000E32F8"/>
    <w:rsid w:val="000E7E38"/>
    <w:rsid w:val="000F346A"/>
    <w:rsid w:val="00105151"/>
    <w:rsid w:val="001113DC"/>
    <w:rsid w:val="00112629"/>
    <w:rsid w:val="00121576"/>
    <w:rsid w:val="00121579"/>
    <w:rsid w:val="00126717"/>
    <w:rsid w:val="00131D25"/>
    <w:rsid w:val="00135CCC"/>
    <w:rsid w:val="00135EF3"/>
    <w:rsid w:val="00142BCB"/>
    <w:rsid w:val="00144B92"/>
    <w:rsid w:val="00152D9D"/>
    <w:rsid w:val="001579DF"/>
    <w:rsid w:val="00160405"/>
    <w:rsid w:val="0017022B"/>
    <w:rsid w:val="00170E70"/>
    <w:rsid w:val="00172444"/>
    <w:rsid w:val="001738DA"/>
    <w:rsid w:val="00177498"/>
    <w:rsid w:val="001803A1"/>
    <w:rsid w:val="001838C8"/>
    <w:rsid w:val="00187DE0"/>
    <w:rsid w:val="00194035"/>
    <w:rsid w:val="001950F2"/>
    <w:rsid w:val="0019535D"/>
    <w:rsid w:val="00195420"/>
    <w:rsid w:val="001A2AB2"/>
    <w:rsid w:val="001A322C"/>
    <w:rsid w:val="001A7682"/>
    <w:rsid w:val="001B4C9F"/>
    <w:rsid w:val="001C672F"/>
    <w:rsid w:val="001C73A2"/>
    <w:rsid w:val="001D157B"/>
    <w:rsid w:val="001D4FA0"/>
    <w:rsid w:val="001D69ED"/>
    <w:rsid w:val="001E342F"/>
    <w:rsid w:val="001E77BD"/>
    <w:rsid w:val="001F1239"/>
    <w:rsid w:val="001F50EB"/>
    <w:rsid w:val="0020047D"/>
    <w:rsid w:val="00202DA6"/>
    <w:rsid w:val="00204247"/>
    <w:rsid w:val="002076EB"/>
    <w:rsid w:val="00213927"/>
    <w:rsid w:val="002208A9"/>
    <w:rsid w:val="002215B7"/>
    <w:rsid w:val="002243AD"/>
    <w:rsid w:val="002266FC"/>
    <w:rsid w:val="00230B7C"/>
    <w:rsid w:val="00233847"/>
    <w:rsid w:val="0023442E"/>
    <w:rsid w:val="00235531"/>
    <w:rsid w:val="00235FA2"/>
    <w:rsid w:val="00241D24"/>
    <w:rsid w:val="002532D6"/>
    <w:rsid w:val="00257E3E"/>
    <w:rsid w:val="0027064F"/>
    <w:rsid w:val="00272083"/>
    <w:rsid w:val="00273EF5"/>
    <w:rsid w:val="00277849"/>
    <w:rsid w:val="00281E54"/>
    <w:rsid w:val="00284D5F"/>
    <w:rsid w:val="00290357"/>
    <w:rsid w:val="00290D3F"/>
    <w:rsid w:val="002925AE"/>
    <w:rsid w:val="00295E2C"/>
    <w:rsid w:val="002A46FF"/>
    <w:rsid w:val="002A4C06"/>
    <w:rsid w:val="002B258E"/>
    <w:rsid w:val="002B335A"/>
    <w:rsid w:val="002B4A66"/>
    <w:rsid w:val="002B5B70"/>
    <w:rsid w:val="002C29FF"/>
    <w:rsid w:val="002C6AAF"/>
    <w:rsid w:val="002D63F1"/>
    <w:rsid w:val="002E1FF8"/>
    <w:rsid w:val="002E3754"/>
    <w:rsid w:val="002E3BCE"/>
    <w:rsid w:val="002F0E5C"/>
    <w:rsid w:val="002F7441"/>
    <w:rsid w:val="002F7E16"/>
    <w:rsid w:val="0030178B"/>
    <w:rsid w:val="00304D25"/>
    <w:rsid w:val="003122DA"/>
    <w:rsid w:val="00312D6D"/>
    <w:rsid w:val="00314A6D"/>
    <w:rsid w:val="00325573"/>
    <w:rsid w:val="00325906"/>
    <w:rsid w:val="00331F84"/>
    <w:rsid w:val="003335B1"/>
    <w:rsid w:val="00336FA6"/>
    <w:rsid w:val="00337B42"/>
    <w:rsid w:val="00341957"/>
    <w:rsid w:val="00342C82"/>
    <w:rsid w:val="003430FC"/>
    <w:rsid w:val="00345091"/>
    <w:rsid w:val="003459DD"/>
    <w:rsid w:val="003476AD"/>
    <w:rsid w:val="003545B4"/>
    <w:rsid w:val="0035495E"/>
    <w:rsid w:val="00357F38"/>
    <w:rsid w:val="00362EFC"/>
    <w:rsid w:val="00364F32"/>
    <w:rsid w:val="00366FFC"/>
    <w:rsid w:val="00367850"/>
    <w:rsid w:val="0037342F"/>
    <w:rsid w:val="0037772C"/>
    <w:rsid w:val="00381208"/>
    <w:rsid w:val="0038214C"/>
    <w:rsid w:val="0039536C"/>
    <w:rsid w:val="003A7E6A"/>
    <w:rsid w:val="003B164B"/>
    <w:rsid w:val="003B3FEA"/>
    <w:rsid w:val="003B52C9"/>
    <w:rsid w:val="003C069A"/>
    <w:rsid w:val="003C7CFA"/>
    <w:rsid w:val="003D0AFB"/>
    <w:rsid w:val="003E04F0"/>
    <w:rsid w:val="003E2AE1"/>
    <w:rsid w:val="003F28EC"/>
    <w:rsid w:val="003F5310"/>
    <w:rsid w:val="0040262A"/>
    <w:rsid w:val="0040570E"/>
    <w:rsid w:val="00407AC4"/>
    <w:rsid w:val="00413B8C"/>
    <w:rsid w:val="0042235E"/>
    <w:rsid w:val="004267A5"/>
    <w:rsid w:val="00433C28"/>
    <w:rsid w:val="00434FCE"/>
    <w:rsid w:val="004424C1"/>
    <w:rsid w:val="00453B9E"/>
    <w:rsid w:val="00454843"/>
    <w:rsid w:val="004552D0"/>
    <w:rsid w:val="0046449A"/>
    <w:rsid w:val="00464CD0"/>
    <w:rsid w:val="004719A7"/>
    <w:rsid w:val="00474882"/>
    <w:rsid w:val="004749B0"/>
    <w:rsid w:val="00483985"/>
    <w:rsid w:val="004870A3"/>
    <w:rsid w:val="00487C85"/>
    <w:rsid w:val="0049190B"/>
    <w:rsid w:val="004B1084"/>
    <w:rsid w:val="004C09DD"/>
    <w:rsid w:val="004D4957"/>
    <w:rsid w:val="004D552A"/>
    <w:rsid w:val="004D5641"/>
    <w:rsid w:val="004D650F"/>
    <w:rsid w:val="004D6C40"/>
    <w:rsid w:val="004E101A"/>
    <w:rsid w:val="004E2401"/>
    <w:rsid w:val="004E2A88"/>
    <w:rsid w:val="004E3721"/>
    <w:rsid w:val="004E66D5"/>
    <w:rsid w:val="004E7D76"/>
    <w:rsid w:val="004F2163"/>
    <w:rsid w:val="004F30FD"/>
    <w:rsid w:val="004F40DA"/>
    <w:rsid w:val="004F4B3C"/>
    <w:rsid w:val="004F5E4F"/>
    <w:rsid w:val="004F623D"/>
    <w:rsid w:val="00505A7F"/>
    <w:rsid w:val="00515455"/>
    <w:rsid w:val="0052681F"/>
    <w:rsid w:val="00527F76"/>
    <w:rsid w:val="00531469"/>
    <w:rsid w:val="005364B8"/>
    <w:rsid w:val="0054046D"/>
    <w:rsid w:val="0054105E"/>
    <w:rsid w:val="00541263"/>
    <w:rsid w:val="005415F4"/>
    <w:rsid w:val="00541B2E"/>
    <w:rsid w:val="005501AE"/>
    <w:rsid w:val="00552035"/>
    <w:rsid w:val="005550AE"/>
    <w:rsid w:val="00555D93"/>
    <w:rsid w:val="0055643C"/>
    <w:rsid w:val="00566A8C"/>
    <w:rsid w:val="00566F7B"/>
    <w:rsid w:val="00572F69"/>
    <w:rsid w:val="0057516D"/>
    <w:rsid w:val="00591139"/>
    <w:rsid w:val="00592B0A"/>
    <w:rsid w:val="0059470D"/>
    <w:rsid w:val="005948C8"/>
    <w:rsid w:val="005A082C"/>
    <w:rsid w:val="005A13A5"/>
    <w:rsid w:val="005A6215"/>
    <w:rsid w:val="005A6B1F"/>
    <w:rsid w:val="005B18D6"/>
    <w:rsid w:val="005B49F7"/>
    <w:rsid w:val="005C3DCA"/>
    <w:rsid w:val="005C4F08"/>
    <w:rsid w:val="005C5500"/>
    <w:rsid w:val="005D0473"/>
    <w:rsid w:val="005D4C01"/>
    <w:rsid w:val="005D6C41"/>
    <w:rsid w:val="005D79AA"/>
    <w:rsid w:val="005D7F38"/>
    <w:rsid w:val="005E3338"/>
    <w:rsid w:val="005E3E28"/>
    <w:rsid w:val="005E744F"/>
    <w:rsid w:val="005F1279"/>
    <w:rsid w:val="005F298C"/>
    <w:rsid w:val="005F336B"/>
    <w:rsid w:val="005F532D"/>
    <w:rsid w:val="005F6661"/>
    <w:rsid w:val="00600E6C"/>
    <w:rsid w:val="00606B05"/>
    <w:rsid w:val="00611147"/>
    <w:rsid w:val="0061147C"/>
    <w:rsid w:val="00616D27"/>
    <w:rsid w:val="00622123"/>
    <w:rsid w:val="00625386"/>
    <w:rsid w:val="006254A0"/>
    <w:rsid w:val="00625F89"/>
    <w:rsid w:val="00626615"/>
    <w:rsid w:val="00631F99"/>
    <w:rsid w:val="00632862"/>
    <w:rsid w:val="0063405B"/>
    <w:rsid w:val="00634FE7"/>
    <w:rsid w:val="0064749C"/>
    <w:rsid w:val="0065069D"/>
    <w:rsid w:val="0067131B"/>
    <w:rsid w:val="00676CA3"/>
    <w:rsid w:val="006818F2"/>
    <w:rsid w:val="0068291D"/>
    <w:rsid w:val="0068296C"/>
    <w:rsid w:val="0069230B"/>
    <w:rsid w:val="00697A3A"/>
    <w:rsid w:val="006A133B"/>
    <w:rsid w:val="006A5E06"/>
    <w:rsid w:val="006A7080"/>
    <w:rsid w:val="006B241C"/>
    <w:rsid w:val="006C296E"/>
    <w:rsid w:val="006C4063"/>
    <w:rsid w:val="006C4671"/>
    <w:rsid w:val="006D720F"/>
    <w:rsid w:val="006E4B81"/>
    <w:rsid w:val="006E53E2"/>
    <w:rsid w:val="006E62A1"/>
    <w:rsid w:val="006E66C3"/>
    <w:rsid w:val="006F3083"/>
    <w:rsid w:val="006F537C"/>
    <w:rsid w:val="0070445F"/>
    <w:rsid w:val="007062D4"/>
    <w:rsid w:val="0070688B"/>
    <w:rsid w:val="00725D7B"/>
    <w:rsid w:val="0072783D"/>
    <w:rsid w:val="007300B9"/>
    <w:rsid w:val="007302F1"/>
    <w:rsid w:val="007323A1"/>
    <w:rsid w:val="007341D6"/>
    <w:rsid w:val="00737762"/>
    <w:rsid w:val="007377AA"/>
    <w:rsid w:val="0074362D"/>
    <w:rsid w:val="007513D7"/>
    <w:rsid w:val="00763845"/>
    <w:rsid w:val="007711F9"/>
    <w:rsid w:val="00775A8B"/>
    <w:rsid w:val="00777281"/>
    <w:rsid w:val="00784EA6"/>
    <w:rsid w:val="00794672"/>
    <w:rsid w:val="00794E9F"/>
    <w:rsid w:val="007A7A4C"/>
    <w:rsid w:val="007A7ACB"/>
    <w:rsid w:val="007B11AD"/>
    <w:rsid w:val="007B6924"/>
    <w:rsid w:val="007B6DDD"/>
    <w:rsid w:val="007C3AEC"/>
    <w:rsid w:val="007C3F00"/>
    <w:rsid w:val="007C4719"/>
    <w:rsid w:val="007C79AB"/>
    <w:rsid w:val="007D2A45"/>
    <w:rsid w:val="007D45E0"/>
    <w:rsid w:val="007D6FC9"/>
    <w:rsid w:val="007E2E21"/>
    <w:rsid w:val="007E62AA"/>
    <w:rsid w:val="007E75AB"/>
    <w:rsid w:val="007F06EF"/>
    <w:rsid w:val="007F2618"/>
    <w:rsid w:val="007F28B1"/>
    <w:rsid w:val="007F78F8"/>
    <w:rsid w:val="008011A1"/>
    <w:rsid w:val="00803B65"/>
    <w:rsid w:val="00807575"/>
    <w:rsid w:val="00811265"/>
    <w:rsid w:val="008158A7"/>
    <w:rsid w:val="008211D3"/>
    <w:rsid w:val="0082331C"/>
    <w:rsid w:val="008233EF"/>
    <w:rsid w:val="00823CE7"/>
    <w:rsid w:val="008267C2"/>
    <w:rsid w:val="008268F3"/>
    <w:rsid w:val="00841AFD"/>
    <w:rsid w:val="00843C22"/>
    <w:rsid w:val="00847F57"/>
    <w:rsid w:val="00850A8D"/>
    <w:rsid w:val="00856873"/>
    <w:rsid w:val="00856C3D"/>
    <w:rsid w:val="00861E0C"/>
    <w:rsid w:val="008671D3"/>
    <w:rsid w:val="00873180"/>
    <w:rsid w:val="0087526C"/>
    <w:rsid w:val="00875FB1"/>
    <w:rsid w:val="008764BB"/>
    <w:rsid w:val="00877987"/>
    <w:rsid w:val="00877F7E"/>
    <w:rsid w:val="008820BD"/>
    <w:rsid w:val="00882F98"/>
    <w:rsid w:val="008921B6"/>
    <w:rsid w:val="00895905"/>
    <w:rsid w:val="00895B10"/>
    <w:rsid w:val="008A0ED5"/>
    <w:rsid w:val="008A32DD"/>
    <w:rsid w:val="008A76AB"/>
    <w:rsid w:val="008B1F1C"/>
    <w:rsid w:val="008B5080"/>
    <w:rsid w:val="008C117F"/>
    <w:rsid w:val="008C3196"/>
    <w:rsid w:val="008C4D3F"/>
    <w:rsid w:val="008C73C4"/>
    <w:rsid w:val="008D010B"/>
    <w:rsid w:val="008D1BFB"/>
    <w:rsid w:val="008E0C8F"/>
    <w:rsid w:val="008E3B04"/>
    <w:rsid w:val="008E450E"/>
    <w:rsid w:val="008E7237"/>
    <w:rsid w:val="008F258D"/>
    <w:rsid w:val="008F6309"/>
    <w:rsid w:val="009018C1"/>
    <w:rsid w:val="00902411"/>
    <w:rsid w:val="0090353F"/>
    <w:rsid w:val="009048B5"/>
    <w:rsid w:val="009108D8"/>
    <w:rsid w:val="00914F51"/>
    <w:rsid w:val="009155AE"/>
    <w:rsid w:val="00916F0D"/>
    <w:rsid w:val="00920A1D"/>
    <w:rsid w:val="00927D46"/>
    <w:rsid w:val="00931144"/>
    <w:rsid w:val="00931656"/>
    <w:rsid w:val="00935D07"/>
    <w:rsid w:val="00937EB7"/>
    <w:rsid w:val="00942C74"/>
    <w:rsid w:val="00943650"/>
    <w:rsid w:val="0094417F"/>
    <w:rsid w:val="0095130C"/>
    <w:rsid w:val="00955264"/>
    <w:rsid w:val="00955CA6"/>
    <w:rsid w:val="00960C67"/>
    <w:rsid w:val="00964D4F"/>
    <w:rsid w:val="009706C9"/>
    <w:rsid w:val="00982902"/>
    <w:rsid w:val="00985475"/>
    <w:rsid w:val="009916C6"/>
    <w:rsid w:val="00994B15"/>
    <w:rsid w:val="009966F4"/>
    <w:rsid w:val="009A1382"/>
    <w:rsid w:val="009A454E"/>
    <w:rsid w:val="009A61FA"/>
    <w:rsid w:val="009A7517"/>
    <w:rsid w:val="009B3603"/>
    <w:rsid w:val="009B77BD"/>
    <w:rsid w:val="009C1040"/>
    <w:rsid w:val="009C21E1"/>
    <w:rsid w:val="009C2BFE"/>
    <w:rsid w:val="009C36F4"/>
    <w:rsid w:val="009C42A3"/>
    <w:rsid w:val="009C5612"/>
    <w:rsid w:val="009C5B82"/>
    <w:rsid w:val="009C5D91"/>
    <w:rsid w:val="009C6D7D"/>
    <w:rsid w:val="009C79C8"/>
    <w:rsid w:val="009D30F5"/>
    <w:rsid w:val="009F08D2"/>
    <w:rsid w:val="009F213F"/>
    <w:rsid w:val="009F5FDB"/>
    <w:rsid w:val="00A013B0"/>
    <w:rsid w:val="00A065FB"/>
    <w:rsid w:val="00A06E1A"/>
    <w:rsid w:val="00A1567E"/>
    <w:rsid w:val="00A17092"/>
    <w:rsid w:val="00A27182"/>
    <w:rsid w:val="00A31E42"/>
    <w:rsid w:val="00A342CB"/>
    <w:rsid w:val="00A353DE"/>
    <w:rsid w:val="00A362F4"/>
    <w:rsid w:val="00A368AB"/>
    <w:rsid w:val="00A40608"/>
    <w:rsid w:val="00A44846"/>
    <w:rsid w:val="00A44B4E"/>
    <w:rsid w:val="00A46E7F"/>
    <w:rsid w:val="00A47C7A"/>
    <w:rsid w:val="00A47D5A"/>
    <w:rsid w:val="00A52E78"/>
    <w:rsid w:val="00A6353D"/>
    <w:rsid w:val="00A70F97"/>
    <w:rsid w:val="00A805C5"/>
    <w:rsid w:val="00A80E52"/>
    <w:rsid w:val="00A8691F"/>
    <w:rsid w:val="00A86D25"/>
    <w:rsid w:val="00A90B0D"/>
    <w:rsid w:val="00A9268F"/>
    <w:rsid w:val="00A96E8E"/>
    <w:rsid w:val="00AA389C"/>
    <w:rsid w:val="00AA6F97"/>
    <w:rsid w:val="00AC1060"/>
    <w:rsid w:val="00AC1EBB"/>
    <w:rsid w:val="00AC66E6"/>
    <w:rsid w:val="00AD0B92"/>
    <w:rsid w:val="00AD336B"/>
    <w:rsid w:val="00AE0A9E"/>
    <w:rsid w:val="00AE27EF"/>
    <w:rsid w:val="00AE30C3"/>
    <w:rsid w:val="00AE3CF1"/>
    <w:rsid w:val="00AE6BBE"/>
    <w:rsid w:val="00AF189A"/>
    <w:rsid w:val="00AF4D1C"/>
    <w:rsid w:val="00AF52F7"/>
    <w:rsid w:val="00AF6265"/>
    <w:rsid w:val="00B03FE1"/>
    <w:rsid w:val="00B0459C"/>
    <w:rsid w:val="00B059B0"/>
    <w:rsid w:val="00B15FCD"/>
    <w:rsid w:val="00B233F5"/>
    <w:rsid w:val="00B23CF7"/>
    <w:rsid w:val="00B2626A"/>
    <w:rsid w:val="00B321B6"/>
    <w:rsid w:val="00B43F5D"/>
    <w:rsid w:val="00B466D3"/>
    <w:rsid w:val="00B477C2"/>
    <w:rsid w:val="00B55BC9"/>
    <w:rsid w:val="00B568AB"/>
    <w:rsid w:val="00B61199"/>
    <w:rsid w:val="00B6168D"/>
    <w:rsid w:val="00B63847"/>
    <w:rsid w:val="00B77E4A"/>
    <w:rsid w:val="00B83847"/>
    <w:rsid w:val="00B840C0"/>
    <w:rsid w:val="00BA2B96"/>
    <w:rsid w:val="00BA3807"/>
    <w:rsid w:val="00BA4754"/>
    <w:rsid w:val="00BA517F"/>
    <w:rsid w:val="00BA654B"/>
    <w:rsid w:val="00BB0251"/>
    <w:rsid w:val="00BB57DE"/>
    <w:rsid w:val="00BB6C79"/>
    <w:rsid w:val="00BC0438"/>
    <w:rsid w:val="00BC1377"/>
    <w:rsid w:val="00BC2EBE"/>
    <w:rsid w:val="00BC71D9"/>
    <w:rsid w:val="00BD1C87"/>
    <w:rsid w:val="00BD46EF"/>
    <w:rsid w:val="00BE224B"/>
    <w:rsid w:val="00BE4C26"/>
    <w:rsid w:val="00BE7E21"/>
    <w:rsid w:val="00BF129F"/>
    <w:rsid w:val="00BF334D"/>
    <w:rsid w:val="00BF4A01"/>
    <w:rsid w:val="00C01DF6"/>
    <w:rsid w:val="00C023A7"/>
    <w:rsid w:val="00C04AE2"/>
    <w:rsid w:val="00C04E7C"/>
    <w:rsid w:val="00C07571"/>
    <w:rsid w:val="00C07C5A"/>
    <w:rsid w:val="00C07D08"/>
    <w:rsid w:val="00C1118B"/>
    <w:rsid w:val="00C131C8"/>
    <w:rsid w:val="00C13F29"/>
    <w:rsid w:val="00C1743A"/>
    <w:rsid w:val="00C208C3"/>
    <w:rsid w:val="00C2311A"/>
    <w:rsid w:val="00C2349E"/>
    <w:rsid w:val="00C30E4D"/>
    <w:rsid w:val="00C4245B"/>
    <w:rsid w:val="00C44EE8"/>
    <w:rsid w:val="00C465FC"/>
    <w:rsid w:val="00C53889"/>
    <w:rsid w:val="00C57B79"/>
    <w:rsid w:val="00C638A7"/>
    <w:rsid w:val="00C76983"/>
    <w:rsid w:val="00C82127"/>
    <w:rsid w:val="00C870D0"/>
    <w:rsid w:val="00C92D0B"/>
    <w:rsid w:val="00C92D5C"/>
    <w:rsid w:val="00C942D8"/>
    <w:rsid w:val="00CA1173"/>
    <w:rsid w:val="00CA142C"/>
    <w:rsid w:val="00CA1D7D"/>
    <w:rsid w:val="00CB1558"/>
    <w:rsid w:val="00CB29D2"/>
    <w:rsid w:val="00CB3528"/>
    <w:rsid w:val="00CC771E"/>
    <w:rsid w:val="00CD07B9"/>
    <w:rsid w:val="00CD0A30"/>
    <w:rsid w:val="00CD207F"/>
    <w:rsid w:val="00CD2457"/>
    <w:rsid w:val="00CD32E2"/>
    <w:rsid w:val="00CD731F"/>
    <w:rsid w:val="00CE6931"/>
    <w:rsid w:val="00CE7684"/>
    <w:rsid w:val="00CF145B"/>
    <w:rsid w:val="00CF78DF"/>
    <w:rsid w:val="00D00059"/>
    <w:rsid w:val="00D00BFF"/>
    <w:rsid w:val="00D0398E"/>
    <w:rsid w:val="00D06DE4"/>
    <w:rsid w:val="00D104DC"/>
    <w:rsid w:val="00D10A73"/>
    <w:rsid w:val="00D11B76"/>
    <w:rsid w:val="00D21147"/>
    <w:rsid w:val="00D2266E"/>
    <w:rsid w:val="00D24467"/>
    <w:rsid w:val="00D27A63"/>
    <w:rsid w:val="00D27B6D"/>
    <w:rsid w:val="00D30704"/>
    <w:rsid w:val="00D31905"/>
    <w:rsid w:val="00D35237"/>
    <w:rsid w:val="00D36354"/>
    <w:rsid w:val="00D36D71"/>
    <w:rsid w:val="00D36F3A"/>
    <w:rsid w:val="00D40768"/>
    <w:rsid w:val="00D43CDB"/>
    <w:rsid w:val="00D470DC"/>
    <w:rsid w:val="00D54A39"/>
    <w:rsid w:val="00D56C5D"/>
    <w:rsid w:val="00D6115B"/>
    <w:rsid w:val="00D62C9A"/>
    <w:rsid w:val="00D64F8D"/>
    <w:rsid w:val="00D70601"/>
    <w:rsid w:val="00D7064B"/>
    <w:rsid w:val="00D72F8D"/>
    <w:rsid w:val="00D730F5"/>
    <w:rsid w:val="00D851C4"/>
    <w:rsid w:val="00D858C1"/>
    <w:rsid w:val="00D87EA2"/>
    <w:rsid w:val="00D87FF3"/>
    <w:rsid w:val="00D968A4"/>
    <w:rsid w:val="00DA2234"/>
    <w:rsid w:val="00DA3074"/>
    <w:rsid w:val="00DA4E55"/>
    <w:rsid w:val="00DB0087"/>
    <w:rsid w:val="00DB3974"/>
    <w:rsid w:val="00DB4AF2"/>
    <w:rsid w:val="00DB6FC1"/>
    <w:rsid w:val="00DC25AB"/>
    <w:rsid w:val="00DC6AE2"/>
    <w:rsid w:val="00DD1C4B"/>
    <w:rsid w:val="00DD1F4D"/>
    <w:rsid w:val="00DE1C2B"/>
    <w:rsid w:val="00DE40FA"/>
    <w:rsid w:val="00DE4A9F"/>
    <w:rsid w:val="00DE558E"/>
    <w:rsid w:val="00DE7BCB"/>
    <w:rsid w:val="00DF4E78"/>
    <w:rsid w:val="00E041DC"/>
    <w:rsid w:val="00E04497"/>
    <w:rsid w:val="00E04A3E"/>
    <w:rsid w:val="00E07443"/>
    <w:rsid w:val="00E10A31"/>
    <w:rsid w:val="00E13720"/>
    <w:rsid w:val="00E17B6A"/>
    <w:rsid w:val="00E25D6D"/>
    <w:rsid w:val="00E32E8F"/>
    <w:rsid w:val="00E4026D"/>
    <w:rsid w:val="00E402C3"/>
    <w:rsid w:val="00E541D1"/>
    <w:rsid w:val="00E54C19"/>
    <w:rsid w:val="00E60402"/>
    <w:rsid w:val="00E64525"/>
    <w:rsid w:val="00E65B51"/>
    <w:rsid w:val="00E670DA"/>
    <w:rsid w:val="00E72100"/>
    <w:rsid w:val="00E73FD1"/>
    <w:rsid w:val="00E740C3"/>
    <w:rsid w:val="00E743AC"/>
    <w:rsid w:val="00E751CC"/>
    <w:rsid w:val="00EA1808"/>
    <w:rsid w:val="00EB1A3A"/>
    <w:rsid w:val="00EB1A53"/>
    <w:rsid w:val="00EB2E5F"/>
    <w:rsid w:val="00EB6B60"/>
    <w:rsid w:val="00EC2E40"/>
    <w:rsid w:val="00EC5CFE"/>
    <w:rsid w:val="00EC69A9"/>
    <w:rsid w:val="00ED05C3"/>
    <w:rsid w:val="00ED0CEC"/>
    <w:rsid w:val="00ED67FE"/>
    <w:rsid w:val="00ED6ED7"/>
    <w:rsid w:val="00EE13B0"/>
    <w:rsid w:val="00EE1633"/>
    <w:rsid w:val="00EE45BB"/>
    <w:rsid w:val="00EF5C35"/>
    <w:rsid w:val="00F02A99"/>
    <w:rsid w:val="00F0642A"/>
    <w:rsid w:val="00F1355F"/>
    <w:rsid w:val="00F206E7"/>
    <w:rsid w:val="00F3092F"/>
    <w:rsid w:val="00F31A04"/>
    <w:rsid w:val="00F322C4"/>
    <w:rsid w:val="00F33F60"/>
    <w:rsid w:val="00F400AA"/>
    <w:rsid w:val="00F4325F"/>
    <w:rsid w:val="00F46DEC"/>
    <w:rsid w:val="00F47CEB"/>
    <w:rsid w:val="00F5324F"/>
    <w:rsid w:val="00F54CA1"/>
    <w:rsid w:val="00F7038E"/>
    <w:rsid w:val="00F70CC4"/>
    <w:rsid w:val="00F715AB"/>
    <w:rsid w:val="00F73138"/>
    <w:rsid w:val="00F74949"/>
    <w:rsid w:val="00F750E0"/>
    <w:rsid w:val="00F80E3A"/>
    <w:rsid w:val="00F82307"/>
    <w:rsid w:val="00F82647"/>
    <w:rsid w:val="00F82C4D"/>
    <w:rsid w:val="00F90BB8"/>
    <w:rsid w:val="00FA09A0"/>
    <w:rsid w:val="00FA2EDA"/>
    <w:rsid w:val="00FA3538"/>
    <w:rsid w:val="00FA3941"/>
    <w:rsid w:val="00FA5AB1"/>
    <w:rsid w:val="00FB009C"/>
    <w:rsid w:val="00FB2BE4"/>
    <w:rsid w:val="00FB60BF"/>
    <w:rsid w:val="00FB678C"/>
    <w:rsid w:val="00FB6837"/>
    <w:rsid w:val="00FC09CC"/>
    <w:rsid w:val="00FC104A"/>
    <w:rsid w:val="00FC48C0"/>
    <w:rsid w:val="00FC55BE"/>
    <w:rsid w:val="00FC6B57"/>
    <w:rsid w:val="00FD0A27"/>
    <w:rsid w:val="00FD0CCD"/>
    <w:rsid w:val="00FD3203"/>
    <w:rsid w:val="00FD61BD"/>
    <w:rsid w:val="00FD74F6"/>
    <w:rsid w:val="00FD7803"/>
    <w:rsid w:val="00FE2831"/>
    <w:rsid w:val="00FE4D07"/>
    <w:rsid w:val="00FE70A0"/>
    <w:rsid w:val="00FE7BAF"/>
    <w:rsid w:val="00FF3495"/>
    <w:rsid w:val="00FF3EFB"/>
    <w:rsid w:val="00FF6567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E1D11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DC25AB"/>
    <w:pPr>
      <w:jc w:val="both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35D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D07"/>
    <w:rPr>
      <w:rFonts w:ascii="Arial" w:hAnsi="Arial" w:cs="Arial"/>
    </w:rPr>
  </w:style>
  <w:style w:type="character" w:styleId="PageNumber">
    <w:name w:val="page number"/>
    <w:basedOn w:val="DefaultParagraphFont"/>
    <w:uiPriority w:val="99"/>
    <w:semiHidden/>
    <w:unhideWhenUsed/>
    <w:rsid w:val="00935D07"/>
  </w:style>
  <w:style w:type="character" w:customStyle="1" w:styleId="graphictitle1">
    <w:name w:val="graphic_title1"/>
    <w:basedOn w:val="DefaultParagraphFont"/>
    <w:rsid w:val="00935D07"/>
  </w:style>
  <w:style w:type="paragraph" w:styleId="BalloonText">
    <w:name w:val="Balloon Text"/>
    <w:basedOn w:val="Normal"/>
    <w:link w:val="BalloonTextChar"/>
    <w:uiPriority w:val="99"/>
    <w:semiHidden/>
    <w:unhideWhenUsed/>
    <w:rsid w:val="005D047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0473"/>
    <w:rPr>
      <w:rFonts w:ascii="Times New Roman" w:hAnsi="Times New Roman" w:cs="Times New Roman"/>
      <w:sz w:val="18"/>
      <w:szCs w:val="18"/>
    </w:rPr>
  </w:style>
  <w:style w:type="paragraph" w:customStyle="1" w:styleId="EndNoteBibliographyTitle">
    <w:name w:val="EndNote Bibliography Title"/>
    <w:basedOn w:val="Normal"/>
    <w:rsid w:val="005D0473"/>
    <w:pPr>
      <w:jc w:val="center"/>
    </w:pPr>
  </w:style>
  <w:style w:type="paragraph" w:customStyle="1" w:styleId="EndNoteBibliography">
    <w:name w:val="EndNote Bibliography"/>
    <w:basedOn w:val="Normal"/>
    <w:rsid w:val="005D0473"/>
  </w:style>
  <w:style w:type="paragraph" w:styleId="Header">
    <w:name w:val="header"/>
    <w:basedOn w:val="Normal"/>
    <w:link w:val="HeaderChar"/>
    <w:uiPriority w:val="99"/>
    <w:unhideWhenUsed/>
    <w:rsid w:val="005D0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0473"/>
    <w:rPr>
      <w:rFonts w:ascii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4E2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4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2401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2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2401"/>
    <w:rPr>
      <w:rFonts w:ascii="Arial" w:hAnsi="Arial" w:cs="Arial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C42A3"/>
    <w:pPr>
      <w:ind w:left="720"/>
      <w:contextualSpacing/>
    </w:pPr>
  </w:style>
  <w:style w:type="paragraph" w:styleId="Revision">
    <w:name w:val="Revision"/>
    <w:hidden/>
    <w:uiPriority w:val="99"/>
    <w:semiHidden/>
    <w:rsid w:val="00364F32"/>
    <w:rPr>
      <w:rFonts w:ascii="Arial" w:hAnsi="Arial" w:cs="Arial"/>
    </w:rPr>
  </w:style>
  <w:style w:type="character" w:styleId="LineNumber">
    <w:name w:val="line number"/>
    <w:basedOn w:val="DefaultParagraphFont"/>
    <w:uiPriority w:val="99"/>
    <w:semiHidden/>
    <w:unhideWhenUsed/>
    <w:rsid w:val="002076EB"/>
  </w:style>
  <w:style w:type="character" w:styleId="Hyperlink">
    <w:name w:val="Hyperlink"/>
    <w:basedOn w:val="DefaultParagraphFont"/>
    <w:uiPriority w:val="99"/>
    <w:semiHidden/>
    <w:unhideWhenUsed/>
    <w:rsid w:val="007C3F0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35237"/>
    <w:rPr>
      <w:color w:val="954F72" w:themeColor="followedHyperlink"/>
      <w:u w:val="single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F28B1"/>
    <w:rPr>
      <w:rFonts w:ascii="Times New Roman" w:hAnsi="Times New Roman" w:cs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F28B1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5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microsoft.com/office/2011/relationships/people" Target="peop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1154C85-C87D-774C-B6E3-50ABF23F6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745</Words>
  <Characters>4251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Giedroc</dc:creator>
  <cp:keywords/>
  <dc:description/>
  <cp:lastModifiedBy>Daiana Capdevila</cp:lastModifiedBy>
  <cp:revision>2</cp:revision>
  <cp:lastPrinted>2018-08-21T21:53:00Z</cp:lastPrinted>
  <dcterms:created xsi:type="dcterms:W3CDTF">2018-10-07T02:31:00Z</dcterms:created>
  <dcterms:modified xsi:type="dcterms:W3CDTF">2018-10-07T02:31:00Z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http://www.zotero.org/styles/acs-chemical-biology</vt:lpwstr>
  </property>
  <property fmtid="{D5CDD505-2E9C-101B-9397-08002B2CF9AE}" pid="3" name="Mendeley Recent Style Name 0_1">
    <vt:lpwstr>ACS Chemical Biology</vt:lpwstr>
  </property>
  <property fmtid="{D5CDD505-2E9C-101B-9397-08002B2CF9AE}" pid="4" name="Mendeley Recent Style Id 1_1">
    <vt:lpwstr>http://www.zotero.org/styles/american-chemical-society</vt:lpwstr>
  </property>
  <property fmtid="{D5CDD505-2E9C-101B-9397-08002B2CF9AE}" pid="5" name="Mendeley Recent Style Name 1_1">
    <vt:lpwstr>American Chemical Society</vt:lpwstr>
  </property>
  <property fmtid="{D5CDD505-2E9C-101B-9397-08002B2CF9AE}" pid="6" name="Mendeley Recent Style Id 2_1">
    <vt:lpwstr>http://csl.mendeley.com/styles/16829861/american-chemical-society</vt:lpwstr>
  </property>
  <property fmtid="{D5CDD505-2E9C-101B-9397-08002B2CF9AE}" pid="7" name="Mendeley Recent Style Name 2_1">
    <vt:lpwstr>American Chemical Society - Daiana Capdevila</vt:lpwstr>
  </property>
  <property fmtid="{D5CDD505-2E9C-101B-9397-08002B2CF9AE}" pid="8" name="Mendeley Recent Style Id 3_1">
    <vt:lpwstr>http://www.zotero.org/styles/biochemical-journal</vt:lpwstr>
  </property>
  <property fmtid="{D5CDD505-2E9C-101B-9397-08002B2CF9AE}" pid="9" name="Mendeley Recent Style Name 3_1">
    <vt:lpwstr>Biochemical Journal</vt:lpwstr>
  </property>
  <property fmtid="{D5CDD505-2E9C-101B-9397-08002B2CF9AE}" pid="10" name="Mendeley Recent Style Id 4_1">
    <vt:lpwstr>http://csl.mendeley.com/styles/16829861/biochemical-journal-2</vt:lpwstr>
  </property>
  <property fmtid="{D5CDD505-2E9C-101B-9397-08002B2CF9AE}" pid="11" name="Mendeley Recent Style Name 4_1">
    <vt:lpwstr>Biochemical Journal - Daiana Capdevila</vt:lpwstr>
  </property>
  <property fmtid="{D5CDD505-2E9C-101B-9397-08002B2CF9AE}" pid="12" name="Mendeley Recent Style Id 5_1">
    <vt:lpwstr>http://csl.mendeley.com/styles/16829861/biochemical-journal-3</vt:lpwstr>
  </property>
  <property fmtid="{D5CDD505-2E9C-101B-9397-08002B2CF9AE}" pid="13" name="Mendeley Recent Style Name 5_1">
    <vt:lpwstr>Biochemical Journal - Daiana Capdevila</vt:lpwstr>
  </property>
  <property fmtid="{D5CDD505-2E9C-101B-9397-08002B2CF9AE}" pid="14" name="Mendeley Recent Style Id 6_1">
    <vt:lpwstr>http://www.zotero.org/styles/journal-of-the-american-chemical-society</vt:lpwstr>
  </property>
  <property fmtid="{D5CDD505-2E9C-101B-9397-08002B2CF9AE}" pid="15" name="Mendeley Recent Style Name 6_1">
    <vt:lpwstr>Journal of the American Chemical Society</vt:lpwstr>
  </property>
  <property fmtid="{D5CDD505-2E9C-101B-9397-08002B2CF9AE}" pid="16" name="Mendeley Recent Style Id 7_1">
    <vt:lpwstr>http://www.zotero.org/styles/nano-letters</vt:lpwstr>
  </property>
  <property fmtid="{D5CDD505-2E9C-101B-9397-08002B2CF9AE}" pid="17" name="Mendeley Recent Style Name 7_1">
    <vt:lpwstr>Nano Letters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http://www.zotero.org/styles/royal-society-of-chemistry</vt:lpwstr>
  </property>
  <property fmtid="{D5CDD505-2E9C-101B-9397-08002B2CF9AE}" pid="21" name="Mendeley Recent Style Name 9_1">
    <vt:lpwstr>Royal Society of Chemistry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0ea7d52c-f7de-3165-86d8-5dd75fac9c55</vt:lpwstr>
  </property>
  <property fmtid="{D5CDD505-2E9C-101B-9397-08002B2CF9AE}" pid="24" name="Mendeley Citation Style_1">
    <vt:lpwstr>http://csl.mendeley.com/styles/16829861/biochemical-journal-2</vt:lpwstr>
  </property>
</Properties>
</file>