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6CB" w:rsidRPr="00B40D72" w:rsidRDefault="00DD36CB" w:rsidP="00446784">
      <w:pPr>
        <w:rPr>
          <w:rFonts w:ascii="Arial" w:hAnsi="Arial" w:cs="Arial"/>
          <w:color w:val="000000" w:themeColor="text1"/>
          <w:sz w:val="28"/>
          <w:szCs w:val="28"/>
        </w:rPr>
      </w:pPr>
      <w:r w:rsidRPr="00B40D72">
        <w:rPr>
          <w:rFonts w:ascii="Arial" w:hAnsi="Arial" w:cs="Arial"/>
          <w:color w:val="000000" w:themeColor="text1"/>
          <w:sz w:val="28"/>
          <w:szCs w:val="28"/>
        </w:rPr>
        <w:t xml:space="preserve">Supplementary </w:t>
      </w:r>
      <w:r w:rsidR="00F66D71">
        <w:rPr>
          <w:rFonts w:ascii="Arial" w:hAnsi="Arial" w:cs="Arial"/>
          <w:color w:val="000000" w:themeColor="text1"/>
          <w:sz w:val="28"/>
          <w:szCs w:val="28"/>
        </w:rPr>
        <w:t>File 1</w:t>
      </w:r>
      <w:bookmarkStart w:id="0" w:name="_GoBack"/>
      <w:bookmarkEnd w:id="0"/>
    </w:p>
    <w:tbl>
      <w:tblPr>
        <w:tblpPr w:leftFromText="180" w:rightFromText="180" w:vertAnchor="page" w:horzAnchor="margin" w:tblpY="1863"/>
        <w:tblW w:w="8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6795"/>
      </w:tblGrid>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oligo name</w:t>
            </w:r>
          </w:p>
        </w:tc>
        <w:tc>
          <w:tcPr>
            <w:tcW w:w="6795" w:type="dxa"/>
            <w:shd w:val="clear" w:color="auto" w:fill="auto"/>
            <w:noWrap/>
            <w:vAlign w:val="bottom"/>
            <w:hideMark/>
          </w:tcPr>
          <w:p w:rsidR="00B40D72" w:rsidRPr="00FD2AB9" w:rsidRDefault="00B40D72" w:rsidP="00295B0C">
            <w:pPr>
              <w:jc w:val="center"/>
              <w:rPr>
                <w:rFonts w:ascii="Arial" w:eastAsia="Times New Roman" w:hAnsi="Arial" w:cs="Arial"/>
                <w:sz w:val="20"/>
                <w:szCs w:val="20"/>
              </w:rPr>
            </w:pPr>
            <w:r w:rsidRPr="00FD2AB9">
              <w:rPr>
                <w:rFonts w:ascii="Arial" w:eastAsia="Times New Roman" w:hAnsi="Arial" w:cs="Arial"/>
                <w:sz w:val="20"/>
                <w:szCs w:val="20"/>
              </w:rPr>
              <w:t>sequence</w:t>
            </w:r>
          </w:p>
        </w:tc>
      </w:tr>
      <w:tr w:rsidR="00B40D72" w:rsidRPr="00055E24" w:rsidTr="00B40D72">
        <w:trPr>
          <w:trHeight w:val="34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DLK0048</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ctagcaCTCGAGaaaaaaaccttcatataaaacgcggccgac</w:t>
            </w:r>
          </w:p>
        </w:tc>
      </w:tr>
      <w:tr w:rsidR="00B40D72" w:rsidRPr="00055E24" w:rsidTr="00B40D72">
        <w:trPr>
          <w:trHeight w:val="34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DLK0049</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ctagcaTCTAGAcctgcaggtcaacggatcctac</w:t>
            </w:r>
          </w:p>
        </w:tc>
      </w:tr>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DLK0022</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Pr>
                <w:rFonts w:ascii="Arial" w:eastAsia="Times New Roman" w:hAnsi="Arial" w:cs="Arial"/>
                <w:sz w:val="20"/>
                <w:szCs w:val="20"/>
              </w:rPr>
              <w:t>See MCS of pattB ywing2+</w:t>
            </w:r>
          </w:p>
        </w:tc>
      </w:tr>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DLK0023</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Pr>
                <w:rFonts w:ascii="Arial" w:eastAsia="Times New Roman" w:hAnsi="Arial" w:cs="Arial"/>
                <w:sz w:val="20"/>
                <w:szCs w:val="20"/>
              </w:rPr>
              <w:t>See MCS of pattB ywing2+ (reverse complement)</w:t>
            </w:r>
          </w:p>
        </w:tc>
      </w:tr>
      <w:tr w:rsidR="00B40D72" w:rsidRPr="00055E24" w:rsidTr="00B40D72">
        <w:trPr>
          <w:trHeight w:val="34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DLK0054</w:t>
            </w:r>
          </w:p>
        </w:tc>
        <w:tc>
          <w:tcPr>
            <w:tcW w:w="6795"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ctgacGCGGCCGCatgattatcgcccgattaccacattgagtg</w:t>
            </w:r>
          </w:p>
        </w:tc>
      </w:tr>
      <w:tr w:rsidR="00B40D72" w:rsidRPr="00055E24" w:rsidTr="00B40D72">
        <w:trPr>
          <w:trHeight w:val="34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DLK0055</w:t>
            </w:r>
          </w:p>
        </w:tc>
        <w:tc>
          <w:tcPr>
            <w:tcW w:w="6795"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ctgacGCGGCCGCctctattcaatcgggacagtggaaattgac</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DLK0056</w:t>
            </w:r>
          </w:p>
        </w:tc>
        <w:tc>
          <w:tcPr>
            <w:tcW w:w="6795"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atcgGTCGACtccacaaatcagatctctttggccataattg</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DLK0057</w:t>
            </w:r>
          </w:p>
        </w:tc>
        <w:tc>
          <w:tcPr>
            <w:tcW w:w="6795"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atcgGTCGACgtcaatttccactgtcccgattgaatagag</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DLK0225</w:t>
            </w:r>
          </w:p>
        </w:tc>
        <w:tc>
          <w:tcPr>
            <w:tcW w:w="6795" w:type="dxa"/>
            <w:shd w:val="clear" w:color="auto" w:fill="auto"/>
            <w:noWrap/>
            <w:vAlign w:val="bottom"/>
            <w:hideMark/>
          </w:tcPr>
          <w:p w:rsidR="00B40D72" w:rsidRDefault="00B40D72" w:rsidP="00295B0C">
            <w:pPr>
              <w:rPr>
                <w:rFonts w:ascii="Arial" w:eastAsia="Times New Roman" w:hAnsi="Arial" w:cs="Arial"/>
                <w:sz w:val="20"/>
                <w:szCs w:val="20"/>
              </w:rPr>
            </w:pPr>
            <w:r w:rsidRPr="00FD2AB9">
              <w:rPr>
                <w:rFonts w:ascii="Arial" w:eastAsia="Times New Roman" w:hAnsi="Arial" w:cs="Arial"/>
                <w:sz w:val="20"/>
                <w:szCs w:val="20"/>
              </w:rPr>
              <w:t>CCGCGGTGGGAAGACttGGAGGTTCCGGTGGAA</w:t>
            </w:r>
          </w:p>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GCGGAGGTAGCGGCggatccGTGTCCAAGGG</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DLK300</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GAGAGTCTAGAAGAGAGGTCTCGCTTGTACAGCTCATCCATGCCCAG</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DLK320</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ggTGGCGTCTCtGGATgattaactagtgTTCCCGAGACGGAT</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DLK322</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ggTGGGAAGACttGGATgattaactagtgTTCCCcGTCTTCGAT</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DLK324</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ggTGGGGTCTCtGGATgattaactagtgTTCCCGAGACCGAT</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DLK326</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GAGATCGGTCTCGGGAACCTGCAGGTCAACGGATCCTAC</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DLK327</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ggTGGGGTCTCtGGATctctattcaatcgggacagtggaaattgac</w:t>
            </w:r>
          </w:p>
        </w:tc>
      </w:tr>
      <w:tr w:rsidR="00B40D72" w:rsidRPr="00055E24" w:rsidTr="00B40D72">
        <w:trPr>
          <w:trHeight w:val="31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DLK338</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ATCGAAGACGGGGAACACTAGTTAATCATCCAAGTCTTCCCACCGC</w:t>
            </w:r>
          </w:p>
        </w:tc>
      </w:tr>
      <w:tr w:rsidR="00B40D72" w:rsidRPr="00055E24" w:rsidTr="00B40D72">
        <w:trPr>
          <w:trHeight w:val="31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DLK339</w:t>
            </w:r>
          </w:p>
        </w:tc>
        <w:tc>
          <w:tcPr>
            <w:tcW w:w="6795"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ATCGGTCTCGGGAACACTAGTTAATCATCCAGAGACCCCACCGC</w:t>
            </w:r>
          </w:p>
        </w:tc>
      </w:tr>
      <w:tr w:rsidR="00B40D72" w:rsidRPr="00055E24" w:rsidTr="00B40D72">
        <w:trPr>
          <w:trHeight w:val="31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DLK340</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ATCCGTCTCGGGAACACTAGTTAATCATCCAGAGACGCCACCGC</w:t>
            </w:r>
          </w:p>
        </w:tc>
      </w:tr>
      <w:tr w:rsidR="00B40D72" w:rsidRPr="00055E24" w:rsidTr="00B40D72">
        <w:trPr>
          <w:trHeight w:val="31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DLK461</w:t>
            </w:r>
          </w:p>
        </w:tc>
        <w:tc>
          <w:tcPr>
            <w:tcW w:w="6795"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CGGTCTCtTCCGTCTAGATTCTcGAGACCGAT</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DLK462</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ATCGGTCTCgAGAATCTAGACGGAaGAGACCGAGCT</w:t>
            </w:r>
          </w:p>
        </w:tc>
      </w:tr>
      <w:tr w:rsidR="00B40D72" w:rsidRPr="00055E24" w:rsidTr="00B40D72">
        <w:trPr>
          <w:trHeight w:val="31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DLK463</w:t>
            </w:r>
          </w:p>
        </w:tc>
        <w:tc>
          <w:tcPr>
            <w:tcW w:w="6795"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CCGTCTCtTCCGTCTAGATTCTcGAGACGGAT</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DLK464</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ATCCGTCTCgAGAATCTAGACGGAaGAGACGGAGCT</w:t>
            </w:r>
          </w:p>
        </w:tc>
      </w:tr>
      <w:tr w:rsidR="00B40D72" w:rsidRPr="00055E24" w:rsidTr="00B40D72">
        <w:trPr>
          <w:trHeight w:val="315"/>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DLK465</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CGAAGACttTCCGTCTAGATTCTccGTCTTCGAT</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DLK466</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ATCGAAGACggAGAATCTAGACGGAaaGTCTTCGAGCT</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DLK554</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ggcgGATCCGGAGGTAGCGGTGGAAGCGGAGGTTCTcGAGACCtctct</w:t>
            </w:r>
          </w:p>
        </w:tc>
      </w:tr>
      <w:tr w:rsidR="00B40D72" w:rsidRPr="00055E24" w:rsidTr="00B40D72">
        <w:trPr>
          <w:trHeight w:val="300"/>
        </w:trPr>
        <w:tc>
          <w:tcPr>
            <w:tcW w:w="2173" w:type="dxa"/>
            <w:shd w:val="clear" w:color="auto" w:fill="auto"/>
            <w:noWrap/>
            <w:vAlign w:val="center"/>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DLK555</w:t>
            </w:r>
          </w:p>
        </w:tc>
        <w:tc>
          <w:tcPr>
            <w:tcW w:w="6795"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ctagagagaGGTCTCgAGAACCTCCGCTTCCACCGCTACCTCCGGATC</w:t>
            </w:r>
          </w:p>
        </w:tc>
      </w:tr>
      <w:tr w:rsidR="00B40D72" w:rsidRPr="00055E24" w:rsidTr="00B40D72">
        <w:trPr>
          <w:trHeight w:val="315"/>
        </w:trPr>
        <w:tc>
          <w:tcPr>
            <w:tcW w:w="2173"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DLK823</w:t>
            </w:r>
          </w:p>
        </w:tc>
        <w:tc>
          <w:tcPr>
            <w:tcW w:w="6795"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gcgcGGATCCggcaatgattcccgcttgc</w:t>
            </w:r>
          </w:p>
        </w:tc>
      </w:tr>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DLK824</w:t>
            </w:r>
          </w:p>
        </w:tc>
        <w:tc>
          <w:tcPr>
            <w:tcW w:w="6795"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acacacGCGGCCGCcagctggttcgatagctttcg</w:t>
            </w:r>
          </w:p>
        </w:tc>
      </w:tr>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DLK966</w:t>
            </w:r>
          </w:p>
        </w:tc>
        <w:tc>
          <w:tcPr>
            <w:tcW w:w="6795"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ctctctctcgaggcgatttaacagtccgtcaag</w:t>
            </w:r>
          </w:p>
        </w:tc>
      </w:tr>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sz w:val="20"/>
                <w:szCs w:val="20"/>
              </w:rPr>
            </w:pPr>
            <w:r w:rsidRPr="00FD2AB9">
              <w:rPr>
                <w:rFonts w:ascii="Arial" w:eastAsia="Times New Roman" w:hAnsi="Arial" w:cs="Arial"/>
                <w:sz w:val="20"/>
                <w:szCs w:val="20"/>
              </w:rPr>
              <w:t>DLK969</w:t>
            </w:r>
          </w:p>
        </w:tc>
        <w:tc>
          <w:tcPr>
            <w:tcW w:w="6795" w:type="dxa"/>
            <w:shd w:val="clear" w:color="auto" w:fill="auto"/>
            <w:noWrap/>
            <w:vAlign w:val="bottom"/>
            <w:hideMark/>
          </w:tcPr>
          <w:p w:rsidR="00B40D72" w:rsidRPr="00FD2AB9" w:rsidRDefault="00B40D72" w:rsidP="00295B0C">
            <w:pPr>
              <w:rPr>
                <w:rFonts w:ascii="Arial" w:eastAsia="Times New Roman" w:hAnsi="Arial" w:cs="Arial"/>
                <w:color w:val="FF00FD"/>
                <w:sz w:val="20"/>
                <w:szCs w:val="20"/>
              </w:rPr>
            </w:pPr>
            <w:r w:rsidRPr="00FD2AB9">
              <w:rPr>
                <w:rFonts w:ascii="Arial" w:eastAsia="Times New Roman" w:hAnsi="Arial" w:cs="Arial"/>
                <w:color w:val="000000" w:themeColor="text1"/>
                <w:sz w:val="20"/>
                <w:szCs w:val="20"/>
              </w:rPr>
              <w:t>acacaccctagggttggatcacaagttttcattgttgc</w:t>
            </w:r>
          </w:p>
        </w:tc>
      </w:tr>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MiMIC_5’_for</w:t>
            </w:r>
          </w:p>
        </w:tc>
        <w:tc>
          <w:tcPr>
            <w:tcW w:w="6795"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 xml:space="preserve"> gctaccttaatctcaagaagagcaaaacaaaagc</w:t>
            </w:r>
          </w:p>
        </w:tc>
      </w:tr>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MiMIC_3’_rev</w:t>
            </w:r>
          </w:p>
        </w:tc>
        <w:tc>
          <w:tcPr>
            <w:tcW w:w="6795"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cgcggcgtaatgtgatttactatcatac</w:t>
            </w:r>
          </w:p>
        </w:tc>
      </w:tr>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GFP_DH_for</w:t>
            </w:r>
          </w:p>
        </w:tc>
        <w:tc>
          <w:tcPr>
            <w:tcW w:w="6795"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gcaccacgccggtgaacag</w:t>
            </w:r>
          </w:p>
        </w:tc>
      </w:tr>
      <w:tr w:rsidR="00B40D72" w:rsidRPr="00055E24" w:rsidTr="00B40D72">
        <w:trPr>
          <w:trHeight w:val="300"/>
        </w:trPr>
        <w:tc>
          <w:tcPr>
            <w:tcW w:w="2173"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T2A_GAL4_DH_rev</w:t>
            </w:r>
          </w:p>
        </w:tc>
        <w:tc>
          <w:tcPr>
            <w:tcW w:w="6795" w:type="dxa"/>
            <w:shd w:val="clear" w:color="auto" w:fill="auto"/>
            <w:noWrap/>
            <w:vAlign w:val="bottom"/>
            <w:hideMark/>
          </w:tcPr>
          <w:p w:rsidR="00B40D72" w:rsidRPr="00FD2AB9" w:rsidRDefault="00B40D72" w:rsidP="00295B0C">
            <w:pPr>
              <w:rPr>
                <w:rFonts w:ascii="Arial" w:eastAsia="Times New Roman" w:hAnsi="Arial" w:cs="Arial"/>
                <w:color w:val="000000"/>
                <w:sz w:val="20"/>
                <w:szCs w:val="20"/>
              </w:rPr>
            </w:pPr>
            <w:r w:rsidRPr="00FD2AB9">
              <w:rPr>
                <w:rFonts w:ascii="Arial" w:eastAsia="Times New Roman" w:hAnsi="Arial" w:cs="Arial"/>
                <w:color w:val="000000"/>
                <w:sz w:val="20"/>
                <w:szCs w:val="20"/>
              </w:rPr>
              <w:t>ctgtagcggcactcccagttgttc</w:t>
            </w:r>
          </w:p>
        </w:tc>
      </w:tr>
    </w:tbl>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446784">
      <w:pPr>
        <w:rPr>
          <w:rFonts w:ascii="Arial" w:hAnsi="Arial" w:cs="Arial"/>
          <w:color w:val="000000" w:themeColor="text1"/>
          <w:sz w:val="28"/>
          <w:szCs w:val="28"/>
        </w:rPr>
      </w:pP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p>
    <w:p w:rsidR="0069062F" w:rsidRDefault="0069062F" w:rsidP="00DD36CB">
      <w:pPr>
        <w:spacing w:line="276" w:lineRule="auto"/>
        <w:rPr>
          <w:rFonts w:ascii="Arial" w:eastAsia="Times New Roman" w:hAnsi="Arial" w:cs="Arial"/>
          <w:sz w:val="22"/>
          <w:szCs w:val="22"/>
          <w:lang w:eastAsia="en-US"/>
        </w:rPr>
      </w:pPr>
      <w:proofErr w:type="gramStart"/>
      <w:r>
        <w:rPr>
          <w:rFonts w:ascii="Arial" w:eastAsia="Times New Roman" w:hAnsi="Arial" w:cs="Arial"/>
          <w:sz w:val="22"/>
          <w:szCs w:val="22"/>
          <w:lang w:eastAsia="en-US"/>
        </w:rPr>
        <w:lastRenderedPageBreak/>
        <w:t>sgRNAs</w:t>
      </w:r>
      <w:proofErr w:type="gramEnd"/>
      <w:r>
        <w:rPr>
          <w:rFonts w:ascii="Arial" w:eastAsia="Times New Roman" w:hAnsi="Arial" w:cs="Arial"/>
          <w:sz w:val="22"/>
          <w:szCs w:val="22"/>
          <w:lang w:eastAsia="en-US"/>
        </w:rPr>
        <w:t xml:space="preserve"> used in study</w:t>
      </w:r>
    </w:p>
    <w:tbl>
      <w:tblPr>
        <w:tblW w:w="7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7"/>
        <w:gridCol w:w="3684"/>
      </w:tblGrid>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Nmnat ywing2+ KI upstream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AAGCGAAAGCAATGTTCGTG</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Nmnat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CACGTTCGTTACCAAGTTGA</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Stub1 ywing2+ KI upstream</w:t>
            </w:r>
          </w:p>
        </w:tc>
        <w:tc>
          <w:tcPr>
            <w:tcW w:w="3684"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ATTCTGTCGGCTCTTAAATT</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Stub1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bCs/>
                <w:color w:val="333333"/>
                <w:lang w:eastAsia="en-US"/>
              </w:rPr>
            </w:pPr>
            <w:r w:rsidRPr="0069062F">
              <w:rPr>
                <w:rFonts w:ascii="Arial" w:eastAsia="Times New Roman" w:hAnsi="Arial" w:cs="Arial"/>
                <w:bCs/>
                <w:color w:val="333333"/>
                <w:lang w:eastAsia="en-US"/>
              </w:rPr>
              <w:t>CGATATCGATAGAGAGTTAG</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Ubqn ywing2+ KI upstream</w:t>
            </w:r>
          </w:p>
        </w:tc>
        <w:tc>
          <w:tcPr>
            <w:tcW w:w="3684"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CCGCTATCGATTCATCGAT</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Ubqn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ATAGTAGAGGGTAAAAGACG</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Itp-r83A ywing2+ KI upstream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AGGTCCAACTAATTCACTAA</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Itp-r83A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GGTGGAGTTCTACGCTCGAT</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CG18769 ywing2+ KI upstream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TTTGGGGAAGTGAAGGGAGT</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CG18769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GCACACACAATATTTGCCTT</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CG13390 ywing2+ KI upstream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AGCCCCAGGAATCCAGTTAG</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CG13390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TTGCTGAAGTCTTGTGACCA</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CG11679 ywing2+ KI upstream</w:t>
            </w:r>
          </w:p>
        </w:tc>
        <w:tc>
          <w:tcPr>
            <w:tcW w:w="3684" w:type="dxa"/>
            <w:shd w:val="clear" w:color="auto" w:fill="auto"/>
            <w:noWrap/>
            <w:vAlign w:val="bottom"/>
            <w:hideMark/>
          </w:tcPr>
          <w:p w:rsidR="0069062F" w:rsidRPr="0069062F" w:rsidRDefault="0069062F" w:rsidP="007A0299">
            <w:pPr>
              <w:rPr>
                <w:rFonts w:ascii="Arial" w:eastAsia="Times New Roman" w:hAnsi="Arial" w:cs="Arial"/>
                <w:color w:val="000000"/>
                <w:lang w:eastAsia="en-US"/>
              </w:rPr>
            </w:pPr>
            <w:r w:rsidRPr="0069062F">
              <w:rPr>
                <w:rFonts w:ascii="Arial" w:eastAsia="Times New Roman" w:hAnsi="Arial" w:cs="Arial"/>
                <w:color w:val="000000"/>
                <w:lang w:eastAsia="en-US"/>
              </w:rPr>
              <w:t>AATGGTATAGATCTACGTTG</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CG11679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TGGCTATATAATATAGTAGC</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Med27 ywing2+ KI upstream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TGATGAGACGAAATTACTGT</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Med27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TATGTACTTTGAATGCATGC</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rho ywing2+ KI upstream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TCCAAATTCCGAGCGGTCTc</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rho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lang w:eastAsia="en-US"/>
              </w:rPr>
            </w:pPr>
            <w:r w:rsidRPr="0069062F">
              <w:rPr>
                <w:rFonts w:ascii="Arial" w:eastAsia="Times New Roman" w:hAnsi="Arial" w:cs="Arial"/>
                <w:lang w:eastAsia="en-US"/>
              </w:rPr>
              <w:t>GTTTTCTGCGTCTGACTCGC</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amx ywing2+ KI upstream</w:t>
            </w:r>
          </w:p>
        </w:tc>
        <w:tc>
          <w:tcPr>
            <w:tcW w:w="3684"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GAAGATCTTGCTATTCCTAA</w:t>
            </w:r>
          </w:p>
        </w:tc>
      </w:tr>
      <w:tr w:rsidR="0069062F" w:rsidRPr="0069062F" w:rsidTr="0018416F">
        <w:trPr>
          <w:trHeight w:val="300"/>
        </w:trPr>
        <w:tc>
          <w:tcPr>
            <w:tcW w:w="4007"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amx ywing2+ KI downstream</w:t>
            </w:r>
          </w:p>
        </w:tc>
        <w:tc>
          <w:tcPr>
            <w:tcW w:w="3684" w:type="dxa"/>
            <w:shd w:val="clear" w:color="auto" w:fill="auto"/>
            <w:noWrap/>
            <w:vAlign w:val="bottom"/>
            <w:hideMark/>
          </w:tcPr>
          <w:p w:rsidR="0069062F" w:rsidRPr="0069062F" w:rsidRDefault="0069062F" w:rsidP="0069062F">
            <w:pPr>
              <w:rPr>
                <w:rFonts w:ascii="Arial" w:eastAsia="Times New Roman" w:hAnsi="Arial" w:cs="Arial"/>
                <w:color w:val="000000"/>
                <w:lang w:eastAsia="en-US"/>
              </w:rPr>
            </w:pPr>
            <w:r w:rsidRPr="0069062F">
              <w:rPr>
                <w:rFonts w:ascii="Arial" w:eastAsia="Times New Roman" w:hAnsi="Arial" w:cs="Arial"/>
                <w:color w:val="000000"/>
                <w:lang w:eastAsia="en-US"/>
              </w:rPr>
              <w:t>TCCATTTAAGTTGTGACCAT</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Nmnat ywing2+ replacement upstream</w:t>
            </w:r>
          </w:p>
        </w:tc>
        <w:tc>
          <w:tcPr>
            <w:tcW w:w="3684"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333333"/>
                <w:lang w:eastAsia="en-US"/>
              </w:rPr>
              <w:t>TCGCAAGCGAAAGCAATGTT</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Nmnat ywing2+ replacement downstream</w:t>
            </w:r>
          </w:p>
        </w:tc>
        <w:tc>
          <w:tcPr>
            <w:tcW w:w="3684"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333333"/>
                <w:lang w:eastAsia="en-US"/>
              </w:rPr>
              <w:t>CAAAAGCATGGGCAGCCGTC</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Stub1 ywing2+ replacement upstream</w:t>
            </w:r>
          </w:p>
        </w:tc>
        <w:tc>
          <w:tcPr>
            <w:tcW w:w="3684" w:type="dxa"/>
            <w:shd w:val="clear" w:color="auto" w:fill="auto"/>
            <w:noWrap/>
            <w:vAlign w:val="bottom"/>
            <w:hideMark/>
          </w:tcPr>
          <w:p w:rsidR="0018416F" w:rsidRPr="0069062F" w:rsidRDefault="0018416F" w:rsidP="0069062F">
            <w:pPr>
              <w:rPr>
                <w:rFonts w:ascii="Arial" w:eastAsia="Times New Roman" w:hAnsi="Arial" w:cs="Arial"/>
                <w:color w:val="333333"/>
                <w:lang w:eastAsia="en-US"/>
              </w:rPr>
            </w:pPr>
            <w:r w:rsidRPr="0069062F">
              <w:rPr>
                <w:rFonts w:ascii="Arial" w:eastAsia="Times New Roman" w:hAnsi="Arial" w:cs="Arial"/>
                <w:color w:val="000000"/>
                <w:lang w:eastAsia="en-US"/>
              </w:rPr>
              <w:t>ATTGATTCTGTCGGCTCTTA</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Stub1 ywing2+ replacement downstream</w:t>
            </w:r>
          </w:p>
        </w:tc>
        <w:tc>
          <w:tcPr>
            <w:tcW w:w="3684" w:type="dxa"/>
            <w:shd w:val="clear" w:color="auto" w:fill="auto"/>
            <w:noWrap/>
            <w:vAlign w:val="center"/>
            <w:hideMark/>
          </w:tcPr>
          <w:p w:rsidR="0018416F" w:rsidRPr="0069062F" w:rsidRDefault="0018416F" w:rsidP="0069062F">
            <w:pPr>
              <w:rPr>
                <w:rFonts w:ascii="Arial" w:eastAsia="Times New Roman" w:hAnsi="Arial" w:cs="Arial"/>
                <w:color w:val="333333"/>
                <w:lang w:eastAsia="en-US"/>
              </w:rPr>
            </w:pPr>
            <w:r w:rsidRPr="0069062F">
              <w:rPr>
                <w:rFonts w:ascii="Arial" w:eastAsia="Times New Roman" w:hAnsi="Arial" w:cs="Arial"/>
                <w:color w:val="000000"/>
                <w:lang w:eastAsia="en-US"/>
              </w:rPr>
              <w:t>ATTGTTTTCACACTACCGCT</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CG11679 ywing2+ replacement upstream</w:t>
            </w:r>
          </w:p>
        </w:tc>
        <w:tc>
          <w:tcPr>
            <w:tcW w:w="3684"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lang w:eastAsia="en-US"/>
              </w:rPr>
              <w:t>cacagcgttggccatccttt</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CG11679 ywing2+ replacement downstream</w:t>
            </w:r>
          </w:p>
        </w:tc>
        <w:tc>
          <w:tcPr>
            <w:tcW w:w="3684"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333333"/>
                <w:lang w:eastAsia="en-US"/>
              </w:rPr>
              <w:t>AAAGGCAATCGGAGGCCGGC</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Med27 ywing2+ replacement upstream</w:t>
            </w:r>
          </w:p>
        </w:tc>
        <w:tc>
          <w:tcPr>
            <w:tcW w:w="3684" w:type="dxa"/>
            <w:shd w:val="clear" w:color="auto" w:fill="auto"/>
            <w:noWrap/>
            <w:vAlign w:val="bottom"/>
            <w:hideMark/>
          </w:tcPr>
          <w:p w:rsidR="0018416F" w:rsidRPr="0069062F" w:rsidRDefault="0018416F" w:rsidP="0069062F">
            <w:pPr>
              <w:rPr>
                <w:rFonts w:ascii="Arial" w:eastAsia="Times New Roman" w:hAnsi="Arial" w:cs="Arial"/>
                <w:lang w:eastAsia="en-US"/>
              </w:rPr>
            </w:pPr>
            <w:r w:rsidRPr="0069062F">
              <w:rPr>
                <w:rFonts w:ascii="Arial" w:eastAsia="Times New Roman" w:hAnsi="Arial" w:cs="Arial"/>
                <w:lang w:eastAsia="en-US"/>
              </w:rPr>
              <w:t>CGATTGAATAGAGATCCtgt</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Med27 ywing2+ replacement downstream</w:t>
            </w:r>
          </w:p>
        </w:tc>
        <w:tc>
          <w:tcPr>
            <w:tcW w:w="3684" w:type="dxa"/>
            <w:shd w:val="clear" w:color="auto" w:fill="auto"/>
            <w:noWrap/>
            <w:vAlign w:val="bottom"/>
            <w:hideMark/>
          </w:tcPr>
          <w:p w:rsidR="0018416F" w:rsidRPr="0069062F" w:rsidRDefault="0018416F" w:rsidP="0069062F">
            <w:pPr>
              <w:rPr>
                <w:rFonts w:ascii="Arial" w:eastAsia="Times New Roman" w:hAnsi="Arial" w:cs="Arial"/>
                <w:color w:val="333333"/>
                <w:lang w:eastAsia="en-US"/>
              </w:rPr>
            </w:pPr>
            <w:r w:rsidRPr="0069062F">
              <w:rPr>
                <w:rFonts w:ascii="Arial" w:eastAsia="Times New Roman" w:hAnsi="Arial" w:cs="Arial"/>
                <w:lang w:eastAsia="en-US"/>
              </w:rPr>
              <w:t>GTTGACCTGCAGGTTCCtgc</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amx ywing2+ replacement upstream</w:t>
            </w:r>
          </w:p>
        </w:tc>
        <w:tc>
          <w:tcPr>
            <w:tcW w:w="3684" w:type="dxa"/>
            <w:shd w:val="clear" w:color="auto" w:fill="auto"/>
            <w:noWrap/>
            <w:vAlign w:val="bottom"/>
            <w:hideMark/>
          </w:tcPr>
          <w:p w:rsidR="0018416F" w:rsidRPr="0069062F" w:rsidRDefault="0018416F" w:rsidP="0069062F">
            <w:pPr>
              <w:rPr>
                <w:rFonts w:ascii="Arial" w:eastAsia="Times New Roman" w:hAnsi="Arial" w:cs="Arial"/>
                <w:lang w:eastAsia="en-US"/>
              </w:rPr>
            </w:pPr>
            <w:r w:rsidRPr="0069062F">
              <w:rPr>
                <w:rFonts w:ascii="Arial" w:eastAsia="Times New Roman" w:hAnsi="Arial" w:cs="Arial"/>
                <w:lang w:eastAsia="en-US"/>
              </w:rPr>
              <w:t>TTGAGAAGATCTTGCTATTC</w:t>
            </w:r>
          </w:p>
        </w:tc>
      </w:tr>
      <w:tr w:rsidR="0018416F" w:rsidRPr="0069062F" w:rsidTr="0018416F">
        <w:trPr>
          <w:trHeight w:val="300"/>
        </w:trPr>
        <w:tc>
          <w:tcPr>
            <w:tcW w:w="4007" w:type="dxa"/>
            <w:shd w:val="clear" w:color="auto" w:fill="auto"/>
            <w:noWrap/>
            <w:vAlign w:val="bottom"/>
            <w:hideMark/>
          </w:tcPr>
          <w:p w:rsidR="0018416F" w:rsidRPr="0069062F" w:rsidRDefault="0018416F" w:rsidP="0069062F">
            <w:pPr>
              <w:rPr>
                <w:rFonts w:ascii="Arial" w:eastAsia="Times New Roman" w:hAnsi="Arial" w:cs="Arial"/>
                <w:color w:val="000000"/>
                <w:lang w:eastAsia="en-US"/>
              </w:rPr>
            </w:pPr>
            <w:r w:rsidRPr="0069062F">
              <w:rPr>
                <w:rFonts w:ascii="Arial" w:eastAsia="Times New Roman" w:hAnsi="Arial" w:cs="Arial"/>
                <w:color w:val="000000"/>
                <w:lang w:eastAsia="en-US"/>
              </w:rPr>
              <w:t>amx ywing2+ replacement downstream</w:t>
            </w:r>
          </w:p>
        </w:tc>
        <w:tc>
          <w:tcPr>
            <w:tcW w:w="3684" w:type="dxa"/>
            <w:shd w:val="clear" w:color="auto" w:fill="auto"/>
            <w:noWrap/>
            <w:vAlign w:val="bottom"/>
            <w:hideMark/>
          </w:tcPr>
          <w:p w:rsidR="0018416F" w:rsidRPr="0069062F" w:rsidRDefault="0018416F" w:rsidP="0069062F">
            <w:pPr>
              <w:rPr>
                <w:rFonts w:ascii="Arial" w:eastAsia="Times New Roman" w:hAnsi="Arial" w:cs="Arial"/>
                <w:lang w:eastAsia="en-US"/>
              </w:rPr>
            </w:pPr>
            <w:r w:rsidRPr="0069062F">
              <w:rPr>
                <w:rFonts w:ascii="Arial" w:eastAsia="Times New Roman" w:hAnsi="Arial" w:cs="Arial"/>
                <w:lang w:eastAsia="en-US"/>
              </w:rPr>
              <w:t>CTACGACTAAAGCGGCCAAT</w:t>
            </w:r>
          </w:p>
        </w:tc>
      </w:tr>
    </w:tbl>
    <w:p w:rsidR="0069062F" w:rsidRDefault="0069062F" w:rsidP="00DD36CB">
      <w:pPr>
        <w:spacing w:line="276" w:lineRule="auto"/>
        <w:rPr>
          <w:rFonts w:ascii="Arial" w:eastAsia="Times New Roman" w:hAnsi="Arial" w:cs="Arial"/>
          <w:sz w:val="22"/>
          <w:szCs w:val="22"/>
          <w:lang w:eastAsia="en-US"/>
        </w:rPr>
      </w:pPr>
    </w:p>
    <w:p w:rsidR="0069062F" w:rsidRDefault="0069062F" w:rsidP="00DD36CB">
      <w:pPr>
        <w:spacing w:line="276" w:lineRule="auto"/>
        <w:rPr>
          <w:rFonts w:ascii="Arial" w:eastAsia="Times New Roman" w:hAnsi="Arial" w:cs="Arial"/>
          <w:sz w:val="22"/>
          <w:szCs w:val="22"/>
          <w:lang w:eastAsia="en-US"/>
        </w:rPr>
      </w:pPr>
    </w:p>
    <w:p w:rsidR="00DD36CB" w:rsidRPr="00B40D72" w:rsidRDefault="00DD36CB" w:rsidP="00DD36CB">
      <w:pPr>
        <w:spacing w:line="276" w:lineRule="auto"/>
        <w:rPr>
          <w:rFonts w:ascii="Arial" w:eastAsia="Times New Roman" w:hAnsi="Arial" w:cs="Arial"/>
          <w:sz w:val="22"/>
          <w:szCs w:val="22"/>
          <w:lang w:eastAsia="en-US"/>
        </w:rPr>
      </w:pPr>
      <w:r w:rsidRPr="00B40D72">
        <w:rPr>
          <w:rFonts w:ascii="Arial" w:eastAsia="Times New Roman" w:hAnsi="Arial" w:cs="Arial"/>
          <w:sz w:val="22"/>
          <w:szCs w:val="22"/>
          <w:lang w:eastAsia="en-US"/>
        </w:rPr>
        <w:lastRenderedPageBreak/>
        <w:t>Sequence of Double Header constructs (Reverse orientated elements are marked with the same color but with underline)</w:t>
      </w:r>
    </w:p>
    <w:p w:rsidR="00DD36CB" w:rsidRPr="00B40D72" w:rsidRDefault="00DD36CB" w:rsidP="00DD36CB">
      <w:pPr>
        <w:spacing w:line="276" w:lineRule="auto"/>
        <w:rPr>
          <w:rFonts w:ascii="Arial" w:eastAsia="Times New Roman" w:hAnsi="Arial" w:cs="Arial"/>
          <w:sz w:val="22"/>
          <w:szCs w:val="22"/>
          <w:lang w:eastAsia="en-US"/>
        </w:rPr>
      </w:pPr>
    </w:p>
    <w:p w:rsidR="00CB08D7" w:rsidRPr="002A310E" w:rsidRDefault="00CB08D7" w:rsidP="00CB08D7">
      <w:pPr>
        <w:rPr>
          <w:rFonts w:ascii="Arial" w:eastAsia="Times New Roman" w:hAnsi="Arial" w:cs="Arial"/>
        </w:rPr>
      </w:pPr>
      <w:r w:rsidRPr="005D37AB">
        <w:rPr>
          <w:rFonts w:ascii="Arial" w:eastAsia="Times New Roman" w:hAnsi="Arial" w:cs="Arial"/>
        </w:rPr>
        <w:t>GGCCAGACCCACGTAGTCCAGCGGCAGATCGGCGGCGGAGAAGTTAAGCGTCTCCAGGATGACCTTGCCCGAACTGGGGCACGTGGTGTTCGACGATGTGCAGCTAATTTCGCCCGGCTCCACGTCCGCCCATTGGTTAATCAGCAGACCCTCGTTGGCGTAACGGAACCATGAGAGGTACGACAACCATTTGAGGTATACTGGCACCGAGCCCGAGTTCAAGAAGAAGGCGTT</w:t>
      </w:r>
      <w:r w:rsidRPr="005D37AB">
        <w:rPr>
          <w:rFonts w:ascii="Arial" w:eastAsia="Times New Roman" w:hAnsi="Arial" w:cs="Arial"/>
          <w:color w:val="B2A1C7" w:themeColor="accent4" w:themeTint="99"/>
        </w:rPr>
        <w:t>TTTCCATAGGCTCCGCCCCCCTGACGAGCATCACAAAAATCGACGCTCAAGTCAGAGGTGGCGA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w:t>
      </w:r>
      <w:r w:rsidRPr="005D37AB">
        <w:rPr>
          <w:rFonts w:ascii="Arial" w:eastAsia="Times New Roman" w:hAnsi="Arial" w:cs="Arial"/>
        </w:rPr>
        <w:t>GAAGATCCTTTGATCTTTTCTACGGGGTCTGACGCTCAGTGGAACGAAAACTCACGTTAAGGGATTTTGGTCATGAGATTATCAAAAAGGATCTTCACCTAGATCCTTTTAAATTAAAAATGAAGTTTTAAATCAATCTAAAGTATATATGAGTAAACTTGGTCTGACA</w:t>
      </w:r>
      <w:r w:rsidRPr="005D37AB">
        <w:rPr>
          <w:rFonts w:ascii="Arial" w:eastAsia="Times New Roman" w:hAnsi="Arial" w:cs="Arial"/>
          <w:color w:val="FF0000"/>
        </w:rPr>
        <w:t>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C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w:t>
      </w:r>
      <w:r w:rsidRPr="005D37AB">
        <w:rPr>
          <w:rFonts w:ascii="Arial" w:eastAsia="Times New Roman" w:hAnsi="Arial" w:cs="Arial"/>
        </w:rPr>
        <w:t>CACATTTCCCCGAAAAGTGCCACCTGACGTCTAAGAAACCATTATTATCATGACATTAACCTATAAAAATAGGCGTATCACGAGGCCCTTTCGTCTCGCGCGTTTCGGTGATGACGGTGAAAACCTCTGACACATGCAGCTCCCGGAGACGGTCACAGCTTGTCTGTAAGCGGATGCCGGGAGCAGACAAGCCCGTCAGGGCGCGTCAGCGGGTGTTGGCGGGTGTCGGGGCTGGCTTAACTATGCGGCATCAGAGCAGATTGTACTGAGAGTGCACCATATGCGGTGTGAAATACCGCACCGAATCGCGCGGAACTAACGACAGTCGCTCCAAGGTCGTCGAACAAAAGGTGAATGTGTTGCGGAGAGCGGGTGGGAGACAGCGAAAGAGCAACTACGAAACGTGGTGTGGTGGAGGTGAATTATGAAG</w:t>
      </w:r>
      <w:r w:rsidRPr="005D37AB">
        <w:rPr>
          <w:rFonts w:ascii="Arial" w:eastAsia="Times New Roman" w:hAnsi="Arial" w:cs="Arial"/>
        </w:rPr>
        <w:lastRenderedPageBreak/>
        <w:t>AGGGCGCGCGATTTGAAAAGTATGTATATAAAAAATATATCCCGGTGTTTTATGTAGCGATAAACGAGTTTTTGATGTAAGGTATGCAGGTGTGTAAGTCTTTTGGTTAGAAGACAAATCCAAAGTCTACTTGTGGGGATGTTCGAAGGGGAAATACTTGTATTCTATAGGTCATATCTTGTTTTTATTGGCACAAATATAATTACATTAGCTTTTTGAGGGGGCAATAAACAGTAAACACGATGGTAATAATGGTAAAAAAAAAAACAAGCAGTTATTTCGGATATATGTCGGCTACTCCTTGCGTCGGGCCCGAAGTCTTAGAGCCAGATATGCGAGCACCCGGAAGCTCACGATGAGAATGGCCAGAC</w:t>
      </w:r>
      <w:r w:rsidRPr="005D37AB">
        <w:rPr>
          <w:rFonts w:ascii="Arial" w:eastAsia="Times New Roman" w:hAnsi="Arial" w:cs="Arial"/>
          <w:color w:val="C4BC96" w:themeColor="background2" w:themeShade="BF"/>
        </w:rPr>
        <w:t>CATGATGAAATAACATAAGGTGGTCCCGTCGGCAAGAGACATCCACTTAACGTATGCTTGCAATAAGTGCGAGTGAAAGGAATAGTATTCTGAGTGTCGTATTGAGTCTGAGTGAGACAGCGATATGATTGTTGATTAACCCTTAGCATGTCCGTGGGGTTTGAATTAACTCATAATATTAATTAGACGAAATTATTTTTAAAGTTTTATTTTTAATAATTTGCGAGTACGCAAAGCTTGGCTGCAT</w:t>
      </w:r>
      <w:r w:rsidRPr="005D37AB">
        <w:rPr>
          <w:rFonts w:ascii="Arial" w:eastAsia="Times New Roman" w:hAnsi="Arial" w:cs="Arial"/>
        </w:rPr>
        <w:t>CCAACGCGCAATTAACCCTCACTAAAGGGAACAAAAGCTGGGTACCGGGCCCCCCCTCGAG</w:t>
      </w:r>
      <w:r w:rsidRPr="005D37AB">
        <w:rPr>
          <w:rFonts w:ascii="Arial" w:eastAsia="Times New Roman" w:hAnsi="Arial" w:cs="Arial"/>
          <w:highlight w:val="cyan"/>
        </w:rPr>
        <w:t>ATAACTTCGTATAATGTATGCTATACGAAGTTAT</w:t>
      </w:r>
      <w:r w:rsidRPr="005D37AB">
        <w:rPr>
          <w:rFonts w:ascii="Arial" w:eastAsia="Times New Roman" w:hAnsi="Arial" w:cs="Arial"/>
        </w:rPr>
        <w:t>CAATTGGCTTATTGGGATTTCAATTTAAGATGCTGCTAAATAAAGTTAGTCACTTACGGACTGGGGAGGCACCCCGTCATCACTCGCCAGAAATGCAATT</w:t>
      </w:r>
      <w:r w:rsidRPr="005D37AB">
        <w:rPr>
          <w:rFonts w:ascii="Arial" w:eastAsia="Times New Roman" w:hAnsi="Arial" w:cs="Arial"/>
          <w:highlight w:val="magenta"/>
        </w:rPr>
        <w:t>GATGTAGGTCACGGTCTCGAAGCCGCGGTGCGGGTGCCAGGGCGTGCCCTTGGGCTCCCCGGGCGCGTACTCCACCTCACCCATCTGGTCCATCATGATG</w:t>
      </w:r>
      <w:r w:rsidRPr="005D37AB">
        <w:rPr>
          <w:rFonts w:ascii="Arial" w:eastAsia="Times New Roman" w:hAnsi="Arial" w:cs="Arial"/>
        </w:rPr>
        <w:t>GTCGACTCTAGA</w:t>
      </w:r>
      <w:r w:rsidRPr="005D37AB">
        <w:rPr>
          <w:rFonts w:ascii="Arial" w:eastAsia="Times New Roman" w:hAnsi="Arial" w:cs="Arial"/>
          <w:color w:val="FFFFFF" w:themeColor="background1"/>
          <w:highlight w:val="blue"/>
        </w:rPr>
        <w:t>AGTCGATCCAACATGGCGACTTGTCCCATCCCCGGCATGTTTAAATATACTAATTATTCTTGAACTAATTTTAATCAACCGATTTATCTCTCTTCCGCAG</w:t>
      </w:r>
      <w:r w:rsidRPr="005D37AB">
        <w:rPr>
          <w:rFonts w:ascii="Arial" w:eastAsia="Times New Roman" w:hAnsi="Arial" w:cs="Arial"/>
          <w:color w:val="FFFFFF" w:themeColor="background1"/>
          <w:highlight w:val="darkCyan"/>
        </w:rPr>
        <w:t>GTGGGAGGTTCCGGTGGAAGCGGAGGTAGCGGCGGATCC</w:t>
      </w:r>
      <w:r w:rsidRPr="005D37AB">
        <w:rPr>
          <w:rFonts w:ascii="Arial" w:eastAsia="Times New Roman" w:hAnsi="Arial" w:cs="Arial"/>
          <w:color w:val="365F91" w:themeColor="accent1" w:themeShade="BF"/>
        </w:rPr>
        <w:t>GAGGGCCGCGGCAGCCTGCTGACCTGCGGCGATGTGGAGGAGAACCCCGGGCCCATGAAGCTGCTGAGCAGCATCGAGCAGGCCTGCGATATCTGCCGCCTGAAGAAGCTGAAGTGCAGCAAGGAGAAGCCCAAGTGCGCCAAGTGCCTGAAGAACAACTGGGAGTGCCGCTACAGCCCCAAGACCAAGCGCAGCCCCCTGACCCGCGCCCACCTGACCGAGGTGGAGAGCCGCCTGGAGCGCCTGGAGCAGCTGTTCCTGCTGATCTTCCCCCGCGAGGATCTGGATATGATCCTGAAGATGGATAGCCTGCAGGATATCAAGGCCCTGCTGACCGGCCTGTTCGTGCAGGATAACGTGAACAAGGATGCCGTGACCGATCGCCTGGCCAGCGTGGAGACCGATATGCCCCTGACCCTGCGCCAGCACCGCATCAGCGCCACCAGCAGCAGCGAGGAGAGCAGCAACAAGGGCCAGCGCCAGCTGACCGTGAGCATCGATAGCGCCGCCCACCACGATAACAGCACCATCCCCCTGGATTTCATGCCCCGCGATGCCCTGCACGGCTTCGATTGGAGCGAGGAGGATGATATGAGCGATGGCCTGCCCTTCCTGAAGACCGATCCCAACAACAACGGCTTCTTCGGCGATGGCAGCCTGCTGTGCATCCTGCGCAGCATCGGCTTCAAGCCCGAGAACTACACCAACAGCAACGTGAACCGCCTGCCCACCATGATCACCGATCGCTACACCCTGGCCAGCCGCAGCACCACCAGCCGCCTGCTGCAGAGCTACCTGAACAACTTCCACCCCTACTGCCCCATCGTGCACAGCCCCACCCTGATGATGCTGTACAACAACCAGATCGAGATCGCCAGCAAGGATCAGTGGCAGATCCTGTTCAACTGCATCCTGGCCATCGGCGCCTGGTGCATCGAGGGCGAGAGCACCGATATCGATGTGTTCTACTACCAGAACGCCAAGAGCCACCTGACCAGCAAGGTGTTCGAGAGCGGCAGCATCATCCTGGTGACCGCCCTGCACCTGCTGAGCCGCTACACCCAGTGGCGCCAGAAGACCAACACCAGCTACAACTTCCACAGCTTCAGCATCCGCATGGCCATCAGCCTGGGCCTGAACCGCGATCTGCCCAGCAGCTTCAGCGATAGCAGCATCCTGGAGCAGCGCCGCCGCATCTGGTGGAGCGTGTACAGCTGGGAGATCCAGCTGAGCCTGCTGTACGGCCGCAGCATCCAGCTGAGCCAGAACACCATCAGCTTCCCCAGCAGCGTGGATGATGTGCAGCGCACCACCACCGGCCCCACCATCTACCACGGCATCATCGAGACCGCCCGCCTGCTGCAGGTGTTCACCAAGATCTACGAGCTGGATAAGACCGTGACCGCCGAGAAGAGCCCCATCTGCGCCAAGAAGTGCCTGATGATCTGCAACGAGATCGAGGAGGTGAGCCGC</w:t>
      </w:r>
      <w:r w:rsidRPr="005D37AB">
        <w:rPr>
          <w:rFonts w:ascii="Arial" w:eastAsia="Times New Roman" w:hAnsi="Arial" w:cs="Arial"/>
          <w:color w:val="365F91" w:themeColor="accent1" w:themeShade="BF"/>
        </w:rPr>
        <w:lastRenderedPageBreak/>
        <w:t>CAGGCCCCCAAGTTCCTGCAGATGGATATCAGCACCACCGCCCTGACCAACCTGCTGAAGGAGCACCCCTGGCTGAGCTTCACCCGCTTCGAGCTGAAGTGGAAGCAGCTGAGCCTGATCATCTACGTGCTGCGCGATTTCTTCACCAACTTCACCCAGAAGAAGAGCCAGCTGGAGCAGGATCAGAACGATCACCAGAGCTACGAGGTGAAGCGCTGCAGCATCATGCTGAGCGATGCCGCCCAGCGCACCGTGATGAGCGTGAGCAGCTACATGGATAACCACAACGTGACCCCCTACTTCGCCTGGAACTGCAGCTACTACCTGTTCAACGCCGTGCTGGTGCCCATCAAGACCCTGCTGAGCAACAGCAAGAGCAACGCCGAGAACAACGAGACCGCCCAGCTGCTGCAGCAGATCAACACCGTGCTGATGCTGCTGAAGAAGCTGGCCACCTTCAAGATCCAGACCTGCGAGAAGTACATCCAGGTGCTGGAGGAGGTGTGCGCCCCCTTCCTGCTGAGCCAGTGCGCCATCCCCCTGCCCCACATCAGCTACAACAACAGCAACGGCAGCGCCATCAAGAACATCGTGGGCAGCGCCACCATCGCCCAGTACCCCACCCTGCCCGAGGAGAACGTGAACAACATCAGCGTGAAGTACGTGAGCCCCGGCAGCGTGGGACCCAGCCCCGTGCCCCTGAAGAGCGGCGCCAGCTTCAGCGATCTGGTGAAGCTGCTGAGCAACCGCCCCCCCAGCCGCAACAGCCCCGTGACCATCCCCCGCAGCACCCCCAGCCACCGCAGCGTGACCCCCTTCCTGGGCCAGCAGCAGCAGCTGCAGAGCCTGGTGCCCCTGACCCCCAGCGCCCTGTTCGGCGGCGCCAACTTCAACCAGAGCGGCAACATCGCCGATAGCAGCCTGAGCTTCACCTTCACCAACAGCAGCAACGGCCCCAACCTGATCACCACCCAGACCAACAGCCAGGCCCTGAGCCAGCCCATCGCCAGCAGCAACGTGCACGATAACTTCATGAACAACGAGATCACCGCCAGCAAGATCGATGATGGCAACAACAGCAAGCCCCTGAGCCCCGGCTGGACCGATCAGACCGCCTACAACGCCTTCGGCATCACCACCGGCATGTTCAACACCACCACCATGGATGATGTGTACAACTACCTGTTCGATGATGAGGATACCCCCCCCAACCCCAAGAAGGAGTAAAATGAATCGTAGATACTGAAAAACCCCGCAAGTTCACTTCAACTGTGCATCGTGCACCATCTCAATTTCTTTCATTTATACATCGTTTTGCCTTCTTTTATGTAACTATACTCCTCTAAGTTTCAATCTTGGCCATGTAACCTCTGATCTATAGAATTTTTTAAATGACTAGAATTAATGCCCATCTTTTTTTTGGACCTAAATTCTTCATGAAAATATATTACGAGGGCTTATTCAGAAGCTTATCGATACCGTCGACTAAAGCCAAATAGAAATTATTCAGTTCTGGCTTAAGTTTTTAAAAGTGATATTATTTATTTGGTTGTAACCAACCAAAAGAATGTAAATAACTAATACATAATTATGTTAGTTTTAAGTTAGCAACAAATTGATTTTAGCTATATTAGCTACTTGGTTAATAAATAGAATATATTTATTTAAAGATAATTCGTTTTTATTGTCAGGGAGTGAGTTTGCTTAAAAACTCGTTT</w:t>
      </w:r>
      <w:r w:rsidRPr="005D37AB">
        <w:rPr>
          <w:rFonts w:ascii="Arial" w:eastAsia="Times New Roman" w:hAnsi="Arial" w:cs="Arial"/>
        </w:rPr>
        <w:t>GGATCCGACGTCTAATCCTAGG</w:t>
      </w:r>
      <w:r w:rsidRPr="005D37AB">
        <w:rPr>
          <w:rFonts w:ascii="Arial" w:eastAsia="Times New Roman" w:hAnsi="Arial" w:cs="Arial"/>
          <w:color w:val="FABF8F" w:themeColor="accent6" w:themeTint="99"/>
          <w:u w:val="single"/>
        </w:rPr>
        <w:t>AGAAGTTCAAATGGGCTTTCATATTTACTTTTTTCTCTGAGTGGGTAAGGTCATTGTGGGGTCTTAAGGGCTAAAGGGTAGTGATGATGAAGGCATTTGATGCCATTGTTCAATAACTTAC</w:t>
      </w:r>
      <w:r w:rsidRPr="005D37AB">
        <w:rPr>
          <w:rFonts w:ascii="Arial" w:eastAsia="Times New Roman" w:hAnsi="Arial" w:cs="Arial"/>
          <w:color w:val="FFFFFF" w:themeColor="background1"/>
          <w:highlight w:val="darkCyan"/>
          <w:u w:val="single"/>
        </w:rPr>
        <w:t>CTCGCCGGAACCTCCGCTTCCACCGCTACCTCCGGATCC</w:t>
      </w:r>
      <w:r w:rsidRPr="005D37AB">
        <w:rPr>
          <w:rFonts w:ascii="Arial" w:eastAsia="Times New Roman" w:hAnsi="Arial" w:cs="Arial"/>
          <w:highlight w:val="green"/>
          <w:u w:val="single"/>
        </w:rPr>
        <w:t>GCCCTTGTCGTCATCGTCCTTGTAATCAATATCGTGGTCCTTGTAGTCGCCGTCGTGATCCTTGTAATCGCTCTGGAAGTACAGGTTTTCCTTCTCGAACTGGGGGTGGGACCAGTTGCCGCTTCCCGGTTCCATGCAGCATCCTGGGCAGCAGTTCAGGAAGCTGCCGCTGCTCTCCTTGTACAGCTCATCCATGCCCAGGGTGATGCCGGCGGCGGTCACGAACTCCAGCAGCACCATGTGATCGCGCTTCTCGTTGGGGTCCTTGGACAGCACGCTCTGGGTGCTCAGGTAGTGGTTATCGGGCAGCAGCACTGGGCCGTCGCCGATGGGGGTGTTCTGCTGGTAGTGATCGGCCAGCTGCACGGAGCCATCCTCCACATTGTGGCGGATCTTGAAGTTGGCCTTGATGCCGTTCTTCTGCTTATCGGCGGTGATGTACACGTTGTGGCTGTTGAAGTTGTACTCCAGCTTGTGGCCCAGGATGTTGCCATCCTCCTTGAAATCGATGCCCTTCAGCTCGATGCGGTTCACCAGGGTATCGCCCTCGAACTTCACCTCGGCGCGGGTCTTGTAGGTGCCGTCATCCTTGAAGCTGATGGTGCGCTCCTGCACGTAGCCCTCGGGCATGGCGCTCTTGAAGAAATCGTG</w:t>
      </w:r>
      <w:r w:rsidRPr="005D37AB">
        <w:rPr>
          <w:rFonts w:ascii="Arial" w:eastAsia="Times New Roman" w:hAnsi="Arial" w:cs="Arial"/>
          <w:highlight w:val="green"/>
          <w:u w:val="single"/>
        </w:rPr>
        <w:lastRenderedPageBreak/>
        <w:t>CTGCTTCATGTGATCGGGGTAGCGGCTGAAGCACTGCACGCCGTAGGTCAGGGTGGTCACCAGGGTGGGCCAGGGCACGGGCAGCTTGCCGGTGGTGCAGATGAACTTCAGGGTCAGCTTGCCGTTGGTGGCGTCGCCCTCGCCCTCGCCGCGCACGCTGAACTTGTGGCCGTTCACGTCGCCATCCAGCTCCACCAGGATGGGCACCACGCCGGTGAACAGCTCCTCGCCCTTGGACAC</w:t>
      </w:r>
      <w:r w:rsidRPr="005D37AB">
        <w:rPr>
          <w:rFonts w:ascii="Arial" w:eastAsia="Times New Roman" w:hAnsi="Arial" w:cs="Arial"/>
          <w:color w:val="FFFFFF" w:themeColor="background1"/>
          <w:highlight w:val="darkCyan"/>
          <w:u w:val="single"/>
        </w:rPr>
        <w:t>GGATCCGCCGCTACCTCCGCTTCCACCGGAACCTCCCAC</w:t>
      </w:r>
      <w:r w:rsidRPr="005D37AB">
        <w:rPr>
          <w:rFonts w:ascii="Arial" w:eastAsia="Times New Roman" w:hAnsi="Arial" w:cs="Arial"/>
          <w:color w:val="FFFFFF" w:themeColor="background1"/>
          <w:highlight w:val="blue"/>
          <w:u w:val="single"/>
        </w:rPr>
        <w:t>CTGCGGAAGAGAGATAAATCGGTTGATTAAAATTAGTTCAAGAATAATTAGTATATTTAAACATGCCGGGGATGGGACAAGTCGCCATGTTGGATCGACT</w:t>
      </w:r>
      <w:r w:rsidRPr="005D37AB">
        <w:rPr>
          <w:rFonts w:ascii="Arial" w:eastAsia="Times New Roman" w:hAnsi="Arial" w:cs="Arial"/>
        </w:rPr>
        <w:t>TCCGTACGCTTGTCGAC</w:t>
      </w:r>
      <w:r w:rsidRPr="005D37AB">
        <w:rPr>
          <w:rFonts w:ascii="Arial" w:eastAsia="Times New Roman" w:hAnsi="Arial" w:cs="Arial"/>
          <w:highlight w:val="magenta"/>
          <w:u w:val="single"/>
        </w:rPr>
        <w:t>CATCATGATGGACCAGATGGGTGAGGTGGAGTACGCGCCCGGGGAGCCCAAGGGCACGCCCTGGCACCCGCACCGCGGCTTCGAGACCGTGACCTACATC</w:t>
      </w:r>
      <w:r w:rsidRPr="005D37AB">
        <w:rPr>
          <w:rFonts w:ascii="Arial" w:eastAsia="Times New Roman" w:hAnsi="Arial" w:cs="Arial"/>
        </w:rPr>
        <w:t>ATACAATAAATATTCACACCCCTAAAAAACGAAGCTGCATTTGCAAATTGCATACAATTATGCCAGAGTAAAAATTATAATTGTTATTATTTAAATTTGA</w:t>
      </w:r>
      <w:r w:rsidRPr="005D37AB">
        <w:rPr>
          <w:rFonts w:ascii="Arial" w:eastAsia="Times New Roman" w:hAnsi="Arial" w:cs="Arial"/>
          <w:highlight w:val="cyan"/>
        </w:rPr>
        <w:t>ATAACTTCGTATAATGTATGCTATACGAAGTTAT</w:t>
      </w:r>
      <w:r w:rsidRPr="005D37AB">
        <w:rPr>
          <w:rFonts w:ascii="Arial" w:eastAsia="Times New Roman" w:hAnsi="Arial" w:cs="Arial"/>
        </w:rPr>
        <w:t>AGATCCACTAGAAGGCCTAATTCTAGTATGTATGTAAGTTAATAAAACCCATTTTTGCGGAAAGTAGATAAAAAAAACATTTTTTTTTTTTACTGCACTGGATATCATTGAACTTATCTGATCAGTTTTAAATTTACTTCGATCCAAGGGTATTTGATGTACCAGGTTCTTTCGATTACCTCTCACTCAAAATGACATTCCACTCAAAGTCAGCGCTGTTTGCCTCCTTCTCTGTCCACAGAAATATCGCCGTCTCTTTCGCCGCTGCGTCCGCTATCTCTTTCGCCACCGTTTGTAGCGTTACCTAGCGTCAATGTCCGCCTTCAGTTGCACTTTGTCAGCGGTTTCGTGACGAAGCTCCAAGCGGTTTACGCCATCAATTAAACACAAAGTGCTGTGCCAAAACTCCTCTCGCTTCTTATTTTTGTTTGTTTTTTGAGTGATTGGGGTGGTGATTGGTTTTGGGTGGGTAAGCAGGGGAAAGTGTGAAAAATCCCGGCA</w:t>
      </w:r>
      <w:r w:rsidRPr="005D37AB">
        <w:rPr>
          <w:rFonts w:ascii="Arial" w:eastAsia="Times New Roman" w:hAnsi="Arial" w:cs="Arial"/>
          <w:highlight w:val="red"/>
        </w:rPr>
        <w:t>ATGGGCCAAGAGGATCAGGAGCTATTAATTCGCGGAGGCAGCAAACACCCATCTGCCGAGCATCTGAACAATGTGAGTAGTACATGTGCATACATCTTAAGTTCACTTGATCTATAGGAACTGCGATTGCAACATCAAATTGTCTGCGGCGTGAGAACTGCGACCCACAAAAATCCCAAACCGCAATCGCACAAACAAATAGTGACACGAAACAGATTATTCTGGTAGCTGTGCTCGCTATATAAGACAATTTTTAAGATCATATCATGATCAAGACATCTAAAGGCATTCATTTTCGACTACATTCTTTTTTACAAAAAATATAACAACCAGATATTTTAAGCTGATCCTAGATGCACAAAAAATAAATAAAAGTATAAACCTACTTCGTAGGATACTTCGTTTTGTTCGGGGTTAGATGAGCATAACGCTTGTAGTTGATATTTGAGATCCCCTATCATTGCAGGGTGACAGCGGAGCGGCTTCGCAGAGCTGCATTAACCAGGGCTTCGGGCAGGCCAAAAACTACGGCACGCTCCTGCCACCCAGTCCGCCGGAGGACTCCGGTTCAGGGAGCGGCCAACTAGCCGAGAACCTCACCTATGCCTGGCACAATATGGACATCTTTGGGGCGGTCAATCAGCCGGGCTCCGGATGGCGGCAGCTGGTCAACCGGACACGCGGACTATTCTGCAACGAGCGACACATACCGGCGCCCAGGAAACATTTGCTCAAGAACGGTGAGTTTCTATTCGCAGTCGGCTGATCTGTGTGAAATCTTAATAAAGGGTCCAATTACCAATTTGAAACTCAGTTTGCGGCGTGGCCTATCCGGGCGAACTTTTGGCCGTGATGGGCAGTTCCGGTGCCGGAAAGACGACCCTGCTGAATGCCCTTGCCTTTCGATCGCCGCAGGGCATCCAAGTATCGCCATCCGGGATGCGACTGCTCAATGGCCAACCTGTGGACGCCAAGGAGATGCAGGCCAGGTGCGCCTATGTCCAGCAGGATGACCTCTTTATCGGCTCCCTAACGGCCAGGGAACACCTGATTTTCCAGGCCATGGTGCGGATGCCACGACATCTGACCTATCGGCAGCGAGTGGCCCGCGTGGATCAGGTGATCCAGGAGCTTTCGCTCAGCAAATGTCAGCACACGATCATCGGTGTGCCCGGCAGGGTGAAAGGTCTGTCCGGCGGAGAAAGGAAGCGTCTGGCATTCGCCTCCGAGGCACTAACCGATCCGCCGCTTCTGATCTGCGATGAGCCCACCTCCGGACTGGACTCATTTACCGCCCACAGCGTCGTCCAGGTGCTGAAGAAGCTGTCGCAGAAGGGCAAGACCGTCATCCTGACCATTCATCAGCCGTCTTCCGAGCTGTTTGAGCTCTTTGACAAGATCCTTCTGATGGCCGAGGGCAGGGTAG</w:t>
      </w:r>
      <w:r w:rsidRPr="005D37AB">
        <w:rPr>
          <w:rFonts w:ascii="Arial" w:eastAsia="Times New Roman" w:hAnsi="Arial" w:cs="Arial"/>
          <w:highlight w:val="red"/>
        </w:rPr>
        <w:lastRenderedPageBreak/>
        <w:t>CTTTCTTGGGCACTCCCAGCGAAGCCGTCGACTTCTTTTCCTAGTGAGTTCGATGTGTTTATTAAGGGTATCTAGCATTACATTACATCTCAACTCCTATCCAGCGTGGGTGCCCAGTGTCCTACCAACTACAATCCGGCGGACTTTTACGTACAGGTGTTGGCCGTTGTGCCCGGACGGGAGATCGAGTCCCGTGATCGGATCGCCAAGATATGCGACAATTTTGCTATTAGCAAAGTAGCCCGGGATATGGAGCAGTTGTTGGCCACCAAAAATTTGGAGAAGCCACTGGAGCAGCCGGAGAATGGGTACACCTACAAGGCCACCTGGTTCATGCAGTTCCGGGCGGTCCTGTGGCGATCCTGGCTGTCGGTGCTCAAGGAACCACTCCTCGTAAAAGTGCGACTTATTCAGACAACGGTGAGTGGTTCCAGTGGAAACAAATGATATAACGCTTACAATTCTTGGAAACAAATTCGCTAGATTTTAGTTAGAATTGCCTGATTCCACACCCTTCTTAGTTTTTTTCAATGAGATGTATAGTTTATAGTTTTGCAGAAAATAAATAAATTTCATTTAACTCGCGAACATGTTGAAGATATGAATATTAATGAGATGCGAGTAACATTTTAATTTGCAGATGGTTGCCATCTTGATTGGCCTCATCTTTTTGGGCCAACAACTCACGCAAGTGGGCGTGATGAATATCAACGGAGCCATCTTCCTCTTCCTGACCAACATGACCTTTCAAAACGTCTTTGCCACGATAAATGTAAGTCTTGTTTAGAATACATTTGCATATTAATAATTTACTAACTTTCTAATGAATCGATTCGATTTAGGTGTTCACCTCAGAGCTGCCAGTTTTTATGAGGGAGGCCCGAAGTCGACTTTATCGCTGTGACACATACTTTCTGGGCAAAACGATTGCCGAATTACCGCTTTTTCTCACAGTGCCACTGGTCTTCACGGCGATTGCCTATCCGATGATCGGACTGCGGGCCGGAGTGCTGCACTTCTTCAACTGCCTGGCGCTGGTCACTCTGGTGGCCAATGTGTCAACGTCCTTCGGATATCTAATATCCTGCGCCAGCTCCTCGACCTCGATGGCGCTGTCTGTGGGTCCGCCGGTTATCATACCATTCCTGCTCTTTGGCGGCTTCTTCTTGAACTCGGGCTCGGTGCCAGTATACCTCAAATGGTTGTCGTACCTCTCATGGTTCCGTTACGCCAACGAGGGTCTGCTGATTAACCAATGGGCGGACGTGGAGCCGGGCGAAATTAGCTGCACATCGTCGAACACCACGTGCCCCAGTTCGGGCAAGGTCATCCTGGAGACGCTTAACTTCTCCGCCGCCGATCTGCCGCTGGACTACGTGGGTCTGGCCATTCTCATCGTGAGCTTCCGGGTGCTCGCATATCTGGCTCTAAGACTTCGGGCCCGACGCAAGGAGTAG</w:t>
      </w:r>
      <w:r w:rsidRPr="005D37AB">
        <w:rPr>
          <w:rFonts w:ascii="Arial" w:eastAsia="Times New Roman" w:hAnsi="Arial" w:cs="Arial"/>
        </w:rPr>
        <w:t>CCGACATATATCCGAAATAACTGCTTGTTTTTTTTTTTACCATTATTACCATCGTGTTTACTGTTTATTGCCCCCTCAAAAAGCTAATGTAATTATATTTGTGCCAATAAAAACAAGATATGACCTATAGAATACAAGTATTTCCCCTTCGAACATCCCCACAAGTAGACTTTGGATTTGTCTTCTAACCAAAAGACTTACACACCTGCATACCTTACATCAAAAACTCGTTTATCGCTACATAAAACACCGGGATATATTTTTTATATACATACTTTTCAAATCGCGCGCCCTCTTCATAATTCACCTCCACCACACCACGTTTCGTAGTTGCTCTTTCGCTGTCTCCCACCCGCTCTCCGCAACACATTCACCTTTTGTTCGACGACCTTGGAGCGACTGTCGTTAGTTCCGCGCGATTCGGTTCGCTCAAATGGTTCCGAGTGGTTCATTTCGTCTCAATAGAAATTAGTAATAAATATTTGTATGTACAATTTATTTGCTCCAATATATTTGTATATATTTCCCTCACAGCTATATTTATTCTAATTTAATATTATGACTTTTTAAGGTAATTTTTTGTGACCTGTTCGGAGTGATTAGCGTTACAATTTGAACTGAAAGTGACATCCAGTGTTTGTTCCTTGTGTAGATGCATCTCAAAAAAATGGTGGGCATAATAGTGTTGTTTATATATATCAAAAATAACAACTATAATAATAAGAATACATTTAATTTAGAAAATGCTTGGATTTCACTGGAACTAGAATTAATTCG</w:t>
      </w:r>
      <w:r w:rsidRPr="005D37AB">
        <w:rPr>
          <w:rFonts w:ascii="Arial" w:eastAsia="Times New Roman" w:hAnsi="Arial" w:cs="Arial"/>
          <w:color w:val="C4BC96" w:themeColor="background2" w:themeShade="BF"/>
        </w:rPr>
        <w:t>GCTGCTGCTCTAAACGACGCATTTCGTACTCCAAAGTACGAATTTTTTCCCTCAAGCTCTTATTTTCATTAAACAATGAACAGGACCTAACGCACAGTCACGTTATTGTTTACATAAATGATTTTTTTTACTATTCAAACTTACTCTGTTTGTGTACTCCCACTGGTATAGCCTTCTTTTATCTTTTCTGGTTCAGGCTCTATCACTTTACTAGGTACGGCATCTGCGTTGAGTCGCCTCCTTTTAAATGTCTGACCTTTTGCAGGTGCAGCCTTCCACTGCGAATCATTAAAGTGGGTATCACAAATTTGGGAGTTTTCACCAAGGCTGCACCCAAGGCTCTGCTCCCACAATTTTCTCTTAATA</w:t>
      </w:r>
      <w:r w:rsidRPr="005D37AB">
        <w:rPr>
          <w:rFonts w:ascii="Arial" w:eastAsia="Times New Roman" w:hAnsi="Arial" w:cs="Arial"/>
          <w:color w:val="C4BC96" w:themeColor="background2" w:themeShade="BF"/>
        </w:rPr>
        <w:lastRenderedPageBreak/>
        <w:t>GCACACTTCGGCACGTGAATTAATTTTACTCCAGTCACAGCTTTGCAGCAAAATTTGCAATATTTCATTTTTTTTTATTCCACGTAAGGGTTAATGTTTTCAAAAAAAAATTCGTCCGCACACAACCTTTCCTCTCAACAAGCAAACGTGCACTGAATTTAAGTGTATACTTCGGTAAGCTTCGGCTATCGACGGGACCACCTTATGTTATTTCATCATG</w:t>
      </w:r>
    </w:p>
    <w:p w:rsidR="00DD36CB" w:rsidRPr="00B40D72" w:rsidRDefault="00DD36CB" w:rsidP="00DD36CB">
      <w:pPr>
        <w:spacing w:line="276" w:lineRule="auto"/>
        <w:rPr>
          <w:rFonts w:ascii="Arial" w:eastAsiaTheme="minorHAnsi" w:hAnsi="Arial" w:cs="Arial"/>
          <w:color w:val="B2A1C7" w:themeColor="accent4" w:themeTint="99"/>
          <w:sz w:val="22"/>
          <w:szCs w:val="22"/>
          <w:lang w:eastAsia="en-US"/>
        </w:rPr>
      </w:pPr>
    </w:p>
    <w:p w:rsidR="00DD36CB" w:rsidRPr="00B40D72" w:rsidRDefault="00DD36CB" w:rsidP="00DD36CB">
      <w:pPr>
        <w:spacing w:line="276" w:lineRule="auto"/>
        <w:rPr>
          <w:rFonts w:ascii="Arial" w:eastAsia="Times New Roman" w:hAnsi="Arial" w:cs="Arial"/>
          <w:sz w:val="22"/>
          <w:szCs w:val="22"/>
          <w:lang w:eastAsia="en-US"/>
        </w:rPr>
      </w:pPr>
      <w:r w:rsidRPr="00B40D72">
        <w:rPr>
          <w:rFonts w:ascii="Arial" w:eastAsiaTheme="minorHAnsi" w:hAnsi="Arial" w:cs="Arial"/>
          <w:color w:val="B2A1C7" w:themeColor="accent4" w:themeTint="99"/>
          <w:sz w:val="22"/>
          <w:szCs w:val="22"/>
          <w:lang w:eastAsia="en-US"/>
        </w:rPr>
        <w:t>NNNN</w:t>
      </w:r>
      <w:r w:rsidRPr="00B40D72">
        <w:rPr>
          <w:rFonts w:ascii="Arial" w:eastAsiaTheme="minorHAnsi" w:hAnsi="Arial" w:cs="Arial"/>
          <w:sz w:val="22"/>
          <w:szCs w:val="22"/>
          <w:lang w:eastAsia="en-US"/>
        </w:rPr>
        <w:t xml:space="preserve"> Origin of replication</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color w:val="DDD9C3" w:themeColor="background2" w:themeShade="E6"/>
          <w:sz w:val="22"/>
          <w:szCs w:val="22"/>
          <w:lang w:eastAsia="en-US"/>
        </w:rPr>
        <w:t>NNNN</w:t>
      </w:r>
      <w:r w:rsidRPr="00B40D72">
        <w:rPr>
          <w:rFonts w:ascii="Arial" w:eastAsiaTheme="minorHAnsi" w:hAnsi="Arial" w:cs="Arial"/>
          <w:sz w:val="22"/>
          <w:szCs w:val="22"/>
          <w:lang w:eastAsia="en-US"/>
        </w:rPr>
        <w:t xml:space="preserve"> P-Element inverted repeats</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highlight w:val="cyan"/>
          <w:lang w:eastAsia="en-US"/>
        </w:rPr>
        <w:t>NNNN</w:t>
      </w:r>
      <w:r w:rsidRPr="00B40D72">
        <w:rPr>
          <w:rFonts w:ascii="Arial" w:eastAsiaTheme="minorHAnsi" w:hAnsi="Arial" w:cs="Arial"/>
          <w:sz w:val="22"/>
          <w:szCs w:val="22"/>
          <w:lang w:eastAsia="en-US"/>
        </w:rPr>
        <w:t xml:space="preserve"> LoxP</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highlight w:val="magenta"/>
          <w:lang w:eastAsia="en-US"/>
        </w:rPr>
        <w:t>NNNN</w:t>
      </w:r>
      <w:r w:rsidRPr="00B40D72">
        <w:rPr>
          <w:rFonts w:ascii="Arial" w:eastAsiaTheme="minorHAnsi" w:hAnsi="Arial" w:cs="Arial"/>
          <w:sz w:val="22"/>
          <w:szCs w:val="22"/>
          <w:lang w:eastAsia="en-US"/>
        </w:rPr>
        <w:t xml:space="preserve"> attB</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color w:val="FFFFFF" w:themeColor="background1"/>
          <w:sz w:val="22"/>
          <w:szCs w:val="22"/>
          <w:highlight w:val="blue"/>
          <w:lang w:eastAsia="en-US"/>
        </w:rPr>
        <w:t>NNNN</w:t>
      </w:r>
      <w:r w:rsidRPr="00B40D72">
        <w:rPr>
          <w:rFonts w:ascii="Arial" w:eastAsiaTheme="minorHAnsi" w:hAnsi="Arial" w:cs="Arial"/>
          <w:sz w:val="22"/>
          <w:szCs w:val="22"/>
          <w:lang w:eastAsia="en-US"/>
        </w:rPr>
        <w:t xml:space="preserve"> MHC splice acceptor</w:t>
      </w:r>
    </w:p>
    <w:p w:rsidR="00DD36CB" w:rsidRPr="00B40D72" w:rsidRDefault="00DD36CB" w:rsidP="00DD36CB">
      <w:pPr>
        <w:spacing w:line="276" w:lineRule="auto"/>
        <w:rPr>
          <w:rFonts w:ascii="Arial" w:eastAsia="Times New Roman" w:hAnsi="Arial" w:cs="Arial"/>
          <w:sz w:val="22"/>
          <w:szCs w:val="22"/>
          <w:lang w:eastAsia="en-US"/>
        </w:rPr>
      </w:pPr>
      <w:r w:rsidRPr="00B40D72">
        <w:rPr>
          <w:rFonts w:ascii="Arial" w:eastAsiaTheme="minorHAnsi" w:hAnsi="Arial" w:cs="Arial"/>
          <w:color w:val="FFFFFF" w:themeColor="background1"/>
          <w:sz w:val="22"/>
          <w:szCs w:val="22"/>
          <w:highlight w:val="darkCyan"/>
          <w:lang w:eastAsia="en-US"/>
        </w:rPr>
        <w:t>NNNN</w:t>
      </w:r>
      <w:r w:rsidRPr="00B40D72">
        <w:rPr>
          <w:rFonts w:ascii="Arial" w:eastAsiaTheme="minorHAnsi" w:hAnsi="Arial" w:cs="Arial"/>
          <w:sz w:val="22"/>
          <w:szCs w:val="22"/>
          <w:lang w:eastAsia="en-US"/>
        </w:rPr>
        <w:t xml:space="preserve"> (GSS</w:t>
      </w:r>
      <w:proofErr w:type="gramStart"/>
      <w:r w:rsidRPr="00B40D72">
        <w:rPr>
          <w:rFonts w:ascii="Arial" w:eastAsiaTheme="minorHAnsi" w:hAnsi="Arial" w:cs="Arial"/>
          <w:sz w:val="22"/>
          <w:szCs w:val="22"/>
          <w:lang w:eastAsia="en-US"/>
        </w:rPr>
        <w:t>)</w:t>
      </w:r>
      <w:r w:rsidRPr="00B40D72">
        <w:rPr>
          <w:rFonts w:ascii="Arial" w:eastAsiaTheme="minorHAnsi" w:hAnsi="Arial" w:cs="Arial"/>
          <w:sz w:val="22"/>
          <w:szCs w:val="22"/>
          <w:vertAlign w:val="subscript"/>
          <w:lang w:eastAsia="en-US"/>
        </w:rPr>
        <w:t>4</w:t>
      </w:r>
      <w:proofErr w:type="gramEnd"/>
      <w:r w:rsidRPr="00B40D72">
        <w:rPr>
          <w:rFonts w:ascii="Arial" w:eastAsiaTheme="minorHAnsi" w:hAnsi="Arial" w:cs="Arial"/>
          <w:sz w:val="22"/>
          <w:szCs w:val="22"/>
          <w:vertAlign w:val="subscript"/>
          <w:lang w:eastAsia="en-US"/>
        </w:rPr>
        <w:t xml:space="preserve"> </w:t>
      </w:r>
      <w:r w:rsidRPr="00B40D72">
        <w:rPr>
          <w:rFonts w:ascii="Arial" w:eastAsiaTheme="minorHAnsi" w:hAnsi="Arial" w:cs="Arial"/>
          <w:sz w:val="22"/>
          <w:szCs w:val="22"/>
          <w:lang w:eastAsia="en-US"/>
        </w:rPr>
        <w:t xml:space="preserve">linker* </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color w:val="FF0000"/>
          <w:sz w:val="22"/>
          <w:szCs w:val="22"/>
          <w:lang w:eastAsia="en-US"/>
        </w:rPr>
        <w:t xml:space="preserve">NNNN </w:t>
      </w:r>
      <w:r w:rsidRPr="00B40D72">
        <w:rPr>
          <w:rFonts w:ascii="Arial" w:eastAsiaTheme="minorHAnsi" w:hAnsi="Arial" w:cs="Arial"/>
          <w:sz w:val="22"/>
          <w:szCs w:val="22"/>
          <w:lang w:eastAsia="en-US"/>
        </w:rPr>
        <w:t xml:space="preserve">Amp </w:t>
      </w:r>
      <w:r w:rsidR="009B2A53" w:rsidRPr="00B40D72">
        <w:rPr>
          <w:rFonts w:ascii="Arial" w:eastAsiaTheme="minorHAnsi" w:hAnsi="Arial" w:cs="Arial"/>
          <w:sz w:val="22"/>
          <w:szCs w:val="22"/>
          <w:lang w:eastAsia="en-US"/>
        </w:rPr>
        <w:t>resistance</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color w:val="95B3D7" w:themeColor="accent1" w:themeTint="99"/>
          <w:sz w:val="22"/>
          <w:szCs w:val="22"/>
          <w:lang w:eastAsia="en-US"/>
        </w:rPr>
        <w:t>NNNN</w:t>
      </w:r>
      <w:r w:rsidRPr="00B40D72">
        <w:rPr>
          <w:rFonts w:ascii="Arial" w:eastAsiaTheme="minorHAnsi" w:hAnsi="Arial" w:cs="Arial"/>
          <w:color w:val="000000" w:themeColor="text1"/>
          <w:sz w:val="22"/>
          <w:szCs w:val="22"/>
          <w:lang w:eastAsia="en-US"/>
        </w:rPr>
        <w:t xml:space="preserve"> T2A-GAL4_polyA</w:t>
      </w:r>
    </w:p>
    <w:p w:rsidR="00DD36CB" w:rsidRPr="00B40D72" w:rsidRDefault="00DD36CB" w:rsidP="00DD36CB">
      <w:pPr>
        <w:spacing w:line="276" w:lineRule="auto"/>
        <w:rPr>
          <w:rFonts w:ascii="Arial" w:eastAsiaTheme="minorHAnsi" w:hAnsi="Arial" w:cs="Arial"/>
          <w:color w:val="000000" w:themeColor="text1"/>
          <w:sz w:val="22"/>
          <w:szCs w:val="22"/>
          <w:lang w:eastAsia="en-US"/>
        </w:rPr>
      </w:pPr>
      <w:r w:rsidRPr="00B40D72">
        <w:rPr>
          <w:rFonts w:ascii="Arial" w:eastAsiaTheme="minorHAnsi" w:hAnsi="Arial" w:cs="Arial"/>
          <w:color w:val="FABF8F" w:themeColor="accent6" w:themeTint="99"/>
          <w:sz w:val="22"/>
          <w:szCs w:val="22"/>
          <w:lang w:eastAsia="en-US"/>
        </w:rPr>
        <w:t xml:space="preserve">NNNN </w:t>
      </w:r>
      <w:r w:rsidRPr="00B40D72">
        <w:rPr>
          <w:rFonts w:ascii="Arial" w:eastAsiaTheme="minorHAnsi" w:hAnsi="Arial" w:cs="Arial"/>
          <w:color w:val="000000" w:themeColor="text1"/>
          <w:sz w:val="22"/>
          <w:szCs w:val="22"/>
          <w:lang w:eastAsia="en-US"/>
        </w:rPr>
        <w:t>Splice donor</w:t>
      </w:r>
    </w:p>
    <w:p w:rsidR="00DD36CB" w:rsidRPr="00B40D72" w:rsidRDefault="00DD36CB" w:rsidP="00DD36CB">
      <w:pPr>
        <w:spacing w:line="276" w:lineRule="auto"/>
        <w:rPr>
          <w:rFonts w:ascii="Arial" w:eastAsiaTheme="minorHAnsi" w:hAnsi="Arial" w:cs="Arial"/>
          <w:iCs/>
          <w:sz w:val="22"/>
          <w:szCs w:val="22"/>
          <w:lang w:eastAsia="en-US"/>
        </w:rPr>
      </w:pPr>
      <w:r w:rsidRPr="00B40D72">
        <w:rPr>
          <w:rFonts w:ascii="Arial" w:eastAsiaTheme="minorHAnsi" w:hAnsi="Arial" w:cs="Arial"/>
          <w:color w:val="000000" w:themeColor="text1"/>
          <w:sz w:val="22"/>
          <w:szCs w:val="22"/>
          <w:highlight w:val="green"/>
          <w:lang w:eastAsia="en-US"/>
        </w:rPr>
        <w:t>NNNN</w:t>
      </w:r>
      <w:r w:rsidRPr="00B40D72">
        <w:rPr>
          <w:rFonts w:ascii="Arial" w:eastAsiaTheme="minorHAnsi" w:hAnsi="Arial" w:cs="Arial"/>
          <w:color w:val="000000" w:themeColor="text1"/>
          <w:sz w:val="22"/>
          <w:szCs w:val="22"/>
          <w:lang w:eastAsia="en-US"/>
        </w:rPr>
        <w:t xml:space="preserve"> </w:t>
      </w:r>
      <w:r w:rsidRPr="00B40D72">
        <w:rPr>
          <w:rFonts w:ascii="Arial" w:eastAsiaTheme="minorHAnsi" w:hAnsi="Arial" w:cs="Arial"/>
          <w:iCs/>
          <w:sz w:val="22"/>
          <w:szCs w:val="22"/>
          <w:lang w:eastAsia="en-US"/>
        </w:rPr>
        <w:t>EGFP-FIAsH tag-StrepII tag-TEV protease cleavage site-3XFlag</w:t>
      </w:r>
    </w:p>
    <w:p w:rsidR="00DD36CB" w:rsidRPr="00B40D72" w:rsidRDefault="00DD36CB" w:rsidP="00DD36CB">
      <w:pPr>
        <w:spacing w:line="276" w:lineRule="auto"/>
        <w:rPr>
          <w:rFonts w:ascii="Arial" w:eastAsiaTheme="minorHAnsi" w:hAnsi="Arial" w:cs="Arial"/>
          <w:iCs/>
          <w:sz w:val="22"/>
          <w:szCs w:val="22"/>
          <w:lang w:eastAsia="en-US"/>
        </w:rPr>
      </w:pPr>
      <w:r w:rsidRPr="00B40D72">
        <w:rPr>
          <w:rFonts w:ascii="Arial" w:eastAsiaTheme="minorHAnsi" w:hAnsi="Arial" w:cs="Arial"/>
          <w:iCs/>
          <w:sz w:val="22"/>
          <w:szCs w:val="22"/>
          <w:highlight w:val="red"/>
          <w:lang w:eastAsia="en-US"/>
        </w:rPr>
        <w:t>NNNN</w:t>
      </w:r>
      <w:r w:rsidRPr="00B40D72">
        <w:rPr>
          <w:rFonts w:ascii="Arial" w:eastAsiaTheme="minorHAnsi" w:hAnsi="Arial" w:cs="Arial"/>
          <w:iCs/>
          <w:sz w:val="22"/>
          <w:szCs w:val="22"/>
          <w:lang w:eastAsia="en-US"/>
        </w:rPr>
        <w:t xml:space="preserve"> white</w:t>
      </w:r>
    </w:p>
    <w:p w:rsidR="00DD36CB" w:rsidRPr="00B40D72" w:rsidRDefault="00DD36CB" w:rsidP="00DD36CB">
      <w:pPr>
        <w:spacing w:line="276" w:lineRule="auto"/>
        <w:rPr>
          <w:rFonts w:ascii="Arial" w:eastAsiaTheme="minorHAnsi" w:hAnsi="Arial" w:cs="Arial"/>
          <w:iCs/>
          <w:sz w:val="22"/>
          <w:szCs w:val="22"/>
          <w:lang w:eastAsia="en-US"/>
        </w:rPr>
      </w:pPr>
    </w:p>
    <w:p w:rsidR="00046514" w:rsidRDefault="00046514" w:rsidP="00046514">
      <w:pPr>
        <w:rPr>
          <w:ins w:id="1" w:author="likroege" w:date="2018-07-19T17:46:00Z"/>
          <w:rFonts w:ascii="Arial" w:eastAsia="Times New Roman" w:hAnsi="Arial" w:cs="Arial"/>
        </w:rPr>
      </w:pPr>
      <w:ins w:id="2" w:author="likroege" w:date="2018-07-19T17:46:00Z">
        <w:r>
          <w:rPr>
            <w:rFonts w:ascii="Arial" w:hAnsi="Arial" w:cs="Arial"/>
            <w:iCs/>
          </w:rPr>
          <w:t xml:space="preserve">*Linker for p1 </w:t>
        </w:r>
        <w:r w:rsidRPr="002A310E">
          <w:rPr>
            <w:rFonts w:ascii="Arial" w:eastAsia="Times New Roman" w:hAnsi="Arial" w:cs="Arial"/>
          </w:rPr>
          <w:t>GTGGCGGAGGTTCCGGTGGAAGCGGAGGTAGCGGCGGATCC</w:t>
        </w:r>
      </w:ins>
    </w:p>
    <w:p w:rsidR="00046514" w:rsidRPr="002A310E" w:rsidRDefault="00046514" w:rsidP="00046514">
      <w:pPr>
        <w:ind w:firstLine="720"/>
        <w:rPr>
          <w:ins w:id="3" w:author="likroege" w:date="2018-07-19T17:46:00Z"/>
          <w:rFonts w:eastAsia="Times New Roman"/>
        </w:rPr>
      </w:pPr>
      <w:ins w:id="4" w:author="likroege" w:date="2018-07-19T17:46:00Z">
        <w:r>
          <w:rPr>
            <w:rFonts w:ascii="Arial" w:eastAsia="Times New Roman" w:hAnsi="Arial" w:cs="Arial"/>
          </w:rPr>
          <w:t xml:space="preserve"> </w:t>
        </w:r>
        <w:proofErr w:type="gramStart"/>
        <w:r>
          <w:rPr>
            <w:rFonts w:ascii="Arial" w:eastAsia="Times New Roman" w:hAnsi="Arial" w:cs="Arial"/>
          </w:rPr>
          <w:t>for</w:t>
        </w:r>
        <w:proofErr w:type="gramEnd"/>
        <w:r>
          <w:rPr>
            <w:rFonts w:ascii="Arial" w:eastAsia="Times New Roman" w:hAnsi="Arial" w:cs="Arial"/>
          </w:rPr>
          <w:t xml:space="preserve"> p2 </w:t>
        </w:r>
        <w:r w:rsidRPr="002A310E">
          <w:rPr>
            <w:rFonts w:ascii="Arial" w:eastAsia="Times New Roman" w:hAnsi="Arial" w:cs="Arial"/>
          </w:rPr>
          <w:t>GTCGGGAGGTTCCGGTGGAAGCGGAGGTAGCGGCGGATCC</w:t>
        </w:r>
      </w:ins>
    </w:p>
    <w:p w:rsidR="00046514" w:rsidRPr="00755FAD" w:rsidRDefault="00046514" w:rsidP="00046514">
      <w:pPr>
        <w:rPr>
          <w:ins w:id="5" w:author="likroege" w:date="2018-07-19T17:46:00Z"/>
          <w:rFonts w:ascii="Arial" w:hAnsi="Arial" w:cs="Arial"/>
          <w:color w:val="000000" w:themeColor="text1"/>
        </w:rPr>
      </w:pPr>
      <w:ins w:id="6" w:author="likroege" w:date="2018-07-19T17:46:00Z">
        <w:r>
          <w:rPr>
            <w:rFonts w:ascii="Arial" w:hAnsi="Arial" w:cs="Arial"/>
            <w:color w:val="000000" w:themeColor="text1"/>
          </w:rPr>
          <w:t>(</w:t>
        </w:r>
        <w:proofErr w:type="gramStart"/>
        <w:r>
          <w:rPr>
            <w:rFonts w:ascii="Arial" w:hAnsi="Arial" w:cs="Arial"/>
            <w:color w:val="000000" w:themeColor="text1"/>
          </w:rPr>
          <w:t>sense</w:t>
        </w:r>
        <w:proofErr w:type="gramEnd"/>
        <w:r>
          <w:rPr>
            <w:rFonts w:ascii="Arial" w:hAnsi="Arial" w:cs="Arial"/>
            <w:color w:val="000000" w:themeColor="text1"/>
          </w:rPr>
          <w:t xml:space="preserve"> orientations)</w:t>
        </w:r>
      </w:ins>
    </w:p>
    <w:p w:rsidR="00046514" w:rsidRPr="00755FAD" w:rsidRDefault="00046514" w:rsidP="00046514">
      <w:pPr>
        <w:ind w:firstLine="720"/>
        <w:rPr>
          <w:ins w:id="7" w:author="likroege" w:date="2018-07-19T17:46:00Z"/>
          <w:rFonts w:ascii="Arial" w:eastAsia="Times New Roman" w:hAnsi="Arial" w:cs="Arial"/>
        </w:rPr>
      </w:pPr>
      <w:proofErr w:type="gramStart"/>
      <w:ins w:id="8" w:author="likroege" w:date="2018-07-19T17:46:00Z">
        <w:r w:rsidRPr="00755FAD">
          <w:rPr>
            <w:rFonts w:ascii="Arial" w:hAnsi="Arial" w:cs="Arial"/>
            <w:color w:val="000000" w:themeColor="text1"/>
          </w:rPr>
          <w:t>for</w:t>
        </w:r>
        <w:proofErr w:type="gramEnd"/>
        <w:r w:rsidRPr="00755FAD">
          <w:rPr>
            <w:rFonts w:ascii="Arial" w:hAnsi="Arial" w:cs="Arial"/>
            <w:color w:val="000000" w:themeColor="text1"/>
          </w:rPr>
          <w:t xml:space="preserve"> p1 SA-</w:t>
        </w:r>
        <w:r w:rsidRPr="00755FAD">
          <w:rPr>
            <w:rFonts w:ascii="Arial" w:eastAsia="Times New Roman" w:hAnsi="Arial" w:cs="Arial"/>
          </w:rPr>
          <w:t>GGATCCGCCGCTACCTCCGCTTCCACCGGAACCTCCGCCA</w:t>
        </w:r>
        <w:r>
          <w:rPr>
            <w:rFonts w:ascii="Arial" w:eastAsia="Times New Roman" w:hAnsi="Arial" w:cs="Arial"/>
          </w:rPr>
          <w:t>C</w:t>
        </w:r>
        <w:r w:rsidRPr="00755FAD">
          <w:rPr>
            <w:rFonts w:ascii="Arial" w:eastAsia="Times New Roman" w:hAnsi="Arial" w:cs="Arial"/>
          </w:rPr>
          <w:t xml:space="preserve">   </w:t>
        </w:r>
      </w:ins>
    </w:p>
    <w:p w:rsidR="00046514" w:rsidRPr="00755FAD" w:rsidRDefault="00046514" w:rsidP="00046514">
      <w:pPr>
        <w:ind w:firstLine="720"/>
        <w:rPr>
          <w:ins w:id="9" w:author="likroege" w:date="2018-07-19T17:46:00Z"/>
          <w:rFonts w:ascii="Arial" w:eastAsia="Times New Roman" w:hAnsi="Arial" w:cs="Arial"/>
        </w:rPr>
      </w:pPr>
      <w:ins w:id="10" w:author="likroege" w:date="2018-07-19T17:46:00Z">
        <w:r w:rsidRPr="00755FAD">
          <w:rPr>
            <w:rFonts w:ascii="Arial" w:eastAsia="Times New Roman" w:hAnsi="Arial" w:cs="Arial"/>
          </w:rPr>
          <w:t xml:space="preserve">          /</w:t>
        </w:r>
        <w:r>
          <w:rPr>
            <w:rFonts w:ascii="Arial" w:eastAsia="Times New Roman" w:hAnsi="Arial" w:cs="Arial"/>
          </w:rPr>
          <w:t>…</w:t>
        </w:r>
        <w:r w:rsidRPr="00755FAD">
          <w:rPr>
            <w:rFonts w:ascii="Arial" w:eastAsia="Times New Roman" w:hAnsi="Arial" w:cs="Arial"/>
          </w:rPr>
          <w:t>/     CTCCGGAACCTCCGCTTCCACCGCTACCTCCGGATCC-SD</w:t>
        </w:r>
      </w:ins>
    </w:p>
    <w:p w:rsidR="00046514" w:rsidRPr="00755FAD" w:rsidRDefault="00046514" w:rsidP="00046514">
      <w:pPr>
        <w:ind w:firstLine="720"/>
        <w:rPr>
          <w:ins w:id="11" w:author="likroege" w:date="2018-07-19T17:46:00Z"/>
          <w:rFonts w:ascii="Arial" w:eastAsia="Times New Roman" w:hAnsi="Arial" w:cs="Arial"/>
        </w:rPr>
      </w:pPr>
      <w:proofErr w:type="gramStart"/>
      <w:ins w:id="12" w:author="likroege" w:date="2018-07-19T17:46:00Z">
        <w:r w:rsidRPr="00755FAD">
          <w:rPr>
            <w:rFonts w:ascii="Arial" w:eastAsia="Times New Roman" w:hAnsi="Arial" w:cs="Arial"/>
          </w:rPr>
          <w:t>for</w:t>
        </w:r>
        <w:proofErr w:type="gramEnd"/>
        <w:r w:rsidRPr="00755FAD">
          <w:rPr>
            <w:rFonts w:ascii="Arial" w:eastAsia="Times New Roman" w:hAnsi="Arial" w:cs="Arial"/>
          </w:rPr>
          <w:t xml:space="preserve"> p2 SA-GGATCCGCCGCTACCTCCGCTTCCACCGGAACCTCCCGAC</w:t>
        </w:r>
      </w:ins>
    </w:p>
    <w:p w:rsidR="00046514" w:rsidRDefault="00046514" w:rsidP="00046514">
      <w:pPr>
        <w:ind w:firstLine="720"/>
        <w:rPr>
          <w:ins w:id="13" w:author="likroege" w:date="2018-07-19T17:46:00Z"/>
          <w:rFonts w:ascii="Arial" w:eastAsia="Times New Roman" w:hAnsi="Arial" w:cs="Arial"/>
        </w:rPr>
      </w:pPr>
      <w:ins w:id="14" w:author="likroege" w:date="2018-07-19T17:46:00Z">
        <w:r w:rsidRPr="00755FAD">
          <w:rPr>
            <w:rFonts w:ascii="Arial" w:eastAsia="Times New Roman" w:hAnsi="Arial" w:cs="Arial"/>
          </w:rPr>
          <w:t xml:space="preserve">           /…/ CTGCCGGAACCTCCGCTTCCACCGCTACCTCCGGATCC-SD</w:t>
        </w:r>
      </w:ins>
    </w:p>
    <w:p w:rsidR="00046514" w:rsidRPr="00755FAD" w:rsidRDefault="00046514" w:rsidP="00046514">
      <w:pPr>
        <w:rPr>
          <w:ins w:id="15" w:author="likroege" w:date="2018-07-19T17:46:00Z"/>
          <w:rFonts w:ascii="Arial" w:eastAsia="Times New Roman" w:hAnsi="Arial" w:cs="Arial"/>
        </w:rPr>
      </w:pPr>
      <w:ins w:id="16" w:author="likroege" w:date="2018-07-19T17:46:00Z">
        <w:r>
          <w:rPr>
            <w:rFonts w:ascii="Arial" w:eastAsia="Times New Roman" w:hAnsi="Arial" w:cs="Arial"/>
          </w:rPr>
          <w:t>(</w:t>
        </w:r>
        <w:proofErr w:type="gramStart"/>
        <w:r>
          <w:rPr>
            <w:rFonts w:ascii="Arial" w:eastAsia="Times New Roman" w:hAnsi="Arial" w:cs="Arial"/>
          </w:rPr>
          <w:t>antisense</w:t>
        </w:r>
        <w:proofErr w:type="gramEnd"/>
        <w:r>
          <w:rPr>
            <w:rFonts w:ascii="Arial" w:eastAsia="Times New Roman" w:hAnsi="Arial" w:cs="Arial"/>
          </w:rPr>
          <w:t xml:space="preserve"> orientation (around EGFP-FlAsH tag-StrepII tag-TEV-3XFlag cassette))</w:t>
        </w:r>
      </w:ins>
    </w:p>
    <w:p w:rsidR="00046514" w:rsidRDefault="00046514" w:rsidP="00046514">
      <w:pPr>
        <w:ind w:left="800"/>
        <w:rPr>
          <w:ins w:id="17" w:author="likroege" w:date="2018-07-19T17:46:00Z"/>
          <w:rFonts w:ascii="Arial" w:eastAsia="Times New Roman" w:hAnsi="Arial" w:cs="Arial"/>
        </w:rPr>
      </w:pPr>
    </w:p>
    <w:p w:rsidR="00046514" w:rsidRPr="00755FAD" w:rsidRDefault="00046514" w:rsidP="00046514">
      <w:pPr>
        <w:ind w:left="800"/>
        <w:rPr>
          <w:ins w:id="18" w:author="likroege" w:date="2018-07-19T17:46:00Z"/>
          <w:rFonts w:ascii="Arial" w:eastAsia="Times New Roman" w:hAnsi="Arial" w:cs="Arial"/>
        </w:rPr>
      </w:pPr>
    </w:p>
    <w:p w:rsidR="00046514" w:rsidRPr="00755FAD" w:rsidRDefault="00046514" w:rsidP="00046514">
      <w:pPr>
        <w:rPr>
          <w:ins w:id="19" w:author="likroege" w:date="2018-07-19T17:46:00Z"/>
          <w:rFonts w:eastAsia="Times New Roman"/>
        </w:rPr>
      </w:pPr>
    </w:p>
    <w:p w:rsidR="00046514" w:rsidRPr="002A310E" w:rsidRDefault="00046514" w:rsidP="00046514">
      <w:pPr>
        <w:rPr>
          <w:ins w:id="20" w:author="likroege" w:date="2018-07-19T17:46:00Z"/>
          <w:rFonts w:ascii="Arial" w:hAnsi="Arial" w:cs="Arial"/>
          <w:color w:val="000000" w:themeColor="text1"/>
        </w:rPr>
      </w:pPr>
    </w:p>
    <w:p w:rsidR="00DD36CB" w:rsidRPr="00B40D72" w:rsidDel="00046514" w:rsidRDefault="00DD36CB" w:rsidP="00DD36CB">
      <w:pPr>
        <w:spacing w:line="276" w:lineRule="auto"/>
        <w:rPr>
          <w:del w:id="21" w:author="likroege" w:date="2018-07-19T17:46:00Z"/>
          <w:rFonts w:ascii="Arial" w:eastAsia="Times New Roman" w:hAnsi="Arial" w:cs="Arial"/>
          <w:sz w:val="22"/>
          <w:szCs w:val="22"/>
          <w:lang w:eastAsia="en-US"/>
        </w:rPr>
      </w:pPr>
      <w:del w:id="22" w:author="likroege" w:date="2018-07-19T17:46:00Z">
        <w:r w:rsidRPr="00B40D72" w:rsidDel="00046514">
          <w:rPr>
            <w:rFonts w:ascii="Arial" w:eastAsiaTheme="minorHAnsi" w:hAnsi="Arial" w:cs="Arial"/>
            <w:iCs/>
            <w:sz w:val="22"/>
            <w:szCs w:val="22"/>
            <w:lang w:eastAsia="en-US"/>
          </w:rPr>
          <w:delText xml:space="preserve">*Linker for p1 </w:delText>
        </w:r>
        <w:r w:rsidRPr="00B40D72" w:rsidDel="00046514">
          <w:rPr>
            <w:rFonts w:ascii="Arial" w:eastAsia="Times New Roman" w:hAnsi="Arial" w:cs="Arial"/>
            <w:sz w:val="22"/>
            <w:szCs w:val="22"/>
            <w:lang w:eastAsia="en-US"/>
          </w:rPr>
          <w:delText>GTGGCGGAGGTTCCGGTGGAAGCGGAGGTAGCGGCGGATCC</w:delText>
        </w:r>
      </w:del>
    </w:p>
    <w:p w:rsidR="00DD36CB" w:rsidRPr="00B40D72" w:rsidDel="00046514" w:rsidRDefault="00DD36CB" w:rsidP="00DD36CB">
      <w:pPr>
        <w:spacing w:line="276" w:lineRule="auto"/>
        <w:ind w:firstLine="720"/>
        <w:rPr>
          <w:del w:id="23" w:author="likroege" w:date="2018-07-19T17:46:00Z"/>
          <w:rFonts w:ascii="Arial" w:eastAsia="Times New Roman" w:hAnsi="Arial" w:cs="Arial"/>
          <w:sz w:val="22"/>
          <w:szCs w:val="22"/>
          <w:lang w:eastAsia="en-US"/>
        </w:rPr>
      </w:pPr>
      <w:del w:id="24" w:author="likroege" w:date="2018-07-19T17:46:00Z">
        <w:r w:rsidRPr="00B40D72" w:rsidDel="00046514">
          <w:rPr>
            <w:rFonts w:ascii="Arial" w:eastAsia="Times New Roman" w:hAnsi="Arial" w:cs="Arial"/>
            <w:sz w:val="22"/>
            <w:szCs w:val="22"/>
            <w:lang w:eastAsia="en-US"/>
          </w:rPr>
          <w:delText xml:space="preserve"> for p2 GTCGGGAGGTTCCGGTGGAAGCGGAGGTAGCGGCGGATCC</w:delText>
        </w:r>
      </w:del>
    </w:p>
    <w:p w:rsidR="00DD36CB" w:rsidRPr="00B40D72" w:rsidDel="00046514" w:rsidRDefault="00DD36CB" w:rsidP="00DD36CB">
      <w:pPr>
        <w:spacing w:line="276" w:lineRule="auto"/>
        <w:rPr>
          <w:del w:id="25" w:author="likroege" w:date="2018-07-19T17:46:00Z"/>
          <w:rFonts w:ascii="Arial" w:eastAsiaTheme="minorHAnsi" w:hAnsi="Arial" w:cs="Arial"/>
          <w:color w:val="000000" w:themeColor="text1"/>
          <w:sz w:val="22"/>
          <w:szCs w:val="22"/>
          <w:lang w:eastAsia="en-US"/>
        </w:rPr>
      </w:pPr>
      <w:del w:id="26" w:author="likroege" w:date="2018-07-19T17:46:00Z">
        <w:r w:rsidRPr="00B40D72" w:rsidDel="00046514">
          <w:rPr>
            <w:rFonts w:ascii="Arial" w:eastAsiaTheme="minorHAnsi" w:hAnsi="Arial" w:cs="Arial"/>
            <w:color w:val="000000" w:themeColor="text1"/>
            <w:sz w:val="22"/>
            <w:szCs w:val="22"/>
            <w:lang w:eastAsia="en-US"/>
          </w:rPr>
          <w:delText>(sense orientations)</w:delText>
        </w:r>
      </w:del>
    </w:p>
    <w:p w:rsidR="00DD36CB" w:rsidRPr="00B40D72" w:rsidDel="00046514" w:rsidRDefault="00DD36CB" w:rsidP="00DD36CB">
      <w:pPr>
        <w:spacing w:line="276" w:lineRule="auto"/>
        <w:rPr>
          <w:del w:id="27" w:author="likroege" w:date="2018-07-19T17:46:00Z"/>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color w:val="000000" w:themeColor="text1"/>
          <w:sz w:val="22"/>
          <w:szCs w:val="22"/>
          <w:lang w:eastAsia="en-US"/>
        </w:rPr>
      </w:pPr>
      <w:r w:rsidRPr="00B40D72">
        <w:rPr>
          <w:rFonts w:ascii="Arial" w:eastAsiaTheme="minorHAnsi" w:hAnsi="Arial" w:cs="Arial"/>
          <w:color w:val="000000" w:themeColor="text1"/>
          <w:sz w:val="22"/>
          <w:szCs w:val="22"/>
          <w:lang w:eastAsia="en-US"/>
        </w:rPr>
        <w:t>Sequence of y</w:t>
      </w:r>
      <w:r w:rsidRPr="00B40D72">
        <w:rPr>
          <w:rFonts w:ascii="Arial" w:eastAsiaTheme="minorHAnsi" w:hAnsi="Arial" w:cs="Arial"/>
          <w:color w:val="000000" w:themeColor="text1"/>
          <w:sz w:val="22"/>
          <w:szCs w:val="22"/>
          <w:vertAlign w:val="superscript"/>
          <w:lang w:eastAsia="en-US"/>
        </w:rPr>
        <w:t>wing2+</w:t>
      </w:r>
      <w:r w:rsidRPr="00B40D72">
        <w:rPr>
          <w:rFonts w:ascii="Arial" w:eastAsiaTheme="minorHAnsi" w:hAnsi="Arial" w:cs="Arial"/>
          <w:color w:val="000000" w:themeColor="text1"/>
          <w:sz w:val="22"/>
          <w:szCs w:val="22"/>
          <w:lang w:eastAsia="en-US"/>
        </w:rPr>
        <w:t xml:space="preserve"> donor template vector- BbsI version</w:t>
      </w:r>
    </w:p>
    <w:p w:rsidR="00DD36CB" w:rsidRPr="00B40D72" w:rsidRDefault="00DD36CB" w:rsidP="00DD36CB">
      <w:pPr>
        <w:spacing w:line="276" w:lineRule="auto"/>
        <w:rPr>
          <w:rFonts w:ascii="Arial" w:eastAsiaTheme="minorHAnsi" w:hAnsi="Arial" w:cs="Arial"/>
          <w:color w:val="000000" w:themeColor="text1"/>
          <w:sz w:val="22"/>
          <w:szCs w:val="22"/>
          <w:lang w:eastAsia="en-US"/>
        </w:rPr>
      </w:pPr>
      <w:r w:rsidRPr="00B40D72">
        <w:rPr>
          <w:rFonts w:ascii="Arial" w:eastAsiaTheme="minorHAnsi" w:hAnsi="Arial" w:cs="Arial"/>
          <w:color w:val="000000" w:themeColor="text1"/>
          <w:sz w:val="22"/>
          <w:szCs w:val="22"/>
          <w:lang w:eastAsia="en-US"/>
        </w:rPr>
        <w:t>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w:t>
      </w:r>
      <w:r w:rsidRPr="00B40D72">
        <w:rPr>
          <w:rFonts w:ascii="Arial" w:eastAsiaTheme="minorHAnsi" w:hAnsi="Arial" w:cs="Arial"/>
          <w:color w:val="000000" w:themeColor="text1"/>
          <w:sz w:val="22"/>
          <w:szCs w:val="22"/>
          <w:lang w:eastAsia="en-US"/>
        </w:rPr>
        <w:lastRenderedPageBreak/>
        <w:t>GATGTGCTGCAAGGCGATTAAGTTGGGTAACGCCAGGGTTTTCCCAGTCACGACGTTGTAAAACGACGGCCAGTGAGCGCGCGTAATACGACTCACTATAGGGCGAATTGGAGCTCCACCGCggTGGGAAGACtt</w:t>
      </w:r>
      <w:r w:rsidRPr="00B40D72">
        <w:rPr>
          <w:rFonts w:ascii="Arial" w:eastAsiaTheme="minorHAnsi" w:hAnsi="Arial" w:cs="Arial"/>
          <w:color w:val="000000" w:themeColor="text1"/>
          <w:sz w:val="22"/>
          <w:szCs w:val="22"/>
          <w:highlight w:val="darkYellow"/>
          <w:lang w:eastAsia="en-US"/>
        </w:rPr>
        <w:t>GGATCTCTATTCAATCGGGACAGTGGAAATTGACTATTTTATTTATATTAATGAACTTATTTTTAATTTGGCTTAAGTTACTAAGGGGTACTAATAGTTTGAGCGCAGTGCATGTCATGGGGACATGTGCAATTGTGTGTAAGCGGGAAGTGATCGCGGCCTTCCGAATTTGGCCATGCCAAATAATCCCAGCTCGAAAGGAGGGGACCCGGCGGTCAGGGCCATGGACATTGAACTTGAAAAAAAAAAACACAAAAATATATAACACAAAACGGAAAATGCTGTGTACCGCTTATGTTAGAGAAGTTGAGCAACGGGTTTTTCGTTTTGCAGTCACGATGGATTTCCAAATTAGTGTAGGAGGGGGGAGGGGAGGGAGGGAGATAATGTCCAGGCTGCCATAAGTGGGGAATAAGGAAAATAAAACATGAAACACGGGTCGGGCAATGTCATGCGGTATTCGGCTTTGCTTTCCGCCCAAGTTGAAGTGATCCTGTGTGTAAATAATGTCGAATGTTGCCGGTCGGTTGCATAAGCGTTAGTcaattatggccaaagagatctgatttgtggaGTCGAGAAAAAAACCTTCATATAAAACGCGGCCGACATATTATGGCCACCAGTCGTTACCGCGCCACGGTCCACAGAAGAGGATTAAAAAAATATCACACAGCCGAAGGCTAGAGAAGAACCCCCTATAGCTGAACATATATAAACAAATATATTTTTTTTTATTGCCAACACACTTTGGCTTAAGTGTTAAGAGTGATTGTCAGCTTAGAGCTAAGTGCAATGTTCCAGGACAAAGGGTGGATCCTTGTGACCCTGATCACCTTGGTGACGCCGTCTTGGGCTGCTTACAAACTTCAGGAGCGATATAGTTGGAGCCAGCTGGACTTTGCTTTCCCGAATACCCGACTAAAGGACCAAGCTCTGGCTAGTGGAGATTATATTCCGCAAAATGCTCTACCTGTTGGAGTCGAACACTTTGGCAATCGGTTATTCGTCACTGTTCCCCGCTGGCGTGATGGGATTCCGGCCACTCTGACCTATATAAACATGGACCGCAGTTTGACGGGTTCACCGGAGCTAATTCCGTATCCAGATTGGCGCTCAAATACAGCTGGAGATTGCGCCAACAGTATTACCACTGCCTACCGCATTAAAGTGGATGAGTGTGGTCGGCTGTGGGTTTTGGACACTGGAACCGTGGGCATCGGCAATACCACCACTAATCCGTGCTCCTATGCGGTAAATGTCTTTGACTTGACCACGGATACGCGAATTCGGAGATACGAGCTACCTGGCGTGGACACAAATCCAAATACTTTCATAGCTAACATTGCCGTGGATATAGGCAAAAATTGCGATGATGCATATGCCTATTTTGCCGATGAATTGGGATACGGCTTGATTGCTTACTCCTGGGAACTGAACAAGTCCTGGAGATTCTCGGCACATTCGTATTTTTTCCCCGATCCATTGAGGGGCGATTTCAATGTCGCTGGTATTAACTTCCAATGGGGCGAGGAGGGTATATTTGGTATGTCCCTTTCGCCCATTCGATCGGATGGTTATCGTACCCTGTACTTTAGTCCGTTAGCAAGTCATCGACAATTTGCCGTATCCACGAGGATTTTGAGGGATGAAACCAGGACGGAAGATAGCTATCATGACTTTGTTGCCTTAGATGAACGGGGTCCAAACTCCCATACCACTTCACGTGTGATGAGCGATGATGGAATTGAGCTGTTCAATTTAATAGATCAAAATGCAGTGGGTTGCTGGCACTCATCAATGCCGTACTCACCGCAATTTCATGGCATTGTGGATCGCGATGACGTTGGCTTAGTTTTTCCGGCCGATGTGAAAATTGATGAGAACAAAAACGTTTGGGTTCTATCCGATAGGATGCCCGTTTTCTTGCTGTCTGACTTGGATTATTCAGATACTAATTTCCGAATTTACACGGCTCCCTTGGCCACTTTAATTGAGAATACTGTGTGTGATTTGAGGAATAACGCCTATGGGCCGCCAAATACCGTTTCAATACCAAAACAAGCCGTTTTGCCAATGGGTCCACCGTTATATACGAAACAATATCGTCCTGTCTTGCCACAGAAACCTCAGACCAGCTGGGCTTCCTCGCCGCCTCCTCCAAGTCGCACTTATTTGCCCGCCAATTCAGGCAATGTAGTCTCCAGTATTAGTGTCTCTACAAATTCTGTGGGTCCTGCAGGAGTGGAGGTGCCAAAGGCCTATATTTTCAACCAGCACAACGGCATAAATTACGAGACAAGTGGTCCCCATCTATTTCCCACCCATCAACCCGCCCAACCGGGTGGCCAGGATGGTGGGTTAAAAACTTATGTGAATGCCCGCCAATCTGGGTGGTGGCATCATCAGCATCAAGGTTAACATAATCCTACACACGGTACTTGGGTATATTCTCACACACTCGATTGATGTAAAGAATATTTAAAGACAACAACATAGGGCAACAGCGGTTAAAAAAACCACATGACGTATGAGCAAGTGGCAAATCAATACTTTATCTAGTT</w:t>
      </w:r>
      <w:r w:rsidRPr="00B40D72">
        <w:rPr>
          <w:rFonts w:ascii="Arial" w:eastAsiaTheme="minorHAnsi" w:hAnsi="Arial" w:cs="Arial"/>
          <w:color w:val="000000" w:themeColor="text1"/>
          <w:sz w:val="22"/>
          <w:szCs w:val="22"/>
          <w:highlight w:val="darkYellow"/>
          <w:lang w:eastAsia="en-US"/>
        </w:rPr>
        <w:lastRenderedPageBreak/>
        <w:t>ATGTTAAGCAAAAAATAACAATAAATCAACTTTTTTTTGAAGGTTAAGAGTTTACGCAATTTTCTTGAGCGGAAAAAGCGGAAAAAATGTAAGTATGCATAAATTCTAAATATATCAACAACTGTACATTTTCTGGAGTACTACTACCAGGCAAGAAAGTAGGTTGATAAAGCTATGCACAAGATCTTGTTTGGGTGCAGGGAAAGTTCAACTTAATCGCTCAATTTGAGATCGCCTGGTCGCTTGAGATTCGACTGTAATTGAAATTTTTGCTTTTGATCGGAGCCAGACTTCAGACGGGGCAAACAAAAAGACTTTGTTGGTGGTAGGGTAGGATCCGTTGACCTGCAGGTTCC</w:t>
      </w:r>
      <w:r w:rsidRPr="00B40D72">
        <w:rPr>
          <w:rFonts w:ascii="Arial" w:eastAsiaTheme="minorHAnsi" w:hAnsi="Arial" w:cs="Arial"/>
          <w:color w:val="000000" w:themeColor="text1"/>
          <w:sz w:val="22"/>
          <w:szCs w:val="22"/>
          <w:lang w:eastAsia="en-US"/>
        </w:rPr>
        <w:t>ccGTCTTCGATATCAAGCTTATCGATACCGTCGACCTCGAGGGGGGGCCCGGTACCCAGCTTTTGTTCCCTTTAGTGAGGGTTAATTGCGCGCTTGGCGTAATCATGGTCATAGCTGTTTCCTGTGTGAAATTGTTATCCGCTCACAATTCCACACAACATACGAGCCGGG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w:t>
      </w:r>
      <w:r w:rsidRPr="00B40D72">
        <w:rPr>
          <w:rFonts w:ascii="Arial" w:eastAsiaTheme="minorHAnsi" w:hAnsi="Arial" w:cs="Arial"/>
          <w:color w:val="B2A1C7" w:themeColor="accent4" w:themeTint="99"/>
          <w:sz w:val="22"/>
          <w:szCs w:val="22"/>
          <w:lang w:eastAsia="en-US"/>
        </w:rPr>
        <w: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w:t>
      </w:r>
      <w:r w:rsidRPr="00B40D72">
        <w:rPr>
          <w:rFonts w:ascii="Arial" w:eastAsiaTheme="minorHAnsi" w:hAnsi="Arial" w:cs="Arial"/>
          <w:color w:val="000000" w:themeColor="text1"/>
          <w:sz w:val="22"/>
          <w:szCs w:val="22"/>
          <w:lang w:eastAsia="en-US"/>
        </w:rPr>
        <w:t>GAAGATCCTTTGATCTTTTCTACGGGGTCTGACGCTCAGTGGAACGAAAACTCACGTTAAGGGATTTTGGTCATGAGATTATCAAAAAGGATCTTCACCTAGATCCTTTTAAATTAAAAATGAAGTTTTAAATCAATCTAAAGTATATATGAGTAAACTTGGTCTGACA</w:t>
      </w:r>
      <w:r w:rsidRPr="00B40D72">
        <w:rPr>
          <w:rFonts w:ascii="Arial" w:eastAsiaTheme="minorHAnsi" w:hAnsi="Arial" w:cs="Arial"/>
          <w:color w:val="FF0000"/>
          <w:sz w:val="22"/>
          <w:szCs w:val="22"/>
          <w:lang w:eastAsia="en-US"/>
        </w:rPr>
        <w:t>GTTACCAATGCTTAATCAGTGAGGCACCTATCTCAGCGATCTGTCTATTTCGTTCATCCATAGTTGCCTGACTCCCCGTCGTGTAGATAACTACGATACGGGAGGGCTTACCATCTGGCCCCAGTGCTGCAATGATACCGCGt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w:t>
      </w:r>
      <w:r w:rsidRPr="00B40D72">
        <w:rPr>
          <w:rFonts w:ascii="Arial" w:eastAsiaTheme="minorHAnsi" w:hAnsi="Arial" w:cs="Arial"/>
          <w:color w:val="000000" w:themeColor="text1"/>
          <w:sz w:val="22"/>
          <w:szCs w:val="22"/>
          <w:lang w:eastAsia="en-US"/>
        </w:rPr>
        <w:t>CACATTTCCCCGAAAAGTGCCAC</w:t>
      </w:r>
    </w:p>
    <w:p w:rsidR="00DD36CB" w:rsidRPr="00B40D72" w:rsidRDefault="00DD36CB" w:rsidP="00DD36CB">
      <w:pPr>
        <w:spacing w:line="276" w:lineRule="auto"/>
        <w:rPr>
          <w:rFonts w:ascii="Arial" w:eastAsiaTheme="minorHAnsi" w:hAnsi="Arial" w:cs="Arial"/>
          <w:color w:val="000000" w:themeColor="text1"/>
          <w:sz w:val="22"/>
          <w:szCs w:val="22"/>
          <w:highlight w:val="darkYellow"/>
          <w:lang w:eastAsia="en-US"/>
        </w:rPr>
      </w:pPr>
    </w:p>
    <w:p w:rsidR="00DD36CB" w:rsidRPr="00B40D72" w:rsidRDefault="00DD36CB" w:rsidP="00DD36CB">
      <w:pPr>
        <w:spacing w:line="276" w:lineRule="auto"/>
        <w:rPr>
          <w:rFonts w:ascii="Arial" w:eastAsiaTheme="minorHAnsi" w:hAnsi="Arial" w:cs="Arial"/>
          <w:color w:val="000000" w:themeColor="text1"/>
          <w:sz w:val="22"/>
          <w:szCs w:val="22"/>
          <w:highlight w:val="darkYellow"/>
          <w:lang w:eastAsia="en-US"/>
        </w:rPr>
      </w:pPr>
    </w:p>
    <w:p w:rsidR="00DD36CB" w:rsidRPr="00B40D72" w:rsidRDefault="00DD36CB" w:rsidP="00DD36CB">
      <w:pPr>
        <w:spacing w:line="276" w:lineRule="auto"/>
        <w:rPr>
          <w:rFonts w:ascii="Arial" w:eastAsiaTheme="minorHAnsi" w:hAnsi="Arial" w:cs="Arial"/>
          <w:color w:val="000000" w:themeColor="text1"/>
          <w:sz w:val="22"/>
          <w:szCs w:val="22"/>
          <w:lang w:eastAsia="en-US"/>
        </w:rPr>
      </w:pPr>
      <w:r w:rsidRPr="00B40D72">
        <w:rPr>
          <w:rFonts w:ascii="Arial" w:eastAsiaTheme="minorHAnsi" w:hAnsi="Arial" w:cs="Arial"/>
          <w:color w:val="000000" w:themeColor="text1"/>
          <w:sz w:val="22"/>
          <w:szCs w:val="22"/>
          <w:highlight w:val="darkYellow"/>
          <w:lang w:eastAsia="en-US"/>
        </w:rPr>
        <w:t>NNNN</w:t>
      </w:r>
      <w:r w:rsidRPr="00B40D72">
        <w:rPr>
          <w:rFonts w:ascii="Arial" w:eastAsiaTheme="minorHAnsi" w:hAnsi="Arial" w:cs="Arial"/>
          <w:color w:val="000000" w:themeColor="text1"/>
          <w:sz w:val="22"/>
          <w:szCs w:val="22"/>
          <w:lang w:eastAsia="en-US"/>
        </w:rPr>
        <w:t xml:space="preserve"> y</w:t>
      </w:r>
      <w:r w:rsidRPr="00B40D72">
        <w:rPr>
          <w:rFonts w:ascii="Arial" w:eastAsiaTheme="minorHAnsi" w:hAnsi="Arial" w:cs="Arial"/>
          <w:color w:val="000000" w:themeColor="text1"/>
          <w:sz w:val="22"/>
          <w:szCs w:val="22"/>
          <w:vertAlign w:val="superscript"/>
          <w:lang w:eastAsia="en-US"/>
        </w:rPr>
        <w:t>wing2+</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Sequence of the pATTBy</w:t>
      </w:r>
      <w:r w:rsidRPr="009B2A53">
        <w:rPr>
          <w:rFonts w:ascii="Arial" w:eastAsiaTheme="minorHAnsi" w:hAnsi="Arial" w:cs="Arial"/>
          <w:sz w:val="22"/>
          <w:szCs w:val="22"/>
          <w:vertAlign w:val="superscript"/>
          <w:lang w:eastAsia="en-US"/>
        </w:rPr>
        <w:t>wing2+</w:t>
      </w:r>
      <w:r w:rsidRPr="00B40D72">
        <w:rPr>
          <w:rFonts w:ascii="Arial" w:eastAsiaTheme="minorHAnsi" w:hAnsi="Arial" w:cs="Arial"/>
          <w:sz w:val="22"/>
          <w:szCs w:val="22"/>
          <w:lang w:eastAsia="en-US"/>
        </w:rPr>
        <w:t xml:space="preserve"> vector</w:t>
      </w:r>
    </w:p>
    <w:p w:rsidR="00DD36CB" w:rsidRPr="00B40D72" w:rsidRDefault="00DD36CB" w:rsidP="00DD36CB">
      <w:pPr>
        <w:spacing w:line="276" w:lineRule="auto"/>
        <w:rPr>
          <w:rFonts w:ascii="Arial" w:eastAsia="Times New Roman" w:hAnsi="Arial" w:cs="Arial"/>
          <w:color w:val="A6A6A6"/>
          <w:sz w:val="22"/>
          <w:szCs w:val="22"/>
          <w:lang w:eastAsia="en-US"/>
        </w:rPr>
      </w:pPr>
      <w:r w:rsidRPr="00B40D72">
        <w:rPr>
          <w:rFonts w:ascii="Arial" w:eastAsiaTheme="minorHAnsi" w:hAnsi="Arial" w:cs="Arial"/>
          <w:sz w:val="22"/>
          <w:szCs w:val="22"/>
          <w:lang w:eastAsia="en-US"/>
        </w:rPr>
        <w:t>CT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CTTACAATTTCCATTCGCCATTCAGGCTGCGCAACTGTTGGGAAGGGCGATCGGTGCGGGCCTCTTCGCTATTACGCCAGCTGGCGAAAGGGGGATGTGCTGCAAGGCGATTAAGTTGGGTAACGCCAGGGTTTTCCCAGTCACGACGTTGTAAAA</w:t>
      </w:r>
      <w:r w:rsidRPr="00B40D72">
        <w:rPr>
          <w:rFonts w:ascii="Arial" w:eastAsiaTheme="minorHAnsi" w:hAnsi="Arial" w:cs="Arial"/>
          <w:sz w:val="22"/>
          <w:szCs w:val="22"/>
          <w:u w:val="single"/>
          <w:lang w:eastAsia="en-US"/>
        </w:rPr>
        <w:t>CGACGGCCAGTGAATTGTAATACGACTCACTATAGGGCGAATTGGGTACGTACCG</w:t>
      </w:r>
      <w:r w:rsidRPr="00B40D72">
        <w:rPr>
          <w:rFonts w:ascii="Arial" w:eastAsia="Times New Roman" w:hAnsi="Arial" w:cs="Arial"/>
          <w:color w:val="000000" w:themeColor="text1"/>
          <w:sz w:val="22"/>
          <w:szCs w:val="22"/>
          <w:u w:val="single"/>
          <w:lang w:eastAsia="en-US"/>
        </w:rPr>
        <w:t>GCCGC</w:t>
      </w:r>
      <w:r w:rsidRPr="00B40D72">
        <w:rPr>
          <w:rFonts w:ascii="Arial" w:eastAsiaTheme="minorHAnsi" w:hAnsi="Arial" w:cs="Arial"/>
          <w:color w:val="000000" w:themeColor="text1"/>
          <w:sz w:val="22"/>
          <w:szCs w:val="22"/>
          <w:highlight w:val="darkYellow"/>
          <w:u w:val="single"/>
          <w:lang w:eastAsia="en-US"/>
        </w:rPr>
        <w:t>CTCTATTCAATCGGGACAGTGGAAATTGACTATTTTATTTATATTAATGAACTTATTTTTAATTTGGCTTAAGTTACTAAGGGGTACTAATAGTTTGAGCGCAGTGCATGTCATGGGGACATGTGCAATTGTGTGTAAGCGGGAAGTGATCGCGGCCTTCCGAATTTGGCCATGCCAAATAATCCCAGCTCGAAAGGAGGGGACCCGGCGGTCAGGGCCATGGACATTGAACTTGAAAAAAAAAAACACAAAAATATATAACACAAAACGGAAAATGCTGTGTACCGCTTATGTTAGAGAAGTTGAGCAACGGGTTTTTCGTTTTGCAGTCACGATGGATTTC</w:t>
      </w:r>
      <w:r w:rsidRPr="00B40D72">
        <w:rPr>
          <w:rFonts w:ascii="Arial" w:eastAsiaTheme="minorHAnsi" w:hAnsi="Arial" w:cs="Arial"/>
          <w:color w:val="000000" w:themeColor="text1"/>
          <w:sz w:val="22"/>
          <w:szCs w:val="22"/>
          <w:highlight w:val="darkYellow"/>
          <w:lang w:eastAsia="en-US"/>
        </w:rPr>
        <w:t>CAAATTAGTGTAGGAGGGGGGAGGGGAGGGAGGGAGATAATGTCCAGGCTGCCATAAGTGGGGAATAAGGAAAATAAAACATGAAACACGGGTCGGGCAATGTCATGCGGTATTCGGCTTTGCTTTCCGCCCAAGTTGAAGTGATCCTGTGTGTAAATAATGTCGAATGTTGCCGGTCGGTTGCATAAGCGTTAGT</w:t>
      </w:r>
      <w:r w:rsidRPr="00B40D72">
        <w:rPr>
          <w:rFonts w:ascii="Arial" w:eastAsia="Times New Roman" w:hAnsi="Arial" w:cs="Arial"/>
          <w:color w:val="000000" w:themeColor="text1"/>
          <w:sz w:val="22"/>
          <w:szCs w:val="22"/>
          <w:highlight w:val="darkYellow"/>
          <w:lang w:eastAsia="en-US"/>
        </w:rPr>
        <w:t>caattatggccaaagagatctgatttgtggaGTCGAG</w:t>
      </w:r>
      <w:r w:rsidRPr="00B40D72">
        <w:rPr>
          <w:rFonts w:ascii="Arial" w:eastAsiaTheme="minorHAnsi" w:hAnsi="Arial" w:cs="Arial"/>
          <w:color w:val="000000" w:themeColor="text1"/>
          <w:sz w:val="22"/>
          <w:szCs w:val="22"/>
          <w:highlight w:val="darkYellow"/>
          <w:lang w:eastAsia="en-US"/>
        </w:rPr>
        <w:t>AAAAAAACCTTCATATAAAACGCGGCCGACATATTATGGCCACCAGTCGTTACCGCGCCACGGTCCACAGAAGAGGATTAAAAAAATATCACACAGCCGAAGGCTAGAGAAGAACCCCCTATAGCTGAACATATATAAACAAATATATTTTTTTTTATTGCCAACACACTTTGGCTTAAGTGTTAAGAGTGATTGTCAGCTTAGAGCTAAGTGCAATGTTCCAGGACAAAGGGTGGATCCTTGTGACCCTGATCACCTTGGTGACGCCGTCTTGGGCTGCTTACAAACTTCAGGAGCGATATAGTTGGAGCCAGCTGGACTTTGCTTTCCCGAATACCCGACTAAAGGACCAAGCTCTGGCTAGTGGAGATTATATTCCGCAAAATGCTCTACCTGTTGGAGTCGAACACTTTGGCAATCGGTTATTCGTCACTGTTCCCCGCTGGCGTGATGGGATTCCGGCCACTCTGACCTATATAAACATGGACCGCAGTTTGACGGGTTCACCGGAGCTAATTCCGTATCCAGATTGGCGCTCAAATACAGCTGGAGATTGCGCCAACAGTATTACCACTGCCTACCGCATTAAAGTGGATGAGTGTGGTCGGCTGTGGGTTTTGGACACTGGAACCGTGGGCATCGGCAATACCACCACTAATCCGTGCTCCTATGCGGTAAATGTCTTTGACTTGACCACGGATACGCGAATTCGGAGATACGAGCTACCTGGCGTGGACACAAATCCAAATACTTTCATAGCTAACATTGCCGTGGATATAGGCAAAAATTGCGATGATGCATATGCCTATTTTGCCGATGAATTGGGATACGGCTTGATTGCTTACTCCTGGGAACTGAACAAGTCCTGGAGATTCTCGGCACATTCGTATTTTTTCCCCGATCCATTGAGGGGCGATTTCAATGTCGCTGGTATTAACTTCCAATGGGGCGAGGAGGGTATATTTGGTATGTCCCTTTCGCCCATTCGATCGGATGGTTATCGTACCCTGTACTTTAGTCCGTTAGCAAGTCATCGACAATTTGCCGTATCCACGAGGATTTTGAGGGATGAAACCAGGACGGA</w:t>
      </w:r>
      <w:r w:rsidRPr="00B40D72">
        <w:rPr>
          <w:rFonts w:ascii="Arial" w:eastAsiaTheme="minorHAnsi" w:hAnsi="Arial" w:cs="Arial"/>
          <w:color w:val="000000" w:themeColor="text1"/>
          <w:sz w:val="22"/>
          <w:szCs w:val="22"/>
          <w:highlight w:val="darkYellow"/>
          <w:lang w:eastAsia="en-US"/>
        </w:rPr>
        <w:lastRenderedPageBreak/>
        <w:t>AGATAGCTATCATGACTTTGTTGCCTTAGATGAACGGGGTCCAAACTCCCATACCACTTCACGTGTGATGAGCGATGATGGAATTGAGCTGTTCAATTTAATAGATCAAAATGCAGTGGGTTGCTGGCACTCATCAATGCCGTACTCACCGCAATTTCATGGCATTGTGGATCGCGATGACGTTGGCTTAGTTTTTCCGGCCGATGTGAAAATTGATGAGAACAAAAACGTTTGGGTTCTATCCGATAGGATGCCCGTTTTCTTGCTGTCTGACTTGGATTATTCAGATACTAATTTCCGAATTTACACGGCTCCCTTGGCCACTTTAATTGAGAATACTGTGTGTGATTTGAGGAATAACGCCTATGGGCCGCCAAATACCGTTTCAATACCAAAACAAGCCGTTTTGCCAATGGGTCCACCGTTATATACGAAACAATATCGTCCTGTCTTGCCACAGAAACCTCAGACCAGCTGGGCTTCCTCGCCGCCTCCTCCAAGTCGCACTTATTTGCCCGCCAATTCAGGCAATGTAGTCTCCAGTATTAGTGTCTCTACAAATTCTGTGGGTCCTGCAGGAGTGGAGGTGCCAAAGGCCTATATTTTCAACCAGCACAACGGCATAAATTACGAGACAAGTGGTCCCCATCTATTTCCCACCCATCAACCCGCCCAACCGGGTGGCCAGGATGGTGGGTTAAAAACTTATGTGAATGCCCGCCAATCTGGGTGGTGGCATCATCAGCATCAAGGTTAACATAATCCTACACACGGTACTTGGGTATATTCTCACACACTCGATTGATGTAAAGAATATTTAAAGACAACAACATAGGGCAACAGCGGTTAAAAAAACCACATGACGTATGAGCAAGTGGCAAATCAATACTTTATCTAGTTATGTTAAGCAAAAAATAACAATAAATCAACTTTTTTTTGAAGGTTAAGAGTTTACGCAATTTTCTTGAGCGGAAAAAGCGGAAAAAATGTAAGTATGCATAAATTCTAAATATATCAACAACTGTACATTTTCTGGAGTACTACTACCAGGCAAGAAAGTAGGTTGATAAAGCTATGCACAAGATCTTGTTTGGGTGCAGGGAAAGTTCAACTTAATCGCTCAATTTGAGATCGCCTGGTCGCTTGAGATTCGACTGTAATTGAAATTTTTGCTTTTGATCGGAGCCAGACTTCAGACGGGGCAAACAAAAAGACTTTGTTGGTGGTAGGGTAGGATCCGTTGACCTGCAGG</w:t>
      </w:r>
      <w:r w:rsidRPr="00B40D72">
        <w:rPr>
          <w:rFonts w:ascii="Arial" w:eastAsiaTheme="minorHAnsi" w:hAnsi="Arial" w:cs="Arial"/>
          <w:sz w:val="22"/>
          <w:szCs w:val="22"/>
          <w:lang w:eastAsia="en-US"/>
        </w:rPr>
        <w:t>T</w:t>
      </w:r>
      <w:r w:rsidRPr="00B40D72">
        <w:rPr>
          <w:rFonts w:ascii="Arial" w:eastAsia="Times New Roman" w:hAnsi="Arial" w:cs="Arial"/>
          <w:color w:val="000000"/>
          <w:sz w:val="22"/>
          <w:szCs w:val="22"/>
          <w:lang w:eastAsia="en-US"/>
        </w:rPr>
        <w:t>CTAGT</w:t>
      </w:r>
      <w:r w:rsidRPr="00B40D72">
        <w:rPr>
          <w:rFonts w:ascii="Arial" w:eastAsia="Times New Roman" w:hAnsi="Arial" w:cs="Arial"/>
          <w:color w:val="000000" w:themeColor="text1"/>
          <w:sz w:val="22"/>
          <w:szCs w:val="22"/>
          <w:highlight w:val="lightGray"/>
          <w:lang w:eastAsia="en-US"/>
        </w:rPr>
        <w:t>CCTAGGTAGAGGGCCCTTAAGGCGCCTATGGAGCTCTCAGACCGGTTGAGGCGGCCGCTACGCTCGAGGATGGATATCTATGCTAGCGAGATCGATACGTGCATGCGATT</w:t>
      </w:r>
      <w:r w:rsidRPr="00B40D72">
        <w:rPr>
          <w:rFonts w:ascii="Arial" w:eastAsiaTheme="minorHAnsi" w:hAnsi="Arial" w:cs="Arial"/>
          <w:color w:val="000000" w:themeColor="text1"/>
          <w:sz w:val="22"/>
          <w:szCs w:val="22"/>
          <w:highlight w:val="lightGray"/>
          <w:lang w:eastAsia="en-US"/>
        </w:rPr>
        <w:t>CTAGAGATCCACTAGTGTCGAC</w:t>
      </w:r>
      <w:r w:rsidRPr="00B40D72">
        <w:rPr>
          <w:rFonts w:ascii="Arial" w:eastAsiaTheme="minorHAnsi" w:hAnsi="Arial" w:cs="Arial"/>
          <w:color w:val="000000" w:themeColor="text1"/>
          <w:sz w:val="22"/>
          <w:szCs w:val="22"/>
          <w:highlight w:val="magenta"/>
          <w:lang w:eastAsia="en-US"/>
        </w:rPr>
        <w:t>GATGTAGGTCACGGTCTCGAAGCCGCGGTGCGGGTGCCAGGGCGTGCCCTTGGGCTCCCCGGGCGCGTACTCCACCTCACCCATCTGGTCCATCATGATGAACGGGTCGAGGTGGCGGTAGTTGATCCCGGCGAACGCGCGGCGCACCGGGAAGCCCTCGCCCTCGAAACCGCTGGGCGCGGTGGTCACGGTGAGCACGGGACGTGCGACGGCGTCGGCGGGTGCGGATACGCGGGGCAGCGTCAGCGGGTTCTCGACGGTCACGGCGGGCATGTCGAC</w:t>
      </w:r>
      <w:r w:rsidRPr="00B40D72">
        <w:rPr>
          <w:rFonts w:ascii="Arial" w:eastAsiaTheme="minorHAnsi" w:hAnsi="Arial" w:cs="Arial"/>
          <w:sz w:val="22"/>
          <w:szCs w:val="22"/>
          <w:lang w:eastAsia="en-US"/>
        </w:rPr>
        <w:t>ACTAGTTCTAGCCAGCTTTTGTTCCCTTTAGTGAGGGTTAATTTCG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w:t>
      </w:r>
      <w:r w:rsidRPr="00B40D72">
        <w:rPr>
          <w:rFonts w:ascii="Arial" w:eastAsiaTheme="minorHAnsi" w:hAnsi="Arial" w:cs="Arial"/>
          <w:color w:val="B2A1C7" w:themeColor="accent4" w:themeTint="99"/>
          <w:sz w:val="22"/>
          <w:szCs w:val="22"/>
          <w:lang w:eastAsia="en-US"/>
        </w:rPr>
        <w: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w:t>
      </w:r>
      <w:r w:rsidRPr="00B40D72">
        <w:rPr>
          <w:rFonts w:ascii="Arial" w:eastAsiaTheme="minorHAnsi" w:hAnsi="Arial" w:cs="Arial"/>
          <w:color w:val="B2A1C7" w:themeColor="accent4" w:themeTint="99"/>
          <w:sz w:val="22"/>
          <w:szCs w:val="22"/>
          <w:lang w:eastAsia="en-US"/>
        </w:rPr>
        <w:lastRenderedPageBreak/>
        <w:t>CGGTGGTTTTTTTGTTTGCAAGCAGCAGATTACGCGCAGAAAAAAAGGATCTCAA</w:t>
      </w:r>
      <w:r w:rsidRPr="00B40D72">
        <w:rPr>
          <w:rFonts w:ascii="Arial" w:eastAsiaTheme="minorHAnsi" w:hAnsi="Arial" w:cs="Arial"/>
          <w:sz w:val="22"/>
          <w:szCs w:val="22"/>
          <w:lang w:eastAsia="en-US"/>
        </w:rPr>
        <w:t>GAAGATCCTTTGATCTTTTCTACGGGGTCTGACGCTCAGTGGAACGAAAACTCACGTTAAGGGATTTTGGTCATGAGATTATCAAAAAGGATCTTCACCTAGATCCTTTTAAATTAAAAATGAAGTTTTAAATCAATCTAAAGTATATATGAGTAAACTTGGTCTGACA</w:t>
      </w:r>
      <w:r w:rsidRPr="00B40D72">
        <w:rPr>
          <w:rFonts w:ascii="Arial" w:eastAsiaTheme="minorHAnsi" w:hAnsi="Arial" w:cs="Arial"/>
          <w:color w:val="FF0000"/>
          <w:sz w:val="22"/>
          <w:szCs w:val="22"/>
          <w:lang w:eastAsia="en-US"/>
        </w:rPr>
        <w:t>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w:t>
      </w:r>
      <w:r w:rsidRPr="00B40D72">
        <w:rPr>
          <w:rFonts w:ascii="Arial" w:eastAsiaTheme="minorHAnsi" w:hAnsi="Arial" w:cs="Arial"/>
          <w:sz w:val="22"/>
          <w:szCs w:val="22"/>
          <w:lang w:eastAsia="en-US"/>
        </w:rPr>
        <w:t>CACATTTCCCCGAAAAGTGCCAC</w:t>
      </w:r>
    </w:p>
    <w:p w:rsidR="00DD36CB" w:rsidRPr="00B40D72" w:rsidRDefault="00DD36CB" w:rsidP="00DD36CB">
      <w:pPr>
        <w:spacing w:line="276" w:lineRule="auto"/>
        <w:rPr>
          <w:rFonts w:ascii="Arial" w:eastAsiaTheme="minorHAnsi" w:hAnsi="Arial" w:cs="Arial"/>
          <w:color w:val="000000" w:themeColor="text1"/>
          <w:sz w:val="22"/>
          <w:szCs w:val="22"/>
          <w:highlight w:val="darkYellow"/>
          <w:lang w:eastAsia="en-US"/>
        </w:rPr>
      </w:pPr>
      <w:proofErr w:type="gramStart"/>
      <w:r w:rsidRPr="00B40D72">
        <w:rPr>
          <w:rFonts w:ascii="Arial" w:eastAsiaTheme="minorHAnsi" w:hAnsi="Arial" w:cs="Arial"/>
          <w:color w:val="000000" w:themeColor="text1"/>
          <w:sz w:val="22"/>
          <w:szCs w:val="22"/>
          <w:highlight w:val="darkYellow"/>
          <w:lang w:eastAsia="en-US"/>
        </w:rPr>
        <w:t>y</w:t>
      </w:r>
      <w:r w:rsidRPr="00B40D72">
        <w:rPr>
          <w:rFonts w:ascii="Arial" w:eastAsiaTheme="minorHAnsi" w:hAnsi="Arial" w:cs="Arial"/>
          <w:i/>
          <w:color w:val="000000" w:themeColor="text1"/>
          <w:sz w:val="22"/>
          <w:szCs w:val="22"/>
          <w:highlight w:val="darkYellow"/>
          <w:vertAlign w:val="superscript"/>
          <w:lang w:eastAsia="en-US"/>
        </w:rPr>
        <w:t>wing2</w:t>
      </w:r>
      <w:proofErr w:type="gramEnd"/>
      <w:r w:rsidRPr="00B40D72">
        <w:rPr>
          <w:rFonts w:ascii="Arial" w:eastAsiaTheme="minorHAnsi" w:hAnsi="Arial" w:cs="Arial"/>
          <w:i/>
          <w:color w:val="000000" w:themeColor="text1"/>
          <w:sz w:val="22"/>
          <w:szCs w:val="22"/>
          <w:highlight w:val="darkYellow"/>
          <w:vertAlign w:val="superscript"/>
          <w:lang w:eastAsia="en-US"/>
        </w:rPr>
        <w:t>+</w:t>
      </w:r>
      <w:r w:rsidRPr="00B40D72">
        <w:rPr>
          <w:rFonts w:ascii="Arial" w:eastAsiaTheme="minorHAnsi" w:hAnsi="Arial" w:cs="Arial"/>
          <w:color w:val="000000" w:themeColor="text1"/>
          <w:sz w:val="22"/>
          <w:szCs w:val="22"/>
          <w:highlight w:val="darkYellow"/>
          <w:lang w:eastAsia="en-US"/>
        </w:rPr>
        <w:t xml:space="preserve"> </w:t>
      </w:r>
    </w:p>
    <w:p w:rsidR="00DD36CB" w:rsidRPr="00B40D72" w:rsidRDefault="00DD36CB" w:rsidP="00DD36CB">
      <w:pPr>
        <w:spacing w:line="276" w:lineRule="auto"/>
        <w:rPr>
          <w:rFonts w:ascii="Arial" w:eastAsiaTheme="minorHAnsi" w:hAnsi="Arial" w:cs="Arial"/>
          <w:color w:val="000000" w:themeColor="text1"/>
          <w:sz w:val="22"/>
          <w:szCs w:val="22"/>
          <w:lang w:eastAsia="en-US"/>
        </w:rPr>
      </w:pPr>
      <w:proofErr w:type="gramStart"/>
      <w:r w:rsidRPr="00B40D72">
        <w:rPr>
          <w:rFonts w:ascii="Arial" w:eastAsiaTheme="minorHAnsi" w:hAnsi="Arial" w:cs="Arial"/>
          <w:color w:val="000000" w:themeColor="text1"/>
          <w:sz w:val="22"/>
          <w:szCs w:val="22"/>
          <w:highlight w:val="darkYellow"/>
          <w:u w:val="single"/>
          <w:lang w:eastAsia="en-US"/>
        </w:rPr>
        <w:t>y</w:t>
      </w:r>
      <w:proofErr w:type="gramEnd"/>
      <w:r w:rsidRPr="00B40D72">
        <w:rPr>
          <w:rFonts w:ascii="Arial" w:eastAsiaTheme="minorHAnsi" w:hAnsi="Arial" w:cs="Arial"/>
          <w:color w:val="000000" w:themeColor="text1"/>
          <w:sz w:val="22"/>
          <w:szCs w:val="22"/>
          <w:highlight w:val="darkYellow"/>
          <w:u w:val="single"/>
          <w:lang w:eastAsia="en-US"/>
        </w:rPr>
        <w:t xml:space="preserve"> min promoter+CDS+3‘UTR (bp1680-401</w:t>
      </w:r>
      <w:r w:rsidRPr="00B40D72">
        <w:rPr>
          <w:rFonts w:ascii="Arial" w:eastAsiaTheme="minorHAnsi" w:hAnsi="Arial" w:cs="Arial"/>
          <w:color w:val="000000" w:themeColor="text1"/>
          <w:sz w:val="22"/>
          <w:szCs w:val="22"/>
          <w:highlight w:val="darkYellow"/>
          <w:lang w:eastAsia="en-US"/>
        </w:rPr>
        <w:t>4</w:t>
      </w:r>
      <w:r w:rsidRPr="00B40D72">
        <w:rPr>
          <w:rFonts w:ascii="Arial" w:eastAsiaTheme="minorHAnsi" w:hAnsi="Arial" w:cs="Arial"/>
          <w:color w:val="000000" w:themeColor="text1"/>
          <w:sz w:val="22"/>
          <w:szCs w:val="22"/>
          <w:lang w:eastAsia="en-US"/>
        </w:rPr>
        <w:t>)</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highlight w:val="lightGray"/>
          <w:lang w:eastAsia="en-US"/>
        </w:rPr>
        <w:t>MCS: 4014-4130</w:t>
      </w: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Sequence of the linker_EGFP_linker donor template</w:t>
      </w:r>
    </w:p>
    <w:p w:rsidR="00DD36CB" w:rsidRPr="00B40D72" w:rsidRDefault="00DD36CB" w:rsidP="00DD36CB">
      <w:pPr>
        <w:autoSpaceDE w:val="0"/>
        <w:autoSpaceDN w:val="0"/>
        <w:adjustRightInd w:val="0"/>
        <w:spacing w:line="276" w:lineRule="auto"/>
        <w:rPr>
          <w:rFonts w:ascii="Arial" w:eastAsiaTheme="minorHAnsi" w:hAnsi="Arial" w:cs="Arial"/>
          <w:color w:val="6D6D6D"/>
          <w:sz w:val="22"/>
          <w:szCs w:val="22"/>
          <w:lang w:eastAsia="en-US"/>
        </w:rPr>
      </w:pPr>
      <w:r w:rsidRPr="00B40D72">
        <w:rPr>
          <w:rFonts w:ascii="Arial" w:eastAsiaTheme="minorHAnsi" w:hAnsi="Arial" w:cs="Arial"/>
          <w:color w:val="000000" w:themeColor="text1"/>
          <w:sz w:val="22"/>
          <w:szCs w:val="22"/>
          <w:lang w:eastAsia="en-US"/>
        </w:rPr>
        <w:t>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GAAGAC</w:t>
      </w:r>
      <w:r w:rsidRPr="00B40D72">
        <w:rPr>
          <w:rFonts w:ascii="Arial" w:eastAsiaTheme="minorHAnsi" w:hAnsi="Arial" w:cs="Arial"/>
          <w:sz w:val="22"/>
          <w:szCs w:val="22"/>
          <w:lang w:eastAsia="en-US"/>
        </w:rPr>
        <w:t>tt</w:t>
      </w:r>
      <w:r w:rsidRPr="00B40D72">
        <w:rPr>
          <w:rFonts w:ascii="Arial" w:eastAsiaTheme="minorHAnsi" w:hAnsi="Arial" w:cs="Arial"/>
          <w:sz w:val="22"/>
          <w:szCs w:val="22"/>
          <w:highlight w:val="green"/>
          <w:lang w:eastAsia="en-US"/>
        </w:rPr>
        <w:t>TCCGGAGGTTCCGGTGGAAGCGGAGGTAGCGGCggatcc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w:t>
      </w:r>
      <w:r w:rsidRPr="00B40D72">
        <w:rPr>
          <w:rFonts w:ascii="Arial" w:eastAsiaTheme="minorHAnsi" w:hAnsi="Arial" w:cs="Arial"/>
          <w:sz w:val="22"/>
          <w:szCs w:val="22"/>
          <w:highlight w:val="green"/>
          <w:lang w:eastAsia="en-US"/>
        </w:rPr>
        <w:lastRenderedPageBreak/>
        <w:t>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G</w:t>
      </w:r>
      <w:r w:rsidRPr="00B40D72">
        <w:rPr>
          <w:rFonts w:ascii="Arial" w:eastAsiaTheme="minorHAnsi" w:hAnsi="Arial" w:cs="Arial"/>
          <w:sz w:val="22"/>
          <w:szCs w:val="22"/>
          <w:highlight w:val="green"/>
          <w:lang w:val="en" w:eastAsia="en-US"/>
        </w:rPr>
        <w:t>GCGG</w:t>
      </w:r>
      <w:r w:rsidRPr="00B40D72">
        <w:rPr>
          <w:rFonts w:ascii="Arial" w:eastAsia="Times New Roman" w:hAnsi="Arial" w:cs="Arial"/>
          <w:color w:val="000000" w:themeColor="text1"/>
          <w:sz w:val="22"/>
          <w:szCs w:val="22"/>
          <w:highlight w:val="green"/>
          <w:lang w:eastAsia="en-US"/>
        </w:rPr>
        <w:t>ATCCGGAGGTAGCGGTGGAAGCGGAGGTTCT</w:t>
      </w:r>
      <w:r w:rsidRPr="00B40D72">
        <w:rPr>
          <w:rFonts w:ascii="Arial" w:eastAsiaTheme="minorHAnsi" w:hAnsi="Arial" w:cs="Arial"/>
          <w:color w:val="000000" w:themeColor="text1"/>
          <w:sz w:val="22"/>
          <w:szCs w:val="22"/>
          <w:lang w:eastAsia="en-US"/>
        </w:rPr>
        <w:t>ccGTCTTCGATATCAAGCTTATCGATACCGTCGACCTCGAGGGGGGGCCC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w:t>
      </w:r>
      <w:r w:rsidRPr="00B40D72">
        <w:rPr>
          <w:rFonts w:ascii="Arial" w:eastAsiaTheme="minorHAnsi" w:hAnsi="Arial" w:cs="Arial"/>
          <w:color w:val="B2A1C7" w:themeColor="accent4" w:themeTint="99"/>
          <w:sz w:val="22"/>
          <w:szCs w:val="22"/>
          <w:lang w:eastAsia="en-US"/>
        </w:rPr>
        <w: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w:t>
      </w:r>
      <w:r w:rsidRPr="00B40D72">
        <w:rPr>
          <w:rFonts w:ascii="Arial" w:eastAsiaTheme="minorHAnsi" w:hAnsi="Arial" w:cs="Arial"/>
          <w:color w:val="000000" w:themeColor="text1"/>
          <w:sz w:val="22"/>
          <w:szCs w:val="22"/>
          <w:lang w:eastAsia="en-US"/>
        </w:rPr>
        <w:t>GAAGATCCTTTGATCTTTTCTACGGGGTCTGACGCTCAGTGGAACGAAAACTCACGTTAAGGGATTTTGGTCATGAGATTATCAAAAAGGATCTTCACCTAGATCCTTTTAAATTAAAAATGAAGTTTTAAATCAATCTAAAGTATATATGAGTAAACTTGGTCTGACA</w:t>
      </w:r>
      <w:r w:rsidRPr="00B40D72">
        <w:rPr>
          <w:rFonts w:ascii="Arial" w:eastAsiaTheme="minorHAnsi" w:hAnsi="Arial" w:cs="Arial"/>
          <w:color w:val="FF0000"/>
          <w:sz w:val="22"/>
          <w:szCs w:val="22"/>
          <w:lang w:eastAsia="en-US"/>
        </w:rPr>
        <w:t>GTTACCAATGCTTAATCAGTGAGGCACCTATCTCAGCGATCTGTCTATTTCGTTCATCCATAGTTGCCTGACTCCCCGTCGTGTAGATAACTACGATACGGGAGGGCTTACCATCTGGCCCCAGTGCTGCAATGATACCGCGt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w:t>
      </w:r>
      <w:r w:rsidRPr="00B40D72">
        <w:rPr>
          <w:rFonts w:ascii="Arial" w:eastAsiaTheme="minorHAnsi" w:hAnsi="Arial" w:cs="Arial"/>
          <w:color w:val="FF0000"/>
          <w:sz w:val="22"/>
          <w:szCs w:val="22"/>
          <w:lang w:eastAsia="en-US"/>
        </w:rPr>
        <w:lastRenderedPageBreak/>
        <w:t>GTCTCATGAGCGGATACATATTTGAATGTATTTAGAAAAATAAACAAATAGGGGTTCCGCG</w:t>
      </w:r>
      <w:r w:rsidRPr="00B40D72">
        <w:rPr>
          <w:rFonts w:ascii="Arial" w:eastAsiaTheme="minorHAnsi" w:hAnsi="Arial" w:cs="Arial"/>
          <w:color w:val="000000" w:themeColor="text1"/>
          <w:sz w:val="22"/>
          <w:szCs w:val="22"/>
          <w:lang w:eastAsia="en-US"/>
        </w:rPr>
        <w:t>CACATTTCCCCGAAAAGTGCCAC</w:t>
      </w: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autoSpaceDE w:val="0"/>
        <w:autoSpaceDN w:val="0"/>
        <w:adjustRightInd w:val="0"/>
        <w:spacing w:line="276" w:lineRule="auto"/>
        <w:rPr>
          <w:rFonts w:ascii="Arial" w:eastAsiaTheme="minorHAnsi" w:hAnsi="Arial" w:cs="Arial"/>
          <w:color w:val="000000" w:themeColor="text1"/>
          <w:sz w:val="22"/>
          <w:szCs w:val="22"/>
          <w:lang w:eastAsia="en-US"/>
        </w:rPr>
      </w:pPr>
      <w:r w:rsidRPr="00B40D72">
        <w:rPr>
          <w:rFonts w:ascii="Arial" w:eastAsiaTheme="minorHAnsi" w:hAnsi="Arial" w:cs="Arial"/>
          <w:color w:val="000000" w:themeColor="text1"/>
          <w:sz w:val="22"/>
          <w:szCs w:val="22"/>
          <w:lang w:eastAsia="en-US"/>
        </w:rPr>
        <w:t>Sequence of the Linker_mCherry_Linker donor template</w:t>
      </w:r>
    </w:p>
    <w:p w:rsidR="00DD36CB" w:rsidRPr="00B40D72" w:rsidRDefault="00DD36CB" w:rsidP="00DD36CB">
      <w:pPr>
        <w:autoSpaceDE w:val="0"/>
        <w:autoSpaceDN w:val="0"/>
        <w:adjustRightInd w:val="0"/>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w:t>
      </w:r>
      <w:r w:rsidRPr="00B40D72">
        <w:rPr>
          <w:rFonts w:ascii="Arial" w:eastAsia="Times New Roman" w:hAnsi="Arial" w:cs="Arial"/>
          <w:color w:val="000000"/>
          <w:sz w:val="22"/>
          <w:szCs w:val="22"/>
          <w:lang w:eastAsia="en-US"/>
        </w:rPr>
        <w:t>CCACCgcggTGGGAAGACtt</w:t>
      </w:r>
      <w:r w:rsidRPr="00B40D72">
        <w:rPr>
          <w:rFonts w:ascii="Arial" w:eastAsia="Times New Roman" w:hAnsi="Arial" w:cs="Arial"/>
          <w:color w:val="000000"/>
          <w:sz w:val="22"/>
          <w:szCs w:val="22"/>
          <w:highlight w:val="red"/>
          <w:lang w:eastAsia="en-US"/>
        </w:rPr>
        <w:t>TCCGGAGGTTCCGGTGGAAGCGGAGGTAGCGGCggatcc</w:t>
      </w:r>
      <w:r w:rsidRPr="00B40D72">
        <w:rPr>
          <w:rFonts w:ascii="Arial" w:eastAsiaTheme="minorHAnsi" w:hAnsi="Arial" w:cs="Arial"/>
          <w:sz w:val="22"/>
          <w:szCs w:val="22"/>
          <w:highlight w:val="red"/>
          <w:lang w:eastAsia="en-US"/>
        </w:rPr>
        <w:t>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AACCATGGGCTGGGAGGCCTCCTCCGAGCGGATGTACCCCGAGGAC</w:t>
      </w:r>
      <w:r w:rsidRPr="00B40D72">
        <w:rPr>
          <w:rFonts w:ascii="Arial" w:eastAsiaTheme="minorHAnsi" w:hAnsi="Arial" w:cs="Arial"/>
          <w:sz w:val="22"/>
          <w:szCs w:val="22"/>
          <w:highlight w:val="yellow"/>
          <w:lang w:eastAsia="en-US"/>
        </w:rPr>
        <w:t>GGCGCCCTGAAGGGCGAGATCAAGCAGAGGCTGAAGCTGAAGGACGGCGGCCACTACGACGCTGAGGTCAAGACCACCTACAAGGCCAAGAAGCCCGTGCAGCTGCCCGGCGCCTACAACGTCAACATCAAGTTGGACATCACCTCCCACAACGAGGACTACACCATCGTGGAACAGTACGAACGCGCCGAGGGCCGCCACTCCACCGGCGGCATGGACGAGCTGTACAAG</w:t>
      </w:r>
      <w:r w:rsidRPr="00B40D72">
        <w:rPr>
          <w:rFonts w:ascii="Arial" w:eastAsia="Times New Roman" w:hAnsi="Arial" w:cs="Arial"/>
          <w:color w:val="000000"/>
          <w:sz w:val="22"/>
          <w:szCs w:val="22"/>
          <w:highlight w:val="yellow"/>
          <w:lang w:eastAsia="en-US"/>
        </w:rPr>
        <w:t>ggcgGATCCGGAGGTAGCGGTGGAAGCGGAGGTTCT</w:t>
      </w:r>
      <w:r w:rsidRPr="00B40D72">
        <w:rPr>
          <w:rFonts w:ascii="Arial" w:eastAsia="Times New Roman" w:hAnsi="Arial" w:cs="Arial"/>
          <w:color w:val="000000"/>
          <w:sz w:val="22"/>
          <w:szCs w:val="22"/>
          <w:lang w:eastAsia="en-US"/>
        </w:rPr>
        <w:t>cc</w:t>
      </w:r>
      <w:r w:rsidRPr="00B40D72">
        <w:rPr>
          <w:rFonts w:ascii="Arial" w:eastAsia="Times New Roman" w:hAnsi="Arial" w:cs="Arial"/>
          <w:sz w:val="22"/>
          <w:szCs w:val="22"/>
          <w:lang w:eastAsia="en-US"/>
        </w:rPr>
        <w:t>GTCTTC</w:t>
      </w:r>
      <w:r w:rsidRPr="00B40D72">
        <w:rPr>
          <w:rFonts w:ascii="Arial" w:eastAsia="Times New Roman" w:hAnsi="Arial" w:cs="Arial"/>
          <w:color w:val="000000"/>
          <w:sz w:val="22"/>
          <w:szCs w:val="22"/>
          <w:lang w:eastAsia="en-US"/>
        </w:rPr>
        <w:t>GAT</w:t>
      </w:r>
      <w:r w:rsidRPr="00B40D72">
        <w:rPr>
          <w:rFonts w:ascii="Arial" w:eastAsiaTheme="minorHAnsi" w:hAnsi="Arial" w:cs="Arial"/>
          <w:sz w:val="22"/>
          <w:szCs w:val="22"/>
          <w:lang w:eastAsia="en-US"/>
        </w:rPr>
        <w:t>ATCAAGCTTATCGATACCGTCGACCTCGAGGGGGGGCCCGGTACCCAGCTTTTGTTCCCTTTAGTGAGGGTTAATTGCGCGCTTGGCGTAATCATGGTCATAGCTGTTTCCTGTGTGAAATTGTTATCCGCTCACAATTCCACACAACATACGAGCCGG</w:t>
      </w:r>
      <w:r w:rsidRPr="00B40D72">
        <w:rPr>
          <w:rFonts w:ascii="Arial" w:eastAsiaTheme="minorHAnsi" w:hAnsi="Arial" w:cs="Arial"/>
          <w:color w:val="000000" w:themeColor="text1"/>
          <w:sz w:val="22"/>
          <w:szCs w:val="22"/>
          <w:lang w:eastAsia="en-US"/>
        </w:rPr>
        <w:t>G</w:t>
      </w:r>
      <w:r w:rsidRPr="00B40D72">
        <w:rPr>
          <w:rFonts w:ascii="Arial" w:eastAsiaTheme="minorHAnsi" w:hAnsi="Arial" w:cs="Arial"/>
          <w:sz w:val="22"/>
          <w:szCs w:val="22"/>
          <w:lang w:eastAsia="en-US"/>
        </w:rPr>
        <w:t>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w:t>
      </w:r>
      <w:r w:rsidRPr="00B40D72">
        <w:rPr>
          <w:rFonts w:ascii="Arial" w:eastAsiaTheme="minorHAnsi" w:hAnsi="Arial" w:cs="Arial"/>
          <w:color w:val="B2A1C7" w:themeColor="accent4" w:themeTint="99"/>
          <w:sz w:val="22"/>
          <w:szCs w:val="22"/>
          <w:lang w:eastAsia="en-US"/>
        </w:rPr>
        <w: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w:t>
      </w:r>
      <w:r w:rsidRPr="00B40D72">
        <w:rPr>
          <w:rFonts w:ascii="Arial" w:eastAsiaTheme="minorHAnsi" w:hAnsi="Arial" w:cs="Arial"/>
          <w:color w:val="B2A1C7" w:themeColor="accent4" w:themeTint="99"/>
          <w:sz w:val="22"/>
          <w:szCs w:val="22"/>
          <w:lang w:eastAsia="en-US"/>
        </w:rPr>
        <w:lastRenderedPageBreak/>
        <w:t>GAGGTATGTAGGCGGTGCTACAGAGTTCTTGAAGTGGTGGCCTAACTACGGCTACACTAGAAGGACAGTATTTGGTATCTGCGCTCTGCTGAAGCCAGTTACCTTCGGAAAAAGAGTTGGTAGCTCTTGATCCGGCAAACAAACCACCGCTGGTAGCGGTGGTTTTTTTGTTTGCAAGCAGCAGATTACGCGCAGAAAAAAAGGATCTCAA</w:t>
      </w:r>
      <w:r w:rsidRPr="00B40D72">
        <w:rPr>
          <w:rFonts w:ascii="Arial" w:eastAsiaTheme="minorHAnsi" w:hAnsi="Arial" w:cs="Arial"/>
          <w:sz w:val="22"/>
          <w:szCs w:val="22"/>
          <w:lang w:eastAsia="en-US"/>
        </w:rPr>
        <w:t>GAAGATCCTTTGATCTTTTCTACGGGGTCTGACGCTCAGTGGAACGAAAACTCACGTTAAGGGATTTTGGTCATGAGATTATCAAAAAGGATCTTCACCTAGATCCTTTTAAATTAAAAATGAAGTTTTAAATCAATCTAAAGTATATATGAGTAAACTTGGTCTGACA</w:t>
      </w:r>
      <w:r w:rsidRPr="00B40D72">
        <w:rPr>
          <w:rFonts w:ascii="Arial" w:eastAsiaTheme="minorHAnsi" w:hAnsi="Arial" w:cs="Arial"/>
          <w:color w:val="FF0000"/>
          <w:sz w:val="22"/>
          <w:szCs w:val="22"/>
          <w:lang w:eastAsia="en-US"/>
        </w:rPr>
        <w:t>GTTACCAATGCTTAATCAGTGAGGCACCTATCTCAGCGATCTGTCTATTTCGTTCATCCATAGTTGCCTGACTCCCCGTCGTGTAGATAACTACGATACGGGAGGGCTTACCATCTGGCCCCAGTGCTGCAATGATACCGCGt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w:t>
      </w:r>
      <w:r w:rsidRPr="00B40D72">
        <w:rPr>
          <w:rFonts w:ascii="Arial" w:eastAsiaTheme="minorHAnsi" w:hAnsi="Arial" w:cs="Arial"/>
          <w:sz w:val="22"/>
          <w:szCs w:val="22"/>
          <w:lang w:eastAsia="en-US"/>
        </w:rPr>
        <w:t>CACATTTCCCCGAAAAGTGCCAC</w:t>
      </w: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Sequence of the T2A_Gal4 (No</w:t>
      </w:r>
      <w:del w:id="28" w:author="likroege" w:date="2018-07-17T13:46:00Z">
        <w:r w:rsidRPr="00B40D72" w:rsidDel="00634202">
          <w:rPr>
            <w:rFonts w:ascii="Arial" w:eastAsiaTheme="minorHAnsi" w:hAnsi="Arial" w:cs="Arial"/>
            <w:sz w:val="22"/>
            <w:szCs w:val="22"/>
            <w:lang w:eastAsia="en-US"/>
          </w:rPr>
          <w:delText>t</w:delText>
        </w:r>
      </w:del>
      <w:r w:rsidRPr="00B40D72">
        <w:rPr>
          <w:rFonts w:ascii="Arial" w:eastAsiaTheme="minorHAnsi" w:hAnsi="Arial" w:cs="Arial"/>
          <w:sz w:val="22"/>
          <w:szCs w:val="22"/>
          <w:lang w:eastAsia="en-US"/>
        </w:rPr>
        <w:t xml:space="preserve"> ATG, NoStop codon) donor template </w:t>
      </w:r>
    </w:p>
    <w:p w:rsidR="00DD36CB" w:rsidRPr="00B40D72" w:rsidRDefault="00DD36CB" w:rsidP="00DD36CB">
      <w:pPr>
        <w:spacing w:line="276" w:lineRule="auto"/>
        <w:rPr>
          <w:rFonts w:ascii="Arial" w:eastAsiaTheme="minorHAnsi" w:hAnsi="Arial" w:cs="Arial"/>
          <w:color w:val="000000" w:themeColor="text1"/>
          <w:sz w:val="22"/>
          <w:szCs w:val="22"/>
          <w:lang w:eastAsia="en-US"/>
        </w:rPr>
      </w:pPr>
      <w:r w:rsidRPr="00B40D72">
        <w:rPr>
          <w:rFonts w:ascii="Arial" w:eastAsiaTheme="minorHAnsi" w:hAnsi="Arial" w:cs="Arial"/>
          <w:sz w:val="22"/>
          <w:szCs w:val="22"/>
          <w:lang w:eastAsia="en-US"/>
        </w:rPr>
        <w:t>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GAAGACtt</w:t>
      </w:r>
      <w:r w:rsidRPr="00B40D72">
        <w:rPr>
          <w:rFonts w:ascii="Arial" w:eastAsiaTheme="minorHAnsi" w:hAnsi="Arial" w:cs="Arial"/>
          <w:caps/>
          <w:color w:val="99CCFF"/>
          <w:sz w:val="22"/>
          <w:szCs w:val="22"/>
          <w:lang w:eastAsia="en-US"/>
        </w:rPr>
        <w:t>gagggccgcggcagcctgctgacctgcggcgatgtggaggagaaccccgggcccatgaagctgctgagcagcatcgagcaggcctgcgatatctgccgcctgaagaagctgaagtgcagcaaggagaagcccaagtgcgccaagtgcctgaagaacaactgggagtgccgctacagccccaagaccaagcgcagccccctgacccgcgcccacctgaccgaggtggagagccgcctggagcgcctggagcagctgttcctgctgatcttcccccgcgaggatctggatatgatcctgaagatggatagcctgcaggatatcaaggccctgctgaccggcctgttcgtgcagga</w:t>
      </w:r>
      <w:r w:rsidRPr="00B40D72">
        <w:rPr>
          <w:rFonts w:ascii="Arial" w:eastAsiaTheme="minorHAnsi" w:hAnsi="Arial" w:cs="Arial"/>
          <w:caps/>
          <w:color w:val="99CCFF"/>
          <w:sz w:val="22"/>
          <w:szCs w:val="22"/>
          <w:lang w:eastAsia="en-US"/>
        </w:rPr>
        <w:lastRenderedPageBreak/>
        <w:t>taacgtgaacaaggatgccgtgaccgatcgcctggccagcgtggaaaccgatatgcccctgaccctgcgccagcaccgcatcagcgccaccagcagcagcgaggagagcagcaacaagggccagcgccagctgaccgtgagcatcgatagcgccgcccaccacgataacagcaccatccccctggatttcatgccccgcgatgccctgcacggcttcgattggagcgaggaggatgatatgagcgatggcctgcccttcctgaaaaccgatcccaacaacaacggcttcttcggcgatggcagcctgctgtgcatcctgcgcagcatcggcttcaagcccgagaactacaccaacagcaacgtgaaccgcctgcccaccatgatcaccgatcgctacaccctggccagccgcagcaccaccagccgcctgctgcagagctacctgaacaacttccacccctactgccccatcgtgcacagccccaccctgatgatgctgtacaacaaccagatcgagatcgccagcaaggatcagtggcagatcctgttcaactgcatcctggccatcggcgcctggtgcatcgagggcgagagcaccgatatcgatgtgttctactaccagaacgccaagagccacctgaccagcaaggtgttcgagagcggcagcatcatcctggtgaccgccctgcacctgctgagccgctacacccagtggcgccaaaagaccaacaccagctacaacttccacagcttcagcatccgcatggccatcagcctgggcctgaaccgcgatctgcccagcagcttcagcgatagcagcatcctggagcagcgccgccgcatctggtggagcgtgtacagctgggagatccagctgagcctgctgtacggccgcagcatccagctgagccagaacaccatcagcttccccagcagcgtggatgatgtgcagcgcaccaccaccggccccaccatctaccacggcatcatcgagactgcccgcctgctgcaggtgttcaccaagatctacgagctggataagaccgtgaccgccgagaagagccccatctgcgccaagaagtgcctgatgatctgcaacgagatcgaggaggtgagccgccaggcccccaagttcctgcagatggatatcagcaccaccgccctgaccaacctgctgaaggagcacccctggctgagcttcacccgcttcgagctgaagtggaagcagctgagcctgatcatctacgtgctgcgcgatttcttcaccaacttcacccagaagaagagccagctggagcaggatcagaacgatcaccagagctacgaggtgaagcgctgcagcatcatgctgagcgatgccgcccagcgcaccgtgatgagcgtgagcagctacatggataaccacaacgtgaccccctacttcgcctggaactgcagctactacctgttcaacgccgtgctggtgcccatcaagaccctgctgagcaacagcaagagcaacgccgagaacaacgaaacggcccagctgctgcagcagatcaacaccgtgctgatgctgctgaagaagctggccaccttcaagatccagacctgcgagaagtacatccaggtgctggaggaggtgtgcgcccccttcctgctgagccagtgcgccatccccctgccccacatcagctacaacaacagcaacggcagcgccatcaagaacatcgtgggcagcgccaccatcgcccagtaccccaccctgcccgaggagaacgtgaacaacatcagcgtgaagtacgtgagccccggcagcgtgggacccagccccgtgcccctgaagagcggcgccagcttcagcgatctggtgaagctgctgagcaaccgcccccccagccgcaacagccccgtgaccatcccccgcagcacccccagccaccgcagcgtgacccccttcctgggccagcagcagcagctgcagagcctggtgcccctgacccccagcgccctgttcggcggcgccaacttcaaccagagcggcaacatcgccgatagcagcctgagcttcaccttcaccaacagcagcaacggccccaacctgatcaccacccagaccaacagccaggccctgagccagcccatcgccagcagcaacgtgcacgataacttcatgaacaacgagatcaccgccagcaagatcgatgatggcaacaacagcaagcccctgagccccggctggaccgatcagaccgcctacaacgccttcggcatcaccaccggcatgttcaacaccaccaccatggatgatgtgtacaactacctgttcgatgatgaggataccccccccaaccccaagaaggag</w:t>
      </w:r>
      <w:r w:rsidRPr="00B40D72">
        <w:rPr>
          <w:rFonts w:ascii="Arial" w:eastAsiaTheme="minorHAnsi" w:hAnsi="Arial" w:cs="Arial"/>
          <w:sz w:val="22"/>
          <w:szCs w:val="22"/>
          <w:lang w:eastAsia="en-US"/>
        </w:rPr>
        <w:t>ccGTCTTCGATATCAAGCTTATCGATACCGTCGACCTCGAGGGGGGGCCCGGTACCCAGCTTTTGTTCCCTTTAGTGAGGGTTAATTGCGCGCTTGGCGTAATCATGGTCATAGCTGTTTCCTGTGTGAAATTGTTATCCGCTCACAATTCCACACAACATACGAGCCGGGAGCATAAAGTGTAAAGCCTGGGGTGCCTAATGAGTGAGCTAACTCACATTAATTGCGTTGCGCTCACTGCCCGCTTTCCAGTCGGGAAACCTGTCGTGCCAGCTGCATTAATGAATCG</w:t>
      </w:r>
      <w:r w:rsidRPr="00B40D72">
        <w:rPr>
          <w:rFonts w:ascii="Arial" w:eastAsiaTheme="minorHAnsi" w:hAnsi="Arial" w:cs="Arial"/>
          <w:sz w:val="22"/>
          <w:szCs w:val="22"/>
          <w:lang w:eastAsia="en-US"/>
        </w:rPr>
        <w:lastRenderedPageBreak/>
        <w:t>GCCAACGCGCGGGGAGAGGCGGTTTGCGTATTGGGCGCTCTTCCGCTTCCTCGCTCACTGACTCGCTGCGCTCGGTCGTTCGGCTGCGGCGAGCGGTATCAGCTCACTCAAAGGCGGTAATACGGTTATCCACAGAATCAGGGGATAACGCAGGAAAGAACATGTGAGCAAAAGGCCAGCAAAAGGCCAGGAACCGTAAAAAGGCCGCGTTGCTGGCGTT</w:t>
      </w:r>
      <w:r w:rsidRPr="00B40D72">
        <w:rPr>
          <w:rFonts w:ascii="Arial" w:eastAsiaTheme="minorHAnsi" w:hAnsi="Arial" w:cs="Arial"/>
          <w:color w:val="B2A1C7" w:themeColor="accent4" w:themeTint="99"/>
          <w:sz w:val="22"/>
          <w:szCs w:val="22"/>
          <w:lang w:eastAsia="en-US"/>
        </w:rPr>
        <w: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w:t>
      </w:r>
      <w:r w:rsidRPr="00B40D72">
        <w:rPr>
          <w:rFonts w:ascii="Arial" w:eastAsiaTheme="minorHAnsi" w:hAnsi="Arial" w:cs="Arial"/>
          <w:sz w:val="22"/>
          <w:szCs w:val="22"/>
          <w:lang w:eastAsia="en-US"/>
        </w:rPr>
        <w:t>GAAGATCCTTTGATCTTTTCTACGGGGTCTGACGCTCAGTGGAACGAAAACTCACGTTAAGGGATTTTGGTCATGAGATTATCAAAAAGGATCTTCACCTAGATCCTTTTAAATTAAAAATGAAGTTTTAAATCAATCTAAAGTATATATGAGTAAACTTGGTCTGACA</w:t>
      </w:r>
      <w:r w:rsidRPr="00B40D72">
        <w:rPr>
          <w:rFonts w:ascii="Arial" w:eastAsiaTheme="minorHAnsi" w:hAnsi="Arial" w:cs="Arial"/>
          <w:color w:val="FF0000"/>
          <w:sz w:val="22"/>
          <w:szCs w:val="22"/>
          <w:lang w:eastAsia="en-US"/>
        </w:rPr>
        <w:t>GTTACCAATGCTTAATCAGTGAGGCACCTATCTCAGCGATCTGTCTATTTCGTTCATCCATAGTTGCCTGACTCCCCGTCGTGTAGATAACTACGATACGGGAGGGCTTACCATCTGGCCCCAGTGCTGCAATGATACCGCGt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w:t>
      </w:r>
      <w:r w:rsidRPr="00B40D72">
        <w:rPr>
          <w:rFonts w:ascii="Arial" w:eastAsiaTheme="minorHAnsi" w:hAnsi="Arial" w:cs="Arial"/>
          <w:sz w:val="22"/>
          <w:szCs w:val="22"/>
          <w:lang w:eastAsia="en-US"/>
        </w:rPr>
        <w:t>CACATTTCCCCGAAAAGTGCCAC</w:t>
      </w:r>
    </w:p>
    <w:p w:rsidR="00DD36CB" w:rsidRPr="00B40D72" w:rsidRDefault="00DD36CB" w:rsidP="00DD36CB">
      <w:pPr>
        <w:spacing w:line="276" w:lineRule="auto"/>
        <w:rPr>
          <w:rFonts w:ascii="Arial" w:eastAsiaTheme="minorHAnsi" w:hAnsi="Arial" w:cs="Arial"/>
          <w:color w:val="000000" w:themeColor="text1"/>
          <w:sz w:val="22"/>
          <w:szCs w:val="22"/>
          <w:lang w:eastAsia="en-US"/>
        </w:rPr>
      </w:pPr>
    </w:p>
    <w:p w:rsidR="00DD36CB" w:rsidRPr="00B40D72" w:rsidRDefault="00DD36CB" w:rsidP="00DD36CB">
      <w:pPr>
        <w:spacing w:line="276" w:lineRule="auto"/>
        <w:rPr>
          <w:rFonts w:ascii="Arial" w:eastAsiaTheme="minorHAnsi" w:hAnsi="Arial" w:cs="Arial"/>
          <w:caps/>
          <w:sz w:val="22"/>
          <w:szCs w:val="22"/>
          <w:lang w:eastAsia="en-US"/>
        </w:rPr>
      </w:pPr>
      <w:r w:rsidRPr="00B40D72">
        <w:rPr>
          <w:rFonts w:ascii="Arial" w:eastAsiaTheme="minorHAnsi" w:hAnsi="Arial" w:cs="Arial"/>
          <w:caps/>
          <w:sz w:val="22"/>
          <w:szCs w:val="22"/>
          <w:lang w:eastAsia="en-US"/>
        </w:rPr>
        <w:t xml:space="preserve">Sequence of </w:t>
      </w:r>
      <w:proofErr w:type="gramStart"/>
      <w:r w:rsidRPr="00B40D72">
        <w:rPr>
          <w:rFonts w:ascii="Arial" w:eastAsiaTheme="minorHAnsi" w:hAnsi="Arial" w:cs="Arial"/>
          <w:caps/>
          <w:sz w:val="22"/>
          <w:szCs w:val="22"/>
          <w:lang w:eastAsia="en-US"/>
        </w:rPr>
        <w:t>the  T2A</w:t>
      </w:r>
      <w:proofErr w:type="gramEnd"/>
      <w:r w:rsidRPr="00B40D72">
        <w:rPr>
          <w:rFonts w:ascii="Arial" w:eastAsiaTheme="minorHAnsi" w:hAnsi="Arial" w:cs="Arial"/>
          <w:caps/>
          <w:sz w:val="22"/>
          <w:szCs w:val="22"/>
          <w:lang w:eastAsia="en-US"/>
        </w:rPr>
        <w:t xml:space="preserve">_Gal4_polyA donor template </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caps/>
          <w:sz w:val="22"/>
          <w:szCs w:val="22"/>
          <w:lang w:eastAsia="en-US"/>
        </w:rPr>
        <w:t>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w:t>
      </w:r>
      <w:r w:rsidRPr="00B40D72">
        <w:rPr>
          <w:rFonts w:ascii="Arial" w:eastAsiaTheme="minorHAnsi" w:hAnsi="Arial" w:cs="Arial"/>
          <w:caps/>
          <w:sz w:val="22"/>
          <w:szCs w:val="22"/>
          <w:lang w:eastAsia="en-US"/>
        </w:rPr>
        <w:lastRenderedPageBreak/>
        <w:t>gatgtgctgcaaggcgattaagttgggtaacgccagggttttcccagtcacgacgttgtaaaacgacggccagtgagcgcgcgtaatacgactcactatagggcgaattggagctccaccgcggtggcgtctctaaacggtctctaaacgaagacttaaacatgcatgtactgacggacacaccgaagccccggcggcaaccctcagcggatgccccggggcttcacgttttcccaggtcagaagcggttttcgggagtagtgccccaactggggtaacctttgagttctctcagttgggggcgtagggccgccgacatgacacaaggggttgtgaccggggtggacacgtacgcgggtgcttacgaccgtcagtcgcgcgagcgcgagaagttcctattctctagaaagtataggaacttcgaattgagtcgatccaacatggcgacttgtcccatccccggcatgtttaaatatactaattattcttgaactaattttaatcaaccgatttatctctcttccgcaggtgggaggttccggtggaagcggaggtagcggcaccggtgcatgc</w:t>
      </w:r>
      <w:r w:rsidRPr="00B40D72">
        <w:rPr>
          <w:rFonts w:ascii="Arial" w:eastAsiaTheme="minorHAnsi" w:hAnsi="Arial" w:cs="Arial"/>
          <w:caps/>
          <w:color w:val="99CCFF"/>
          <w:sz w:val="22"/>
          <w:szCs w:val="22"/>
          <w:lang w:eastAsia="en-US"/>
        </w:rPr>
        <w:t>gagggccgcggcagcctgctgacctgcggcgatgtggaggagaaccccgggcccatgaagctgctgagcagcatcgagcaggcctgcgatatctgccgcctgaagaagctgaagtgcagcaaggagaagcccaagtgcgccaagtgcctgaagaacaactgggagtgccgctacagccccaagaccaagcgcagccccctgacccgcgcccacctgaccgaggtggagagccgcctggagcgcctggagcagctgttcctgctgatcttcccccgcgaggatctggatatgatcctgaagatggatagcctgcaggatatcaaggccctgctgaccggcctgttcgtgcaggataacgtgaacaaggatgccgtgaccgatcgcctggccagcgtggaaaccgatatgcccctgaccctgcgccagcaccgcatcagcgccaccagcagcagcgaggagagcagcaacaagggccagcgccagctgaccgtgagcatcgatagcgccgcccaccacgataacagcaccatccccctggatttcatgccccgcgatgccctgcacggcttcgattggagcgaggaggatgatatgagcgatggcctgcccttcctgaaaaccgatcccaacaacaacggcttcttcggcgatggcagcctgctgtgcatcctgcgcagcatcggcttcaagcccgagaactacaccaacagcaacgtgaaccgcctgcccaccatgatcaccgatcgctacaccctggccagccgcagcaccaccagccgcctgctgcagagctacctgaacaacttccacccctactgccccatcgtgcacagccccaccctgatgatgctgtacaacaaccagatcgagatcgccagcaaggatcagtggcagatcctgttcaactgcatcctggccatcggcgcctggtgcatcgagggcgagagcaccgatatcgatgtgttctactaccagaacgccaagagccacctgaccagcaaggtgttcgagagcggcagcatcatcctggtgaccgccctgcacctgctgagccgctacacccagtggcgccaaaagaccaacaccagctacaacttccacagcttcagcatccgcatggccatcagcctgggcctgaaccgcgatctgcccagcagcttcagcgatagcagcatcctggagcagcgccgccgcatctggtggagcgtgtacagctgggagatccagctgagcctgctgtacggccgcagcatccagctgagccagaacaccatcagcttccccagcagcgtggatgatgtgcagcgcaccaccaccggccccaccatctaccacggcatcatcgagactgcccgcctgctgcaggtgttcaccaagatctacgagctggataagaccgtgaccgccgagaagagccccatctgcgccaagaagtgcctgatgatctgcaacgagatcgaggaggtgagccgccaggcccccaagttcctgcagatggatatcagcaccaccgccctgaccaacctgctgaaggagcacccctggctgagcttcacccgcttcgagctgaagtggaagcagctgagcctgatcatctacgtgctgcgcgatttcttcaccaacttcacccagaagaagagccagctggagcaggatcagaacgatcaccagagctacgaggtgaagcgctgcagcatcatgctgagcgatgccgcccagcgcaccgtgatgagcgtgagcagctacatggataaccacaacgtgaccccctacttcgcctggaactgcagctactacctgttcaacgccgtgctggtgcccatcaagaccctgctgagcaacagcaagagcaacgccgagaacaacgaaacggcccagctgctgcagcagatcaacaccgtgctgatgctgctgaagaagctggccaccttcaagatccagacctgcgagaagtacatccaggtgctggaggaggtgtgcgcccccttcctgctgagccagtgcgccatccccctgccccacatcagctacaacaacagcaacggcagcgccatcaa</w:t>
      </w:r>
      <w:r w:rsidRPr="00B40D72">
        <w:rPr>
          <w:rFonts w:ascii="Arial" w:eastAsiaTheme="minorHAnsi" w:hAnsi="Arial" w:cs="Arial"/>
          <w:caps/>
          <w:color w:val="99CCFF"/>
          <w:sz w:val="22"/>
          <w:szCs w:val="22"/>
          <w:lang w:eastAsia="en-US"/>
        </w:rPr>
        <w:lastRenderedPageBreak/>
        <w:t>gaacatcgtgggcagcgccaccatcgcccagtaccccaccctgcccgaggagaacgtgaacaacatcagcgtgaagtacgtgagccccggcagcgtgggacccagccccgtgcccctgaagagcggcgccagcttcagcgatctggtgaagctgctgagcaaccgcccccccagccgcaacagccccgtgaccatcccccgcagcacccccagccaccgcagcgtgacccccttcctgggccagcagcagcagctgcagagcctggtgcccctgacccccagcgccctgttcggcggcgccaacttcaaccagagcggcaacatcgccgatagcagcctgagcttcaccttcaccaacagcagcaacggccccaacctgatcaccacccagaccaacagccaggccctgagccagcccatcgccagcagcaacgtgcacgataacttcatgaacaacgagatcaccgccagcaagatcgatgatggcaacaacagcaagcccctgagccccggctggaccgatcagaccgcctacaacgccttcggcatcaccaccggcatgttcaacaccaccaccatggatgatgtgtacaactacctgttcgatgatgaggataccccccccaaccccaagaaggag</w:t>
      </w:r>
      <w:r w:rsidRPr="00B40D72">
        <w:rPr>
          <w:rFonts w:ascii="Arial" w:eastAsiaTheme="minorHAnsi" w:hAnsi="Arial" w:cs="Arial"/>
          <w:caps/>
          <w:sz w:val="22"/>
          <w:szCs w:val="22"/>
          <w:lang w:eastAsia="en-US"/>
        </w:rPr>
        <w:t>taataaggcgcgcccaaagatccagacatgataagatacattgatgagtttggacaaaccacaactagaatgcagtgaaaaaaatgctttatttgtgaaatttgtgatgctattgctttatttgtaaccattataagctgcaataaacaagttaacaacaacaattgcattcattttatgtttcaggttcagggggaggtgtgggaggttttttaaagcaagtaaaacctctacaaatgtggtatggctgattatgatcataattcgagctcgcccggggatctaattcaattagagactaattcaattagagctaattcaattaggatccaagcttatcgatttcgaaccctcgaccgccggagtataaatagaggcgcttcgtctacggagcgacaattcaattcaaacaagcaaagtgaacacgtcgctaagcgaaagctaagcaaataaacaagcgcagctgaacaagctaaacaatcggactagagccggtcgccggccggccaccatggtgtccaagggcgaggagctgttcaccggcgtggtgccaattctggtggagctggatggcgacgtgaacggccacaagttcagcgtgtccggcgagggcgagggcgacgccacctatggaaagctgaccctgaagttcatctgcaccaccggcaagctgcccgtgccatggccaaccctcgtgaccaccctgacctatggcgtgcagtgcttcagccgctaccccgatcacatgaagcagcacgatttcttcaagagcgccatgcccgagggctacgtgcaggagcgcaccatctttttcaaggatgacggcaactacaagacccgcgccgaagtgaagttcgagggcgataccctcgtgaaccgcatcgagctgaagggcatcgatttcaaggaggatggaaacatcctgggccacaagctggagtacaactacaacagccacaacgtgtacatcatggccgacaagcagaagaacggcatcaaggccaacttcaagatccgccacaacatcgaggatggcggcgtgcagctggccgatcactaccagcagaacaccccaatcggcgacggcccagtgctgctgcccgataaccattacctgagcacccagagcgccctgagcaaggatcccaacgagaagcgcgaccacatggtgctgctggagtttgtgaccgccgccggcattaccctgggcatggatgagctgtacaagtaggatccagacatgataagatacattgatgagtttggacaaaccacaactagaatgcagtgaaaaaaatgctttatttgtgaaatttgtgatgctattgctttatttgtaaccattataagctgcaataaacaagttaacaacaacaattgcattcattttatgtttcaggttcagggggaggtgtgggaggttttttaaagcaagtaaaacctctacaaatgtggtatggctgattatgatcagaagttcctattctctagaaagtataggaacttctcgcgctcgcgcgactgacggtcgtaagcacccgcgtacgtgtccaccccggtcacaaccccttgtgtcatgtcggcggccctacgcccccaactgagagaactcaaaggttaccccagttggggcactactcccgaaaaccgcttctgacctgggaaaacgtgaagccccggggcatccgctgagggttgccgccggggcttcggtgtgtccgtcagtacgcatgccgcgttgtcttccgcgtgagacccgcgtgagacggatatcaagcttatcgataccgtcgacctcgagggggggcccggtacccagcttttgttccctttagtgagggttaattgcgcgcttggcgtaatcatggtcatagctgtttcctgtgtgaaattgttatccgctcacaattccacacaacatacgagccggaagcataaagtgtaaagcctggggtgcctaatgagtgagctaactcacattaattgcgttgcgctcactgcccgctttccagtc</w:t>
      </w:r>
      <w:r w:rsidRPr="00B40D72">
        <w:rPr>
          <w:rFonts w:ascii="Arial" w:eastAsiaTheme="minorHAnsi" w:hAnsi="Arial" w:cs="Arial"/>
          <w:caps/>
          <w:sz w:val="22"/>
          <w:szCs w:val="22"/>
          <w:lang w:eastAsia="en-US"/>
        </w:rPr>
        <w:lastRenderedPageBreak/>
        <w:t>gggaaacctgtcgtgccagctgcattaatgaatcggccaacgcgcggggagaggcggtttgcgtattgggcgctcttccgcttcctcgctcactgactcgctgcgctcggtcgttcggctgcggcgagcggtatcagctcactcaaaggcggtaatacggttatccacagaatcaggggataacgcaggaaagaacatgtgagcaaaaggccagcaaaaggccaggaaccgtaaaaaggccgcgttgctggcgtt</w:t>
      </w:r>
      <w:r w:rsidRPr="00B40D72">
        <w:rPr>
          <w:rFonts w:ascii="Arial" w:eastAsiaTheme="minorHAnsi" w:hAnsi="Arial" w:cs="Arial"/>
          <w:caps/>
          <w:color w:val="B2A1C7" w:themeColor="accent4" w:themeTint="99"/>
          <w:sz w:val="22"/>
          <w:szCs w:val="22"/>
          <w:lang w:eastAsia="en-US"/>
        </w:rPr>
        <w: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w:t>
      </w:r>
      <w:r w:rsidRPr="00B40D72">
        <w:rPr>
          <w:rFonts w:ascii="Arial" w:eastAsiaTheme="minorHAnsi" w:hAnsi="Arial" w:cs="Arial"/>
          <w:caps/>
          <w:sz w:val="22"/>
          <w:szCs w:val="22"/>
          <w:lang w:eastAsia="en-US"/>
        </w:rPr>
        <w:t>gaagatcctttgatcttttctacggggtctgacgctcagtggaacgaaaactcacgttaagggattttggtcatgagattatcaaaaaggatcttcacctagatccttttaaattaaaaatgaagttttaaatcaatctaaagtatatatgagtaaacttggtctgaca</w:t>
      </w:r>
      <w:r w:rsidRPr="00B40D72">
        <w:rPr>
          <w:rFonts w:ascii="Arial" w:eastAsiaTheme="minorHAnsi" w:hAnsi="Arial" w:cs="Arial"/>
          <w:caps/>
          <w:color w:val="FF0000"/>
          <w:sz w:val="22"/>
          <w:szCs w:val="22"/>
          <w:lang w:eastAsia="en-US"/>
        </w:rPr>
        <w:t>gttaccaatgcttaatcagtgaggcacctatctcagcgatctgtctatttcgttcatccatagttgcctgactccccgtcgtgtagataactacgatacgggagggcttaccatctggccccagtgctgcaatgataccgcgt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w:t>
      </w:r>
      <w:r w:rsidRPr="00B40D72">
        <w:rPr>
          <w:rFonts w:ascii="Arial" w:eastAsiaTheme="minorHAnsi" w:hAnsi="Arial" w:cs="Arial"/>
          <w:caps/>
          <w:sz w:val="22"/>
          <w:szCs w:val="22"/>
          <w:lang w:eastAsia="en-US"/>
        </w:rPr>
        <w:t>cacatttccccgaaaagtgccac</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Protocol for designing donor templates</w:t>
      </w:r>
      <w:r w:rsidR="00FB51D4">
        <w:rPr>
          <w:rFonts w:ascii="Arial" w:eastAsiaTheme="minorHAnsi" w:hAnsi="Arial" w:cs="Arial"/>
          <w:sz w:val="22"/>
          <w:szCs w:val="22"/>
          <w:lang w:eastAsia="en-US"/>
        </w:rPr>
        <w:t xml:space="preserve"> for HDR</w:t>
      </w:r>
      <w:r w:rsidRPr="00B40D72">
        <w:rPr>
          <w:rFonts w:ascii="Arial" w:eastAsiaTheme="minorHAnsi" w:hAnsi="Arial" w:cs="Arial"/>
          <w:sz w:val="22"/>
          <w:szCs w:val="22"/>
          <w:lang w:eastAsia="en-US"/>
        </w:rPr>
        <w:t xml:space="preserve"> using the </w:t>
      </w:r>
      <w:r w:rsidRPr="00B40D72">
        <w:rPr>
          <w:rFonts w:ascii="Arial" w:eastAsiaTheme="minorHAnsi" w:hAnsi="Arial" w:cs="Arial"/>
          <w:i/>
          <w:sz w:val="22"/>
          <w:szCs w:val="22"/>
          <w:lang w:eastAsia="en-US"/>
        </w:rPr>
        <w:t>y</w:t>
      </w:r>
      <w:r w:rsidRPr="00B40D72">
        <w:rPr>
          <w:rFonts w:ascii="Arial" w:eastAsiaTheme="minorHAnsi" w:hAnsi="Arial" w:cs="Arial"/>
          <w:i/>
          <w:sz w:val="22"/>
          <w:szCs w:val="22"/>
          <w:vertAlign w:val="superscript"/>
          <w:lang w:eastAsia="en-US"/>
        </w:rPr>
        <w:t>wing2+</w:t>
      </w:r>
      <w:r w:rsidRPr="00B40D72">
        <w:rPr>
          <w:rFonts w:ascii="Arial" w:eastAsiaTheme="minorHAnsi" w:hAnsi="Arial" w:cs="Arial"/>
          <w:i/>
          <w:sz w:val="22"/>
          <w:szCs w:val="22"/>
          <w:lang w:eastAsia="en-US"/>
        </w:rPr>
        <w:t xml:space="preserve"> </w:t>
      </w:r>
      <w:r w:rsidRPr="00B40D72">
        <w:rPr>
          <w:rFonts w:ascii="Arial" w:eastAsiaTheme="minorHAnsi" w:hAnsi="Arial" w:cs="Arial"/>
          <w:sz w:val="22"/>
          <w:szCs w:val="22"/>
          <w:lang w:eastAsia="en-US"/>
        </w:rPr>
        <w:t xml:space="preserve">dominant marker constructs </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Overview:</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Homology arms are cloned to span between the donor vector backbone and the yellow marker inserts to allow recombination to replace the locus of interest with the screenable marker.  We will use the golden gate reaction to assemble the product:</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Vector---upstream homology arm----GG</w:t>
      </w:r>
      <w:proofErr w:type="gramStart"/>
      <w:r w:rsidRPr="00B40D72">
        <w:rPr>
          <w:rFonts w:ascii="Arial" w:eastAsiaTheme="minorHAnsi" w:hAnsi="Arial" w:cs="Arial"/>
          <w:sz w:val="22"/>
          <w:szCs w:val="22"/>
          <w:lang w:eastAsia="en-US"/>
        </w:rPr>
        <w:t>..yellow</w:t>
      </w:r>
      <w:proofErr w:type="gramEnd"/>
      <w:r w:rsidRPr="00B40D72">
        <w:rPr>
          <w:rFonts w:ascii="Arial" w:eastAsiaTheme="minorHAnsi" w:hAnsi="Arial" w:cs="Arial"/>
          <w:sz w:val="22"/>
          <w:szCs w:val="22"/>
          <w:lang w:eastAsia="en-US"/>
        </w:rPr>
        <w:t xml:space="preserve"> dominant marker…CC-downstream homology arm---vector.</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The GG and CC will produce new directional PAM sites allowing the original wild type sequence to be reinserted into the resultant fly strain without being cut by the new guide RNA + Cas9 combination.  Internal sequences can thus be modified and reinserted to modify the locus of interest in any way desired.</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For the reaction, directional restriction enzyme cuts will produce 4bp sticky ends with 5’ overhangs.</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Put together in the following order by the golden gate reaction the result will be:</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pBH…</w:t>
      </w:r>
      <w:proofErr w:type="gramEnd"/>
      <w:r w:rsidRPr="00B40D72">
        <w:rPr>
          <w:rFonts w:ascii="Arial" w:eastAsiaTheme="minorHAnsi" w:hAnsi="Arial" w:cs="Arial"/>
          <w:sz w:val="22"/>
          <w:szCs w:val="22"/>
          <w:highlight w:val="yellow"/>
          <w:lang w:eastAsia="en-US"/>
        </w:rPr>
        <w:t>GACC</w:t>
      </w:r>
      <w:r w:rsidRPr="00B40D72">
        <w:rPr>
          <w:rFonts w:ascii="Arial" w:eastAsiaTheme="minorHAnsi" w:hAnsi="Arial" w:cs="Arial"/>
          <w:sz w:val="22"/>
          <w:szCs w:val="22"/>
          <w:lang w:eastAsia="en-US"/>
        </w:rPr>
        <w:t>…upstrmHMA…</w:t>
      </w:r>
      <w:r w:rsidRPr="00B40D72">
        <w:rPr>
          <w:rFonts w:ascii="Arial" w:eastAsiaTheme="minorHAnsi" w:hAnsi="Arial" w:cs="Arial"/>
          <w:sz w:val="22"/>
          <w:szCs w:val="22"/>
          <w:highlight w:val="green"/>
          <w:lang w:eastAsia="en-US"/>
        </w:rPr>
        <w:t>GGAT</w:t>
      </w:r>
      <w:r w:rsidRPr="00B40D72">
        <w:rPr>
          <w:rFonts w:ascii="Arial" w:eastAsiaTheme="minorHAnsi" w:hAnsi="Arial" w:cs="Arial"/>
          <w:sz w:val="22"/>
          <w:szCs w:val="22"/>
          <w:lang w:eastAsia="en-US"/>
        </w:rPr>
        <w:t>…yellow marker…</w:t>
      </w:r>
      <w:r w:rsidRPr="00B40D72">
        <w:rPr>
          <w:rFonts w:ascii="Arial" w:eastAsiaTheme="minorHAnsi" w:hAnsi="Arial" w:cs="Arial"/>
          <w:sz w:val="22"/>
          <w:szCs w:val="22"/>
          <w:highlight w:val="cyan"/>
          <w:lang w:eastAsia="en-US"/>
        </w:rPr>
        <w:t>TTCC</w:t>
      </w:r>
      <w:r w:rsidRPr="00B40D72">
        <w:rPr>
          <w:rFonts w:ascii="Arial" w:eastAsiaTheme="minorHAnsi" w:hAnsi="Arial" w:cs="Arial"/>
          <w:sz w:val="22"/>
          <w:szCs w:val="22"/>
          <w:lang w:eastAsia="en-US"/>
        </w:rPr>
        <w:t>…dwnstrmHMA…</w:t>
      </w:r>
      <w:r w:rsidRPr="00B40D72">
        <w:rPr>
          <w:rFonts w:ascii="Arial" w:eastAsiaTheme="minorHAnsi" w:hAnsi="Arial" w:cs="Arial"/>
          <w:sz w:val="22"/>
          <w:szCs w:val="22"/>
          <w:highlight w:val="lightGray"/>
          <w:lang w:eastAsia="en-US"/>
        </w:rPr>
        <w:t>TATA</w:t>
      </w:r>
      <w:r w:rsidRPr="00B40D72">
        <w:rPr>
          <w:rFonts w:ascii="Arial" w:eastAsiaTheme="minorHAnsi" w:hAnsi="Arial" w:cs="Arial"/>
          <w:sz w:val="22"/>
          <w:szCs w:val="22"/>
          <w:lang w:eastAsia="en-US"/>
        </w:rPr>
        <w:t xml:space="preserve">…pBH </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Where the color shaded sequences represent the overhangs between the respective pieces.</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PROTOCOL:</w:t>
      </w:r>
    </w:p>
    <w:p w:rsidR="00DD36CB" w:rsidRPr="00B40D72" w:rsidRDefault="00DD36CB" w:rsidP="00DD36CB">
      <w:pPr>
        <w:numPr>
          <w:ilvl w:val="0"/>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define region (or gene) of interest (ROI - note that subsequent modifications are confined to the ROI)</w:t>
      </w:r>
    </w:p>
    <w:p w:rsidR="00DD36CB" w:rsidRPr="00B40D72" w:rsidRDefault="00DD36CB" w:rsidP="00DD36CB">
      <w:pPr>
        <w:numPr>
          <w:ilvl w:val="1"/>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Use a suitable program to find Cas9 target sites flanking the ROI</w:t>
      </w:r>
    </w:p>
    <w:p w:rsidR="00DD36CB" w:rsidRPr="00B40D72" w:rsidRDefault="00DD36CB" w:rsidP="00DD36CB">
      <w:pPr>
        <w:numPr>
          <w:ilvl w:val="1"/>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optional – it is helpful to build a sequence file as you design (see blank template below)</w:t>
      </w:r>
    </w:p>
    <w:p w:rsidR="00DD36CB" w:rsidRPr="00B40D72" w:rsidRDefault="00DD36CB" w:rsidP="00DD36CB">
      <w:pPr>
        <w:numPr>
          <w:ilvl w:val="1"/>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recommended: verify sequence of actual fly strain to be injected at all sgRNA+PAM sites and all primer sites for PCR</w:t>
      </w:r>
    </w:p>
    <w:p w:rsidR="00DD36CB" w:rsidRPr="00B40D72" w:rsidRDefault="00DD36CB" w:rsidP="00DD36CB">
      <w:pPr>
        <w:numPr>
          <w:ilvl w:val="1"/>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 xml:space="preserve">Choose enzyme for Golden Gate assembly (BbsI, BsaI or BsmBI) by examining the sequence ~1kb surrounding your region of interest for the presence of the enzyme.  If all three enzymes are in the sequence, use Gibson of NEB </w:t>
      </w:r>
      <w:r w:rsidR="00C9781A">
        <w:rPr>
          <w:rFonts w:ascii="Arial" w:eastAsiaTheme="minorHAnsi" w:hAnsi="Arial" w:cs="Arial"/>
          <w:sz w:val="22"/>
          <w:szCs w:val="22"/>
          <w:lang w:eastAsia="en-US"/>
        </w:rPr>
        <w:t>HiF</w:t>
      </w:r>
      <w:r w:rsidRPr="00B40D72">
        <w:rPr>
          <w:rFonts w:ascii="Arial" w:eastAsiaTheme="minorHAnsi" w:hAnsi="Arial" w:cs="Arial"/>
          <w:sz w:val="22"/>
          <w:szCs w:val="22"/>
          <w:lang w:eastAsia="en-US"/>
        </w:rPr>
        <w:t>i assembly instead</w:t>
      </w:r>
    </w:p>
    <w:p w:rsidR="00DD36CB" w:rsidRPr="00B40D72" w:rsidRDefault="007962B4" w:rsidP="00DD36CB">
      <w:pPr>
        <w:numPr>
          <w:ilvl w:val="2"/>
          <w:numId w:val="3"/>
        </w:numPr>
        <w:spacing w:line="276" w:lineRule="auto"/>
        <w:contextualSpacing/>
        <w:rPr>
          <w:rFonts w:ascii="Arial" w:eastAsiaTheme="minorHAnsi" w:hAnsi="Arial" w:cs="Arial"/>
          <w:sz w:val="22"/>
          <w:szCs w:val="22"/>
          <w:lang w:eastAsia="en-US"/>
        </w:rPr>
      </w:pPr>
      <w:r>
        <w:rPr>
          <w:rFonts w:ascii="Arial" w:eastAsiaTheme="minorHAnsi" w:hAnsi="Arial" w:cs="Arial"/>
          <w:sz w:val="22"/>
          <w:szCs w:val="22"/>
          <w:lang w:eastAsia="en-US"/>
        </w:rPr>
        <w:t>C</w:t>
      </w:r>
      <w:r w:rsidR="00DD36CB" w:rsidRPr="00B40D72">
        <w:rPr>
          <w:rFonts w:ascii="Arial" w:eastAsiaTheme="minorHAnsi" w:hAnsi="Arial" w:cs="Arial"/>
          <w:sz w:val="22"/>
          <w:szCs w:val="22"/>
          <w:lang w:eastAsia="en-US"/>
        </w:rPr>
        <w:t xml:space="preserve">hoose </w:t>
      </w:r>
      <w:r>
        <w:rPr>
          <w:rFonts w:ascii="Arial" w:eastAsiaTheme="minorHAnsi" w:hAnsi="Arial" w:cs="Arial"/>
          <w:sz w:val="22"/>
          <w:szCs w:val="22"/>
          <w:lang w:eastAsia="en-US"/>
        </w:rPr>
        <w:t>u</w:t>
      </w:r>
      <w:r w:rsidR="00DD36CB" w:rsidRPr="00B40D72">
        <w:rPr>
          <w:rFonts w:ascii="Arial" w:eastAsiaTheme="minorHAnsi" w:hAnsi="Arial" w:cs="Arial"/>
          <w:sz w:val="22"/>
          <w:szCs w:val="22"/>
          <w:lang w:eastAsia="en-US"/>
        </w:rPr>
        <w:t>pstream boundary of ROI by presence of suitable sgRNA+PAM  sequences</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locate suitable PAM site flanking ROI upstream, note cut site (ie 3nts prior to NGG PAM relative to sense strand)</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Verify that nucleotides GG are not immediately downstream of cut site on sense orientation (this will interfer</w:t>
      </w:r>
      <w:r w:rsidR="009B2A53">
        <w:rPr>
          <w:rFonts w:ascii="Arial" w:eastAsiaTheme="minorHAnsi" w:hAnsi="Arial" w:cs="Arial"/>
          <w:sz w:val="22"/>
          <w:szCs w:val="22"/>
          <w:lang w:eastAsia="en-US"/>
        </w:rPr>
        <w:t>e</w:t>
      </w:r>
      <w:r w:rsidRPr="00B40D72">
        <w:rPr>
          <w:rFonts w:ascii="Arial" w:eastAsiaTheme="minorHAnsi" w:hAnsi="Arial" w:cs="Arial"/>
          <w:sz w:val="22"/>
          <w:szCs w:val="22"/>
          <w:lang w:eastAsia="en-US"/>
        </w:rPr>
        <w:t xml:space="preserve"> with cassette removal)</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Recommended: check and minimize predicted off-targets on same chromosome as ROI</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Recommended: check predicted efficiency of sgRNA &gt;5.5 (</w:t>
      </w:r>
      <w:hyperlink r:id="rId9" w:history="1">
        <w:r w:rsidRPr="00B40D72">
          <w:rPr>
            <w:rFonts w:ascii="Arial" w:eastAsiaTheme="minorHAnsi" w:hAnsi="Arial" w:cs="Arial"/>
            <w:color w:val="0000FF" w:themeColor="hyperlink"/>
            <w:sz w:val="22"/>
            <w:szCs w:val="22"/>
            <w:u w:val="single"/>
            <w:lang w:eastAsia="en-US"/>
          </w:rPr>
          <w:t>http://www.flyrnai.org/evaluateCrispr/</w:t>
        </w:r>
      </w:hyperlink>
      <w:r w:rsidRPr="00B40D72">
        <w:rPr>
          <w:rFonts w:ascii="Arial" w:eastAsiaTheme="minorHAnsi" w:hAnsi="Arial" w:cs="Arial"/>
          <w:sz w:val="22"/>
          <w:szCs w:val="22"/>
          <w:lang w:eastAsia="en-US"/>
        </w:rPr>
        <w:t xml:space="preserve">) </w:t>
      </w:r>
    </w:p>
    <w:p w:rsidR="00DD36CB" w:rsidRPr="00B40D72" w:rsidRDefault="00DD36CB" w:rsidP="00DD36CB">
      <w:pPr>
        <w:numPr>
          <w:ilvl w:val="0"/>
          <w:numId w:val="3"/>
        </w:numPr>
        <w:spacing w:line="276" w:lineRule="auto"/>
        <w:ind w:left="2160" w:hanging="360"/>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Predict novel sgRNA formed upon insertion (if cassette removal is desired.  If only creating null mutant skip this step)</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Note sequence of 21 nucleotides immediately upstream of cut site</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Add “GG” to end of 21 nucleotides immediately upstream of cut site = novel upstream sgRNA+PAM</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Recommended: check and minimize predicted off-targets on same chromosome as ROI</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lastRenderedPageBreak/>
        <w:t>Recommended: check predicted efficiency of sgRNA &gt;5.5 (</w:t>
      </w:r>
      <w:hyperlink r:id="rId10" w:history="1">
        <w:r w:rsidRPr="00B40D72">
          <w:rPr>
            <w:rFonts w:ascii="Arial" w:eastAsiaTheme="minorHAnsi" w:hAnsi="Arial" w:cs="Arial"/>
            <w:color w:val="0000FF" w:themeColor="hyperlink"/>
            <w:sz w:val="22"/>
            <w:szCs w:val="22"/>
            <w:u w:val="single"/>
            <w:lang w:eastAsia="en-US"/>
          </w:rPr>
          <w:t>http://www.flyrnai.org/evaluateCrispr/</w:t>
        </w:r>
      </w:hyperlink>
      <w:r w:rsidRPr="00B40D72">
        <w:rPr>
          <w:rFonts w:ascii="Arial" w:eastAsiaTheme="minorHAnsi" w:hAnsi="Arial" w:cs="Arial"/>
          <w:sz w:val="22"/>
          <w:szCs w:val="22"/>
          <w:lang w:eastAsia="en-US"/>
        </w:rPr>
        <w:t xml:space="preserve">) </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Optional: add up to 3 nucleotides between 21 nucleotide sequence and “GG” to increase specificity and/or predicted efficiency (these must be added to reverse primer for upstream homology arm – see below.</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If novel upstream sgRNA is not suitable, return to step i. 1 and choose another sgRNA+PAM sequence</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 xml:space="preserve">If novel upstream sgRNA is suitable (no precited off targets, efficiency &gt;5.5), note the sequence of 20 nucleotides preceeding the NGG created (be sure to include optional 1-3 nucleotides if applicaple from step ii. 5.) </w:t>
      </w:r>
      <w:proofErr w:type="gramStart"/>
      <w:r w:rsidRPr="00B40D72">
        <w:rPr>
          <w:rFonts w:ascii="Arial" w:eastAsiaTheme="minorHAnsi" w:hAnsi="Arial" w:cs="Arial"/>
          <w:sz w:val="22"/>
          <w:szCs w:val="22"/>
          <w:lang w:eastAsia="en-US"/>
        </w:rPr>
        <w:t>and</w:t>
      </w:r>
      <w:proofErr w:type="gramEnd"/>
      <w:r w:rsidRPr="00B40D72">
        <w:rPr>
          <w:rFonts w:ascii="Arial" w:eastAsiaTheme="minorHAnsi" w:hAnsi="Arial" w:cs="Arial"/>
          <w:sz w:val="22"/>
          <w:szCs w:val="22"/>
          <w:lang w:eastAsia="en-US"/>
        </w:rPr>
        <w:t xml:space="preserve"> proceed to cloning upstream sgRNA from step i. and novel upstream sgRNA from step ii. (if cassette removal is desired) using appropriate protocol for sgRNA expression construct</w:t>
      </w:r>
    </w:p>
    <w:p w:rsidR="00DD36CB" w:rsidRPr="00B40D72" w:rsidRDefault="00DD36CB" w:rsidP="00DD36CB">
      <w:pPr>
        <w:numPr>
          <w:ilvl w:val="2"/>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Clone upstream homology arm</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Design reverse primer</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Choose the annealing sequence for PCR= 18-30 nucleotides  immediately upstream of the cutsite</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end exactly at the cut site</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have sufficient Tm for PCR</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have little secondary structure and 40%-60% GC content, depending on Taq used</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Add  the</w:t>
      </w:r>
      <w:proofErr w:type="gramEnd"/>
      <w:r w:rsidRPr="00B40D72">
        <w:rPr>
          <w:rFonts w:ascii="Arial" w:eastAsiaTheme="minorHAnsi" w:hAnsi="Arial" w:cs="Arial"/>
          <w:sz w:val="22"/>
          <w:szCs w:val="22"/>
          <w:lang w:eastAsia="en-US"/>
        </w:rPr>
        <w:t xml:space="preserve"> 1-3 nucleotides from step ii. 5. If applicable</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Add the overhang GGAT followed by the reverse orientation of the typeIIs restriction enzyme binding site chosen in step I. D</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Add  4-6 random nucleotids so the enzyme is not at the end of the sequence</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 xml:space="preserve">Reverse primer for upstream homology arm is </w:t>
      </w:r>
      <w:r w:rsidRPr="00B40D72">
        <w:rPr>
          <w:rFonts w:ascii="Arial" w:eastAsiaTheme="minorHAnsi" w:hAnsi="Arial" w:cs="Arial"/>
          <w:b/>
          <w:sz w:val="22"/>
          <w:szCs w:val="22"/>
          <w:lang w:eastAsia="en-US"/>
        </w:rPr>
        <w:t>the reverse complement</w:t>
      </w:r>
      <w:r w:rsidRPr="00B40D72">
        <w:rPr>
          <w:rFonts w:ascii="Arial" w:eastAsiaTheme="minorHAnsi" w:hAnsi="Arial" w:cs="Arial"/>
          <w:sz w:val="22"/>
          <w:szCs w:val="22"/>
          <w:lang w:eastAsia="en-US"/>
        </w:rPr>
        <w:t xml:space="preserve"> of: a+b+c+d</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Design forward primer</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Add  4-6 random nucleotids so the enzyme is not at the end of the sequence</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Insert forward orientation of the typeIIs restriction enzyme binding site chosen in step I. D</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Add the overhang GACC</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 xml:space="preserve"> Choose the annealing sequence for PCR= 18-30 nucleotides approximately 500-1000bp upstream of the cutsite</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end exactly at the cut site</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have sufficient Tm for PCR</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have little secondary structure and 40%-60% GC content, depending on Taq used</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lastRenderedPageBreak/>
        <w:t>Forward primer for upstream homology arm is a+b+c+d</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PCR from wild-type genomic DNA from fly strain to be injected</w:t>
      </w:r>
    </w:p>
    <w:p w:rsidR="00DD36CB" w:rsidRPr="00B40D72" w:rsidRDefault="00DD36CB" w:rsidP="00DD36CB">
      <w:pPr>
        <w:numPr>
          <w:ilvl w:val="2"/>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choose downstream boundary of ROI by presence of suitable sgRNA+PAM  sequences</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locate suitable PAM site flanking ROI downstream, note cut site (ie 3nts prior to NGG PAM relative to sense strand)</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Verify that nucleotides CC are not immediately upstream of cut site on sense orientation (this will interfer</w:t>
      </w:r>
      <w:r w:rsidR="009B2A53">
        <w:rPr>
          <w:rFonts w:ascii="Arial" w:eastAsiaTheme="minorHAnsi" w:hAnsi="Arial" w:cs="Arial"/>
          <w:sz w:val="22"/>
          <w:szCs w:val="22"/>
          <w:lang w:eastAsia="en-US"/>
        </w:rPr>
        <w:t>e</w:t>
      </w:r>
      <w:r w:rsidRPr="00B40D72">
        <w:rPr>
          <w:rFonts w:ascii="Arial" w:eastAsiaTheme="minorHAnsi" w:hAnsi="Arial" w:cs="Arial"/>
          <w:sz w:val="22"/>
          <w:szCs w:val="22"/>
          <w:lang w:eastAsia="en-US"/>
        </w:rPr>
        <w:t xml:space="preserve"> with cassette removal)</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Recommended: check and minimize predicted off-targets on same chromosome as ROI (</w:t>
      </w:r>
      <w:hyperlink r:id="rId11" w:history="1">
        <w:r w:rsidRPr="00B40D72">
          <w:rPr>
            <w:rFonts w:ascii="Arial" w:eastAsiaTheme="minorHAnsi" w:hAnsi="Arial" w:cs="Arial"/>
            <w:color w:val="0000FF" w:themeColor="hyperlink"/>
            <w:sz w:val="22"/>
            <w:szCs w:val="22"/>
            <w:u w:val="single"/>
            <w:lang w:eastAsia="en-US"/>
          </w:rPr>
          <w:t>http://tools.flycrispr.molbio.wisc.edu/targetFinder/</w:t>
        </w:r>
      </w:hyperlink>
      <w:r w:rsidRPr="00B40D72">
        <w:rPr>
          <w:rFonts w:ascii="Arial" w:eastAsiaTheme="minorHAnsi" w:hAnsi="Arial" w:cs="Arial"/>
          <w:sz w:val="22"/>
          <w:szCs w:val="22"/>
          <w:lang w:eastAsia="en-US"/>
        </w:rPr>
        <w:t>)</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Recommended: check predicted efficiency of sgRNA &gt;5.5 (</w:t>
      </w:r>
      <w:hyperlink r:id="rId12" w:history="1">
        <w:r w:rsidRPr="00B40D72">
          <w:rPr>
            <w:rFonts w:ascii="Arial" w:eastAsiaTheme="minorHAnsi" w:hAnsi="Arial" w:cs="Arial"/>
            <w:color w:val="0000FF" w:themeColor="hyperlink"/>
            <w:sz w:val="22"/>
            <w:szCs w:val="22"/>
            <w:u w:val="single"/>
            <w:lang w:eastAsia="en-US"/>
          </w:rPr>
          <w:t>http://www.flyrnai.org/evaluateCrispr/</w:t>
        </w:r>
      </w:hyperlink>
      <w:r w:rsidRPr="00B40D72">
        <w:rPr>
          <w:rFonts w:ascii="Arial" w:eastAsiaTheme="minorHAnsi" w:hAnsi="Arial" w:cs="Arial"/>
          <w:sz w:val="22"/>
          <w:szCs w:val="22"/>
          <w:lang w:eastAsia="en-US"/>
        </w:rPr>
        <w:t xml:space="preserve">) </w:t>
      </w:r>
    </w:p>
    <w:p w:rsidR="00DD36CB" w:rsidRPr="00B40D72" w:rsidRDefault="00DD36CB" w:rsidP="00DD36CB">
      <w:pPr>
        <w:numPr>
          <w:ilvl w:val="2"/>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Predict novel sgRNA formed upon insertion (if cassette removal is desired.  If only creating null mutant skip this step)</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Note sequence of 21 nucleotides immediately downstream of cut site</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Add “CC” to beginning of 21 nucleotides immediately downstream of cut site = novel downstream sgRNA+PAM</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Recommended: check and minimize predicted off-targets on same chromosome as ROI (</w:t>
      </w:r>
      <w:hyperlink r:id="rId13" w:history="1">
        <w:r w:rsidRPr="00B40D72">
          <w:rPr>
            <w:rFonts w:ascii="Arial" w:eastAsiaTheme="minorHAnsi" w:hAnsi="Arial" w:cs="Arial"/>
            <w:color w:val="0000FF" w:themeColor="hyperlink"/>
            <w:sz w:val="22"/>
            <w:szCs w:val="22"/>
            <w:u w:val="single"/>
            <w:lang w:eastAsia="en-US"/>
          </w:rPr>
          <w:t>http://tools.flycrispr.molbio.wisc.edu/targetFinder/</w:t>
        </w:r>
      </w:hyperlink>
      <w:r w:rsidRPr="00B40D72">
        <w:rPr>
          <w:rFonts w:ascii="Arial" w:eastAsiaTheme="minorHAnsi" w:hAnsi="Arial" w:cs="Arial"/>
          <w:sz w:val="22"/>
          <w:szCs w:val="22"/>
          <w:lang w:eastAsia="en-US"/>
        </w:rPr>
        <w:t xml:space="preserve">) </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Recommended: check predicted efficiency of sgRNA &gt;5.5 (</w:t>
      </w:r>
      <w:hyperlink r:id="rId14" w:history="1">
        <w:r w:rsidRPr="00B40D72">
          <w:rPr>
            <w:rFonts w:ascii="Arial" w:eastAsiaTheme="minorHAnsi" w:hAnsi="Arial" w:cs="Arial"/>
            <w:color w:val="0000FF" w:themeColor="hyperlink"/>
            <w:sz w:val="22"/>
            <w:szCs w:val="22"/>
            <w:u w:val="single"/>
            <w:lang w:eastAsia="en-US"/>
          </w:rPr>
          <w:t>http://www.flyrnai.org/evaluateCrispr/</w:t>
        </w:r>
      </w:hyperlink>
      <w:r w:rsidRPr="00B40D72">
        <w:rPr>
          <w:rFonts w:ascii="Arial" w:eastAsiaTheme="minorHAnsi" w:hAnsi="Arial" w:cs="Arial"/>
          <w:sz w:val="22"/>
          <w:szCs w:val="22"/>
          <w:lang w:eastAsia="en-US"/>
        </w:rPr>
        <w:t xml:space="preserve">) </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Optional: add up to 3 nucleotides between 21 nucleotide sequence and “CC” to increase specificity and/or predicted efficiency (these must be added to reverse primer for upstream homology arm – see below.</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If novel downstream sgRNA is not suitable, return to step iii. 1 and choose another sgRNA+PAM sequence</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If novel downstream sgRNA is suitable (no pre</w:t>
      </w:r>
      <w:r w:rsidR="009B2A53">
        <w:rPr>
          <w:rFonts w:ascii="Arial" w:eastAsiaTheme="minorHAnsi" w:hAnsi="Arial" w:cs="Arial"/>
          <w:sz w:val="22"/>
          <w:szCs w:val="22"/>
          <w:lang w:eastAsia="en-US"/>
        </w:rPr>
        <w:t>d</w:t>
      </w:r>
      <w:r w:rsidRPr="00B40D72">
        <w:rPr>
          <w:rFonts w:ascii="Arial" w:eastAsiaTheme="minorHAnsi" w:hAnsi="Arial" w:cs="Arial"/>
          <w:sz w:val="22"/>
          <w:szCs w:val="22"/>
          <w:lang w:eastAsia="en-US"/>
        </w:rPr>
        <w:t>i</w:t>
      </w:r>
      <w:r w:rsidR="009B2A53">
        <w:rPr>
          <w:rFonts w:ascii="Arial" w:eastAsiaTheme="minorHAnsi" w:hAnsi="Arial" w:cs="Arial"/>
          <w:sz w:val="22"/>
          <w:szCs w:val="22"/>
          <w:lang w:eastAsia="en-US"/>
        </w:rPr>
        <w:t>c</w:t>
      </w:r>
      <w:r w:rsidRPr="00B40D72">
        <w:rPr>
          <w:rFonts w:ascii="Arial" w:eastAsiaTheme="minorHAnsi" w:hAnsi="Arial" w:cs="Arial"/>
          <w:sz w:val="22"/>
          <w:szCs w:val="22"/>
          <w:lang w:eastAsia="en-US"/>
        </w:rPr>
        <w:t xml:space="preserve">ted off targets, efficiency &gt;5.5), note the sequence of 20 nucleotides </w:t>
      </w:r>
      <w:r w:rsidR="009B2A53" w:rsidRPr="00B40D72">
        <w:rPr>
          <w:rFonts w:ascii="Arial" w:eastAsiaTheme="minorHAnsi" w:hAnsi="Arial" w:cs="Arial"/>
          <w:sz w:val="22"/>
          <w:szCs w:val="22"/>
          <w:lang w:eastAsia="en-US"/>
        </w:rPr>
        <w:t>preceding</w:t>
      </w:r>
      <w:r w:rsidRPr="00B40D72">
        <w:rPr>
          <w:rFonts w:ascii="Arial" w:eastAsiaTheme="minorHAnsi" w:hAnsi="Arial" w:cs="Arial"/>
          <w:sz w:val="22"/>
          <w:szCs w:val="22"/>
          <w:lang w:eastAsia="en-US"/>
        </w:rPr>
        <w:t xml:space="preserve"> the NGG created (be sure to include optional 1-3 nucleotides if </w:t>
      </w:r>
      <w:r w:rsidR="009B2A53" w:rsidRPr="00B40D72">
        <w:rPr>
          <w:rFonts w:ascii="Arial" w:eastAsiaTheme="minorHAnsi" w:hAnsi="Arial" w:cs="Arial"/>
          <w:sz w:val="22"/>
          <w:szCs w:val="22"/>
          <w:lang w:eastAsia="en-US"/>
        </w:rPr>
        <w:t>applicable</w:t>
      </w:r>
      <w:r w:rsidRPr="00B40D72">
        <w:rPr>
          <w:rFonts w:ascii="Arial" w:eastAsiaTheme="minorHAnsi" w:hAnsi="Arial" w:cs="Arial"/>
          <w:sz w:val="22"/>
          <w:szCs w:val="22"/>
          <w:lang w:eastAsia="en-US"/>
        </w:rPr>
        <w:t xml:space="preserve"> from step ii. 5.) </w:t>
      </w:r>
      <w:proofErr w:type="gramStart"/>
      <w:r w:rsidRPr="00B40D72">
        <w:rPr>
          <w:rFonts w:ascii="Arial" w:eastAsiaTheme="minorHAnsi" w:hAnsi="Arial" w:cs="Arial"/>
          <w:sz w:val="22"/>
          <w:szCs w:val="22"/>
          <w:lang w:eastAsia="en-US"/>
        </w:rPr>
        <w:t>and</w:t>
      </w:r>
      <w:proofErr w:type="gramEnd"/>
      <w:r w:rsidRPr="00B40D72">
        <w:rPr>
          <w:rFonts w:ascii="Arial" w:eastAsiaTheme="minorHAnsi" w:hAnsi="Arial" w:cs="Arial"/>
          <w:sz w:val="22"/>
          <w:szCs w:val="22"/>
          <w:lang w:eastAsia="en-US"/>
        </w:rPr>
        <w:t xml:space="preserve"> proceed to cloning downstream sgRNA from step iii. </w:t>
      </w:r>
      <w:proofErr w:type="gramStart"/>
      <w:r w:rsidRPr="00B40D72">
        <w:rPr>
          <w:rFonts w:ascii="Arial" w:eastAsiaTheme="minorHAnsi" w:hAnsi="Arial" w:cs="Arial"/>
          <w:sz w:val="22"/>
          <w:szCs w:val="22"/>
          <w:lang w:eastAsia="en-US"/>
        </w:rPr>
        <w:t>and</w:t>
      </w:r>
      <w:proofErr w:type="gramEnd"/>
      <w:r w:rsidRPr="00B40D72">
        <w:rPr>
          <w:rFonts w:ascii="Arial" w:eastAsiaTheme="minorHAnsi" w:hAnsi="Arial" w:cs="Arial"/>
          <w:sz w:val="22"/>
          <w:szCs w:val="22"/>
          <w:lang w:eastAsia="en-US"/>
        </w:rPr>
        <w:t xml:space="preserve"> novel </w:t>
      </w:r>
      <w:r w:rsidR="009B2A53" w:rsidRPr="00B40D72">
        <w:rPr>
          <w:rFonts w:ascii="Arial" w:eastAsiaTheme="minorHAnsi" w:hAnsi="Arial" w:cs="Arial"/>
          <w:sz w:val="22"/>
          <w:szCs w:val="22"/>
          <w:lang w:eastAsia="en-US"/>
        </w:rPr>
        <w:t>downstream</w:t>
      </w:r>
      <w:r w:rsidRPr="00B40D72">
        <w:rPr>
          <w:rFonts w:ascii="Arial" w:eastAsiaTheme="minorHAnsi" w:hAnsi="Arial" w:cs="Arial"/>
          <w:sz w:val="22"/>
          <w:szCs w:val="22"/>
          <w:lang w:eastAsia="en-US"/>
        </w:rPr>
        <w:t xml:space="preserve"> sgRNA from step iv. (if cassette removal is desired) using appropriate protocol for sgRNA expression construct</w:t>
      </w:r>
    </w:p>
    <w:p w:rsidR="00DD36CB" w:rsidRPr="00B40D72" w:rsidRDefault="00DD36CB" w:rsidP="00DD36CB">
      <w:pPr>
        <w:numPr>
          <w:ilvl w:val="2"/>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Clone downstream homology arm</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Design forward primer</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Add  4-6 random nucleotid</w:t>
      </w:r>
      <w:r w:rsidR="009B2A53">
        <w:rPr>
          <w:rFonts w:ascii="Arial" w:eastAsiaTheme="minorHAnsi" w:hAnsi="Arial" w:cs="Arial"/>
          <w:sz w:val="22"/>
          <w:szCs w:val="22"/>
          <w:lang w:eastAsia="en-US"/>
        </w:rPr>
        <w:t>e</w:t>
      </w:r>
      <w:r w:rsidRPr="00B40D72">
        <w:rPr>
          <w:rFonts w:ascii="Arial" w:eastAsiaTheme="minorHAnsi" w:hAnsi="Arial" w:cs="Arial"/>
          <w:sz w:val="22"/>
          <w:szCs w:val="22"/>
          <w:lang w:eastAsia="en-US"/>
        </w:rPr>
        <w:t>s so the enzyme is not at the end of the sequence</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Insert forward orientation of the typeIIs restriction enzyme binding site chosen in step I. D followed by the overhang TTCC</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lastRenderedPageBreak/>
        <w:t>Add  the</w:t>
      </w:r>
      <w:proofErr w:type="gramEnd"/>
      <w:r w:rsidRPr="00B40D72">
        <w:rPr>
          <w:rFonts w:ascii="Arial" w:eastAsiaTheme="minorHAnsi" w:hAnsi="Arial" w:cs="Arial"/>
          <w:sz w:val="22"/>
          <w:szCs w:val="22"/>
          <w:lang w:eastAsia="en-US"/>
        </w:rPr>
        <w:t xml:space="preserve"> 1-3 nucleotides from step iv. 5. If applicable</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Choose the annealing sequence for PCR= 18-30 nucleotides  immediately downstream of the cutsite</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start exactly after the cut site</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have sufficient Tm for PCR</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have little secondary structure and 40%-60% GC content, depending on Taq used</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Forward primer for upstream homology arm is a+b+c+d</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Design reverse primer</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Choose the annealing sequence for PCR= 18-30 nucleotides  approximately 500-1000 nucleotides downstream of the cutsite</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start right after at the cut site</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have sufficient Tm for PCR</w:t>
      </w:r>
    </w:p>
    <w:p w:rsidR="00DD36CB" w:rsidRPr="00B40D72" w:rsidRDefault="00DD36CB" w:rsidP="00DD36CB">
      <w:pPr>
        <w:numPr>
          <w:ilvl w:val="5"/>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Should have little secondary structure and 40%-60% GC content, depending on Taq used</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Add  the</w:t>
      </w:r>
      <w:proofErr w:type="gramEnd"/>
      <w:r w:rsidRPr="00B40D72">
        <w:rPr>
          <w:rFonts w:ascii="Arial" w:eastAsiaTheme="minorHAnsi" w:hAnsi="Arial" w:cs="Arial"/>
          <w:sz w:val="22"/>
          <w:szCs w:val="22"/>
          <w:lang w:eastAsia="en-US"/>
        </w:rPr>
        <w:t xml:space="preserve"> 1-3 nucleotides from step iv. 5. If applicable</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Add the overhang TATA followed by the reverse orientation of the typeIIs restriction enzyme binding site chosen in step I. D</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Add  4-6 random nucleotid</w:t>
      </w:r>
      <w:r w:rsidR="009B2A53">
        <w:rPr>
          <w:rFonts w:ascii="Arial" w:eastAsiaTheme="minorHAnsi" w:hAnsi="Arial" w:cs="Arial"/>
          <w:sz w:val="22"/>
          <w:szCs w:val="22"/>
          <w:lang w:eastAsia="en-US"/>
        </w:rPr>
        <w:t>e</w:t>
      </w:r>
      <w:r w:rsidRPr="00B40D72">
        <w:rPr>
          <w:rFonts w:ascii="Arial" w:eastAsiaTheme="minorHAnsi" w:hAnsi="Arial" w:cs="Arial"/>
          <w:sz w:val="22"/>
          <w:szCs w:val="22"/>
          <w:lang w:eastAsia="en-US"/>
        </w:rPr>
        <w:t>s so the enzyme is not at the end of the sequence</w:t>
      </w:r>
    </w:p>
    <w:p w:rsidR="00DD36CB" w:rsidRPr="00B40D72" w:rsidRDefault="00DD36CB" w:rsidP="00DD36CB">
      <w:pPr>
        <w:numPr>
          <w:ilvl w:val="4"/>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 xml:space="preserve">Reverse primer for downstream homology arm is </w:t>
      </w:r>
      <w:r w:rsidRPr="00B40D72">
        <w:rPr>
          <w:rFonts w:ascii="Arial" w:eastAsiaTheme="minorHAnsi" w:hAnsi="Arial" w:cs="Arial"/>
          <w:b/>
          <w:sz w:val="22"/>
          <w:szCs w:val="22"/>
          <w:lang w:eastAsia="en-US"/>
        </w:rPr>
        <w:t>the reverse complement</w:t>
      </w:r>
      <w:r w:rsidRPr="00B40D72">
        <w:rPr>
          <w:rFonts w:ascii="Arial" w:eastAsiaTheme="minorHAnsi" w:hAnsi="Arial" w:cs="Arial"/>
          <w:sz w:val="22"/>
          <w:szCs w:val="22"/>
          <w:lang w:eastAsia="en-US"/>
        </w:rPr>
        <w:t xml:space="preserve"> of: a+b+c+d</w:t>
      </w:r>
    </w:p>
    <w:p w:rsidR="00DD36CB" w:rsidRPr="00B40D72" w:rsidRDefault="00DD36CB" w:rsidP="00DD36CB">
      <w:pPr>
        <w:numPr>
          <w:ilvl w:val="3"/>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PCR from wild-type genomic DNA from fly strain to be injected</w:t>
      </w:r>
    </w:p>
    <w:p w:rsidR="00DD36CB" w:rsidRPr="00B40D72" w:rsidRDefault="00DD36CB" w:rsidP="00DD36CB">
      <w:pPr>
        <w:numPr>
          <w:ilvl w:val="2"/>
          <w:numId w:val="3"/>
        </w:numPr>
        <w:spacing w:line="276" w:lineRule="auto"/>
        <w:contextualSpacing/>
        <w:rPr>
          <w:rFonts w:ascii="Arial" w:eastAsiaTheme="minorHAnsi" w:hAnsi="Arial" w:cs="Arial"/>
          <w:sz w:val="22"/>
          <w:szCs w:val="22"/>
          <w:lang w:eastAsia="en-US"/>
        </w:rPr>
      </w:pPr>
      <w:r w:rsidRPr="00B40D72">
        <w:rPr>
          <w:rFonts w:ascii="Arial" w:eastAsiaTheme="minorHAnsi" w:hAnsi="Arial" w:cs="Arial"/>
          <w:sz w:val="22"/>
          <w:szCs w:val="22"/>
          <w:lang w:eastAsia="en-US"/>
        </w:rPr>
        <w:t>Proceed to Golden Gate Assembly of HDR donor template plasmid</w:t>
      </w:r>
    </w:p>
    <w:p w:rsidR="00DD36CB" w:rsidRPr="00B40D72" w:rsidRDefault="00DD36CB" w:rsidP="00DD36CB">
      <w:pPr>
        <w:spacing w:after="120" w:line="360" w:lineRule="auto"/>
        <w:rPr>
          <w:rFonts w:ascii="Arial" w:eastAsiaTheme="minorHAnsi" w:hAnsi="Arial" w:cs="Arial"/>
          <w:sz w:val="22"/>
          <w:szCs w:val="22"/>
          <w:lang w:eastAsia="en-US"/>
        </w:rPr>
      </w:pPr>
    </w:p>
    <w:p w:rsidR="00DD36CB" w:rsidRPr="00B40D72" w:rsidRDefault="00DD36CB" w:rsidP="00DD36CB">
      <w:pPr>
        <w:spacing w:after="120" w:line="360" w:lineRule="auto"/>
        <w:rPr>
          <w:rFonts w:ascii="Arial" w:eastAsiaTheme="minorHAnsi" w:hAnsi="Arial" w:cs="Arial"/>
          <w:b/>
          <w:sz w:val="22"/>
          <w:szCs w:val="22"/>
          <w:lang w:eastAsia="en-US"/>
        </w:rPr>
      </w:pPr>
      <w:r w:rsidRPr="00B40D72">
        <w:rPr>
          <w:rFonts w:ascii="Arial" w:eastAsiaTheme="minorHAnsi" w:hAnsi="Arial" w:cs="Arial"/>
          <w:b/>
          <w:sz w:val="22"/>
          <w:szCs w:val="22"/>
          <w:lang w:eastAsia="en-US"/>
        </w:rPr>
        <w:t>Golden gate reaction using pBH as the destination vector</w:t>
      </w:r>
    </w:p>
    <w:p w:rsidR="00DD36CB" w:rsidRPr="00B40D72" w:rsidRDefault="00DD36CB" w:rsidP="00DD36CB">
      <w:pPr>
        <w:spacing w:after="120" w:line="360" w:lineRule="auto"/>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 xml:space="preserve">Originally by Ben Housden </w:t>
      </w:r>
      <w:r w:rsidR="007962B4">
        <w:rPr>
          <w:rFonts w:ascii="Arial" w:eastAsiaTheme="minorHAnsi" w:hAnsi="Arial" w:cs="Arial"/>
          <w:sz w:val="22"/>
          <w:szCs w:val="22"/>
          <w:lang w:eastAsia="en-US"/>
        </w:rPr>
        <w:t>– modified by David Li-Kroeger.</w:t>
      </w:r>
      <w:proofErr w:type="gramEnd"/>
      <w:r w:rsidR="007962B4">
        <w:rPr>
          <w:rFonts w:ascii="Arial" w:eastAsiaTheme="minorHAnsi" w:hAnsi="Arial" w:cs="Arial"/>
          <w:sz w:val="22"/>
          <w:szCs w:val="22"/>
          <w:lang w:eastAsia="en-US"/>
        </w:rPr>
        <w:t xml:space="preserve"> </w:t>
      </w:r>
      <w:r w:rsidRPr="00B40D72">
        <w:rPr>
          <w:rFonts w:ascii="Arial" w:eastAsiaTheme="minorHAnsi" w:hAnsi="Arial" w:cs="Arial"/>
          <w:sz w:val="22"/>
          <w:szCs w:val="22"/>
          <w:lang w:eastAsia="en-US"/>
        </w:rPr>
        <w:t xml:space="preserve"> 10 or (15ul </w:t>
      </w:r>
      <w:proofErr w:type="gramStart"/>
      <w:r w:rsidRPr="00B40D72">
        <w:rPr>
          <w:rFonts w:ascii="Arial" w:eastAsiaTheme="minorHAnsi" w:hAnsi="Arial" w:cs="Arial"/>
          <w:sz w:val="22"/>
          <w:szCs w:val="22"/>
          <w:lang w:eastAsia="en-US"/>
        </w:rPr>
        <w:t>rx</w:t>
      </w:r>
      <w:proofErr w:type="gramEnd"/>
      <w:r w:rsidRPr="00B40D72">
        <w:rPr>
          <w:rFonts w:ascii="Arial" w:eastAsiaTheme="minorHAnsi" w:hAnsi="Arial" w:cs="Arial"/>
          <w:sz w:val="22"/>
          <w:szCs w:val="22"/>
          <w:lang w:eastAsia="en-US"/>
        </w:rPr>
        <w:t>)</w:t>
      </w:r>
    </w:p>
    <w:p w:rsidR="00DD36CB" w:rsidRPr="00B40D72" w:rsidRDefault="00DD36CB" w:rsidP="00DD36CB">
      <w:pPr>
        <w:numPr>
          <w:ilvl w:val="0"/>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PCR amplify upstream and downstream homology arms from genomic DNA prepared from the Cas9 line to be used for injection. Arms should be 500-1000bp each and should not contain cut sites for the restriction enzyme to be used for golden gate cloning.</w:t>
      </w:r>
    </w:p>
    <w:p w:rsidR="00DD36CB" w:rsidRPr="00B40D72" w:rsidRDefault="00DD36CB" w:rsidP="00DD36CB">
      <w:pPr>
        <w:numPr>
          <w:ilvl w:val="0"/>
          <w:numId w:val="4"/>
        </w:numPr>
        <w:spacing w:after="120" w:line="360" w:lineRule="auto"/>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Gel purify</w:t>
      </w:r>
      <w:proofErr w:type="gramEnd"/>
      <w:r w:rsidRPr="00B40D72">
        <w:rPr>
          <w:rFonts w:ascii="Arial" w:eastAsiaTheme="minorHAnsi" w:hAnsi="Arial" w:cs="Arial"/>
          <w:sz w:val="22"/>
          <w:szCs w:val="22"/>
          <w:lang w:eastAsia="en-US"/>
        </w:rPr>
        <w:t xml:space="preserve"> homology arms and normalize concentrations to 10ng/ul. (note: equimolar ratios of components is important)</w:t>
      </w:r>
    </w:p>
    <w:p w:rsidR="00DD36CB" w:rsidRPr="00B40D72" w:rsidRDefault="00DD36CB" w:rsidP="00DD36CB">
      <w:pPr>
        <w:numPr>
          <w:ilvl w:val="0"/>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Set up a golden gate reaction including the following:</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15 (20ng) pBH-destination plasmid (2386bp)</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Equimolar amounts upstream homology arm</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lastRenderedPageBreak/>
        <w:t>Equimolar amounts downstream homology arm</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 xml:space="preserve">Equimolar amounts insert donor plasmid (ie </w:t>
      </w:r>
      <w:r w:rsidR="009B2A53">
        <w:rPr>
          <w:rFonts w:ascii="Arial" w:eastAsiaTheme="minorHAnsi" w:hAnsi="Arial" w:cs="Arial"/>
          <w:sz w:val="22"/>
          <w:szCs w:val="22"/>
          <w:lang w:eastAsia="en-US"/>
        </w:rPr>
        <w:t>y</w:t>
      </w:r>
      <w:r w:rsidRPr="0018572E">
        <w:rPr>
          <w:rFonts w:ascii="Arial" w:eastAsiaTheme="minorHAnsi" w:hAnsi="Arial" w:cs="Arial"/>
          <w:sz w:val="22"/>
          <w:szCs w:val="22"/>
          <w:vertAlign w:val="superscript"/>
          <w:lang w:eastAsia="en-US"/>
        </w:rPr>
        <w:t>w</w:t>
      </w:r>
      <w:r w:rsidR="009B2A53" w:rsidRPr="0018572E">
        <w:rPr>
          <w:rFonts w:ascii="Arial" w:eastAsiaTheme="minorHAnsi" w:hAnsi="Arial" w:cs="Arial"/>
          <w:sz w:val="22"/>
          <w:szCs w:val="22"/>
          <w:vertAlign w:val="superscript"/>
          <w:lang w:eastAsia="en-US"/>
        </w:rPr>
        <w:t>ing2+</w:t>
      </w:r>
      <w:r w:rsidRPr="00B40D72">
        <w:rPr>
          <w:rFonts w:ascii="Arial" w:eastAsiaTheme="minorHAnsi" w:hAnsi="Arial" w:cs="Arial"/>
          <w:sz w:val="22"/>
          <w:szCs w:val="22"/>
          <w:lang w:eastAsia="en-US"/>
        </w:rPr>
        <w:t>)</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 xml:space="preserve">1  (1.5) ul buffer:  cutsmart for BsaI; Buffer 2.1 for BbsI and for </w:t>
      </w:r>
      <w:r w:rsidRPr="00B40D72">
        <w:rPr>
          <w:rFonts w:ascii="Arial" w:eastAsiaTheme="minorHAnsi" w:hAnsi="Arial" w:cs="Arial"/>
          <w:b/>
          <w:sz w:val="22"/>
          <w:szCs w:val="22"/>
          <w:lang w:eastAsia="en-US"/>
        </w:rPr>
        <w:t>BsmBI use T4 ligase buffer</w:t>
      </w:r>
      <w:r w:rsidRPr="00B40D72">
        <w:rPr>
          <w:rFonts w:ascii="Arial" w:eastAsiaTheme="minorHAnsi" w:hAnsi="Arial" w:cs="Arial"/>
          <w:sz w:val="22"/>
          <w:szCs w:val="22"/>
          <w:lang w:eastAsia="en-US"/>
        </w:rPr>
        <w:t xml:space="preserve">  (All buffers are NEB)</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1 (1.5) ul 10mM ATP</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 xml:space="preserve">0.5  (0.75) ul </w:t>
      </w:r>
      <w:r w:rsidRPr="00B40D72">
        <w:rPr>
          <w:rFonts w:ascii="Arial" w:eastAsiaTheme="minorHAnsi" w:hAnsi="Arial" w:cs="Arial"/>
          <w:b/>
          <w:sz w:val="22"/>
          <w:szCs w:val="22"/>
          <w:lang w:eastAsia="en-US"/>
        </w:rPr>
        <w:t>high concentration</w:t>
      </w:r>
      <w:r w:rsidRPr="00B40D72">
        <w:rPr>
          <w:rFonts w:ascii="Arial" w:eastAsiaTheme="minorHAnsi" w:hAnsi="Arial" w:cs="Arial"/>
          <w:sz w:val="22"/>
          <w:szCs w:val="22"/>
          <w:lang w:eastAsia="en-US"/>
        </w:rPr>
        <w:t xml:space="preserve"> T4 ligase (NEB)</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0.5 (0.75) ul restriction enzyme (BsaI, BbsI  or BsmBI (NEB))</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water to 10 (15ul) total volume</w:t>
      </w:r>
    </w:p>
    <w:p w:rsidR="00DD36CB" w:rsidRPr="00B40D72" w:rsidRDefault="00DD36CB" w:rsidP="00DD36CB">
      <w:pPr>
        <w:numPr>
          <w:ilvl w:val="0"/>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Run golden gate program in a PCR machine:</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37C – 3 mins</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20C – 2 mins</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Goto a. 10-20X</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37C – 5 mins</w:t>
      </w:r>
    </w:p>
    <w:p w:rsidR="00DD36CB" w:rsidRPr="00B40D72" w:rsidRDefault="00DD36CB" w:rsidP="00DD36CB">
      <w:pPr>
        <w:numPr>
          <w:ilvl w:val="1"/>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Remove promptly and put on ice</w:t>
      </w:r>
    </w:p>
    <w:p w:rsidR="00DD36CB" w:rsidRPr="00B40D72" w:rsidRDefault="00DD36CB" w:rsidP="00DD36CB">
      <w:pPr>
        <w:spacing w:after="120" w:line="360" w:lineRule="auto"/>
        <w:rPr>
          <w:rFonts w:ascii="Arial" w:eastAsiaTheme="minorHAnsi" w:hAnsi="Arial" w:cs="Arial"/>
          <w:b/>
          <w:sz w:val="22"/>
          <w:szCs w:val="22"/>
          <w:lang w:eastAsia="en-US"/>
        </w:rPr>
      </w:pPr>
      <w:r w:rsidRPr="00B40D72">
        <w:rPr>
          <w:rFonts w:ascii="Arial" w:eastAsiaTheme="minorHAnsi" w:hAnsi="Arial" w:cs="Arial"/>
          <w:b/>
          <w:sz w:val="22"/>
          <w:szCs w:val="22"/>
          <w:lang w:eastAsia="en-US"/>
        </w:rPr>
        <w:t>For BsmBI use the following conditions (remember to use buffer for T4 ligase)</w:t>
      </w:r>
    </w:p>
    <w:p w:rsidR="00DD36CB" w:rsidRPr="00B40D72" w:rsidRDefault="00DD36CB" w:rsidP="00DD36CB">
      <w:pPr>
        <w:numPr>
          <w:ilvl w:val="0"/>
          <w:numId w:val="4"/>
        </w:numPr>
        <w:spacing w:line="276" w:lineRule="auto"/>
        <w:rPr>
          <w:rFonts w:ascii="Arial" w:eastAsiaTheme="minorHAnsi" w:hAnsi="Arial" w:cs="Arial"/>
          <w:sz w:val="22"/>
          <w:szCs w:val="21"/>
          <w:lang w:eastAsia="en-US"/>
        </w:rPr>
      </w:pPr>
      <w:r w:rsidRPr="00B40D72">
        <w:rPr>
          <w:rFonts w:ascii="Arial" w:eastAsiaTheme="minorHAnsi" w:hAnsi="Arial" w:cs="Arial"/>
          <w:sz w:val="22"/>
          <w:szCs w:val="21"/>
          <w:lang w:eastAsia="en-US"/>
        </w:rPr>
        <w:t>1. 42C for 5mins</w:t>
      </w:r>
    </w:p>
    <w:p w:rsidR="00DD36CB" w:rsidRPr="00B40D72" w:rsidRDefault="00DD36CB" w:rsidP="00DD36CB">
      <w:pPr>
        <w:numPr>
          <w:ilvl w:val="0"/>
          <w:numId w:val="4"/>
        </w:numPr>
        <w:spacing w:line="276" w:lineRule="auto"/>
        <w:rPr>
          <w:rFonts w:ascii="Arial" w:eastAsiaTheme="minorHAnsi" w:hAnsi="Arial" w:cs="Arial"/>
          <w:sz w:val="22"/>
          <w:szCs w:val="21"/>
          <w:lang w:eastAsia="en-US"/>
        </w:rPr>
      </w:pPr>
      <w:r w:rsidRPr="00B40D72">
        <w:rPr>
          <w:rFonts w:ascii="Arial" w:eastAsiaTheme="minorHAnsi" w:hAnsi="Arial" w:cs="Arial"/>
          <w:sz w:val="22"/>
          <w:szCs w:val="21"/>
          <w:lang w:eastAsia="en-US"/>
        </w:rPr>
        <w:t>2. 16C for 5mins</w:t>
      </w:r>
    </w:p>
    <w:p w:rsidR="00DD36CB" w:rsidRPr="00B40D72" w:rsidRDefault="00DD36CB" w:rsidP="00DD36CB">
      <w:pPr>
        <w:numPr>
          <w:ilvl w:val="0"/>
          <w:numId w:val="4"/>
        </w:numPr>
        <w:spacing w:line="276" w:lineRule="auto"/>
        <w:rPr>
          <w:rFonts w:ascii="Arial" w:eastAsiaTheme="minorHAnsi" w:hAnsi="Arial" w:cs="Arial"/>
          <w:sz w:val="22"/>
          <w:szCs w:val="21"/>
          <w:lang w:eastAsia="en-US"/>
        </w:rPr>
      </w:pPr>
      <w:r w:rsidRPr="00B40D72">
        <w:rPr>
          <w:rFonts w:ascii="Arial" w:eastAsiaTheme="minorHAnsi" w:hAnsi="Arial" w:cs="Arial"/>
          <w:sz w:val="22"/>
          <w:szCs w:val="21"/>
          <w:lang w:eastAsia="en-US"/>
        </w:rPr>
        <w:t xml:space="preserve">3. Cycle 1-2 for 20times </w:t>
      </w:r>
    </w:p>
    <w:p w:rsidR="00DD36CB" w:rsidRPr="00B40D72" w:rsidRDefault="00DD36CB" w:rsidP="00DD36CB">
      <w:pPr>
        <w:numPr>
          <w:ilvl w:val="0"/>
          <w:numId w:val="4"/>
        </w:numPr>
        <w:spacing w:line="276" w:lineRule="auto"/>
        <w:rPr>
          <w:rFonts w:ascii="Arial" w:eastAsiaTheme="minorHAnsi" w:hAnsi="Arial" w:cs="Arial"/>
          <w:sz w:val="22"/>
          <w:szCs w:val="21"/>
          <w:lang w:eastAsia="en-US"/>
        </w:rPr>
      </w:pPr>
      <w:r w:rsidRPr="00B40D72">
        <w:rPr>
          <w:rFonts w:ascii="Arial" w:eastAsiaTheme="minorHAnsi" w:hAnsi="Arial" w:cs="Arial"/>
          <w:sz w:val="22"/>
          <w:szCs w:val="21"/>
          <w:lang w:eastAsia="en-US"/>
        </w:rPr>
        <w:t xml:space="preserve">4. 60C for 10mins </w:t>
      </w:r>
    </w:p>
    <w:p w:rsidR="00DD36CB" w:rsidRPr="00B40D72" w:rsidRDefault="00DD36CB" w:rsidP="00DD36CB">
      <w:pPr>
        <w:numPr>
          <w:ilvl w:val="0"/>
          <w:numId w:val="4"/>
        </w:numPr>
        <w:spacing w:line="276" w:lineRule="auto"/>
        <w:rPr>
          <w:rFonts w:ascii="Arial" w:eastAsiaTheme="minorHAnsi" w:hAnsi="Arial" w:cs="Arial"/>
          <w:sz w:val="22"/>
          <w:szCs w:val="21"/>
          <w:lang w:eastAsia="en-US"/>
        </w:rPr>
      </w:pPr>
      <w:r w:rsidRPr="00B40D72">
        <w:rPr>
          <w:rFonts w:ascii="Arial" w:eastAsiaTheme="minorHAnsi" w:hAnsi="Arial" w:cs="Arial"/>
          <w:sz w:val="22"/>
          <w:szCs w:val="21"/>
          <w:lang w:eastAsia="en-US"/>
        </w:rPr>
        <w:t>5. 80C for 10min</w:t>
      </w:r>
    </w:p>
    <w:p w:rsidR="00DD36CB" w:rsidRPr="00B40D72" w:rsidRDefault="00DD36CB" w:rsidP="00DD36CB">
      <w:pPr>
        <w:numPr>
          <w:ilvl w:val="0"/>
          <w:numId w:val="4"/>
        </w:numPr>
        <w:spacing w:line="276" w:lineRule="auto"/>
        <w:rPr>
          <w:rFonts w:ascii="Arial" w:eastAsiaTheme="minorHAnsi" w:hAnsi="Arial" w:cs="Arial"/>
          <w:sz w:val="22"/>
          <w:szCs w:val="21"/>
          <w:lang w:eastAsia="en-US"/>
        </w:rPr>
      </w:pPr>
      <w:r w:rsidRPr="00B40D72">
        <w:rPr>
          <w:rFonts w:ascii="Arial" w:eastAsiaTheme="minorHAnsi" w:hAnsi="Arial" w:cs="Arial"/>
          <w:sz w:val="22"/>
          <w:szCs w:val="21"/>
          <w:lang w:eastAsia="en-US"/>
        </w:rPr>
        <w:t>6. 4C forever.</w:t>
      </w:r>
    </w:p>
    <w:p w:rsidR="00DD36CB" w:rsidRPr="00B40D72" w:rsidRDefault="00DD36CB" w:rsidP="00DD36CB">
      <w:pPr>
        <w:numPr>
          <w:ilvl w:val="0"/>
          <w:numId w:val="4"/>
        </w:numPr>
        <w:spacing w:after="120" w:line="360"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Transform in Stable2 cells and plate with kanamycin selection</w:t>
      </w:r>
    </w:p>
    <w:p w:rsidR="00DD36CB" w:rsidRPr="00B40D72" w:rsidRDefault="00DD36CB" w:rsidP="00DD36CB">
      <w:pPr>
        <w:spacing w:after="120" w:line="360" w:lineRule="auto"/>
        <w:ind w:left="900"/>
        <w:rPr>
          <w:rFonts w:ascii="Arial" w:eastAsiaTheme="minorHAnsi" w:hAnsi="Arial" w:cs="Arial"/>
          <w:sz w:val="22"/>
          <w:szCs w:val="22"/>
          <w:lang w:eastAsia="en-US"/>
        </w:rPr>
      </w:pPr>
      <w:r w:rsidRPr="00B40D72">
        <w:rPr>
          <w:rFonts w:ascii="Arial" w:eastAsiaTheme="minorHAnsi" w:hAnsi="Arial" w:cs="Arial"/>
          <w:sz w:val="22"/>
          <w:szCs w:val="22"/>
          <w:lang w:eastAsia="en-US"/>
        </w:rPr>
        <w:t>Xform into stbl2 cells and Grow o/n at 30C</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Select colonies and digest by restriction enzymes to give appropriate banding pattern to evaluate presence of both homology arms and insert</w:t>
      </w: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Sequence verify homology arms and flanking sequences of insert and backbone</w:t>
      </w:r>
    </w:p>
    <w:p w:rsidR="00DD36CB" w:rsidRPr="00B40D72" w:rsidRDefault="00DD36CB" w:rsidP="00DD36CB">
      <w:pPr>
        <w:spacing w:line="276" w:lineRule="auto"/>
        <w:ind w:left="4320"/>
        <w:contextualSpacing/>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Overhangs for typeIIs restriction enzymes</w:t>
      </w:r>
    </w:p>
    <w:p w:rsidR="00DD36CB" w:rsidRPr="00B40D72" w:rsidRDefault="00DD36CB" w:rsidP="00DD36CB">
      <w:pPr>
        <w:spacing w:line="276" w:lineRule="auto"/>
        <w:rPr>
          <w:rFonts w:ascii="Arial" w:eastAsiaTheme="minorHAnsi" w:hAnsi="Arial" w:cs="Arial"/>
          <w:b/>
          <w:sz w:val="32"/>
          <w:szCs w:val="32"/>
          <w:lang w:eastAsia="en-US"/>
        </w:rPr>
      </w:pPr>
      <w:r w:rsidRPr="00B40D72">
        <w:rPr>
          <w:rFonts w:ascii="Arial" w:eastAsiaTheme="minorHAnsi" w:hAnsi="Arial" w:cs="Arial"/>
          <w:b/>
          <w:sz w:val="32"/>
          <w:szCs w:val="32"/>
          <w:lang w:eastAsia="en-US"/>
        </w:rPr>
        <w:t xml:space="preserve">BsaI </w:t>
      </w:r>
    </w:p>
    <w:p w:rsidR="00DD36CB" w:rsidRPr="00B40D72" w:rsidRDefault="00DD36CB" w:rsidP="00DD36CB">
      <w:pPr>
        <w:autoSpaceDE w:val="0"/>
        <w:autoSpaceDN w:val="0"/>
        <w:adjustRightInd w:val="0"/>
        <w:spacing w:line="276" w:lineRule="auto"/>
        <w:ind w:left="360"/>
        <w:rPr>
          <w:rFonts w:ascii="Arial" w:eastAsiaTheme="minorHAnsi" w:hAnsi="Arial" w:cs="Arial"/>
          <w:sz w:val="18"/>
          <w:szCs w:val="18"/>
          <w:lang w:eastAsia="en-US"/>
        </w:rPr>
      </w:pPr>
      <w:r w:rsidRPr="00B40D72">
        <w:rPr>
          <w:rFonts w:ascii="Arial" w:eastAsiaTheme="minorHAnsi" w:hAnsi="Arial" w:cs="Arial"/>
          <w:sz w:val="18"/>
          <w:szCs w:val="18"/>
          <w:lang w:eastAsia="en-US"/>
        </w:rPr>
        <w:t>UPSTREAM OVERHANG              DOWNSTREAM OVERHANG</w:t>
      </w:r>
    </w:p>
    <w:p w:rsidR="00DD36CB" w:rsidRPr="00B40D72" w:rsidRDefault="00DD36CB" w:rsidP="00DD36CB">
      <w:pPr>
        <w:autoSpaceDE w:val="0"/>
        <w:autoSpaceDN w:val="0"/>
        <w:adjustRightInd w:val="0"/>
        <w:spacing w:line="276" w:lineRule="auto"/>
        <w:ind w:left="360"/>
        <w:rPr>
          <w:rFonts w:ascii="Arial" w:eastAsiaTheme="minorHAnsi" w:hAnsi="Arial" w:cs="Arial"/>
          <w:sz w:val="18"/>
          <w:szCs w:val="18"/>
          <w:lang w:eastAsia="en-US"/>
        </w:rPr>
      </w:pPr>
    </w:p>
    <w:p w:rsidR="00DD36CB" w:rsidRPr="00B40D72" w:rsidRDefault="00DD36CB" w:rsidP="00DD36CB">
      <w:pPr>
        <w:autoSpaceDE w:val="0"/>
        <w:autoSpaceDN w:val="0"/>
        <w:adjustRightInd w:val="0"/>
        <w:spacing w:line="276" w:lineRule="auto"/>
        <w:ind w:left="360"/>
        <w:rPr>
          <w:rFonts w:ascii="Arial" w:eastAsiaTheme="minorHAnsi" w:hAnsi="Arial" w:cs="Arial"/>
          <w:sz w:val="18"/>
          <w:szCs w:val="18"/>
          <w:lang w:eastAsia="en-US"/>
        </w:rPr>
      </w:pPr>
      <w:r w:rsidRPr="00B40D72">
        <w:rPr>
          <w:rFonts w:ascii="Arial" w:eastAsiaTheme="minorHAnsi" w:hAnsi="Arial" w:cs="Arial"/>
          <w:sz w:val="18"/>
          <w:szCs w:val="18"/>
          <w:lang w:eastAsia="en-US"/>
        </w:rPr>
        <w:t>5’</w:t>
      </w:r>
      <w:r w:rsidRPr="00B40D72">
        <w:rPr>
          <w:rFonts w:ascii="Arial" w:eastAsiaTheme="minorHAnsi" w:hAnsi="Arial" w:cs="Arial"/>
          <w:sz w:val="18"/>
          <w:szCs w:val="18"/>
          <w:highlight w:val="yellow"/>
          <w:lang w:eastAsia="en-US"/>
        </w:rPr>
        <w:t>GGTCTC</w:t>
      </w:r>
      <w:r w:rsidRPr="00B40D72">
        <w:rPr>
          <w:rFonts w:ascii="Arial" w:eastAsiaTheme="minorHAnsi" w:hAnsi="Arial" w:cs="Arial"/>
          <w:sz w:val="18"/>
          <w:szCs w:val="18"/>
          <w:lang w:eastAsia="en-US"/>
        </w:rPr>
        <w:t>t     3’                  5’ NNNNc</w:t>
      </w:r>
      <w:r w:rsidRPr="00B40D72">
        <w:rPr>
          <w:rFonts w:ascii="Arial" w:eastAsiaTheme="minorHAnsi" w:hAnsi="Arial" w:cs="Arial"/>
          <w:color w:val="6D6D6D"/>
          <w:sz w:val="18"/>
          <w:szCs w:val="18"/>
          <w:lang w:eastAsia="en-US"/>
        </w:rPr>
        <w:t>GAGACC</w:t>
      </w:r>
      <w:r w:rsidRPr="00B40D72">
        <w:rPr>
          <w:rFonts w:ascii="Arial" w:eastAsiaTheme="minorHAnsi" w:hAnsi="Arial" w:cs="Arial"/>
          <w:sz w:val="18"/>
          <w:szCs w:val="18"/>
          <w:lang w:eastAsia="en-US"/>
        </w:rPr>
        <w:t xml:space="preserve"> 3’</w:t>
      </w:r>
    </w:p>
    <w:p w:rsidR="00DD36CB" w:rsidRPr="00B40D72" w:rsidRDefault="00DD36CB" w:rsidP="00DD36CB">
      <w:pPr>
        <w:autoSpaceDE w:val="0"/>
        <w:autoSpaceDN w:val="0"/>
        <w:adjustRightInd w:val="0"/>
        <w:spacing w:line="276" w:lineRule="auto"/>
        <w:ind w:left="360"/>
        <w:rPr>
          <w:rFonts w:ascii="Arial" w:eastAsiaTheme="minorHAnsi" w:hAnsi="Arial" w:cs="Arial"/>
          <w:color w:val="6D6D6D"/>
          <w:sz w:val="18"/>
          <w:szCs w:val="18"/>
          <w:lang w:eastAsia="en-US"/>
        </w:rPr>
      </w:pPr>
      <w:r w:rsidRPr="00B40D72">
        <w:rPr>
          <w:rFonts w:ascii="Arial" w:eastAsiaTheme="minorHAnsi" w:hAnsi="Arial" w:cs="Arial"/>
          <w:sz w:val="18"/>
          <w:szCs w:val="18"/>
          <w:lang w:eastAsia="en-US"/>
        </w:rPr>
        <w:t>3’</w:t>
      </w:r>
      <w:r w:rsidRPr="00B40D72">
        <w:rPr>
          <w:rFonts w:ascii="Arial" w:eastAsiaTheme="minorHAnsi" w:hAnsi="Arial" w:cs="Arial"/>
          <w:sz w:val="18"/>
          <w:szCs w:val="18"/>
          <w:highlight w:val="yellow"/>
          <w:lang w:eastAsia="en-US"/>
        </w:rPr>
        <w:t>CCAGAG</w:t>
      </w:r>
      <w:r w:rsidRPr="00B40D72">
        <w:rPr>
          <w:rFonts w:ascii="Arial" w:eastAsiaTheme="minorHAnsi" w:hAnsi="Arial" w:cs="Arial"/>
          <w:sz w:val="18"/>
          <w:szCs w:val="18"/>
          <w:lang w:eastAsia="en-US"/>
        </w:rPr>
        <w:t>aNNNN 5’                 3’     gCTCTGG 5’</w:t>
      </w:r>
    </w:p>
    <w:p w:rsidR="00DD36CB" w:rsidRPr="00B40D72" w:rsidRDefault="00DD36CB" w:rsidP="00DD36CB">
      <w:pPr>
        <w:autoSpaceDE w:val="0"/>
        <w:autoSpaceDN w:val="0"/>
        <w:adjustRightInd w:val="0"/>
        <w:spacing w:line="276" w:lineRule="auto"/>
        <w:ind w:left="360"/>
        <w:rPr>
          <w:rFonts w:ascii="Arial" w:eastAsiaTheme="minorHAnsi" w:hAnsi="Arial" w:cs="Arial"/>
          <w:color w:val="6D6D6D"/>
          <w:sz w:val="18"/>
          <w:szCs w:val="18"/>
          <w:lang w:eastAsia="en-US"/>
        </w:rPr>
      </w:pP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autoSpaceDE w:val="0"/>
        <w:autoSpaceDN w:val="0"/>
        <w:adjustRightInd w:val="0"/>
        <w:spacing w:line="276" w:lineRule="auto"/>
        <w:rPr>
          <w:rFonts w:ascii="Arial" w:eastAsiaTheme="minorHAnsi" w:hAnsi="Arial" w:cs="Arial"/>
          <w:b/>
          <w:sz w:val="32"/>
          <w:szCs w:val="32"/>
          <w:lang w:eastAsia="en-US"/>
        </w:rPr>
      </w:pPr>
      <w:r w:rsidRPr="00B40D72">
        <w:rPr>
          <w:rFonts w:ascii="Arial" w:eastAsiaTheme="minorHAnsi" w:hAnsi="Arial" w:cs="Arial"/>
          <w:b/>
          <w:sz w:val="32"/>
          <w:szCs w:val="32"/>
          <w:lang w:eastAsia="en-US"/>
        </w:rPr>
        <w:t xml:space="preserve">BbsI </w:t>
      </w:r>
    </w:p>
    <w:p w:rsidR="00DD36CB" w:rsidRPr="00B40D72" w:rsidRDefault="00DD36CB" w:rsidP="00DD36CB">
      <w:pPr>
        <w:autoSpaceDE w:val="0"/>
        <w:autoSpaceDN w:val="0"/>
        <w:adjustRightInd w:val="0"/>
        <w:spacing w:line="276" w:lineRule="auto"/>
        <w:rPr>
          <w:rFonts w:ascii="Arial" w:eastAsiaTheme="minorHAnsi" w:hAnsi="Arial" w:cs="Arial"/>
          <w:sz w:val="18"/>
          <w:szCs w:val="18"/>
          <w:lang w:eastAsia="en-US"/>
        </w:rPr>
      </w:pPr>
      <w:r w:rsidRPr="00B40D72">
        <w:rPr>
          <w:rFonts w:ascii="Arial" w:eastAsiaTheme="minorHAnsi" w:hAnsi="Arial" w:cs="Arial"/>
          <w:sz w:val="18"/>
          <w:szCs w:val="18"/>
          <w:lang w:eastAsia="en-US"/>
        </w:rPr>
        <w:t>UPSTREAM OVERHANG                   DOWNSTREAM OVERHANG</w:t>
      </w:r>
    </w:p>
    <w:p w:rsidR="00DD36CB" w:rsidRPr="00B40D72" w:rsidRDefault="00DD36CB" w:rsidP="00DD36CB">
      <w:pPr>
        <w:autoSpaceDE w:val="0"/>
        <w:autoSpaceDN w:val="0"/>
        <w:adjustRightInd w:val="0"/>
        <w:spacing w:line="276" w:lineRule="auto"/>
        <w:rPr>
          <w:rFonts w:ascii="Arial" w:eastAsiaTheme="minorHAnsi" w:hAnsi="Arial" w:cs="Arial"/>
          <w:sz w:val="18"/>
          <w:szCs w:val="18"/>
          <w:lang w:eastAsia="en-US"/>
        </w:rPr>
      </w:pPr>
    </w:p>
    <w:p w:rsidR="00DD36CB" w:rsidRPr="00B40D72" w:rsidRDefault="00DD36CB" w:rsidP="00DD36CB">
      <w:pPr>
        <w:autoSpaceDE w:val="0"/>
        <w:autoSpaceDN w:val="0"/>
        <w:adjustRightInd w:val="0"/>
        <w:spacing w:line="276" w:lineRule="auto"/>
        <w:rPr>
          <w:rFonts w:ascii="Arial" w:eastAsiaTheme="minorHAnsi" w:hAnsi="Arial" w:cs="Arial"/>
          <w:sz w:val="18"/>
          <w:szCs w:val="18"/>
          <w:lang w:eastAsia="en-US"/>
        </w:rPr>
      </w:pPr>
      <w:r w:rsidRPr="00B40D72">
        <w:rPr>
          <w:rFonts w:ascii="Arial" w:eastAsiaTheme="minorHAnsi" w:hAnsi="Arial" w:cs="Arial"/>
          <w:sz w:val="18"/>
          <w:szCs w:val="18"/>
          <w:lang w:eastAsia="en-US"/>
        </w:rPr>
        <w:t>5’</w:t>
      </w:r>
      <w:r w:rsidRPr="00B40D72">
        <w:rPr>
          <w:rFonts w:ascii="Arial" w:eastAsiaTheme="minorHAnsi" w:hAnsi="Arial" w:cs="Arial"/>
          <w:sz w:val="18"/>
          <w:szCs w:val="18"/>
          <w:highlight w:val="yellow"/>
          <w:lang w:eastAsia="en-US"/>
        </w:rPr>
        <w:t>GAAGAC</w:t>
      </w:r>
      <w:r w:rsidRPr="00B40D72">
        <w:rPr>
          <w:rFonts w:ascii="Arial" w:eastAsiaTheme="minorHAnsi" w:hAnsi="Arial" w:cs="Arial"/>
          <w:sz w:val="18"/>
          <w:szCs w:val="18"/>
          <w:lang w:eastAsia="en-US"/>
        </w:rPr>
        <w:t>tt     3’                     5’ NNNNcc</w:t>
      </w:r>
      <w:r w:rsidRPr="00B40D72">
        <w:rPr>
          <w:rFonts w:ascii="Arial" w:eastAsiaTheme="minorHAnsi" w:hAnsi="Arial" w:cs="Arial"/>
          <w:color w:val="6D6D6D"/>
          <w:sz w:val="18"/>
          <w:szCs w:val="18"/>
          <w:highlight w:val="yellow"/>
          <w:lang w:eastAsia="en-US"/>
        </w:rPr>
        <w:t>GTCTTC</w:t>
      </w:r>
      <w:r w:rsidRPr="00B40D72">
        <w:rPr>
          <w:rFonts w:ascii="Arial" w:eastAsiaTheme="minorHAnsi" w:hAnsi="Arial" w:cs="Arial"/>
          <w:sz w:val="18"/>
          <w:szCs w:val="18"/>
          <w:lang w:eastAsia="en-US"/>
        </w:rPr>
        <w:t xml:space="preserve"> 3’</w:t>
      </w:r>
    </w:p>
    <w:p w:rsidR="00DD36CB" w:rsidRPr="00B40D72" w:rsidRDefault="00DD36CB" w:rsidP="00DD36CB">
      <w:pPr>
        <w:autoSpaceDE w:val="0"/>
        <w:autoSpaceDN w:val="0"/>
        <w:adjustRightInd w:val="0"/>
        <w:spacing w:line="276" w:lineRule="auto"/>
        <w:rPr>
          <w:rFonts w:ascii="Arial" w:eastAsiaTheme="minorHAnsi" w:hAnsi="Arial" w:cs="Arial"/>
          <w:color w:val="6D6D6D"/>
          <w:sz w:val="18"/>
          <w:szCs w:val="18"/>
          <w:lang w:eastAsia="en-US"/>
        </w:rPr>
      </w:pPr>
      <w:r w:rsidRPr="00B40D72">
        <w:rPr>
          <w:rFonts w:ascii="Arial" w:eastAsiaTheme="minorHAnsi" w:hAnsi="Arial" w:cs="Arial"/>
          <w:sz w:val="18"/>
          <w:szCs w:val="18"/>
          <w:lang w:eastAsia="en-US"/>
        </w:rPr>
        <w:t>3’</w:t>
      </w:r>
      <w:r w:rsidRPr="00B40D72">
        <w:rPr>
          <w:rFonts w:ascii="Arial" w:eastAsiaTheme="minorHAnsi" w:hAnsi="Arial" w:cs="Arial"/>
          <w:sz w:val="18"/>
          <w:szCs w:val="18"/>
          <w:highlight w:val="yellow"/>
          <w:lang w:eastAsia="en-US"/>
        </w:rPr>
        <w:t>CTTCTG</w:t>
      </w:r>
      <w:r w:rsidRPr="00B40D72">
        <w:rPr>
          <w:rFonts w:ascii="Arial" w:eastAsiaTheme="minorHAnsi" w:hAnsi="Arial" w:cs="Arial"/>
          <w:sz w:val="18"/>
          <w:szCs w:val="18"/>
          <w:lang w:eastAsia="en-US"/>
        </w:rPr>
        <w:t>aaNNNN 5’                  3’     gg</w:t>
      </w:r>
      <w:r w:rsidRPr="00B40D72">
        <w:rPr>
          <w:rFonts w:ascii="Arial" w:eastAsiaTheme="minorHAnsi" w:hAnsi="Arial" w:cs="Arial"/>
          <w:sz w:val="18"/>
          <w:szCs w:val="18"/>
          <w:highlight w:val="yellow"/>
          <w:lang w:eastAsia="en-US"/>
        </w:rPr>
        <w:t>CAGAAG</w:t>
      </w:r>
      <w:r w:rsidRPr="00B40D72">
        <w:rPr>
          <w:rFonts w:ascii="Arial" w:eastAsiaTheme="minorHAnsi" w:hAnsi="Arial" w:cs="Arial"/>
          <w:sz w:val="18"/>
          <w:szCs w:val="18"/>
          <w:lang w:eastAsia="en-US"/>
        </w:rPr>
        <w:t xml:space="preserve"> 5’</w:t>
      </w:r>
    </w:p>
    <w:p w:rsidR="00DD36CB" w:rsidRPr="00B40D72" w:rsidRDefault="00DD36CB" w:rsidP="00DD36CB">
      <w:pPr>
        <w:autoSpaceDE w:val="0"/>
        <w:autoSpaceDN w:val="0"/>
        <w:adjustRightInd w:val="0"/>
        <w:spacing w:line="276" w:lineRule="auto"/>
        <w:rPr>
          <w:rFonts w:ascii="Arial" w:eastAsiaTheme="minorHAnsi" w:hAnsi="Arial" w:cs="Arial"/>
          <w:color w:val="6D6D6D"/>
          <w:sz w:val="18"/>
          <w:szCs w:val="18"/>
          <w:lang w:eastAsia="en-US"/>
        </w:rPr>
      </w:pPr>
    </w:p>
    <w:p w:rsidR="00DD36CB" w:rsidRPr="00B40D72" w:rsidRDefault="00DD36CB" w:rsidP="00DD36CB">
      <w:pPr>
        <w:autoSpaceDE w:val="0"/>
        <w:autoSpaceDN w:val="0"/>
        <w:adjustRightInd w:val="0"/>
        <w:spacing w:line="276" w:lineRule="auto"/>
        <w:rPr>
          <w:rFonts w:ascii="Arial" w:eastAsiaTheme="minorHAnsi" w:hAnsi="Arial" w:cs="Arial"/>
          <w:b/>
          <w:sz w:val="32"/>
          <w:szCs w:val="32"/>
          <w:lang w:eastAsia="en-US"/>
        </w:rPr>
      </w:pPr>
      <w:r w:rsidRPr="00B40D72">
        <w:rPr>
          <w:rFonts w:ascii="Arial" w:eastAsiaTheme="minorHAnsi" w:hAnsi="Arial" w:cs="Arial"/>
          <w:b/>
          <w:sz w:val="32"/>
          <w:szCs w:val="32"/>
          <w:lang w:eastAsia="en-US"/>
        </w:rPr>
        <w:t xml:space="preserve">BsmBI </w:t>
      </w:r>
    </w:p>
    <w:p w:rsidR="00DD36CB" w:rsidRPr="00B40D72" w:rsidRDefault="00DD36CB" w:rsidP="00DD36CB">
      <w:pPr>
        <w:autoSpaceDE w:val="0"/>
        <w:autoSpaceDN w:val="0"/>
        <w:adjustRightInd w:val="0"/>
        <w:spacing w:line="276" w:lineRule="auto"/>
        <w:rPr>
          <w:rFonts w:ascii="Arial" w:eastAsiaTheme="minorHAnsi" w:hAnsi="Arial" w:cs="Arial"/>
          <w:sz w:val="18"/>
          <w:szCs w:val="18"/>
          <w:lang w:eastAsia="en-US"/>
        </w:rPr>
      </w:pPr>
      <w:r w:rsidRPr="00B40D72">
        <w:rPr>
          <w:rFonts w:ascii="Arial" w:eastAsiaTheme="minorHAnsi" w:hAnsi="Arial" w:cs="Arial"/>
          <w:sz w:val="18"/>
          <w:szCs w:val="18"/>
          <w:lang w:eastAsia="en-US"/>
        </w:rPr>
        <w:t>UPSTREAM OVERHANG                   DOWNSTREAM OVERHANG</w:t>
      </w:r>
    </w:p>
    <w:p w:rsidR="00DD36CB" w:rsidRPr="00B40D72" w:rsidRDefault="00DD36CB" w:rsidP="00DD36CB">
      <w:pPr>
        <w:autoSpaceDE w:val="0"/>
        <w:autoSpaceDN w:val="0"/>
        <w:adjustRightInd w:val="0"/>
        <w:spacing w:line="276" w:lineRule="auto"/>
        <w:rPr>
          <w:rFonts w:ascii="Arial" w:eastAsiaTheme="minorHAnsi" w:hAnsi="Arial" w:cs="Arial"/>
          <w:sz w:val="18"/>
          <w:szCs w:val="18"/>
          <w:lang w:eastAsia="en-US"/>
        </w:rPr>
      </w:pPr>
    </w:p>
    <w:p w:rsidR="00DD36CB" w:rsidRPr="00B40D72" w:rsidRDefault="00DD36CB" w:rsidP="00DD36CB">
      <w:pPr>
        <w:autoSpaceDE w:val="0"/>
        <w:autoSpaceDN w:val="0"/>
        <w:adjustRightInd w:val="0"/>
        <w:spacing w:line="276" w:lineRule="auto"/>
        <w:rPr>
          <w:rFonts w:ascii="Arial" w:eastAsiaTheme="minorHAnsi" w:hAnsi="Arial" w:cs="Arial"/>
          <w:sz w:val="18"/>
          <w:szCs w:val="18"/>
          <w:lang w:eastAsia="en-US"/>
        </w:rPr>
      </w:pPr>
      <w:r w:rsidRPr="00B40D72">
        <w:rPr>
          <w:rFonts w:ascii="Arial" w:eastAsiaTheme="minorHAnsi" w:hAnsi="Arial" w:cs="Arial"/>
          <w:sz w:val="18"/>
          <w:szCs w:val="18"/>
          <w:lang w:eastAsia="en-US"/>
        </w:rPr>
        <w:t>5’</w:t>
      </w:r>
      <w:r w:rsidRPr="00B40D72">
        <w:rPr>
          <w:rFonts w:ascii="Arial" w:eastAsiaTheme="minorHAnsi" w:hAnsi="Arial" w:cs="Arial"/>
          <w:sz w:val="18"/>
          <w:szCs w:val="18"/>
          <w:highlight w:val="yellow"/>
          <w:lang w:eastAsia="en-US"/>
        </w:rPr>
        <w:t>CGTCTC</w:t>
      </w:r>
      <w:r w:rsidRPr="00B40D72">
        <w:rPr>
          <w:rFonts w:ascii="Arial" w:eastAsiaTheme="minorHAnsi" w:hAnsi="Arial" w:cs="Arial"/>
          <w:sz w:val="18"/>
          <w:szCs w:val="18"/>
          <w:lang w:eastAsia="en-US"/>
        </w:rPr>
        <w:t>t     3’                     5’ NNNNc</w:t>
      </w:r>
      <w:r w:rsidRPr="00B40D72">
        <w:rPr>
          <w:rFonts w:ascii="Arial" w:eastAsiaTheme="minorHAnsi" w:hAnsi="Arial" w:cs="Arial"/>
          <w:sz w:val="18"/>
          <w:szCs w:val="18"/>
          <w:highlight w:val="yellow"/>
          <w:lang w:eastAsia="en-US"/>
        </w:rPr>
        <w:t>GAGACG</w:t>
      </w:r>
      <w:r w:rsidRPr="00B40D72">
        <w:rPr>
          <w:rFonts w:ascii="Arial" w:eastAsiaTheme="minorHAnsi" w:hAnsi="Arial" w:cs="Arial"/>
          <w:sz w:val="18"/>
          <w:szCs w:val="18"/>
          <w:lang w:eastAsia="en-US"/>
        </w:rPr>
        <w:t xml:space="preserve"> 3’</w:t>
      </w:r>
    </w:p>
    <w:p w:rsidR="00DD36CB" w:rsidRPr="00B40D72" w:rsidRDefault="00DD36CB" w:rsidP="00DD36CB">
      <w:pPr>
        <w:autoSpaceDE w:val="0"/>
        <w:autoSpaceDN w:val="0"/>
        <w:adjustRightInd w:val="0"/>
        <w:spacing w:line="276" w:lineRule="auto"/>
        <w:rPr>
          <w:rFonts w:ascii="Arial" w:eastAsiaTheme="minorHAnsi" w:hAnsi="Arial" w:cs="Arial"/>
          <w:color w:val="6D6D6D"/>
          <w:sz w:val="18"/>
          <w:szCs w:val="18"/>
          <w:lang w:eastAsia="en-US"/>
        </w:rPr>
      </w:pPr>
      <w:r w:rsidRPr="00B40D72">
        <w:rPr>
          <w:rFonts w:ascii="Arial" w:eastAsiaTheme="minorHAnsi" w:hAnsi="Arial" w:cs="Arial"/>
          <w:sz w:val="18"/>
          <w:szCs w:val="18"/>
          <w:lang w:eastAsia="en-US"/>
        </w:rPr>
        <w:t>3’</w:t>
      </w:r>
      <w:r w:rsidRPr="00B40D72">
        <w:rPr>
          <w:rFonts w:ascii="Arial" w:eastAsiaTheme="minorHAnsi" w:hAnsi="Arial" w:cs="Arial"/>
          <w:sz w:val="18"/>
          <w:szCs w:val="18"/>
          <w:highlight w:val="yellow"/>
          <w:lang w:eastAsia="en-US"/>
        </w:rPr>
        <w:t>GCAGAG</w:t>
      </w:r>
      <w:r w:rsidRPr="00B40D72">
        <w:rPr>
          <w:rFonts w:ascii="Arial" w:eastAsiaTheme="minorHAnsi" w:hAnsi="Arial" w:cs="Arial"/>
          <w:sz w:val="18"/>
          <w:szCs w:val="18"/>
          <w:lang w:eastAsia="en-US"/>
        </w:rPr>
        <w:t>aNNNN 5’                   3’     g</w:t>
      </w:r>
      <w:r w:rsidRPr="00B40D72">
        <w:rPr>
          <w:rFonts w:ascii="Arial" w:eastAsiaTheme="minorHAnsi" w:hAnsi="Arial" w:cs="Arial"/>
          <w:sz w:val="18"/>
          <w:szCs w:val="18"/>
          <w:highlight w:val="yellow"/>
          <w:lang w:eastAsia="en-US"/>
        </w:rPr>
        <w:t>CTCTGC</w:t>
      </w:r>
      <w:r w:rsidRPr="00B40D72">
        <w:rPr>
          <w:rFonts w:ascii="Arial" w:eastAsiaTheme="minorHAnsi" w:hAnsi="Arial" w:cs="Arial"/>
          <w:sz w:val="18"/>
          <w:szCs w:val="18"/>
          <w:lang w:eastAsia="en-US"/>
        </w:rPr>
        <w:t xml:space="preserve"> 5’</w:t>
      </w:r>
    </w:p>
    <w:p w:rsidR="00DD36CB" w:rsidRPr="00B40D72" w:rsidRDefault="00DD36CB" w:rsidP="00DD36CB">
      <w:pPr>
        <w:autoSpaceDE w:val="0"/>
        <w:autoSpaceDN w:val="0"/>
        <w:adjustRightInd w:val="0"/>
        <w:spacing w:line="276" w:lineRule="auto"/>
        <w:rPr>
          <w:rFonts w:ascii="Arial" w:eastAsiaTheme="minorHAnsi" w:hAnsi="Arial" w:cs="Arial"/>
          <w:color w:val="6D6D6D"/>
          <w:sz w:val="18"/>
          <w:szCs w:val="18"/>
          <w:lang w:eastAsia="en-US"/>
        </w:rPr>
      </w:pP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pBH_y</w:t>
      </w:r>
      <w:r w:rsidRPr="0018572E">
        <w:rPr>
          <w:rFonts w:ascii="Arial" w:eastAsiaTheme="minorHAnsi" w:hAnsi="Arial" w:cs="Arial"/>
          <w:sz w:val="22"/>
          <w:szCs w:val="22"/>
          <w:vertAlign w:val="superscript"/>
          <w:lang w:eastAsia="en-US"/>
        </w:rPr>
        <w:t>w</w:t>
      </w:r>
      <w:r w:rsidR="009B2A53" w:rsidRPr="0018572E">
        <w:rPr>
          <w:rFonts w:ascii="Arial" w:eastAsiaTheme="minorHAnsi" w:hAnsi="Arial" w:cs="Arial"/>
          <w:sz w:val="22"/>
          <w:szCs w:val="22"/>
          <w:vertAlign w:val="superscript"/>
          <w:lang w:eastAsia="en-US"/>
        </w:rPr>
        <w:t>ing</w:t>
      </w:r>
      <w:r w:rsidRPr="0018572E">
        <w:rPr>
          <w:rFonts w:ascii="Arial" w:eastAsiaTheme="minorHAnsi" w:hAnsi="Arial" w:cs="Arial"/>
          <w:sz w:val="22"/>
          <w:szCs w:val="22"/>
          <w:vertAlign w:val="superscript"/>
          <w:lang w:eastAsia="en-US"/>
        </w:rPr>
        <w:t>2</w:t>
      </w:r>
      <w:proofErr w:type="gramEnd"/>
      <w:r w:rsidR="009B2A53" w:rsidRPr="0018572E">
        <w:rPr>
          <w:rFonts w:ascii="Arial" w:eastAsiaTheme="minorHAnsi" w:hAnsi="Arial" w:cs="Arial"/>
          <w:sz w:val="22"/>
          <w:szCs w:val="22"/>
          <w:vertAlign w:val="superscript"/>
          <w:lang w:eastAsia="en-US"/>
        </w:rPr>
        <w:t>+</w:t>
      </w:r>
      <w:r w:rsidRPr="00B40D72">
        <w:rPr>
          <w:rFonts w:ascii="Arial" w:eastAsiaTheme="minorHAnsi" w:hAnsi="Arial" w:cs="Arial"/>
          <w:sz w:val="22"/>
          <w:szCs w:val="22"/>
          <w:lang w:eastAsia="en-US"/>
        </w:rPr>
        <w:t xml:space="preserve"> blank template</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insert</w:t>
      </w:r>
      <w:proofErr w:type="gramEnd"/>
      <w:r w:rsidRPr="00B40D72">
        <w:rPr>
          <w:rFonts w:ascii="Arial" w:eastAsiaTheme="minorHAnsi" w:hAnsi="Arial" w:cs="Arial"/>
          <w:sz w:val="22"/>
          <w:szCs w:val="22"/>
          <w:lang w:eastAsia="en-US"/>
        </w:rPr>
        <w:t xml:space="preserve"> sequence of Downstream homology arm here… (</w:t>
      </w:r>
      <w:proofErr w:type="gramStart"/>
      <w:r w:rsidRPr="00B40D72">
        <w:rPr>
          <w:rFonts w:ascii="Arial" w:eastAsiaTheme="minorHAnsi" w:hAnsi="Arial" w:cs="Arial"/>
          <w:sz w:val="22"/>
          <w:szCs w:val="22"/>
          <w:lang w:eastAsia="en-US"/>
        </w:rPr>
        <w:t>note</w:t>
      </w:r>
      <w:proofErr w:type="gramEnd"/>
      <w:r w:rsidRPr="00B40D72">
        <w:rPr>
          <w:rFonts w:ascii="Arial" w:eastAsiaTheme="minorHAnsi" w:hAnsi="Arial" w:cs="Arial"/>
          <w:sz w:val="22"/>
          <w:szCs w:val="22"/>
          <w:lang w:eastAsia="en-US"/>
        </w:rPr>
        <w:t xml:space="preserve"> that the ends may vary due to enzyme used  - delete sequences in red to the appropriate TATA)</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color w:val="FF0000"/>
          <w:sz w:val="22"/>
          <w:szCs w:val="22"/>
          <w:lang w:eastAsia="en-US"/>
        </w:rPr>
        <w:t>TATACGTCTCtTATAGAAGACttTATAt</w:t>
      </w:r>
      <w:r w:rsidRPr="00B40D72">
        <w:rPr>
          <w:rFonts w:ascii="Arial" w:eastAsiaTheme="minorHAnsi" w:hAnsi="Arial" w:cs="Arial"/>
          <w:color w:val="000000" w:themeColor="text1"/>
          <w:sz w:val="22"/>
          <w:szCs w:val="22"/>
          <w:highlight w:val="yellow"/>
          <w:lang w:eastAsia="en-US"/>
        </w:rPr>
        <w:t>tctaga</w:t>
      </w:r>
      <w:r w:rsidRPr="00B40D72">
        <w:rPr>
          <w:rFonts w:ascii="Arial" w:eastAsiaTheme="minorHAnsi" w:hAnsi="Arial" w:cs="Arial"/>
          <w:color w:val="000000" w:themeColor="text1"/>
          <w:sz w:val="22"/>
          <w:szCs w:val="22"/>
          <w:lang w:eastAsia="en-US"/>
        </w:rPr>
        <w:t>GCCGTCCCGTCAAGTCAGCGTAATGCTCTGCCAGTGTTACAACCAATTAACCAATTCTGATTAGAAAAACTCATCGAGCATCAAATGAAACTGCAATTTATTCATATCAGGATTATCAATACCATATTTTTGAAAAAGCCGTTTCTGTAATGAAGGAGAAAACTCACCGAGGCAGTTCCATAGGATGGCAAGATCCTGGTATCGGTCTGCGATTCCGACTCGTCCAACATCAATACAACCTATTAATTTCCCCTCGTCAAAAATAAGGTTATCAAGTGAGAAATCACCATGAGTGACGACTGAATCCGGTGAGAATGGCAAAAGCTTATGCATTTCTTTCCAGACTTGTTCAACAGGCCAGCCATTACGCTCGTCATCAAAATCACTCGCATCAACCAAACCGTTATTCATTCGTGATTGCGCCTGAGCGAGtCGAAATACGCGATCGCTGTTAAAAGGACAATTACAAACAGGAATCGAATGCAACCGGCGCAGGAACACTGCCAGCGCATCAACAATATTTTCACCTGAg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GGAGCAAGACGTTTCCCGTTGAATATGGCTCATAACACCCCTTGTATTACTGTTTATGTAAGCAGACAGTTTTATTGTTCATGATGATATATTTTTATCTTGTGCAATGTAACATCAGAGATTTTGAGACATGAGCGTCAGACCCCGTAGAAAAGATCAAAGGATCTTCTTGAGATCCTTTTTTTCTGCGCGTAATCTGCTGCTTGCAAACAAAAAAACCACCGCTACCAGCGGTGGTTTGTTTGCCGGATCAAGAGCTACCAACTCTTTTTCCGAAGGTAACTGGCTTCAGCAGAGCGCAGATACCAAATACTGTT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w:t>
      </w:r>
      <w:r w:rsidRPr="00B40D72">
        <w:rPr>
          <w:rFonts w:ascii="Arial" w:eastAsiaTheme="minorHAnsi" w:hAnsi="Arial" w:cs="Arial"/>
          <w:color w:val="000000" w:themeColor="text1"/>
          <w:sz w:val="22"/>
          <w:szCs w:val="22"/>
          <w:lang w:eastAsia="en-US"/>
        </w:rPr>
        <w:lastRenderedPageBreak/>
        <w:t>CCAGGGGGAAACGCCTGGTATCTTTATAGTCCTGTCGGGTTTCGCCACCTCTGACTTGAGCGTCGATTTTTGTGATGCTCGTCAGGGGGGCGGAGCCTATGGAAAAACGCCAGCAACGTCGA</w:t>
      </w:r>
      <w:r w:rsidRPr="00B40D72">
        <w:rPr>
          <w:rFonts w:ascii="Arial" w:eastAsiaTheme="minorHAnsi" w:hAnsi="Arial" w:cs="Arial"/>
          <w:color w:val="000000" w:themeColor="text1"/>
          <w:sz w:val="22"/>
          <w:szCs w:val="22"/>
          <w:highlight w:val="yellow"/>
          <w:lang w:eastAsia="en-US"/>
        </w:rPr>
        <w:t>ctcgag</w:t>
      </w:r>
      <w:r w:rsidRPr="00B40D72">
        <w:rPr>
          <w:rFonts w:ascii="Arial" w:eastAsiaTheme="minorHAnsi" w:hAnsi="Arial" w:cs="Arial"/>
          <w:color w:val="FF0000"/>
          <w:sz w:val="22"/>
          <w:szCs w:val="22"/>
          <w:lang w:eastAsia="en-US"/>
        </w:rPr>
        <w:t>GACCtGAGACCGACCtGAGACGGACCttGTCTTC</w:t>
      </w:r>
      <w:r w:rsidRPr="00B40D72">
        <w:rPr>
          <w:rFonts w:ascii="Arial" w:eastAsiaTheme="minorHAnsi" w:hAnsi="Arial" w:cs="Arial"/>
          <w:sz w:val="22"/>
          <w:szCs w:val="22"/>
          <w:lang w:eastAsia="en-US"/>
        </w:rPr>
        <w:t xml:space="preserve"> </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sz w:val="22"/>
          <w:szCs w:val="22"/>
          <w:lang w:eastAsia="en-US"/>
        </w:rPr>
        <w:t xml:space="preserve">Insert sequence of the </w:t>
      </w:r>
      <w:proofErr w:type="gramStart"/>
      <w:r w:rsidRPr="00B40D72">
        <w:rPr>
          <w:rFonts w:ascii="Arial" w:eastAsiaTheme="minorHAnsi" w:hAnsi="Arial" w:cs="Arial"/>
          <w:sz w:val="22"/>
          <w:szCs w:val="22"/>
          <w:lang w:eastAsia="en-US"/>
        </w:rPr>
        <w:t>Upstream</w:t>
      </w:r>
      <w:proofErr w:type="gramEnd"/>
      <w:r w:rsidRPr="00B40D72">
        <w:rPr>
          <w:rFonts w:ascii="Arial" w:eastAsiaTheme="minorHAnsi" w:hAnsi="Arial" w:cs="Arial"/>
          <w:sz w:val="22"/>
          <w:szCs w:val="22"/>
          <w:lang w:eastAsia="en-US"/>
        </w:rPr>
        <w:t xml:space="preserve"> homology arm (note that the ends may vary due to enzyme used remove to the appropriate GACC) </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DD36CB">
      <w:pPr>
        <w:spacing w:line="276" w:lineRule="auto"/>
        <w:rPr>
          <w:rFonts w:ascii="Arial" w:eastAsiaTheme="minorHAnsi" w:hAnsi="Arial" w:cs="Arial"/>
          <w:sz w:val="22"/>
          <w:szCs w:val="22"/>
          <w:lang w:eastAsia="en-US"/>
        </w:rPr>
      </w:pPr>
      <w:r w:rsidRPr="00B40D72">
        <w:rPr>
          <w:rFonts w:ascii="Arial" w:eastAsiaTheme="minorHAnsi" w:hAnsi="Arial" w:cs="Arial"/>
          <w:color w:val="6D6D6D"/>
          <w:lang w:eastAsia="en-US"/>
        </w:rPr>
        <w:t>GGAT</w:t>
      </w:r>
      <w:r w:rsidRPr="00B40D72">
        <w:rPr>
          <w:rFonts w:ascii="Arial" w:eastAsiaTheme="minorHAnsi" w:hAnsi="Arial" w:cs="Arial"/>
          <w:sz w:val="22"/>
          <w:szCs w:val="22"/>
          <w:lang w:eastAsia="en-US"/>
        </w:rPr>
        <w:t>CTCTATTCAATCGGGACAGTGGAAATTGACTATTTTATTTATATTAATGAACTTATTTTTAATTTGGCTTAAGTTACTAAGGGGTACTAATAGTTTGAGCGCAGTGCATGTCATGGGGACATGTGCAATTGTGTGTAAGCGGGAAGTGATCGCGGCCTTCCGAATTTGGCCATGCCAAATAATCCCAGCTCGAAAGGAGGGGACCCGGCGGTCAGGGCCATGGACATTGAACTTGAAAAAAAAAAACACAAAAATATATAACACAAAACGGAAAATGCTGTGTACCGCTTATGTTAGAGAAGTTGAGCAACGGGTTTTTCGTTTTGCAGTCACGATGGATTTCCAAATTAGTGTAGGAGGGGGGAGGGGAGGGAGGGAGATAATGTCCAGGCTGCCATAAGTGGGGAATAAGGAAAATAAAACATGAAACACGGGTCGGGCAATGTCATGCGGTATTCGGCTTTGCTTTCCGCCCAAGTTGAAGTGATCCTGTGTGTAAATAATGTCGAATGTTGCCGGTCGGTTGCATAAGCGTTAG</w:t>
      </w:r>
      <w:r w:rsidRPr="00B40D72">
        <w:rPr>
          <w:rFonts w:ascii="Arial" w:eastAsiaTheme="minorHAnsi" w:hAnsi="Arial" w:cs="Arial"/>
          <w:color w:val="000000" w:themeColor="text1"/>
          <w:sz w:val="22"/>
          <w:szCs w:val="22"/>
          <w:lang w:eastAsia="en-US"/>
        </w:rPr>
        <w:t>T</w:t>
      </w:r>
      <w:r w:rsidRPr="00B40D72">
        <w:rPr>
          <w:rFonts w:ascii="Arial" w:eastAsia="Times New Roman" w:hAnsi="Arial" w:cs="Arial"/>
          <w:caps/>
          <w:color w:val="000000" w:themeColor="text1"/>
          <w:sz w:val="22"/>
          <w:szCs w:val="22"/>
          <w:lang w:eastAsia="en-US"/>
        </w:rPr>
        <w:t>caattatggccaaagagatctgatttgtgga</w:t>
      </w:r>
      <w:r w:rsidRPr="00B40D72">
        <w:rPr>
          <w:rFonts w:ascii="Arial" w:eastAsia="Times New Roman" w:hAnsi="Arial" w:cs="Arial"/>
          <w:color w:val="000000" w:themeColor="text1"/>
          <w:sz w:val="25"/>
          <w:szCs w:val="25"/>
          <w:lang w:eastAsia="en-US"/>
        </w:rPr>
        <w:t>GTCGAG</w:t>
      </w:r>
      <w:r w:rsidRPr="00B40D72">
        <w:rPr>
          <w:rFonts w:ascii="Arial" w:eastAsiaTheme="minorHAnsi" w:hAnsi="Arial" w:cs="Arial"/>
          <w:color w:val="000000" w:themeColor="text1"/>
          <w:sz w:val="22"/>
          <w:szCs w:val="22"/>
          <w:lang w:eastAsia="en-US"/>
        </w:rPr>
        <w:t>AAAAAAACCTTCATATAAAACGCGGCCGACATATTATGGCCACCAGTCGTTA</w:t>
      </w:r>
      <w:r w:rsidRPr="00B40D72">
        <w:rPr>
          <w:rFonts w:ascii="Arial" w:eastAsiaTheme="minorHAnsi" w:hAnsi="Arial" w:cs="Arial"/>
          <w:sz w:val="22"/>
          <w:szCs w:val="22"/>
          <w:lang w:eastAsia="en-US"/>
        </w:rPr>
        <w:t>CCGCGCCACGGTCCACAGAAGAGGATTAAAAAAATATCACACAGCCGAAGGCTAGAGAAGAACCCCCTATAGCTGAACATATATAAACAAATATATTTTTTTTTATTGCCAACACACTTTGGCTTAAGTGTTAAGAGTGATTGTCAGCTTAGAGCTAAGTGCAATGTTCCAGGACAAAGGGTGGATCCTTGTGACCCTGATCACCTTGGTGACGCCGTCTTGGGCTGCTTACAAACTTCAGGAGCGATATAGTTGGAGCCAGCTGGACTTTGCTTTCCCGAATACCCGACTAAAGGACCAAGCTCTGGCTAGTGGAGATTATATTCCGCAAAATGCTCTACCTGTTGGAGTCGAACACTTTGGCAATCGGTTATTCGTCACTGTTCCCCGCTGGCGTGATGGGATTCCGGCCACTCTGACCTATATAAACATGGACCGCAGTTTGACGGGTTCACCGGAGCTAATTCCGTATCCAGATTGGCGCTCAAATACAGCTGGAGATTGCGCCAACAGTATTACCACTGCCTACCGCATTAAAGTGGATGAGTGTGGTCGGCTGTGGGTTTTGGACACTGGAACCGTGGGCATCGGCAATACCACCACTAATCCGTGCTCCTATGCGGTAAATGTCTTTGACTTGACCACGGATACGCGAATTC</w:t>
      </w:r>
      <w:r w:rsidRPr="00B40D72">
        <w:rPr>
          <w:rFonts w:ascii="Arial" w:eastAsiaTheme="minorHAnsi" w:hAnsi="Arial" w:cs="Arial"/>
          <w:sz w:val="22"/>
          <w:szCs w:val="22"/>
          <w:highlight w:val="green"/>
          <w:lang w:eastAsia="en-US"/>
        </w:rPr>
        <w:t>GGAGATACGAGCTACCTGGCGT</w:t>
      </w:r>
      <w:r w:rsidRPr="00B40D72">
        <w:rPr>
          <w:rFonts w:ascii="Arial" w:eastAsiaTheme="minorHAnsi" w:hAnsi="Arial" w:cs="Arial"/>
          <w:sz w:val="22"/>
          <w:szCs w:val="22"/>
          <w:lang w:eastAsia="en-US"/>
        </w:rPr>
        <w:t>GGACACAAATCCAAATACTTTCATAGCTAACATTGCCGTGGATATAGGCAAAAATTGCGATGATGCATATGCCTATTTTGCCGATGAATTGGGATACGGCTTGATTGCTTACTCCTGGGAACTGAACAAGTCCTGGAGATTCTCGGCACATTCGTATTTTTTCCCCGATCCATTGAGGGGCGATTTCAATGTCGCTGGTATTAACTTCCAATGGGGCGAGGAGGGTATATTTGGTATGTCCCTTTCGCCCATTCGATCGGATGGTTATCGTACCCTGTACTTTAGTCCGTTAGCAAGTCATCGACAATTTGCCGTATCCACGAGGATTTTGAGGGATGAAACCAGGACGGAAGATAGCTATCATGACTTTGTTGCCTTAGATGAACGGGGTCCAAACTCCCATACCACTTCACGTGTGATGAGCGATGATGGAATTGAGCTGTTCAATTTAATAGATCAAAATGCAGTGGGTTGCTGGCACTCATCAATGCCGTACTCACCGCAATTTCATGGCATTGTGGATCGCGATGACGTTGGCTTAGTTTTTCCGGCCGATGTGAAAATTGATGAGAACAAAAACGTTTGGGTTCTATCCGATAGGATGCCCGTTTTCTTGCTGTCTGACTTGGATTATTCAGATACTAATTTCCGAATTTACACGGCTCCCTTGGCCACTTTAATTGAGAATACTGTGTGTGATTTGAGGAATAACGCCTATGGGCCGCCAAATACCGTTTCAATACCAAAACAAGCCGTTTTGCCAATGGGTCCACCGTTATATACGAAACAATATCGTCCTGTCTTGCCACAGAAACCTCAGACCAGCTGGGCTTCCTCGCCGCCTCCTCCAAGTCGCACTTATTTGCCCGCCAATTCAGGCAATGTAGTCTCCAGTATTAGTGTCTCTACAAATTCTGTGGGTCCTGCAGGAGTGGAGGTGCCAAAGGC</w:t>
      </w:r>
      <w:r w:rsidRPr="00B40D72">
        <w:rPr>
          <w:rFonts w:ascii="Arial" w:eastAsiaTheme="minorHAnsi" w:hAnsi="Arial" w:cs="Arial"/>
          <w:sz w:val="22"/>
          <w:szCs w:val="22"/>
          <w:lang w:eastAsia="en-US"/>
        </w:rPr>
        <w:lastRenderedPageBreak/>
        <w:t>CTATATTTTCAACCAGCACAACGGCATAAATTACGAGACAAGTGGTCCCCATCTATTTCCCACCCATCAACCCGCCCAACCGGGTGGCCAGGATGGTGGGTTAAAAACTTATGTGAATGCCCGCCAATCTGGGTGGTGGCATCATCAGCATCAAGGTTAACATAATCCTACACACGGTACTTGGGTATATTCTCACACACTCGATTGATGTAAAGAATATTTAAAGACAACAACATAGGGCAACAGCGGTTAAAAAAACCACATGACGTATGAGCAAGTGGCAAATCAATACTTTATCTAGTTATGTTAAGCAAAAAATAACAATAAATCAACTTTTTTTTGAAGGTTAAGAGTTTACGCAATTTTCTTGAGCGGAAAAAGCGGAAAAAATGTAAGTATGCATAAATTCTAAATATATCAACAACTGTACATTTTCTGGAGTACTACTACCAGGCAAGAAAGTAGGTTGATAAAGCTATGCACAAGATCTTGTTTGGGTGCAGGGAAAGTTCAACTTAATCGCTCAATTTGAGATCGCCTGGTCGCTTGAGATTCGACTGTAATTGAAATTTTTGCTTTTGATCGGAGCCAGACTTCAGACGGGGCAAACAAAAAGACTTTGTTGGTGGTAGGGTAGGATCCGTTGACCTGCAGG</w:t>
      </w:r>
      <w:r w:rsidRPr="00B40D72">
        <w:rPr>
          <w:rFonts w:ascii="Arial" w:eastAsiaTheme="minorHAnsi" w:hAnsi="Arial" w:cs="Arial"/>
          <w:color w:val="FF0000"/>
          <w:sz w:val="18"/>
          <w:szCs w:val="18"/>
          <w:lang w:eastAsia="en-US"/>
        </w:rPr>
        <w:t xml:space="preserve">TTCC </w:t>
      </w:r>
    </w:p>
    <w:p w:rsidR="00DD36CB" w:rsidRPr="00B40D72" w:rsidRDefault="00DD36CB" w:rsidP="00DD36CB">
      <w:pPr>
        <w:spacing w:line="276" w:lineRule="auto"/>
        <w:rPr>
          <w:rFonts w:ascii="Arial" w:eastAsiaTheme="minorHAnsi" w:hAnsi="Arial" w:cs="Arial"/>
          <w:color w:val="FF0000"/>
          <w:sz w:val="18"/>
          <w:szCs w:val="18"/>
          <w:lang w:eastAsia="en-US"/>
        </w:rPr>
      </w:pPr>
    </w:p>
    <w:p w:rsidR="00DD36CB" w:rsidRPr="00B40D72" w:rsidRDefault="00DD36CB" w:rsidP="00DD36CB">
      <w:pPr>
        <w:spacing w:line="276" w:lineRule="auto"/>
        <w:rPr>
          <w:rFonts w:ascii="Arial" w:eastAsiaTheme="minorHAnsi" w:hAnsi="Arial" w:cs="Arial"/>
          <w:sz w:val="18"/>
          <w:szCs w:val="18"/>
          <w:lang w:eastAsia="en-US"/>
        </w:rPr>
      </w:pPr>
    </w:p>
    <w:p w:rsidR="00DD36CB" w:rsidRPr="00B40D72" w:rsidRDefault="00DD36CB" w:rsidP="00DD36CB">
      <w:pPr>
        <w:spacing w:line="276" w:lineRule="auto"/>
        <w:rPr>
          <w:rFonts w:ascii="Arial" w:eastAsiaTheme="minorHAnsi" w:hAnsi="Arial" w:cs="Arial"/>
          <w:sz w:val="18"/>
          <w:szCs w:val="18"/>
          <w:lang w:eastAsia="en-US"/>
        </w:rPr>
      </w:pPr>
    </w:p>
    <w:p w:rsidR="00DD36CB" w:rsidRPr="00B40D72" w:rsidRDefault="00DD36CB" w:rsidP="00DD36CB">
      <w:pPr>
        <w:spacing w:line="276" w:lineRule="auto"/>
        <w:rPr>
          <w:rFonts w:ascii="Arial" w:eastAsiaTheme="minorHAnsi" w:hAnsi="Arial" w:cs="Arial"/>
          <w:sz w:val="18"/>
          <w:szCs w:val="18"/>
          <w:lang w:eastAsia="en-US"/>
        </w:rPr>
      </w:pPr>
      <w:proofErr w:type="gramStart"/>
      <w:r w:rsidRPr="00B40D72">
        <w:rPr>
          <w:rFonts w:ascii="Arial" w:eastAsiaTheme="minorHAnsi" w:hAnsi="Arial" w:cs="Arial"/>
          <w:sz w:val="18"/>
          <w:szCs w:val="18"/>
          <w:lang w:eastAsia="en-US"/>
        </w:rPr>
        <w:t>oligos</w:t>
      </w:r>
      <w:proofErr w:type="gramEnd"/>
    </w:p>
    <w:p w:rsidR="00DD36CB" w:rsidRPr="00B40D72" w:rsidRDefault="00DD36CB" w:rsidP="00DD36CB">
      <w:pPr>
        <w:spacing w:line="276" w:lineRule="auto"/>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sequencing</w:t>
      </w:r>
      <w:proofErr w:type="gramEnd"/>
      <w:r w:rsidRPr="00B40D72">
        <w:rPr>
          <w:rFonts w:ascii="Arial" w:eastAsiaTheme="minorHAnsi" w:hAnsi="Arial" w:cs="Arial"/>
          <w:sz w:val="22"/>
          <w:szCs w:val="22"/>
          <w:lang w:eastAsia="en-US"/>
        </w:rPr>
        <w:t xml:space="preserve"> from pBH forward</w:t>
      </w:r>
      <w:r w:rsidRPr="00B40D72">
        <w:rPr>
          <w:rFonts w:ascii="Arial" w:eastAsiaTheme="minorHAnsi" w:hAnsi="Arial" w:cs="Arial"/>
          <w:sz w:val="22"/>
          <w:szCs w:val="22"/>
          <w:lang w:eastAsia="en-US"/>
        </w:rPr>
        <w:tab/>
      </w:r>
      <w:r w:rsidRPr="00B40D72">
        <w:rPr>
          <w:rFonts w:ascii="Arial" w:eastAsiaTheme="minorHAnsi" w:hAnsi="Arial" w:cs="Arial"/>
          <w:sz w:val="22"/>
          <w:szCs w:val="22"/>
          <w:lang w:eastAsia="en-US"/>
        </w:rPr>
        <w:tab/>
      </w:r>
      <w:del w:id="29" w:author="likroege" w:date="2018-07-17T13:49:00Z">
        <w:r w:rsidRPr="00B40D72" w:rsidDel="00634202">
          <w:rPr>
            <w:rFonts w:ascii="Arial" w:eastAsiaTheme="minorHAnsi" w:hAnsi="Arial" w:cs="Arial"/>
            <w:sz w:val="22"/>
            <w:szCs w:val="22"/>
            <w:lang w:eastAsia="en-US"/>
          </w:rPr>
          <w:delText>DLK349</w:delText>
        </w:r>
      </w:del>
      <w:r w:rsidRPr="00B40D72">
        <w:rPr>
          <w:rFonts w:ascii="Arial" w:eastAsiaTheme="minorHAnsi" w:hAnsi="Arial" w:cs="Arial"/>
          <w:sz w:val="22"/>
          <w:szCs w:val="22"/>
          <w:lang w:eastAsia="en-US"/>
        </w:rPr>
        <w:tab/>
        <w:t>GCCACCTCTGACTTGAGCGTCG</w:t>
      </w:r>
    </w:p>
    <w:p w:rsidR="00DD36CB" w:rsidRPr="00B40D72" w:rsidRDefault="00DD36CB" w:rsidP="00DD36CB">
      <w:pPr>
        <w:spacing w:line="276" w:lineRule="auto"/>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sequencing</w:t>
      </w:r>
      <w:proofErr w:type="gramEnd"/>
      <w:r w:rsidRPr="00B40D72">
        <w:rPr>
          <w:rFonts w:ascii="Arial" w:eastAsiaTheme="minorHAnsi" w:hAnsi="Arial" w:cs="Arial"/>
          <w:sz w:val="22"/>
          <w:szCs w:val="22"/>
          <w:lang w:eastAsia="en-US"/>
        </w:rPr>
        <w:t xml:space="preserve"> from pBH reverse                 </w:t>
      </w:r>
      <w:r w:rsidRPr="00B40D72">
        <w:rPr>
          <w:rFonts w:ascii="Arial" w:eastAsiaTheme="minorHAnsi" w:hAnsi="Arial" w:cs="Arial"/>
          <w:sz w:val="22"/>
          <w:szCs w:val="22"/>
          <w:lang w:eastAsia="en-US"/>
        </w:rPr>
        <w:tab/>
      </w:r>
      <w:del w:id="30" w:author="likroege" w:date="2018-07-17T13:49:00Z">
        <w:r w:rsidRPr="00B40D72" w:rsidDel="00634202">
          <w:rPr>
            <w:rFonts w:ascii="Arial" w:eastAsiaTheme="minorHAnsi" w:hAnsi="Arial" w:cs="Arial"/>
            <w:sz w:val="22"/>
            <w:szCs w:val="22"/>
            <w:lang w:eastAsia="en-US"/>
          </w:rPr>
          <w:delText xml:space="preserve">DLK356 </w:delText>
        </w:r>
      </w:del>
      <w:r w:rsidRPr="00B40D72">
        <w:rPr>
          <w:rFonts w:ascii="Arial" w:eastAsiaTheme="minorHAnsi" w:hAnsi="Arial" w:cs="Arial"/>
          <w:sz w:val="22"/>
          <w:szCs w:val="22"/>
          <w:lang w:eastAsia="en-US"/>
        </w:rPr>
        <w:t>GAGTTTTCTCCTTCATTACAGAAACGGC</w:t>
      </w:r>
    </w:p>
    <w:p w:rsidR="00DD36CB" w:rsidRPr="00B40D72" w:rsidRDefault="00DD36CB" w:rsidP="00DD36CB">
      <w:pPr>
        <w:spacing w:line="276" w:lineRule="auto"/>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sequencing</w:t>
      </w:r>
      <w:proofErr w:type="gramEnd"/>
      <w:r w:rsidRPr="00B40D72">
        <w:rPr>
          <w:rFonts w:ascii="Arial" w:eastAsiaTheme="minorHAnsi" w:hAnsi="Arial" w:cs="Arial"/>
          <w:sz w:val="22"/>
          <w:szCs w:val="22"/>
          <w:lang w:eastAsia="en-US"/>
        </w:rPr>
        <w:t xml:space="preserve"> from ywing2+ </w:t>
      </w:r>
      <w:ins w:id="31" w:author="likroege" w:date="2018-07-17T13:48:00Z">
        <w:r w:rsidR="00634202">
          <w:rPr>
            <w:rFonts w:ascii="Arial" w:eastAsiaTheme="minorHAnsi" w:hAnsi="Arial" w:cs="Arial"/>
            <w:sz w:val="22"/>
            <w:szCs w:val="22"/>
            <w:lang w:eastAsia="en-US"/>
          </w:rPr>
          <w:t xml:space="preserve">upstream HMA </w:t>
        </w:r>
      </w:ins>
      <w:r w:rsidRPr="00B40D72">
        <w:rPr>
          <w:rFonts w:ascii="Arial" w:eastAsiaTheme="minorHAnsi" w:hAnsi="Arial" w:cs="Arial"/>
          <w:sz w:val="22"/>
          <w:szCs w:val="22"/>
          <w:lang w:eastAsia="en-US"/>
        </w:rPr>
        <w:t>reverse</w:t>
      </w:r>
      <w:r w:rsidRPr="00B40D72">
        <w:rPr>
          <w:rFonts w:ascii="Arial" w:eastAsiaTheme="minorHAnsi" w:hAnsi="Arial" w:cs="Arial"/>
          <w:sz w:val="22"/>
          <w:szCs w:val="22"/>
          <w:lang w:eastAsia="en-US"/>
        </w:rPr>
        <w:tab/>
      </w:r>
      <w:del w:id="32" w:author="likroege" w:date="2018-07-17T13:49:00Z">
        <w:r w:rsidRPr="00B40D72" w:rsidDel="00634202">
          <w:rPr>
            <w:rFonts w:ascii="Arial" w:eastAsiaTheme="minorHAnsi" w:hAnsi="Arial" w:cs="Arial"/>
            <w:sz w:val="22"/>
            <w:szCs w:val="22"/>
            <w:lang w:eastAsia="en-US"/>
          </w:rPr>
          <w:delText>DLK406</w:delText>
        </w:r>
      </w:del>
      <w:r w:rsidRPr="00B40D72">
        <w:rPr>
          <w:rFonts w:ascii="Arial" w:eastAsiaTheme="minorHAnsi" w:hAnsi="Arial" w:cs="Arial"/>
          <w:sz w:val="22"/>
          <w:szCs w:val="22"/>
          <w:lang w:eastAsia="en-US"/>
        </w:rPr>
        <w:tab/>
        <w:t>GCACTGCGCTCAAACTATTAGTACCCC</w:t>
      </w:r>
    </w:p>
    <w:p w:rsidR="00DD36CB" w:rsidRPr="00B40D72" w:rsidRDefault="00DD36CB" w:rsidP="00DD36CB">
      <w:pPr>
        <w:spacing w:line="276" w:lineRule="auto"/>
        <w:rPr>
          <w:rFonts w:ascii="Arial" w:eastAsiaTheme="minorHAnsi" w:hAnsi="Arial" w:cs="Arial"/>
          <w:sz w:val="22"/>
          <w:szCs w:val="22"/>
          <w:lang w:eastAsia="en-US"/>
        </w:rPr>
      </w:pPr>
      <w:proofErr w:type="gramStart"/>
      <w:r w:rsidRPr="00B40D72">
        <w:rPr>
          <w:rFonts w:ascii="Arial" w:eastAsiaTheme="minorHAnsi" w:hAnsi="Arial" w:cs="Arial"/>
          <w:sz w:val="22"/>
          <w:szCs w:val="22"/>
          <w:lang w:eastAsia="en-US"/>
        </w:rPr>
        <w:t>sequencing</w:t>
      </w:r>
      <w:proofErr w:type="gramEnd"/>
      <w:r w:rsidRPr="00B40D72">
        <w:rPr>
          <w:rFonts w:ascii="Arial" w:eastAsiaTheme="minorHAnsi" w:hAnsi="Arial" w:cs="Arial"/>
          <w:sz w:val="22"/>
          <w:szCs w:val="22"/>
          <w:lang w:eastAsia="en-US"/>
        </w:rPr>
        <w:t xml:space="preserve"> from ywing2+ </w:t>
      </w:r>
      <w:ins w:id="33" w:author="likroege" w:date="2018-07-17T13:48:00Z">
        <w:r w:rsidR="00634202">
          <w:rPr>
            <w:rFonts w:ascii="Arial" w:eastAsiaTheme="minorHAnsi" w:hAnsi="Arial" w:cs="Arial"/>
            <w:sz w:val="22"/>
            <w:szCs w:val="22"/>
            <w:lang w:eastAsia="en-US"/>
          </w:rPr>
          <w:t>downstream HMA forward</w:t>
        </w:r>
      </w:ins>
      <w:del w:id="34" w:author="likroege" w:date="2018-07-17T13:48:00Z">
        <w:r w:rsidRPr="00B40D72" w:rsidDel="00634202">
          <w:rPr>
            <w:rFonts w:ascii="Arial" w:eastAsiaTheme="minorHAnsi" w:hAnsi="Arial" w:cs="Arial"/>
            <w:sz w:val="22"/>
            <w:szCs w:val="22"/>
            <w:lang w:eastAsia="en-US"/>
          </w:rPr>
          <w:delText>reverse</w:delText>
        </w:r>
      </w:del>
      <w:r w:rsidRPr="00B40D72">
        <w:rPr>
          <w:rFonts w:ascii="Arial" w:eastAsiaTheme="minorHAnsi" w:hAnsi="Arial" w:cs="Arial"/>
          <w:sz w:val="22"/>
          <w:szCs w:val="22"/>
          <w:lang w:eastAsia="en-US"/>
        </w:rPr>
        <w:tab/>
      </w:r>
      <w:del w:id="35" w:author="likroege" w:date="2018-07-17T13:49:00Z">
        <w:r w:rsidRPr="00B40D72" w:rsidDel="00634202">
          <w:rPr>
            <w:rFonts w:ascii="Arial" w:eastAsiaTheme="minorHAnsi" w:hAnsi="Arial" w:cs="Arial"/>
            <w:sz w:val="22"/>
            <w:szCs w:val="22"/>
            <w:lang w:eastAsia="en-US"/>
          </w:rPr>
          <w:delText>DLK407</w:delText>
        </w:r>
      </w:del>
      <w:r w:rsidRPr="00B40D72">
        <w:rPr>
          <w:rFonts w:ascii="Arial" w:eastAsiaTheme="minorHAnsi" w:hAnsi="Arial" w:cs="Arial"/>
          <w:sz w:val="22"/>
          <w:szCs w:val="22"/>
          <w:lang w:eastAsia="en-US"/>
        </w:rPr>
        <w:tab/>
        <w:t>CGGAGCCAGACTTCAGACGGG</w:t>
      </w:r>
    </w:p>
    <w:p w:rsidR="00DD36CB" w:rsidRPr="00B40D72" w:rsidRDefault="00DD36CB" w:rsidP="00DD36CB">
      <w:pPr>
        <w:spacing w:line="276" w:lineRule="auto"/>
        <w:rPr>
          <w:rFonts w:ascii="Arial" w:eastAsiaTheme="minorHAnsi" w:hAnsi="Arial" w:cs="Arial"/>
          <w:sz w:val="22"/>
          <w:szCs w:val="22"/>
          <w:lang w:eastAsia="en-US"/>
        </w:rPr>
      </w:pPr>
    </w:p>
    <w:p w:rsidR="00DD36CB" w:rsidRPr="00B40D72" w:rsidRDefault="00DD36CB" w:rsidP="00446784">
      <w:pPr>
        <w:rPr>
          <w:rFonts w:ascii="Arial" w:hAnsi="Arial" w:cs="Arial"/>
          <w:color w:val="000000" w:themeColor="text1"/>
          <w:sz w:val="28"/>
          <w:szCs w:val="28"/>
        </w:rPr>
      </w:pPr>
    </w:p>
    <w:sectPr w:rsidR="00DD36CB" w:rsidRPr="00B40D72" w:rsidSect="00295B0C">
      <w:footerReference w:type="even" r:id="rId15"/>
      <w:footerReference w:type="default" r:id="rId16"/>
      <w:pgSz w:w="12240" w:h="15840"/>
      <w:pgMar w:top="1440" w:right="1440" w:bottom="1440" w:left="1440" w:header="720" w:footer="720" w:gutter="0"/>
      <w:lnNumType w:countBy="1" w:restart="continuous"/>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D9AE72" w15:done="0"/>
  <w15:commentEx w15:paraId="2A6DA257" w15:done="0"/>
  <w15:commentEx w15:paraId="559E8ACF" w15:done="0"/>
  <w15:commentEx w15:paraId="2AEDD4B1" w15:done="0"/>
  <w15:commentEx w15:paraId="47B37F34" w15:done="0"/>
  <w15:commentEx w15:paraId="336AF6C3" w15:done="0"/>
  <w15:commentEx w15:paraId="7E9A4C4A" w15:done="0"/>
  <w15:commentEx w15:paraId="05779A2E" w15:done="0"/>
  <w15:commentEx w15:paraId="0B6E2094" w15:done="0"/>
  <w15:commentEx w15:paraId="23ABC5B4" w15:done="0"/>
  <w15:commentEx w15:paraId="25ECBF78" w15:done="0"/>
  <w15:commentEx w15:paraId="547FF2EC" w15:done="0"/>
  <w15:commentEx w15:paraId="52E9F1C8" w15:done="0"/>
  <w15:commentEx w15:paraId="49BAC017" w15:done="0"/>
  <w15:commentEx w15:paraId="17872595" w15:done="0"/>
  <w15:commentEx w15:paraId="39B43DB3" w15:done="0"/>
  <w15:commentEx w15:paraId="319C40F3" w15:paraIdParent="39B43DB3" w15:done="0"/>
  <w15:commentEx w15:paraId="33239120" w15:done="0"/>
  <w15:commentEx w15:paraId="39930B90" w15:done="0"/>
  <w15:commentEx w15:paraId="5833A0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D9AE72" w16cid:durableId="1EB4490B"/>
  <w16cid:commentId w16cid:paraId="34C1E9E9" w16cid:durableId="1EAD6106"/>
  <w16cid:commentId w16cid:paraId="2A6DA257" w16cid:durableId="1EAFC38A"/>
  <w16cid:commentId w16cid:paraId="559E8ACF" w16cid:durableId="1EB44E35"/>
  <w16cid:commentId w16cid:paraId="2AEDD4B1" w16cid:durableId="1EAFD579"/>
  <w16cid:commentId w16cid:paraId="47B37F34" w16cid:durableId="1EB44910"/>
  <w16cid:commentId w16cid:paraId="336AF6C3" w16cid:durableId="1EB450BB"/>
  <w16cid:commentId w16cid:paraId="7E9A4C4A" w16cid:durableId="1EB44911"/>
  <w16cid:commentId w16cid:paraId="05779A2E" w16cid:durableId="1EB45186"/>
  <w16cid:commentId w16cid:paraId="0B6E2094" w16cid:durableId="1EB45200"/>
  <w16cid:commentId w16cid:paraId="23ABC5B4" w16cid:durableId="1EB44912"/>
  <w16cid:commentId w16cid:paraId="25ECBF78" w16cid:durableId="1EB452BD"/>
  <w16cid:commentId w16cid:paraId="547FF2EC" w16cid:durableId="1EB45E91"/>
  <w16cid:commentId w16cid:paraId="52E9F1C8" w16cid:durableId="1EAD6110"/>
  <w16cid:commentId w16cid:paraId="49BAC017" w16cid:durableId="1EB44914"/>
  <w16cid:commentId w16cid:paraId="39B43DB3" w16cid:durableId="1EB44916"/>
  <w16cid:commentId w16cid:paraId="319C40F3" w16cid:durableId="1EB45750"/>
  <w16cid:commentId w16cid:paraId="33239120" w16cid:durableId="1EB44917"/>
  <w16cid:commentId w16cid:paraId="5833A056" w16cid:durableId="1EB457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213" w:rsidRDefault="00B36213">
      <w:r>
        <w:separator/>
      </w:r>
    </w:p>
  </w:endnote>
  <w:endnote w:type="continuationSeparator" w:id="0">
    <w:p w:rsidR="00B36213" w:rsidRDefault="00B36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473" w:rsidRDefault="00E74473" w:rsidP="004467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4473" w:rsidRDefault="00E74473" w:rsidP="0044678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473" w:rsidRDefault="00E74473" w:rsidP="004467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6D71">
      <w:rPr>
        <w:rStyle w:val="PageNumber"/>
        <w:noProof/>
      </w:rPr>
      <w:t>1</w:t>
    </w:r>
    <w:r>
      <w:rPr>
        <w:rStyle w:val="PageNumber"/>
      </w:rPr>
      <w:fldChar w:fldCharType="end"/>
    </w:r>
  </w:p>
  <w:p w:rsidR="00E74473" w:rsidRDefault="00E74473" w:rsidP="0044678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213" w:rsidRDefault="00B36213">
      <w:r>
        <w:separator/>
      </w:r>
    </w:p>
  </w:footnote>
  <w:footnote w:type="continuationSeparator" w:id="0">
    <w:p w:rsidR="00B36213" w:rsidRDefault="00B362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7B5B"/>
    <w:multiLevelType w:val="hybridMultilevel"/>
    <w:tmpl w:val="7ECCC8EA"/>
    <w:lvl w:ilvl="0" w:tplc="1652C4E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0E0DE3"/>
    <w:multiLevelType w:val="hybridMultilevel"/>
    <w:tmpl w:val="548CD06E"/>
    <w:lvl w:ilvl="0" w:tplc="939C71D4">
      <w:start w:val="5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9B4011"/>
    <w:multiLevelType w:val="hybridMultilevel"/>
    <w:tmpl w:val="96FA807A"/>
    <w:lvl w:ilvl="0" w:tplc="3AEAB678">
      <w:start w:val="1"/>
      <w:numFmt w:val="decimal"/>
      <w:lvlText w:val="%1."/>
      <w:lvlJc w:val="left"/>
      <w:pPr>
        <w:ind w:left="90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5535F4"/>
    <w:multiLevelType w:val="hybridMultilevel"/>
    <w:tmpl w:val="81CE233A"/>
    <w:lvl w:ilvl="0" w:tplc="D946D16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E6773F"/>
    <w:multiLevelType w:val="hybridMultilevel"/>
    <w:tmpl w:val="98C42E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14740A"/>
    <w:multiLevelType w:val="hybridMultilevel"/>
    <w:tmpl w:val="D6AAC730"/>
    <w:lvl w:ilvl="0" w:tplc="CA62C83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llen, Hugo J">
    <w15:presenceInfo w15:providerId="None" w15:userId="Bellen, Hugo J"/>
  </w15:person>
  <w15:person w15:author="Oguz Kanca">
    <w15:presenceInfo w15:providerId="Windows Live" w15:userId="8f82b1b0203f8e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D5BB1"/>
    <w:rsid w:val="000147BA"/>
    <w:rsid w:val="000267C4"/>
    <w:rsid w:val="0004054B"/>
    <w:rsid w:val="00046514"/>
    <w:rsid w:val="00046614"/>
    <w:rsid w:val="00055576"/>
    <w:rsid w:val="000669D7"/>
    <w:rsid w:val="000759A8"/>
    <w:rsid w:val="00084A2B"/>
    <w:rsid w:val="00087D9E"/>
    <w:rsid w:val="000A02D8"/>
    <w:rsid w:val="000A322F"/>
    <w:rsid w:val="000A6B96"/>
    <w:rsid w:val="000A72D9"/>
    <w:rsid w:val="000B2D81"/>
    <w:rsid w:val="000B4772"/>
    <w:rsid w:val="000B58E8"/>
    <w:rsid w:val="000C2A47"/>
    <w:rsid w:val="000C2BDF"/>
    <w:rsid w:val="000C410E"/>
    <w:rsid w:val="000D4D47"/>
    <w:rsid w:val="000F284B"/>
    <w:rsid w:val="0010007B"/>
    <w:rsid w:val="00103638"/>
    <w:rsid w:val="001112DD"/>
    <w:rsid w:val="00116C4F"/>
    <w:rsid w:val="001228F2"/>
    <w:rsid w:val="00127230"/>
    <w:rsid w:val="001306B7"/>
    <w:rsid w:val="00131662"/>
    <w:rsid w:val="00137C3A"/>
    <w:rsid w:val="00146297"/>
    <w:rsid w:val="0018014C"/>
    <w:rsid w:val="001808DD"/>
    <w:rsid w:val="001828EC"/>
    <w:rsid w:val="0018416F"/>
    <w:rsid w:val="00184FC2"/>
    <w:rsid w:val="0018572E"/>
    <w:rsid w:val="00195B35"/>
    <w:rsid w:val="001A1DC6"/>
    <w:rsid w:val="001A49ED"/>
    <w:rsid w:val="001B4A42"/>
    <w:rsid w:val="001C2712"/>
    <w:rsid w:val="001C2FB8"/>
    <w:rsid w:val="001C7640"/>
    <w:rsid w:val="001D36F6"/>
    <w:rsid w:val="001E00FD"/>
    <w:rsid w:val="001E013B"/>
    <w:rsid w:val="0021586F"/>
    <w:rsid w:val="00217C00"/>
    <w:rsid w:val="00223BCA"/>
    <w:rsid w:val="002357AA"/>
    <w:rsid w:val="00245830"/>
    <w:rsid w:val="00257D00"/>
    <w:rsid w:val="00260154"/>
    <w:rsid w:val="00263EC9"/>
    <w:rsid w:val="00271864"/>
    <w:rsid w:val="00273FF9"/>
    <w:rsid w:val="00280239"/>
    <w:rsid w:val="002818FD"/>
    <w:rsid w:val="00295B0C"/>
    <w:rsid w:val="002B0E0B"/>
    <w:rsid w:val="002B398F"/>
    <w:rsid w:val="002B40A6"/>
    <w:rsid w:val="002C2039"/>
    <w:rsid w:val="002C729B"/>
    <w:rsid w:val="002C7B11"/>
    <w:rsid w:val="002D08EA"/>
    <w:rsid w:val="002D2B32"/>
    <w:rsid w:val="002F7AF2"/>
    <w:rsid w:val="003133A7"/>
    <w:rsid w:val="00315DB9"/>
    <w:rsid w:val="003253C1"/>
    <w:rsid w:val="00336D78"/>
    <w:rsid w:val="0035029B"/>
    <w:rsid w:val="00350B11"/>
    <w:rsid w:val="00352AC2"/>
    <w:rsid w:val="0036062F"/>
    <w:rsid w:val="003629D9"/>
    <w:rsid w:val="00364A37"/>
    <w:rsid w:val="0039545A"/>
    <w:rsid w:val="00397CBF"/>
    <w:rsid w:val="003A0957"/>
    <w:rsid w:val="003B0950"/>
    <w:rsid w:val="003C5EDD"/>
    <w:rsid w:val="003F1B0A"/>
    <w:rsid w:val="003F1E4D"/>
    <w:rsid w:val="003F2766"/>
    <w:rsid w:val="00402208"/>
    <w:rsid w:val="00406373"/>
    <w:rsid w:val="00443F11"/>
    <w:rsid w:val="00446784"/>
    <w:rsid w:val="004467B7"/>
    <w:rsid w:val="004525F0"/>
    <w:rsid w:val="00453332"/>
    <w:rsid w:val="00457786"/>
    <w:rsid w:val="00457C1A"/>
    <w:rsid w:val="00464621"/>
    <w:rsid w:val="00473592"/>
    <w:rsid w:val="00473F7D"/>
    <w:rsid w:val="00476745"/>
    <w:rsid w:val="00482584"/>
    <w:rsid w:val="00486D63"/>
    <w:rsid w:val="00490883"/>
    <w:rsid w:val="004A08F4"/>
    <w:rsid w:val="004A28CC"/>
    <w:rsid w:val="004F479E"/>
    <w:rsid w:val="00502E52"/>
    <w:rsid w:val="00510FBC"/>
    <w:rsid w:val="00524D42"/>
    <w:rsid w:val="00530E74"/>
    <w:rsid w:val="005341CA"/>
    <w:rsid w:val="005444FD"/>
    <w:rsid w:val="00547F77"/>
    <w:rsid w:val="00553FE8"/>
    <w:rsid w:val="00563A58"/>
    <w:rsid w:val="005671E8"/>
    <w:rsid w:val="00567F4E"/>
    <w:rsid w:val="005777D3"/>
    <w:rsid w:val="0058558C"/>
    <w:rsid w:val="005931B0"/>
    <w:rsid w:val="0059733F"/>
    <w:rsid w:val="00597879"/>
    <w:rsid w:val="005A0AF9"/>
    <w:rsid w:val="005A1C9B"/>
    <w:rsid w:val="005B48CD"/>
    <w:rsid w:val="005C0450"/>
    <w:rsid w:val="005D7A7B"/>
    <w:rsid w:val="005E3A35"/>
    <w:rsid w:val="005E6BA7"/>
    <w:rsid w:val="005F17AC"/>
    <w:rsid w:val="006262D9"/>
    <w:rsid w:val="00634202"/>
    <w:rsid w:val="00676F71"/>
    <w:rsid w:val="006859D9"/>
    <w:rsid w:val="0068662F"/>
    <w:rsid w:val="00687DEB"/>
    <w:rsid w:val="0069062F"/>
    <w:rsid w:val="006976A0"/>
    <w:rsid w:val="006A2CFD"/>
    <w:rsid w:val="006A4B9E"/>
    <w:rsid w:val="006B3271"/>
    <w:rsid w:val="006B4481"/>
    <w:rsid w:val="006B7E32"/>
    <w:rsid w:val="006C6CF0"/>
    <w:rsid w:val="006C7212"/>
    <w:rsid w:val="006E53BD"/>
    <w:rsid w:val="006E6B47"/>
    <w:rsid w:val="006F2CF4"/>
    <w:rsid w:val="006F6160"/>
    <w:rsid w:val="007008FB"/>
    <w:rsid w:val="007125D0"/>
    <w:rsid w:val="00713C9E"/>
    <w:rsid w:val="00740938"/>
    <w:rsid w:val="00742874"/>
    <w:rsid w:val="007444CE"/>
    <w:rsid w:val="007445EF"/>
    <w:rsid w:val="00745F83"/>
    <w:rsid w:val="0075585D"/>
    <w:rsid w:val="007560C0"/>
    <w:rsid w:val="007575C7"/>
    <w:rsid w:val="00775140"/>
    <w:rsid w:val="0077695B"/>
    <w:rsid w:val="0078325C"/>
    <w:rsid w:val="007962B4"/>
    <w:rsid w:val="007966E6"/>
    <w:rsid w:val="007A0299"/>
    <w:rsid w:val="007B107A"/>
    <w:rsid w:val="007B3763"/>
    <w:rsid w:val="007C1654"/>
    <w:rsid w:val="007C1715"/>
    <w:rsid w:val="007D0786"/>
    <w:rsid w:val="007D28AC"/>
    <w:rsid w:val="007E431A"/>
    <w:rsid w:val="007F3ED8"/>
    <w:rsid w:val="008067EB"/>
    <w:rsid w:val="00811E3B"/>
    <w:rsid w:val="00813732"/>
    <w:rsid w:val="00842A68"/>
    <w:rsid w:val="00842AFD"/>
    <w:rsid w:val="008571C4"/>
    <w:rsid w:val="00860A3D"/>
    <w:rsid w:val="00862ADA"/>
    <w:rsid w:val="00862C5F"/>
    <w:rsid w:val="00866174"/>
    <w:rsid w:val="00880FB2"/>
    <w:rsid w:val="008876F9"/>
    <w:rsid w:val="008945A3"/>
    <w:rsid w:val="008A25D8"/>
    <w:rsid w:val="008A4386"/>
    <w:rsid w:val="008B1D24"/>
    <w:rsid w:val="008B23D4"/>
    <w:rsid w:val="008C124E"/>
    <w:rsid w:val="008C132F"/>
    <w:rsid w:val="008C322B"/>
    <w:rsid w:val="008D4EBB"/>
    <w:rsid w:val="008E123B"/>
    <w:rsid w:val="008F30DF"/>
    <w:rsid w:val="00901FAD"/>
    <w:rsid w:val="00915392"/>
    <w:rsid w:val="00921D6A"/>
    <w:rsid w:val="00921E65"/>
    <w:rsid w:val="00922408"/>
    <w:rsid w:val="00930B44"/>
    <w:rsid w:val="00937C05"/>
    <w:rsid w:val="0094337F"/>
    <w:rsid w:val="00954668"/>
    <w:rsid w:val="009612EB"/>
    <w:rsid w:val="00970871"/>
    <w:rsid w:val="00973B84"/>
    <w:rsid w:val="00975F7B"/>
    <w:rsid w:val="00995098"/>
    <w:rsid w:val="009956AF"/>
    <w:rsid w:val="009A147E"/>
    <w:rsid w:val="009A2BF1"/>
    <w:rsid w:val="009B2A53"/>
    <w:rsid w:val="009C17B4"/>
    <w:rsid w:val="009D4ECA"/>
    <w:rsid w:val="009D561A"/>
    <w:rsid w:val="009E0203"/>
    <w:rsid w:val="009E3863"/>
    <w:rsid w:val="009E3BBF"/>
    <w:rsid w:val="009E6F9A"/>
    <w:rsid w:val="009F0018"/>
    <w:rsid w:val="00A0249A"/>
    <w:rsid w:val="00A11121"/>
    <w:rsid w:val="00A20677"/>
    <w:rsid w:val="00A20EC6"/>
    <w:rsid w:val="00A2513A"/>
    <w:rsid w:val="00A275B2"/>
    <w:rsid w:val="00A51B1D"/>
    <w:rsid w:val="00A734E3"/>
    <w:rsid w:val="00A76B67"/>
    <w:rsid w:val="00A76C64"/>
    <w:rsid w:val="00A8460D"/>
    <w:rsid w:val="00A93581"/>
    <w:rsid w:val="00A95616"/>
    <w:rsid w:val="00A97C45"/>
    <w:rsid w:val="00AC088B"/>
    <w:rsid w:val="00AC4C53"/>
    <w:rsid w:val="00AE0878"/>
    <w:rsid w:val="00AE2CDA"/>
    <w:rsid w:val="00AF2FE2"/>
    <w:rsid w:val="00B01D72"/>
    <w:rsid w:val="00B01E80"/>
    <w:rsid w:val="00B10139"/>
    <w:rsid w:val="00B20697"/>
    <w:rsid w:val="00B20CD2"/>
    <w:rsid w:val="00B20E7F"/>
    <w:rsid w:val="00B36213"/>
    <w:rsid w:val="00B40D72"/>
    <w:rsid w:val="00B43D16"/>
    <w:rsid w:val="00B50451"/>
    <w:rsid w:val="00B66476"/>
    <w:rsid w:val="00B669F7"/>
    <w:rsid w:val="00B837AB"/>
    <w:rsid w:val="00B9439E"/>
    <w:rsid w:val="00BA2D16"/>
    <w:rsid w:val="00BB012B"/>
    <w:rsid w:val="00BB2DA3"/>
    <w:rsid w:val="00BB4D6D"/>
    <w:rsid w:val="00BB6537"/>
    <w:rsid w:val="00BB7CA7"/>
    <w:rsid w:val="00BC08E8"/>
    <w:rsid w:val="00BC578F"/>
    <w:rsid w:val="00BD4ED2"/>
    <w:rsid w:val="00BE1C8E"/>
    <w:rsid w:val="00BE222A"/>
    <w:rsid w:val="00BE232A"/>
    <w:rsid w:val="00BE3730"/>
    <w:rsid w:val="00BE4081"/>
    <w:rsid w:val="00BE7EBE"/>
    <w:rsid w:val="00BF6119"/>
    <w:rsid w:val="00C009E7"/>
    <w:rsid w:val="00C11CFE"/>
    <w:rsid w:val="00C12B85"/>
    <w:rsid w:val="00C26482"/>
    <w:rsid w:val="00C36913"/>
    <w:rsid w:val="00C41CFD"/>
    <w:rsid w:val="00C51416"/>
    <w:rsid w:val="00C66B5C"/>
    <w:rsid w:val="00C72A82"/>
    <w:rsid w:val="00C94ED5"/>
    <w:rsid w:val="00C9781A"/>
    <w:rsid w:val="00CA2408"/>
    <w:rsid w:val="00CA604D"/>
    <w:rsid w:val="00CB08D7"/>
    <w:rsid w:val="00CB4733"/>
    <w:rsid w:val="00CC7FB1"/>
    <w:rsid w:val="00CD5BB1"/>
    <w:rsid w:val="00D174BD"/>
    <w:rsid w:val="00D17BB9"/>
    <w:rsid w:val="00D20051"/>
    <w:rsid w:val="00D203CC"/>
    <w:rsid w:val="00D228D0"/>
    <w:rsid w:val="00D251D4"/>
    <w:rsid w:val="00D2521B"/>
    <w:rsid w:val="00D31151"/>
    <w:rsid w:val="00D36776"/>
    <w:rsid w:val="00D475CF"/>
    <w:rsid w:val="00D47C96"/>
    <w:rsid w:val="00D56519"/>
    <w:rsid w:val="00D92274"/>
    <w:rsid w:val="00D926E4"/>
    <w:rsid w:val="00DA3E08"/>
    <w:rsid w:val="00DA78D3"/>
    <w:rsid w:val="00DB0530"/>
    <w:rsid w:val="00DB64E7"/>
    <w:rsid w:val="00DD1115"/>
    <w:rsid w:val="00DD36CB"/>
    <w:rsid w:val="00DF1FEE"/>
    <w:rsid w:val="00DF3547"/>
    <w:rsid w:val="00DF5DDD"/>
    <w:rsid w:val="00E043F8"/>
    <w:rsid w:val="00E14B36"/>
    <w:rsid w:val="00E15A2D"/>
    <w:rsid w:val="00E40F1D"/>
    <w:rsid w:val="00E60535"/>
    <w:rsid w:val="00E660A7"/>
    <w:rsid w:val="00E74473"/>
    <w:rsid w:val="00E9274D"/>
    <w:rsid w:val="00E93488"/>
    <w:rsid w:val="00EA158C"/>
    <w:rsid w:val="00EA3C3B"/>
    <w:rsid w:val="00EB0AEE"/>
    <w:rsid w:val="00EB5680"/>
    <w:rsid w:val="00ED0A7F"/>
    <w:rsid w:val="00EE088F"/>
    <w:rsid w:val="00EE1CA7"/>
    <w:rsid w:val="00EE75E5"/>
    <w:rsid w:val="00EF5972"/>
    <w:rsid w:val="00EF751E"/>
    <w:rsid w:val="00F2156D"/>
    <w:rsid w:val="00F228D6"/>
    <w:rsid w:val="00F25D50"/>
    <w:rsid w:val="00F27D77"/>
    <w:rsid w:val="00F34474"/>
    <w:rsid w:val="00F43C21"/>
    <w:rsid w:val="00F50800"/>
    <w:rsid w:val="00F5142F"/>
    <w:rsid w:val="00F51DA6"/>
    <w:rsid w:val="00F53881"/>
    <w:rsid w:val="00F66D71"/>
    <w:rsid w:val="00F73C28"/>
    <w:rsid w:val="00F7517D"/>
    <w:rsid w:val="00F765AD"/>
    <w:rsid w:val="00F77663"/>
    <w:rsid w:val="00F8068E"/>
    <w:rsid w:val="00F9175C"/>
    <w:rsid w:val="00F944D9"/>
    <w:rsid w:val="00FB4A07"/>
    <w:rsid w:val="00FB51D4"/>
    <w:rsid w:val="00FB585C"/>
    <w:rsid w:val="00FB6C4B"/>
    <w:rsid w:val="00FD0F50"/>
    <w:rsid w:val="00FD6284"/>
    <w:rsid w:val="00FE2579"/>
    <w:rsid w:val="00FE43DD"/>
    <w:rsid w:val="00FE49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BB1"/>
    <w:pPr>
      <w:spacing w:after="0" w:line="240" w:lineRule="auto"/>
    </w:pPr>
    <w:rPr>
      <w:rFonts w:ascii="Times New Roman" w:eastAsiaTheme="minorEastAsia" w:hAnsi="Times New Roman" w:cs="Times New Roman"/>
      <w:sz w:val="24"/>
      <w:szCs w:val="24"/>
      <w:lang w:eastAsia="ja-JP"/>
    </w:rPr>
  </w:style>
  <w:style w:type="paragraph" w:styleId="Heading1">
    <w:name w:val="heading 1"/>
    <w:basedOn w:val="Normal"/>
    <w:link w:val="Heading1Char"/>
    <w:uiPriority w:val="9"/>
    <w:qFormat/>
    <w:rsid w:val="00CD5BB1"/>
    <w:pPr>
      <w:spacing w:before="100" w:beforeAutospacing="1" w:after="100" w:afterAutospacing="1"/>
      <w:outlineLvl w:val="0"/>
    </w:pPr>
    <w:rPr>
      <w:rFonts w:eastAsia="Times New Roman"/>
      <w:b/>
      <w:bCs/>
      <w:kern w:val="36"/>
      <w:sz w:val="48"/>
      <w:szCs w:val="48"/>
      <w:lang w:eastAsia="en-US"/>
    </w:rPr>
  </w:style>
  <w:style w:type="paragraph" w:styleId="Heading3">
    <w:name w:val="heading 3"/>
    <w:basedOn w:val="Normal"/>
    <w:next w:val="Normal"/>
    <w:link w:val="Heading3Char"/>
    <w:uiPriority w:val="9"/>
    <w:semiHidden/>
    <w:unhideWhenUsed/>
    <w:qFormat/>
    <w:rsid w:val="00CD5BB1"/>
    <w:pPr>
      <w:keepNext/>
      <w:keepLines/>
      <w:spacing w:before="40" w:line="276" w:lineRule="auto"/>
      <w:outlineLvl w:val="2"/>
    </w:pPr>
    <w:rPr>
      <w:rFonts w:asciiTheme="majorHAnsi" w:eastAsiaTheme="majorEastAsia" w:hAnsiTheme="majorHAnsi" w:cstheme="majorBidi"/>
      <w:color w:val="243F60"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BB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CD5BB1"/>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CD5BB1"/>
    <w:pPr>
      <w:spacing w:line="276" w:lineRule="auto"/>
      <w:ind w:left="720"/>
      <w:contextualSpacing/>
    </w:pPr>
    <w:rPr>
      <w:rFonts w:ascii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CD5BB1"/>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CD5BB1"/>
    <w:rPr>
      <w:rFonts w:ascii="Tahoma" w:eastAsiaTheme="minorEastAsia" w:hAnsi="Tahoma" w:cs="Tahoma"/>
      <w:sz w:val="16"/>
      <w:szCs w:val="16"/>
    </w:rPr>
  </w:style>
  <w:style w:type="character" w:styleId="Hyperlink">
    <w:name w:val="Hyperlink"/>
    <w:basedOn w:val="DefaultParagraphFont"/>
    <w:uiPriority w:val="99"/>
    <w:unhideWhenUsed/>
    <w:rsid w:val="00CD5BB1"/>
    <w:rPr>
      <w:color w:val="0000FF" w:themeColor="hyperlink"/>
      <w:u w:val="single"/>
    </w:rPr>
  </w:style>
  <w:style w:type="paragraph" w:styleId="Footer">
    <w:name w:val="footer"/>
    <w:basedOn w:val="Normal"/>
    <w:link w:val="FooterChar"/>
    <w:uiPriority w:val="99"/>
    <w:unhideWhenUsed/>
    <w:rsid w:val="00CD5BB1"/>
    <w:pPr>
      <w:tabs>
        <w:tab w:val="center" w:pos="4320"/>
        <w:tab w:val="right" w:pos="8640"/>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CD5BB1"/>
    <w:rPr>
      <w:rFonts w:eastAsiaTheme="minorEastAsia"/>
    </w:rPr>
  </w:style>
  <w:style w:type="character" w:styleId="PageNumber">
    <w:name w:val="page number"/>
    <w:basedOn w:val="DefaultParagraphFont"/>
    <w:uiPriority w:val="99"/>
    <w:semiHidden/>
    <w:unhideWhenUsed/>
    <w:rsid w:val="00CD5BB1"/>
  </w:style>
  <w:style w:type="character" w:customStyle="1" w:styleId="material-name">
    <w:name w:val="material-name"/>
    <w:basedOn w:val="DefaultParagraphFont"/>
    <w:rsid w:val="00CD5BB1"/>
  </w:style>
  <w:style w:type="table" w:styleId="TableGrid">
    <w:name w:val="Table Grid"/>
    <w:basedOn w:val="TableNormal"/>
    <w:uiPriority w:val="59"/>
    <w:rsid w:val="00CD5BB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D5BB1"/>
    <w:rPr>
      <w:color w:val="808080"/>
      <w:shd w:val="clear" w:color="auto" w:fill="E6E6E6"/>
    </w:rPr>
  </w:style>
  <w:style w:type="paragraph" w:customStyle="1" w:styleId="EndNoteBibliographyTitle">
    <w:name w:val="EndNote Bibliography Title"/>
    <w:basedOn w:val="Normal"/>
    <w:link w:val="EndNoteBibliographyTitleChar"/>
    <w:rsid w:val="00CD5BB1"/>
    <w:pPr>
      <w:spacing w:line="276" w:lineRule="auto"/>
      <w:jc w:val="center"/>
    </w:pPr>
    <w:rPr>
      <w:rFonts w:ascii="Calibri" w:hAnsi="Calibri" w:cstheme="minorBidi"/>
      <w:noProof/>
      <w:sz w:val="22"/>
      <w:szCs w:val="22"/>
      <w:lang w:eastAsia="en-US"/>
    </w:rPr>
  </w:style>
  <w:style w:type="character" w:customStyle="1" w:styleId="EndNoteBibliographyTitleChar">
    <w:name w:val="EndNote Bibliography Title Char"/>
    <w:basedOn w:val="DefaultParagraphFont"/>
    <w:link w:val="EndNoteBibliographyTitle"/>
    <w:rsid w:val="00CD5BB1"/>
    <w:rPr>
      <w:rFonts w:ascii="Calibri" w:eastAsiaTheme="minorEastAsia" w:hAnsi="Calibri"/>
      <w:noProof/>
    </w:rPr>
  </w:style>
  <w:style w:type="paragraph" w:customStyle="1" w:styleId="EndNoteBibliography">
    <w:name w:val="EndNote Bibliography"/>
    <w:basedOn w:val="Normal"/>
    <w:link w:val="EndNoteBibliographyChar"/>
    <w:rsid w:val="00CD5BB1"/>
    <w:rPr>
      <w:rFonts w:ascii="Calibri" w:hAnsi="Calibri" w:cstheme="minorBidi"/>
      <w:noProof/>
      <w:sz w:val="22"/>
      <w:szCs w:val="22"/>
      <w:lang w:eastAsia="en-US"/>
    </w:rPr>
  </w:style>
  <w:style w:type="character" w:customStyle="1" w:styleId="EndNoteBibliographyChar">
    <w:name w:val="EndNote Bibliography Char"/>
    <w:basedOn w:val="DefaultParagraphFont"/>
    <w:link w:val="EndNoteBibliography"/>
    <w:rsid w:val="00CD5BB1"/>
    <w:rPr>
      <w:rFonts w:ascii="Calibri" w:eastAsiaTheme="minorEastAsia" w:hAnsi="Calibri"/>
      <w:noProof/>
    </w:rPr>
  </w:style>
  <w:style w:type="character" w:styleId="FollowedHyperlink">
    <w:name w:val="FollowedHyperlink"/>
    <w:basedOn w:val="DefaultParagraphFont"/>
    <w:uiPriority w:val="99"/>
    <w:semiHidden/>
    <w:unhideWhenUsed/>
    <w:rsid w:val="00CD5BB1"/>
    <w:rPr>
      <w:color w:val="800080" w:themeColor="followedHyperlink"/>
      <w:u w:val="single"/>
    </w:rPr>
  </w:style>
  <w:style w:type="character" w:styleId="CommentReference">
    <w:name w:val="annotation reference"/>
    <w:basedOn w:val="DefaultParagraphFont"/>
    <w:uiPriority w:val="99"/>
    <w:semiHidden/>
    <w:unhideWhenUsed/>
    <w:rsid w:val="00CD5BB1"/>
    <w:rPr>
      <w:sz w:val="16"/>
      <w:szCs w:val="16"/>
    </w:rPr>
  </w:style>
  <w:style w:type="paragraph" w:styleId="CommentText">
    <w:name w:val="annotation text"/>
    <w:basedOn w:val="Normal"/>
    <w:link w:val="CommentTextChar"/>
    <w:uiPriority w:val="99"/>
    <w:semiHidden/>
    <w:unhideWhenUsed/>
    <w:rsid w:val="00CD5BB1"/>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CD5BB1"/>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D5BB1"/>
    <w:rPr>
      <w:b/>
      <w:bCs/>
    </w:rPr>
  </w:style>
  <w:style w:type="character" w:customStyle="1" w:styleId="CommentSubjectChar">
    <w:name w:val="Comment Subject Char"/>
    <w:basedOn w:val="CommentTextChar"/>
    <w:link w:val="CommentSubject"/>
    <w:uiPriority w:val="99"/>
    <w:semiHidden/>
    <w:rsid w:val="00CD5BB1"/>
    <w:rPr>
      <w:rFonts w:eastAsiaTheme="minorEastAsia"/>
      <w:b/>
      <w:bCs/>
      <w:sz w:val="20"/>
      <w:szCs w:val="20"/>
    </w:rPr>
  </w:style>
  <w:style w:type="paragraph" w:styleId="Header">
    <w:name w:val="header"/>
    <w:basedOn w:val="Normal"/>
    <w:link w:val="HeaderChar"/>
    <w:uiPriority w:val="99"/>
    <w:unhideWhenUsed/>
    <w:rsid w:val="00CD5BB1"/>
    <w:pPr>
      <w:tabs>
        <w:tab w:val="center" w:pos="4680"/>
        <w:tab w:val="right" w:pos="9360"/>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CD5BB1"/>
    <w:rPr>
      <w:rFonts w:eastAsiaTheme="minorEastAsia"/>
    </w:rPr>
  </w:style>
  <w:style w:type="character" w:styleId="Emphasis">
    <w:name w:val="Emphasis"/>
    <w:basedOn w:val="DefaultParagraphFont"/>
    <w:uiPriority w:val="20"/>
    <w:qFormat/>
    <w:rsid w:val="00CD5BB1"/>
    <w:rPr>
      <w:i/>
      <w:iCs/>
    </w:rPr>
  </w:style>
  <w:style w:type="character" w:customStyle="1" w:styleId="UnresolvedMention2">
    <w:name w:val="Unresolved Mention2"/>
    <w:basedOn w:val="DefaultParagraphFont"/>
    <w:uiPriority w:val="99"/>
    <w:semiHidden/>
    <w:unhideWhenUsed/>
    <w:rsid w:val="00D17BB9"/>
    <w:rPr>
      <w:color w:val="808080"/>
      <w:shd w:val="clear" w:color="auto" w:fill="E6E6E6"/>
    </w:rPr>
  </w:style>
  <w:style w:type="paragraph" w:styleId="Revision">
    <w:name w:val="Revision"/>
    <w:hidden/>
    <w:uiPriority w:val="99"/>
    <w:semiHidden/>
    <w:rsid w:val="005931B0"/>
    <w:pPr>
      <w:spacing w:after="0" w:line="240" w:lineRule="auto"/>
    </w:pPr>
    <w:rPr>
      <w:rFonts w:ascii="Times New Roman" w:eastAsiaTheme="minorEastAsia" w:hAnsi="Times New Roman" w:cs="Times New Roman"/>
      <w:sz w:val="24"/>
      <w:szCs w:val="24"/>
      <w:lang w:eastAsia="ja-JP"/>
    </w:rPr>
  </w:style>
  <w:style w:type="character" w:styleId="LineNumber">
    <w:name w:val="line number"/>
    <w:basedOn w:val="DefaultParagraphFont"/>
    <w:uiPriority w:val="99"/>
    <w:semiHidden/>
    <w:unhideWhenUsed/>
    <w:rsid w:val="00295B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BB1"/>
    <w:pPr>
      <w:spacing w:after="0" w:line="240" w:lineRule="auto"/>
    </w:pPr>
    <w:rPr>
      <w:rFonts w:ascii="Times New Roman" w:eastAsiaTheme="minorEastAsia" w:hAnsi="Times New Roman" w:cs="Times New Roman"/>
      <w:sz w:val="24"/>
      <w:szCs w:val="24"/>
      <w:lang w:eastAsia="ja-JP"/>
    </w:rPr>
  </w:style>
  <w:style w:type="paragraph" w:styleId="Heading1">
    <w:name w:val="heading 1"/>
    <w:basedOn w:val="Normal"/>
    <w:link w:val="Heading1Char"/>
    <w:uiPriority w:val="9"/>
    <w:qFormat/>
    <w:rsid w:val="00CD5BB1"/>
    <w:pPr>
      <w:spacing w:before="100" w:beforeAutospacing="1" w:after="100" w:afterAutospacing="1"/>
      <w:outlineLvl w:val="0"/>
    </w:pPr>
    <w:rPr>
      <w:rFonts w:eastAsia="Times New Roman"/>
      <w:b/>
      <w:bCs/>
      <w:kern w:val="36"/>
      <w:sz w:val="48"/>
      <w:szCs w:val="48"/>
      <w:lang w:eastAsia="en-US"/>
    </w:rPr>
  </w:style>
  <w:style w:type="paragraph" w:styleId="Heading3">
    <w:name w:val="heading 3"/>
    <w:basedOn w:val="Normal"/>
    <w:next w:val="Normal"/>
    <w:link w:val="Heading3Char"/>
    <w:uiPriority w:val="9"/>
    <w:semiHidden/>
    <w:unhideWhenUsed/>
    <w:qFormat/>
    <w:rsid w:val="00CD5BB1"/>
    <w:pPr>
      <w:keepNext/>
      <w:keepLines/>
      <w:spacing w:before="40" w:line="276" w:lineRule="auto"/>
      <w:outlineLvl w:val="2"/>
    </w:pPr>
    <w:rPr>
      <w:rFonts w:asciiTheme="majorHAnsi" w:eastAsiaTheme="majorEastAsia" w:hAnsiTheme="majorHAnsi" w:cstheme="majorBidi"/>
      <w:color w:val="243F60"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BB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CD5BB1"/>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CD5BB1"/>
    <w:pPr>
      <w:spacing w:line="276" w:lineRule="auto"/>
      <w:ind w:left="720"/>
      <w:contextualSpacing/>
    </w:pPr>
    <w:rPr>
      <w:rFonts w:ascii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CD5BB1"/>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CD5BB1"/>
    <w:rPr>
      <w:rFonts w:ascii="Tahoma" w:eastAsiaTheme="minorEastAsia" w:hAnsi="Tahoma" w:cs="Tahoma"/>
      <w:sz w:val="16"/>
      <w:szCs w:val="16"/>
    </w:rPr>
  </w:style>
  <w:style w:type="character" w:styleId="Hyperlink">
    <w:name w:val="Hyperlink"/>
    <w:basedOn w:val="DefaultParagraphFont"/>
    <w:uiPriority w:val="99"/>
    <w:unhideWhenUsed/>
    <w:rsid w:val="00CD5BB1"/>
    <w:rPr>
      <w:color w:val="0000FF" w:themeColor="hyperlink"/>
      <w:u w:val="single"/>
    </w:rPr>
  </w:style>
  <w:style w:type="paragraph" w:styleId="Footer">
    <w:name w:val="footer"/>
    <w:basedOn w:val="Normal"/>
    <w:link w:val="FooterChar"/>
    <w:uiPriority w:val="99"/>
    <w:unhideWhenUsed/>
    <w:rsid w:val="00CD5BB1"/>
    <w:pPr>
      <w:tabs>
        <w:tab w:val="center" w:pos="4320"/>
        <w:tab w:val="right" w:pos="8640"/>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CD5BB1"/>
    <w:rPr>
      <w:rFonts w:eastAsiaTheme="minorEastAsia"/>
    </w:rPr>
  </w:style>
  <w:style w:type="character" w:styleId="PageNumber">
    <w:name w:val="page number"/>
    <w:basedOn w:val="DefaultParagraphFont"/>
    <w:uiPriority w:val="99"/>
    <w:semiHidden/>
    <w:unhideWhenUsed/>
    <w:rsid w:val="00CD5BB1"/>
  </w:style>
  <w:style w:type="character" w:customStyle="1" w:styleId="material-name">
    <w:name w:val="material-name"/>
    <w:basedOn w:val="DefaultParagraphFont"/>
    <w:rsid w:val="00CD5BB1"/>
  </w:style>
  <w:style w:type="table" w:styleId="TableGrid">
    <w:name w:val="Table Grid"/>
    <w:basedOn w:val="TableNormal"/>
    <w:uiPriority w:val="59"/>
    <w:rsid w:val="00CD5BB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D5BB1"/>
    <w:rPr>
      <w:color w:val="808080"/>
      <w:shd w:val="clear" w:color="auto" w:fill="E6E6E6"/>
    </w:rPr>
  </w:style>
  <w:style w:type="paragraph" w:customStyle="1" w:styleId="EndNoteBibliographyTitle">
    <w:name w:val="EndNote Bibliography Title"/>
    <w:basedOn w:val="Normal"/>
    <w:link w:val="EndNoteBibliographyTitleChar"/>
    <w:rsid w:val="00CD5BB1"/>
    <w:pPr>
      <w:spacing w:line="276" w:lineRule="auto"/>
      <w:jc w:val="center"/>
    </w:pPr>
    <w:rPr>
      <w:rFonts w:ascii="Calibri" w:hAnsi="Calibri" w:cstheme="minorBidi"/>
      <w:noProof/>
      <w:sz w:val="22"/>
      <w:szCs w:val="22"/>
      <w:lang w:eastAsia="en-US"/>
    </w:rPr>
  </w:style>
  <w:style w:type="character" w:customStyle="1" w:styleId="EndNoteBibliographyTitleChar">
    <w:name w:val="EndNote Bibliography Title Char"/>
    <w:basedOn w:val="DefaultParagraphFont"/>
    <w:link w:val="EndNoteBibliographyTitle"/>
    <w:rsid w:val="00CD5BB1"/>
    <w:rPr>
      <w:rFonts w:ascii="Calibri" w:eastAsiaTheme="minorEastAsia" w:hAnsi="Calibri"/>
      <w:noProof/>
    </w:rPr>
  </w:style>
  <w:style w:type="paragraph" w:customStyle="1" w:styleId="EndNoteBibliography">
    <w:name w:val="EndNote Bibliography"/>
    <w:basedOn w:val="Normal"/>
    <w:link w:val="EndNoteBibliographyChar"/>
    <w:rsid w:val="00CD5BB1"/>
    <w:rPr>
      <w:rFonts w:ascii="Calibri" w:hAnsi="Calibri" w:cstheme="minorBidi"/>
      <w:noProof/>
      <w:sz w:val="22"/>
      <w:szCs w:val="22"/>
      <w:lang w:eastAsia="en-US"/>
    </w:rPr>
  </w:style>
  <w:style w:type="character" w:customStyle="1" w:styleId="EndNoteBibliographyChar">
    <w:name w:val="EndNote Bibliography Char"/>
    <w:basedOn w:val="DefaultParagraphFont"/>
    <w:link w:val="EndNoteBibliography"/>
    <w:rsid w:val="00CD5BB1"/>
    <w:rPr>
      <w:rFonts w:ascii="Calibri" w:eastAsiaTheme="minorEastAsia" w:hAnsi="Calibri"/>
      <w:noProof/>
    </w:rPr>
  </w:style>
  <w:style w:type="character" w:styleId="FollowedHyperlink">
    <w:name w:val="FollowedHyperlink"/>
    <w:basedOn w:val="DefaultParagraphFont"/>
    <w:uiPriority w:val="99"/>
    <w:semiHidden/>
    <w:unhideWhenUsed/>
    <w:rsid w:val="00CD5BB1"/>
    <w:rPr>
      <w:color w:val="800080" w:themeColor="followedHyperlink"/>
      <w:u w:val="single"/>
    </w:rPr>
  </w:style>
  <w:style w:type="character" w:styleId="CommentReference">
    <w:name w:val="annotation reference"/>
    <w:basedOn w:val="DefaultParagraphFont"/>
    <w:uiPriority w:val="99"/>
    <w:semiHidden/>
    <w:unhideWhenUsed/>
    <w:rsid w:val="00CD5BB1"/>
    <w:rPr>
      <w:sz w:val="16"/>
      <w:szCs w:val="16"/>
    </w:rPr>
  </w:style>
  <w:style w:type="paragraph" w:styleId="CommentText">
    <w:name w:val="annotation text"/>
    <w:basedOn w:val="Normal"/>
    <w:link w:val="CommentTextChar"/>
    <w:uiPriority w:val="99"/>
    <w:semiHidden/>
    <w:unhideWhenUsed/>
    <w:rsid w:val="00CD5BB1"/>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CD5BB1"/>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D5BB1"/>
    <w:rPr>
      <w:b/>
      <w:bCs/>
    </w:rPr>
  </w:style>
  <w:style w:type="character" w:customStyle="1" w:styleId="CommentSubjectChar">
    <w:name w:val="Comment Subject Char"/>
    <w:basedOn w:val="CommentTextChar"/>
    <w:link w:val="CommentSubject"/>
    <w:uiPriority w:val="99"/>
    <w:semiHidden/>
    <w:rsid w:val="00CD5BB1"/>
    <w:rPr>
      <w:rFonts w:eastAsiaTheme="minorEastAsia"/>
      <w:b/>
      <w:bCs/>
      <w:sz w:val="20"/>
      <w:szCs w:val="20"/>
    </w:rPr>
  </w:style>
  <w:style w:type="paragraph" w:styleId="Header">
    <w:name w:val="header"/>
    <w:basedOn w:val="Normal"/>
    <w:link w:val="HeaderChar"/>
    <w:uiPriority w:val="99"/>
    <w:unhideWhenUsed/>
    <w:rsid w:val="00CD5BB1"/>
    <w:pPr>
      <w:tabs>
        <w:tab w:val="center" w:pos="4680"/>
        <w:tab w:val="right" w:pos="9360"/>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CD5BB1"/>
    <w:rPr>
      <w:rFonts w:eastAsiaTheme="minorEastAsia"/>
    </w:rPr>
  </w:style>
  <w:style w:type="character" w:styleId="Emphasis">
    <w:name w:val="Emphasis"/>
    <w:basedOn w:val="DefaultParagraphFont"/>
    <w:uiPriority w:val="20"/>
    <w:qFormat/>
    <w:rsid w:val="00CD5BB1"/>
    <w:rPr>
      <w:i/>
      <w:iCs/>
    </w:rPr>
  </w:style>
  <w:style w:type="character" w:customStyle="1" w:styleId="UnresolvedMention2">
    <w:name w:val="Unresolved Mention2"/>
    <w:basedOn w:val="DefaultParagraphFont"/>
    <w:uiPriority w:val="99"/>
    <w:semiHidden/>
    <w:unhideWhenUsed/>
    <w:rsid w:val="00D17BB9"/>
    <w:rPr>
      <w:color w:val="808080"/>
      <w:shd w:val="clear" w:color="auto" w:fill="E6E6E6"/>
    </w:rPr>
  </w:style>
  <w:style w:type="paragraph" w:styleId="Revision">
    <w:name w:val="Revision"/>
    <w:hidden/>
    <w:uiPriority w:val="99"/>
    <w:semiHidden/>
    <w:rsid w:val="005931B0"/>
    <w:pPr>
      <w:spacing w:after="0" w:line="240" w:lineRule="auto"/>
    </w:pPr>
    <w:rPr>
      <w:rFonts w:ascii="Times New Roman" w:eastAsiaTheme="minorEastAsia" w:hAnsi="Times New Roman" w:cs="Times New Roman"/>
      <w:sz w:val="24"/>
      <w:szCs w:val="24"/>
      <w:lang w:eastAsia="ja-JP"/>
    </w:rPr>
  </w:style>
  <w:style w:type="character" w:styleId="LineNumber">
    <w:name w:val="line number"/>
    <w:basedOn w:val="DefaultParagraphFont"/>
    <w:uiPriority w:val="99"/>
    <w:semiHidden/>
    <w:unhideWhenUsed/>
    <w:rsid w:val="00295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27552">
      <w:bodyDiv w:val="1"/>
      <w:marLeft w:val="0"/>
      <w:marRight w:val="0"/>
      <w:marTop w:val="0"/>
      <w:marBottom w:val="0"/>
      <w:divBdr>
        <w:top w:val="none" w:sz="0" w:space="0" w:color="auto"/>
        <w:left w:val="none" w:sz="0" w:space="0" w:color="auto"/>
        <w:bottom w:val="none" w:sz="0" w:space="0" w:color="auto"/>
        <w:right w:val="none" w:sz="0" w:space="0" w:color="auto"/>
      </w:divBdr>
    </w:div>
    <w:div w:id="303893725">
      <w:bodyDiv w:val="1"/>
      <w:marLeft w:val="0"/>
      <w:marRight w:val="0"/>
      <w:marTop w:val="0"/>
      <w:marBottom w:val="0"/>
      <w:divBdr>
        <w:top w:val="none" w:sz="0" w:space="0" w:color="auto"/>
        <w:left w:val="none" w:sz="0" w:space="0" w:color="auto"/>
        <w:bottom w:val="none" w:sz="0" w:space="0" w:color="auto"/>
        <w:right w:val="none" w:sz="0" w:space="0" w:color="auto"/>
      </w:divBdr>
    </w:div>
    <w:div w:id="781457894">
      <w:bodyDiv w:val="1"/>
      <w:marLeft w:val="0"/>
      <w:marRight w:val="0"/>
      <w:marTop w:val="0"/>
      <w:marBottom w:val="0"/>
      <w:divBdr>
        <w:top w:val="none" w:sz="0" w:space="0" w:color="auto"/>
        <w:left w:val="none" w:sz="0" w:space="0" w:color="auto"/>
        <w:bottom w:val="none" w:sz="0" w:space="0" w:color="auto"/>
        <w:right w:val="none" w:sz="0" w:space="0" w:color="auto"/>
      </w:divBdr>
    </w:div>
    <w:div w:id="1134640572">
      <w:bodyDiv w:val="1"/>
      <w:marLeft w:val="0"/>
      <w:marRight w:val="0"/>
      <w:marTop w:val="0"/>
      <w:marBottom w:val="0"/>
      <w:divBdr>
        <w:top w:val="none" w:sz="0" w:space="0" w:color="auto"/>
        <w:left w:val="none" w:sz="0" w:space="0" w:color="auto"/>
        <w:bottom w:val="none" w:sz="0" w:space="0" w:color="auto"/>
        <w:right w:val="none" w:sz="0" w:space="0" w:color="auto"/>
      </w:divBdr>
    </w:div>
    <w:div w:id="1158615804">
      <w:bodyDiv w:val="1"/>
      <w:marLeft w:val="0"/>
      <w:marRight w:val="0"/>
      <w:marTop w:val="0"/>
      <w:marBottom w:val="0"/>
      <w:divBdr>
        <w:top w:val="none" w:sz="0" w:space="0" w:color="auto"/>
        <w:left w:val="none" w:sz="0" w:space="0" w:color="auto"/>
        <w:bottom w:val="none" w:sz="0" w:space="0" w:color="auto"/>
        <w:right w:val="none" w:sz="0" w:space="0" w:color="auto"/>
      </w:divBdr>
    </w:div>
    <w:div w:id="1598057554">
      <w:bodyDiv w:val="1"/>
      <w:marLeft w:val="0"/>
      <w:marRight w:val="0"/>
      <w:marTop w:val="0"/>
      <w:marBottom w:val="0"/>
      <w:divBdr>
        <w:top w:val="none" w:sz="0" w:space="0" w:color="auto"/>
        <w:left w:val="none" w:sz="0" w:space="0" w:color="auto"/>
        <w:bottom w:val="none" w:sz="0" w:space="0" w:color="auto"/>
        <w:right w:val="none" w:sz="0" w:space="0" w:color="auto"/>
      </w:divBdr>
    </w:div>
    <w:div w:id="179012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ools.flycrispr.molbio.wisc.edu/targetFinder/" TargetMode="External"/><Relationship Id="rId18" Type="http://schemas.openxmlformats.org/officeDocument/2006/relationships/theme" Target="theme/theme1.xml"/><Relationship Id="rId39"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lyrnai.org/evaluateCrispr/" TargetMode="External"/><Relationship Id="rId17" Type="http://schemas.openxmlformats.org/officeDocument/2006/relationships/fontTable" Target="fontTable.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ols.flycrispr.molbio.wisc.edu/targetFinder/" TargetMode="External"/><Relationship Id="rId37"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flyrnai.org/evaluateCrispr/" TargetMode="External"/><Relationship Id="rId4" Type="http://schemas.microsoft.com/office/2007/relationships/stylesWithEffects" Target="stylesWithEffects.xml"/><Relationship Id="rId9" Type="http://schemas.openxmlformats.org/officeDocument/2006/relationships/hyperlink" Target="http://www.flyrnai.org/evaluateCrispr/" TargetMode="External"/><Relationship Id="rId14" Type="http://schemas.openxmlformats.org/officeDocument/2006/relationships/hyperlink" Target="http://www.flyrnai.org/evaluateCrisp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008A6-0409-43CB-B8DB-5D8687D4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9853</Words>
  <Characters>56168</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Baylor College of Medicine</Company>
  <LinksUpToDate>false</LinksUpToDate>
  <CharactersWithSpaces>65890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likroege</dc:creator>
  <cp:lastModifiedBy>likroege</cp:lastModifiedBy>
  <cp:revision>2</cp:revision>
  <cp:lastPrinted>2018-07-20T21:58:00Z</cp:lastPrinted>
  <dcterms:created xsi:type="dcterms:W3CDTF">2018-07-23T18:14:00Z</dcterms:created>
  <dcterms:modified xsi:type="dcterms:W3CDTF">2018-07-23T18:14:00Z</dcterms:modified>
</cp:coreProperties>
</file>