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82475" w14:textId="72B7B045" w:rsidR="00F358F7" w:rsidRPr="00F358F7" w:rsidRDefault="0090456A" w:rsidP="00F358F7">
      <w:pPr>
        <w:spacing w:line="0" w:lineRule="atLeast"/>
        <w:rPr>
          <w:rFonts w:ascii="Helvetica" w:hAnsi="Helvetica"/>
          <w:b/>
          <w:bCs/>
          <w:color w:val="000000"/>
          <w:sz w:val="20"/>
        </w:rPr>
      </w:pPr>
      <w:r>
        <w:rPr>
          <w:rFonts w:ascii="Helvetica" w:hAnsi="Helvetica"/>
          <w:b/>
          <w:bCs/>
          <w:color w:val="000000"/>
          <w:sz w:val="20"/>
        </w:rPr>
        <w:t>Supplementary file</w:t>
      </w:r>
      <w:r w:rsidR="006D4233">
        <w:rPr>
          <w:rFonts w:ascii="Helvetica" w:hAnsi="Helvetica"/>
          <w:b/>
          <w:bCs/>
          <w:color w:val="000000"/>
          <w:sz w:val="20"/>
        </w:rPr>
        <w:t xml:space="preserve"> </w:t>
      </w:r>
      <w:r w:rsidR="00EE0D82">
        <w:rPr>
          <w:rFonts w:ascii="Helvetica" w:hAnsi="Helvetica"/>
          <w:b/>
          <w:bCs/>
          <w:color w:val="000000"/>
          <w:sz w:val="20"/>
        </w:rPr>
        <w:t>1</w:t>
      </w:r>
      <w:del w:id="0" w:author="Masahiro Yamashita" w:date="2018-10-29T11:12:00Z">
        <w:r w:rsidR="0025214B" w:rsidDel="00EE0D82">
          <w:rPr>
            <w:rFonts w:ascii="Helvetica" w:hAnsi="Helvetica"/>
            <w:b/>
            <w:bCs/>
            <w:color w:val="000000"/>
            <w:sz w:val="20"/>
          </w:rPr>
          <w:delText>2</w:delText>
        </w:r>
      </w:del>
      <w:r w:rsidR="00F358F7" w:rsidRPr="00F358F7">
        <w:rPr>
          <w:rFonts w:ascii="Helvetica" w:hAnsi="Helvetica"/>
          <w:b/>
          <w:bCs/>
          <w:color w:val="000000"/>
          <w:sz w:val="20"/>
        </w:rPr>
        <w:t xml:space="preserve">. </w:t>
      </w:r>
      <w:ins w:id="1" w:author="Masahiro Yamashita" w:date="2018-10-24T16:02:00Z">
        <w:r w:rsidR="00E16874">
          <w:rPr>
            <w:rFonts w:ascii="Helvetica" w:hAnsi="Helvetica"/>
            <w:b/>
            <w:bCs/>
            <w:color w:val="000000"/>
            <w:sz w:val="20"/>
          </w:rPr>
          <w:t>Resting state</w:t>
        </w:r>
      </w:ins>
      <w:del w:id="2" w:author="Masahiro Yamashita" w:date="2018-10-24T16:02:00Z">
        <w:r w:rsidR="00506814" w:rsidDel="00E16874">
          <w:rPr>
            <w:rFonts w:ascii="Helvetica" w:hAnsi="Helvetica"/>
            <w:b/>
            <w:bCs/>
            <w:color w:val="000000"/>
            <w:sz w:val="20"/>
          </w:rPr>
          <w:delText>rs</w:delText>
        </w:r>
      </w:del>
      <w:ins w:id="3" w:author="Masahiro Yamashita" w:date="2018-10-29T11:12:00Z">
        <w:r w:rsidR="00125D38">
          <w:rPr>
            <w:rFonts w:ascii="Helvetica" w:hAnsi="Helvetica"/>
            <w:b/>
            <w:bCs/>
            <w:color w:val="000000"/>
            <w:sz w:val="20"/>
          </w:rPr>
          <w:t xml:space="preserve"> </w:t>
        </w:r>
      </w:ins>
      <w:del w:id="4" w:author="Masahiro Yamashita" w:date="2018-10-29T11:12:00Z">
        <w:r w:rsidR="00506814" w:rsidDel="00125D38">
          <w:rPr>
            <w:rFonts w:ascii="Helvetica" w:hAnsi="Helvetica"/>
            <w:b/>
            <w:bCs/>
            <w:color w:val="000000"/>
            <w:sz w:val="20"/>
          </w:rPr>
          <w:delText>-</w:delText>
        </w:r>
      </w:del>
      <w:r w:rsidR="00506814">
        <w:rPr>
          <w:rFonts w:ascii="Helvetica" w:hAnsi="Helvetica"/>
          <w:b/>
          <w:bCs/>
          <w:color w:val="000000"/>
          <w:sz w:val="20"/>
        </w:rPr>
        <w:t>f</w:t>
      </w:r>
      <w:r w:rsidR="00F358F7" w:rsidRPr="00F358F7">
        <w:rPr>
          <w:rFonts w:ascii="Helvetica" w:hAnsi="Helvetica"/>
          <w:b/>
          <w:bCs/>
          <w:color w:val="000000"/>
          <w:sz w:val="20"/>
        </w:rPr>
        <w:t>MRI scan parameters and their values.</w:t>
      </w:r>
    </w:p>
    <w:p w14:paraId="5F6B99C9" w14:textId="77777777" w:rsidR="00F358F7" w:rsidRPr="00F358F7" w:rsidRDefault="00F358F7" w:rsidP="00F358F7">
      <w:pPr>
        <w:spacing w:line="0" w:lineRule="atLeast"/>
        <w:rPr>
          <w:rFonts w:ascii="Helvetica" w:hAnsi="Helvetica"/>
          <w:b/>
          <w:bCs/>
          <w:color w:val="000000"/>
          <w:sz w:val="15"/>
          <w:szCs w:val="15"/>
        </w:rPr>
      </w:pPr>
    </w:p>
    <w:tbl>
      <w:tblPr>
        <w:tblW w:w="5094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"/>
        <w:gridCol w:w="886"/>
        <w:gridCol w:w="878"/>
        <w:gridCol w:w="9"/>
        <w:gridCol w:w="984"/>
        <w:gridCol w:w="985"/>
        <w:gridCol w:w="9"/>
        <w:gridCol w:w="985"/>
        <w:gridCol w:w="9"/>
        <w:gridCol w:w="994"/>
        <w:gridCol w:w="997"/>
        <w:gridCol w:w="835"/>
        <w:gridCol w:w="9"/>
      </w:tblGrid>
      <w:tr w:rsidR="00CF51E9" w:rsidRPr="00F358F7" w14:paraId="1F3A4DF0" w14:textId="77777777" w:rsidTr="00550034">
        <w:trPr>
          <w:gridAfter w:val="1"/>
          <w:wAfter w:w="6" w:type="pct"/>
          <w:cantSplit/>
          <w:trHeight w:val="340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3DF790DB" w14:textId="77777777" w:rsidR="00CF51E9" w:rsidRPr="00F358F7" w:rsidRDefault="00CF51E9" w:rsidP="00E729C8">
            <w:pPr>
              <w:spacing w:line="0" w:lineRule="atLeast"/>
              <w:rPr>
                <w:rFonts w:ascii="Helvetica" w:hAnsi="Helvetica"/>
                <w:b/>
                <w:color w:val="000000"/>
                <w:sz w:val="16"/>
                <w:szCs w:val="16"/>
              </w:rPr>
            </w:pPr>
            <w:r w:rsidRPr="00F358F7">
              <w:rPr>
                <w:rFonts w:ascii="Helvetica" w:hAnsi="Helvetica"/>
                <w:b/>
                <w:color w:val="000000"/>
                <w:sz w:val="16"/>
                <w:szCs w:val="16"/>
              </w:rPr>
              <w:t>Parameter</w:t>
            </w:r>
          </w:p>
        </w:tc>
        <w:tc>
          <w:tcPr>
            <w:tcW w:w="1019" w:type="pct"/>
            <w:gridSpan w:val="2"/>
            <w:shd w:val="clear" w:color="auto" w:fill="auto"/>
            <w:noWrap/>
            <w:vAlign w:val="center"/>
            <w:hideMark/>
          </w:tcPr>
          <w:p w14:paraId="5D7CFD6B" w14:textId="20ADED71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b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Arial" w:hAnsi="Helvetica"/>
                <w:b/>
                <w:color w:val="000000"/>
                <w:sz w:val="16"/>
                <w:szCs w:val="16"/>
              </w:rPr>
              <w:t>SCZ</w:t>
            </w:r>
          </w:p>
        </w:tc>
        <w:tc>
          <w:tcPr>
            <w:tcW w:w="1142" w:type="pct"/>
            <w:gridSpan w:val="3"/>
            <w:shd w:val="clear" w:color="auto" w:fill="auto"/>
            <w:noWrap/>
            <w:vAlign w:val="center"/>
            <w:hideMark/>
          </w:tcPr>
          <w:p w14:paraId="1F12E63D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b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b/>
                <w:color w:val="000000"/>
                <w:sz w:val="16"/>
                <w:szCs w:val="16"/>
              </w:rPr>
              <w:t>MDD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33176902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b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b/>
                <w:color w:val="000000"/>
                <w:sz w:val="16"/>
                <w:szCs w:val="16"/>
              </w:rPr>
              <w:t>OCD</w:t>
            </w:r>
          </w:p>
        </w:tc>
        <w:tc>
          <w:tcPr>
            <w:tcW w:w="1637" w:type="pct"/>
            <w:gridSpan w:val="4"/>
            <w:shd w:val="clear" w:color="auto" w:fill="auto"/>
            <w:noWrap/>
            <w:vAlign w:val="center"/>
            <w:hideMark/>
          </w:tcPr>
          <w:p w14:paraId="24244A12" w14:textId="77777777" w:rsidR="00CF51E9" w:rsidRPr="00F358F7" w:rsidRDefault="00CF51E9" w:rsidP="00E729C8">
            <w:pPr>
              <w:spacing w:line="0" w:lineRule="atLeast"/>
              <w:rPr>
                <w:rFonts w:ascii="Helvetica" w:eastAsia="Times New Roman" w:hAnsi="Helvetica"/>
                <w:b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b/>
                <w:color w:val="000000"/>
                <w:sz w:val="16"/>
                <w:szCs w:val="16"/>
              </w:rPr>
              <w:t>ASD</w:t>
            </w:r>
          </w:p>
        </w:tc>
      </w:tr>
      <w:tr w:rsidR="00CF51E9" w:rsidRPr="00F358F7" w14:paraId="03A98ED3" w14:textId="77777777" w:rsidTr="00550034">
        <w:trPr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1ACCA8E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Site</w:t>
            </w:r>
          </w:p>
        </w:tc>
        <w:tc>
          <w:tcPr>
            <w:tcW w:w="512" w:type="pct"/>
            <w:vAlign w:val="center"/>
          </w:tcPr>
          <w:p w14:paraId="61290D36" w14:textId="0B44BCC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KYU, scanner </w:t>
            </w:r>
            <w:r>
              <w:rPr>
                <w:rFonts w:ascii="Helvetica" w:eastAsia="Yu Gothic" w:hAnsi="Helvetic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0A6C83B3" w14:textId="27AB20A6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>
              <w:rPr>
                <w:rFonts w:ascii="Helvetica" w:eastAsia="Yu Gothic" w:hAnsi="Helvetica"/>
                <w:color w:val="000000"/>
                <w:sz w:val="16"/>
                <w:szCs w:val="16"/>
              </w:rPr>
              <w:t>KYU, scanner 2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00052C1E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HRU, </w:t>
            </w:r>
          </w:p>
          <w:p w14:paraId="617A365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scanner 1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28829CD7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HRU, </w:t>
            </w:r>
          </w:p>
          <w:p w14:paraId="35C7BC8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scanner 2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4A98210B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KPU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49387DF5" w14:textId="090B5A23" w:rsidR="00CF51E9" w:rsidRPr="00F358F7" w:rsidRDefault="00CF51E9" w:rsidP="009A5DC5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UTK</w:t>
            </w:r>
            <w:bookmarkStart w:id="5" w:name="_GoBack"/>
            <w:del w:id="6" w:author="Masahiro Yamashita" w:date="2018-10-27T14:28:00Z">
              <w:r w:rsidRPr="00F358F7" w:rsidDel="009A5DC5"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delText xml:space="preserve"> (TD)</w:delText>
              </w:r>
            </w:del>
            <w:bookmarkEnd w:id="5"/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7450D7A" w14:textId="138D9F79" w:rsidR="00CF51E9" w:rsidRPr="00F358F7" w:rsidRDefault="00CF51E9" w:rsidP="009A5DC5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UTK</w:t>
            </w:r>
            <w:del w:id="7" w:author="Masahiro Yamashita" w:date="2018-10-27T14:28:00Z">
              <w:r w:rsidRPr="00F358F7" w:rsidDel="009A5DC5"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delText xml:space="preserve"> (ASD)</w:delText>
              </w:r>
            </w:del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4F22C342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SHU</w:t>
            </w:r>
          </w:p>
        </w:tc>
      </w:tr>
      <w:tr w:rsidR="00CF51E9" w:rsidRPr="00F358F7" w14:paraId="7DE2FF8D" w14:textId="77777777" w:rsidTr="00550034">
        <w:trPr>
          <w:cantSplit/>
          <w:trHeight w:val="850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1AD8F1F2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Machine</w:t>
            </w:r>
          </w:p>
        </w:tc>
        <w:tc>
          <w:tcPr>
            <w:tcW w:w="512" w:type="pct"/>
            <w:vAlign w:val="center"/>
          </w:tcPr>
          <w:p w14:paraId="5ABB4080" w14:textId="1A245A81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Siemens Tim Trio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512A5B76" w14:textId="62E288E8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Siemens Trio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610396CE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GE </w:t>
            </w:r>
          </w:p>
          <w:p w14:paraId="61BD4DFA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Signa</w:t>
            </w:r>
            <w:proofErr w:type="spellEnd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HDxt</w:t>
            </w:r>
            <w:proofErr w:type="spellEnd"/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3665544D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Siemens 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Magnetom</w:t>
            </w:r>
            <w:proofErr w:type="spellEnd"/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685FD7B3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Philips 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Achieva</w:t>
            </w:r>
            <w:proofErr w:type="spellEnd"/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3FE2E40A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Philips 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Achieva</w:t>
            </w:r>
            <w:proofErr w:type="spellEnd"/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E5330B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Philips 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Achieva</w:t>
            </w:r>
            <w:proofErr w:type="spellEnd"/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587FE71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GE </w:t>
            </w:r>
          </w:p>
          <w:p w14:paraId="3DD05F4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Signa</w:t>
            </w:r>
            <w:proofErr w:type="spellEnd"/>
          </w:p>
        </w:tc>
      </w:tr>
      <w:tr w:rsidR="00CF51E9" w:rsidRPr="00F358F7" w14:paraId="036D94F7" w14:textId="77777777" w:rsidTr="00550034">
        <w:trPr>
          <w:cantSplit/>
          <w:trHeight w:val="454"/>
          <w:ins w:id="8" w:author="Masahiro Yamashita" w:date="2018-10-24T16:43:00Z"/>
        </w:trPr>
        <w:tc>
          <w:tcPr>
            <w:tcW w:w="623" w:type="pct"/>
            <w:shd w:val="clear" w:color="auto" w:fill="auto"/>
            <w:noWrap/>
            <w:vAlign w:val="center"/>
          </w:tcPr>
          <w:p w14:paraId="4868EA5F" w14:textId="4053D44B" w:rsidR="00CF51E9" w:rsidRPr="00F358F7" w:rsidRDefault="00CF51E9" w:rsidP="00E729C8">
            <w:pPr>
              <w:spacing w:line="0" w:lineRule="atLeast"/>
              <w:rPr>
                <w:ins w:id="9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10" w:author="Masahiro Yamashita" w:date="2018-10-24T16:44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Number of p</w:t>
              </w:r>
            </w:ins>
            <w:ins w:id="11" w:author="Masahiro Yamashita" w:date="2018-10-24T16:43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atients/controls</w:t>
              </w:r>
            </w:ins>
          </w:p>
        </w:tc>
        <w:tc>
          <w:tcPr>
            <w:tcW w:w="512" w:type="pct"/>
            <w:vAlign w:val="center"/>
          </w:tcPr>
          <w:p w14:paraId="72320346" w14:textId="7FB0BCF5" w:rsidR="00CF51E9" w:rsidRDefault="00CF51E9" w:rsidP="00E729C8">
            <w:pPr>
              <w:spacing w:line="0" w:lineRule="atLeast"/>
              <w:rPr>
                <w:ins w:id="12" w:author="Masahiro Yamashita" w:date="2018-10-27T14:17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13" w:author="Masahiro Yamashita" w:date="2018-10-27T14:17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5/16</w:t>
              </w:r>
            </w:ins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</w:tcPr>
          <w:p w14:paraId="5C239FB7" w14:textId="35417B33" w:rsidR="00CF51E9" w:rsidRPr="00F358F7" w:rsidRDefault="00CF51E9" w:rsidP="00E729C8">
            <w:pPr>
              <w:spacing w:line="0" w:lineRule="atLeast"/>
              <w:rPr>
                <w:ins w:id="14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15" w:author="Masahiro Yamashita" w:date="2018-10-27T14:17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53/44</w:t>
              </w:r>
            </w:ins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5DB30B1E" w14:textId="1950587E" w:rsidR="00CF51E9" w:rsidRPr="00F358F7" w:rsidRDefault="00CF51E9" w:rsidP="00E729C8">
            <w:pPr>
              <w:spacing w:line="0" w:lineRule="atLeast"/>
              <w:rPr>
                <w:ins w:id="16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17" w:author="Masahiro Yamashita" w:date="2018-10-24T16:44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31/30</w:t>
              </w:r>
            </w:ins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</w:tcPr>
          <w:p w14:paraId="38BE5D5C" w14:textId="3A5F963E" w:rsidR="00CF51E9" w:rsidRPr="00F358F7" w:rsidRDefault="00CF51E9" w:rsidP="00E729C8">
            <w:pPr>
              <w:spacing w:line="0" w:lineRule="atLeast"/>
              <w:rPr>
                <w:ins w:id="18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19" w:author="Masahiro Yamashita" w:date="2018-10-24T16:44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46/33</w:t>
              </w:r>
            </w:ins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</w:tcPr>
          <w:p w14:paraId="7A1055A1" w14:textId="00139268" w:rsidR="00CF51E9" w:rsidRPr="00F358F7" w:rsidRDefault="00CF51E9" w:rsidP="00E729C8">
            <w:pPr>
              <w:spacing w:line="0" w:lineRule="atLeast"/>
              <w:rPr>
                <w:ins w:id="20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21" w:author="Masahiro Yamashita" w:date="2018-10-24T16:45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46/47</w:t>
              </w:r>
            </w:ins>
          </w:p>
        </w:tc>
        <w:tc>
          <w:tcPr>
            <w:tcW w:w="574" w:type="pct"/>
            <w:shd w:val="clear" w:color="auto" w:fill="auto"/>
            <w:noWrap/>
            <w:vAlign w:val="center"/>
          </w:tcPr>
          <w:p w14:paraId="5FB1FF11" w14:textId="03F6D38C" w:rsidR="00CF51E9" w:rsidRPr="00F358F7" w:rsidRDefault="0027456C" w:rsidP="00E729C8">
            <w:pPr>
              <w:spacing w:line="0" w:lineRule="atLeast"/>
              <w:rPr>
                <w:ins w:id="22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23" w:author="Masahiro Yamashita" w:date="2018-10-27T14:27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0/</w:t>
              </w:r>
            </w:ins>
            <w:ins w:id="24" w:author="Masahiro Yamashita" w:date="2018-10-24T16:45:00Z">
              <w:r w:rsidR="00CF51E9"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33</w:t>
              </w:r>
            </w:ins>
          </w:p>
        </w:tc>
        <w:tc>
          <w:tcPr>
            <w:tcW w:w="576" w:type="pct"/>
            <w:shd w:val="clear" w:color="auto" w:fill="auto"/>
            <w:noWrap/>
            <w:vAlign w:val="center"/>
          </w:tcPr>
          <w:p w14:paraId="4A931980" w14:textId="2F1E65BF" w:rsidR="00CF51E9" w:rsidRPr="00F358F7" w:rsidRDefault="00CF51E9" w:rsidP="00E729C8">
            <w:pPr>
              <w:spacing w:line="0" w:lineRule="atLeast"/>
              <w:rPr>
                <w:ins w:id="25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26" w:author="Masahiro Yamashita" w:date="2018-10-24T16:45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33</w:t>
              </w:r>
            </w:ins>
            <w:ins w:id="27" w:author="Masahiro Yamashita" w:date="2018-10-27T14:27:00Z">
              <w:r w:rsidR="0027456C"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/0</w:t>
              </w:r>
            </w:ins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</w:tcPr>
          <w:p w14:paraId="084613AD" w14:textId="1D9061E3" w:rsidR="00CF51E9" w:rsidRPr="00F358F7" w:rsidRDefault="00CF51E9" w:rsidP="00E729C8">
            <w:pPr>
              <w:spacing w:line="0" w:lineRule="atLeast"/>
              <w:rPr>
                <w:ins w:id="28" w:author="Masahiro Yamashita" w:date="2018-10-24T16:43:00Z"/>
                <w:rFonts w:ascii="Helvetica" w:eastAsia="Yu Gothic" w:hAnsi="Helvetica"/>
                <w:color w:val="000000"/>
                <w:sz w:val="16"/>
                <w:szCs w:val="16"/>
              </w:rPr>
            </w:pPr>
            <w:ins w:id="29" w:author="Masahiro Yamashita" w:date="2018-10-24T16:45:00Z">
              <w:r>
                <w:rPr>
                  <w:rFonts w:ascii="Helvetica" w:eastAsia="Yu Gothic" w:hAnsi="Helvetica"/>
                  <w:color w:val="000000"/>
                  <w:sz w:val="16"/>
                  <w:szCs w:val="16"/>
                </w:rPr>
                <w:t>36/38</w:t>
              </w:r>
            </w:ins>
          </w:p>
        </w:tc>
      </w:tr>
      <w:tr w:rsidR="00CF51E9" w:rsidRPr="00F358F7" w14:paraId="51205502" w14:textId="77777777" w:rsidTr="00550034">
        <w:trPr>
          <w:cantSplit/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0872B43F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Magnetic field strength (T)</w:t>
            </w:r>
          </w:p>
        </w:tc>
        <w:tc>
          <w:tcPr>
            <w:tcW w:w="512" w:type="pct"/>
            <w:vAlign w:val="center"/>
          </w:tcPr>
          <w:p w14:paraId="41A59D60" w14:textId="3A4E08C0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55E1C6F1" w14:textId="27D70498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5199F7D2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1AC51F3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174A3D7F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1625E87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752C61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4D870D9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1.5</w:t>
            </w:r>
          </w:p>
        </w:tc>
      </w:tr>
      <w:tr w:rsidR="00CF51E9" w:rsidRPr="00F358F7" w14:paraId="7EE62696" w14:textId="77777777" w:rsidTr="00550034">
        <w:trPr>
          <w:cantSplit/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606A05B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Field of view (mm)</w:t>
            </w:r>
          </w:p>
        </w:tc>
        <w:tc>
          <w:tcPr>
            <w:tcW w:w="512" w:type="pct"/>
            <w:vAlign w:val="center"/>
          </w:tcPr>
          <w:p w14:paraId="70D53B70" w14:textId="5EB2906E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05F93375" w14:textId="7ED81521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4437D45D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2CDACADA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60A4E995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31A1D18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7F0A83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56726DAB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220</w:t>
            </w:r>
          </w:p>
        </w:tc>
      </w:tr>
      <w:tr w:rsidR="00CF51E9" w:rsidRPr="00F358F7" w14:paraId="07A08B38" w14:textId="77777777" w:rsidTr="00550034">
        <w:trPr>
          <w:cantSplit/>
          <w:trHeight w:val="340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5E635727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Matrix</w:t>
            </w:r>
          </w:p>
        </w:tc>
        <w:tc>
          <w:tcPr>
            <w:tcW w:w="512" w:type="pct"/>
            <w:vAlign w:val="center"/>
          </w:tcPr>
          <w:p w14:paraId="6507CD0F" w14:textId="035BAE45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64 × 64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1857DF88" w14:textId="42AF91FE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64 × 48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7E272E35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64 × 64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4024A43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64 × 64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58BD6AB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64 × 64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75B49F7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64 × 64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D55702B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80 × 80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41BCEB6D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64 × 64</w:t>
            </w:r>
          </w:p>
        </w:tc>
      </w:tr>
      <w:tr w:rsidR="00CF51E9" w:rsidRPr="00F358F7" w14:paraId="66711DCE" w14:textId="77777777" w:rsidTr="00550034">
        <w:trPr>
          <w:cantSplit/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350995E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Number of slices</w:t>
            </w:r>
          </w:p>
        </w:tc>
        <w:tc>
          <w:tcPr>
            <w:tcW w:w="512" w:type="pct"/>
            <w:vAlign w:val="center"/>
          </w:tcPr>
          <w:p w14:paraId="39E1E318" w14:textId="6F394C8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04160B13" w14:textId="6480929D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5CB37B44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6C8CD5B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71EFAA8A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126E610E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F8DFF5F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758ABC92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27</w:t>
            </w:r>
          </w:p>
        </w:tc>
      </w:tr>
      <w:tr w:rsidR="00CF51E9" w:rsidRPr="00F358F7" w14:paraId="165AE07B" w14:textId="77777777" w:rsidTr="00550034">
        <w:trPr>
          <w:cantSplit/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1C914FEA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Number of volumes</w:t>
            </w:r>
          </w:p>
        </w:tc>
        <w:tc>
          <w:tcPr>
            <w:tcW w:w="512" w:type="pct"/>
            <w:vAlign w:val="center"/>
          </w:tcPr>
          <w:p w14:paraId="727BC154" w14:textId="0439D17B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3AB36DEF" w14:textId="33858CF8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108D3282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13D7600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488C7663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4FA69F7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6414AFD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51E697D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204</w:t>
            </w:r>
          </w:p>
        </w:tc>
      </w:tr>
      <w:tr w:rsidR="00CF51E9" w:rsidRPr="00F358F7" w14:paraId="20FFA21F" w14:textId="77777777" w:rsidTr="00550034">
        <w:trPr>
          <w:cantSplit/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376280F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In-plane resolution (mm)</w:t>
            </w:r>
          </w:p>
        </w:tc>
        <w:tc>
          <w:tcPr>
            <w:tcW w:w="512" w:type="pct"/>
            <w:vAlign w:val="center"/>
          </w:tcPr>
          <w:p w14:paraId="392607AB" w14:textId="77777777" w:rsidR="00CF51E9" w:rsidRPr="00F358F7" w:rsidRDefault="00CF51E9" w:rsidP="00595AB6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3.3125 × </w:t>
            </w:r>
          </w:p>
          <w:p w14:paraId="7E6DF673" w14:textId="0300F681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3.3125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390E85D1" w14:textId="77777777" w:rsidR="00CF51E9" w:rsidRPr="00F358F7" w:rsidRDefault="00CF51E9" w:rsidP="00595AB6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4.0 × </w:t>
            </w:r>
          </w:p>
          <w:p w14:paraId="41B19B44" w14:textId="0689DE3D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559E6275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4.0 × </w:t>
            </w:r>
          </w:p>
          <w:p w14:paraId="38340BC7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4.0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3FB4B30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3.0 × </w:t>
            </w:r>
          </w:p>
          <w:p w14:paraId="1243DB73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50467317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 xml:space="preserve">3.0 × </w:t>
            </w:r>
          </w:p>
          <w:p w14:paraId="39BA088E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30E70934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3.5 × 3.5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A58CCA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2.75 × 2.75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2BB02EC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3.4375 × 3.4375</w:t>
            </w:r>
          </w:p>
        </w:tc>
      </w:tr>
      <w:tr w:rsidR="00CF51E9" w:rsidRPr="00F358F7" w14:paraId="760AD64D" w14:textId="77777777" w:rsidTr="00550034">
        <w:trPr>
          <w:cantSplit/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09FB5595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Slice thickness (mm)</w:t>
            </w:r>
          </w:p>
        </w:tc>
        <w:tc>
          <w:tcPr>
            <w:tcW w:w="512" w:type="pct"/>
            <w:vAlign w:val="center"/>
          </w:tcPr>
          <w:p w14:paraId="70009733" w14:textId="56FD5BFF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7A6E436C" w14:textId="721F78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731D8F93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5019F8A8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0F65216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35BFDE4A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CBF7D4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7934B4D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5</w:t>
            </w:r>
          </w:p>
        </w:tc>
      </w:tr>
      <w:tr w:rsidR="00CF51E9" w:rsidRPr="00F358F7" w14:paraId="62BC316A" w14:textId="77777777" w:rsidTr="00550034">
        <w:trPr>
          <w:cantSplit/>
          <w:trHeight w:val="340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18CC305A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Slice gap (mm)</w:t>
            </w:r>
          </w:p>
        </w:tc>
        <w:tc>
          <w:tcPr>
            <w:tcW w:w="512" w:type="pct"/>
            <w:vAlign w:val="center"/>
          </w:tcPr>
          <w:p w14:paraId="09512D83" w14:textId="50BF3B20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5EA0C7D8" w14:textId="3C5D50D0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591F95E4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2BC61F4D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6AAB8DC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526B366E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613EEB4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0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75B959F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</w:t>
            </w:r>
          </w:p>
        </w:tc>
      </w:tr>
      <w:tr w:rsidR="00CF51E9" w:rsidRPr="00F358F7" w14:paraId="73682E1D" w14:textId="77777777" w:rsidTr="00550034">
        <w:trPr>
          <w:cantSplit/>
          <w:trHeight w:val="340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68C098A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TR (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ms</w:t>
            </w:r>
            <w:proofErr w:type="spellEnd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)</w:t>
            </w:r>
          </w:p>
        </w:tc>
        <w:tc>
          <w:tcPr>
            <w:tcW w:w="512" w:type="pct"/>
            <w:vAlign w:val="center"/>
          </w:tcPr>
          <w:p w14:paraId="13F738A3" w14:textId="534C2446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50EA7A73" w14:textId="62F1FE79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4E685BB4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1492DEA3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2,700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6173C95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31FEE173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A1BB50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2,500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33FC5C28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2,000</w:t>
            </w:r>
          </w:p>
        </w:tc>
      </w:tr>
      <w:tr w:rsidR="00CF51E9" w:rsidRPr="00F358F7" w14:paraId="158FD2B3" w14:textId="77777777" w:rsidTr="00550034">
        <w:trPr>
          <w:cantSplit/>
          <w:trHeight w:val="340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7EBE0897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TE (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ms</w:t>
            </w:r>
            <w:proofErr w:type="spellEnd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)</w:t>
            </w:r>
          </w:p>
        </w:tc>
        <w:tc>
          <w:tcPr>
            <w:tcW w:w="512" w:type="pct"/>
            <w:vAlign w:val="center"/>
          </w:tcPr>
          <w:p w14:paraId="73A0526D" w14:textId="2B186F9E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07679D2F" w14:textId="78BC49A9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2D05C66D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519A1FD5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20C41F3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1EEE965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2095547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7B1952F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30</w:t>
            </w:r>
          </w:p>
        </w:tc>
      </w:tr>
      <w:tr w:rsidR="00CF51E9" w:rsidRPr="00F358F7" w14:paraId="1F987239" w14:textId="77777777" w:rsidTr="00550034">
        <w:trPr>
          <w:cantSplit/>
          <w:trHeight w:val="454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4992ED4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Total scan time (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mm:ss</w:t>
            </w:r>
            <w:proofErr w:type="spellEnd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)</w:t>
            </w:r>
          </w:p>
        </w:tc>
        <w:tc>
          <w:tcPr>
            <w:tcW w:w="512" w:type="pct"/>
            <w:vAlign w:val="center"/>
          </w:tcPr>
          <w:p w14:paraId="2306EB5B" w14:textId="637EC03C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10:00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7CE7552C" w14:textId="6A62D333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6:00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51BB63FB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5:00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1CF77CB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5:03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5D781481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6:40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62B77027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8:20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3256797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8:20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3A7E6FEC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6:48</w:t>
            </w:r>
          </w:p>
        </w:tc>
      </w:tr>
      <w:tr w:rsidR="00CF51E9" w:rsidRPr="00F358F7" w14:paraId="35D5AB22" w14:textId="77777777" w:rsidTr="00550034">
        <w:trPr>
          <w:cantSplit/>
          <w:trHeight w:val="340"/>
        </w:trPr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3662C51B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Flip angle (</w:t>
            </w:r>
            <w:proofErr w:type="spellStart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deg</w:t>
            </w:r>
            <w:proofErr w:type="spellEnd"/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)</w:t>
            </w:r>
          </w:p>
        </w:tc>
        <w:tc>
          <w:tcPr>
            <w:tcW w:w="512" w:type="pct"/>
            <w:vAlign w:val="center"/>
          </w:tcPr>
          <w:p w14:paraId="51A5896D" w14:textId="10A1B4B6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12" w:type="pct"/>
            <w:gridSpan w:val="2"/>
            <w:shd w:val="clear" w:color="auto" w:fill="auto"/>
            <w:noWrap/>
            <w:vAlign w:val="center"/>
            <w:hideMark/>
          </w:tcPr>
          <w:p w14:paraId="0BB1F693" w14:textId="6C4D40A3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454D2AC9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3C6F4280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74" w:type="pct"/>
            <w:gridSpan w:val="2"/>
            <w:shd w:val="clear" w:color="auto" w:fill="auto"/>
            <w:noWrap/>
            <w:vAlign w:val="center"/>
            <w:hideMark/>
          </w:tcPr>
          <w:p w14:paraId="13570E68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14:paraId="0DD06076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0E113695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87" w:type="pct"/>
            <w:gridSpan w:val="2"/>
            <w:shd w:val="clear" w:color="auto" w:fill="auto"/>
            <w:noWrap/>
            <w:vAlign w:val="center"/>
            <w:hideMark/>
          </w:tcPr>
          <w:p w14:paraId="4567AFF2" w14:textId="77777777" w:rsidR="00CF51E9" w:rsidRPr="00F358F7" w:rsidRDefault="00CF51E9" w:rsidP="00E729C8">
            <w:pPr>
              <w:spacing w:line="0" w:lineRule="atLeast"/>
              <w:rPr>
                <w:rFonts w:ascii="Helvetica" w:eastAsia="Yu Gothic" w:hAnsi="Helvetica"/>
                <w:color w:val="000000"/>
                <w:sz w:val="16"/>
                <w:szCs w:val="16"/>
              </w:rPr>
            </w:pPr>
            <w:r w:rsidRPr="00F358F7">
              <w:rPr>
                <w:rFonts w:ascii="Helvetica" w:eastAsia="Yu Gothic" w:hAnsi="Helvetica"/>
                <w:color w:val="000000"/>
                <w:sz w:val="16"/>
                <w:szCs w:val="16"/>
              </w:rPr>
              <w:t>90</w:t>
            </w:r>
          </w:p>
        </w:tc>
      </w:tr>
    </w:tbl>
    <w:p w14:paraId="47DC8129" w14:textId="77777777" w:rsidR="00C21353" w:rsidRDefault="00C21353" w:rsidP="00C21353">
      <w:pPr>
        <w:outlineLvl w:val="0"/>
        <w:rPr>
          <w:ins w:id="30" w:author="Masahiro Yamashita" w:date="2018-10-25T19:19:00Z"/>
          <w:rFonts w:ascii="Helvetica" w:hAnsi="Helvetica"/>
          <w:bCs/>
          <w:color w:val="000000"/>
          <w:sz w:val="20"/>
        </w:rPr>
      </w:pPr>
    </w:p>
    <w:p w14:paraId="47ACF345" w14:textId="478486CB" w:rsidR="006D7A3E" w:rsidRDefault="00C21353" w:rsidP="00C21353">
      <w:pPr>
        <w:outlineLvl w:val="0"/>
        <w:rPr>
          <w:ins w:id="31" w:author="Masahiro Yamashita" w:date="2018-10-25T19:19:00Z"/>
          <w:rFonts w:ascii="Helvetica" w:hAnsi="Helvetica"/>
          <w:bCs/>
          <w:color w:val="000000"/>
          <w:sz w:val="20"/>
        </w:rPr>
      </w:pPr>
      <w:ins w:id="32" w:author="Masahiro Yamashita" w:date="2018-10-25T19:19:00Z">
        <w:r>
          <w:rPr>
            <w:rFonts w:ascii="Helvetica" w:hAnsi="Helvetica"/>
            <w:bCs/>
            <w:color w:val="000000"/>
            <w:sz w:val="20"/>
          </w:rPr>
          <w:t xml:space="preserve">SCZ data </w:t>
        </w:r>
      </w:ins>
      <w:ins w:id="33" w:author="Masahiro Yamashita" w:date="2018-10-25T19:27:00Z">
        <w:r>
          <w:rPr>
            <w:rFonts w:ascii="Helvetica" w:hAnsi="Helvetica"/>
            <w:bCs/>
            <w:color w:val="000000"/>
            <w:sz w:val="20"/>
          </w:rPr>
          <w:t>is shared</w:t>
        </w:r>
      </w:ins>
      <w:ins w:id="34" w:author="Masahiro Yamashita" w:date="2018-10-25T19:19:00Z">
        <w:r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35" w:author="Masahiro Yamashita" w:date="2018-10-25T19:27:00Z">
        <w:r>
          <w:rPr>
            <w:rFonts w:ascii="Helvetica" w:hAnsi="Helvetica"/>
            <w:bCs/>
            <w:color w:val="000000"/>
            <w:sz w:val="20"/>
          </w:rPr>
          <w:t xml:space="preserve">except for part of data </w:t>
        </w:r>
      </w:ins>
      <w:ins w:id="36" w:author="Masahiro Yamashita" w:date="2018-10-25T19:28:00Z">
        <w:r w:rsidR="00CF51E9">
          <w:rPr>
            <w:rFonts w:ascii="Helvetica" w:hAnsi="Helvetica"/>
            <w:bCs/>
            <w:color w:val="000000"/>
            <w:sz w:val="20"/>
          </w:rPr>
          <w:t>KYU scanner 2</w:t>
        </w:r>
        <w:r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37" w:author="Masahiro Yamashita" w:date="2018-10-25T19:29:00Z">
        <w:r>
          <w:rPr>
            <w:rFonts w:ascii="Helvetica" w:hAnsi="Helvetica"/>
            <w:bCs/>
            <w:color w:val="000000"/>
            <w:sz w:val="20"/>
          </w:rPr>
          <w:t>patients</w:t>
        </w:r>
      </w:ins>
      <w:ins w:id="38" w:author="Masahiro Yamashita" w:date="2018-10-25T19:28:00Z">
        <w:r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39" w:author="Masahiro Yamashita" w:date="2018-10-25T19:27:00Z">
        <w:r>
          <w:rPr>
            <w:rFonts w:ascii="Helvetica" w:hAnsi="Helvetica"/>
            <w:bCs/>
            <w:color w:val="000000"/>
            <w:sz w:val="20"/>
          </w:rPr>
          <w:t>(</w:t>
        </w:r>
        <w:r w:rsidRPr="00417102">
          <w:rPr>
            <w:rFonts w:ascii="Helvetica" w:hAnsi="Helvetica"/>
            <w:bCs/>
            <w:i/>
            <w:color w:val="000000"/>
            <w:sz w:val="20"/>
          </w:rPr>
          <w:t>N</w:t>
        </w:r>
        <w:r>
          <w:rPr>
            <w:rFonts w:ascii="Helvetica" w:hAnsi="Helvetica"/>
            <w:bCs/>
            <w:color w:val="000000"/>
            <w:sz w:val="20"/>
          </w:rPr>
          <w:t xml:space="preserve"> = </w:t>
        </w:r>
      </w:ins>
      <w:ins w:id="40" w:author="Masahiro Yamashita" w:date="2018-10-25T19:28:00Z">
        <w:r>
          <w:rPr>
            <w:rFonts w:ascii="Helvetica" w:hAnsi="Helvetica"/>
            <w:bCs/>
            <w:color w:val="000000"/>
            <w:sz w:val="20"/>
          </w:rPr>
          <w:t>3</w:t>
        </w:r>
      </w:ins>
      <w:ins w:id="41" w:author="Masahiro Yamashita" w:date="2018-10-25T19:27:00Z">
        <w:r>
          <w:rPr>
            <w:rFonts w:ascii="Helvetica" w:hAnsi="Helvetica"/>
            <w:bCs/>
            <w:color w:val="000000"/>
            <w:sz w:val="20"/>
          </w:rPr>
          <w:t>)</w:t>
        </w:r>
      </w:ins>
      <w:ins w:id="42" w:author="Masahiro Yamashita" w:date="2018-10-25T19:28:00Z">
        <w:r>
          <w:rPr>
            <w:rFonts w:ascii="Helvetica" w:hAnsi="Helvetica"/>
            <w:bCs/>
            <w:color w:val="000000"/>
            <w:sz w:val="20"/>
          </w:rPr>
          <w:t xml:space="preserve"> and control (</w:t>
        </w:r>
        <w:r w:rsidRPr="00417102">
          <w:rPr>
            <w:rFonts w:ascii="Helvetica" w:hAnsi="Helvetica"/>
            <w:bCs/>
            <w:i/>
            <w:color w:val="000000"/>
            <w:sz w:val="20"/>
          </w:rPr>
          <w:t>N</w:t>
        </w:r>
        <w:r>
          <w:rPr>
            <w:rFonts w:ascii="Helvetica" w:hAnsi="Helvetica"/>
            <w:bCs/>
            <w:color w:val="000000"/>
            <w:sz w:val="20"/>
          </w:rPr>
          <w:t xml:space="preserve"> = 1).</w:t>
        </w:r>
      </w:ins>
    </w:p>
    <w:p w14:paraId="4B4DC67A" w14:textId="5B8D642E" w:rsidR="00C21353" w:rsidRDefault="00C21353" w:rsidP="00C21353">
      <w:pPr>
        <w:outlineLvl w:val="0"/>
        <w:rPr>
          <w:ins w:id="43" w:author="Masahiro Yamashita" w:date="2018-10-25T19:20:00Z"/>
          <w:rFonts w:ascii="Helvetica" w:hAnsi="Helvetica"/>
          <w:bCs/>
          <w:color w:val="000000"/>
          <w:sz w:val="20"/>
        </w:rPr>
      </w:pPr>
      <w:ins w:id="44" w:author="Masahiro Yamashita" w:date="2018-10-25T19:20:00Z">
        <w:r>
          <w:rPr>
            <w:rFonts w:ascii="Helvetica" w:hAnsi="Helvetica"/>
            <w:bCs/>
            <w:color w:val="000000"/>
            <w:sz w:val="20"/>
          </w:rPr>
          <w:t xml:space="preserve">MDD data </w:t>
        </w:r>
      </w:ins>
      <w:ins w:id="45" w:author="Masahiro Yamashita" w:date="2018-10-25T19:25:00Z">
        <w:r>
          <w:rPr>
            <w:rFonts w:ascii="Helvetica" w:hAnsi="Helvetica"/>
            <w:bCs/>
            <w:color w:val="000000"/>
            <w:sz w:val="20"/>
          </w:rPr>
          <w:t>i</w:t>
        </w:r>
      </w:ins>
      <w:ins w:id="46" w:author="Masahiro Yamashita" w:date="2018-10-25T19:20:00Z">
        <w:r>
          <w:rPr>
            <w:rFonts w:ascii="Helvetica" w:hAnsi="Helvetica"/>
            <w:bCs/>
            <w:color w:val="000000"/>
            <w:sz w:val="20"/>
          </w:rPr>
          <w:t>s</w:t>
        </w:r>
      </w:ins>
      <w:r w:rsidR="001A324E">
        <w:rPr>
          <w:rFonts w:ascii="Helvetica" w:hAnsi="Helvetica"/>
          <w:bCs/>
          <w:color w:val="000000"/>
          <w:sz w:val="20"/>
        </w:rPr>
        <w:t xml:space="preserve"> </w:t>
      </w:r>
      <w:ins w:id="47" w:author="Masahiro Yamashita" w:date="2018-10-29T09:28:00Z">
        <w:r w:rsidR="001A324E">
          <w:rPr>
            <w:rFonts w:ascii="Helvetica" w:hAnsi="Helvetica"/>
            <w:bCs/>
            <w:color w:val="000000"/>
            <w:sz w:val="20"/>
          </w:rPr>
          <w:t>shared</w:t>
        </w:r>
      </w:ins>
      <w:ins w:id="48" w:author="Masahiro Yamashita" w:date="2018-10-25T19:20:00Z">
        <w:r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49" w:author="Masahiro Yamashita" w:date="2018-10-25T19:23:00Z">
        <w:r>
          <w:rPr>
            <w:rFonts w:ascii="Helvetica" w:hAnsi="Helvetica"/>
            <w:bCs/>
            <w:color w:val="000000"/>
            <w:sz w:val="20"/>
          </w:rPr>
          <w:t>except</w:t>
        </w:r>
      </w:ins>
      <w:ins w:id="50" w:author="Masahiro Yamashita" w:date="2018-10-25T19:25:00Z">
        <w:r>
          <w:rPr>
            <w:rFonts w:ascii="Helvetica" w:hAnsi="Helvetica"/>
            <w:bCs/>
            <w:color w:val="000000"/>
            <w:sz w:val="20"/>
          </w:rPr>
          <w:t xml:space="preserve"> for part of data</w:t>
        </w:r>
      </w:ins>
      <w:ins w:id="51" w:author="Masahiro Yamashita" w:date="2018-10-25T19:26:00Z">
        <w:r>
          <w:rPr>
            <w:rFonts w:ascii="Helvetica" w:hAnsi="Helvetica"/>
            <w:bCs/>
            <w:color w:val="000000"/>
            <w:sz w:val="20"/>
          </w:rPr>
          <w:t>:</w:t>
        </w:r>
      </w:ins>
      <w:ins w:id="52" w:author="Masahiro Yamashita" w:date="2018-10-25T19:24:00Z">
        <w:r>
          <w:rPr>
            <w:rFonts w:ascii="Helvetica" w:hAnsi="Helvetica"/>
            <w:bCs/>
            <w:color w:val="000000"/>
            <w:sz w:val="20"/>
          </w:rPr>
          <w:t xml:space="preserve"> HRU scanner 2</w:t>
        </w:r>
      </w:ins>
      <w:ins w:id="53" w:author="Masahiro Yamashita" w:date="2018-10-25T19:25:00Z">
        <w:r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54" w:author="Masahiro Yamashita" w:date="2018-10-25T19:24:00Z">
        <w:r>
          <w:rPr>
            <w:rFonts w:ascii="Helvetica" w:hAnsi="Helvetica"/>
            <w:bCs/>
            <w:color w:val="000000"/>
            <w:sz w:val="20"/>
          </w:rPr>
          <w:t>controls</w:t>
        </w:r>
      </w:ins>
      <w:ins w:id="55" w:author="Masahiro Yamashita" w:date="2018-10-25T19:23:00Z">
        <w:r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56" w:author="Masahiro Yamashita" w:date="2018-10-25T19:24:00Z">
        <w:r>
          <w:rPr>
            <w:rFonts w:ascii="Helvetica" w:hAnsi="Helvetica"/>
            <w:bCs/>
            <w:color w:val="000000"/>
            <w:sz w:val="20"/>
          </w:rPr>
          <w:t>(</w:t>
        </w:r>
        <w:r w:rsidRPr="00417102">
          <w:rPr>
            <w:rFonts w:ascii="Helvetica" w:hAnsi="Helvetica"/>
            <w:bCs/>
            <w:i/>
            <w:color w:val="000000"/>
            <w:sz w:val="20"/>
          </w:rPr>
          <w:t>N</w:t>
        </w:r>
        <w:r>
          <w:rPr>
            <w:rFonts w:ascii="Helvetica" w:hAnsi="Helvetica"/>
            <w:bCs/>
            <w:color w:val="000000"/>
            <w:sz w:val="20"/>
          </w:rPr>
          <w:t xml:space="preserve"> = 5)</w:t>
        </w:r>
      </w:ins>
      <w:ins w:id="57" w:author="Masahiro Yamashita" w:date="2018-10-25T19:26:00Z">
        <w:r>
          <w:rPr>
            <w:rFonts w:ascii="Helvetica" w:hAnsi="Helvetica"/>
            <w:bCs/>
            <w:color w:val="000000"/>
            <w:sz w:val="20"/>
          </w:rPr>
          <w:t>, HRU scanner 1 patients (</w:t>
        </w:r>
        <w:r w:rsidRPr="00417102">
          <w:rPr>
            <w:rFonts w:ascii="Helvetica" w:hAnsi="Helvetica"/>
            <w:bCs/>
            <w:i/>
            <w:color w:val="000000"/>
            <w:sz w:val="20"/>
          </w:rPr>
          <w:t>N</w:t>
        </w:r>
        <w:r>
          <w:rPr>
            <w:rFonts w:ascii="Helvetica" w:hAnsi="Helvetica"/>
            <w:bCs/>
            <w:color w:val="000000"/>
            <w:sz w:val="20"/>
          </w:rPr>
          <w:t xml:space="preserve"> = 9), HRU scanner 2 </w:t>
        </w:r>
      </w:ins>
      <w:ins w:id="58" w:author="Masahiro Yamashita" w:date="2018-10-25T19:27:00Z">
        <w:r>
          <w:rPr>
            <w:rFonts w:ascii="Helvetica" w:hAnsi="Helvetica"/>
            <w:bCs/>
            <w:color w:val="000000"/>
            <w:sz w:val="20"/>
          </w:rPr>
          <w:t>patients (</w:t>
        </w:r>
        <w:r w:rsidRPr="00417102">
          <w:rPr>
            <w:rFonts w:ascii="Helvetica" w:hAnsi="Helvetica"/>
            <w:bCs/>
            <w:i/>
            <w:color w:val="000000"/>
            <w:sz w:val="20"/>
          </w:rPr>
          <w:t xml:space="preserve">N </w:t>
        </w:r>
        <w:r>
          <w:rPr>
            <w:rFonts w:ascii="Helvetica" w:hAnsi="Helvetica"/>
            <w:bCs/>
            <w:color w:val="000000"/>
            <w:sz w:val="20"/>
          </w:rPr>
          <w:t>= 16)</w:t>
        </w:r>
      </w:ins>
      <w:ins w:id="59" w:author="Masahiro Yamashita" w:date="2018-10-25T19:29:00Z">
        <w:r w:rsidR="00A22A46">
          <w:rPr>
            <w:rFonts w:ascii="Helvetica" w:hAnsi="Helvetica"/>
            <w:bCs/>
            <w:color w:val="000000"/>
            <w:sz w:val="20"/>
          </w:rPr>
          <w:t>.</w:t>
        </w:r>
      </w:ins>
    </w:p>
    <w:p w14:paraId="48A30F2D" w14:textId="41DDA270" w:rsidR="00C21353" w:rsidRPr="00550034" w:rsidRDefault="00C21353" w:rsidP="00550034">
      <w:pPr>
        <w:rPr>
          <w:ins w:id="60" w:author="Masahiro Yamashita" w:date="2018-10-25T19:20:00Z"/>
          <w:rFonts w:ascii="Times New Roman" w:eastAsia="Times New Roman" w:hAnsi="Times New Roman"/>
          <w:kern w:val="0"/>
        </w:rPr>
      </w:pPr>
      <w:ins w:id="61" w:author="Masahiro Yamashita" w:date="2018-10-25T19:20:00Z">
        <w:r>
          <w:rPr>
            <w:rFonts w:ascii="Helvetica" w:hAnsi="Helvetica"/>
            <w:bCs/>
            <w:color w:val="000000"/>
            <w:sz w:val="20"/>
          </w:rPr>
          <w:t xml:space="preserve">OCD data </w:t>
        </w:r>
      </w:ins>
      <w:ins w:id="62" w:author="Masahiro Yamashita" w:date="2018-10-29T09:28:00Z">
        <w:r w:rsidR="001A324E">
          <w:rPr>
            <w:rFonts w:ascii="Helvetica" w:hAnsi="Helvetica"/>
            <w:bCs/>
            <w:color w:val="000000"/>
            <w:sz w:val="20"/>
          </w:rPr>
          <w:t>is shared</w:t>
        </w:r>
      </w:ins>
      <w:ins w:id="63" w:author="Masahiro Yamashita" w:date="2018-10-25T19:23:00Z">
        <w:r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64" w:author="Masahiro Yamashita" w:date="2018-10-25T19:30:00Z">
        <w:r w:rsidR="00A22A46">
          <w:rPr>
            <w:rFonts w:ascii="Helvetica" w:hAnsi="Helvetica"/>
            <w:bCs/>
            <w:color w:val="000000"/>
            <w:sz w:val="20"/>
          </w:rPr>
          <w:t>excep</w:t>
        </w:r>
      </w:ins>
      <w:ins w:id="65" w:author="Masahiro Yamashita" w:date="2018-10-25T19:31:00Z">
        <w:r w:rsidR="00A22A46">
          <w:rPr>
            <w:rFonts w:ascii="Helvetica" w:hAnsi="Helvetica"/>
            <w:bCs/>
            <w:color w:val="000000"/>
            <w:sz w:val="20"/>
          </w:rPr>
          <w:t>t for</w:t>
        </w:r>
        <w:r w:rsidR="00576C5B">
          <w:rPr>
            <w:rFonts w:ascii="Helvetica" w:hAnsi="Helvetica"/>
            <w:bCs/>
            <w:color w:val="000000"/>
            <w:sz w:val="20"/>
          </w:rPr>
          <w:t xml:space="preserve"> </w:t>
        </w:r>
      </w:ins>
      <w:ins w:id="66" w:author="Masahiro Yamashita" w:date="2018-10-28T16:24:00Z">
        <w:r w:rsidR="00417102" w:rsidRPr="00417102">
          <w:rPr>
            <w:rFonts w:ascii="Helvetica Neue" w:eastAsia="Times New Roman" w:hAnsi="Helvetica Neue"/>
            <w:color w:val="000000"/>
            <w:kern w:val="0"/>
            <w:sz w:val="20"/>
            <w:szCs w:val="20"/>
          </w:rPr>
          <w:t>patients (</w:t>
        </w:r>
        <w:r w:rsidR="00417102" w:rsidRPr="00417102">
          <w:rPr>
            <w:rFonts w:ascii="Helvetica Neue" w:eastAsia="Times New Roman" w:hAnsi="Helvetica Neue"/>
            <w:i/>
            <w:color w:val="000000"/>
            <w:kern w:val="0"/>
            <w:sz w:val="20"/>
            <w:szCs w:val="20"/>
          </w:rPr>
          <w:t>N</w:t>
        </w:r>
        <w:r w:rsidR="00417102" w:rsidRPr="00417102">
          <w:rPr>
            <w:rFonts w:ascii="Helvetica Neue" w:eastAsia="Times New Roman" w:hAnsi="Helvetica Neue"/>
            <w:color w:val="000000"/>
            <w:kern w:val="0"/>
            <w:sz w:val="20"/>
            <w:szCs w:val="20"/>
          </w:rPr>
          <w:t xml:space="preserve"> = 43) and controls (</w:t>
        </w:r>
        <w:r w:rsidR="00417102" w:rsidRPr="00417102">
          <w:rPr>
            <w:rFonts w:ascii="Helvetica Neue" w:eastAsia="Times New Roman" w:hAnsi="Helvetica Neue"/>
            <w:i/>
            <w:color w:val="000000"/>
            <w:kern w:val="0"/>
            <w:sz w:val="20"/>
            <w:szCs w:val="20"/>
          </w:rPr>
          <w:t>N</w:t>
        </w:r>
        <w:r w:rsidR="00417102" w:rsidRPr="00417102">
          <w:rPr>
            <w:rFonts w:ascii="Helvetica Neue" w:eastAsia="Times New Roman" w:hAnsi="Helvetica Neue"/>
            <w:color w:val="000000"/>
            <w:kern w:val="0"/>
            <w:sz w:val="20"/>
            <w:szCs w:val="20"/>
          </w:rPr>
          <w:t xml:space="preserve"> = 47).</w:t>
        </w:r>
      </w:ins>
    </w:p>
    <w:p w14:paraId="2959D833" w14:textId="673CE32B" w:rsidR="00C21353" w:rsidRPr="00550034" w:rsidRDefault="00C21353" w:rsidP="00C21353">
      <w:pPr>
        <w:outlineLvl w:val="0"/>
        <w:rPr>
          <w:rFonts w:ascii="Helvetica" w:hAnsi="Helvetica"/>
          <w:color w:val="000000"/>
        </w:rPr>
      </w:pPr>
      <w:ins w:id="67" w:author="Masahiro Yamashita" w:date="2018-10-25T19:20:00Z">
        <w:r>
          <w:rPr>
            <w:rFonts w:ascii="Helvetica" w:hAnsi="Helvetica"/>
            <w:bCs/>
            <w:color w:val="000000"/>
            <w:sz w:val="20"/>
          </w:rPr>
          <w:t>ASD data is not shared</w:t>
        </w:r>
      </w:ins>
      <w:ins w:id="68" w:author="Masahiro Yamashita" w:date="2018-10-25T19:30:00Z">
        <w:r w:rsidR="00A22A46">
          <w:rPr>
            <w:rFonts w:ascii="Helvetica" w:hAnsi="Helvetica"/>
            <w:bCs/>
            <w:color w:val="000000"/>
            <w:sz w:val="20"/>
          </w:rPr>
          <w:t>.</w:t>
        </w:r>
      </w:ins>
    </w:p>
    <w:sectPr w:rsidR="00C21353" w:rsidRPr="00550034" w:rsidSect="008B69B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">
    <w:panose1 w:val="020B0400000000000000"/>
    <w:charset w:val="80"/>
    <w:family w:val="auto"/>
    <w:pitch w:val="variable"/>
    <w:sig w:usb0="E00002FF" w:usb1="2AC7FDFF" w:usb2="00000016" w:usb3="00000000" w:csb0="0002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sahiro Yamashita">
    <w15:presenceInfo w15:providerId="Windows Live" w15:userId="4508276373da7b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proofState w:spelling="clean" w:grammar="clean"/>
  <w:trackRevision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F7"/>
    <w:rsid w:val="00125D38"/>
    <w:rsid w:val="00136A94"/>
    <w:rsid w:val="001A324E"/>
    <w:rsid w:val="001A44B9"/>
    <w:rsid w:val="0025214B"/>
    <w:rsid w:val="0027456C"/>
    <w:rsid w:val="002D152E"/>
    <w:rsid w:val="003868C3"/>
    <w:rsid w:val="003A54C5"/>
    <w:rsid w:val="00417102"/>
    <w:rsid w:val="00506814"/>
    <w:rsid w:val="00550034"/>
    <w:rsid w:val="00576C5B"/>
    <w:rsid w:val="006D4233"/>
    <w:rsid w:val="006D7A3E"/>
    <w:rsid w:val="008B69BB"/>
    <w:rsid w:val="0090456A"/>
    <w:rsid w:val="009A5DC5"/>
    <w:rsid w:val="00A22A46"/>
    <w:rsid w:val="00A379C7"/>
    <w:rsid w:val="00B02164"/>
    <w:rsid w:val="00B3316D"/>
    <w:rsid w:val="00B7070A"/>
    <w:rsid w:val="00BC5263"/>
    <w:rsid w:val="00BE74FC"/>
    <w:rsid w:val="00C21353"/>
    <w:rsid w:val="00CF51E9"/>
    <w:rsid w:val="00E16874"/>
    <w:rsid w:val="00EE0D82"/>
    <w:rsid w:val="00F3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0431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8F7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874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16874"/>
    <w:rPr>
      <w:rFonts w:ascii="ＭＳ 明朝" w:eastAsia="ＭＳ 明朝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microsoft.com/office/2011/relationships/people" Target="peop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208</Words>
  <Characters>1192</Characters>
  <Application>Microsoft Macintosh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/>
      <vt:lpstr>SCZ data is shared except for part of data KYU scanner 2 patients (N = 3) and co</vt:lpstr>
      <vt:lpstr>MDD data is available except for part of data: HRU scanner 2 controls (N = 5), H</vt:lpstr>
      <vt:lpstr>OCD data was available except for </vt:lpstr>
      <vt:lpstr>ASD data is not shared.</vt:lpstr>
    </vt:vector>
  </TitlesOfParts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Masahiro Yamashita</dc:creator>
  <cp:keywords/>
  <dc:description/>
  <cp:lastModifiedBy>Masahiro Yamashita</cp:lastModifiedBy>
  <cp:revision>22</cp:revision>
  <cp:lastPrinted>2018-10-29T03:50:00Z</cp:lastPrinted>
  <dcterms:created xsi:type="dcterms:W3CDTF">2018-06-06T05:42:00Z</dcterms:created>
  <dcterms:modified xsi:type="dcterms:W3CDTF">2018-10-29T04:50:00Z</dcterms:modified>
</cp:coreProperties>
</file>