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620C7B">
        <w:fldChar w:fldCharType="begin"/>
      </w:r>
      <w:r w:rsidR="00620C7B">
        <w:instrText xml:space="preserve"> HYPERLINK "http://www.equator-network.org/%20" \t "_blank" </w:instrText>
      </w:r>
      <w:r w:rsidR="00620C7B">
        <w:fldChar w:fldCharType="separate"/>
      </w:r>
      <w:r w:rsidR="007B7AF0" w:rsidRPr="00505C51">
        <w:rPr>
          <w:rStyle w:val="Lienhypertexte"/>
          <w:rFonts w:asciiTheme="minorHAnsi" w:hAnsiTheme="minorHAnsi"/>
          <w:bCs/>
          <w:sz w:val="22"/>
          <w:szCs w:val="22"/>
          <w:lang w:val="en-GB"/>
        </w:rPr>
        <w:t>EQUATOR Network</w:t>
      </w:r>
      <w:r w:rsidR="00620C7B">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620C7B">
        <w:fldChar w:fldCharType="begin"/>
      </w:r>
      <w:r w:rsidR="00620C7B">
        <w:instrText xml:space="preserve"> HYPERLINK "https://biosharing.org/" \t "_blank" </w:instrText>
      </w:r>
      <w:r w:rsidR="00620C7B">
        <w:fldChar w:fldCharType="separate"/>
      </w:r>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620C7B">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620C7B">
        <w:fldChar w:fldCharType="begin"/>
      </w:r>
      <w:r w:rsidR="00620C7B">
        <w:instrText xml:space="preserve"> HYPERLINK "http://www.plosbiology.org/article/info:doi/10.1371/journal.pbio.1000412" \t "_blank" </w:instrText>
      </w:r>
      <w:r w:rsidR="00620C7B">
        <w:fldChar w:fldCharType="separate"/>
      </w:r>
      <w:r w:rsidR="007B7AF0" w:rsidRPr="00505C51">
        <w:rPr>
          <w:rStyle w:val="Lienhypertexte"/>
          <w:rFonts w:asciiTheme="minorHAnsi" w:hAnsiTheme="minorHAnsi"/>
          <w:bCs/>
          <w:sz w:val="22"/>
          <w:szCs w:val="22"/>
          <w:lang w:val="en-GB"/>
        </w:rPr>
        <w:t>ARRIVE guidelines</w:t>
      </w:r>
      <w:r w:rsidR="00620C7B">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41CA372" w14:textId="7BBCBFA5" w:rsidR="00F63A3A" w:rsidRPr="00C87ADD" w:rsidRDefault="008A795A"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cs="Helvetica"/>
          <w:sz w:val="22"/>
          <w:szCs w:val="22"/>
        </w:rPr>
        <w:t xml:space="preserve">We based our sample size on our 15+ years of experience with </w:t>
      </w:r>
      <w:proofErr w:type="spellStart"/>
      <w:r w:rsidRPr="00C87ADD">
        <w:rPr>
          <w:rFonts w:asciiTheme="minorHAnsi" w:hAnsiTheme="minorHAnsi" w:cs="Helvetica"/>
          <w:sz w:val="22"/>
          <w:szCs w:val="22"/>
        </w:rPr>
        <w:t>histochemical</w:t>
      </w:r>
      <w:proofErr w:type="spellEnd"/>
      <w:r w:rsidRPr="00C87ADD">
        <w:rPr>
          <w:rFonts w:asciiTheme="minorHAnsi" w:hAnsiTheme="minorHAnsi" w:cs="Helvetica"/>
          <w:sz w:val="22"/>
          <w:szCs w:val="22"/>
        </w:rPr>
        <w:t>/neuroanatomical and physiological studies. We estimated that the proposed numbers of animals ensure statistical confidence in the results presented in the paper while reducing the number of animals used to meet scientific objectives.</w:t>
      </w:r>
      <w:r w:rsidRPr="00C87ADD">
        <w:rPr>
          <w:rFonts w:asciiTheme="minorHAnsi" w:hAnsiTheme="minorHAnsi"/>
          <w:sz w:val="22"/>
          <w:szCs w:val="22"/>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31115A7" w14:textId="77777777" w:rsidR="00D70896"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lastRenderedPageBreak/>
        <w:t xml:space="preserve">We always repeated experiments at least twice and/or from at least 2 distinct litters to avoid experiment or litter bias. </w:t>
      </w:r>
    </w:p>
    <w:p w14:paraId="25A47A63" w14:textId="77777777" w:rsidR="00C3529A" w:rsidRPr="00C87ADD" w:rsidRDefault="00C3529A"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787320" w14:textId="524660BD"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 xml:space="preserve">For </w:t>
      </w:r>
      <w:r w:rsidR="00BC207C">
        <w:rPr>
          <w:rFonts w:asciiTheme="minorHAnsi" w:hAnsiTheme="minorHAnsi"/>
          <w:sz w:val="22"/>
          <w:szCs w:val="22"/>
        </w:rPr>
        <w:t>each</w:t>
      </w:r>
      <w:r w:rsidRPr="00C87ADD">
        <w:rPr>
          <w:rFonts w:asciiTheme="minorHAnsi" w:hAnsiTheme="minorHAnsi"/>
          <w:sz w:val="22"/>
          <w:szCs w:val="22"/>
        </w:rPr>
        <w:t xml:space="preserve"> experiment, replicate information </w:t>
      </w:r>
      <w:r w:rsidR="00D242AD">
        <w:rPr>
          <w:rFonts w:asciiTheme="minorHAnsi" w:hAnsiTheme="minorHAnsi"/>
          <w:sz w:val="22"/>
          <w:szCs w:val="22"/>
        </w:rPr>
        <w:t>is</w:t>
      </w:r>
      <w:r w:rsidRPr="00C87ADD">
        <w:rPr>
          <w:rFonts w:asciiTheme="minorHAnsi" w:hAnsiTheme="minorHAnsi"/>
          <w:sz w:val="22"/>
          <w:szCs w:val="22"/>
        </w:rPr>
        <w:t xml:space="preserve"> found </w:t>
      </w:r>
      <w:r w:rsidR="00BC207C">
        <w:rPr>
          <w:rFonts w:asciiTheme="minorHAnsi" w:hAnsiTheme="minorHAnsi"/>
          <w:sz w:val="22"/>
          <w:szCs w:val="22"/>
        </w:rPr>
        <w:t>in Methods section and in Figure L</w:t>
      </w:r>
      <w:r w:rsidR="00AD2116" w:rsidRPr="00C87ADD">
        <w:rPr>
          <w:rFonts w:asciiTheme="minorHAnsi" w:hAnsiTheme="minorHAnsi"/>
          <w:sz w:val="22"/>
          <w:szCs w:val="22"/>
        </w:rPr>
        <w:t xml:space="preserve">egends </w:t>
      </w:r>
      <w:r w:rsidRPr="00C87ADD">
        <w:rPr>
          <w:rFonts w:asciiTheme="minorHAnsi" w:hAnsiTheme="minorHAnsi"/>
          <w:sz w:val="22"/>
          <w:szCs w:val="22"/>
        </w:rPr>
        <w:t>as described below:</w:t>
      </w:r>
    </w:p>
    <w:p w14:paraId="54E542BA" w14:textId="6F139124"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I</w:t>
      </w:r>
      <w:r w:rsidRPr="00C87ADD">
        <w:rPr>
          <w:rFonts w:asciiTheme="minorHAnsi" w:hAnsiTheme="minorHAnsi"/>
          <w:sz w:val="22"/>
          <w:szCs w:val="22"/>
        </w:rPr>
        <w:t>ntra-embryonic surgeries: page 1</w:t>
      </w:r>
      <w:ins w:id="0" w:author="sophie jparc" w:date="2018-10-01T23:43:00Z">
        <w:r w:rsidR="00620C7B">
          <w:rPr>
            <w:rFonts w:asciiTheme="minorHAnsi" w:hAnsiTheme="minorHAnsi"/>
            <w:sz w:val="22"/>
            <w:szCs w:val="22"/>
          </w:rPr>
          <w:t>9</w:t>
        </w:r>
      </w:ins>
      <w:del w:id="1" w:author="sophie jparc" w:date="2018-10-01T23:43:00Z">
        <w:r w:rsidRPr="00C87ADD" w:rsidDel="00620C7B">
          <w:rPr>
            <w:rFonts w:asciiTheme="minorHAnsi" w:hAnsiTheme="minorHAnsi"/>
            <w:sz w:val="22"/>
            <w:szCs w:val="22"/>
          </w:rPr>
          <w:delText>7</w:delText>
        </w:r>
      </w:del>
      <w:r w:rsidRPr="00C87ADD">
        <w:rPr>
          <w:rFonts w:asciiTheme="minorHAnsi" w:hAnsiTheme="minorHAnsi"/>
          <w:sz w:val="22"/>
          <w:szCs w:val="22"/>
        </w:rPr>
        <w:t>, Figure</w:t>
      </w:r>
      <w:r w:rsidR="00BC207C">
        <w:rPr>
          <w:rFonts w:asciiTheme="minorHAnsi" w:hAnsiTheme="minorHAnsi"/>
          <w:sz w:val="22"/>
          <w:szCs w:val="22"/>
        </w:rPr>
        <w:t xml:space="preserve"> </w:t>
      </w:r>
      <w:r w:rsidRPr="00C87ADD">
        <w:rPr>
          <w:rFonts w:asciiTheme="minorHAnsi" w:hAnsiTheme="minorHAnsi"/>
          <w:sz w:val="22"/>
          <w:szCs w:val="22"/>
        </w:rPr>
        <w:t>4 legends</w:t>
      </w:r>
    </w:p>
    <w:p w14:paraId="7A3DCAEF" w14:textId="0308C7AA"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H</w:t>
      </w:r>
      <w:r w:rsidRPr="00C87ADD">
        <w:rPr>
          <w:rFonts w:asciiTheme="minorHAnsi" w:hAnsiTheme="minorHAnsi"/>
          <w:sz w:val="22"/>
          <w:szCs w:val="22"/>
        </w:rPr>
        <w:t>anging drop culture: pages 1</w:t>
      </w:r>
      <w:ins w:id="2" w:author="sophie jparc" w:date="2018-10-01T23:43:00Z">
        <w:r w:rsidR="00620C7B">
          <w:rPr>
            <w:rFonts w:asciiTheme="minorHAnsi" w:hAnsiTheme="minorHAnsi"/>
            <w:sz w:val="22"/>
            <w:szCs w:val="22"/>
          </w:rPr>
          <w:t>9</w:t>
        </w:r>
      </w:ins>
      <w:del w:id="3" w:author="sophie jparc" w:date="2018-10-01T23:43:00Z">
        <w:r w:rsidRPr="00C87ADD" w:rsidDel="00620C7B">
          <w:rPr>
            <w:rFonts w:asciiTheme="minorHAnsi" w:hAnsiTheme="minorHAnsi"/>
            <w:sz w:val="22"/>
            <w:szCs w:val="22"/>
          </w:rPr>
          <w:delText>7</w:delText>
        </w:r>
      </w:del>
      <w:r w:rsidRPr="00C87ADD">
        <w:rPr>
          <w:rFonts w:asciiTheme="minorHAnsi" w:hAnsiTheme="minorHAnsi"/>
          <w:sz w:val="22"/>
          <w:szCs w:val="22"/>
        </w:rPr>
        <w:t xml:space="preserve">, </w:t>
      </w:r>
      <w:ins w:id="4" w:author="sophie jparc" w:date="2018-10-01T23:43:00Z">
        <w:r w:rsidR="00620C7B">
          <w:rPr>
            <w:rFonts w:asciiTheme="minorHAnsi" w:hAnsiTheme="minorHAnsi"/>
            <w:sz w:val="22"/>
            <w:szCs w:val="22"/>
          </w:rPr>
          <w:t>20</w:t>
        </w:r>
      </w:ins>
      <w:del w:id="5" w:author="sophie jparc" w:date="2018-10-01T23:43:00Z">
        <w:r w:rsidRPr="00C87ADD" w:rsidDel="00620C7B">
          <w:rPr>
            <w:rFonts w:asciiTheme="minorHAnsi" w:hAnsiTheme="minorHAnsi"/>
            <w:sz w:val="22"/>
            <w:szCs w:val="22"/>
          </w:rPr>
          <w:delText>18</w:delText>
        </w:r>
      </w:del>
    </w:p>
    <w:p w14:paraId="2F9F2C36" w14:textId="02E06E92"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C</w:t>
      </w:r>
      <w:r w:rsidRPr="00C87ADD">
        <w:rPr>
          <w:rFonts w:asciiTheme="minorHAnsi" w:hAnsiTheme="minorHAnsi"/>
          <w:sz w:val="22"/>
          <w:szCs w:val="22"/>
        </w:rPr>
        <w:t xml:space="preserve">ell sorting: page </w:t>
      </w:r>
      <w:ins w:id="6" w:author="sophie jparc" w:date="2018-10-01T23:43:00Z">
        <w:r w:rsidR="00620C7B">
          <w:rPr>
            <w:rFonts w:asciiTheme="minorHAnsi" w:hAnsiTheme="minorHAnsi"/>
            <w:sz w:val="22"/>
            <w:szCs w:val="22"/>
          </w:rPr>
          <w:t>20</w:t>
        </w:r>
      </w:ins>
      <w:del w:id="7" w:author="sophie jparc" w:date="2018-10-01T23:43:00Z">
        <w:r w:rsidRPr="00C87ADD" w:rsidDel="00620C7B">
          <w:rPr>
            <w:rFonts w:asciiTheme="minorHAnsi" w:hAnsiTheme="minorHAnsi"/>
            <w:sz w:val="22"/>
            <w:szCs w:val="22"/>
          </w:rPr>
          <w:delText>18</w:delText>
        </w:r>
      </w:del>
    </w:p>
    <w:p w14:paraId="086FD0FD" w14:textId="451A19BD"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M</w:t>
      </w:r>
      <w:r w:rsidRPr="00C87ADD">
        <w:rPr>
          <w:rFonts w:asciiTheme="minorHAnsi" w:hAnsiTheme="minorHAnsi"/>
          <w:sz w:val="22"/>
          <w:szCs w:val="22"/>
        </w:rPr>
        <w:t xml:space="preserve">icroarray: page </w:t>
      </w:r>
      <w:ins w:id="8" w:author="sophie jparc" w:date="2018-10-01T23:44:00Z">
        <w:r w:rsidR="00620C7B">
          <w:rPr>
            <w:rFonts w:asciiTheme="minorHAnsi" w:hAnsiTheme="minorHAnsi"/>
            <w:sz w:val="22"/>
            <w:szCs w:val="22"/>
          </w:rPr>
          <w:t>21, 22</w:t>
        </w:r>
      </w:ins>
      <w:del w:id="9" w:author="sophie jparc" w:date="2018-10-01T23:44:00Z">
        <w:r w:rsidRPr="00C87ADD" w:rsidDel="00620C7B">
          <w:rPr>
            <w:rFonts w:asciiTheme="minorHAnsi" w:hAnsiTheme="minorHAnsi"/>
            <w:sz w:val="22"/>
            <w:szCs w:val="22"/>
          </w:rPr>
          <w:delText>19</w:delText>
        </w:r>
      </w:del>
    </w:p>
    <w:p w14:paraId="44B12452" w14:textId="77777777"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ACB3049" w14:textId="301084C6"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 xml:space="preserve">For </w:t>
      </w:r>
      <w:r w:rsidR="00BC207C">
        <w:rPr>
          <w:rFonts w:asciiTheme="minorHAnsi" w:hAnsiTheme="minorHAnsi"/>
          <w:sz w:val="22"/>
          <w:szCs w:val="22"/>
        </w:rPr>
        <w:t>each</w:t>
      </w:r>
      <w:r w:rsidRPr="00C87ADD">
        <w:rPr>
          <w:rFonts w:asciiTheme="minorHAnsi" w:hAnsiTheme="minorHAnsi"/>
          <w:sz w:val="22"/>
          <w:szCs w:val="22"/>
        </w:rPr>
        <w:t xml:space="preserve"> experiment, </w:t>
      </w:r>
      <w:r w:rsidRPr="00BC207C">
        <w:rPr>
          <w:rFonts w:asciiTheme="minorHAnsi" w:hAnsiTheme="minorHAnsi"/>
          <w:i/>
          <w:sz w:val="22"/>
          <w:szCs w:val="22"/>
        </w:rPr>
        <w:t>n</w:t>
      </w:r>
      <w:r w:rsidRPr="00C87ADD">
        <w:rPr>
          <w:rFonts w:asciiTheme="minorHAnsi" w:hAnsiTheme="minorHAnsi"/>
          <w:sz w:val="22"/>
          <w:szCs w:val="22"/>
        </w:rPr>
        <w:t xml:space="preserve"> number information </w:t>
      </w:r>
      <w:r w:rsidR="00BC207C">
        <w:rPr>
          <w:rFonts w:asciiTheme="minorHAnsi" w:hAnsiTheme="minorHAnsi"/>
          <w:sz w:val="22"/>
          <w:szCs w:val="22"/>
        </w:rPr>
        <w:t>is</w:t>
      </w:r>
      <w:r w:rsidRPr="00C87ADD">
        <w:rPr>
          <w:rFonts w:asciiTheme="minorHAnsi" w:hAnsiTheme="minorHAnsi"/>
          <w:sz w:val="22"/>
          <w:szCs w:val="22"/>
        </w:rPr>
        <w:t xml:space="preserve"> found </w:t>
      </w:r>
      <w:r w:rsidR="00BC207C">
        <w:rPr>
          <w:rFonts w:asciiTheme="minorHAnsi" w:hAnsiTheme="minorHAnsi"/>
          <w:sz w:val="22"/>
          <w:szCs w:val="22"/>
        </w:rPr>
        <w:t>in M</w:t>
      </w:r>
      <w:r w:rsidR="00AD2116" w:rsidRPr="00C87ADD">
        <w:rPr>
          <w:rFonts w:asciiTheme="minorHAnsi" w:hAnsiTheme="minorHAnsi"/>
          <w:sz w:val="22"/>
          <w:szCs w:val="22"/>
        </w:rPr>
        <w:t>ethod</w:t>
      </w:r>
      <w:r w:rsidR="00BC207C">
        <w:rPr>
          <w:rFonts w:asciiTheme="minorHAnsi" w:hAnsiTheme="minorHAnsi"/>
          <w:sz w:val="22"/>
          <w:szCs w:val="22"/>
        </w:rPr>
        <w:t>s</w:t>
      </w:r>
      <w:r w:rsidR="00AD2116" w:rsidRPr="00C87ADD">
        <w:rPr>
          <w:rFonts w:asciiTheme="minorHAnsi" w:hAnsiTheme="minorHAnsi"/>
          <w:sz w:val="22"/>
          <w:szCs w:val="22"/>
        </w:rPr>
        <w:t xml:space="preserve"> section and in </w:t>
      </w:r>
      <w:r w:rsidR="00BC207C">
        <w:rPr>
          <w:rFonts w:asciiTheme="minorHAnsi" w:hAnsiTheme="minorHAnsi"/>
          <w:sz w:val="22"/>
          <w:szCs w:val="22"/>
        </w:rPr>
        <w:t>Figure L</w:t>
      </w:r>
      <w:r w:rsidR="00AD2116" w:rsidRPr="00C87ADD">
        <w:rPr>
          <w:rFonts w:asciiTheme="minorHAnsi" w:hAnsiTheme="minorHAnsi"/>
          <w:sz w:val="22"/>
          <w:szCs w:val="22"/>
        </w:rPr>
        <w:t xml:space="preserve">egends </w:t>
      </w:r>
      <w:r w:rsidRPr="00C87ADD">
        <w:rPr>
          <w:rFonts w:asciiTheme="minorHAnsi" w:hAnsiTheme="minorHAnsi"/>
          <w:sz w:val="22"/>
          <w:szCs w:val="22"/>
        </w:rPr>
        <w:t>as described below:</w:t>
      </w:r>
    </w:p>
    <w:p w14:paraId="400839D6" w14:textId="455E3CD7" w:rsidR="00D70896" w:rsidRPr="00C87ADD" w:rsidRDefault="00835ADB"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H</w:t>
      </w:r>
      <w:r w:rsidR="00D70896" w:rsidRPr="00C87ADD">
        <w:rPr>
          <w:rFonts w:asciiTheme="minorHAnsi" w:hAnsiTheme="minorHAnsi"/>
          <w:sz w:val="22"/>
          <w:szCs w:val="22"/>
        </w:rPr>
        <w:t xml:space="preserve">anging drop: pages </w:t>
      </w:r>
      <w:ins w:id="10" w:author="sophie jparc" w:date="2018-10-01T23:44:00Z">
        <w:r w:rsidR="00620C7B">
          <w:rPr>
            <w:rFonts w:asciiTheme="minorHAnsi" w:hAnsiTheme="minorHAnsi"/>
            <w:sz w:val="22"/>
            <w:szCs w:val="22"/>
          </w:rPr>
          <w:t>19, 20</w:t>
        </w:r>
      </w:ins>
      <w:del w:id="11" w:author="sophie jparc" w:date="2018-10-01T23:44:00Z">
        <w:r w:rsidR="00D70896" w:rsidRPr="00C87ADD" w:rsidDel="00620C7B">
          <w:rPr>
            <w:rFonts w:asciiTheme="minorHAnsi" w:hAnsiTheme="minorHAnsi"/>
            <w:sz w:val="22"/>
            <w:szCs w:val="22"/>
          </w:rPr>
          <w:delText>17,18,</w:delText>
        </w:r>
      </w:del>
      <w:r w:rsidR="00D70896" w:rsidRPr="00C87ADD">
        <w:rPr>
          <w:rFonts w:asciiTheme="minorHAnsi" w:hAnsiTheme="minorHAnsi"/>
          <w:sz w:val="22"/>
          <w:szCs w:val="22"/>
        </w:rPr>
        <w:t xml:space="preserve"> Figure</w:t>
      </w:r>
      <w:r w:rsidR="00BC207C">
        <w:rPr>
          <w:rFonts w:asciiTheme="minorHAnsi" w:hAnsiTheme="minorHAnsi"/>
          <w:sz w:val="22"/>
          <w:szCs w:val="22"/>
        </w:rPr>
        <w:t xml:space="preserve"> </w:t>
      </w:r>
      <w:r w:rsidR="00D70896" w:rsidRPr="00C87ADD">
        <w:rPr>
          <w:rFonts w:asciiTheme="minorHAnsi" w:hAnsiTheme="minorHAnsi"/>
          <w:sz w:val="22"/>
          <w:szCs w:val="22"/>
        </w:rPr>
        <w:t>4 legends</w:t>
      </w:r>
    </w:p>
    <w:p w14:paraId="169F8E00" w14:textId="7CA1F555" w:rsidR="00D70896" w:rsidRPr="00C87ADD" w:rsidRDefault="00835ADB"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T</w:t>
      </w:r>
      <w:r w:rsidR="00D70896" w:rsidRPr="00C87ADD">
        <w:rPr>
          <w:rFonts w:asciiTheme="minorHAnsi" w:hAnsiTheme="minorHAnsi"/>
          <w:sz w:val="22"/>
          <w:szCs w:val="22"/>
        </w:rPr>
        <w:t xml:space="preserve">issue collection: page </w:t>
      </w:r>
      <w:del w:id="12" w:author="sophie jparc" w:date="2018-10-01T23:44:00Z">
        <w:r w:rsidR="00D70896" w:rsidRPr="00C87ADD" w:rsidDel="00620C7B">
          <w:rPr>
            <w:rFonts w:asciiTheme="minorHAnsi" w:hAnsiTheme="minorHAnsi"/>
            <w:sz w:val="22"/>
            <w:szCs w:val="22"/>
          </w:rPr>
          <w:delText>18</w:delText>
        </w:r>
      </w:del>
      <w:ins w:id="13" w:author="sophie jparc" w:date="2018-10-01T23:44:00Z">
        <w:r w:rsidR="00620C7B">
          <w:rPr>
            <w:rFonts w:asciiTheme="minorHAnsi" w:hAnsiTheme="minorHAnsi"/>
            <w:sz w:val="22"/>
            <w:szCs w:val="22"/>
          </w:rPr>
          <w:t>20</w:t>
        </w:r>
      </w:ins>
    </w:p>
    <w:p w14:paraId="021765E1" w14:textId="06DDC72F" w:rsidR="00D70896" w:rsidRPr="00C87ADD" w:rsidRDefault="00835ADB"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C</w:t>
      </w:r>
      <w:r w:rsidR="00D70896" w:rsidRPr="00C87ADD">
        <w:rPr>
          <w:rFonts w:asciiTheme="minorHAnsi" w:hAnsiTheme="minorHAnsi"/>
          <w:sz w:val="22"/>
          <w:szCs w:val="22"/>
        </w:rPr>
        <w:t xml:space="preserve">ell sorting: page </w:t>
      </w:r>
      <w:del w:id="14" w:author="sophie jparc" w:date="2018-10-01T23:44:00Z">
        <w:r w:rsidR="00D70896" w:rsidRPr="00C87ADD" w:rsidDel="00620C7B">
          <w:rPr>
            <w:rFonts w:asciiTheme="minorHAnsi" w:hAnsiTheme="minorHAnsi"/>
            <w:sz w:val="22"/>
            <w:szCs w:val="22"/>
          </w:rPr>
          <w:delText>18</w:delText>
        </w:r>
      </w:del>
      <w:ins w:id="15" w:author="sophie jparc" w:date="2018-10-01T23:44:00Z">
        <w:r w:rsidR="00620C7B">
          <w:rPr>
            <w:rFonts w:asciiTheme="minorHAnsi" w:hAnsiTheme="minorHAnsi"/>
            <w:sz w:val="22"/>
            <w:szCs w:val="22"/>
          </w:rPr>
          <w:t>20</w:t>
        </w:r>
      </w:ins>
      <w:r w:rsidR="00D70896" w:rsidRPr="00C87ADD">
        <w:rPr>
          <w:rFonts w:asciiTheme="minorHAnsi" w:hAnsiTheme="minorHAnsi"/>
          <w:sz w:val="22"/>
          <w:szCs w:val="22"/>
        </w:rPr>
        <w:t>, Figure</w:t>
      </w:r>
      <w:r w:rsidR="00BC207C">
        <w:rPr>
          <w:rFonts w:asciiTheme="minorHAnsi" w:hAnsiTheme="minorHAnsi"/>
          <w:sz w:val="22"/>
          <w:szCs w:val="22"/>
        </w:rPr>
        <w:t xml:space="preserve"> </w:t>
      </w:r>
      <w:r w:rsidR="00D70896" w:rsidRPr="00C87ADD">
        <w:rPr>
          <w:rFonts w:asciiTheme="minorHAnsi" w:hAnsiTheme="minorHAnsi"/>
          <w:sz w:val="22"/>
          <w:szCs w:val="22"/>
        </w:rPr>
        <w:t>1, Figure</w:t>
      </w:r>
      <w:r w:rsidR="00BC207C">
        <w:rPr>
          <w:rFonts w:asciiTheme="minorHAnsi" w:hAnsiTheme="minorHAnsi"/>
          <w:sz w:val="22"/>
          <w:szCs w:val="22"/>
        </w:rPr>
        <w:t xml:space="preserve"> </w:t>
      </w:r>
      <w:r w:rsidR="00D70896" w:rsidRPr="00C87ADD">
        <w:rPr>
          <w:rFonts w:asciiTheme="minorHAnsi" w:hAnsiTheme="minorHAnsi"/>
          <w:sz w:val="22"/>
          <w:szCs w:val="22"/>
        </w:rPr>
        <w:t>S3 legends</w:t>
      </w:r>
    </w:p>
    <w:p w14:paraId="56AC0DFA" w14:textId="5E2307A4" w:rsidR="00D70896" w:rsidRPr="00C87ADD" w:rsidRDefault="00835ADB"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M</w:t>
      </w:r>
      <w:r w:rsidR="00D70896" w:rsidRPr="00C87ADD">
        <w:rPr>
          <w:rFonts w:asciiTheme="minorHAnsi" w:hAnsiTheme="minorHAnsi"/>
          <w:sz w:val="22"/>
          <w:szCs w:val="22"/>
        </w:rPr>
        <w:t xml:space="preserve">icroarray: page </w:t>
      </w:r>
      <w:del w:id="16" w:author="sophie jparc" w:date="2018-10-01T23:44:00Z">
        <w:r w:rsidR="00D70896" w:rsidRPr="00C87ADD" w:rsidDel="00620C7B">
          <w:rPr>
            <w:rFonts w:asciiTheme="minorHAnsi" w:hAnsiTheme="minorHAnsi"/>
            <w:sz w:val="22"/>
            <w:szCs w:val="22"/>
          </w:rPr>
          <w:delText>19</w:delText>
        </w:r>
      </w:del>
      <w:ins w:id="17" w:author="sophie jparc" w:date="2018-10-01T23:44:00Z">
        <w:r w:rsidR="00620C7B">
          <w:rPr>
            <w:rFonts w:asciiTheme="minorHAnsi" w:hAnsiTheme="minorHAnsi"/>
            <w:sz w:val="22"/>
            <w:szCs w:val="22"/>
          </w:rPr>
          <w:t>21, 22</w:t>
        </w:r>
      </w:ins>
    </w:p>
    <w:p w14:paraId="21A1143B" w14:textId="6E8C92BC" w:rsidR="00D70896" w:rsidRPr="00C87ADD" w:rsidRDefault="00835ADB"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T</w:t>
      </w:r>
      <w:r w:rsidR="00D70896" w:rsidRPr="00C87ADD">
        <w:rPr>
          <w:rFonts w:asciiTheme="minorHAnsi" w:hAnsiTheme="minorHAnsi"/>
          <w:sz w:val="22"/>
          <w:szCs w:val="22"/>
        </w:rPr>
        <w:t xml:space="preserve">issue: page </w:t>
      </w:r>
      <w:del w:id="18" w:author="sophie jparc" w:date="2018-10-01T23:45:00Z">
        <w:r w:rsidR="00D70896" w:rsidRPr="00C87ADD" w:rsidDel="00620C7B">
          <w:rPr>
            <w:rFonts w:asciiTheme="minorHAnsi" w:hAnsiTheme="minorHAnsi"/>
            <w:sz w:val="22"/>
            <w:szCs w:val="22"/>
          </w:rPr>
          <w:delText>20</w:delText>
        </w:r>
      </w:del>
      <w:ins w:id="19" w:author="sophie jparc" w:date="2018-10-01T23:45:00Z">
        <w:r w:rsidR="00620C7B">
          <w:rPr>
            <w:rFonts w:asciiTheme="minorHAnsi" w:hAnsiTheme="minorHAnsi"/>
            <w:sz w:val="22"/>
            <w:szCs w:val="22"/>
          </w:rPr>
          <w:t>22</w:t>
        </w:r>
      </w:ins>
    </w:p>
    <w:p w14:paraId="3B91CED6" w14:textId="5A048843"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w:t>
      </w:r>
      <w:r w:rsidRPr="00C87ADD">
        <w:rPr>
          <w:rFonts w:asciiTheme="minorHAnsi" w:hAnsiTheme="minorHAnsi"/>
          <w:sz w:val="22"/>
          <w:szCs w:val="22"/>
        </w:rPr>
        <w:t>ISH: Figure2, Figure</w:t>
      </w:r>
      <w:r w:rsidR="00BC207C">
        <w:rPr>
          <w:rFonts w:asciiTheme="minorHAnsi" w:hAnsiTheme="minorHAnsi"/>
          <w:sz w:val="22"/>
          <w:szCs w:val="22"/>
        </w:rPr>
        <w:t xml:space="preserve"> </w:t>
      </w:r>
      <w:r w:rsidRPr="00C87ADD">
        <w:rPr>
          <w:rFonts w:asciiTheme="minorHAnsi" w:hAnsiTheme="minorHAnsi"/>
          <w:sz w:val="22"/>
          <w:szCs w:val="22"/>
        </w:rPr>
        <w:t>S2 legends</w:t>
      </w:r>
    </w:p>
    <w:p w14:paraId="63B8B272" w14:textId="0C8DE4FA"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P</w:t>
      </w:r>
      <w:r w:rsidRPr="00C87ADD">
        <w:rPr>
          <w:rFonts w:asciiTheme="minorHAnsi" w:hAnsiTheme="minorHAnsi"/>
          <w:sz w:val="22"/>
          <w:szCs w:val="22"/>
        </w:rPr>
        <w:t>hysiology: Page</w:t>
      </w:r>
      <w:ins w:id="20" w:author="sophie jparc" w:date="2018-10-01T23:45:00Z">
        <w:r w:rsidR="00620C7B">
          <w:rPr>
            <w:rFonts w:asciiTheme="minorHAnsi" w:hAnsiTheme="minorHAnsi"/>
            <w:sz w:val="22"/>
            <w:szCs w:val="22"/>
          </w:rPr>
          <w:t>s 24, 25</w:t>
        </w:r>
      </w:ins>
      <w:bookmarkStart w:id="21" w:name="_GoBack"/>
      <w:bookmarkEnd w:id="21"/>
      <w:del w:id="22" w:author="sophie jparc" w:date="2018-10-01T23:45:00Z">
        <w:r w:rsidRPr="00C87ADD" w:rsidDel="00620C7B">
          <w:rPr>
            <w:rFonts w:asciiTheme="minorHAnsi" w:hAnsiTheme="minorHAnsi"/>
            <w:sz w:val="22"/>
            <w:szCs w:val="22"/>
          </w:rPr>
          <w:delText xml:space="preserve"> 22</w:delText>
        </w:r>
      </w:del>
      <w:r w:rsidRPr="00C87ADD">
        <w:rPr>
          <w:rFonts w:asciiTheme="minorHAnsi" w:hAnsiTheme="minorHAnsi"/>
          <w:sz w:val="22"/>
          <w:szCs w:val="22"/>
        </w:rPr>
        <w:t>, Figure</w:t>
      </w:r>
      <w:r w:rsidR="00BC207C">
        <w:rPr>
          <w:rFonts w:asciiTheme="minorHAnsi" w:hAnsiTheme="minorHAnsi"/>
          <w:sz w:val="22"/>
          <w:szCs w:val="22"/>
        </w:rPr>
        <w:t xml:space="preserve"> </w:t>
      </w:r>
      <w:r w:rsidRPr="00C87ADD">
        <w:rPr>
          <w:rFonts w:asciiTheme="minorHAnsi" w:hAnsiTheme="minorHAnsi"/>
          <w:sz w:val="22"/>
          <w:szCs w:val="22"/>
        </w:rPr>
        <w:t>1, Figure</w:t>
      </w:r>
      <w:r w:rsidR="00BC207C">
        <w:rPr>
          <w:rFonts w:asciiTheme="minorHAnsi" w:hAnsiTheme="minorHAnsi"/>
          <w:sz w:val="22"/>
          <w:szCs w:val="22"/>
        </w:rPr>
        <w:t xml:space="preserve"> </w:t>
      </w:r>
      <w:r w:rsidRPr="00C87ADD">
        <w:rPr>
          <w:rFonts w:asciiTheme="minorHAnsi" w:hAnsiTheme="minorHAnsi"/>
          <w:sz w:val="22"/>
          <w:szCs w:val="22"/>
        </w:rPr>
        <w:t>S1 legends</w:t>
      </w:r>
    </w:p>
    <w:p w14:paraId="3FA29CED" w14:textId="67DD853F"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I</w:t>
      </w:r>
      <w:r w:rsidRPr="00C87ADD">
        <w:rPr>
          <w:rFonts w:asciiTheme="minorHAnsi" w:hAnsiTheme="minorHAnsi"/>
          <w:sz w:val="22"/>
          <w:szCs w:val="22"/>
        </w:rPr>
        <w:t>mmunohistochemistry: Figure</w:t>
      </w:r>
      <w:r w:rsidR="00BC207C">
        <w:rPr>
          <w:rFonts w:asciiTheme="minorHAnsi" w:hAnsiTheme="minorHAnsi"/>
          <w:sz w:val="22"/>
          <w:szCs w:val="22"/>
        </w:rPr>
        <w:t xml:space="preserve"> </w:t>
      </w:r>
      <w:r w:rsidRPr="00C87ADD">
        <w:rPr>
          <w:rFonts w:asciiTheme="minorHAnsi" w:hAnsiTheme="minorHAnsi"/>
          <w:sz w:val="22"/>
          <w:szCs w:val="22"/>
        </w:rPr>
        <w:t>1, Figure</w:t>
      </w:r>
      <w:r w:rsidR="00BC207C">
        <w:rPr>
          <w:rFonts w:asciiTheme="minorHAnsi" w:hAnsiTheme="minorHAnsi"/>
          <w:sz w:val="22"/>
          <w:szCs w:val="22"/>
        </w:rPr>
        <w:t xml:space="preserve"> </w:t>
      </w:r>
      <w:r w:rsidRPr="00C87ADD">
        <w:rPr>
          <w:rFonts w:asciiTheme="minorHAnsi" w:hAnsiTheme="minorHAnsi"/>
          <w:sz w:val="22"/>
          <w:szCs w:val="22"/>
        </w:rPr>
        <w:t>S2 legends</w:t>
      </w:r>
    </w:p>
    <w:p w14:paraId="5C6AFDF2" w14:textId="793EA743"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C</w:t>
      </w:r>
      <w:r w:rsidRPr="00C87ADD">
        <w:rPr>
          <w:rFonts w:asciiTheme="minorHAnsi" w:hAnsiTheme="minorHAnsi"/>
          <w:sz w:val="22"/>
          <w:szCs w:val="22"/>
        </w:rPr>
        <w:t>ell sorting: Figure</w:t>
      </w:r>
      <w:r w:rsidR="00BC207C">
        <w:rPr>
          <w:rFonts w:asciiTheme="minorHAnsi" w:hAnsiTheme="minorHAnsi"/>
          <w:sz w:val="22"/>
          <w:szCs w:val="22"/>
        </w:rPr>
        <w:t xml:space="preserve"> </w:t>
      </w:r>
      <w:r w:rsidRPr="00C87ADD">
        <w:rPr>
          <w:rFonts w:asciiTheme="minorHAnsi" w:hAnsiTheme="minorHAnsi"/>
          <w:sz w:val="22"/>
          <w:szCs w:val="22"/>
        </w:rPr>
        <w:t>4 legends</w:t>
      </w:r>
    </w:p>
    <w:p w14:paraId="0F9D228E" w14:textId="21B11CB4"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w:t>
      </w:r>
      <w:r w:rsidR="00835ADB">
        <w:rPr>
          <w:rFonts w:asciiTheme="minorHAnsi" w:hAnsiTheme="minorHAnsi"/>
          <w:sz w:val="22"/>
          <w:szCs w:val="22"/>
        </w:rPr>
        <w:t xml:space="preserve"> </w:t>
      </w:r>
      <w:r w:rsidRPr="00835ADB">
        <w:rPr>
          <w:rFonts w:asciiTheme="minorHAnsi" w:hAnsiTheme="minorHAnsi"/>
          <w:i/>
          <w:sz w:val="22"/>
          <w:szCs w:val="22"/>
        </w:rPr>
        <w:t>In vitro</w:t>
      </w:r>
      <w:r w:rsidRPr="00C87ADD">
        <w:rPr>
          <w:rFonts w:asciiTheme="minorHAnsi" w:hAnsiTheme="minorHAnsi"/>
          <w:sz w:val="22"/>
          <w:szCs w:val="22"/>
        </w:rPr>
        <w:t xml:space="preserve"> cultures: Figure</w:t>
      </w:r>
      <w:r w:rsidR="00BC207C">
        <w:rPr>
          <w:rFonts w:asciiTheme="minorHAnsi" w:hAnsiTheme="minorHAnsi"/>
          <w:sz w:val="22"/>
          <w:szCs w:val="22"/>
        </w:rPr>
        <w:t xml:space="preserve"> </w:t>
      </w:r>
      <w:r w:rsidRPr="00C87ADD">
        <w:rPr>
          <w:rFonts w:asciiTheme="minorHAnsi" w:hAnsiTheme="minorHAnsi"/>
          <w:sz w:val="22"/>
          <w:szCs w:val="22"/>
        </w:rPr>
        <w:t>4 legends</w:t>
      </w:r>
    </w:p>
    <w:p w14:paraId="1A435BCF" w14:textId="77777777" w:rsidR="00D70896" w:rsidRPr="00C87ADD" w:rsidRDefault="00D70896" w:rsidP="00D7089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102952" w14:textId="5AB35C94" w:rsidR="00B330BD" w:rsidRPr="00C87ADD" w:rsidRDefault="00D708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sz w:val="22"/>
          <w:szCs w:val="22"/>
        </w:rPr>
        <w:t xml:space="preserve">Significant outliers were excluded based on </w:t>
      </w:r>
      <w:r w:rsidRPr="00C87ADD">
        <w:rPr>
          <w:rFonts w:asciiTheme="minorHAnsi" w:hAnsiTheme="minorHAnsi" w:cs="Helvetica"/>
          <w:color w:val="393939"/>
          <w:sz w:val="22"/>
          <w:szCs w:val="22"/>
        </w:rPr>
        <w:t>Grubbs' test, a</w:t>
      </w:r>
      <w:r w:rsidR="006E4B32">
        <w:rPr>
          <w:rFonts w:asciiTheme="minorHAnsi" w:hAnsiTheme="minorHAnsi" w:cs="Helvetica"/>
          <w:color w:val="393939"/>
          <w:sz w:val="22"/>
          <w:szCs w:val="22"/>
        </w:rPr>
        <w:t xml:space="preserve">lso called the ESD method (Extreme </w:t>
      </w:r>
      <w:proofErr w:type="spellStart"/>
      <w:r w:rsidR="006E4B32">
        <w:rPr>
          <w:rFonts w:asciiTheme="minorHAnsi" w:hAnsiTheme="minorHAnsi" w:cs="Helvetica"/>
          <w:color w:val="393939"/>
          <w:sz w:val="22"/>
          <w:szCs w:val="22"/>
        </w:rPr>
        <w:t>Studentized</w:t>
      </w:r>
      <w:proofErr w:type="spellEnd"/>
      <w:r w:rsidR="006E4B32">
        <w:rPr>
          <w:rFonts w:asciiTheme="minorHAnsi" w:hAnsiTheme="minorHAnsi" w:cs="Helvetica"/>
          <w:color w:val="393939"/>
          <w:sz w:val="22"/>
          <w:szCs w:val="22"/>
        </w:rPr>
        <w:t xml:space="preserve"> D</w:t>
      </w:r>
      <w:r w:rsidRPr="00C87ADD">
        <w:rPr>
          <w:rFonts w:asciiTheme="minorHAnsi" w:hAnsiTheme="minorHAnsi" w:cs="Helvetica"/>
          <w:color w:val="393939"/>
          <w:sz w:val="22"/>
          <w:szCs w:val="22"/>
        </w:rPr>
        <w:t>eviate), to determine whether one of the values was a sign</w:t>
      </w:r>
      <w:r w:rsidR="006E4B32">
        <w:rPr>
          <w:rFonts w:asciiTheme="minorHAnsi" w:hAnsiTheme="minorHAnsi" w:cs="Helvetica"/>
          <w:color w:val="393939"/>
          <w:sz w:val="22"/>
          <w:szCs w:val="22"/>
        </w:rPr>
        <w:t>i</w:t>
      </w:r>
      <w:r w:rsidRPr="00C87ADD">
        <w:rPr>
          <w:rFonts w:asciiTheme="minorHAnsi" w:hAnsiTheme="minorHAnsi" w:cs="Helvetica"/>
          <w:color w:val="393939"/>
          <w:sz w:val="22"/>
          <w:szCs w:val="22"/>
        </w:rPr>
        <w:t>ficant outlier from the rest.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D8C7916" w14:textId="34F84485" w:rsidR="00AD2116" w:rsidRPr="00C87ADD" w:rsidRDefault="00AD2116" w:rsidP="00AD2116">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ArialMT"/>
          <w:color w:val="141413"/>
          <w:sz w:val="22"/>
          <w:szCs w:val="22"/>
        </w:rPr>
      </w:pPr>
      <w:r w:rsidRPr="00C87ADD">
        <w:rPr>
          <w:rFonts w:asciiTheme="minorHAnsi" w:hAnsiTheme="minorHAnsi" w:cs="ArialMT"/>
          <w:color w:val="000000"/>
          <w:sz w:val="22"/>
          <w:szCs w:val="22"/>
        </w:rPr>
        <w:t xml:space="preserve">All values were represented as the mean </w:t>
      </w:r>
      <w:r w:rsidR="009E3409">
        <w:rPr>
          <w:rFonts w:asciiTheme="minorHAnsi" w:hAnsiTheme="minorHAnsi" w:cs="ArialMT"/>
          <w:color w:val="000000"/>
          <w:sz w:val="22"/>
          <w:szCs w:val="22"/>
        </w:rPr>
        <w:t>+/-</w:t>
      </w:r>
      <w:r w:rsidRPr="00C87ADD">
        <w:rPr>
          <w:rFonts w:asciiTheme="minorHAnsi" w:hAnsiTheme="minorHAnsi" w:cs="ArialMT"/>
          <w:color w:val="000000"/>
          <w:sz w:val="22"/>
          <w:szCs w:val="22"/>
        </w:rPr>
        <w:t xml:space="preserve"> SEM. </w:t>
      </w:r>
      <w:r w:rsidRPr="00C87ADD">
        <w:rPr>
          <w:rFonts w:asciiTheme="minorHAnsi" w:hAnsiTheme="minorHAnsi" w:cs="ArialMT"/>
          <w:color w:val="141413"/>
          <w:sz w:val="22"/>
          <w:szCs w:val="22"/>
        </w:rPr>
        <w:t xml:space="preserve">Statistical significance was determined using unpaired 2-tailed Student’s t test, 1-way ANOVA followed by </w:t>
      </w:r>
      <w:proofErr w:type="spellStart"/>
      <w:r w:rsidRPr="00C87ADD">
        <w:rPr>
          <w:rFonts w:asciiTheme="minorHAnsi" w:hAnsiTheme="minorHAnsi" w:cs="ArialMT"/>
          <w:color w:val="141413"/>
          <w:sz w:val="22"/>
          <w:szCs w:val="22"/>
        </w:rPr>
        <w:t>Tukey</w:t>
      </w:r>
      <w:proofErr w:type="spellEnd"/>
      <w:r w:rsidRPr="00C87ADD">
        <w:rPr>
          <w:rFonts w:asciiTheme="minorHAnsi" w:hAnsiTheme="minorHAnsi" w:cs="ArialMT"/>
          <w:color w:val="141413"/>
          <w:sz w:val="22"/>
          <w:szCs w:val="22"/>
        </w:rPr>
        <w:t xml:space="preserve"> </w:t>
      </w:r>
      <w:r w:rsidRPr="00C87ADD">
        <w:rPr>
          <w:rFonts w:asciiTheme="minorHAnsi" w:hAnsiTheme="minorHAnsi" w:cs="ArialMT"/>
          <w:i/>
          <w:iCs/>
          <w:color w:val="141413"/>
          <w:sz w:val="22"/>
          <w:szCs w:val="22"/>
        </w:rPr>
        <w:t xml:space="preserve">post hoc </w:t>
      </w:r>
      <w:r w:rsidRPr="00C87ADD">
        <w:rPr>
          <w:rFonts w:asciiTheme="minorHAnsi" w:hAnsiTheme="minorHAnsi" w:cs="ArialMT"/>
          <w:color w:val="141413"/>
          <w:sz w:val="22"/>
          <w:szCs w:val="22"/>
        </w:rPr>
        <w:t xml:space="preserve">test, 2-way ANOVA followed by the </w:t>
      </w:r>
      <w:proofErr w:type="spellStart"/>
      <w:r w:rsidRPr="00C87ADD">
        <w:rPr>
          <w:rFonts w:asciiTheme="minorHAnsi" w:hAnsiTheme="minorHAnsi" w:cs="ArialMT"/>
          <w:color w:val="141413"/>
          <w:sz w:val="22"/>
          <w:szCs w:val="22"/>
        </w:rPr>
        <w:t>Bonferroni</w:t>
      </w:r>
      <w:proofErr w:type="spellEnd"/>
      <w:r w:rsidRPr="00C87ADD">
        <w:rPr>
          <w:rFonts w:asciiTheme="minorHAnsi" w:hAnsiTheme="minorHAnsi" w:cs="ArialMT"/>
          <w:color w:val="141413"/>
          <w:sz w:val="22"/>
          <w:szCs w:val="22"/>
        </w:rPr>
        <w:t xml:space="preserve"> </w:t>
      </w:r>
      <w:r w:rsidRPr="00C87ADD">
        <w:rPr>
          <w:rFonts w:asciiTheme="minorHAnsi" w:hAnsiTheme="minorHAnsi" w:cs="ArialMT"/>
          <w:i/>
          <w:iCs/>
          <w:color w:val="141413"/>
          <w:sz w:val="22"/>
          <w:szCs w:val="22"/>
        </w:rPr>
        <w:t xml:space="preserve">post hoc </w:t>
      </w:r>
      <w:r w:rsidRPr="00C87ADD">
        <w:rPr>
          <w:rFonts w:asciiTheme="minorHAnsi" w:hAnsiTheme="minorHAnsi" w:cs="ArialMT"/>
          <w:color w:val="141413"/>
          <w:sz w:val="22"/>
          <w:szCs w:val="22"/>
        </w:rPr>
        <w:t xml:space="preserve">test, and linear regression when appropriate. </w:t>
      </w:r>
      <w:r w:rsidRPr="00C87ADD">
        <w:rPr>
          <w:rFonts w:asciiTheme="minorHAnsi" w:hAnsiTheme="minorHAnsi" w:cs="ArialMT"/>
          <w:i/>
          <w:iCs/>
          <w:color w:val="141413"/>
          <w:sz w:val="22"/>
          <w:szCs w:val="22"/>
        </w:rPr>
        <w:t xml:space="preserve">P </w:t>
      </w:r>
      <w:r w:rsidRPr="00C87ADD">
        <w:rPr>
          <w:rFonts w:asciiTheme="minorHAnsi" w:hAnsiTheme="minorHAnsi" w:cs="ArialMT"/>
          <w:color w:val="141413"/>
          <w:sz w:val="22"/>
          <w:szCs w:val="22"/>
        </w:rPr>
        <w:t>≤ 0.05 was considered statistically</w:t>
      </w:r>
      <w:r w:rsidR="00C65496">
        <w:rPr>
          <w:rFonts w:asciiTheme="minorHAnsi" w:hAnsiTheme="minorHAnsi" w:cs="ArialMT"/>
          <w:color w:val="141413"/>
          <w:sz w:val="22"/>
          <w:szCs w:val="22"/>
        </w:rPr>
        <w:t xml:space="preserve"> significant. </w:t>
      </w:r>
      <w:r w:rsidR="006E4B32">
        <w:rPr>
          <w:rFonts w:asciiTheme="minorHAnsi" w:hAnsiTheme="minorHAnsi" w:cs="ArialMT"/>
          <w:color w:val="141413"/>
          <w:sz w:val="22"/>
          <w:szCs w:val="22"/>
        </w:rPr>
        <w:t>This</w:t>
      </w:r>
      <w:r w:rsidR="00C65496">
        <w:rPr>
          <w:rFonts w:asciiTheme="minorHAnsi" w:hAnsiTheme="minorHAnsi" w:cs="ArialMT"/>
          <w:color w:val="141413"/>
          <w:sz w:val="22"/>
          <w:szCs w:val="22"/>
        </w:rPr>
        <w:t xml:space="preserve"> information</w:t>
      </w:r>
      <w:r w:rsidRPr="00C87ADD">
        <w:rPr>
          <w:rFonts w:asciiTheme="minorHAnsi" w:hAnsiTheme="minorHAnsi" w:cs="ArialMT"/>
          <w:color w:val="141413"/>
          <w:sz w:val="22"/>
          <w:szCs w:val="22"/>
        </w:rPr>
        <w:t xml:space="preserve"> </w:t>
      </w:r>
      <w:r w:rsidR="006E4B32">
        <w:rPr>
          <w:rFonts w:asciiTheme="minorHAnsi" w:hAnsiTheme="minorHAnsi" w:cs="ArialMT"/>
          <w:color w:val="141413"/>
          <w:sz w:val="22"/>
          <w:szCs w:val="22"/>
        </w:rPr>
        <w:t>is</w:t>
      </w:r>
      <w:r w:rsidRPr="00C87ADD">
        <w:rPr>
          <w:rFonts w:asciiTheme="minorHAnsi" w:hAnsiTheme="minorHAnsi" w:cs="ArialMT"/>
          <w:color w:val="141413"/>
          <w:sz w:val="22"/>
          <w:szCs w:val="22"/>
        </w:rPr>
        <w:t xml:space="preserve"> found in </w:t>
      </w:r>
      <w:r w:rsidR="006E4B32">
        <w:rPr>
          <w:rFonts w:asciiTheme="minorHAnsi" w:hAnsiTheme="minorHAnsi" w:cs="ArialMT"/>
          <w:color w:val="141413"/>
          <w:sz w:val="22"/>
          <w:szCs w:val="22"/>
        </w:rPr>
        <w:t>the M</w:t>
      </w:r>
      <w:r w:rsidRPr="00C87ADD">
        <w:rPr>
          <w:rFonts w:asciiTheme="minorHAnsi" w:hAnsiTheme="minorHAnsi" w:cs="ArialMT"/>
          <w:color w:val="141413"/>
          <w:sz w:val="22"/>
          <w:szCs w:val="22"/>
        </w:rPr>
        <w:t>ethod</w:t>
      </w:r>
      <w:r w:rsidR="006E4B32">
        <w:rPr>
          <w:rFonts w:asciiTheme="minorHAnsi" w:hAnsiTheme="minorHAnsi" w:cs="ArialMT"/>
          <w:color w:val="141413"/>
          <w:sz w:val="22"/>
          <w:szCs w:val="22"/>
        </w:rPr>
        <w:t>s section, page 23 and in each Figure le</w:t>
      </w:r>
      <w:r w:rsidRPr="00C87ADD">
        <w:rPr>
          <w:rFonts w:asciiTheme="minorHAnsi" w:hAnsiTheme="minorHAnsi" w:cs="ArialMT"/>
          <w:color w:val="141413"/>
          <w:sz w:val="22"/>
          <w:szCs w:val="22"/>
        </w:rPr>
        <w:t>gend.</w:t>
      </w:r>
      <w:r w:rsidR="00C92D00" w:rsidRPr="00C87ADD">
        <w:rPr>
          <w:rFonts w:asciiTheme="minorHAnsi" w:hAnsiTheme="minorHAnsi" w:cs="ArialMT"/>
          <w:color w:val="141413"/>
          <w:sz w:val="22"/>
          <w:szCs w:val="22"/>
        </w:rPr>
        <w:t xml:space="preserve"> The unpaired t test </w:t>
      </w:r>
      <w:r w:rsidR="00C92D00" w:rsidRPr="00C87ADD">
        <w:rPr>
          <w:rFonts w:asciiTheme="minorHAnsi" w:hAnsiTheme="minorHAnsi" w:cs="Arial"/>
          <w:color w:val="424242"/>
          <w:sz w:val="22"/>
          <w:szCs w:val="22"/>
        </w:rPr>
        <w:t xml:space="preserve">compares the means of two unmatched groups, assuming that the values follow a Gaussian distribution. </w:t>
      </w:r>
      <w:r w:rsidR="00C92D00" w:rsidRPr="00C87ADD">
        <w:rPr>
          <w:rFonts w:asciiTheme="minorHAnsi" w:hAnsiTheme="minorHAnsi" w:cs="ArialMT"/>
          <w:color w:val="141413"/>
          <w:sz w:val="22"/>
          <w:szCs w:val="22"/>
        </w:rPr>
        <w:t xml:space="preserve">1-way ANOVA test is use to determine if there any change between two or more independent groups. 2-way ANOVA test is used to determine </w:t>
      </w:r>
      <w:r w:rsidR="006A2CF0" w:rsidRPr="00C87ADD">
        <w:rPr>
          <w:rFonts w:asciiTheme="minorHAnsi" w:hAnsiTheme="minorHAnsi" w:cs="ArialMT"/>
          <w:color w:val="141413"/>
          <w:sz w:val="22"/>
          <w:szCs w:val="22"/>
        </w:rPr>
        <w:t xml:space="preserve">if there any change between two or more independent groups that have been split into 2 independent variables. </w:t>
      </w:r>
      <w:r w:rsidR="0007308A" w:rsidRPr="00C87ADD">
        <w:rPr>
          <w:rFonts w:asciiTheme="minorHAnsi" w:hAnsiTheme="minorHAnsi" w:cs="ArialMT"/>
          <w:color w:val="141413"/>
          <w:sz w:val="22"/>
          <w:szCs w:val="22"/>
        </w:rPr>
        <w:t xml:space="preserve">Linear regression compares 2 variables. </w:t>
      </w:r>
      <w:r w:rsidR="0007308A" w:rsidRPr="00C87ADD">
        <w:rPr>
          <w:rFonts w:asciiTheme="minorHAnsi" w:hAnsiTheme="minorHAnsi" w:cs="Times"/>
          <w:sz w:val="22"/>
          <w:szCs w:val="22"/>
        </w:rPr>
        <w:t>One variable is considered to be an explanatory variable, and the other is considered to be a dependent variable</w:t>
      </w:r>
      <w:r w:rsidR="0007308A" w:rsidRPr="00C87ADD">
        <w:rPr>
          <w:rFonts w:asciiTheme="minorHAnsi" w:hAnsiTheme="minorHAnsi" w:cs="ArialMT"/>
          <w:color w:val="141413"/>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DD03E9A" w:rsidR="00BC3CCE" w:rsidRPr="00C87ADD" w:rsidRDefault="0007308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87ADD">
        <w:rPr>
          <w:rFonts w:asciiTheme="minorHAnsi" w:hAnsiTheme="minorHAnsi" w:cs="ArialMT"/>
          <w:color w:val="000000"/>
          <w:sz w:val="22"/>
          <w:szCs w:val="22"/>
        </w:rPr>
        <w:t xml:space="preserve">For each experiment, </w:t>
      </w:r>
      <w:r w:rsidRPr="00C87ADD">
        <w:rPr>
          <w:rFonts w:asciiTheme="minorHAnsi" w:hAnsiTheme="minorHAnsi" w:cs="ArialMT"/>
          <w:color w:val="141413"/>
          <w:sz w:val="22"/>
          <w:szCs w:val="22"/>
        </w:rPr>
        <w:t xml:space="preserve">slides were numerically coded to obscure the analysis. Information found in </w:t>
      </w:r>
      <w:r w:rsidR="006E4B32">
        <w:rPr>
          <w:rFonts w:asciiTheme="minorHAnsi" w:hAnsiTheme="minorHAnsi" w:cs="ArialMT"/>
          <w:color w:val="141413"/>
          <w:sz w:val="22"/>
          <w:szCs w:val="22"/>
        </w:rPr>
        <w:t xml:space="preserve">the </w:t>
      </w:r>
      <w:r w:rsidRPr="00C87ADD">
        <w:rPr>
          <w:rFonts w:asciiTheme="minorHAnsi" w:hAnsiTheme="minorHAnsi" w:cs="ArialMT"/>
          <w:color w:val="141413"/>
          <w:sz w:val="22"/>
          <w:szCs w:val="22"/>
        </w:rPr>
        <w:t>Method</w:t>
      </w:r>
      <w:r w:rsidR="006E4B32">
        <w:rPr>
          <w:rFonts w:asciiTheme="minorHAnsi" w:hAnsiTheme="minorHAnsi" w:cs="ArialMT"/>
          <w:color w:val="141413"/>
          <w:sz w:val="22"/>
          <w:szCs w:val="22"/>
        </w:rPr>
        <w:t>s</w:t>
      </w:r>
      <w:r w:rsidRPr="00C87ADD">
        <w:rPr>
          <w:rFonts w:asciiTheme="minorHAnsi" w:hAnsiTheme="minorHAnsi" w:cs="ArialMT"/>
          <w:color w:val="141413"/>
          <w:sz w:val="22"/>
          <w:szCs w:val="22"/>
        </w:rPr>
        <w:t xml:space="preserve">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4F63EA2" w:rsidR="00BC3CCE" w:rsidRPr="00505C51" w:rsidRDefault="00E827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of </w:t>
      </w:r>
      <w:proofErr w:type="spellStart"/>
      <w:r>
        <w:rPr>
          <w:rFonts w:asciiTheme="minorHAnsi" w:hAnsiTheme="minorHAnsi"/>
          <w:sz w:val="22"/>
          <w:szCs w:val="22"/>
        </w:rPr>
        <w:t>miRNA</w:t>
      </w:r>
      <w:proofErr w:type="spellEnd"/>
      <w:r>
        <w:rPr>
          <w:rFonts w:asciiTheme="minorHAnsi" w:hAnsiTheme="minorHAnsi"/>
          <w:sz w:val="22"/>
          <w:szCs w:val="22"/>
        </w:rPr>
        <w:t xml:space="preserve"> microarray</w:t>
      </w:r>
      <w:r w:rsidR="008C01F5">
        <w:rPr>
          <w:rFonts w:asciiTheme="minorHAnsi" w:hAnsiTheme="minorHAnsi"/>
          <w:sz w:val="22"/>
          <w:szCs w:val="22"/>
        </w:rPr>
        <w:t>s</w:t>
      </w:r>
      <w:r>
        <w:rPr>
          <w:rFonts w:asciiTheme="minorHAnsi" w:hAnsiTheme="minorHAnsi"/>
          <w:sz w:val="22"/>
          <w:szCs w:val="22"/>
        </w:rPr>
        <w:t xml:space="preserve"> have been uploaded and are available. Data are summarized in Table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2AFA2" w14:textId="77777777" w:rsidR="0084233E" w:rsidRDefault="0084233E" w:rsidP="004215FE">
      <w:r>
        <w:separator/>
      </w:r>
    </w:p>
  </w:endnote>
  <w:endnote w:type="continuationSeparator" w:id="0">
    <w:p w14:paraId="600CFBA3" w14:textId="77777777" w:rsidR="0084233E" w:rsidRDefault="0084233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MT">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C92D00" w:rsidRDefault="00C92D00"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C92D00" w:rsidRDefault="00C92D00"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C92D00" w:rsidRDefault="00C92D00">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C92D00" w:rsidRPr="0009520A" w:rsidRDefault="00C92D00"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620C7B">
      <w:rPr>
        <w:rStyle w:val="Numrodepage"/>
        <w:rFonts w:asciiTheme="minorHAnsi" w:hAnsiTheme="minorHAnsi"/>
        <w:noProof/>
        <w:sz w:val="20"/>
        <w:szCs w:val="20"/>
      </w:rPr>
      <w:t>4</w:t>
    </w:r>
    <w:r w:rsidRPr="0009520A">
      <w:rPr>
        <w:rStyle w:val="Numrodepage"/>
        <w:rFonts w:asciiTheme="minorHAnsi" w:hAnsiTheme="minorHAnsi"/>
        <w:sz w:val="20"/>
        <w:szCs w:val="20"/>
      </w:rPr>
      <w:fldChar w:fldCharType="end"/>
    </w:r>
  </w:p>
  <w:p w14:paraId="43DA2918" w14:textId="77777777" w:rsidR="00C92D00" w:rsidRPr="00062DBF" w:rsidRDefault="00C92D00" w:rsidP="0009520A">
    <w:pPr>
      <w:pStyle w:val="Pieddepage"/>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2FD6F" w14:textId="77777777" w:rsidR="0084233E" w:rsidRDefault="0084233E" w:rsidP="004215FE">
      <w:r>
        <w:separator/>
      </w:r>
    </w:p>
  </w:footnote>
  <w:footnote w:type="continuationSeparator" w:id="0">
    <w:p w14:paraId="6C728776" w14:textId="77777777" w:rsidR="0084233E" w:rsidRDefault="0084233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C92D00" w:rsidRDefault="00C92D00"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308A"/>
    <w:rsid w:val="00083FE8"/>
    <w:rsid w:val="0009444E"/>
    <w:rsid w:val="0009520A"/>
    <w:rsid w:val="000A32A6"/>
    <w:rsid w:val="000A38BC"/>
    <w:rsid w:val="000B2AEA"/>
    <w:rsid w:val="000C4C4F"/>
    <w:rsid w:val="000C5137"/>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34E9"/>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0C7B"/>
    <w:rsid w:val="00634AC7"/>
    <w:rsid w:val="00657587"/>
    <w:rsid w:val="00661DCC"/>
    <w:rsid w:val="00672545"/>
    <w:rsid w:val="00685CCF"/>
    <w:rsid w:val="006A2CF0"/>
    <w:rsid w:val="006A632B"/>
    <w:rsid w:val="006C06F5"/>
    <w:rsid w:val="006C7BC3"/>
    <w:rsid w:val="006E4A6C"/>
    <w:rsid w:val="006E4B32"/>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72A0"/>
    <w:rsid w:val="0082410E"/>
    <w:rsid w:val="00835ADB"/>
    <w:rsid w:val="0084233E"/>
    <w:rsid w:val="008531D3"/>
    <w:rsid w:val="00860995"/>
    <w:rsid w:val="00865914"/>
    <w:rsid w:val="008669DA"/>
    <w:rsid w:val="0087056D"/>
    <w:rsid w:val="00876F8F"/>
    <w:rsid w:val="00877644"/>
    <w:rsid w:val="00877729"/>
    <w:rsid w:val="008A22A7"/>
    <w:rsid w:val="008A795A"/>
    <w:rsid w:val="008C01F5"/>
    <w:rsid w:val="008C73C0"/>
    <w:rsid w:val="008D7885"/>
    <w:rsid w:val="00912B0B"/>
    <w:rsid w:val="009205E9"/>
    <w:rsid w:val="0092438C"/>
    <w:rsid w:val="00941D04"/>
    <w:rsid w:val="00963CEF"/>
    <w:rsid w:val="00991370"/>
    <w:rsid w:val="00993065"/>
    <w:rsid w:val="009A0661"/>
    <w:rsid w:val="009D0D28"/>
    <w:rsid w:val="009E3409"/>
    <w:rsid w:val="009E5BA3"/>
    <w:rsid w:val="009E6ACE"/>
    <w:rsid w:val="009E7B13"/>
    <w:rsid w:val="00A11EC6"/>
    <w:rsid w:val="00A131BD"/>
    <w:rsid w:val="00A32E20"/>
    <w:rsid w:val="00A5368C"/>
    <w:rsid w:val="00A62B52"/>
    <w:rsid w:val="00A84B3E"/>
    <w:rsid w:val="00AB5612"/>
    <w:rsid w:val="00AC49AA"/>
    <w:rsid w:val="00AD2116"/>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207C"/>
    <w:rsid w:val="00BC3CCE"/>
    <w:rsid w:val="00C1184B"/>
    <w:rsid w:val="00C21D14"/>
    <w:rsid w:val="00C24CF7"/>
    <w:rsid w:val="00C3529A"/>
    <w:rsid w:val="00C42ECB"/>
    <w:rsid w:val="00C52A77"/>
    <w:rsid w:val="00C65496"/>
    <w:rsid w:val="00C820B0"/>
    <w:rsid w:val="00C87ADD"/>
    <w:rsid w:val="00C92D00"/>
    <w:rsid w:val="00CC6EF3"/>
    <w:rsid w:val="00CD6AEC"/>
    <w:rsid w:val="00CE6849"/>
    <w:rsid w:val="00CF4BBE"/>
    <w:rsid w:val="00CF6CB5"/>
    <w:rsid w:val="00D10224"/>
    <w:rsid w:val="00D242AD"/>
    <w:rsid w:val="00D44612"/>
    <w:rsid w:val="00D50299"/>
    <w:rsid w:val="00D70896"/>
    <w:rsid w:val="00D74320"/>
    <w:rsid w:val="00D779BF"/>
    <w:rsid w:val="00D83D45"/>
    <w:rsid w:val="00D93937"/>
    <w:rsid w:val="00DE207A"/>
    <w:rsid w:val="00DE2719"/>
    <w:rsid w:val="00DF1913"/>
    <w:rsid w:val="00E007B4"/>
    <w:rsid w:val="00E234CA"/>
    <w:rsid w:val="00E41364"/>
    <w:rsid w:val="00E61AB4"/>
    <w:rsid w:val="00E70517"/>
    <w:rsid w:val="00E82791"/>
    <w:rsid w:val="00E870D1"/>
    <w:rsid w:val="00ED346E"/>
    <w:rsid w:val="00EF7423"/>
    <w:rsid w:val="00F27DEC"/>
    <w:rsid w:val="00F3344F"/>
    <w:rsid w:val="00F60CF4"/>
    <w:rsid w:val="00F63A3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D3FF-3BA9-C148-AA03-072FCC0C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1078</Words>
  <Characters>5933</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sophie jparc</cp:lastModifiedBy>
  <cp:revision>2</cp:revision>
  <dcterms:created xsi:type="dcterms:W3CDTF">2018-10-01T21:45:00Z</dcterms:created>
  <dcterms:modified xsi:type="dcterms:W3CDTF">2018-10-01T21:45:00Z</dcterms:modified>
</cp:coreProperties>
</file>