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PlainTable5"/>
        <w:tblW w:w="8880" w:type="dxa"/>
        <w:tblLayout w:type="fixed"/>
        <w:tblLook w:val="04A0" w:firstRow="1" w:lastRow="0" w:firstColumn="1" w:lastColumn="0" w:noHBand="0" w:noVBand="1"/>
      </w:tblPr>
      <w:tblGrid>
        <w:gridCol w:w="878"/>
        <w:gridCol w:w="3781"/>
        <w:gridCol w:w="1407"/>
        <w:gridCol w:w="1407"/>
        <w:gridCol w:w="1407"/>
      </w:tblGrid>
      <w:tr w:rsidR="00F575FD" w14:paraId="43F06106" w14:textId="77777777" w:rsidTr="0017452D">
        <w:trPr>
          <w:cnfStyle w:val="100000000000" w:firstRow="1" w:lastRow="0" w:firstColumn="0" w:lastColumn="0" w:oddVBand="0" w:evenVBand="0" w:oddHBand="0" w:evenHBand="0" w:firstRowFirstColumn="0" w:firstRowLastColumn="0" w:lastRowFirstColumn="0" w:lastRowLastColumn="0"/>
          <w:trHeight w:val="224"/>
        </w:trPr>
        <w:tc>
          <w:tcPr>
            <w:cnfStyle w:val="001000000100" w:firstRow="0" w:lastRow="0" w:firstColumn="1" w:lastColumn="0" w:oddVBand="0" w:evenVBand="0" w:oddHBand="0" w:evenHBand="0" w:firstRowFirstColumn="1" w:firstRowLastColumn="0" w:lastRowFirstColumn="0" w:lastRowLastColumn="0"/>
            <w:tcW w:w="878" w:type="dxa"/>
            <w:tcBorders>
              <w:top w:val="nil"/>
              <w:left w:val="nil"/>
            </w:tcBorders>
            <w:vAlign w:val="bottom"/>
          </w:tcPr>
          <w:p w14:paraId="1339C80E" w14:textId="77777777" w:rsidR="00F575FD" w:rsidRDefault="00F575FD">
            <w:pPr>
              <w:jc w:val="center"/>
              <w:rPr>
                <w:b/>
              </w:rPr>
            </w:pPr>
          </w:p>
        </w:tc>
        <w:tc>
          <w:tcPr>
            <w:tcW w:w="3781" w:type="dxa"/>
            <w:tcBorders>
              <w:top w:val="nil"/>
              <w:left w:val="nil"/>
              <w:bottom w:val="single" w:sz="4" w:space="0" w:color="auto"/>
              <w:right w:val="nil"/>
            </w:tcBorders>
            <w:vAlign w:val="bottom"/>
          </w:tcPr>
          <w:p w14:paraId="2ABC8127" w14:textId="77777777" w:rsidR="00F575FD" w:rsidRDefault="00F575FD">
            <w:pPr>
              <w:jc w:val="center"/>
              <w:cnfStyle w:val="100000000000" w:firstRow="1" w:lastRow="0" w:firstColumn="0" w:lastColumn="0" w:oddVBand="0" w:evenVBand="0" w:oddHBand="0" w:evenHBand="0" w:firstRowFirstColumn="0" w:firstRowLastColumn="0" w:lastRowFirstColumn="0" w:lastRowLastColumn="0"/>
              <w:rPr>
                <w:b/>
                <w:sz w:val="22"/>
              </w:rPr>
            </w:pPr>
          </w:p>
          <w:p w14:paraId="1CB37443" w14:textId="77777777" w:rsidR="00F575FD" w:rsidRDefault="00F575FD">
            <w:pPr>
              <w:jc w:val="center"/>
              <w:cnfStyle w:val="100000000000" w:firstRow="1" w:lastRow="0" w:firstColumn="0" w:lastColumn="0" w:oddVBand="0" w:evenVBand="0" w:oddHBand="0" w:evenHBand="0" w:firstRowFirstColumn="0" w:firstRowLastColumn="0" w:lastRowFirstColumn="0" w:lastRowLastColumn="0"/>
              <w:rPr>
                <w:b/>
              </w:rPr>
            </w:pPr>
            <w:r>
              <w:rPr>
                <w:b/>
              </w:rPr>
              <w:t>Task</w:t>
            </w:r>
          </w:p>
        </w:tc>
        <w:tc>
          <w:tcPr>
            <w:tcW w:w="1407" w:type="dxa"/>
            <w:tcBorders>
              <w:top w:val="nil"/>
              <w:left w:val="nil"/>
              <w:bottom w:val="single" w:sz="4" w:space="0" w:color="auto"/>
              <w:right w:val="nil"/>
            </w:tcBorders>
            <w:vAlign w:val="bottom"/>
            <w:hideMark/>
          </w:tcPr>
          <w:p w14:paraId="2B7FDF92" w14:textId="77777777" w:rsidR="00F575FD" w:rsidRDefault="00F575FD">
            <w:pPr>
              <w:jc w:val="center"/>
              <w:cnfStyle w:val="100000000000" w:firstRow="1" w:lastRow="0" w:firstColumn="0" w:lastColumn="0" w:oddVBand="0" w:evenVBand="0" w:oddHBand="0" w:evenHBand="0" w:firstRowFirstColumn="0" w:firstRowLastColumn="0" w:lastRowFirstColumn="0" w:lastRowLastColumn="0"/>
              <w:rPr>
                <w:b/>
              </w:rPr>
            </w:pPr>
            <w:proofErr w:type="spellStart"/>
            <w:r>
              <w:rPr>
                <w:b/>
              </w:rPr>
              <w:t>Logothetis</w:t>
            </w:r>
            <w:proofErr w:type="spellEnd"/>
          </w:p>
          <w:p w14:paraId="63B0A47A" w14:textId="77777777" w:rsidR="00F575FD" w:rsidRDefault="00F575FD">
            <w:pPr>
              <w:jc w:val="center"/>
              <w:cnfStyle w:val="100000000000" w:firstRow="1" w:lastRow="0" w:firstColumn="0" w:lastColumn="0" w:oddVBand="0" w:evenVBand="0" w:oddHBand="0" w:evenHBand="0" w:firstRowFirstColumn="0" w:firstRowLastColumn="0" w:lastRowFirstColumn="0" w:lastRowLastColumn="0"/>
              <w:rPr>
                <w:b/>
              </w:rPr>
            </w:pPr>
            <w:r>
              <w:rPr>
                <w:b/>
              </w:rPr>
              <w:t>Saleem</w:t>
            </w:r>
          </w:p>
        </w:tc>
        <w:tc>
          <w:tcPr>
            <w:tcW w:w="1407" w:type="dxa"/>
            <w:tcBorders>
              <w:top w:val="nil"/>
              <w:left w:val="nil"/>
              <w:bottom w:val="single" w:sz="4" w:space="0" w:color="auto"/>
              <w:right w:val="nil"/>
            </w:tcBorders>
            <w:vAlign w:val="bottom"/>
            <w:hideMark/>
          </w:tcPr>
          <w:p w14:paraId="0AA2BE41" w14:textId="77777777" w:rsidR="00F575FD" w:rsidRDefault="00F575FD">
            <w:pPr>
              <w:jc w:val="center"/>
              <w:cnfStyle w:val="100000000000" w:firstRow="1" w:lastRow="0" w:firstColumn="0" w:lastColumn="0" w:oddVBand="0" w:evenVBand="0" w:oddHBand="0" w:evenHBand="0" w:firstRowFirstColumn="0" w:firstRowLastColumn="0" w:lastRowFirstColumn="0" w:lastRowLastColumn="0"/>
              <w:rPr>
                <w:b/>
                <w:sz w:val="22"/>
              </w:rPr>
            </w:pPr>
            <w:r>
              <w:rPr>
                <w:b/>
              </w:rPr>
              <w:t>M1</w:t>
            </w:r>
          </w:p>
          <w:p w14:paraId="2069869A" w14:textId="77777777" w:rsidR="00F575FD" w:rsidRDefault="00F575FD">
            <w:pPr>
              <w:jc w:val="center"/>
              <w:cnfStyle w:val="100000000000" w:firstRow="1" w:lastRow="0" w:firstColumn="0" w:lastColumn="0" w:oddVBand="0" w:evenVBand="0" w:oddHBand="0" w:evenHBand="0" w:firstRowFirstColumn="0" w:firstRowLastColumn="0" w:lastRowFirstColumn="0" w:lastRowLastColumn="0"/>
              <w:rPr>
                <w:b/>
              </w:rPr>
            </w:pPr>
            <w:r>
              <w:rPr>
                <w:b/>
              </w:rPr>
              <w:t>functional</w:t>
            </w:r>
          </w:p>
        </w:tc>
        <w:tc>
          <w:tcPr>
            <w:tcW w:w="1407" w:type="dxa"/>
            <w:tcBorders>
              <w:top w:val="nil"/>
              <w:left w:val="nil"/>
              <w:bottom w:val="single" w:sz="4" w:space="0" w:color="auto"/>
              <w:right w:val="nil"/>
            </w:tcBorders>
            <w:vAlign w:val="bottom"/>
            <w:hideMark/>
          </w:tcPr>
          <w:p w14:paraId="0B5D8443" w14:textId="77777777" w:rsidR="00F575FD" w:rsidRDefault="00F575FD">
            <w:pPr>
              <w:jc w:val="center"/>
              <w:cnfStyle w:val="100000000000" w:firstRow="1" w:lastRow="0" w:firstColumn="0" w:lastColumn="0" w:oddVBand="0" w:evenVBand="0" w:oddHBand="0" w:evenHBand="0" w:firstRowFirstColumn="0" w:firstRowLastColumn="0" w:lastRowFirstColumn="0" w:lastRowLastColumn="0"/>
              <w:rPr>
                <w:b/>
              </w:rPr>
            </w:pPr>
            <w:r>
              <w:rPr>
                <w:b/>
              </w:rPr>
              <w:t>M2</w:t>
            </w:r>
          </w:p>
          <w:p w14:paraId="1DA7A84D" w14:textId="77777777" w:rsidR="00F575FD" w:rsidRDefault="00F575FD">
            <w:pPr>
              <w:jc w:val="center"/>
              <w:cnfStyle w:val="100000000000" w:firstRow="1" w:lastRow="0" w:firstColumn="0" w:lastColumn="0" w:oddVBand="0" w:evenVBand="0" w:oddHBand="0" w:evenHBand="0" w:firstRowFirstColumn="0" w:firstRowLastColumn="0" w:lastRowFirstColumn="0" w:lastRowLastColumn="0"/>
              <w:rPr>
                <w:b/>
              </w:rPr>
            </w:pPr>
            <w:r>
              <w:rPr>
                <w:b/>
              </w:rPr>
              <w:t>functional</w:t>
            </w:r>
          </w:p>
        </w:tc>
      </w:tr>
      <w:tr w:rsidR="00F575FD" w14:paraId="3096C998" w14:textId="77777777" w:rsidTr="0017452D">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878" w:type="dxa"/>
            <w:tcBorders>
              <w:top w:val="single" w:sz="4" w:space="0" w:color="7F7F7F" w:themeColor="text1" w:themeTint="80"/>
              <w:left w:val="nil"/>
              <w:bottom w:val="nil"/>
              <w:right w:val="single" w:sz="4" w:space="0" w:color="auto"/>
            </w:tcBorders>
            <w:hideMark/>
          </w:tcPr>
          <w:p w14:paraId="77C6EEDB" w14:textId="77777777" w:rsidR="00F575FD" w:rsidRDefault="00F575FD">
            <w:pPr>
              <w:rPr>
                <w:b/>
                <w:sz w:val="22"/>
                <w:u w:val="single"/>
              </w:rPr>
            </w:pPr>
            <w:r>
              <w:rPr>
                <w:b/>
                <w:u w:val="single"/>
              </w:rPr>
              <w:t>STS</w:t>
            </w:r>
          </w:p>
        </w:tc>
        <w:tc>
          <w:tcPr>
            <w:tcW w:w="3781" w:type="dxa"/>
            <w:tcBorders>
              <w:top w:val="single" w:sz="4" w:space="0" w:color="auto"/>
              <w:left w:val="single" w:sz="4" w:space="0" w:color="auto"/>
              <w:bottom w:val="nil"/>
              <w:right w:val="nil"/>
            </w:tcBorders>
          </w:tcPr>
          <w:p w14:paraId="25C632EF" w14:textId="77777777" w:rsidR="00F575FD" w:rsidRDefault="00F575FD">
            <w:pPr>
              <w:cnfStyle w:val="000000100000" w:firstRow="0" w:lastRow="0" w:firstColumn="0" w:lastColumn="0" w:oddVBand="0" w:evenVBand="0" w:oddHBand="1" w:evenHBand="0" w:firstRowFirstColumn="0" w:firstRowLastColumn="0" w:lastRowFirstColumn="0" w:lastRowLastColumn="0"/>
            </w:pPr>
          </w:p>
        </w:tc>
        <w:tc>
          <w:tcPr>
            <w:tcW w:w="1407" w:type="dxa"/>
            <w:tcBorders>
              <w:top w:val="single" w:sz="4" w:space="0" w:color="auto"/>
              <w:left w:val="nil"/>
              <w:bottom w:val="nil"/>
              <w:right w:val="nil"/>
            </w:tcBorders>
          </w:tcPr>
          <w:p w14:paraId="3F9CB98A"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c>
          <w:tcPr>
            <w:tcW w:w="1407" w:type="dxa"/>
            <w:tcBorders>
              <w:top w:val="single" w:sz="4" w:space="0" w:color="auto"/>
              <w:left w:val="nil"/>
              <w:bottom w:val="nil"/>
              <w:right w:val="nil"/>
            </w:tcBorders>
          </w:tcPr>
          <w:p w14:paraId="7A86BE3E"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c>
          <w:tcPr>
            <w:tcW w:w="1407" w:type="dxa"/>
            <w:tcBorders>
              <w:top w:val="single" w:sz="4" w:space="0" w:color="auto"/>
              <w:left w:val="nil"/>
              <w:bottom w:val="nil"/>
              <w:right w:val="nil"/>
            </w:tcBorders>
          </w:tcPr>
          <w:p w14:paraId="1E3D4BEF"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r>
      <w:tr w:rsidR="00F575FD" w14:paraId="1F0AB7BE" w14:textId="77777777" w:rsidTr="0017452D">
        <w:trPr>
          <w:trHeight w:val="224"/>
        </w:trPr>
        <w:tc>
          <w:tcPr>
            <w:cnfStyle w:val="001000000000" w:firstRow="0" w:lastRow="0" w:firstColumn="1" w:lastColumn="0" w:oddVBand="0" w:evenVBand="0" w:oddHBand="0" w:evenHBand="0" w:firstRowFirstColumn="0" w:firstRowLastColumn="0" w:lastRowFirstColumn="0" w:lastRowLastColumn="0"/>
            <w:tcW w:w="878" w:type="dxa"/>
            <w:tcBorders>
              <w:top w:val="nil"/>
              <w:left w:val="nil"/>
              <w:bottom w:val="nil"/>
              <w:right w:val="single" w:sz="4" w:space="0" w:color="auto"/>
            </w:tcBorders>
            <w:hideMark/>
          </w:tcPr>
          <w:p w14:paraId="23C0A7C8" w14:textId="77777777" w:rsidR="00F575FD" w:rsidRDefault="00F575FD">
            <w:r>
              <w:t>PITd</w:t>
            </w:r>
          </w:p>
        </w:tc>
        <w:tc>
          <w:tcPr>
            <w:tcW w:w="3781" w:type="dxa"/>
            <w:tcBorders>
              <w:top w:val="nil"/>
              <w:left w:val="single" w:sz="4" w:space="0" w:color="auto"/>
              <w:bottom w:val="nil"/>
              <w:right w:val="nil"/>
            </w:tcBorders>
            <w:hideMark/>
          </w:tcPr>
          <w:p w14:paraId="30F17C26" w14:textId="77777777" w:rsidR="00F575FD" w:rsidRDefault="00F575FD">
            <w:pP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target/distractor random dot patterns</w:t>
            </w:r>
          </w:p>
        </w:tc>
        <w:tc>
          <w:tcPr>
            <w:tcW w:w="1407" w:type="dxa"/>
            <w:hideMark/>
          </w:tcPr>
          <w:p w14:paraId="3B348523"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+2.5 (TEO)</w:t>
            </w:r>
          </w:p>
        </w:tc>
        <w:tc>
          <w:tcPr>
            <w:tcW w:w="1407" w:type="dxa"/>
            <w:hideMark/>
          </w:tcPr>
          <w:p w14:paraId="68E4668E"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+3</w:t>
            </w:r>
          </w:p>
        </w:tc>
        <w:tc>
          <w:tcPr>
            <w:tcW w:w="1407" w:type="dxa"/>
            <w:hideMark/>
          </w:tcPr>
          <w:p w14:paraId="1D3F436F"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-2.5</w:t>
            </w:r>
          </w:p>
        </w:tc>
      </w:tr>
      <w:tr w:rsidR="00F575FD" w14:paraId="37E75F05" w14:textId="77777777" w:rsidTr="0017452D">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878" w:type="dxa"/>
            <w:tcBorders>
              <w:top w:val="single" w:sz="4" w:space="0" w:color="auto"/>
              <w:left w:val="nil"/>
              <w:bottom w:val="nil"/>
            </w:tcBorders>
            <w:hideMark/>
          </w:tcPr>
          <w:p w14:paraId="7937B342" w14:textId="77777777" w:rsidR="00F575FD" w:rsidRDefault="00F575FD">
            <w:pPr>
              <w:rPr>
                <w:b/>
                <w:u w:val="single"/>
              </w:rPr>
            </w:pPr>
            <w:r>
              <w:rPr>
                <w:b/>
                <w:u w:val="single"/>
              </w:rPr>
              <w:t>IPS</w:t>
            </w:r>
          </w:p>
        </w:tc>
        <w:tc>
          <w:tcPr>
            <w:tcW w:w="3781" w:type="dxa"/>
            <w:tcBorders>
              <w:top w:val="single" w:sz="4" w:space="0" w:color="auto"/>
              <w:left w:val="nil"/>
              <w:bottom w:val="nil"/>
              <w:right w:val="nil"/>
            </w:tcBorders>
          </w:tcPr>
          <w:p w14:paraId="68E4F6DE" w14:textId="77777777" w:rsidR="00F575FD" w:rsidRDefault="00F575FD">
            <w:pPr>
              <w:cnfStyle w:val="000000100000" w:firstRow="0" w:lastRow="0" w:firstColumn="0" w:lastColumn="0" w:oddVBand="0" w:evenVBand="0" w:oddHBand="1" w:evenHBand="0" w:firstRowFirstColumn="0" w:firstRowLastColumn="0" w:lastRowFirstColumn="0" w:lastRowLastColumn="0"/>
              <w:rPr>
                <w:sz w:val="20"/>
                <w:szCs w:val="18"/>
              </w:rPr>
            </w:pPr>
          </w:p>
        </w:tc>
        <w:tc>
          <w:tcPr>
            <w:tcW w:w="1407" w:type="dxa"/>
            <w:tcBorders>
              <w:top w:val="single" w:sz="4" w:space="0" w:color="auto"/>
              <w:left w:val="nil"/>
              <w:bottom w:val="nil"/>
              <w:right w:val="nil"/>
            </w:tcBorders>
          </w:tcPr>
          <w:p w14:paraId="32DF8149"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c>
          <w:tcPr>
            <w:tcW w:w="1407" w:type="dxa"/>
            <w:tcBorders>
              <w:top w:val="single" w:sz="4" w:space="0" w:color="auto"/>
              <w:left w:val="nil"/>
              <w:bottom w:val="nil"/>
              <w:right w:val="nil"/>
            </w:tcBorders>
          </w:tcPr>
          <w:p w14:paraId="436F90CE"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c>
          <w:tcPr>
            <w:tcW w:w="1407" w:type="dxa"/>
            <w:tcBorders>
              <w:top w:val="single" w:sz="4" w:space="0" w:color="auto"/>
              <w:left w:val="nil"/>
              <w:bottom w:val="nil"/>
              <w:right w:val="nil"/>
            </w:tcBorders>
          </w:tcPr>
          <w:p w14:paraId="2A130D06"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r>
      <w:tr w:rsidR="00F575FD" w14:paraId="3A3A7423" w14:textId="77777777" w:rsidTr="0017452D">
        <w:trPr>
          <w:trHeight w:val="224"/>
        </w:trPr>
        <w:tc>
          <w:tcPr>
            <w:cnfStyle w:val="001000000000" w:firstRow="0" w:lastRow="0" w:firstColumn="1" w:lastColumn="0" w:oddVBand="0" w:evenVBand="0" w:oddHBand="0" w:evenHBand="0" w:firstRowFirstColumn="0" w:firstRowLastColumn="0" w:lastRowFirstColumn="0" w:lastRowLastColumn="0"/>
            <w:tcW w:w="878" w:type="dxa"/>
            <w:tcBorders>
              <w:top w:val="nil"/>
              <w:left w:val="nil"/>
              <w:bottom w:val="single" w:sz="4" w:space="0" w:color="auto"/>
            </w:tcBorders>
            <w:hideMark/>
          </w:tcPr>
          <w:p w14:paraId="4235135D" w14:textId="77777777" w:rsidR="00F575FD" w:rsidRDefault="00F575FD">
            <w:r>
              <w:t>LIP</w:t>
            </w:r>
          </w:p>
        </w:tc>
        <w:tc>
          <w:tcPr>
            <w:tcW w:w="3781" w:type="dxa"/>
            <w:tcBorders>
              <w:top w:val="nil"/>
              <w:left w:val="nil"/>
              <w:bottom w:val="single" w:sz="4" w:space="0" w:color="auto"/>
              <w:right w:val="nil"/>
            </w:tcBorders>
            <w:hideMark/>
          </w:tcPr>
          <w:p w14:paraId="0934BABE" w14:textId="77777777" w:rsidR="00F575FD" w:rsidRDefault="00F575FD">
            <w:pP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target/distractor random dot patterns</w:t>
            </w:r>
          </w:p>
        </w:tc>
        <w:tc>
          <w:tcPr>
            <w:tcW w:w="1407" w:type="dxa"/>
            <w:tcBorders>
              <w:top w:val="nil"/>
              <w:left w:val="nil"/>
              <w:bottom w:val="single" w:sz="4" w:space="0" w:color="auto"/>
              <w:right w:val="nil"/>
            </w:tcBorders>
            <w:hideMark/>
          </w:tcPr>
          <w:p w14:paraId="46ECCA56"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+1</w:t>
            </w:r>
          </w:p>
        </w:tc>
        <w:tc>
          <w:tcPr>
            <w:tcW w:w="1407" w:type="dxa"/>
            <w:tcBorders>
              <w:top w:val="nil"/>
              <w:left w:val="nil"/>
              <w:bottom w:val="single" w:sz="4" w:space="0" w:color="auto"/>
              <w:right w:val="nil"/>
            </w:tcBorders>
            <w:hideMark/>
          </w:tcPr>
          <w:p w14:paraId="051B31BE"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-0.75</w:t>
            </w:r>
          </w:p>
        </w:tc>
        <w:tc>
          <w:tcPr>
            <w:tcW w:w="1407" w:type="dxa"/>
            <w:tcBorders>
              <w:top w:val="nil"/>
              <w:left w:val="nil"/>
              <w:bottom w:val="single" w:sz="4" w:space="0" w:color="auto"/>
              <w:right w:val="nil"/>
            </w:tcBorders>
            <w:hideMark/>
          </w:tcPr>
          <w:p w14:paraId="7F4FFA18"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-6.25</w:t>
            </w:r>
          </w:p>
        </w:tc>
      </w:tr>
      <w:tr w:rsidR="00F575FD" w14:paraId="2960B283" w14:textId="77777777" w:rsidTr="0017452D">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878" w:type="dxa"/>
            <w:tcBorders>
              <w:top w:val="single" w:sz="4" w:space="0" w:color="auto"/>
              <w:left w:val="nil"/>
              <w:bottom w:val="nil"/>
            </w:tcBorders>
            <w:hideMark/>
          </w:tcPr>
          <w:p w14:paraId="6F8641A5" w14:textId="77777777" w:rsidR="00F575FD" w:rsidRDefault="00F575FD">
            <w:pPr>
              <w:rPr>
                <w:b/>
                <w:u w:val="single"/>
              </w:rPr>
            </w:pPr>
            <w:r>
              <w:rPr>
                <w:b/>
                <w:u w:val="single"/>
              </w:rPr>
              <w:t>AS</w:t>
            </w:r>
          </w:p>
        </w:tc>
        <w:tc>
          <w:tcPr>
            <w:tcW w:w="3781" w:type="dxa"/>
            <w:tcBorders>
              <w:top w:val="single" w:sz="4" w:space="0" w:color="auto"/>
              <w:left w:val="nil"/>
              <w:bottom w:val="nil"/>
              <w:right w:val="nil"/>
            </w:tcBorders>
          </w:tcPr>
          <w:p w14:paraId="0C915C78" w14:textId="77777777" w:rsidR="00F575FD" w:rsidRDefault="00F575FD">
            <w:pPr>
              <w:cnfStyle w:val="000000100000" w:firstRow="0" w:lastRow="0" w:firstColumn="0" w:lastColumn="0" w:oddVBand="0" w:evenVBand="0" w:oddHBand="1" w:evenHBand="0" w:firstRowFirstColumn="0" w:firstRowLastColumn="0" w:lastRowFirstColumn="0" w:lastRowLastColumn="0"/>
              <w:rPr>
                <w:sz w:val="20"/>
                <w:szCs w:val="18"/>
              </w:rPr>
            </w:pPr>
          </w:p>
        </w:tc>
        <w:tc>
          <w:tcPr>
            <w:tcW w:w="1407" w:type="dxa"/>
            <w:tcBorders>
              <w:top w:val="single" w:sz="4" w:space="0" w:color="auto"/>
              <w:left w:val="nil"/>
              <w:bottom w:val="nil"/>
              <w:right w:val="nil"/>
            </w:tcBorders>
          </w:tcPr>
          <w:p w14:paraId="3F950F15"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c>
          <w:tcPr>
            <w:tcW w:w="1407" w:type="dxa"/>
            <w:tcBorders>
              <w:top w:val="single" w:sz="4" w:space="0" w:color="auto"/>
              <w:left w:val="nil"/>
              <w:bottom w:val="nil"/>
              <w:right w:val="nil"/>
            </w:tcBorders>
          </w:tcPr>
          <w:p w14:paraId="547067E7"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c>
          <w:tcPr>
            <w:tcW w:w="1407" w:type="dxa"/>
            <w:tcBorders>
              <w:top w:val="single" w:sz="4" w:space="0" w:color="auto"/>
              <w:left w:val="nil"/>
              <w:bottom w:val="nil"/>
              <w:right w:val="nil"/>
            </w:tcBorders>
          </w:tcPr>
          <w:p w14:paraId="774EE97F"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r>
      <w:tr w:rsidR="00F575FD" w14:paraId="46C491B3" w14:textId="77777777" w:rsidTr="0017452D">
        <w:trPr>
          <w:trHeight w:val="224"/>
        </w:trPr>
        <w:tc>
          <w:tcPr>
            <w:cnfStyle w:val="001000000000" w:firstRow="0" w:lastRow="0" w:firstColumn="1" w:lastColumn="0" w:oddVBand="0" w:evenVBand="0" w:oddHBand="0" w:evenHBand="0" w:firstRowFirstColumn="0" w:firstRowLastColumn="0" w:lastRowFirstColumn="0" w:lastRowLastColumn="0"/>
            <w:tcW w:w="878" w:type="dxa"/>
            <w:tcBorders>
              <w:top w:val="nil"/>
              <w:left w:val="nil"/>
              <w:bottom w:val="single" w:sz="4" w:space="0" w:color="auto"/>
            </w:tcBorders>
            <w:hideMark/>
          </w:tcPr>
          <w:p w14:paraId="7DAD0B5A" w14:textId="77777777" w:rsidR="00F575FD" w:rsidRDefault="00F575FD">
            <w:r>
              <w:t>FEF</w:t>
            </w:r>
          </w:p>
        </w:tc>
        <w:tc>
          <w:tcPr>
            <w:tcW w:w="3781" w:type="dxa"/>
            <w:tcBorders>
              <w:top w:val="nil"/>
              <w:left w:val="nil"/>
              <w:bottom w:val="single" w:sz="4" w:space="0" w:color="auto"/>
              <w:right w:val="nil"/>
            </w:tcBorders>
            <w:hideMark/>
          </w:tcPr>
          <w:p w14:paraId="72996BA3" w14:textId="77777777" w:rsidR="00F575FD" w:rsidRDefault="00F575FD">
            <w:pP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single dot at 9 spatial locations</w:t>
            </w:r>
          </w:p>
        </w:tc>
        <w:tc>
          <w:tcPr>
            <w:tcW w:w="1407" w:type="dxa"/>
            <w:tcBorders>
              <w:top w:val="nil"/>
              <w:left w:val="nil"/>
              <w:bottom w:val="single" w:sz="4" w:space="0" w:color="auto"/>
              <w:right w:val="nil"/>
            </w:tcBorders>
            <w:hideMark/>
          </w:tcPr>
          <w:p w14:paraId="02C33472"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+27</w:t>
            </w:r>
          </w:p>
        </w:tc>
        <w:tc>
          <w:tcPr>
            <w:tcW w:w="1407" w:type="dxa"/>
            <w:tcBorders>
              <w:top w:val="nil"/>
              <w:left w:val="nil"/>
              <w:bottom w:val="single" w:sz="4" w:space="0" w:color="auto"/>
              <w:right w:val="nil"/>
            </w:tcBorders>
            <w:hideMark/>
          </w:tcPr>
          <w:p w14:paraId="15BFA001"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+30</w:t>
            </w:r>
          </w:p>
        </w:tc>
        <w:tc>
          <w:tcPr>
            <w:tcW w:w="1407" w:type="dxa"/>
            <w:tcBorders>
              <w:top w:val="nil"/>
              <w:left w:val="nil"/>
              <w:bottom w:val="single" w:sz="4" w:space="0" w:color="auto"/>
              <w:right w:val="nil"/>
            </w:tcBorders>
            <w:hideMark/>
          </w:tcPr>
          <w:p w14:paraId="736A0EBE"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+21</w:t>
            </w:r>
          </w:p>
        </w:tc>
      </w:tr>
      <w:tr w:rsidR="00F575FD" w14:paraId="4ED14A27" w14:textId="77777777" w:rsidTr="0017452D">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878" w:type="dxa"/>
            <w:tcBorders>
              <w:top w:val="single" w:sz="4" w:space="0" w:color="auto"/>
              <w:left w:val="nil"/>
              <w:bottom w:val="nil"/>
            </w:tcBorders>
            <w:hideMark/>
          </w:tcPr>
          <w:p w14:paraId="7E165179" w14:textId="77777777" w:rsidR="00F575FD" w:rsidRDefault="00F575FD">
            <w:pPr>
              <w:rPr>
                <w:b/>
                <w:u w:val="single"/>
              </w:rPr>
            </w:pPr>
            <w:r>
              <w:rPr>
                <w:b/>
                <w:u w:val="single"/>
              </w:rPr>
              <w:t>visual</w:t>
            </w:r>
          </w:p>
        </w:tc>
        <w:tc>
          <w:tcPr>
            <w:tcW w:w="3781" w:type="dxa"/>
            <w:tcBorders>
              <w:top w:val="single" w:sz="4" w:space="0" w:color="auto"/>
              <w:left w:val="nil"/>
              <w:bottom w:val="nil"/>
              <w:right w:val="nil"/>
            </w:tcBorders>
          </w:tcPr>
          <w:p w14:paraId="394079CE" w14:textId="77777777" w:rsidR="00F575FD" w:rsidRDefault="00F575FD">
            <w:pPr>
              <w:cnfStyle w:val="000000100000" w:firstRow="0" w:lastRow="0" w:firstColumn="0" w:lastColumn="0" w:oddVBand="0" w:evenVBand="0" w:oddHBand="1" w:evenHBand="0" w:firstRowFirstColumn="0" w:firstRowLastColumn="0" w:lastRowFirstColumn="0" w:lastRowLastColumn="0"/>
              <w:rPr>
                <w:sz w:val="20"/>
                <w:szCs w:val="18"/>
              </w:rPr>
            </w:pPr>
          </w:p>
        </w:tc>
        <w:tc>
          <w:tcPr>
            <w:tcW w:w="1407" w:type="dxa"/>
            <w:tcBorders>
              <w:top w:val="single" w:sz="4" w:space="0" w:color="auto"/>
              <w:left w:val="nil"/>
              <w:bottom w:val="nil"/>
              <w:right w:val="nil"/>
            </w:tcBorders>
          </w:tcPr>
          <w:p w14:paraId="798DAE92"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c>
          <w:tcPr>
            <w:tcW w:w="1407" w:type="dxa"/>
            <w:tcBorders>
              <w:top w:val="single" w:sz="4" w:space="0" w:color="auto"/>
              <w:left w:val="nil"/>
              <w:bottom w:val="nil"/>
              <w:right w:val="nil"/>
            </w:tcBorders>
          </w:tcPr>
          <w:p w14:paraId="4B6F15F8"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c>
          <w:tcPr>
            <w:tcW w:w="1407" w:type="dxa"/>
            <w:tcBorders>
              <w:top w:val="single" w:sz="4" w:space="0" w:color="auto"/>
              <w:left w:val="nil"/>
              <w:bottom w:val="nil"/>
              <w:right w:val="nil"/>
            </w:tcBorders>
          </w:tcPr>
          <w:p w14:paraId="7FAA998A"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p>
        </w:tc>
      </w:tr>
      <w:tr w:rsidR="00F575FD" w14:paraId="39D34F83" w14:textId="77777777" w:rsidTr="0017452D">
        <w:trPr>
          <w:trHeight w:val="224"/>
        </w:trPr>
        <w:tc>
          <w:tcPr>
            <w:cnfStyle w:val="001000000000" w:firstRow="0" w:lastRow="0" w:firstColumn="1" w:lastColumn="0" w:oddVBand="0" w:evenVBand="0" w:oddHBand="0" w:evenHBand="0" w:firstRowFirstColumn="0" w:firstRowLastColumn="0" w:lastRowFirstColumn="0" w:lastRowLastColumn="0"/>
            <w:tcW w:w="878" w:type="dxa"/>
            <w:tcBorders>
              <w:top w:val="nil"/>
              <w:left w:val="nil"/>
              <w:bottom w:val="nil"/>
            </w:tcBorders>
            <w:hideMark/>
          </w:tcPr>
          <w:p w14:paraId="4E16A04B" w14:textId="77777777" w:rsidR="00F575FD" w:rsidRDefault="00F575FD">
            <w:r>
              <w:t>V4d</w:t>
            </w:r>
          </w:p>
        </w:tc>
        <w:tc>
          <w:tcPr>
            <w:tcW w:w="3781" w:type="dxa"/>
            <w:hideMark/>
          </w:tcPr>
          <w:p w14:paraId="55104D30" w14:textId="77777777" w:rsidR="00F575FD" w:rsidRDefault="00F575FD">
            <w:pPr>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vertical and horizontal checkerboard wedge</w:t>
            </w:r>
          </w:p>
        </w:tc>
        <w:tc>
          <w:tcPr>
            <w:tcW w:w="1407" w:type="dxa"/>
            <w:hideMark/>
          </w:tcPr>
          <w:p w14:paraId="6D6E1283"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-1</w:t>
            </w:r>
          </w:p>
        </w:tc>
        <w:tc>
          <w:tcPr>
            <w:tcW w:w="1407" w:type="dxa"/>
            <w:hideMark/>
          </w:tcPr>
          <w:p w14:paraId="32C910E5"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-2.5</w:t>
            </w:r>
          </w:p>
        </w:tc>
        <w:tc>
          <w:tcPr>
            <w:tcW w:w="1407" w:type="dxa"/>
            <w:hideMark/>
          </w:tcPr>
          <w:p w14:paraId="6699EAD8" w14:textId="77777777" w:rsidR="00F575FD" w:rsidRDefault="00F575FD">
            <w:pPr>
              <w:jc w:val="center"/>
              <w:cnfStyle w:val="000000000000" w:firstRow="0" w:lastRow="0" w:firstColumn="0" w:lastColumn="0" w:oddVBand="0" w:evenVBand="0" w:oddHBand="0" w:evenHBand="0" w:firstRowFirstColumn="0" w:firstRowLastColumn="0" w:lastRowFirstColumn="0" w:lastRowLastColumn="0"/>
            </w:pPr>
            <w:r>
              <w:t>-4.25</w:t>
            </w:r>
          </w:p>
        </w:tc>
      </w:tr>
      <w:tr w:rsidR="00F575FD" w14:paraId="3FCF55BF" w14:textId="77777777" w:rsidTr="0017452D">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878" w:type="dxa"/>
            <w:tcBorders>
              <w:top w:val="nil"/>
              <w:left w:val="nil"/>
              <w:bottom w:val="nil"/>
            </w:tcBorders>
            <w:hideMark/>
          </w:tcPr>
          <w:p w14:paraId="7A9E35C5" w14:textId="77777777" w:rsidR="00F575FD" w:rsidRDefault="00F575FD">
            <w:r>
              <w:t>V4v</w:t>
            </w:r>
          </w:p>
        </w:tc>
        <w:tc>
          <w:tcPr>
            <w:tcW w:w="3781" w:type="dxa"/>
            <w:hideMark/>
          </w:tcPr>
          <w:p w14:paraId="2281B6F6" w14:textId="77777777" w:rsidR="00F575FD" w:rsidRDefault="00F575FD">
            <w:pPr>
              <w:cnfStyle w:val="000000100000" w:firstRow="0" w:lastRow="0" w:firstColumn="0" w:lastColumn="0" w:oddVBand="0" w:evenVBand="0" w:oddHBand="1" w:evenHBand="0" w:firstRowFirstColumn="0" w:firstRowLastColumn="0" w:lastRowFirstColumn="0" w:lastRowLastColumn="0"/>
              <w:rPr>
                <w:sz w:val="20"/>
                <w:szCs w:val="18"/>
              </w:rPr>
            </w:pPr>
            <w:r>
              <w:rPr>
                <w:sz w:val="20"/>
                <w:szCs w:val="18"/>
              </w:rPr>
              <w:t>vertical and horizontal checkerboard wedge</w:t>
            </w:r>
          </w:p>
        </w:tc>
        <w:tc>
          <w:tcPr>
            <w:tcW w:w="1407" w:type="dxa"/>
            <w:hideMark/>
          </w:tcPr>
          <w:p w14:paraId="6554C086"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r>
              <w:t>-3.5</w:t>
            </w:r>
          </w:p>
        </w:tc>
        <w:tc>
          <w:tcPr>
            <w:tcW w:w="1407" w:type="dxa"/>
            <w:hideMark/>
          </w:tcPr>
          <w:p w14:paraId="7F6AC79E"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r>
              <w:t>-4</w:t>
            </w:r>
          </w:p>
        </w:tc>
        <w:tc>
          <w:tcPr>
            <w:tcW w:w="1407" w:type="dxa"/>
            <w:hideMark/>
          </w:tcPr>
          <w:p w14:paraId="3E78EAAA" w14:textId="77777777" w:rsidR="00F575FD" w:rsidRDefault="00F575FD">
            <w:pPr>
              <w:jc w:val="center"/>
              <w:cnfStyle w:val="000000100000" w:firstRow="0" w:lastRow="0" w:firstColumn="0" w:lastColumn="0" w:oddVBand="0" w:evenVBand="0" w:oddHBand="1" w:evenHBand="0" w:firstRowFirstColumn="0" w:firstRowLastColumn="0" w:lastRowFirstColumn="0" w:lastRowLastColumn="0"/>
            </w:pPr>
            <w:r>
              <w:t>-6.5</w:t>
            </w:r>
          </w:p>
        </w:tc>
      </w:tr>
    </w:tbl>
    <w:p w14:paraId="10196000" w14:textId="77777777" w:rsidR="00F575FD" w:rsidRDefault="00F575FD" w:rsidP="00F575FD">
      <w:pPr>
        <w:pStyle w:val="SMcaption"/>
        <w:rPr>
          <w:sz w:val="22"/>
          <w:szCs w:val="22"/>
        </w:rPr>
      </w:pPr>
    </w:p>
    <w:p w14:paraId="38848AC9" w14:textId="7E9B77F5" w:rsidR="00F575FD" w:rsidRDefault="00C71327" w:rsidP="00F575FD">
      <w:pPr>
        <w:pStyle w:val="SMcaption"/>
        <w:jc w:val="both"/>
        <w:rPr>
          <w:ins w:id="0" w:author="isani01" w:date="2018-12-09T15:23:00Z"/>
          <w:sz w:val="22"/>
          <w:szCs w:val="22"/>
        </w:rPr>
      </w:pPr>
      <w:r>
        <w:rPr>
          <w:b/>
          <w:sz w:val="22"/>
          <w:szCs w:val="22"/>
        </w:rPr>
        <w:t>S</w:t>
      </w:r>
      <w:bookmarkStart w:id="1" w:name="_GoBack"/>
      <w:bookmarkEnd w:id="1"/>
      <w:r w:rsidR="00F575FD">
        <w:rPr>
          <w:b/>
          <w:sz w:val="22"/>
          <w:szCs w:val="22"/>
        </w:rPr>
        <w:t>upplementary file 1. Functional ROI mapping</w:t>
      </w:r>
      <w:r w:rsidR="00F575FD">
        <w:rPr>
          <w:sz w:val="22"/>
          <w:szCs w:val="22"/>
        </w:rPr>
        <w:t xml:space="preserve">. For each functional ROI used during tracking procedure we report the behavioral task used for the functional mapping, the AP position of stereotactic coordinates in AC coordinate (center of ROI), and the anatomical AP position of the corresponding areas in </w:t>
      </w:r>
      <w:r w:rsidR="00F575FD">
        <w:rPr>
          <w:sz w:val="22"/>
          <w:szCs w:val="22"/>
        </w:rPr>
        <w:fldChar w:fldCharType="begin"/>
      </w:r>
      <w:r w:rsidR="00F575FD">
        <w:rPr>
          <w:sz w:val="22"/>
          <w:szCs w:val="22"/>
        </w:rPr>
        <w:instrText>ADDIN F1000_CSL_CITATION&lt;~#@#~&gt;[{"title":"A combined MRI and histology atlas of the rhesus monkey brain instereotaxic coordinates","id":"4808858","type":"book","publisher":"Academic, London","author":[{"family":"Saleem","given":"K S"},{"family":"Logothetis","given":"N K"}],"issued":{"date-parts":[["2007"]]},"citation-label":"4808858"}]</w:instrText>
      </w:r>
      <w:r w:rsidR="00F575FD">
        <w:rPr>
          <w:sz w:val="22"/>
          <w:szCs w:val="22"/>
        </w:rPr>
        <w:fldChar w:fldCharType="separate"/>
      </w:r>
      <w:r w:rsidR="00F575FD">
        <w:rPr>
          <w:sz w:val="22"/>
          <w:szCs w:val="22"/>
        </w:rPr>
        <w:t>(Saleem &amp; Logothetis, 2007)</w:t>
      </w:r>
      <w:r w:rsidR="00F575FD">
        <w:rPr>
          <w:sz w:val="22"/>
          <w:szCs w:val="22"/>
        </w:rPr>
        <w:fldChar w:fldCharType="end"/>
      </w:r>
      <w:r w:rsidR="00F575FD">
        <w:rPr>
          <w:sz w:val="22"/>
          <w:szCs w:val="22"/>
        </w:rPr>
        <w:t>.</w:t>
      </w:r>
    </w:p>
    <w:p w14:paraId="0BD7FAFD" w14:textId="77777777" w:rsidR="00DB33CB" w:rsidRPr="0013505F" w:rsidRDefault="00DB33CB" w:rsidP="0013505F">
      <w:pPr>
        <w:rPr>
          <w:rFonts w:ascii="Times New Roman" w:eastAsia="Times New Roman" w:hAnsi="Times New Roman" w:cs="Times New Roman"/>
        </w:rPr>
      </w:pPr>
    </w:p>
    <w:sectPr w:rsidR="00DB33CB" w:rsidRPr="0013505F" w:rsidSect="001964FF">
      <w:footerReference w:type="default" r:id="rId8"/>
      <w:pgSz w:w="12240" w:h="15840"/>
      <w:pgMar w:top="1440" w:right="1440" w:bottom="1440" w:left="1440" w:header="0" w:footer="720"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7B574" w14:textId="77777777" w:rsidR="00FA5DB0" w:rsidRDefault="00FA5DB0" w:rsidP="001964FF">
      <w:pPr>
        <w:spacing w:after="0" w:line="240" w:lineRule="auto"/>
      </w:pPr>
      <w:r>
        <w:separator/>
      </w:r>
    </w:p>
  </w:endnote>
  <w:endnote w:type="continuationSeparator" w:id="0">
    <w:p w14:paraId="63813C26" w14:textId="77777777" w:rsidR="00FA5DB0" w:rsidRDefault="00FA5DB0" w:rsidP="00196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altName w:val="Courier New"/>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4304411"/>
      <w:docPartObj>
        <w:docPartGallery w:val="Page Numbers (Bottom of Page)"/>
        <w:docPartUnique/>
      </w:docPartObj>
    </w:sdtPr>
    <w:sdtEndPr>
      <w:rPr>
        <w:noProof/>
      </w:rPr>
    </w:sdtEndPr>
    <w:sdtContent>
      <w:p w14:paraId="5775AA13" w14:textId="60439924" w:rsidR="00F575FD" w:rsidRDefault="00F575FD">
        <w:pPr>
          <w:pStyle w:val="Footer"/>
          <w:jc w:val="center"/>
        </w:pPr>
        <w:r>
          <w:fldChar w:fldCharType="begin"/>
        </w:r>
        <w:r>
          <w:instrText xml:space="preserve"> PAGE   \* MERGEFORMAT </w:instrText>
        </w:r>
        <w:r>
          <w:fldChar w:fldCharType="separate"/>
        </w:r>
        <w:r w:rsidR="0017452D">
          <w:rPr>
            <w:noProof/>
          </w:rPr>
          <w:t>1</w:t>
        </w:r>
        <w:r>
          <w:rPr>
            <w:noProof/>
          </w:rPr>
          <w:fldChar w:fldCharType="end"/>
        </w:r>
      </w:p>
    </w:sdtContent>
  </w:sdt>
  <w:p w14:paraId="00785070" w14:textId="77777777" w:rsidR="00F575FD" w:rsidRDefault="00F575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55E31" w14:textId="77777777" w:rsidR="00FA5DB0" w:rsidRDefault="00FA5DB0" w:rsidP="001964FF">
      <w:pPr>
        <w:spacing w:after="0" w:line="240" w:lineRule="auto"/>
      </w:pPr>
      <w:r>
        <w:separator/>
      </w:r>
    </w:p>
  </w:footnote>
  <w:footnote w:type="continuationSeparator" w:id="0">
    <w:p w14:paraId="4701BDEC" w14:textId="77777777" w:rsidR="00FA5DB0" w:rsidRDefault="00FA5DB0" w:rsidP="001964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3ED0"/>
    <w:multiLevelType w:val="multilevel"/>
    <w:tmpl w:val="E7241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6B0106"/>
    <w:multiLevelType w:val="hybridMultilevel"/>
    <w:tmpl w:val="A8462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63AC1"/>
    <w:multiLevelType w:val="hybridMultilevel"/>
    <w:tmpl w:val="A844D234"/>
    <w:lvl w:ilvl="0" w:tplc="9E9A1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FC7EA5"/>
    <w:multiLevelType w:val="multilevel"/>
    <w:tmpl w:val="8696C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F34DE5"/>
    <w:multiLevelType w:val="multilevel"/>
    <w:tmpl w:val="3FB46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A17B4B"/>
    <w:multiLevelType w:val="multilevel"/>
    <w:tmpl w:val="9DDA26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06E27A0"/>
    <w:multiLevelType w:val="multilevel"/>
    <w:tmpl w:val="C1C420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63E3652"/>
    <w:multiLevelType w:val="multilevel"/>
    <w:tmpl w:val="652CC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59177C"/>
    <w:multiLevelType w:val="hybridMultilevel"/>
    <w:tmpl w:val="9F7A7744"/>
    <w:lvl w:ilvl="0" w:tplc="B2E816A8">
      <w:start w:val="5"/>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0F3B22"/>
    <w:multiLevelType w:val="hybridMultilevel"/>
    <w:tmpl w:val="8EF032F8"/>
    <w:lvl w:ilvl="0" w:tplc="6BC01944">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C3573E6"/>
    <w:multiLevelType w:val="multilevel"/>
    <w:tmpl w:val="3A9E2648"/>
    <w:lvl w:ilvl="0">
      <w:start w:val="3"/>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41466BA6"/>
    <w:multiLevelType w:val="multilevel"/>
    <w:tmpl w:val="0EC04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584CF0"/>
    <w:multiLevelType w:val="hybridMultilevel"/>
    <w:tmpl w:val="3C866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135373"/>
    <w:multiLevelType w:val="multilevel"/>
    <w:tmpl w:val="344481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2E4757B"/>
    <w:multiLevelType w:val="hybridMultilevel"/>
    <w:tmpl w:val="69DE0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816E8D"/>
    <w:multiLevelType w:val="multilevel"/>
    <w:tmpl w:val="B14EA1B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6"/>
  </w:num>
  <w:num w:numId="3">
    <w:abstractNumId w:val="5"/>
  </w:num>
  <w:num w:numId="4">
    <w:abstractNumId w:val="10"/>
  </w:num>
  <w:num w:numId="5">
    <w:abstractNumId w:val="1"/>
  </w:num>
  <w:num w:numId="6">
    <w:abstractNumId w:val="12"/>
  </w:num>
  <w:num w:numId="7">
    <w:abstractNumId w:val="14"/>
  </w:num>
  <w:num w:numId="8">
    <w:abstractNumId w:val="0"/>
  </w:num>
  <w:num w:numId="9">
    <w:abstractNumId w:val="7"/>
  </w:num>
  <w:num w:numId="10">
    <w:abstractNumId w:val="9"/>
  </w:num>
  <w:num w:numId="11">
    <w:abstractNumId w:val="3"/>
  </w:num>
  <w:num w:numId="12">
    <w:abstractNumId w:val="2"/>
  </w:num>
  <w:num w:numId="13">
    <w:abstractNumId w:val="8"/>
  </w:num>
  <w:num w:numId="14">
    <w:abstractNumId w:val="11"/>
  </w:num>
  <w:num w:numId="15">
    <w:abstractNumId w:val="15"/>
  </w:num>
  <w:num w:numId="16">
    <w:abstractNumId w:val="4"/>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E21"/>
    <w:rsid w:val="000001EA"/>
    <w:rsid w:val="00005125"/>
    <w:rsid w:val="00005F4D"/>
    <w:rsid w:val="00007CE0"/>
    <w:rsid w:val="00007E3B"/>
    <w:rsid w:val="00007F1A"/>
    <w:rsid w:val="00010501"/>
    <w:rsid w:val="0001084B"/>
    <w:rsid w:val="00011BC9"/>
    <w:rsid w:val="00012B31"/>
    <w:rsid w:val="00014334"/>
    <w:rsid w:val="000150D5"/>
    <w:rsid w:val="00015D92"/>
    <w:rsid w:val="00020FF7"/>
    <w:rsid w:val="00022E96"/>
    <w:rsid w:val="000230A7"/>
    <w:rsid w:val="0002561C"/>
    <w:rsid w:val="000279C7"/>
    <w:rsid w:val="000302E0"/>
    <w:rsid w:val="00030672"/>
    <w:rsid w:val="00030D66"/>
    <w:rsid w:val="000317D9"/>
    <w:rsid w:val="00037D80"/>
    <w:rsid w:val="000415D4"/>
    <w:rsid w:val="00043634"/>
    <w:rsid w:val="00044EDA"/>
    <w:rsid w:val="00047C98"/>
    <w:rsid w:val="00047E88"/>
    <w:rsid w:val="00050774"/>
    <w:rsid w:val="00052D3B"/>
    <w:rsid w:val="000534DE"/>
    <w:rsid w:val="00054B87"/>
    <w:rsid w:val="00056EA8"/>
    <w:rsid w:val="0006065A"/>
    <w:rsid w:val="00060E16"/>
    <w:rsid w:val="000616AB"/>
    <w:rsid w:val="0006174E"/>
    <w:rsid w:val="00063109"/>
    <w:rsid w:val="00064CA0"/>
    <w:rsid w:val="00064E31"/>
    <w:rsid w:val="00066EE5"/>
    <w:rsid w:val="00071A91"/>
    <w:rsid w:val="00071DB0"/>
    <w:rsid w:val="000728F4"/>
    <w:rsid w:val="00072ADC"/>
    <w:rsid w:val="00074C8A"/>
    <w:rsid w:val="000760E2"/>
    <w:rsid w:val="0008044F"/>
    <w:rsid w:val="00082DDA"/>
    <w:rsid w:val="00083011"/>
    <w:rsid w:val="00084BC3"/>
    <w:rsid w:val="00085089"/>
    <w:rsid w:val="00085830"/>
    <w:rsid w:val="0008603F"/>
    <w:rsid w:val="00087F87"/>
    <w:rsid w:val="000900B9"/>
    <w:rsid w:val="00090CAA"/>
    <w:rsid w:val="000924C7"/>
    <w:rsid w:val="000928F5"/>
    <w:rsid w:val="00092F4C"/>
    <w:rsid w:val="00093FEB"/>
    <w:rsid w:val="0009497D"/>
    <w:rsid w:val="00094B47"/>
    <w:rsid w:val="00095779"/>
    <w:rsid w:val="00095CCD"/>
    <w:rsid w:val="000A0D35"/>
    <w:rsid w:val="000A3100"/>
    <w:rsid w:val="000A35D7"/>
    <w:rsid w:val="000A3CCA"/>
    <w:rsid w:val="000A5074"/>
    <w:rsid w:val="000A53AC"/>
    <w:rsid w:val="000A5AB2"/>
    <w:rsid w:val="000A6302"/>
    <w:rsid w:val="000A6E46"/>
    <w:rsid w:val="000B38B2"/>
    <w:rsid w:val="000B434F"/>
    <w:rsid w:val="000B456E"/>
    <w:rsid w:val="000C16BB"/>
    <w:rsid w:val="000C2BD5"/>
    <w:rsid w:val="000C3EC6"/>
    <w:rsid w:val="000D05F9"/>
    <w:rsid w:val="000D1AD6"/>
    <w:rsid w:val="000D2747"/>
    <w:rsid w:val="000D3609"/>
    <w:rsid w:val="000D4CD0"/>
    <w:rsid w:val="000D7CDF"/>
    <w:rsid w:val="000D7D14"/>
    <w:rsid w:val="000E0881"/>
    <w:rsid w:val="000E23EC"/>
    <w:rsid w:val="000E30DB"/>
    <w:rsid w:val="000E3CB5"/>
    <w:rsid w:val="000E4346"/>
    <w:rsid w:val="000E4775"/>
    <w:rsid w:val="000E50E3"/>
    <w:rsid w:val="000E5C9E"/>
    <w:rsid w:val="000E7823"/>
    <w:rsid w:val="000E7941"/>
    <w:rsid w:val="000E7CC8"/>
    <w:rsid w:val="000F184A"/>
    <w:rsid w:val="000F294D"/>
    <w:rsid w:val="000F29E8"/>
    <w:rsid w:val="000F3E4E"/>
    <w:rsid w:val="000F435F"/>
    <w:rsid w:val="000F4F39"/>
    <w:rsid w:val="000F6309"/>
    <w:rsid w:val="000F6EA2"/>
    <w:rsid w:val="000F7E10"/>
    <w:rsid w:val="0010048C"/>
    <w:rsid w:val="00102829"/>
    <w:rsid w:val="0010442B"/>
    <w:rsid w:val="00104FFA"/>
    <w:rsid w:val="0010520A"/>
    <w:rsid w:val="00105E33"/>
    <w:rsid w:val="001071F8"/>
    <w:rsid w:val="00111075"/>
    <w:rsid w:val="001123B7"/>
    <w:rsid w:val="001153C3"/>
    <w:rsid w:val="00115665"/>
    <w:rsid w:val="00116CCC"/>
    <w:rsid w:val="00117477"/>
    <w:rsid w:val="00124491"/>
    <w:rsid w:val="00124D03"/>
    <w:rsid w:val="00124D56"/>
    <w:rsid w:val="00125390"/>
    <w:rsid w:val="001254E0"/>
    <w:rsid w:val="001257A4"/>
    <w:rsid w:val="00126D3D"/>
    <w:rsid w:val="001275E2"/>
    <w:rsid w:val="00130E2B"/>
    <w:rsid w:val="0013309D"/>
    <w:rsid w:val="001337D1"/>
    <w:rsid w:val="0013505F"/>
    <w:rsid w:val="001355FB"/>
    <w:rsid w:val="00141AFC"/>
    <w:rsid w:val="00142204"/>
    <w:rsid w:val="00143C28"/>
    <w:rsid w:val="001441D6"/>
    <w:rsid w:val="00144DC4"/>
    <w:rsid w:val="0014566A"/>
    <w:rsid w:val="001503CA"/>
    <w:rsid w:val="00153EAE"/>
    <w:rsid w:val="00155583"/>
    <w:rsid w:val="001559CE"/>
    <w:rsid w:val="00156245"/>
    <w:rsid w:val="00161216"/>
    <w:rsid w:val="00163340"/>
    <w:rsid w:val="001656E5"/>
    <w:rsid w:val="001657D2"/>
    <w:rsid w:val="00165A9E"/>
    <w:rsid w:val="00166BD5"/>
    <w:rsid w:val="00167816"/>
    <w:rsid w:val="00167B6E"/>
    <w:rsid w:val="001703B4"/>
    <w:rsid w:val="001708A9"/>
    <w:rsid w:val="00171A5A"/>
    <w:rsid w:val="001736B0"/>
    <w:rsid w:val="00173AEE"/>
    <w:rsid w:val="00174106"/>
    <w:rsid w:val="0017452D"/>
    <w:rsid w:val="001754DE"/>
    <w:rsid w:val="0017742A"/>
    <w:rsid w:val="00183A67"/>
    <w:rsid w:val="001847B4"/>
    <w:rsid w:val="001858BC"/>
    <w:rsid w:val="001858CB"/>
    <w:rsid w:val="00185990"/>
    <w:rsid w:val="00186111"/>
    <w:rsid w:val="00186BAB"/>
    <w:rsid w:val="00187F6A"/>
    <w:rsid w:val="00192ABE"/>
    <w:rsid w:val="00192B18"/>
    <w:rsid w:val="00192D34"/>
    <w:rsid w:val="0019370A"/>
    <w:rsid w:val="001953E7"/>
    <w:rsid w:val="00196449"/>
    <w:rsid w:val="001964FF"/>
    <w:rsid w:val="00197EE7"/>
    <w:rsid w:val="001A040C"/>
    <w:rsid w:val="001A2B2C"/>
    <w:rsid w:val="001A3044"/>
    <w:rsid w:val="001A4CBC"/>
    <w:rsid w:val="001A5FE3"/>
    <w:rsid w:val="001A67BF"/>
    <w:rsid w:val="001B32C3"/>
    <w:rsid w:val="001B3628"/>
    <w:rsid w:val="001B4F10"/>
    <w:rsid w:val="001B570F"/>
    <w:rsid w:val="001B59FC"/>
    <w:rsid w:val="001B5E4F"/>
    <w:rsid w:val="001C1ED1"/>
    <w:rsid w:val="001C2AA7"/>
    <w:rsid w:val="001C2B1D"/>
    <w:rsid w:val="001C3ED1"/>
    <w:rsid w:val="001C4F5B"/>
    <w:rsid w:val="001C675F"/>
    <w:rsid w:val="001D2147"/>
    <w:rsid w:val="001D3A2C"/>
    <w:rsid w:val="001D4EEE"/>
    <w:rsid w:val="001D665A"/>
    <w:rsid w:val="001D71E4"/>
    <w:rsid w:val="001D7684"/>
    <w:rsid w:val="001D7B49"/>
    <w:rsid w:val="001E0694"/>
    <w:rsid w:val="001E3094"/>
    <w:rsid w:val="001E393E"/>
    <w:rsid w:val="001E3C3F"/>
    <w:rsid w:val="001E40FF"/>
    <w:rsid w:val="001E59B1"/>
    <w:rsid w:val="001E6C48"/>
    <w:rsid w:val="001F0AC7"/>
    <w:rsid w:val="001F0F5F"/>
    <w:rsid w:val="001F2E08"/>
    <w:rsid w:val="001F31C1"/>
    <w:rsid w:val="001F320E"/>
    <w:rsid w:val="001F33CD"/>
    <w:rsid w:val="001F50DF"/>
    <w:rsid w:val="001F7C0C"/>
    <w:rsid w:val="0020057C"/>
    <w:rsid w:val="00203A64"/>
    <w:rsid w:val="00203C4D"/>
    <w:rsid w:val="00204EAD"/>
    <w:rsid w:val="0020524E"/>
    <w:rsid w:val="00206A1F"/>
    <w:rsid w:val="00206C02"/>
    <w:rsid w:val="00210A4D"/>
    <w:rsid w:val="002132CE"/>
    <w:rsid w:val="00213E45"/>
    <w:rsid w:val="00216AE2"/>
    <w:rsid w:val="00217B3E"/>
    <w:rsid w:val="002214E2"/>
    <w:rsid w:val="0022263E"/>
    <w:rsid w:val="00223629"/>
    <w:rsid w:val="00224967"/>
    <w:rsid w:val="002252D8"/>
    <w:rsid w:val="0022562C"/>
    <w:rsid w:val="002275A7"/>
    <w:rsid w:val="00227D89"/>
    <w:rsid w:val="00230DD1"/>
    <w:rsid w:val="00231B30"/>
    <w:rsid w:val="00232300"/>
    <w:rsid w:val="00233294"/>
    <w:rsid w:val="00235F8F"/>
    <w:rsid w:val="002371B8"/>
    <w:rsid w:val="00237AFB"/>
    <w:rsid w:val="0024080B"/>
    <w:rsid w:val="00242D89"/>
    <w:rsid w:val="00242DE0"/>
    <w:rsid w:val="002437BE"/>
    <w:rsid w:val="00243B09"/>
    <w:rsid w:val="00243FB0"/>
    <w:rsid w:val="00245C5F"/>
    <w:rsid w:val="0024688D"/>
    <w:rsid w:val="00247E3E"/>
    <w:rsid w:val="00250A1F"/>
    <w:rsid w:val="00250DFD"/>
    <w:rsid w:val="0025294B"/>
    <w:rsid w:val="00257955"/>
    <w:rsid w:val="00257C7E"/>
    <w:rsid w:val="00260390"/>
    <w:rsid w:val="002607D8"/>
    <w:rsid w:val="0026108B"/>
    <w:rsid w:val="0026115E"/>
    <w:rsid w:val="002648B3"/>
    <w:rsid w:val="00265D20"/>
    <w:rsid w:val="0026715D"/>
    <w:rsid w:val="00267FA9"/>
    <w:rsid w:val="00273349"/>
    <w:rsid w:val="00275B19"/>
    <w:rsid w:val="00275BBF"/>
    <w:rsid w:val="0027606C"/>
    <w:rsid w:val="0027768F"/>
    <w:rsid w:val="00277E37"/>
    <w:rsid w:val="00277FBA"/>
    <w:rsid w:val="0028034F"/>
    <w:rsid w:val="0028061E"/>
    <w:rsid w:val="00281386"/>
    <w:rsid w:val="00282E85"/>
    <w:rsid w:val="00283660"/>
    <w:rsid w:val="00291469"/>
    <w:rsid w:val="002919F9"/>
    <w:rsid w:val="00291C59"/>
    <w:rsid w:val="00292FAF"/>
    <w:rsid w:val="00293FC2"/>
    <w:rsid w:val="00294AF9"/>
    <w:rsid w:val="00295A93"/>
    <w:rsid w:val="00295B05"/>
    <w:rsid w:val="00295F98"/>
    <w:rsid w:val="002A082A"/>
    <w:rsid w:val="002A1245"/>
    <w:rsid w:val="002A19D5"/>
    <w:rsid w:val="002A30D1"/>
    <w:rsid w:val="002A320A"/>
    <w:rsid w:val="002A4E76"/>
    <w:rsid w:val="002A4EC2"/>
    <w:rsid w:val="002A66E1"/>
    <w:rsid w:val="002B0310"/>
    <w:rsid w:val="002B500D"/>
    <w:rsid w:val="002B5E54"/>
    <w:rsid w:val="002C0399"/>
    <w:rsid w:val="002C0466"/>
    <w:rsid w:val="002C09E1"/>
    <w:rsid w:val="002C0D47"/>
    <w:rsid w:val="002C1105"/>
    <w:rsid w:val="002C1753"/>
    <w:rsid w:val="002C3CDD"/>
    <w:rsid w:val="002C4B1C"/>
    <w:rsid w:val="002C5B43"/>
    <w:rsid w:val="002C744F"/>
    <w:rsid w:val="002D0003"/>
    <w:rsid w:val="002D084E"/>
    <w:rsid w:val="002D2149"/>
    <w:rsid w:val="002D4AD5"/>
    <w:rsid w:val="002D692A"/>
    <w:rsid w:val="002D704D"/>
    <w:rsid w:val="002E02FC"/>
    <w:rsid w:val="002E041A"/>
    <w:rsid w:val="002E0D42"/>
    <w:rsid w:val="002E1302"/>
    <w:rsid w:val="002E277F"/>
    <w:rsid w:val="002E5135"/>
    <w:rsid w:val="002E51BB"/>
    <w:rsid w:val="002E6B37"/>
    <w:rsid w:val="002E75BB"/>
    <w:rsid w:val="002E76DE"/>
    <w:rsid w:val="002E7FEF"/>
    <w:rsid w:val="002F169E"/>
    <w:rsid w:val="002F1F71"/>
    <w:rsid w:val="002F5C7B"/>
    <w:rsid w:val="002F5EA7"/>
    <w:rsid w:val="002F6A75"/>
    <w:rsid w:val="002F7DD0"/>
    <w:rsid w:val="00300AC3"/>
    <w:rsid w:val="00301886"/>
    <w:rsid w:val="0030303B"/>
    <w:rsid w:val="00303444"/>
    <w:rsid w:val="003036CB"/>
    <w:rsid w:val="003047D5"/>
    <w:rsid w:val="0030631E"/>
    <w:rsid w:val="003064CC"/>
    <w:rsid w:val="0030696A"/>
    <w:rsid w:val="00306D88"/>
    <w:rsid w:val="003106A1"/>
    <w:rsid w:val="00314300"/>
    <w:rsid w:val="003143A5"/>
    <w:rsid w:val="00314E44"/>
    <w:rsid w:val="00315BCA"/>
    <w:rsid w:val="00317ED3"/>
    <w:rsid w:val="00320551"/>
    <w:rsid w:val="00322A60"/>
    <w:rsid w:val="00323218"/>
    <w:rsid w:val="0033087D"/>
    <w:rsid w:val="00330C95"/>
    <w:rsid w:val="00332586"/>
    <w:rsid w:val="00334E7B"/>
    <w:rsid w:val="0034001B"/>
    <w:rsid w:val="003406E5"/>
    <w:rsid w:val="00340801"/>
    <w:rsid w:val="00343B7F"/>
    <w:rsid w:val="0034508E"/>
    <w:rsid w:val="0034751C"/>
    <w:rsid w:val="0035030E"/>
    <w:rsid w:val="00351556"/>
    <w:rsid w:val="0035166F"/>
    <w:rsid w:val="00351D51"/>
    <w:rsid w:val="00351F46"/>
    <w:rsid w:val="003543B4"/>
    <w:rsid w:val="00354A62"/>
    <w:rsid w:val="0035592F"/>
    <w:rsid w:val="003578DC"/>
    <w:rsid w:val="003579F4"/>
    <w:rsid w:val="003602CD"/>
    <w:rsid w:val="00360B05"/>
    <w:rsid w:val="0036130B"/>
    <w:rsid w:val="003628DC"/>
    <w:rsid w:val="00364C1A"/>
    <w:rsid w:val="00364FC1"/>
    <w:rsid w:val="00367337"/>
    <w:rsid w:val="003705FB"/>
    <w:rsid w:val="003708CF"/>
    <w:rsid w:val="00371483"/>
    <w:rsid w:val="00374E4A"/>
    <w:rsid w:val="00375CAF"/>
    <w:rsid w:val="00376354"/>
    <w:rsid w:val="003769F5"/>
    <w:rsid w:val="0037726F"/>
    <w:rsid w:val="00380CF7"/>
    <w:rsid w:val="00381E7B"/>
    <w:rsid w:val="00381ED1"/>
    <w:rsid w:val="00382D07"/>
    <w:rsid w:val="0038425C"/>
    <w:rsid w:val="003842BB"/>
    <w:rsid w:val="0038526D"/>
    <w:rsid w:val="00391969"/>
    <w:rsid w:val="00393B15"/>
    <w:rsid w:val="00394C8E"/>
    <w:rsid w:val="003950FC"/>
    <w:rsid w:val="00397EA1"/>
    <w:rsid w:val="003A1803"/>
    <w:rsid w:val="003A295A"/>
    <w:rsid w:val="003A3A74"/>
    <w:rsid w:val="003A45FC"/>
    <w:rsid w:val="003A5132"/>
    <w:rsid w:val="003B012E"/>
    <w:rsid w:val="003B10AD"/>
    <w:rsid w:val="003B15AD"/>
    <w:rsid w:val="003B2347"/>
    <w:rsid w:val="003B23FF"/>
    <w:rsid w:val="003B469D"/>
    <w:rsid w:val="003B6836"/>
    <w:rsid w:val="003B6FB7"/>
    <w:rsid w:val="003C0314"/>
    <w:rsid w:val="003C0C1B"/>
    <w:rsid w:val="003C0DAE"/>
    <w:rsid w:val="003C0DC5"/>
    <w:rsid w:val="003C106A"/>
    <w:rsid w:val="003C17A9"/>
    <w:rsid w:val="003C27A7"/>
    <w:rsid w:val="003C4AA4"/>
    <w:rsid w:val="003C5ECC"/>
    <w:rsid w:val="003C6648"/>
    <w:rsid w:val="003C7317"/>
    <w:rsid w:val="003D1AA2"/>
    <w:rsid w:val="003D33D3"/>
    <w:rsid w:val="003D3548"/>
    <w:rsid w:val="003D3DD2"/>
    <w:rsid w:val="003D3EE2"/>
    <w:rsid w:val="003D44E8"/>
    <w:rsid w:val="003D4690"/>
    <w:rsid w:val="003D477A"/>
    <w:rsid w:val="003D66EA"/>
    <w:rsid w:val="003D6ED4"/>
    <w:rsid w:val="003D768A"/>
    <w:rsid w:val="003D7ADA"/>
    <w:rsid w:val="003D7E3F"/>
    <w:rsid w:val="003E03A1"/>
    <w:rsid w:val="003E28AF"/>
    <w:rsid w:val="003E3889"/>
    <w:rsid w:val="003E3B6E"/>
    <w:rsid w:val="003E3F69"/>
    <w:rsid w:val="003E41F8"/>
    <w:rsid w:val="003E4986"/>
    <w:rsid w:val="003E522F"/>
    <w:rsid w:val="003F04CF"/>
    <w:rsid w:val="003F0C49"/>
    <w:rsid w:val="003F10B0"/>
    <w:rsid w:val="003F111A"/>
    <w:rsid w:val="003F19E1"/>
    <w:rsid w:val="003F1A9E"/>
    <w:rsid w:val="003F2085"/>
    <w:rsid w:val="003F3F6A"/>
    <w:rsid w:val="003F4C4A"/>
    <w:rsid w:val="003F5B1C"/>
    <w:rsid w:val="003F5BA7"/>
    <w:rsid w:val="003F68C6"/>
    <w:rsid w:val="004037CA"/>
    <w:rsid w:val="00403A11"/>
    <w:rsid w:val="00403C79"/>
    <w:rsid w:val="00404C6A"/>
    <w:rsid w:val="00405148"/>
    <w:rsid w:val="0040567B"/>
    <w:rsid w:val="00406CFA"/>
    <w:rsid w:val="004071EE"/>
    <w:rsid w:val="0040764A"/>
    <w:rsid w:val="00407B9C"/>
    <w:rsid w:val="00410F7E"/>
    <w:rsid w:val="00412A6D"/>
    <w:rsid w:val="00415086"/>
    <w:rsid w:val="00415EDA"/>
    <w:rsid w:val="00417820"/>
    <w:rsid w:val="0041798A"/>
    <w:rsid w:val="00420415"/>
    <w:rsid w:val="00420626"/>
    <w:rsid w:val="0042213B"/>
    <w:rsid w:val="00422CE2"/>
    <w:rsid w:val="00424764"/>
    <w:rsid w:val="004247F3"/>
    <w:rsid w:val="00427CE1"/>
    <w:rsid w:val="00432AE7"/>
    <w:rsid w:val="00432C1E"/>
    <w:rsid w:val="00432CCA"/>
    <w:rsid w:val="00433F81"/>
    <w:rsid w:val="0043583E"/>
    <w:rsid w:val="0043768B"/>
    <w:rsid w:val="00437D64"/>
    <w:rsid w:val="0044097F"/>
    <w:rsid w:val="00440FC5"/>
    <w:rsid w:val="00441A13"/>
    <w:rsid w:val="004427ED"/>
    <w:rsid w:val="004430DF"/>
    <w:rsid w:val="004432D2"/>
    <w:rsid w:val="00443D49"/>
    <w:rsid w:val="00443D99"/>
    <w:rsid w:val="00444191"/>
    <w:rsid w:val="00446153"/>
    <w:rsid w:val="004502A4"/>
    <w:rsid w:val="00450B35"/>
    <w:rsid w:val="00453ED8"/>
    <w:rsid w:val="004545D0"/>
    <w:rsid w:val="004549A9"/>
    <w:rsid w:val="004557A6"/>
    <w:rsid w:val="00456022"/>
    <w:rsid w:val="004573B5"/>
    <w:rsid w:val="00462E27"/>
    <w:rsid w:val="00465A94"/>
    <w:rsid w:val="0046636C"/>
    <w:rsid w:val="0047146F"/>
    <w:rsid w:val="00472331"/>
    <w:rsid w:val="004736CB"/>
    <w:rsid w:val="004738C7"/>
    <w:rsid w:val="00473C98"/>
    <w:rsid w:val="00474A87"/>
    <w:rsid w:val="004753D5"/>
    <w:rsid w:val="00475803"/>
    <w:rsid w:val="00475824"/>
    <w:rsid w:val="00477899"/>
    <w:rsid w:val="004817F1"/>
    <w:rsid w:val="004819CC"/>
    <w:rsid w:val="00483ACF"/>
    <w:rsid w:val="004846DE"/>
    <w:rsid w:val="004848F8"/>
    <w:rsid w:val="00484E5D"/>
    <w:rsid w:val="00485929"/>
    <w:rsid w:val="00490FB2"/>
    <w:rsid w:val="004941F9"/>
    <w:rsid w:val="0049456E"/>
    <w:rsid w:val="004947D0"/>
    <w:rsid w:val="004972A4"/>
    <w:rsid w:val="004A1620"/>
    <w:rsid w:val="004A34E0"/>
    <w:rsid w:val="004A4A61"/>
    <w:rsid w:val="004A4A99"/>
    <w:rsid w:val="004A5A8D"/>
    <w:rsid w:val="004A5FD3"/>
    <w:rsid w:val="004A5FDF"/>
    <w:rsid w:val="004A6FC5"/>
    <w:rsid w:val="004A721E"/>
    <w:rsid w:val="004A77C9"/>
    <w:rsid w:val="004A7AC8"/>
    <w:rsid w:val="004B05E8"/>
    <w:rsid w:val="004B17C7"/>
    <w:rsid w:val="004B198A"/>
    <w:rsid w:val="004B2725"/>
    <w:rsid w:val="004B2841"/>
    <w:rsid w:val="004B3003"/>
    <w:rsid w:val="004B322F"/>
    <w:rsid w:val="004B50CC"/>
    <w:rsid w:val="004B686D"/>
    <w:rsid w:val="004B75BA"/>
    <w:rsid w:val="004B780F"/>
    <w:rsid w:val="004C1296"/>
    <w:rsid w:val="004C4205"/>
    <w:rsid w:val="004C5831"/>
    <w:rsid w:val="004C7335"/>
    <w:rsid w:val="004D2CEB"/>
    <w:rsid w:val="004D3500"/>
    <w:rsid w:val="004D41B7"/>
    <w:rsid w:val="004D47C4"/>
    <w:rsid w:val="004D58A9"/>
    <w:rsid w:val="004D5D56"/>
    <w:rsid w:val="004D730B"/>
    <w:rsid w:val="004E00C9"/>
    <w:rsid w:val="004E17EC"/>
    <w:rsid w:val="004E2159"/>
    <w:rsid w:val="004E2ECB"/>
    <w:rsid w:val="004E34DF"/>
    <w:rsid w:val="004E3C00"/>
    <w:rsid w:val="004E5338"/>
    <w:rsid w:val="004E5709"/>
    <w:rsid w:val="004E62C0"/>
    <w:rsid w:val="004E70B8"/>
    <w:rsid w:val="004E7A15"/>
    <w:rsid w:val="004F0CF1"/>
    <w:rsid w:val="004F1105"/>
    <w:rsid w:val="004F2585"/>
    <w:rsid w:val="004F2734"/>
    <w:rsid w:val="004F2E08"/>
    <w:rsid w:val="004F48DC"/>
    <w:rsid w:val="004F69EF"/>
    <w:rsid w:val="004F796D"/>
    <w:rsid w:val="004F7992"/>
    <w:rsid w:val="004F7BEA"/>
    <w:rsid w:val="00500F4E"/>
    <w:rsid w:val="00501C07"/>
    <w:rsid w:val="00502443"/>
    <w:rsid w:val="005028F6"/>
    <w:rsid w:val="0050570E"/>
    <w:rsid w:val="00506DF9"/>
    <w:rsid w:val="005071BE"/>
    <w:rsid w:val="005075EB"/>
    <w:rsid w:val="00507932"/>
    <w:rsid w:val="00507C83"/>
    <w:rsid w:val="00507D8B"/>
    <w:rsid w:val="005122F2"/>
    <w:rsid w:val="00512F9E"/>
    <w:rsid w:val="0051321D"/>
    <w:rsid w:val="0051324B"/>
    <w:rsid w:val="00514708"/>
    <w:rsid w:val="005152FE"/>
    <w:rsid w:val="00515717"/>
    <w:rsid w:val="00517106"/>
    <w:rsid w:val="00520D4E"/>
    <w:rsid w:val="00520E3E"/>
    <w:rsid w:val="0052169E"/>
    <w:rsid w:val="00523119"/>
    <w:rsid w:val="0052311D"/>
    <w:rsid w:val="00523B7A"/>
    <w:rsid w:val="00525996"/>
    <w:rsid w:val="005267FF"/>
    <w:rsid w:val="00527D7E"/>
    <w:rsid w:val="005359B4"/>
    <w:rsid w:val="00535C1F"/>
    <w:rsid w:val="0054038C"/>
    <w:rsid w:val="005413F0"/>
    <w:rsid w:val="00541727"/>
    <w:rsid w:val="0054582F"/>
    <w:rsid w:val="00552F8E"/>
    <w:rsid w:val="005542E7"/>
    <w:rsid w:val="005543BC"/>
    <w:rsid w:val="00554BE0"/>
    <w:rsid w:val="00556517"/>
    <w:rsid w:val="00557398"/>
    <w:rsid w:val="00560004"/>
    <w:rsid w:val="0056011F"/>
    <w:rsid w:val="00561CE1"/>
    <w:rsid w:val="00563122"/>
    <w:rsid w:val="0056319D"/>
    <w:rsid w:val="005637A8"/>
    <w:rsid w:val="005637AF"/>
    <w:rsid w:val="005637D1"/>
    <w:rsid w:val="005649FE"/>
    <w:rsid w:val="005653D2"/>
    <w:rsid w:val="0056584F"/>
    <w:rsid w:val="00566E08"/>
    <w:rsid w:val="00570227"/>
    <w:rsid w:val="00570D27"/>
    <w:rsid w:val="005712CA"/>
    <w:rsid w:val="0057182E"/>
    <w:rsid w:val="00571EA8"/>
    <w:rsid w:val="00572342"/>
    <w:rsid w:val="00572E97"/>
    <w:rsid w:val="00573CB3"/>
    <w:rsid w:val="00574B4A"/>
    <w:rsid w:val="00575C9A"/>
    <w:rsid w:val="00576B84"/>
    <w:rsid w:val="005772F3"/>
    <w:rsid w:val="0057789D"/>
    <w:rsid w:val="005812A3"/>
    <w:rsid w:val="00583735"/>
    <w:rsid w:val="00584BA9"/>
    <w:rsid w:val="005868C4"/>
    <w:rsid w:val="00590870"/>
    <w:rsid w:val="00590BDC"/>
    <w:rsid w:val="00593FEC"/>
    <w:rsid w:val="0059489B"/>
    <w:rsid w:val="00594E65"/>
    <w:rsid w:val="005955B2"/>
    <w:rsid w:val="00596A4F"/>
    <w:rsid w:val="005A08FE"/>
    <w:rsid w:val="005A2CDA"/>
    <w:rsid w:val="005A3A3B"/>
    <w:rsid w:val="005A4385"/>
    <w:rsid w:val="005A55E8"/>
    <w:rsid w:val="005A7218"/>
    <w:rsid w:val="005B19CA"/>
    <w:rsid w:val="005B19ED"/>
    <w:rsid w:val="005B1F2A"/>
    <w:rsid w:val="005B258D"/>
    <w:rsid w:val="005B2ABE"/>
    <w:rsid w:val="005B3EEA"/>
    <w:rsid w:val="005B6EC8"/>
    <w:rsid w:val="005B777E"/>
    <w:rsid w:val="005C0CB9"/>
    <w:rsid w:val="005C1636"/>
    <w:rsid w:val="005C2AE8"/>
    <w:rsid w:val="005C36C3"/>
    <w:rsid w:val="005C45A7"/>
    <w:rsid w:val="005C4D4F"/>
    <w:rsid w:val="005C5E6C"/>
    <w:rsid w:val="005C745F"/>
    <w:rsid w:val="005D0164"/>
    <w:rsid w:val="005D0EB4"/>
    <w:rsid w:val="005D2954"/>
    <w:rsid w:val="005D3580"/>
    <w:rsid w:val="005D4172"/>
    <w:rsid w:val="005D5CCF"/>
    <w:rsid w:val="005D7521"/>
    <w:rsid w:val="005D771C"/>
    <w:rsid w:val="005D78C0"/>
    <w:rsid w:val="005E2F5E"/>
    <w:rsid w:val="005E4FA7"/>
    <w:rsid w:val="005E50D2"/>
    <w:rsid w:val="005E5BF9"/>
    <w:rsid w:val="005E7CD8"/>
    <w:rsid w:val="005F0298"/>
    <w:rsid w:val="005F0415"/>
    <w:rsid w:val="005F09B0"/>
    <w:rsid w:val="005F1A90"/>
    <w:rsid w:val="005F3E86"/>
    <w:rsid w:val="005F657E"/>
    <w:rsid w:val="00601E0B"/>
    <w:rsid w:val="006022B6"/>
    <w:rsid w:val="006032A4"/>
    <w:rsid w:val="006043AE"/>
    <w:rsid w:val="0060698F"/>
    <w:rsid w:val="00606F8A"/>
    <w:rsid w:val="00607655"/>
    <w:rsid w:val="00612240"/>
    <w:rsid w:val="00616CD6"/>
    <w:rsid w:val="00617922"/>
    <w:rsid w:val="00621E2B"/>
    <w:rsid w:val="0062229D"/>
    <w:rsid w:val="00623354"/>
    <w:rsid w:val="006233A5"/>
    <w:rsid w:val="00624A47"/>
    <w:rsid w:val="00625E12"/>
    <w:rsid w:val="0062630D"/>
    <w:rsid w:val="00627CF7"/>
    <w:rsid w:val="006302A7"/>
    <w:rsid w:val="0063153C"/>
    <w:rsid w:val="006331F3"/>
    <w:rsid w:val="0063349A"/>
    <w:rsid w:val="00636911"/>
    <w:rsid w:val="00636E34"/>
    <w:rsid w:val="00637FCE"/>
    <w:rsid w:val="00640A5F"/>
    <w:rsid w:val="00641659"/>
    <w:rsid w:val="00641FE7"/>
    <w:rsid w:val="00642784"/>
    <w:rsid w:val="006428B5"/>
    <w:rsid w:val="00642EE7"/>
    <w:rsid w:val="006434F4"/>
    <w:rsid w:val="006447E1"/>
    <w:rsid w:val="00644F3B"/>
    <w:rsid w:val="0064516F"/>
    <w:rsid w:val="00647D28"/>
    <w:rsid w:val="00651877"/>
    <w:rsid w:val="00652864"/>
    <w:rsid w:val="0065384B"/>
    <w:rsid w:val="0065590E"/>
    <w:rsid w:val="00655918"/>
    <w:rsid w:val="0066162B"/>
    <w:rsid w:val="00661BB6"/>
    <w:rsid w:val="00662326"/>
    <w:rsid w:val="00662409"/>
    <w:rsid w:val="00662C24"/>
    <w:rsid w:val="00662DB0"/>
    <w:rsid w:val="00664C71"/>
    <w:rsid w:val="00665326"/>
    <w:rsid w:val="00665673"/>
    <w:rsid w:val="0067054D"/>
    <w:rsid w:val="006712D7"/>
    <w:rsid w:val="0067347F"/>
    <w:rsid w:val="006734FE"/>
    <w:rsid w:val="0067447E"/>
    <w:rsid w:val="00674CE8"/>
    <w:rsid w:val="00680E79"/>
    <w:rsid w:val="00680F10"/>
    <w:rsid w:val="00681039"/>
    <w:rsid w:val="006817C5"/>
    <w:rsid w:val="00684E4A"/>
    <w:rsid w:val="0068556A"/>
    <w:rsid w:val="006874F4"/>
    <w:rsid w:val="00687CDE"/>
    <w:rsid w:val="0069105C"/>
    <w:rsid w:val="0069350E"/>
    <w:rsid w:val="006942D7"/>
    <w:rsid w:val="00696F55"/>
    <w:rsid w:val="006972A3"/>
    <w:rsid w:val="006A3B9B"/>
    <w:rsid w:val="006A4230"/>
    <w:rsid w:val="006B0932"/>
    <w:rsid w:val="006B150E"/>
    <w:rsid w:val="006B15C7"/>
    <w:rsid w:val="006B23F5"/>
    <w:rsid w:val="006B2AC7"/>
    <w:rsid w:val="006B3432"/>
    <w:rsid w:val="006B4CEF"/>
    <w:rsid w:val="006B614F"/>
    <w:rsid w:val="006B65FA"/>
    <w:rsid w:val="006B70F9"/>
    <w:rsid w:val="006C046B"/>
    <w:rsid w:val="006C0A1D"/>
    <w:rsid w:val="006C139B"/>
    <w:rsid w:val="006C16A5"/>
    <w:rsid w:val="006C16F1"/>
    <w:rsid w:val="006C2A25"/>
    <w:rsid w:val="006C723D"/>
    <w:rsid w:val="006C7A11"/>
    <w:rsid w:val="006D1335"/>
    <w:rsid w:val="006D4A1F"/>
    <w:rsid w:val="006D5586"/>
    <w:rsid w:val="006E0973"/>
    <w:rsid w:val="006E2D63"/>
    <w:rsid w:val="006E5435"/>
    <w:rsid w:val="006F0103"/>
    <w:rsid w:val="006F3C37"/>
    <w:rsid w:val="006F56D2"/>
    <w:rsid w:val="006F6013"/>
    <w:rsid w:val="00700C76"/>
    <w:rsid w:val="00702959"/>
    <w:rsid w:val="00702D7D"/>
    <w:rsid w:val="007036F7"/>
    <w:rsid w:val="0070475D"/>
    <w:rsid w:val="0070575B"/>
    <w:rsid w:val="00706DBA"/>
    <w:rsid w:val="00710779"/>
    <w:rsid w:val="007115DE"/>
    <w:rsid w:val="007116FF"/>
    <w:rsid w:val="00712032"/>
    <w:rsid w:val="007129C7"/>
    <w:rsid w:val="00713B86"/>
    <w:rsid w:val="00715345"/>
    <w:rsid w:val="00715D44"/>
    <w:rsid w:val="00720399"/>
    <w:rsid w:val="00721356"/>
    <w:rsid w:val="00721E11"/>
    <w:rsid w:val="00722DED"/>
    <w:rsid w:val="00722F1B"/>
    <w:rsid w:val="0072396B"/>
    <w:rsid w:val="00723977"/>
    <w:rsid w:val="007253D5"/>
    <w:rsid w:val="00725B08"/>
    <w:rsid w:val="007266E3"/>
    <w:rsid w:val="00726BE4"/>
    <w:rsid w:val="0073072E"/>
    <w:rsid w:val="0073106B"/>
    <w:rsid w:val="007311FD"/>
    <w:rsid w:val="007312EE"/>
    <w:rsid w:val="007314B7"/>
    <w:rsid w:val="007319A7"/>
    <w:rsid w:val="00731B44"/>
    <w:rsid w:val="00731D25"/>
    <w:rsid w:val="00732A21"/>
    <w:rsid w:val="00734CEC"/>
    <w:rsid w:val="00735CA4"/>
    <w:rsid w:val="0073637F"/>
    <w:rsid w:val="00737E3B"/>
    <w:rsid w:val="00740118"/>
    <w:rsid w:val="00740C5E"/>
    <w:rsid w:val="007418E3"/>
    <w:rsid w:val="00741C10"/>
    <w:rsid w:val="007423B8"/>
    <w:rsid w:val="007443B4"/>
    <w:rsid w:val="00745A80"/>
    <w:rsid w:val="007460A5"/>
    <w:rsid w:val="00746CA9"/>
    <w:rsid w:val="00750A8A"/>
    <w:rsid w:val="00750AC9"/>
    <w:rsid w:val="00751764"/>
    <w:rsid w:val="00751CAC"/>
    <w:rsid w:val="00753CB7"/>
    <w:rsid w:val="00753FEF"/>
    <w:rsid w:val="007569C4"/>
    <w:rsid w:val="00756B92"/>
    <w:rsid w:val="00757F1B"/>
    <w:rsid w:val="007621D1"/>
    <w:rsid w:val="007643BD"/>
    <w:rsid w:val="00766007"/>
    <w:rsid w:val="007676C4"/>
    <w:rsid w:val="007709C7"/>
    <w:rsid w:val="00771EC8"/>
    <w:rsid w:val="0077249B"/>
    <w:rsid w:val="007733A3"/>
    <w:rsid w:val="00773F8E"/>
    <w:rsid w:val="007767E2"/>
    <w:rsid w:val="007779A7"/>
    <w:rsid w:val="00777E89"/>
    <w:rsid w:val="007817C5"/>
    <w:rsid w:val="00781F63"/>
    <w:rsid w:val="00786AE0"/>
    <w:rsid w:val="00786DC3"/>
    <w:rsid w:val="00787DE7"/>
    <w:rsid w:val="00787DF7"/>
    <w:rsid w:val="00792053"/>
    <w:rsid w:val="00792F76"/>
    <w:rsid w:val="00794B6F"/>
    <w:rsid w:val="00794CEC"/>
    <w:rsid w:val="007957AF"/>
    <w:rsid w:val="00796F29"/>
    <w:rsid w:val="007973AE"/>
    <w:rsid w:val="007A1798"/>
    <w:rsid w:val="007A1A27"/>
    <w:rsid w:val="007A1E15"/>
    <w:rsid w:val="007A21C3"/>
    <w:rsid w:val="007A29B3"/>
    <w:rsid w:val="007A37C7"/>
    <w:rsid w:val="007A386C"/>
    <w:rsid w:val="007A3C24"/>
    <w:rsid w:val="007A6819"/>
    <w:rsid w:val="007A6EC5"/>
    <w:rsid w:val="007B00D5"/>
    <w:rsid w:val="007B06D2"/>
    <w:rsid w:val="007B0A7A"/>
    <w:rsid w:val="007B0BE8"/>
    <w:rsid w:val="007B10FE"/>
    <w:rsid w:val="007B11A9"/>
    <w:rsid w:val="007B39B5"/>
    <w:rsid w:val="007B3CFD"/>
    <w:rsid w:val="007B6BEE"/>
    <w:rsid w:val="007B6E82"/>
    <w:rsid w:val="007C1BE7"/>
    <w:rsid w:val="007C263B"/>
    <w:rsid w:val="007C2797"/>
    <w:rsid w:val="007C29AF"/>
    <w:rsid w:val="007C2DA2"/>
    <w:rsid w:val="007C42DC"/>
    <w:rsid w:val="007C445C"/>
    <w:rsid w:val="007C643A"/>
    <w:rsid w:val="007C6BF3"/>
    <w:rsid w:val="007C7C42"/>
    <w:rsid w:val="007D02AC"/>
    <w:rsid w:val="007D15B6"/>
    <w:rsid w:val="007D1C99"/>
    <w:rsid w:val="007D5259"/>
    <w:rsid w:val="007D5859"/>
    <w:rsid w:val="007D5C1D"/>
    <w:rsid w:val="007D6540"/>
    <w:rsid w:val="007E0335"/>
    <w:rsid w:val="007E1C3C"/>
    <w:rsid w:val="007E2440"/>
    <w:rsid w:val="007E2708"/>
    <w:rsid w:val="007E2D92"/>
    <w:rsid w:val="007E38EB"/>
    <w:rsid w:val="007E3F3D"/>
    <w:rsid w:val="007E5405"/>
    <w:rsid w:val="007E6206"/>
    <w:rsid w:val="007E6939"/>
    <w:rsid w:val="007E768D"/>
    <w:rsid w:val="007F3AEF"/>
    <w:rsid w:val="007F5B9A"/>
    <w:rsid w:val="007F5EA0"/>
    <w:rsid w:val="007F6511"/>
    <w:rsid w:val="00801425"/>
    <w:rsid w:val="00804222"/>
    <w:rsid w:val="00807B5F"/>
    <w:rsid w:val="00807CC0"/>
    <w:rsid w:val="00812110"/>
    <w:rsid w:val="00812C45"/>
    <w:rsid w:val="00814196"/>
    <w:rsid w:val="00815772"/>
    <w:rsid w:val="00817D2E"/>
    <w:rsid w:val="00817FC5"/>
    <w:rsid w:val="008208F2"/>
    <w:rsid w:val="00821A42"/>
    <w:rsid w:val="00821DB9"/>
    <w:rsid w:val="00822A1D"/>
    <w:rsid w:val="0082371B"/>
    <w:rsid w:val="00823DBB"/>
    <w:rsid w:val="00824431"/>
    <w:rsid w:val="008251D0"/>
    <w:rsid w:val="00825D5A"/>
    <w:rsid w:val="00826542"/>
    <w:rsid w:val="00826B9A"/>
    <w:rsid w:val="00830CE0"/>
    <w:rsid w:val="00830F05"/>
    <w:rsid w:val="0083126B"/>
    <w:rsid w:val="00832723"/>
    <w:rsid w:val="0083287B"/>
    <w:rsid w:val="008330D1"/>
    <w:rsid w:val="008336BF"/>
    <w:rsid w:val="00837183"/>
    <w:rsid w:val="00837D21"/>
    <w:rsid w:val="00837D60"/>
    <w:rsid w:val="00837F8C"/>
    <w:rsid w:val="008416BE"/>
    <w:rsid w:val="00842371"/>
    <w:rsid w:val="008425E9"/>
    <w:rsid w:val="008436E1"/>
    <w:rsid w:val="008444CA"/>
    <w:rsid w:val="00844EA2"/>
    <w:rsid w:val="00845504"/>
    <w:rsid w:val="00846E6E"/>
    <w:rsid w:val="00850118"/>
    <w:rsid w:val="00850727"/>
    <w:rsid w:val="00850E79"/>
    <w:rsid w:val="00852060"/>
    <w:rsid w:val="00852712"/>
    <w:rsid w:val="00853B2E"/>
    <w:rsid w:val="008540CF"/>
    <w:rsid w:val="008541C3"/>
    <w:rsid w:val="00854AFD"/>
    <w:rsid w:val="00854C77"/>
    <w:rsid w:val="008553EE"/>
    <w:rsid w:val="0086150B"/>
    <w:rsid w:val="00862AFA"/>
    <w:rsid w:val="008630D0"/>
    <w:rsid w:val="00864565"/>
    <w:rsid w:val="0086639A"/>
    <w:rsid w:val="008716ED"/>
    <w:rsid w:val="00871B41"/>
    <w:rsid w:val="008721DA"/>
    <w:rsid w:val="00874FCA"/>
    <w:rsid w:val="00876FD2"/>
    <w:rsid w:val="0087740A"/>
    <w:rsid w:val="00880C0C"/>
    <w:rsid w:val="00880E02"/>
    <w:rsid w:val="00882986"/>
    <w:rsid w:val="00884EFC"/>
    <w:rsid w:val="008869FC"/>
    <w:rsid w:val="008938CB"/>
    <w:rsid w:val="00894E01"/>
    <w:rsid w:val="008950A7"/>
    <w:rsid w:val="00895922"/>
    <w:rsid w:val="00896A63"/>
    <w:rsid w:val="008A266E"/>
    <w:rsid w:val="008A32F6"/>
    <w:rsid w:val="008A3467"/>
    <w:rsid w:val="008A3AF1"/>
    <w:rsid w:val="008A5BFD"/>
    <w:rsid w:val="008A6721"/>
    <w:rsid w:val="008B0FC6"/>
    <w:rsid w:val="008B1DF0"/>
    <w:rsid w:val="008B36D5"/>
    <w:rsid w:val="008B37AF"/>
    <w:rsid w:val="008B39C0"/>
    <w:rsid w:val="008B674F"/>
    <w:rsid w:val="008B691E"/>
    <w:rsid w:val="008B7AB4"/>
    <w:rsid w:val="008C0035"/>
    <w:rsid w:val="008C0163"/>
    <w:rsid w:val="008C0E58"/>
    <w:rsid w:val="008C4453"/>
    <w:rsid w:val="008C4610"/>
    <w:rsid w:val="008C5AAB"/>
    <w:rsid w:val="008C6189"/>
    <w:rsid w:val="008C6AB2"/>
    <w:rsid w:val="008C7D3B"/>
    <w:rsid w:val="008C7D85"/>
    <w:rsid w:val="008D2ACA"/>
    <w:rsid w:val="008D3387"/>
    <w:rsid w:val="008D3548"/>
    <w:rsid w:val="008D488E"/>
    <w:rsid w:val="008D5D29"/>
    <w:rsid w:val="008E0963"/>
    <w:rsid w:val="008E1D23"/>
    <w:rsid w:val="008E38AF"/>
    <w:rsid w:val="008E4304"/>
    <w:rsid w:val="008E6CDE"/>
    <w:rsid w:val="008E6F58"/>
    <w:rsid w:val="008E7958"/>
    <w:rsid w:val="008F1526"/>
    <w:rsid w:val="008F2DB6"/>
    <w:rsid w:val="008F561E"/>
    <w:rsid w:val="008F60F5"/>
    <w:rsid w:val="008F62F5"/>
    <w:rsid w:val="008F643E"/>
    <w:rsid w:val="008F728D"/>
    <w:rsid w:val="008F7E5E"/>
    <w:rsid w:val="009000D9"/>
    <w:rsid w:val="009016D4"/>
    <w:rsid w:val="00905423"/>
    <w:rsid w:val="00907590"/>
    <w:rsid w:val="00910C66"/>
    <w:rsid w:val="009113C9"/>
    <w:rsid w:val="009120C7"/>
    <w:rsid w:val="009130E5"/>
    <w:rsid w:val="00914BB1"/>
    <w:rsid w:val="009151C8"/>
    <w:rsid w:val="00917BD3"/>
    <w:rsid w:val="00920542"/>
    <w:rsid w:val="00920E1E"/>
    <w:rsid w:val="00922021"/>
    <w:rsid w:val="009231D2"/>
    <w:rsid w:val="00924AF8"/>
    <w:rsid w:val="00925115"/>
    <w:rsid w:val="00925707"/>
    <w:rsid w:val="00925ACA"/>
    <w:rsid w:val="00926C83"/>
    <w:rsid w:val="00931319"/>
    <w:rsid w:val="0093279C"/>
    <w:rsid w:val="00933082"/>
    <w:rsid w:val="009369E5"/>
    <w:rsid w:val="00937858"/>
    <w:rsid w:val="009402CA"/>
    <w:rsid w:val="009403E4"/>
    <w:rsid w:val="009413C1"/>
    <w:rsid w:val="009414BA"/>
    <w:rsid w:val="00941878"/>
    <w:rsid w:val="00942B22"/>
    <w:rsid w:val="00942DF5"/>
    <w:rsid w:val="009457ED"/>
    <w:rsid w:val="00946863"/>
    <w:rsid w:val="00946BB2"/>
    <w:rsid w:val="00946DED"/>
    <w:rsid w:val="00946F6E"/>
    <w:rsid w:val="009504C9"/>
    <w:rsid w:val="00951935"/>
    <w:rsid w:val="009524E3"/>
    <w:rsid w:val="009550AE"/>
    <w:rsid w:val="00955B95"/>
    <w:rsid w:val="00955C9F"/>
    <w:rsid w:val="00956AA6"/>
    <w:rsid w:val="00957E4E"/>
    <w:rsid w:val="00960C5F"/>
    <w:rsid w:val="00960E80"/>
    <w:rsid w:val="00961368"/>
    <w:rsid w:val="00962632"/>
    <w:rsid w:val="009645E3"/>
    <w:rsid w:val="009702FC"/>
    <w:rsid w:val="00971759"/>
    <w:rsid w:val="009730C3"/>
    <w:rsid w:val="00973967"/>
    <w:rsid w:val="00975AF8"/>
    <w:rsid w:val="00975BD8"/>
    <w:rsid w:val="009760B0"/>
    <w:rsid w:val="009771F0"/>
    <w:rsid w:val="00977FE8"/>
    <w:rsid w:val="00980AEE"/>
    <w:rsid w:val="00981994"/>
    <w:rsid w:val="009821F6"/>
    <w:rsid w:val="009835BD"/>
    <w:rsid w:val="00984461"/>
    <w:rsid w:val="0098525F"/>
    <w:rsid w:val="00986C5A"/>
    <w:rsid w:val="00987B51"/>
    <w:rsid w:val="00987D98"/>
    <w:rsid w:val="00993396"/>
    <w:rsid w:val="0099510D"/>
    <w:rsid w:val="00995175"/>
    <w:rsid w:val="009A18B7"/>
    <w:rsid w:val="009A2641"/>
    <w:rsid w:val="009A276A"/>
    <w:rsid w:val="009A4AE7"/>
    <w:rsid w:val="009A55FA"/>
    <w:rsid w:val="009A6B99"/>
    <w:rsid w:val="009A6E63"/>
    <w:rsid w:val="009A7FBC"/>
    <w:rsid w:val="009B0391"/>
    <w:rsid w:val="009B07FA"/>
    <w:rsid w:val="009B1CC1"/>
    <w:rsid w:val="009B2FF7"/>
    <w:rsid w:val="009B3330"/>
    <w:rsid w:val="009B33D3"/>
    <w:rsid w:val="009B35F4"/>
    <w:rsid w:val="009B3BDB"/>
    <w:rsid w:val="009B3E21"/>
    <w:rsid w:val="009B5424"/>
    <w:rsid w:val="009C0E3F"/>
    <w:rsid w:val="009C1C9D"/>
    <w:rsid w:val="009C2105"/>
    <w:rsid w:val="009C55D2"/>
    <w:rsid w:val="009C5D9D"/>
    <w:rsid w:val="009D05C3"/>
    <w:rsid w:val="009D0773"/>
    <w:rsid w:val="009D205E"/>
    <w:rsid w:val="009D251D"/>
    <w:rsid w:val="009D2EEB"/>
    <w:rsid w:val="009D3477"/>
    <w:rsid w:val="009D5A2E"/>
    <w:rsid w:val="009E073F"/>
    <w:rsid w:val="009E1F7F"/>
    <w:rsid w:val="009E3DD2"/>
    <w:rsid w:val="009E3EC6"/>
    <w:rsid w:val="009E4045"/>
    <w:rsid w:val="009E4332"/>
    <w:rsid w:val="009E533E"/>
    <w:rsid w:val="009F1C60"/>
    <w:rsid w:val="009F2C6C"/>
    <w:rsid w:val="009F2EB6"/>
    <w:rsid w:val="009F2F5A"/>
    <w:rsid w:val="009F2F96"/>
    <w:rsid w:val="009F4AB6"/>
    <w:rsid w:val="009F63D3"/>
    <w:rsid w:val="009F679B"/>
    <w:rsid w:val="00A00E08"/>
    <w:rsid w:val="00A0145F"/>
    <w:rsid w:val="00A0244D"/>
    <w:rsid w:val="00A06300"/>
    <w:rsid w:val="00A078A0"/>
    <w:rsid w:val="00A10495"/>
    <w:rsid w:val="00A10E2C"/>
    <w:rsid w:val="00A1268D"/>
    <w:rsid w:val="00A1305D"/>
    <w:rsid w:val="00A14A27"/>
    <w:rsid w:val="00A1629C"/>
    <w:rsid w:val="00A16B13"/>
    <w:rsid w:val="00A177E1"/>
    <w:rsid w:val="00A21789"/>
    <w:rsid w:val="00A2236B"/>
    <w:rsid w:val="00A22B08"/>
    <w:rsid w:val="00A2395A"/>
    <w:rsid w:val="00A242D7"/>
    <w:rsid w:val="00A24A61"/>
    <w:rsid w:val="00A25D45"/>
    <w:rsid w:val="00A30288"/>
    <w:rsid w:val="00A30727"/>
    <w:rsid w:val="00A32A4D"/>
    <w:rsid w:val="00A34BB1"/>
    <w:rsid w:val="00A35418"/>
    <w:rsid w:val="00A35788"/>
    <w:rsid w:val="00A3715B"/>
    <w:rsid w:val="00A376AD"/>
    <w:rsid w:val="00A44AE3"/>
    <w:rsid w:val="00A44CCE"/>
    <w:rsid w:val="00A44D49"/>
    <w:rsid w:val="00A52BE3"/>
    <w:rsid w:val="00A54C1E"/>
    <w:rsid w:val="00A55857"/>
    <w:rsid w:val="00A55DFD"/>
    <w:rsid w:val="00A577C1"/>
    <w:rsid w:val="00A61AB7"/>
    <w:rsid w:val="00A61EEC"/>
    <w:rsid w:val="00A64F8B"/>
    <w:rsid w:val="00A708D7"/>
    <w:rsid w:val="00A71616"/>
    <w:rsid w:val="00A73EA0"/>
    <w:rsid w:val="00A75093"/>
    <w:rsid w:val="00A75DD5"/>
    <w:rsid w:val="00A80FD6"/>
    <w:rsid w:val="00A813FC"/>
    <w:rsid w:val="00A83E4E"/>
    <w:rsid w:val="00A84EC0"/>
    <w:rsid w:val="00A86546"/>
    <w:rsid w:val="00A86EDE"/>
    <w:rsid w:val="00A8717C"/>
    <w:rsid w:val="00A876E5"/>
    <w:rsid w:val="00A91FF2"/>
    <w:rsid w:val="00A922D3"/>
    <w:rsid w:val="00A923FC"/>
    <w:rsid w:val="00A92E42"/>
    <w:rsid w:val="00A93E94"/>
    <w:rsid w:val="00A943F5"/>
    <w:rsid w:val="00A94C2C"/>
    <w:rsid w:val="00A94FCE"/>
    <w:rsid w:val="00A95068"/>
    <w:rsid w:val="00A9540B"/>
    <w:rsid w:val="00A979C2"/>
    <w:rsid w:val="00AA0A96"/>
    <w:rsid w:val="00AA10DE"/>
    <w:rsid w:val="00AA1809"/>
    <w:rsid w:val="00AA2C4B"/>
    <w:rsid w:val="00AA42AD"/>
    <w:rsid w:val="00AA4996"/>
    <w:rsid w:val="00AA54E6"/>
    <w:rsid w:val="00AA586D"/>
    <w:rsid w:val="00AA62E6"/>
    <w:rsid w:val="00AB0BFD"/>
    <w:rsid w:val="00AB0C43"/>
    <w:rsid w:val="00AB0D60"/>
    <w:rsid w:val="00AB18DA"/>
    <w:rsid w:val="00AB1932"/>
    <w:rsid w:val="00AB19D1"/>
    <w:rsid w:val="00AB1E5E"/>
    <w:rsid w:val="00AB27AD"/>
    <w:rsid w:val="00AB3092"/>
    <w:rsid w:val="00AB6312"/>
    <w:rsid w:val="00AB6893"/>
    <w:rsid w:val="00AB7035"/>
    <w:rsid w:val="00AB7265"/>
    <w:rsid w:val="00AC0D2E"/>
    <w:rsid w:val="00AC1104"/>
    <w:rsid w:val="00AC114E"/>
    <w:rsid w:val="00AC1B84"/>
    <w:rsid w:val="00AC1DC3"/>
    <w:rsid w:val="00AC2B8C"/>
    <w:rsid w:val="00AC2DD6"/>
    <w:rsid w:val="00AC3BD8"/>
    <w:rsid w:val="00AC4D54"/>
    <w:rsid w:val="00AC4E81"/>
    <w:rsid w:val="00AC649B"/>
    <w:rsid w:val="00AC64E8"/>
    <w:rsid w:val="00AC76D2"/>
    <w:rsid w:val="00AC7D38"/>
    <w:rsid w:val="00AD0650"/>
    <w:rsid w:val="00AD155C"/>
    <w:rsid w:val="00AD15CC"/>
    <w:rsid w:val="00AD3C7C"/>
    <w:rsid w:val="00AD57D9"/>
    <w:rsid w:val="00AD5AAC"/>
    <w:rsid w:val="00AD5AAD"/>
    <w:rsid w:val="00AD5E7D"/>
    <w:rsid w:val="00AD7DC2"/>
    <w:rsid w:val="00AE0481"/>
    <w:rsid w:val="00AE079A"/>
    <w:rsid w:val="00AE0A5E"/>
    <w:rsid w:val="00AE0CB5"/>
    <w:rsid w:val="00AE2622"/>
    <w:rsid w:val="00AE4842"/>
    <w:rsid w:val="00AE4A79"/>
    <w:rsid w:val="00AE616E"/>
    <w:rsid w:val="00AE688F"/>
    <w:rsid w:val="00AE6CAC"/>
    <w:rsid w:val="00AE7D9E"/>
    <w:rsid w:val="00AF3B30"/>
    <w:rsid w:val="00AF6C02"/>
    <w:rsid w:val="00AF7C8C"/>
    <w:rsid w:val="00B008F3"/>
    <w:rsid w:val="00B0133B"/>
    <w:rsid w:val="00B01342"/>
    <w:rsid w:val="00B01886"/>
    <w:rsid w:val="00B02E25"/>
    <w:rsid w:val="00B03010"/>
    <w:rsid w:val="00B06FAA"/>
    <w:rsid w:val="00B102FB"/>
    <w:rsid w:val="00B112C0"/>
    <w:rsid w:val="00B11313"/>
    <w:rsid w:val="00B1207C"/>
    <w:rsid w:val="00B13974"/>
    <w:rsid w:val="00B17BE3"/>
    <w:rsid w:val="00B20903"/>
    <w:rsid w:val="00B22652"/>
    <w:rsid w:val="00B24329"/>
    <w:rsid w:val="00B24F0E"/>
    <w:rsid w:val="00B259BF"/>
    <w:rsid w:val="00B26328"/>
    <w:rsid w:val="00B2640D"/>
    <w:rsid w:val="00B27371"/>
    <w:rsid w:val="00B325E0"/>
    <w:rsid w:val="00B32DD4"/>
    <w:rsid w:val="00B33423"/>
    <w:rsid w:val="00B335D6"/>
    <w:rsid w:val="00B3371B"/>
    <w:rsid w:val="00B41DF1"/>
    <w:rsid w:val="00B41E9F"/>
    <w:rsid w:val="00B42DC5"/>
    <w:rsid w:val="00B4476E"/>
    <w:rsid w:val="00B46CF4"/>
    <w:rsid w:val="00B47A9E"/>
    <w:rsid w:val="00B50A52"/>
    <w:rsid w:val="00B5234A"/>
    <w:rsid w:val="00B52629"/>
    <w:rsid w:val="00B54AF4"/>
    <w:rsid w:val="00B54CBD"/>
    <w:rsid w:val="00B57020"/>
    <w:rsid w:val="00B57A11"/>
    <w:rsid w:val="00B6301A"/>
    <w:rsid w:val="00B63865"/>
    <w:rsid w:val="00B6473C"/>
    <w:rsid w:val="00B657B2"/>
    <w:rsid w:val="00B66349"/>
    <w:rsid w:val="00B724FA"/>
    <w:rsid w:val="00B72B69"/>
    <w:rsid w:val="00B733A1"/>
    <w:rsid w:val="00B73426"/>
    <w:rsid w:val="00B809DD"/>
    <w:rsid w:val="00B81559"/>
    <w:rsid w:val="00B8192B"/>
    <w:rsid w:val="00B84239"/>
    <w:rsid w:val="00B84CC3"/>
    <w:rsid w:val="00B858D1"/>
    <w:rsid w:val="00B85D94"/>
    <w:rsid w:val="00B87345"/>
    <w:rsid w:val="00B95DB7"/>
    <w:rsid w:val="00BA120E"/>
    <w:rsid w:val="00BA1479"/>
    <w:rsid w:val="00BA3F76"/>
    <w:rsid w:val="00BA6902"/>
    <w:rsid w:val="00BA728B"/>
    <w:rsid w:val="00BB041C"/>
    <w:rsid w:val="00BB1F72"/>
    <w:rsid w:val="00BB5A2C"/>
    <w:rsid w:val="00BB5D00"/>
    <w:rsid w:val="00BB5F16"/>
    <w:rsid w:val="00BB683C"/>
    <w:rsid w:val="00BC1600"/>
    <w:rsid w:val="00BC2055"/>
    <w:rsid w:val="00BC2125"/>
    <w:rsid w:val="00BC3606"/>
    <w:rsid w:val="00BC51FC"/>
    <w:rsid w:val="00BC6F01"/>
    <w:rsid w:val="00BC7AA1"/>
    <w:rsid w:val="00BD393C"/>
    <w:rsid w:val="00BD4B49"/>
    <w:rsid w:val="00BD512F"/>
    <w:rsid w:val="00BD52A0"/>
    <w:rsid w:val="00BD5790"/>
    <w:rsid w:val="00BD629C"/>
    <w:rsid w:val="00BE10A3"/>
    <w:rsid w:val="00BE1B86"/>
    <w:rsid w:val="00BE2463"/>
    <w:rsid w:val="00BE2A72"/>
    <w:rsid w:val="00BE582D"/>
    <w:rsid w:val="00BF0DF7"/>
    <w:rsid w:val="00BF2BE1"/>
    <w:rsid w:val="00BF3413"/>
    <w:rsid w:val="00BF41C1"/>
    <w:rsid w:val="00BF5E2F"/>
    <w:rsid w:val="00BF7B86"/>
    <w:rsid w:val="00C00757"/>
    <w:rsid w:val="00C01919"/>
    <w:rsid w:val="00C0264B"/>
    <w:rsid w:val="00C02A4E"/>
    <w:rsid w:val="00C03BEE"/>
    <w:rsid w:val="00C03E7D"/>
    <w:rsid w:val="00C07A32"/>
    <w:rsid w:val="00C12CFC"/>
    <w:rsid w:val="00C138A0"/>
    <w:rsid w:val="00C15589"/>
    <w:rsid w:val="00C157BD"/>
    <w:rsid w:val="00C16CEC"/>
    <w:rsid w:val="00C17BC3"/>
    <w:rsid w:val="00C24ED4"/>
    <w:rsid w:val="00C26D58"/>
    <w:rsid w:val="00C3347F"/>
    <w:rsid w:val="00C33895"/>
    <w:rsid w:val="00C34A57"/>
    <w:rsid w:val="00C353A9"/>
    <w:rsid w:val="00C37407"/>
    <w:rsid w:val="00C3742D"/>
    <w:rsid w:val="00C37C15"/>
    <w:rsid w:val="00C409B8"/>
    <w:rsid w:val="00C409EC"/>
    <w:rsid w:val="00C4245A"/>
    <w:rsid w:val="00C4288E"/>
    <w:rsid w:val="00C42F0A"/>
    <w:rsid w:val="00C431D5"/>
    <w:rsid w:val="00C431FD"/>
    <w:rsid w:val="00C4396B"/>
    <w:rsid w:val="00C440B6"/>
    <w:rsid w:val="00C448A4"/>
    <w:rsid w:val="00C505F5"/>
    <w:rsid w:val="00C50F38"/>
    <w:rsid w:val="00C5163D"/>
    <w:rsid w:val="00C53831"/>
    <w:rsid w:val="00C5411C"/>
    <w:rsid w:val="00C5480D"/>
    <w:rsid w:val="00C55B3D"/>
    <w:rsid w:val="00C5605B"/>
    <w:rsid w:val="00C6465C"/>
    <w:rsid w:val="00C66474"/>
    <w:rsid w:val="00C71327"/>
    <w:rsid w:val="00C76C4D"/>
    <w:rsid w:val="00C77DE0"/>
    <w:rsid w:val="00C80754"/>
    <w:rsid w:val="00C80FB8"/>
    <w:rsid w:val="00C810F0"/>
    <w:rsid w:val="00C8165B"/>
    <w:rsid w:val="00C816E0"/>
    <w:rsid w:val="00C8381D"/>
    <w:rsid w:val="00C83DF6"/>
    <w:rsid w:val="00C8419C"/>
    <w:rsid w:val="00C844C5"/>
    <w:rsid w:val="00C84D19"/>
    <w:rsid w:val="00C86363"/>
    <w:rsid w:val="00C86694"/>
    <w:rsid w:val="00C87199"/>
    <w:rsid w:val="00C90E3B"/>
    <w:rsid w:val="00C918ED"/>
    <w:rsid w:val="00C92B2B"/>
    <w:rsid w:val="00C9305F"/>
    <w:rsid w:val="00C94F67"/>
    <w:rsid w:val="00C953EC"/>
    <w:rsid w:val="00C95A53"/>
    <w:rsid w:val="00C95F0D"/>
    <w:rsid w:val="00C962C8"/>
    <w:rsid w:val="00C96306"/>
    <w:rsid w:val="00C96925"/>
    <w:rsid w:val="00CA0FFE"/>
    <w:rsid w:val="00CA10DE"/>
    <w:rsid w:val="00CA3048"/>
    <w:rsid w:val="00CA4DFC"/>
    <w:rsid w:val="00CA68BD"/>
    <w:rsid w:val="00CA6990"/>
    <w:rsid w:val="00CA6FF7"/>
    <w:rsid w:val="00CB33E6"/>
    <w:rsid w:val="00CB4029"/>
    <w:rsid w:val="00CB65FE"/>
    <w:rsid w:val="00CB6F7D"/>
    <w:rsid w:val="00CC1181"/>
    <w:rsid w:val="00CC1A09"/>
    <w:rsid w:val="00CC39ED"/>
    <w:rsid w:val="00CC4977"/>
    <w:rsid w:val="00CC500E"/>
    <w:rsid w:val="00CC69BB"/>
    <w:rsid w:val="00CD05BB"/>
    <w:rsid w:val="00CD108A"/>
    <w:rsid w:val="00CD2277"/>
    <w:rsid w:val="00CD290B"/>
    <w:rsid w:val="00CD2DFD"/>
    <w:rsid w:val="00CD2F65"/>
    <w:rsid w:val="00CD581A"/>
    <w:rsid w:val="00CD6B01"/>
    <w:rsid w:val="00CD716B"/>
    <w:rsid w:val="00CE20B0"/>
    <w:rsid w:val="00CE2990"/>
    <w:rsid w:val="00CE34C0"/>
    <w:rsid w:val="00CE5249"/>
    <w:rsid w:val="00CE6FE8"/>
    <w:rsid w:val="00CE752D"/>
    <w:rsid w:val="00CE7969"/>
    <w:rsid w:val="00CF0E99"/>
    <w:rsid w:val="00CF236F"/>
    <w:rsid w:val="00CF39B1"/>
    <w:rsid w:val="00CF5309"/>
    <w:rsid w:val="00CF6412"/>
    <w:rsid w:val="00CF77A4"/>
    <w:rsid w:val="00CF7957"/>
    <w:rsid w:val="00D00F07"/>
    <w:rsid w:val="00D014CA"/>
    <w:rsid w:val="00D0181A"/>
    <w:rsid w:val="00D01C9F"/>
    <w:rsid w:val="00D02C2D"/>
    <w:rsid w:val="00D03EEC"/>
    <w:rsid w:val="00D05D89"/>
    <w:rsid w:val="00D06581"/>
    <w:rsid w:val="00D10222"/>
    <w:rsid w:val="00D11CD8"/>
    <w:rsid w:val="00D13C1B"/>
    <w:rsid w:val="00D143EB"/>
    <w:rsid w:val="00D158E2"/>
    <w:rsid w:val="00D15C80"/>
    <w:rsid w:val="00D165B9"/>
    <w:rsid w:val="00D2061D"/>
    <w:rsid w:val="00D237C5"/>
    <w:rsid w:val="00D24E2D"/>
    <w:rsid w:val="00D251C9"/>
    <w:rsid w:val="00D25F1D"/>
    <w:rsid w:val="00D27349"/>
    <w:rsid w:val="00D27578"/>
    <w:rsid w:val="00D276B9"/>
    <w:rsid w:val="00D30200"/>
    <w:rsid w:val="00D30CFD"/>
    <w:rsid w:val="00D31306"/>
    <w:rsid w:val="00D31CFA"/>
    <w:rsid w:val="00D34480"/>
    <w:rsid w:val="00D36221"/>
    <w:rsid w:val="00D3638B"/>
    <w:rsid w:val="00D37634"/>
    <w:rsid w:val="00D422B1"/>
    <w:rsid w:val="00D45EA7"/>
    <w:rsid w:val="00D47910"/>
    <w:rsid w:val="00D47E93"/>
    <w:rsid w:val="00D511EA"/>
    <w:rsid w:val="00D52A03"/>
    <w:rsid w:val="00D530F2"/>
    <w:rsid w:val="00D53FE9"/>
    <w:rsid w:val="00D54445"/>
    <w:rsid w:val="00D555FF"/>
    <w:rsid w:val="00D613C4"/>
    <w:rsid w:val="00D61655"/>
    <w:rsid w:val="00D62494"/>
    <w:rsid w:val="00D6297D"/>
    <w:rsid w:val="00D6325A"/>
    <w:rsid w:val="00D644BA"/>
    <w:rsid w:val="00D654F8"/>
    <w:rsid w:val="00D65E96"/>
    <w:rsid w:val="00D67823"/>
    <w:rsid w:val="00D71CB5"/>
    <w:rsid w:val="00D72CB7"/>
    <w:rsid w:val="00D73007"/>
    <w:rsid w:val="00D73555"/>
    <w:rsid w:val="00D751BD"/>
    <w:rsid w:val="00D77FF4"/>
    <w:rsid w:val="00D80F7D"/>
    <w:rsid w:val="00D82D63"/>
    <w:rsid w:val="00D82F10"/>
    <w:rsid w:val="00D83076"/>
    <w:rsid w:val="00D8349D"/>
    <w:rsid w:val="00D83A2A"/>
    <w:rsid w:val="00D83DBF"/>
    <w:rsid w:val="00D862A9"/>
    <w:rsid w:val="00D87D3C"/>
    <w:rsid w:val="00D901B2"/>
    <w:rsid w:val="00D90329"/>
    <w:rsid w:val="00D92D95"/>
    <w:rsid w:val="00D93134"/>
    <w:rsid w:val="00D93BAB"/>
    <w:rsid w:val="00D9506C"/>
    <w:rsid w:val="00D972F6"/>
    <w:rsid w:val="00DA210F"/>
    <w:rsid w:val="00DA2BD4"/>
    <w:rsid w:val="00DA34A8"/>
    <w:rsid w:val="00DA5106"/>
    <w:rsid w:val="00DA7C90"/>
    <w:rsid w:val="00DB0215"/>
    <w:rsid w:val="00DB1387"/>
    <w:rsid w:val="00DB2D38"/>
    <w:rsid w:val="00DB33CB"/>
    <w:rsid w:val="00DB501A"/>
    <w:rsid w:val="00DB55E8"/>
    <w:rsid w:val="00DB6B93"/>
    <w:rsid w:val="00DB6C4E"/>
    <w:rsid w:val="00DC3C3A"/>
    <w:rsid w:val="00DD0D75"/>
    <w:rsid w:val="00DD164A"/>
    <w:rsid w:val="00DE1F14"/>
    <w:rsid w:val="00DE3DB2"/>
    <w:rsid w:val="00DE5BED"/>
    <w:rsid w:val="00DE5F5C"/>
    <w:rsid w:val="00DE7A30"/>
    <w:rsid w:val="00DF0E0D"/>
    <w:rsid w:val="00DF1B9B"/>
    <w:rsid w:val="00DF1B9C"/>
    <w:rsid w:val="00DF428E"/>
    <w:rsid w:val="00DF470C"/>
    <w:rsid w:val="00DF4A47"/>
    <w:rsid w:val="00DF7983"/>
    <w:rsid w:val="00E00BBE"/>
    <w:rsid w:val="00E02BD8"/>
    <w:rsid w:val="00E02E9F"/>
    <w:rsid w:val="00E04CA1"/>
    <w:rsid w:val="00E06E26"/>
    <w:rsid w:val="00E07C2A"/>
    <w:rsid w:val="00E13A30"/>
    <w:rsid w:val="00E153FA"/>
    <w:rsid w:val="00E17709"/>
    <w:rsid w:val="00E205B3"/>
    <w:rsid w:val="00E226F9"/>
    <w:rsid w:val="00E24CA3"/>
    <w:rsid w:val="00E255B2"/>
    <w:rsid w:val="00E25C96"/>
    <w:rsid w:val="00E26016"/>
    <w:rsid w:val="00E2672C"/>
    <w:rsid w:val="00E273F8"/>
    <w:rsid w:val="00E316B7"/>
    <w:rsid w:val="00E32D7D"/>
    <w:rsid w:val="00E32ED6"/>
    <w:rsid w:val="00E3354E"/>
    <w:rsid w:val="00E34AC0"/>
    <w:rsid w:val="00E35EC3"/>
    <w:rsid w:val="00E370E2"/>
    <w:rsid w:val="00E406F6"/>
    <w:rsid w:val="00E418ED"/>
    <w:rsid w:val="00E41BFB"/>
    <w:rsid w:val="00E42745"/>
    <w:rsid w:val="00E439BD"/>
    <w:rsid w:val="00E4400B"/>
    <w:rsid w:val="00E440C8"/>
    <w:rsid w:val="00E443A0"/>
    <w:rsid w:val="00E44EDB"/>
    <w:rsid w:val="00E479D3"/>
    <w:rsid w:val="00E5075E"/>
    <w:rsid w:val="00E530CE"/>
    <w:rsid w:val="00E55956"/>
    <w:rsid w:val="00E55E23"/>
    <w:rsid w:val="00E62502"/>
    <w:rsid w:val="00E62512"/>
    <w:rsid w:val="00E647BF"/>
    <w:rsid w:val="00E6581E"/>
    <w:rsid w:val="00E7086A"/>
    <w:rsid w:val="00E709BC"/>
    <w:rsid w:val="00E7274A"/>
    <w:rsid w:val="00E7415E"/>
    <w:rsid w:val="00E74BA0"/>
    <w:rsid w:val="00E76B8A"/>
    <w:rsid w:val="00E77212"/>
    <w:rsid w:val="00E807B4"/>
    <w:rsid w:val="00E86515"/>
    <w:rsid w:val="00E879E4"/>
    <w:rsid w:val="00E87B7A"/>
    <w:rsid w:val="00E87E88"/>
    <w:rsid w:val="00E90F93"/>
    <w:rsid w:val="00E93D93"/>
    <w:rsid w:val="00E97000"/>
    <w:rsid w:val="00E97A8B"/>
    <w:rsid w:val="00EA0ED1"/>
    <w:rsid w:val="00EA70C1"/>
    <w:rsid w:val="00EA7C27"/>
    <w:rsid w:val="00EA7D2A"/>
    <w:rsid w:val="00EB0281"/>
    <w:rsid w:val="00EB1560"/>
    <w:rsid w:val="00EB35D9"/>
    <w:rsid w:val="00EB6013"/>
    <w:rsid w:val="00EB6232"/>
    <w:rsid w:val="00EB7D75"/>
    <w:rsid w:val="00EC0DFE"/>
    <w:rsid w:val="00EC1D88"/>
    <w:rsid w:val="00EC27E1"/>
    <w:rsid w:val="00EC4EBF"/>
    <w:rsid w:val="00EC53FB"/>
    <w:rsid w:val="00EC5B8F"/>
    <w:rsid w:val="00EC69F4"/>
    <w:rsid w:val="00EC6D34"/>
    <w:rsid w:val="00EC7E03"/>
    <w:rsid w:val="00ED1F8E"/>
    <w:rsid w:val="00ED2AA3"/>
    <w:rsid w:val="00ED474C"/>
    <w:rsid w:val="00ED5FE2"/>
    <w:rsid w:val="00EE0FAC"/>
    <w:rsid w:val="00EE1673"/>
    <w:rsid w:val="00EE473C"/>
    <w:rsid w:val="00EE679C"/>
    <w:rsid w:val="00EF109B"/>
    <w:rsid w:val="00EF1277"/>
    <w:rsid w:val="00EF12AF"/>
    <w:rsid w:val="00EF2E68"/>
    <w:rsid w:val="00EF40D7"/>
    <w:rsid w:val="00EF516B"/>
    <w:rsid w:val="00EF527D"/>
    <w:rsid w:val="00EF53A1"/>
    <w:rsid w:val="00EF5572"/>
    <w:rsid w:val="00EF6A95"/>
    <w:rsid w:val="00F00203"/>
    <w:rsid w:val="00F0069F"/>
    <w:rsid w:val="00F00DDF"/>
    <w:rsid w:val="00F01828"/>
    <w:rsid w:val="00F01F51"/>
    <w:rsid w:val="00F02388"/>
    <w:rsid w:val="00F064C4"/>
    <w:rsid w:val="00F1043F"/>
    <w:rsid w:val="00F10F2E"/>
    <w:rsid w:val="00F110E8"/>
    <w:rsid w:val="00F111C9"/>
    <w:rsid w:val="00F114C2"/>
    <w:rsid w:val="00F11772"/>
    <w:rsid w:val="00F1296C"/>
    <w:rsid w:val="00F141EF"/>
    <w:rsid w:val="00F14AC9"/>
    <w:rsid w:val="00F14FF9"/>
    <w:rsid w:val="00F15104"/>
    <w:rsid w:val="00F15748"/>
    <w:rsid w:val="00F160EA"/>
    <w:rsid w:val="00F17153"/>
    <w:rsid w:val="00F17C8B"/>
    <w:rsid w:val="00F17FCD"/>
    <w:rsid w:val="00F2096D"/>
    <w:rsid w:val="00F21B66"/>
    <w:rsid w:val="00F220BC"/>
    <w:rsid w:val="00F22E3D"/>
    <w:rsid w:val="00F24029"/>
    <w:rsid w:val="00F24266"/>
    <w:rsid w:val="00F255AC"/>
    <w:rsid w:val="00F279BD"/>
    <w:rsid w:val="00F30F4F"/>
    <w:rsid w:val="00F32118"/>
    <w:rsid w:val="00F32195"/>
    <w:rsid w:val="00F33564"/>
    <w:rsid w:val="00F33B4B"/>
    <w:rsid w:val="00F36208"/>
    <w:rsid w:val="00F37A96"/>
    <w:rsid w:val="00F37D41"/>
    <w:rsid w:val="00F4015A"/>
    <w:rsid w:val="00F40F7A"/>
    <w:rsid w:val="00F433B7"/>
    <w:rsid w:val="00F433D7"/>
    <w:rsid w:val="00F469A7"/>
    <w:rsid w:val="00F50410"/>
    <w:rsid w:val="00F5070B"/>
    <w:rsid w:val="00F55150"/>
    <w:rsid w:val="00F559AD"/>
    <w:rsid w:val="00F57116"/>
    <w:rsid w:val="00F575FD"/>
    <w:rsid w:val="00F60E30"/>
    <w:rsid w:val="00F618AE"/>
    <w:rsid w:val="00F6195C"/>
    <w:rsid w:val="00F6250B"/>
    <w:rsid w:val="00F62844"/>
    <w:rsid w:val="00F64591"/>
    <w:rsid w:val="00F708B3"/>
    <w:rsid w:val="00F70C99"/>
    <w:rsid w:val="00F71707"/>
    <w:rsid w:val="00F729F3"/>
    <w:rsid w:val="00F72F47"/>
    <w:rsid w:val="00F74B94"/>
    <w:rsid w:val="00F760E8"/>
    <w:rsid w:val="00F7765C"/>
    <w:rsid w:val="00F7766A"/>
    <w:rsid w:val="00F82408"/>
    <w:rsid w:val="00F834E2"/>
    <w:rsid w:val="00F84184"/>
    <w:rsid w:val="00F87FD6"/>
    <w:rsid w:val="00F90F14"/>
    <w:rsid w:val="00F918C9"/>
    <w:rsid w:val="00F92F3B"/>
    <w:rsid w:val="00F9352C"/>
    <w:rsid w:val="00F9448C"/>
    <w:rsid w:val="00FA3F6F"/>
    <w:rsid w:val="00FA5DB0"/>
    <w:rsid w:val="00FA6A39"/>
    <w:rsid w:val="00FB043B"/>
    <w:rsid w:val="00FB0E67"/>
    <w:rsid w:val="00FB4265"/>
    <w:rsid w:val="00FB5426"/>
    <w:rsid w:val="00FB5C80"/>
    <w:rsid w:val="00FC0155"/>
    <w:rsid w:val="00FC0430"/>
    <w:rsid w:val="00FC0A65"/>
    <w:rsid w:val="00FC0CBC"/>
    <w:rsid w:val="00FC1654"/>
    <w:rsid w:val="00FC2627"/>
    <w:rsid w:val="00FC4377"/>
    <w:rsid w:val="00FC6C99"/>
    <w:rsid w:val="00FD09A0"/>
    <w:rsid w:val="00FD0F17"/>
    <w:rsid w:val="00FD238F"/>
    <w:rsid w:val="00FD6C54"/>
    <w:rsid w:val="00FE1269"/>
    <w:rsid w:val="00FE299E"/>
    <w:rsid w:val="00FE36ED"/>
    <w:rsid w:val="00FE479A"/>
    <w:rsid w:val="00FE5640"/>
    <w:rsid w:val="00FE6542"/>
    <w:rsid w:val="00FE7356"/>
    <w:rsid w:val="00FF0196"/>
    <w:rsid w:val="00FF0345"/>
    <w:rsid w:val="00FF1748"/>
    <w:rsid w:val="00FF2C88"/>
    <w:rsid w:val="00FF3C3A"/>
    <w:rsid w:val="00FF5C9C"/>
    <w:rsid w:val="00FF5DF8"/>
    <w:rsid w:val="00FF60A8"/>
    <w:rsid w:val="00FF6F9F"/>
    <w:rsid w:val="00FF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5B026"/>
  <w15:docId w15:val="{B744FABB-E772-4A74-88CB-6B36FDF79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link w:val="Heading1Char"/>
    <w:pPr>
      <w:keepNext/>
      <w:keepLines/>
      <w:widowControl w:val="0"/>
      <w:spacing w:before="480" w:after="0" w:line="276" w:lineRule="auto"/>
      <w:outlineLvl w:val="0"/>
    </w:pPr>
    <w:rPr>
      <w:b/>
      <w:color w:val="2E75B5"/>
      <w:sz w:val="28"/>
      <w:szCs w:val="28"/>
    </w:rPr>
  </w:style>
  <w:style w:type="paragraph" w:styleId="Heading2">
    <w:name w:val="heading 2"/>
    <w:basedOn w:val="Normal"/>
    <w:next w:val="Normal"/>
    <w:pPr>
      <w:keepNext/>
      <w:keepLines/>
      <w:spacing w:before="40" w:after="0" w:line="276" w:lineRule="auto"/>
      <w:outlineLvl w:val="1"/>
    </w:pPr>
    <w:rPr>
      <w:color w:val="2E75B5"/>
      <w:sz w:val="26"/>
      <w:szCs w:val="26"/>
    </w:rPr>
  </w:style>
  <w:style w:type="paragraph" w:styleId="Heading3">
    <w:name w:val="heading 3"/>
    <w:basedOn w:val="Normal"/>
    <w:next w:val="Normal"/>
    <w:pPr>
      <w:keepNext/>
      <w:keepLines/>
      <w:spacing w:before="40" w:after="0"/>
      <w:outlineLvl w:val="2"/>
    </w:pPr>
    <w:rPr>
      <w:color w:val="1E4D78"/>
      <w:sz w:val="24"/>
      <w:szCs w:val="24"/>
    </w:rPr>
  </w:style>
  <w:style w:type="paragraph" w:styleId="Heading4">
    <w:name w:val="heading 4"/>
    <w:basedOn w:val="Normal"/>
    <w:next w:val="Normal"/>
    <w:pPr>
      <w:keepNext/>
      <w:keepLines/>
      <w:spacing w:before="40" w:after="0" w:line="276" w:lineRule="auto"/>
      <w:outlineLvl w:val="3"/>
    </w:pPr>
    <w:rPr>
      <w:i/>
      <w:color w:val="2E75B5"/>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link w:val="SubtitleChar"/>
    <w:pPr>
      <w:keepNext/>
      <w:keepLines/>
      <w:spacing w:after="200" w:line="276" w:lineRule="auto"/>
      <w:contextualSpacing/>
    </w:pPr>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7676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6C4"/>
    <w:rPr>
      <w:rFonts w:ascii="Segoe UI" w:hAnsi="Segoe UI" w:cs="Segoe UI"/>
      <w:sz w:val="18"/>
      <w:szCs w:val="18"/>
    </w:rPr>
  </w:style>
  <w:style w:type="character" w:styleId="CommentReference">
    <w:name w:val="annotation reference"/>
    <w:basedOn w:val="DefaultParagraphFont"/>
    <w:unhideWhenUsed/>
    <w:rsid w:val="007676C4"/>
    <w:rPr>
      <w:sz w:val="16"/>
      <w:szCs w:val="16"/>
    </w:rPr>
  </w:style>
  <w:style w:type="paragraph" w:styleId="CommentText">
    <w:name w:val="annotation text"/>
    <w:basedOn w:val="Normal"/>
    <w:link w:val="CommentTextChar"/>
    <w:uiPriority w:val="99"/>
    <w:unhideWhenUsed/>
    <w:rsid w:val="007676C4"/>
    <w:pPr>
      <w:spacing w:line="240" w:lineRule="auto"/>
    </w:pPr>
    <w:rPr>
      <w:sz w:val="20"/>
      <w:szCs w:val="20"/>
    </w:rPr>
  </w:style>
  <w:style w:type="character" w:customStyle="1" w:styleId="CommentTextChar">
    <w:name w:val="Comment Text Char"/>
    <w:basedOn w:val="DefaultParagraphFont"/>
    <w:link w:val="CommentText"/>
    <w:uiPriority w:val="99"/>
    <w:rsid w:val="007676C4"/>
    <w:rPr>
      <w:sz w:val="20"/>
      <w:szCs w:val="20"/>
    </w:rPr>
  </w:style>
  <w:style w:type="paragraph" w:styleId="CommentSubject">
    <w:name w:val="annotation subject"/>
    <w:basedOn w:val="CommentText"/>
    <w:next w:val="CommentText"/>
    <w:link w:val="CommentSubjectChar"/>
    <w:uiPriority w:val="99"/>
    <w:semiHidden/>
    <w:unhideWhenUsed/>
    <w:rsid w:val="007676C4"/>
    <w:rPr>
      <w:b/>
      <w:bCs/>
    </w:rPr>
  </w:style>
  <w:style w:type="character" w:customStyle="1" w:styleId="CommentSubjectChar">
    <w:name w:val="Comment Subject Char"/>
    <w:basedOn w:val="CommentTextChar"/>
    <w:link w:val="CommentSubject"/>
    <w:uiPriority w:val="99"/>
    <w:semiHidden/>
    <w:rsid w:val="007676C4"/>
    <w:rPr>
      <w:b/>
      <w:bCs/>
      <w:sz w:val="20"/>
      <w:szCs w:val="20"/>
    </w:rPr>
  </w:style>
  <w:style w:type="paragraph" w:styleId="ListParagraph">
    <w:name w:val="List Paragraph"/>
    <w:basedOn w:val="Normal"/>
    <w:uiPriority w:val="34"/>
    <w:qFormat/>
    <w:rsid w:val="007E2440"/>
    <w:pPr>
      <w:ind w:left="720"/>
      <w:contextualSpacing/>
    </w:pPr>
  </w:style>
  <w:style w:type="character" w:styleId="Hyperlink">
    <w:name w:val="Hyperlink"/>
    <w:basedOn w:val="DefaultParagraphFont"/>
    <w:uiPriority w:val="99"/>
    <w:unhideWhenUsed/>
    <w:rsid w:val="00B724FA"/>
    <w:rPr>
      <w:color w:val="0563C1" w:themeColor="hyperlink"/>
      <w:u w:val="single"/>
    </w:rPr>
  </w:style>
  <w:style w:type="paragraph" w:styleId="Revision">
    <w:name w:val="Revision"/>
    <w:hidden/>
    <w:uiPriority w:val="99"/>
    <w:semiHidden/>
    <w:rsid w:val="009B5424"/>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character" w:styleId="FollowedHyperlink">
    <w:name w:val="FollowedHyperlink"/>
    <w:basedOn w:val="DefaultParagraphFont"/>
    <w:uiPriority w:val="99"/>
    <w:semiHidden/>
    <w:unhideWhenUsed/>
    <w:rsid w:val="00DB2D38"/>
    <w:rPr>
      <w:color w:val="954F72" w:themeColor="followedHyperlink"/>
      <w:u w:val="single"/>
    </w:rPr>
  </w:style>
  <w:style w:type="character" w:customStyle="1" w:styleId="cit-auth">
    <w:name w:val="cit-auth"/>
    <w:basedOn w:val="DefaultParagraphFont"/>
    <w:rsid w:val="0073637F"/>
  </w:style>
  <w:style w:type="character" w:customStyle="1" w:styleId="cit-name-surname">
    <w:name w:val="cit-name-surname"/>
    <w:basedOn w:val="DefaultParagraphFont"/>
    <w:rsid w:val="0073637F"/>
  </w:style>
  <w:style w:type="character" w:customStyle="1" w:styleId="cit-name-given-names">
    <w:name w:val="cit-name-given-names"/>
    <w:basedOn w:val="DefaultParagraphFont"/>
    <w:rsid w:val="0073637F"/>
  </w:style>
  <w:style w:type="character" w:styleId="HTMLCite">
    <w:name w:val="HTML Cite"/>
    <w:basedOn w:val="DefaultParagraphFont"/>
    <w:uiPriority w:val="99"/>
    <w:semiHidden/>
    <w:unhideWhenUsed/>
    <w:rsid w:val="0073637F"/>
    <w:rPr>
      <w:i/>
      <w:iCs/>
    </w:rPr>
  </w:style>
  <w:style w:type="character" w:customStyle="1" w:styleId="cit-pub-date">
    <w:name w:val="cit-pub-date"/>
    <w:basedOn w:val="DefaultParagraphFont"/>
    <w:rsid w:val="0073637F"/>
  </w:style>
  <w:style w:type="character" w:customStyle="1" w:styleId="cit-source">
    <w:name w:val="cit-source"/>
    <w:basedOn w:val="DefaultParagraphFont"/>
    <w:rsid w:val="0073637F"/>
  </w:style>
  <w:style w:type="character" w:customStyle="1" w:styleId="cit-publ-name">
    <w:name w:val="cit-publ-name"/>
    <w:basedOn w:val="DefaultParagraphFont"/>
    <w:rsid w:val="0073637F"/>
  </w:style>
  <w:style w:type="character" w:customStyle="1" w:styleId="cit-publ-loc">
    <w:name w:val="cit-publ-loc"/>
    <w:basedOn w:val="DefaultParagraphFont"/>
    <w:rsid w:val="0073637F"/>
  </w:style>
  <w:style w:type="character" w:customStyle="1" w:styleId="cit-article-title">
    <w:name w:val="cit-article-title"/>
    <w:basedOn w:val="DefaultParagraphFont"/>
    <w:rsid w:val="0073637F"/>
  </w:style>
  <w:style w:type="character" w:customStyle="1" w:styleId="cit-vol">
    <w:name w:val="cit-vol"/>
    <w:basedOn w:val="DefaultParagraphFont"/>
    <w:rsid w:val="0073637F"/>
  </w:style>
  <w:style w:type="character" w:customStyle="1" w:styleId="cit-fpage">
    <w:name w:val="cit-fpage"/>
    <w:basedOn w:val="DefaultParagraphFont"/>
    <w:rsid w:val="0073637F"/>
  </w:style>
  <w:style w:type="character" w:customStyle="1" w:styleId="cit-lpage">
    <w:name w:val="cit-lpage"/>
    <w:basedOn w:val="DefaultParagraphFont"/>
    <w:rsid w:val="0073637F"/>
  </w:style>
  <w:style w:type="character" w:customStyle="1" w:styleId="cit-pub-id-sep">
    <w:name w:val="cit-pub-id-sep"/>
    <w:basedOn w:val="DefaultParagraphFont"/>
    <w:rsid w:val="0073637F"/>
  </w:style>
  <w:style w:type="character" w:customStyle="1" w:styleId="cit-pub-id">
    <w:name w:val="cit-pub-id"/>
    <w:basedOn w:val="DefaultParagraphFont"/>
    <w:rsid w:val="0073637F"/>
  </w:style>
  <w:style w:type="character" w:customStyle="1" w:styleId="cit-pub-id-scheme-pmid">
    <w:name w:val="cit-pub-id-scheme-pmid"/>
    <w:basedOn w:val="DefaultParagraphFont"/>
    <w:rsid w:val="0073637F"/>
  </w:style>
  <w:style w:type="character" w:customStyle="1" w:styleId="SubtitleChar">
    <w:name w:val="Subtitle Char"/>
    <w:basedOn w:val="DefaultParagraphFont"/>
    <w:link w:val="Subtitle"/>
    <w:rsid w:val="00C17BC3"/>
    <w:rPr>
      <w:rFonts w:ascii="Trebuchet MS" w:eastAsia="Trebuchet MS" w:hAnsi="Trebuchet MS" w:cs="Trebuchet MS"/>
      <w:i/>
      <w:color w:val="666666"/>
      <w:sz w:val="26"/>
      <w:szCs w:val="26"/>
    </w:rPr>
  </w:style>
  <w:style w:type="character" w:customStyle="1" w:styleId="highlight">
    <w:name w:val="highlight"/>
    <w:basedOn w:val="DefaultParagraphFont"/>
    <w:rsid w:val="009A6E63"/>
  </w:style>
  <w:style w:type="character" w:customStyle="1" w:styleId="highwire-citation-authors">
    <w:name w:val="highwire-citation-authors"/>
    <w:basedOn w:val="DefaultParagraphFont"/>
    <w:rsid w:val="00821A42"/>
  </w:style>
  <w:style w:type="character" w:customStyle="1" w:styleId="highwire-citation-author">
    <w:name w:val="highwire-citation-author"/>
    <w:basedOn w:val="DefaultParagraphFont"/>
    <w:rsid w:val="00821A42"/>
  </w:style>
  <w:style w:type="paragraph" w:styleId="NormalWeb">
    <w:name w:val="Normal (Web)"/>
    <w:basedOn w:val="Normal"/>
    <w:uiPriority w:val="99"/>
    <w:unhideWhenUsed/>
    <w:rsid w:val="00627CF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Title1">
    <w:name w:val="Title1"/>
    <w:basedOn w:val="Normal"/>
    <w:rsid w:val="0092202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esc">
    <w:name w:val="desc"/>
    <w:basedOn w:val="Normal"/>
    <w:rsid w:val="0092202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etails">
    <w:name w:val="details"/>
    <w:basedOn w:val="Normal"/>
    <w:rsid w:val="0092202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jrnl">
    <w:name w:val="jrnl"/>
    <w:basedOn w:val="DefaultParagraphFont"/>
    <w:rsid w:val="00922021"/>
  </w:style>
  <w:style w:type="paragraph" w:styleId="Header">
    <w:name w:val="header"/>
    <w:basedOn w:val="Normal"/>
    <w:link w:val="HeaderChar"/>
    <w:uiPriority w:val="99"/>
    <w:unhideWhenUsed/>
    <w:rsid w:val="001964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64FF"/>
  </w:style>
  <w:style w:type="paragraph" w:styleId="Footer">
    <w:name w:val="footer"/>
    <w:basedOn w:val="Normal"/>
    <w:link w:val="FooterChar"/>
    <w:uiPriority w:val="99"/>
    <w:unhideWhenUsed/>
    <w:rsid w:val="001964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4FF"/>
  </w:style>
  <w:style w:type="character" w:styleId="LineNumber">
    <w:name w:val="line number"/>
    <w:basedOn w:val="DefaultParagraphFont"/>
    <w:uiPriority w:val="99"/>
    <w:semiHidden/>
    <w:unhideWhenUsed/>
    <w:rsid w:val="001964FF"/>
  </w:style>
  <w:style w:type="paragraph" w:customStyle="1" w:styleId="SMHeading">
    <w:name w:val="SM Heading"/>
    <w:basedOn w:val="Heading1"/>
    <w:qFormat/>
    <w:rsid w:val="008F60F5"/>
    <w:pPr>
      <w:keepLines w:val="0"/>
      <w:widowControl/>
      <w:pBdr>
        <w:top w:val="none" w:sz="0" w:space="0" w:color="auto"/>
        <w:left w:val="none" w:sz="0" w:space="0" w:color="auto"/>
        <w:bottom w:val="none" w:sz="0" w:space="0" w:color="auto"/>
        <w:right w:val="none" w:sz="0" w:space="0" w:color="auto"/>
        <w:between w:val="none" w:sz="0" w:space="0" w:color="auto"/>
      </w:pBdr>
      <w:spacing w:before="240" w:after="60" w:line="240" w:lineRule="auto"/>
    </w:pPr>
    <w:rPr>
      <w:rFonts w:ascii="Times New Roman" w:eastAsia="Times New Roman" w:hAnsi="Times New Roman" w:cs="Times New Roman"/>
      <w:bCs/>
      <w:color w:val="auto"/>
      <w:kern w:val="32"/>
      <w:sz w:val="24"/>
      <w:szCs w:val="24"/>
    </w:rPr>
  </w:style>
  <w:style w:type="paragraph" w:customStyle="1" w:styleId="SMText">
    <w:name w:val="SM Text"/>
    <w:basedOn w:val="Normal"/>
    <w:qFormat/>
    <w:rsid w:val="008F60F5"/>
    <w:pPr>
      <w:pBdr>
        <w:top w:val="none" w:sz="0" w:space="0" w:color="auto"/>
        <w:left w:val="none" w:sz="0" w:space="0" w:color="auto"/>
        <w:bottom w:val="none" w:sz="0" w:space="0" w:color="auto"/>
        <w:right w:val="none" w:sz="0" w:space="0" w:color="auto"/>
        <w:between w:val="none" w:sz="0" w:space="0" w:color="auto"/>
      </w:pBdr>
      <w:spacing w:after="0" w:line="240" w:lineRule="auto"/>
      <w:ind w:firstLine="480"/>
    </w:pPr>
    <w:rPr>
      <w:rFonts w:ascii="Times New Roman" w:eastAsia="Times New Roman" w:hAnsi="Times New Roman" w:cs="Times New Roman"/>
      <w:color w:val="auto"/>
      <w:sz w:val="24"/>
      <w:szCs w:val="20"/>
    </w:rPr>
  </w:style>
  <w:style w:type="paragraph" w:customStyle="1" w:styleId="SMcaption">
    <w:name w:val="SM caption"/>
    <w:basedOn w:val="SMText"/>
    <w:qFormat/>
    <w:rsid w:val="008F60F5"/>
    <w:pPr>
      <w:ind w:firstLine="0"/>
    </w:pPr>
  </w:style>
  <w:style w:type="table" w:styleId="PlainTable5">
    <w:name w:val="Plain Table 5"/>
    <w:basedOn w:val="TableNormal"/>
    <w:uiPriority w:val="45"/>
    <w:rsid w:val="008F60F5"/>
    <w:pPr>
      <w:pBdr>
        <w:top w:val="none" w:sz="0" w:space="0" w:color="000000"/>
        <w:left w:val="none" w:sz="0" w:space="0" w:color="000000"/>
        <w:bottom w:val="none" w:sz="0" w:space="0" w:color="000000"/>
        <w:right w:val="none" w:sz="0" w:space="0" w:color="000000"/>
        <w:between w:val="none" w:sz="0" w:space="0" w:color="000000"/>
      </w:pBd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1Char">
    <w:name w:val="Heading 1 Char"/>
    <w:basedOn w:val="DefaultParagraphFont"/>
    <w:link w:val="Heading1"/>
    <w:rsid w:val="006B614F"/>
    <w:rPr>
      <w:b/>
      <w:color w:val="2E75B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9141">
      <w:bodyDiv w:val="1"/>
      <w:marLeft w:val="0"/>
      <w:marRight w:val="0"/>
      <w:marTop w:val="0"/>
      <w:marBottom w:val="0"/>
      <w:divBdr>
        <w:top w:val="none" w:sz="0" w:space="0" w:color="auto"/>
        <w:left w:val="none" w:sz="0" w:space="0" w:color="auto"/>
        <w:bottom w:val="none" w:sz="0" w:space="0" w:color="auto"/>
        <w:right w:val="none" w:sz="0" w:space="0" w:color="auto"/>
      </w:divBdr>
    </w:div>
    <w:div w:id="98450596">
      <w:bodyDiv w:val="1"/>
      <w:marLeft w:val="0"/>
      <w:marRight w:val="0"/>
      <w:marTop w:val="0"/>
      <w:marBottom w:val="0"/>
      <w:divBdr>
        <w:top w:val="none" w:sz="0" w:space="0" w:color="auto"/>
        <w:left w:val="none" w:sz="0" w:space="0" w:color="auto"/>
        <w:bottom w:val="none" w:sz="0" w:space="0" w:color="auto"/>
        <w:right w:val="none" w:sz="0" w:space="0" w:color="auto"/>
      </w:divBdr>
      <w:divsChild>
        <w:div w:id="107940958">
          <w:marLeft w:val="0"/>
          <w:marRight w:val="0"/>
          <w:marTop w:val="34"/>
          <w:marBottom w:val="34"/>
          <w:divBdr>
            <w:top w:val="none" w:sz="0" w:space="0" w:color="auto"/>
            <w:left w:val="none" w:sz="0" w:space="0" w:color="auto"/>
            <w:bottom w:val="none" w:sz="0" w:space="0" w:color="auto"/>
            <w:right w:val="none" w:sz="0" w:space="0" w:color="auto"/>
          </w:divBdr>
        </w:div>
      </w:divsChild>
    </w:div>
    <w:div w:id="122618524">
      <w:bodyDiv w:val="1"/>
      <w:marLeft w:val="0"/>
      <w:marRight w:val="0"/>
      <w:marTop w:val="0"/>
      <w:marBottom w:val="0"/>
      <w:divBdr>
        <w:top w:val="none" w:sz="0" w:space="0" w:color="auto"/>
        <w:left w:val="none" w:sz="0" w:space="0" w:color="auto"/>
        <w:bottom w:val="none" w:sz="0" w:space="0" w:color="auto"/>
        <w:right w:val="none" w:sz="0" w:space="0" w:color="auto"/>
      </w:divBdr>
      <w:divsChild>
        <w:div w:id="94643012">
          <w:marLeft w:val="0"/>
          <w:marRight w:val="0"/>
          <w:marTop w:val="34"/>
          <w:marBottom w:val="34"/>
          <w:divBdr>
            <w:top w:val="none" w:sz="0" w:space="0" w:color="auto"/>
            <w:left w:val="none" w:sz="0" w:space="0" w:color="auto"/>
            <w:bottom w:val="none" w:sz="0" w:space="0" w:color="auto"/>
            <w:right w:val="none" w:sz="0" w:space="0" w:color="auto"/>
          </w:divBdr>
        </w:div>
      </w:divsChild>
    </w:div>
    <w:div w:id="122619630">
      <w:bodyDiv w:val="1"/>
      <w:marLeft w:val="0"/>
      <w:marRight w:val="0"/>
      <w:marTop w:val="0"/>
      <w:marBottom w:val="0"/>
      <w:divBdr>
        <w:top w:val="none" w:sz="0" w:space="0" w:color="auto"/>
        <w:left w:val="none" w:sz="0" w:space="0" w:color="auto"/>
        <w:bottom w:val="none" w:sz="0" w:space="0" w:color="auto"/>
        <w:right w:val="none" w:sz="0" w:space="0" w:color="auto"/>
      </w:divBdr>
    </w:div>
    <w:div w:id="160969000">
      <w:bodyDiv w:val="1"/>
      <w:marLeft w:val="0"/>
      <w:marRight w:val="0"/>
      <w:marTop w:val="0"/>
      <w:marBottom w:val="0"/>
      <w:divBdr>
        <w:top w:val="none" w:sz="0" w:space="0" w:color="auto"/>
        <w:left w:val="none" w:sz="0" w:space="0" w:color="auto"/>
        <w:bottom w:val="none" w:sz="0" w:space="0" w:color="auto"/>
        <w:right w:val="none" w:sz="0" w:space="0" w:color="auto"/>
      </w:divBdr>
      <w:divsChild>
        <w:div w:id="1101220222">
          <w:marLeft w:val="0"/>
          <w:marRight w:val="0"/>
          <w:marTop w:val="75"/>
          <w:marBottom w:val="150"/>
          <w:divBdr>
            <w:top w:val="none" w:sz="0" w:space="0" w:color="auto"/>
            <w:left w:val="none" w:sz="0" w:space="0" w:color="auto"/>
            <w:bottom w:val="none" w:sz="0" w:space="0" w:color="auto"/>
            <w:right w:val="none" w:sz="0" w:space="0" w:color="auto"/>
          </w:divBdr>
        </w:div>
      </w:divsChild>
    </w:div>
    <w:div w:id="363752725">
      <w:bodyDiv w:val="1"/>
      <w:marLeft w:val="0"/>
      <w:marRight w:val="0"/>
      <w:marTop w:val="0"/>
      <w:marBottom w:val="0"/>
      <w:divBdr>
        <w:top w:val="none" w:sz="0" w:space="0" w:color="auto"/>
        <w:left w:val="none" w:sz="0" w:space="0" w:color="auto"/>
        <w:bottom w:val="none" w:sz="0" w:space="0" w:color="auto"/>
        <w:right w:val="none" w:sz="0" w:space="0" w:color="auto"/>
      </w:divBdr>
    </w:div>
    <w:div w:id="492376989">
      <w:bodyDiv w:val="1"/>
      <w:marLeft w:val="0"/>
      <w:marRight w:val="0"/>
      <w:marTop w:val="0"/>
      <w:marBottom w:val="0"/>
      <w:divBdr>
        <w:top w:val="none" w:sz="0" w:space="0" w:color="auto"/>
        <w:left w:val="none" w:sz="0" w:space="0" w:color="auto"/>
        <w:bottom w:val="none" w:sz="0" w:space="0" w:color="auto"/>
        <w:right w:val="none" w:sz="0" w:space="0" w:color="auto"/>
      </w:divBdr>
      <w:divsChild>
        <w:div w:id="942304995">
          <w:marLeft w:val="75"/>
          <w:marRight w:val="0"/>
          <w:marTop w:val="0"/>
          <w:marBottom w:val="0"/>
          <w:divBdr>
            <w:top w:val="none" w:sz="0" w:space="0" w:color="auto"/>
            <w:left w:val="none" w:sz="0" w:space="0" w:color="auto"/>
            <w:bottom w:val="none" w:sz="0" w:space="0" w:color="auto"/>
            <w:right w:val="none" w:sz="0" w:space="0" w:color="auto"/>
          </w:divBdr>
          <w:divsChild>
            <w:div w:id="1157766935">
              <w:marLeft w:val="0"/>
              <w:marRight w:val="0"/>
              <w:marTop w:val="0"/>
              <w:marBottom w:val="0"/>
              <w:divBdr>
                <w:top w:val="single" w:sz="6" w:space="0" w:color="B3B3B3"/>
                <w:left w:val="single" w:sz="6" w:space="0" w:color="B3B3B3"/>
                <w:bottom w:val="single" w:sz="6" w:space="0" w:color="B3B3B3"/>
                <w:right w:val="single" w:sz="6" w:space="6" w:color="B3B3B3"/>
              </w:divBdr>
            </w:div>
          </w:divsChild>
        </w:div>
      </w:divsChild>
    </w:div>
    <w:div w:id="851799327">
      <w:bodyDiv w:val="1"/>
      <w:marLeft w:val="0"/>
      <w:marRight w:val="0"/>
      <w:marTop w:val="0"/>
      <w:marBottom w:val="0"/>
      <w:divBdr>
        <w:top w:val="none" w:sz="0" w:space="0" w:color="auto"/>
        <w:left w:val="none" w:sz="0" w:space="0" w:color="auto"/>
        <w:bottom w:val="none" w:sz="0" w:space="0" w:color="auto"/>
        <w:right w:val="none" w:sz="0" w:space="0" w:color="auto"/>
      </w:divBdr>
      <w:divsChild>
        <w:div w:id="688486119">
          <w:marLeft w:val="0"/>
          <w:marRight w:val="0"/>
          <w:marTop w:val="0"/>
          <w:marBottom w:val="0"/>
          <w:divBdr>
            <w:top w:val="none" w:sz="0" w:space="0" w:color="auto"/>
            <w:left w:val="none" w:sz="0" w:space="0" w:color="auto"/>
            <w:bottom w:val="none" w:sz="0" w:space="0" w:color="auto"/>
            <w:right w:val="none" w:sz="0" w:space="0" w:color="auto"/>
          </w:divBdr>
          <w:divsChild>
            <w:div w:id="223640249">
              <w:marLeft w:val="0"/>
              <w:marRight w:val="0"/>
              <w:marTop w:val="0"/>
              <w:marBottom w:val="0"/>
              <w:divBdr>
                <w:top w:val="none" w:sz="0" w:space="0" w:color="auto"/>
                <w:left w:val="none" w:sz="0" w:space="0" w:color="auto"/>
                <w:bottom w:val="none" w:sz="0" w:space="0" w:color="auto"/>
                <w:right w:val="none" w:sz="0" w:space="0" w:color="auto"/>
              </w:divBdr>
              <w:divsChild>
                <w:div w:id="116026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045481">
      <w:bodyDiv w:val="1"/>
      <w:marLeft w:val="0"/>
      <w:marRight w:val="0"/>
      <w:marTop w:val="0"/>
      <w:marBottom w:val="0"/>
      <w:divBdr>
        <w:top w:val="none" w:sz="0" w:space="0" w:color="auto"/>
        <w:left w:val="none" w:sz="0" w:space="0" w:color="auto"/>
        <w:bottom w:val="none" w:sz="0" w:space="0" w:color="auto"/>
        <w:right w:val="none" w:sz="0" w:space="0" w:color="auto"/>
      </w:divBdr>
      <w:divsChild>
        <w:div w:id="2141223566">
          <w:marLeft w:val="75"/>
          <w:marRight w:val="0"/>
          <w:marTop w:val="0"/>
          <w:marBottom w:val="0"/>
          <w:divBdr>
            <w:top w:val="none" w:sz="0" w:space="0" w:color="auto"/>
            <w:left w:val="none" w:sz="0" w:space="0" w:color="auto"/>
            <w:bottom w:val="none" w:sz="0" w:space="0" w:color="auto"/>
            <w:right w:val="none" w:sz="0" w:space="0" w:color="auto"/>
          </w:divBdr>
          <w:divsChild>
            <w:div w:id="996148034">
              <w:marLeft w:val="0"/>
              <w:marRight w:val="0"/>
              <w:marTop w:val="0"/>
              <w:marBottom w:val="0"/>
              <w:divBdr>
                <w:top w:val="single" w:sz="6" w:space="0" w:color="B3B3B3"/>
                <w:left w:val="single" w:sz="6" w:space="0" w:color="B3B3B3"/>
                <w:bottom w:val="single" w:sz="6" w:space="0" w:color="B3B3B3"/>
                <w:right w:val="single" w:sz="6" w:space="6" w:color="B3B3B3"/>
              </w:divBdr>
            </w:div>
          </w:divsChild>
        </w:div>
      </w:divsChild>
    </w:div>
    <w:div w:id="859316845">
      <w:bodyDiv w:val="1"/>
      <w:marLeft w:val="0"/>
      <w:marRight w:val="0"/>
      <w:marTop w:val="0"/>
      <w:marBottom w:val="0"/>
      <w:divBdr>
        <w:top w:val="none" w:sz="0" w:space="0" w:color="auto"/>
        <w:left w:val="none" w:sz="0" w:space="0" w:color="auto"/>
        <w:bottom w:val="none" w:sz="0" w:space="0" w:color="auto"/>
        <w:right w:val="none" w:sz="0" w:space="0" w:color="auto"/>
      </w:divBdr>
    </w:div>
    <w:div w:id="967513163">
      <w:bodyDiv w:val="1"/>
      <w:marLeft w:val="0"/>
      <w:marRight w:val="0"/>
      <w:marTop w:val="0"/>
      <w:marBottom w:val="0"/>
      <w:divBdr>
        <w:top w:val="none" w:sz="0" w:space="0" w:color="auto"/>
        <w:left w:val="none" w:sz="0" w:space="0" w:color="auto"/>
        <w:bottom w:val="none" w:sz="0" w:space="0" w:color="auto"/>
        <w:right w:val="none" w:sz="0" w:space="0" w:color="auto"/>
      </w:divBdr>
    </w:div>
    <w:div w:id="983699374">
      <w:bodyDiv w:val="1"/>
      <w:marLeft w:val="0"/>
      <w:marRight w:val="0"/>
      <w:marTop w:val="0"/>
      <w:marBottom w:val="0"/>
      <w:divBdr>
        <w:top w:val="none" w:sz="0" w:space="0" w:color="auto"/>
        <w:left w:val="none" w:sz="0" w:space="0" w:color="auto"/>
        <w:bottom w:val="none" w:sz="0" w:space="0" w:color="auto"/>
        <w:right w:val="none" w:sz="0" w:space="0" w:color="auto"/>
      </w:divBdr>
    </w:div>
    <w:div w:id="1005984559">
      <w:bodyDiv w:val="1"/>
      <w:marLeft w:val="0"/>
      <w:marRight w:val="0"/>
      <w:marTop w:val="0"/>
      <w:marBottom w:val="0"/>
      <w:divBdr>
        <w:top w:val="none" w:sz="0" w:space="0" w:color="auto"/>
        <w:left w:val="none" w:sz="0" w:space="0" w:color="auto"/>
        <w:bottom w:val="none" w:sz="0" w:space="0" w:color="auto"/>
        <w:right w:val="none" w:sz="0" w:space="0" w:color="auto"/>
      </w:divBdr>
      <w:divsChild>
        <w:div w:id="784613205">
          <w:marLeft w:val="0"/>
          <w:marRight w:val="0"/>
          <w:marTop w:val="34"/>
          <w:marBottom w:val="34"/>
          <w:divBdr>
            <w:top w:val="none" w:sz="0" w:space="0" w:color="auto"/>
            <w:left w:val="none" w:sz="0" w:space="0" w:color="auto"/>
            <w:bottom w:val="none" w:sz="0" w:space="0" w:color="auto"/>
            <w:right w:val="none" w:sz="0" w:space="0" w:color="auto"/>
          </w:divBdr>
        </w:div>
      </w:divsChild>
    </w:div>
    <w:div w:id="1014573883">
      <w:bodyDiv w:val="1"/>
      <w:marLeft w:val="0"/>
      <w:marRight w:val="0"/>
      <w:marTop w:val="0"/>
      <w:marBottom w:val="0"/>
      <w:divBdr>
        <w:top w:val="none" w:sz="0" w:space="0" w:color="auto"/>
        <w:left w:val="none" w:sz="0" w:space="0" w:color="auto"/>
        <w:bottom w:val="none" w:sz="0" w:space="0" w:color="auto"/>
        <w:right w:val="none" w:sz="0" w:space="0" w:color="auto"/>
      </w:divBdr>
      <w:divsChild>
        <w:div w:id="1815367293">
          <w:marLeft w:val="0"/>
          <w:marRight w:val="0"/>
          <w:marTop w:val="0"/>
          <w:marBottom w:val="0"/>
          <w:divBdr>
            <w:top w:val="none" w:sz="0" w:space="0" w:color="auto"/>
            <w:left w:val="none" w:sz="0" w:space="0" w:color="auto"/>
            <w:bottom w:val="none" w:sz="0" w:space="0" w:color="auto"/>
            <w:right w:val="none" w:sz="0" w:space="0" w:color="auto"/>
          </w:divBdr>
          <w:divsChild>
            <w:div w:id="1448816249">
              <w:marLeft w:val="0"/>
              <w:marRight w:val="0"/>
              <w:marTop w:val="0"/>
              <w:marBottom w:val="0"/>
              <w:divBdr>
                <w:top w:val="none" w:sz="0" w:space="0" w:color="auto"/>
                <w:left w:val="none" w:sz="0" w:space="0" w:color="auto"/>
                <w:bottom w:val="none" w:sz="0" w:space="0" w:color="auto"/>
                <w:right w:val="none" w:sz="0" w:space="0" w:color="auto"/>
              </w:divBdr>
              <w:divsChild>
                <w:div w:id="145983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113366">
      <w:bodyDiv w:val="1"/>
      <w:marLeft w:val="0"/>
      <w:marRight w:val="0"/>
      <w:marTop w:val="0"/>
      <w:marBottom w:val="0"/>
      <w:divBdr>
        <w:top w:val="none" w:sz="0" w:space="0" w:color="auto"/>
        <w:left w:val="none" w:sz="0" w:space="0" w:color="auto"/>
        <w:bottom w:val="none" w:sz="0" w:space="0" w:color="auto"/>
        <w:right w:val="none" w:sz="0" w:space="0" w:color="auto"/>
      </w:divBdr>
    </w:div>
    <w:div w:id="1350984329">
      <w:bodyDiv w:val="1"/>
      <w:marLeft w:val="0"/>
      <w:marRight w:val="0"/>
      <w:marTop w:val="0"/>
      <w:marBottom w:val="0"/>
      <w:divBdr>
        <w:top w:val="none" w:sz="0" w:space="0" w:color="auto"/>
        <w:left w:val="none" w:sz="0" w:space="0" w:color="auto"/>
        <w:bottom w:val="none" w:sz="0" w:space="0" w:color="auto"/>
        <w:right w:val="none" w:sz="0" w:space="0" w:color="auto"/>
      </w:divBdr>
    </w:div>
    <w:div w:id="1630623033">
      <w:bodyDiv w:val="1"/>
      <w:marLeft w:val="0"/>
      <w:marRight w:val="0"/>
      <w:marTop w:val="0"/>
      <w:marBottom w:val="0"/>
      <w:divBdr>
        <w:top w:val="none" w:sz="0" w:space="0" w:color="auto"/>
        <w:left w:val="none" w:sz="0" w:space="0" w:color="auto"/>
        <w:bottom w:val="none" w:sz="0" w:space="0" w:color="auto"/>
        <w:right w:val="none" w:sz="0" w:space="0" w:color="auto"/>
      </w:divBdr>
      <w:divsChild>
        <w:div w:id="343748043">
          <w:marLeft w:val="0"/>
          <w:marRight w:val="120"/>
          <w:marTop w:val="0"/>
          <w:marBottom w:val="0"/>
          <w:divBdr>
            <w:top w:val="none" w:sz="0" w:space="0" w:color="auto"/>
            <w:left w:val="none" w:sz="0" w:space="0" w:color="auto"/>
            <w:bottom w:val="none" w:sz="0" w:space="0" w:color="auto"/>
            <w:right w:val="none" w:sz="0" w:space="0" w:color="auto"/>
          </w:divBdr>
        </w:div>
      </w:divsChild>
    </w:div>
    <w:div w:id="1649941522">
      <w:bodyDiv w:val="1"/>
      <w:marLeft w:val="0"/>
      <w:marRight w:val="0"/>
      <w:marTop w:val="0"/>
      <w:marBottom w:val="0"/>
      <w:divBdr>
        <w:top w:val="none" w:sz="0" w:space="0" w:color="auto"/>
        <w:left w:val="none" w:sz="0" w:space="0" w:color="auto"/>
        <w:bottom w:val="none" w:sz="0" w:space="0" w:color="auto"/>
        <w:right w:val="none" w:sz="0" w:space="0" w:color="auto"/>
      </w:divBdr>
      <w:divsChild>
        <w:div w:id="238368437">
          <w:marLeft w:val="0"/>
          <w:marRight w:val="120"/>
          <w:marTop w:val="0"/>
          <w:marBottom w:val="0"/>
          <w:divBdr>
            <w:top w:val="none" w:sz="0" w:space="0" w:color="auto"/>
            <w:left w:val="none" w:sz="0" w:space="0" w:color="auto"/>
            <w:bottom w:val="none" w:sz="0" w:space="0" w:color="auto"/>
            <w:right w:val="none" w:sz="0" w:space="0" w:color="auto"/>
          </w:divBdr>
        </w:div>
      </w:divsChild>
    </w:div>
    <w:div w:id="1680887705">
      <w:bodyDiv w:val="1"/>
      <w:marLeft w:val="0"/>
      <w:marRight w:val="0"/>
      <w:marTop w:val="0"/>
      <w:marBottom w:val="0"/>
      <w:divBdr>
        <w:top w:val="none" w:sz="0" w:space="0" w:color="auto"/>
        <w:left w:val="none" w:sz="0" w:space="0" w:color="auto"/>
        <w:bottom w:val="none" w:sz="0" w:space="0" w:color="auto"/>
        <w:right w:val="none" w:sz="0" w:space="0" w:color="auto"/>
      </w:divBdr>
      <w:divsChild>
        <w:div w:id="1037857089">
          <w:marLeft w:val="0"/>
          <w:marRight w:val="0"/>
          <w:marTop w:val="34"/>
          <w:marBottom w:val="34"/>
          <w:divBdr>
            <w:top w:val="none" w:sz="0" w:space="0" w:color="auto"/>
            <w:left w:val="none" w:sz="0" w:space="0" w:color="auto"/>
            <w:bottom w:val="none" w:sz="0" w:space="0" w:color="auto"/>
            <w:right w:val="none" w:sz="0" w:space="0" w:color="auto"/>
          </w:divBdr>
        </w:div>
      </w:divsChild>
    </w:div>
    <w:div w:id="1752699213">
      <w:bodyDiv w:val="1"/>
      <w:marLeft w:val="0"/>
      <w:marRight w:val="0"/>
      <w:marTop w:val="0"/>
      <w:marBottom w:val="0"/>
      <w:divBdr>
        <w:top w:val="none" w:sz="0" w:space="0" w:color="auto"/>
        <w:left w:val="none" w:sz="0" w:space="0" w:color="auto"/>
        <w:bottom w:val="none" w:sz="0" w:space="0" w:color="auto"/>
        <w:right w:val="none" w:sz="0" w:space="0" w:color="auto"/>
      </w:divBdr>
    </w:div>
    <w:div w:id="1785340797">
      <w:bodyDiv w:val="1"/>
      <w:marLeft w:val="0"/>
      <w:marRight w:val="0"/>
      <w:marTop w:val="0"/>
      <w:marBottom w:val="0"/>
      <w:divBdr>
        <w:top w:val="none" w:sz="0" w:space="0" w:color="auto"/>
        <w:left w:val="none" w:sz="0" w:space="0" w:color="auto"/>
        <w:bottom w:val="none" w:sz="0" w:space="0" w:color="auto"/>
        <w:right w:val="none" w:sz="0" w:space="0" w:color="auto"/>
      </w:divBdr>
    </w:div>
    <w:div w:id="2042319859">
      <w:bodyDiv w:val="1"/>
      <w:marLeft w:val="0"/>
      <w:marRight w:val="0"/>
      <w:marTop w:val="0"/>
      <w:marBottom w:val="0"/>
      <w:divBdr>
        <w:top w:val="none" w:sz="0" w:space="0" w:color="auto"/>
        <w:left w:val="none" w:sz="0" w:space="0" w:color="auto"/>
        <w:bottom w:val="none" w:sz="0" w:space="0" w:color="auto"/>
        <w:right w:val="none" w:sz="0" w:space="0" w:color="auto"/>
      </w:divBdr>
    </w:div>
    <w:div w:id="2121680222">
      <w:bodyDiv w:val="1"/>
      <w:marLeft w:val="0"/>
      <w:marRight w:val="0"/>
      <w:marTop w:val="0"/>
      <w:marBottom w:val="0"/>
      <w:divBdr>
        <w:top w:val="none" w:sz="0" w:space="0" w:color="auto"/>
        <w:left w:val="none" w:sz="0" w:space="0" w:color="auto"/>
        <w:bottom w:val="none" w:sz="0" w:space="0" w:color="auto"/>
        <w:right w:val="none" w:sz="0" w:space="0" w:color="auto"/>
      </w:divBdr>
      <w:divsChild>
        <w:div w:id="119543252">
          <w:marLeft w:val="0"/>
          <w:marRight w:val="0"/>
          <w:marTop w:val="34"/>
          <w:marBottom w:val="34"/>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31303-36C9-1E44-9334-EDB3D4106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isani01</dc:creator>
  <cp:keywords/>
  <dc:description/>
  <cp:lastModifiedBy>eLife Sciences</cp:lastModifiedBy>
  <cp:revision>2</cp:revision>
  <cp:lastPrinted>2018-12-09T20:55:00Z</cp:lastPrinted>
  <dcterms:created xsi:type="dcterms:W3CDTF">2018-12-12T12:19:00Z</dcterms:created>
  <dcterms:modified xsi:type="dcterms:W3CDTF">2018-12-12T12:19:00Z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269957</vt:lpwstr>
  </property>
  <property fmtid="{D5CDD505-2E9C-101B-9397-08002B2CF9AE}" pid="3" name="AutoFormat">
    <vt:lpwstr>False</vt:lpwstr>
  </property>
  <property fmtid="{D5CDD505-2E9C-101B-9397-08002B2CF9AE}" pid="4" name="ProjectId">
    <vt:lpwstr>-1</vt:lpwstr>
  </property>
  <property fmtid="{D5CDD505-2E9C-101B-9397-08002B2CF9AE}" pid="5" name="InsertAsFootnote">
    <vt:lpwstr>False</vt:lpwstr>
  </property>
  <property fmtid="{D5CDD505-2E9C-101B-9397-08002B2CF9AE}" pid="6" name="StyleId">
    <vt:lpwstr>http://www.zotero.org/styles/apa</vt:lpwstr>
  </property>
</Properties>
</file>