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1EE" w:rsidRDefault="003D51EE" w:rsidP="003D51EE">
      <w:pPr>
        <w:spacing w:line="480" w:lineRule="auto"/>
        <w:jc w:val="both"/>
        <w:rPr>
          <w:ins w:id="0" w:author="lei lu" w:date="2018-11-26T12:41:00Z"/>
          <w:rFonts w:ascii="Arial" w:eastAsia="Arial" w:hAnsi="Arial" w:cs="Arial"/>
          <w:b/>
        </w:rPr>
      </w:pPr>
      <w:ins w:id="1" w:author="lei lu" w:date="2018-11-26T12:41:00Z">
        <w:r>
          <w:rPr>
            <w:rFonts w:ascii="Arial" w:eastAsia="Arial" w:hAnsi="Arial" w:cs="Arial"/>
            <w:b/>
          </w:rPr>
          <w:t>Supplem</w:t>
        </w:r>
      </w:ins>
      <w:ins w:id="2" w:author="lei lu" w:date="2018-11-26T12:42:00Z">
        <w:r>
          <w:rPr>
            <w:rFonts w:ascii="Arial" w:eastAsia="Arial" w:hAnsi="Arial" w:cs="Arial"/>
            <w:b/>
          </w:rPr>
          <w:t>entary files</w:t>
        </w:r>
      </w:ins>
    </w:p>
    <w:p w:rsidR="003D51EE" w:rsidRDefault="003D51EE" w:rsidP="003D51EE">
      <w:pPr>
        <w:spacing w:line="480" w:lineRule="auto"/>
        <w:jc w:val="both"/>
        <w:rPr>
          <w:ins w:id="3" w:author="lei lu" w:date="2018-11-26T11:50:00Z"/>
          <w:rFonts w:ascii="Arial" w:eastAsia="Arial" w:hAnsi="Arial" w:cs="Arial"/>
          <w:b/>
        </w:rPr>
      </w:pPr>
      <w:ins w:id="4" w:author="lei lu" w:date="2018-11-26T11:50:00Z">
        <w:r>
          <w:rPr>
            <w:rFonts w:ascii="Arial" w:eastAsia="Arial" w:hAnsi="Arial" w:cs="Arial"/>
            <w:b/>
          </w:rPr>
          <w:t xml:space="preserve">Supplementary </w:t>
        </w:r>
      </w:ins>
      <w:ins w:id="5" w:author="lei lu" w:date="2018-11-26T12:30:00Z">
        <w:r>
          <w:rPr>
            <w:rFonts w:ascii="Arial" w:eastAsia="Arial" w:hAnsi="Arial" w:cs="Arial"/>
            <w:b/>
          </w:rPr>
          <w:t>f</w:t>
        </w:r>
      </w:ins>
      <w:ins w:id="6" w:author="lei lu" w:date="2018-11-26T11:50:00Z">
        <w:r>
          <w:rPr>
            <w:rFonts w:ascii="Arial" w:eastAsia="Arial" w:hAnsi="Arial" w:cs="Arial"/>
            <w:b/>
          </w:rPr>
          <w:t>ile 1</w:t>
        </w:r>
      </w:ins>
    </w:p>
    <w:p w:rsidR="003D51EE" w:rsidRPr="000A0E1A" w:rsidRDefault="003D51EE" w:rsidP="003D51EE">
      <w:pPr>
        <w:spacing w:line="480" w:lineRule="auto"/>
        <w:rPr>
          <w:ins w:id="7" w:author="lei lu" w:date="2018-11-26T11:50:00Z"/>
          <w:rFonts w:ascii="Arial" w:eastAsia="Arial" w:hAnsi="Arial" w:cs="Arial"/>
        </w:rPr>
      </w:pPr>
      <w:proofErr w:type="gramStart"/>
      <w:ins w:id="8" w:author="lei lu" w:date="2018-11-26T11:50:00Z">
        <w:r>
          <w:rPr>
            <w:rFonts w:ascii="Arial" w:eastAsia="Arial" w:hAnsi="Arial" w:cs="Arial"/>
          </w:rPr>
          <w:t>Mouse Genome Informatics (MGI) and Human Genome Organization Gene Nomenclature Committee (HGNC) official full names of glycosylation enzymes used in this study.</w:t>
        </w:r>
        <w:proofErr w:type="gramEnd"/>
        <w:r>
          <w:rPr>
            <w:rFonts w:ascii="Arial" w:eastAsia="Arial" w:hAnsi="Arial" w:cs="Arial"/>
          </w:rPr>
          <w:t xml:space="preserve"> The official full name of </w:t>
        </w:r>
        <w:proofErr w:type="spellStart"/>
        <w:r>
          <w:rPr>
            <w:rFonts w:ascii="Arial" w:eastAsia="Arial" w:hAnsi="Arial" w:cs="Arial"/>
          </w:rPr>
          <w:t>ManII</w:t>
        </w:r>
        <w:proofErr w:type="spellEnd"/>
        <w:r>
          <w:rPr>
            <w:rFonts w:ascii="Arial" w:eastAsia="Arial" w:hAnsi="Arial" w:cs="Arial"/>
          </w:rPr>
          <w:t xml:space="preserve"> is from MGI while the rest are from HGNC. Except </w:t>
        </w:r>
        <w:proofErr w:type="spellStart"/>
        <w:r>
          <w:rPr>
            <w:rFonts w:ascii="Arial" w:eastAsia="Arial" w:hAnsi="Arial" w:cs="Arial"/>
          </w:rPr>
          <w:t>GalT</w:t>
        </w:r>
        <w:proofErr w:type="spellEnd"/>
        <w:r>
          <w:rPr>
            <w:rFonts w:ascii="Arial" w:eastAsia="Arial" w:hAnsi="Arial" w:cs="Arial"/>
          </w:rPr>
          <w:t xml:space="preserve"> and </w:t>
        </w:r>
        <w:proofErr w:type="spellStart"/>
        <w:r>
          <w:rPr>
            <w:rFonts w:ascii="Arial" w:eastAsia="Arial" w:hAnsi="Arial" w:cs="Arial"/>
          </w:rPr>
          <w:t>ManII</w:t>
        </w:r>
        <w:proofErr w:type="spellEnd"/>
        <w:r>
          <w:rPr>
            <w:rFonts w:ascii="Arial" w:eastAsia="Arial" w:hAnsi="Arial" w:cs="Arial"/>
          </w:rPr>
          <w:t>, all names are official symbols.</w:t>
        </w:r>
      </w:ins>
    </w:p>
    <w:tbl>
      <w:tblPr>
        <w:tblW w:w="8910" w:type="dxa"/>
        <w:tblLook w:val="04A0" w:firstRow="1" w:lastRow="0" w:firstColumn="1" w:lastColumn="0" w:noHBand="0" w:noVBand="1"/>
      </w:tblPr>
      <w:tblGrid>
        <w:gridCol w:w="1440"/>
        <w:gridCol w:w="1648"/>
        <w:gridCol w:w="5822"/>
      </w:tblGrid>
      <w:tr w:rsidR="003D51EE" w:rsidRPr="004E1279" w:rsidTr="002F28A6">
        <w:trPr>
          <w:trHeight w:val="144"/>
          <w:ins w:id="9" w:author="lei lu" w:date="2018-11-26T11:50:00Z"/>
        </w:trPr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0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11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name</w:t>
              </w:r>
              <w:proofErr w:type="gramEnd"/>
            </w:ins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2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ins w:id="13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GenBank</w:t>
              </w:r>
              <w:proofErr w:type="spellEnd"/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 xml:space="preserve"> Accession No.:</w:t>
              </w:r>
            </w:ins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15" w:author="lei lu" w:date="2018-11-26T11:50:00Z">
              <w:r>
                <w:rPr>
                  <w:rFonts w:ascii="Arial" w:eastAsia="Times New Roman" w:hAnsi="Arial" w:cs="Arial"/>
                  <w:sz w:val="16"/>
                  <w:szCs w:val="16"/>
                </w:rPr>
                <w:t>official</w:t>
              </w:r>
              <w:proofErr w:type="gramEnd"/>
              <w:r>
                <w:rPr>
                  <w:rFonts w:ascii="Arial" w:eastAsia="Times New Roman" w:hAnsi="Arial" w:cs="Arial"/>
                  <w:sz w:val="16"/>
                  <w:szCs w:val="16"/>
                </w:rPr>
                <w:t xml:space="preserve"> </w:t>
              </w:r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full name</w:t>
              </w:r>
            </w:ins>
          </w:p>
        </w:tc>
      </w:tr>
      <w:tr w:rsidR="003D51EE" w:rsidRPr="004E1279" w:rsidTr="002F28A6">
        <w:trPr>
          <w:trHeight w:val="144"/>
          <w:ins w:id="16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7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18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β3GalT6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9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20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BC082998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21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22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beta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-1,3-galactosyltransferase 6</w:t>
              </w:r>
            </w:ins>
          </w:p>
        </w:tc>
      </w:tr>
      <w:tr w:rsidR="003D51EE" w:rsidRPr="004E1279" w:rsidTr="002F28A6">
        <w:trPr>
          <w:trHeight w:val="144"/>
          <w:ins w:id="23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2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25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β4GalT3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26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27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BC009985.2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28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29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beta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-1,4-galactosyltransferase 3</w:t>
              </w:r>
            </w:ins>
          </w:p>
        </w:tc>
      </w:tr>
      <w:tr w:rsidR="003D51EE" w:rsidRPr="004E1279" w:rsidTr="002F28A6">
        <w:trPr>
          <w:trHeight w:val="144"/>
          <w:ins w:id="30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31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32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β4GalT7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33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34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NM_007255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35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gramStart"/>
            <w:ins w:id="36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beta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-1,4-galactosyltransferase 7</w:t>
              </w:r>
            </w:ins>
          </w:p>
        </w:tc>
      </w:tr>
      <w:tr w:rsidR="003D51EE" w:rsidRPr="004E1279" w:rsidTr="002F28A6">
        <w:trPr>
          <w:trHeight w:val="144"/>
          <w:ins w:id="37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38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39" w:author="lei lu" w:date="2018-11-26T11:50:00Z">
              <w:r>
                <w:rPr>
                  <w:rFonts w:ascii="Arial" w:eastAsia="Times New Roman" w:hAnsi="Arial" w:cs="Arial"/>
                  <w:sz w:val="16"/>
                  <w:szCs w:val="16"/>
                </w:rPr>
                <w:t>GAL</w:t>
              </w:r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NT1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40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245733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41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42" w:author="lei lu" w:date="2018-11-26T11:50:00Z"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polypeptide</w:t>
              </w:r>
              <w:proofErr w:type="gramEnd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N-</w:t>
              </w:r>
              <w:proofErr w:type="spellStart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acetylgalactosaminyltransferase</w:t>
              </w:r>
              <w:proofErr w:type="spellEnd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1</w:t>
              </w:r>
            </w:ins>
          </w:p>
        </w:tc>
      </w:tr>
      <w:tr w:rsidR="003D51EE" w:rsidRPr="004E1279" w:rsidTr="002F28A6">
        <w:trPr>
          <w:trHeight w:val="144"/>
          <w:ins w:id="43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4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45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G</w:t>
              </w:r>
              <w:r>
                <w:rPr>
                  <w:rFonts w:ascii="Arial" w:eastAsia="Times New Roman" w:hAnsi="Arial" w:cs="Arial"/>
                  <w:sz w:val="16"/>
                  <w:szCs w:val="16"/>
                </w:rPr>
                <w:t>AL</w:t>
              </w:r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NT2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46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245733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47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48" w:author="lei lu" w:date="2018-11-26T11:50:00Z"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polypeptide</w:t>
              </w:r>
              <w:proofErr w:type="gramEnd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N-</w:t>
              </w:r>
              <w:proofErr w:type="spellStart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acetylgalactosaminyltransferase</w:t>
              </w:r>
              <w:proofErr w:type="spellEnd"/>
              <w:r w:rsidRPr="000A0E1A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2</w:t>
              </w:r>
            </w:ins>
          </w:p>
        </w:tc>
      </w:tr>
      <w:tr w:rsidR="003D51EE" w:rsidRPr="004E1279" w:rsidTr="002F28A6">
        <w:trPr>
          <w:trHeight w:val="144"/>
          <w:ins w:id="49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50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spellStart"/>
            <w:ins w:id="51" w:author="lei lu" w:date="2018-11-26T11:50:00Z">
              <w:r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GalT</w:t>
              </w:r>
              <w:proofErr w:type="spellEnd"/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6A5180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52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53" w:author="lei lu" w:date="2018-11-26T11:50:00Z">
              <w:r w:rsidRPr="000A0E1A">
                <w:rPr>
                  <w:rFonts w:ascii="Arial" w:hAnsi="Arial" w:cs="Arial"/>
                  <w:sz w:val="16"/>
                  <w:szCs w:val="16"/>
                </w:rPr>
                <w:t>HG765101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54" w:author="lei lu" w:date="2018-11-26T11:50:00Z"/>
                <w:rFonts w:ascii="Arial" w:hAnsi="Arial" w:cs="Arial"/>
                <w:sz w:val="16"/>
                <w:szCs w:val="16"/>
                <w:shd w:val="clear" w:color="auto" w:fill="FFFFFF"/>
              </w:rPr>
            </w:pPr>
            <w:proofErr w:type="gramStart"/>
            <w:ins w:id="55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beta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-1,4-galactosyltransferase 1</w:t>
              </w:r>
            </w:ins>
          </w:p>
        </w:tc>
      </w:tr>
      <w:tr w:rsidR="003D51EE" w:rsidRPr="004E1279" w:rsidTr="002F28A6">
        <w:trPr>
          <w:trHeight w:val="144"/>
          <w:ins w:id="56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57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58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MGAT1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59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60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M61829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61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spellStart"/>
            <w:proofErr w:type="gramStart"/>
            <w:ins w:id="62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mannosyl</w:t>
              </w:r>
              <w:proofErr w:type="spellEnd"/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(alpha-1,3-)-glycoprotein beta-1,2-N-acetylglucosaminyltransferase</w:t>
              </w:r>
            </w:ins>
          </w:p>
        </w:tc>
      </w:tr>
      <w:tr w:rsidR="003D51EE" w:rsidRPr="004E1279" w:rsidTr="002F28A6">
        <w:trPr>
          <w:trHeight w:val="144"/>
          <w:ins w:id="63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6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65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MGAT2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66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67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BC006390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68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ins w:id="69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mannosyl</w:t>
              </w:r>
              <w:proofErr w:type="spellEnd"/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(alpha-1,6-)-glycoprotein beta-1,2-N-acetylglucosaminyltransferase</w:t>
              </w:r>
            </w:ins>
          </w:p>
        </w:tc>
      </w:tr>
      <w:tr w:rsidR="003D51EE" w:rsidRPr="004E1279" w:rsidTr="002F28A6">
        <w:trPr>
          <w:trHeight w:val="144"/>
          <w:ins w:id="70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71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72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 xml:space="preserve">MGAT4B 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73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74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AB000624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75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76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alpha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-1,3-mannosyl-glycoprotein 4-beta-N-acetylglucosaminyltransferase B</w:t>
              </w:r>
            </w:ins>
          </w:p>
        </w:tc>
      </w:tr>
      <w:tr w:rsidR="003D51EE" w:rsidRPr="004E1279" w:rsidTr="002F28A6">
        <w:trPr>
          <w:trHeight w:val="144"/>
          <w:ins w:id="77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78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79" w:author="lei lu" w:date="2018-11-26T11:50:00Z">
              <w:r>
                <w:rPr>
                  <w:rFonts w:ascii="Arial" w:eastAsia="Times New Roman" w:hAnsi="Arial" w:cs="Arial"/>
                  <w:sz w:val="16"/>
                  <w:szCs w:val="16"/>
                </w:rPr>
                <w:t>Man1</w:t>
              </w:r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B1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80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81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BC006079.1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82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spellStart"/>
            <w:proofErr w:type="gramStart"/>
            <w:ins w:id="83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mannosidase</w:t>
              </w:r>
              <w:proofErr w:type="spellEnd"/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alpha class 1B member 1</w:t>
              </w:r>
            </w:ins>
          </w:p>
        </w:tc>
      </w:tr>
      <w:tr w:rsidR="003D51EE" w:rsidRPr="004E1279" w:rsidTr="002F28A6">
        <w:trPr>
          <w:trHeight w:val="144"/>
          <w:ins w:id="84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85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ins w:id="86" w:author="lei lu" w:date="2018-11-26T11:50:00Z">
              <w:r>
                <w:rPr>
                  <w:rFonts w:ascii="Arial" w:eastAsia="Times New Roman" w:hAnsi="Arial" w:cs="Arial"/>
                  <w:sz w:val="16"/>
                  <w:szCs w:val="16"/>
                </w:rPr>
                <w:t>ManII</w:t>
              </w:r>
              <w:proofErr w:type="spellEnd"/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245733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87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88" w:author="lei lu" w:date="2018-11-26T11:50:00Z">
              <w:r w:rsidRPr="000A0E1A">
                <w:rPr>
                  <w:rFonts w:ascii="Arial" w:hAnsi="Arial" w:cs="Arial"/>
                  <w:sz w:val="16"/>
                  <w:szCs w:val="16"/>
                </w:rPr>
                <w:t>BC138372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89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90" w:author="lei lu" w:date="2018-11-26T11:50:00Z">
              <w:r>
                <w:rPr>
                  <w:rFonts w:ascii="Arial" w:eastAsia="Times New Roman" w:hAnsi="Arial" w:cs="Arial"/>
                  <w:sz w:val="16"/>
                  <w:szCs w:val="16"/>
                </w:rPr>
                <w:t>mannosidase2</w:t>
              </w:r>
              <w:proofErr w:type="gramEnd"/>
              <w:r>
                <w:rPr>
                  <w:rFonts w:ascii="Arial" w:eastAsia="Times New Roman" w:hAnsi="Arial" w:cs="Arial"/>
                  <w:sz w:val="16"/>
                  <w:szCs w:val="16"/>
                </w:rPr>
                <w:t>, alpha 1</w:t>
              </w:r>
            </w:ins>
          </w:p>
        </w:tc>
      </w:tr>
      <w:tr w:rsidR="003D51EE" w:rsidRPr="004E1279" w:rsidTr="002F28A6">
        <w:trPr>
          <w:trHeight w:val="144"/>
          <w:ins w:id="91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92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93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POMGNT1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9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95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NM_017739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96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ins w:id="97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protein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O-linked mannose N-</w:t>
              </w:r>
              <w:proofErr w:type="spellStart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acetylglucosaminyltransferase</w:t>
              </w:r>
              <w:proofErr w:type="spell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1 (beta 1,2-)</w:t>
              </w:r>
            </w:ins>
          </w:p>
        </w:tc>
      </w:tr>
      <w:tr w:rsidR="003D51EE" w:rsidRPr="004E1279" w:rsidTr="002F28A6">
        <w:trPr>
          <w:trHeight w:val="144"/>
          <w:ins w:id="98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99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100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ST6Gal1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01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102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BC040009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03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104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ST6 beta-</w:t>
              </w:r>
              <w:proofErr w:type="spellStart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galactoside</w:t>
              </w:r>
              <w:proofErr w:type="spell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alpha-2</w:t>
              </w:r>
              <w:proofErr w:type="gramStart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,6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-sialyltransferase 1</w:t>
              </w:r>
            </w:ins>
          </w:p>
        </w:tc>
      </w:tr>
      <w:tr w:rsidR="003D51EE" w:rsidRPr="004E1279" w:rsidTr="002F28A6">
        <w:trPr>
          <w:trHeight w:val="144"/>
          <w:ins w:id="105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06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107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SLC35C1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08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ins w:id="109" w:author="lei lu" w:date="2018-11-26T11:50:00Z">
              <w:r w:rsidRPr="004E1279">
                <w:rPr>
                  <w:rFonts w:ascii="Arial" w:eastAsia="Times New Roman" w:hAnsi="Arial" w:cs="Arial"/>
                  <w:color w:val="auto"/>
                  <w:sz w:val="16"/>
                  <w:szCs w:val="16"/>
                </w:rPr>
                <w:t>NM_018389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10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gramStart"/>
            <w:ins w:id="111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solute</w:t>
              </w:r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carrier family 35 member C1</w:t>
              </w:r>
            </w:ins>
          </w:p>
        </w:tc>
      </w:tr>
      <w:tr w:rsidR="003D51EE" w:rsidRPr="004E1279" w:rsidTr="002F28A6">
        <w:trPr>
          <w:trHeight w:val="144"/>
          <w:ins w:id="112" w:author="lei lu" w:date="2018-11-26T11:50:00Z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13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114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TPST1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15" w:author="lei lu" w:date="2018-11-26T11:50:00Z"/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ins w:id="116" w:author="lei lu" w:date="2018-11-26T11:50:00Z">
              <w:r w:rsidRPr="004E1279">
                <w:rPr>
                  <w:rFonts w:ascii="Arial" w:hAnsi="Arial" w:cs="Arial"/>
                  <w:color w:val="000000" w:themeColor="text1"/>
                  <w:sz w:val="16"/>
                  <w:szCs w:val="16"/>
                  <w:shd w:val="clear" w:color="auto" w:fill="FFFFFF"/>
                </w:rPr>
                <w:t>NM_003596.3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17" w:author="lei lu" w:date="2018-11-26T11:50:00Z"/>
                <w:rFonts w:ascii="Arial" w:eastAsia="Times New Roman" w:hAnsi="Arial" w:cs="Arial"/>
                <w:color w:val="auto"/>
                <w:sz w:val="16"/>
                <w:szCs w:val="16"/>
              </w:rPr>
            </w:pPr>
            <w:proofErr w:type="spellStart"/>
            <w:proofErr w:type="gramStart"/>
            <w:ins w:id="118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tyrosylprotein</w:t>
              </w:r>
              <w:proofErr w:type="spellEnd"/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</w:t>
              </w:r>
              <w:proofErr w:type="spellStart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sulfotransferase</w:t>
              </w:r>
              <w:proofErr w:type="spell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1</w:t>
              </w:r>
            </w:ins>
          </w:p>
        </w:tc>
      </w:tr>
      <w:tr w:rsidR="003D51EE" w:rsidRPr="004E1279" w:rsidTr="002F28A6">
        <w:trPr>
          <w:trHeight w:val="144"/>
          <w:ins w:id="119" w:author="lei lu" w:date="2018-11-26T11:50:00Z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20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ins w:id="121" w:author="lei lu" w:date="2018-11-26T11:50:00Z">
              <w:r w:rsidRPr="004E1279">
                <w:rPr>
                  <w:rFonts w:ascii="Arial" w:eastAsia="Times New Roman" w:hAnsi="Arial" w:cs="Arial"/>
                  <w:sz w:val="16"/>
                  <w:szCs w:val="16"/>
                </w:rPr>
                <w:t>TPST2</w:t>
              </w:r>
            </w:ins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22" w:author="lei lu" w:date="2018-11-26T11:50:00Z"/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ins w:id="123" w:author="lei lu" w:date="2018-11-26T11:50:00Z">
              <w:r w:rsidRPr="004E1279">
                <w:rPr>
                  <w:rFonts w:ascii="Arial" w:hAnsi="Arial" w:cs="Arial"/>
                  <w:color w:val="000000" w:themeColor="text1"/>
                  <w:sz w:val="16"/>
                  <w:szCs w:val="16"/>
                  <w:shd w:val="clear" w:color="auto" w:fill="FFFFFF"/>
                </w:rPr>
                <w:t>NM_001008566.1</w:t>
              </w:r>
            </w:ins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51EE" w:rsidRPr="004E1279" w:rsidRDefault="003D51EE" w:rsidP="002F28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ins w:id="124" w:author="lei lu" w:date="2018-11-26T11:50:00Z"/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proofErr w:type="gramStart"/>
            <w:ins w:id="125" w:author="lei lu" w:date="2018-11-26T11:50:00Z"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tyrosylprotein</w:t>
              </w:r>
              <w:proofErr w:type="spellEnd"/>
              <w:proofErr w:type="gram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</w:t>
              </w:r>
              <w:proofErr w:type="spellStart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>sulfotransferase</w:t>
              </w:r>
              <w:proofErr w:type="spellEnd"/>
              <w:r w:rsidRPr="004E1279">
                <w:rPr>
                  <w:rFonts w:ascii="Arial" w:hAnsi="Arial" w:cs="Arial"/>
                  <w:sz w:val="16"/>
                  <w:szCs w:val="16"/>
                  <w:shd w:val="clear" w:color="auto" w:fill="FFFFFF"/>
                </w:rPr>
                <w:t xml:space="preserve"> 2</w:t>
              </w:r>
            </w:ins>
          </w:p>
        </w:tc>
      </w:tr>
    </w:tbl>
    <w:p w:rsidR="00CE66F1" w:rsidRDefault="00CE66F1">
      <w:bookmarkStart w:id="126" w:name="_GoBack"/>
      <w:bookmarkEnd w:id="126"/>
    </w:p>
    <w:sectPr w:rsidR="00CE66F1" w:rsidSect="000E1C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EE"/>
    <w:rsid w:val="000E1C34"/>
    <w:rsid w:val="003D51EE"/>
    <w:rsid w:val="00C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FDB4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51EE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51EE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Macintosh Word</Application>
  <DocSecurity>0</DocSecurity>
  <Lines>9</Lines>
  <Paragraphs>2</Paragraphs>
  <ScaleCrop>false</ScaleCrop>
  <Company>eLife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Millicent McConnell</cp:lastModifiedBy>
  <cp:revision>1</cp:revision>
  <dcterms:created xsi:type="dcterms:W3CDTF">2018-11-27T18:25:00Z</dcterms:created>
  <dcterms:modified xsi:type="dcterms:W3CDTF">2018-11-27T18:25:00Z</dcterms:modified>
</cp:coreProperties>
</file>