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08" w:rsidRPr="00516704" w:rsidRDefault="002C1908" w:rsidP="002C1908">
      <w:pPr>
        <w:spacing w:line="480" w:lineRule="auto"/>
        <w:rPr>
          <w:ins w:id="0" w:author="lei lu" w:date="2018-11-26T11:52:00Z"/>
          <w:rFonts w:ascii="Arial" w:eastAsia="Arial" w:hAnsi="Arial" w:cs="Arial"/>
        </w:rPr>
      </w:pPr>
      <w:ins w:id="1" w:author="lei lu" w:date="2018-11-26T11:52:00Z">
        <w:r>
          <w:rPr>
            <w:rFonts w:ascii="Arial" w:eastAsia="Arial" w:hAnsi="Arial" w:cs="Arial"/>
            <w:b/>
          </w:rPr>
          <w:t xml:space="preserve">Supplementary file </w:t>
        </w:r>
      </w:ins>
      <w:ins w:id="2" w:author="lei lu" w:date="2018-11-26T13:06:00Z">
        <w:r>
          <w:rPr>
            <w:rFonts w:ascii="Arial" w:eastAsia="Arial" w:hAnsi="Arial" w:cs="Arial"/>
            <w:b/>
          </w:rPr>
          <w:t>7</w:t>
        </w:r>
      </w:ins>
    </w:p>
    <w:p w:rsidR="002C1908" w:rsidRPr="000A0E1A" w:rsidDel="00B812EE" w:rsidRDefault="002C1908" w:rsidP="002C1908">
      <w:pPr>
        <w:spacing w:line="480" w:lineRule="auto"/>
        <w:rPr>
          <w:ins w:id="3" w:author="Lu Lei (Asst Prof)" w:date="2018-11-15T17:53:00Z"/>
          <w:del w:id="4" w:author="lei lu" w:date="2018-11-26T11:52:00Z"/>
          <w:rFonts w:ascii="Arial" w:hAnsi="Arial" w:cs="Arial"/>
          <w:b/>
        </w:rPr>
      </w:pPr>
      <w:ins w:id="5" w:author="Lu Lei (Asst Prof)" w:date="2018-11-15T17:53:00Z">
        <w:del w:id="6" w:author="lei lu" w:date="2018-11-26T11:52:00Z">
          <w:r w:rsidRPr="000A0E1A" w:rsidDel="00B812EE">
            <w:rPr>
              <w:rFonts w:ascii="Arial" w:hAnsi="Arial" w:cs="Arial"/>
              <w:b/>
            </w:rPr>
            <w:delText xml:space="preserve">Appendix </w:delText>
          </w:r>
        </w:del>
      </w:ins>
      <w:ins w:id="7" w:author="Lu Lei (Asst Prof)" w:date="2018-11-16T19:45:00Z">
        <w:del w:id="8" w:author="lei lu" w:date="2018-11-26T11:52:00Z">
          <w:r w:rsidDel="00B812EE">
            <w:rPr>
              <w:rFonts w:ascii="Arial" w:hAnsi="Arial" w:cs="Arial"/>
              <w:b/>
            </w:rPr>
            <w:delText>5</w:delText>
          </w:r>
        </w:del>
      </w:ins>
    </w:p>
    <w:p w:rsidR="002C1908" w:rsidRDefault="002C1908" w:rsidP="002C1908">
      <w:pPr>
        <w:spacing w:line="480" w:lineRule="auto"/>
        <w:rPr>
          <w:ins w:id="9" w:author="Lu Lei (Asst Prof)" w:date="2018-11-21T10:56:00Z"/>
          <w:rFonts w:ascii="Arial" w:hAnsi="Arial" w:cs="Arial"/>
        </w:rPr>
      </w:pPr>
      <w:ins w:id="10" w:author="Lu Lei (Asst Prof)" w:date="2018-11-21T10:58:00Z">
        <w:r>
          <w:rPr>
            <w:rFonts w:ascii="Arial" w:hAnsi="Arial" w:cs="Arial"/>
          </w:rPr>
          <w:t>Protocol</w:t>
        </w:r>
      </w:ins>
      <w:ins w:id="11" w:author="Lu Lei (Asst Prof)" w:date="2018-11-21T10:56:00Z">
        <w:r>
          <w:rPr>
            <w:rFonts w:ascii="Arial" w:hAnsi="Arial" w:cs="Arial"/>
          </w:rPr>
          <w:t xml:space="preserve"> for en face averaging and radial mean intensity </w:t>
        </w:r>
      </w:ins>
      <w:ins w:id="12" w:author="Lu Lei (Asst Prof)" w:date="2018-11-21T10:57:00Z">
        <w:r>
          <w:rPr>
            <w:rFonts w:ascii="Arial" w:hAnsi="Arial" w:cs="Arial"/>
          </w:rPr>
          <w:t>profile</w:t>
        </w:r>
      </w:ins>
    </w:p>
    <w:p w:rsidR="002C1908" w:rsidRPr="00104F30" w:rsidRDefault="002C1908" w:rsidP="002C1908">
      <w:pPr>
        <w:spacing w:line="480" w:lineRule="auto"/>
        <w:rPr>
          <w:ins w:id="13" w:author="Lu Lei (Asst Prof)" w:date="2018-11-16T19:47:00Z"/>
          <w:rFonts w:ascii="Arial" w:hAnsi="Arial" w:cs="Arial"/>
        </w:rPr>
      </w:pPr>
      <w:ins w:id="14" w:author="Lu Lei (Asst Prof)" w:date="2018-11-21T10:59:00Z">
        <w:r>
          <w:rPr>
            <w:rFonts w:ascii="Arial" w:hAnsi="Arial" w:cs="Arial"/>
          </w:rPr>
          <w:t>I</w:t>
        </w:r>
        <w:r>
          <w:rPr>
            <w:rFonts w:ascii="Arial" w:hAnsi="Arial" w:cs="Arial"/>
          </w:rPr>
          <w:tab/>
        </w:r>
      </w:ins>
      <w:ins w:id="15" w:author="Lu Lei (Asst Prof)" w:date="2018-11-21T11:01:00Z">
        <w:r w:rsidRPr="00104F30">
          <w:rPr>
            <w:rFonts w:ascii="Arial" w:hAnsi="Arial" w:cs="Arial"/>
          </w:rPr>
          <w:t>install</w:t>
        </w:r>
      </w:ins>
      <w:ins w:id="16" w:author="Lu Lei (Asst Prof)" w:date="2018-11-16T19:47:00Z">
        <w:r w:rsidRPr="00104F30">
          <w:rPr>
            <w:rFonts w:ascii="Arial" w:hAnsi="Arial" w:cs="Arial"/>
          </w:rPr>
          <w:t xml:space="preserve"> the following three macros in Fiji (Plugins-&gt;Macros-&gt;Install)</w:t>
        </w:r>
      </w:ins>
      <w:ins w:id="17" w:author="Lu Lei (Asst Prof)" w:date="2018-11-21T11:00:00Z">
        <w:r>
          <w:rPr>
            <w:rFonts w:ascii="Arial" w:hAnsi="Arial" w:cs="Arial"/>
          </w:rPr>
          <w:t>.</w:t>
        </w:r>
      </w:ins>
    </w:p>
    <w:p w:rsidR="002C1908" w:rsidRPr="000A0E1A" w:rsidRDefault="002C1908" w:rsidP="002C1908">
      <w:pPr>
        <w:pStyle w:val="ListParagraph"/>
        <w:numPr>
          <w:ilvl w:val="0"/>
          <w:numId w:val="3"/>
        </w:numPr>
        <w:spacing w:line="480" w:lineRule="auto"/>
        <w:ind w:left="1080" w:hanging="720"/>
        <w:rPr>
          <w:ins w:id="18" w:author="Lu Lei (Asst Prof)" w:date="2018-11-16T19:47:00Z"/>
        </w:rPr>
      </w:pPr>
      <w:ins w:id="19" w:author="Lu Lei (Asst Prof)" w:date="2018-11-16T19:47:00Z">
        <w:r w:rsidRPr="000A0E1A">
          <w:t>Macro “Gyradius and intensity normalization.ijm”</w:t>
        </w:r>
      </w:ins>
    </w:p>
    <w:p w:rsidR="002C1908" w:rsidRPr="000A0E1A" w:rsidRDefault="002C1908" w:rsidP="002C1908">
      <w:pPr>
        <w:pStyle w:val="ListParagraph"/>
        <w:numPr>
          <w:ilvl w:val="0"/>
          <w:numId w:val="3"/>
        </w:numPr>
        <w:spacing w:line="480" w:lineRule="auto"/>
        <w:ind w:left="1080" w:hanging="720"/>
        <w:rPr>
          <w:ins w:id="20" w:author="Lu Lei (Asst Prof)" w:date="2018-11-16T19:47:00Z"/>
        </w:rPr>
      </w:pPr>
      <w:ins w:id="21" w:author="Lu Lei (Asst Prof)" w:date="2018-11-16T19:47:00Z">
        <w:r w:rsidRPr="000A0E1A">
          <w:t>Macro “Golgi mini-stack alignment.ijm”</w:t>
        </w:r>
      </w:ins>
    </w:p>
    <w:p w:rsidR="002C1908" w:rsidRPr="000A0E1A" w:rsidRDefault="002C1908" w:rsidP="002C1908">
      <w:pPr>
        <w:pStyle w:val="ListParagraph"/>
        <w:numPr>
          <w:ilvl w:val="0"/>
          <w:numId w:val="3"/>
        </w:numPr>
        <w:spacing w:line="480" w:lineRule="auto"/>
        <w:ind w:left="1080" w:hanging="720"/>
        <w:rPr>
          <w:ins w:id="22" w:author="Lu Lei (Asst Prof)" w:date="2018-11-16T19:47:00Z"/>
        </w:rPr>
      </w:pPr>
      <w:ins w:id="23" w:author="Lu Lei (Asst Prof)" w:date="2018-11-16T19:47:00Z">
        <w:r w:rsidRPr="000A0E1A">
          <w:t>Macro “Radial mean intensity profile.ijm”</w:t>
        </w:r>
      </w:ins>
    </w:p>
    <w:p w:rsidR="002C1908" w:rsidRPr="00104F30" w:rsidRDefault="002C1908" w:rsidP="002C1908">
      <w:pPr>
        <w:spacing w:line="480" w:lineRule="auto"/>
        <w:rPr>
          <w:ins w:id="24" w:author="Lu Lei (Asst Prof)" w:date="2018-11-16T19:47:00Z"/>
          <w:rFonts w:ascii="Arial" w:hAnsi="Arial" w:cs="Arial"/>
        </w:rPr>
      </w:pPr>
      <w:ins w:id="25" w:author="Lu Lei (Asst Prof)" w:date="2018-11-21T10:59:00Z">
        <w:r>
          <w:rPr>
            <w:rFonts w:ascii="Arial" w:hAnsi="Arial" w:cs="Arial"/>
          </w:rPr>
          <w:t>II</w:t>
        </w:r>
        <w:r>
          <w:rPr>
            <w:rFonts w:ascii="Arial" w:hAnsi="Arial" w:cs="Arial"/>
          </w:rPr>
          <w:tab/>
        </w:r>
      </w:ins>
      <w:ins w:id="26" w:author="Lu Lei (Asst Prof)" w:date="2018-11-16T19:47:00Z">
        <w:r w:rsidRPr="00104F30">
          <w:rPr>
            <w:rFonts w:ascii="Arial" w:hAnsi="Arial" w:cs="Arial"/>
          </w:rPr>
          <w:t>Steps to average en face view images: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27" w:author="Lu Lei (Asst Prof)" w:date="2018-11-16T19:47:00Z"/>
          <w:rFonts w:ascii="Arial" w:hAnsi="Arial" w:cs="Arial"/>
        </w:rPr>
      </w:pPr>
      <w:ins w:id="28" w:author="Lu Lei (Asst Prof)" w:date="2018-11-16T19:47:00Z">
        <w:r w:rsidRPr="00104F30">
          <w:rPr>
            <w:rFonts w:ascii="Arial" w:hAnsi="Arial" w:cs="Arial"/>
          </w:rPr>
          <w:t>Acquire 2D multi-color images of Golgi mini-stacks. Giantin must be co-stained.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29" w:author="Lu Lei (Asst Prof)" w:date="2018-11-16T19:47:00Z"/>
          <w:rFonts w:ascii="Arial" w:hAnsi="Arial" w:cs="Arial"/>
        </w:rPr>
      </w:pPr>
      <w:ins w:id="30" w:author="Lu Lei (Asst Prof)" w:date="2018-11-16T19:47:00Z">
        <w:r w:rsidRPr="00104F30">
          <w:rPr>
            <w:rFonts w:ascii="Arial" w:hAnsi="Arial" w:cs="Arial"/>
          </w:rPr>
          <w:t>Crop an en face view of a Golgi mini-stack in a square in Fiji.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31" w:author="Lu Lei (Asst Prof)" w:date="2018-11-16T19:47:00Z"/>
          <w:rFonts w:ascii="Arial" w:hAnsi="Arial" w:cs="Arial"/>
        </w:rPr>
      </w:pPr>
      <w:ins w:id="32" w:author="Lu Lei (Asst Prof)" w:date="2018-11-16T19:47:00Z">
        <w:r w:rsidRPr="00104F30">
          <w:rPr>
            <w:rFonts w:ascii="Arial" w:hAnsi="Arial" w:cs="Arial"/>
          </w:rPr>
          <w:t>Subtract the background so that all background pixel values are 0.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33" w:author="Lu Lei (Asst Prof)" w:date="2018-11-16T19:47:00Z"/>
          <w:rFonts w:ascii="Arial" w:hAnsi="Arial" w:cs="Arial"/>
        </w:rPr>
      </w:pPr>
      <w:ins w:id="34" w:author="Lu Lei (Asst Prof)" w:date="2018-11-16T19:47:00Z">
        <w:r w:rsidRPr="00104F30">
          <w:rPr>
            <w:rFonts w:ascii="Arial" w:hAnsi="Arial" w:cs="Arial"/>
          </w:rPr>
          <w:t xml:space="preserve">Save it </w:t>
        </w:r>
      </w:ins>
      <w:ins w:id="35" w:author="Lu Lei (Asst Prof)" w:date="2018-11-21T11:02:00Z">
        <w:r>
          <w:rPr>
            <w:rFonts w:ascii="Arial" w:hAnsi="Arial" w:cs="Arial"/>
          </w:rPr>
          <w:t xml:space="preserve">into </w:t>
        </w:r>
      </w:ins>
      <w:ins w:id="36" w:author="Lu Lei (Asst Prof)" w:date="2018-11-16T19:47:00Z">
        <w:r w:rsidRPr="00104F30">
          <w:rPr>
            <w:rFonts w:ascii="Arial" w:hAnsi="Arial" w:cs="Arial"/>
          </w:rPr>
          <w:t>a working folder.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37" w:author="Lu Lei (Asst Prof)" w:date="2018-11-16T19:47:00Z"/>
          <w:rFonts w:ascii="Arial" w:hAnsi="Arial" w:cs="Arial"/>
        </w:rPr>
      </w:pPr>
      <w:ins w:id="38" w:author="Lu Lei (Asst Prof)" w:date="2018-11-16T19:47:00Z">
        <w:r w:rsidRPr="00104F30">
          <w:rPr>
            <w:rFonts w:ascii="Arial" w:hAnsi="Arial" w:cs="Arial"/>
          </w:rPr>
          <w:t>Select Giantin channel image.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39" w:author="Lu Lei (Asst Prof)" w:date="2018-11-16T19:47:00Z"/>
          <w:rFonts w:ascii="Arial" w:hAnsi="Arial" w:cs="Arial"/>
        </w:rPr>
      </w:pPr>
      <w:ins w:id="40" w:author="Lu Lei (Asst Prof)" w:date="2018-11-16T19:47:00Z">
        <w:r w:rsidRPr="00104F30">
          <w:rPr>
            <w:rFonts w:ascii="Arial" w:hAnsi="Arial" w:cs="Arial"/>
          </w:rPr>
          <w:t>Launch the macro “gyradius and intensity normalization.ijm” in Fiji.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41" w:author="Lu Lei (Asst Prof)" w:date="2018-11-16T19:47:00Z"/>
          <w:rFonts w:ascii="Arial" w:hAnsi="Arial" w:cs="Arial"/>
        </w:rPr>
      </w:pPr>
      <w:ins w:id="42" w:author="Lu Lei (Asst Prof)" w:date="2018-11-16T19:47:00Z">
        <w:r w:rsidRPr="00104F30">
          <w:rPr>
            <w:rFonts w:ascii="Arial" w:hAnsi="Arial" w:cs="Arial"/>
          </w:rPr>
          <w:t>The macro prompts you to choose the directory to export processed images; once it is selected, the macro runs. A Log window appears to display processing information. The multi-channel image is split into individual channel images and their sizes and intensities are normalized. These processed images are saved in the directory specified</w:t>
        </w:r>
      </w:ins>
      <w:ins w:id="43" w:author="Lu Lei (Asst Prof)" w:date="2018-11-21T11:03:00Z">
        <w:r>
          <w:rPr>
            <w:rFonts w:ascii="Arial" w:hAnsi="Arial" w:cs="Arial"/>
          </w:rPr>
          <w:t xml:space="preserve"> by the macro</w:t>
        </w:r>
      </w:ins>
      <w:ins w:id="44" w:author="Lu Lei (Asst Prof)" w:date="2018-11-16T19:47:00Z">
        <w:r w:rsidRPr="00104F30">
          <w:rPr>
            <w:rFonts w:ascii="Arial" w:hAnsi="Arial" w:cs="Arial"/>
          </w:rPr>
          <w:t>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45" w:author="Lu Lei (Asst Prof)" w:date="2018-11-16T19:47:00Z"/>
          <w:rFonts w:ascii="Arial" w:hAnsi="Arial" w:cs="Arial"/>
        </w:rPr>
      </w:pPr>
      <w:ins w:id="46" w:author="Lu Lei (Asst Prof)" w:date="2018-11-16T19:47:00Z">
        <w:r w:rsidRPr="00104F30">
          <w:rPr>
            <w:rFonts w:ascii="Arial" w:hAnsi="Arial" w:cs="Arial"/>
          </w:rPr>
          <w:t>The procedure can be repeated to process more images of Golgi mini-stacks.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47" w:author="Lu Lei (Asst Prof)" w:date="2018-11-16T19:47:00Z"/>
          <w:rFonts w:ascii="Arial" w:hAnsi="Arial" w:cs="Arial"/>
        </w:rPr>
      </w:pPr>
      <w:ins w:id="48" w:author="Lu Lei (Asst Prof)" w:date="2018-11-16T19:47:00Z">
        <w:r w:rsidRPr="00104F30">
          <w:rPr>
            <w:rFonts w:ascii="Arial" w:hAnsi="Arial" w:cs="Arial"/>
          </w:rPr>
          <w:t>Open all images of a specific Golgi marker that are processed by the macro “gyradius and intensity normalization.ijm”.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49" w:author="Lu Lei (Asst Prof)" w:date="2018-11-16T19:47:00Z"/>
          <w:rFonts w:ascii="Arial" w:hAnsi="Arial" w:cs="Arial"/>
        </w:rPr>
      </w:pPr>
      <w:ins w:id="50" w:author="Lu Lei (Asst Prof)" w:date="2018-11-16T19:47:00Z">
        <w:r w:rsidRPr="00104F30">
          <w:rPr>
            <w:rFonts w:ascii="Arial" w:hAnsi="Arial" w:cs="Arial"/>
          </w:rPr>
          <w:t>Convert them to an image stack in Fiji.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51" w:author="Lu Lei (Asst Prof)" w:date="2018-11-16T19:47:00Z"/>
          <w:rFonts w:ascii="Arial" w:hAnsi="Arial" w:cs="Arial"/>
        </w:rPr>
      </w:pPr>
      <w:ins w:id="52" w:author="Lu Lei (Asst Prof)" w:date="2018-11-16T19:47:00Z">
        <w:r w:rsidRPr="00104F30">
          <w:rPr>
            <w:rFonts w:ascii="Arial" w:hAnsi="Arial" w:cs="Arial"/>
          </w:rPr>
          <w:t>Launch the macro “Golgi mini-stack alignment.ijm” and Golgi mini-stacks are aligned to the center of the canvas.</w:t>
        </w:r>
      </w:ins>
    </w:p>
    <w:p w:rsidR="002C1908" w:rsidRPr="00104F30" w:rsidRDefault="002C1908" w:rsidP="002C1908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53" w:author="Lu Lei (Asst Prof)" w:date="2018-11-16T19:47:00Z"/>
          <w:rFonts w:ascii="Arial" w:hAnsi="Arial" w:cs="Arial"/>
        </w:rPr>
      </w:pPr>
      <w:ins w:id="54" w:author="Lu Lei (Asst Prof)" w:date="2018-11-16T19:47:00Z">
        <w:r w:rsidRPr="00104F30">
          <w:rPr>
            <w:rFonts w:ascii="Arial" w:hAnsi="Arial" w:cs="Arial"/>
          </w:rPr>
          <w:lastRenderedPageBreak/>
          <w:t xml:space="preserve">The </w:t>
        </w:r>
      </w:ins>
      <w:ins w:id="55" w:author="Lu Lei (Asst Prof)" w:date="2018-11-21T11:04:00Z">
        <w:r>
          <w:rPr>
            <w:rFonts w:ascii="Arial" w:hAnsi="Arial" w:cs="Arial"/>
          </w:rPr>
          <w:t xml:space="preserve">en face averaged </w:t>
        </w:r>
      </w:ins>
      <w:ins w:id="56" w:author="Lu Lei (Asst Prof)" w:date="2018-11-16T19:47:00Z">
        <w:r w:rsidRPr="00104F30">
          <w:rPr>
            <w:rFonts w:ascii="Arial" w:hAnsi="Arial" w:cs="Arial"/>
          </w:rPr>
          <w:t>Golgi mini-stack image is acquired by using z-projection in Fiji (Image-&gt;Stacks-&gt;Z projection).</w:t>
        </w:r>
      </w:ins>
    </w:p>
    <w:p w:rsidR="002C1908" w:rsidRPr="00104F30" w:rsidRDefault="002C1908" w:rsidP="002C1908">
      <w:pPr>
        <w:spacing w:line="480" w:lineRule="auto"/>
        <w:rPr>
          <w:ins w:id="57" w:author="Lu Lei (Asst Prof)" w:date="2018-11-16T19:47:00Z"/>
          <w:rFonts w:ascii="Arial" w:hAnsi="Arial" w:cs="Arial"/>
        </w:rPr>
      </w:pPr>
      <w:ins w:id="58" w:author="Lu Lei (Asst Prof)" w:date="2018-11-21T11:00:00Z">
        <w:r>
          <w:rPr>
            <w:rFonts w:ascii="Arial" w:hAnsi="Arial" w:cs="Arial"/>
          </w:rPr>
          <w:t>III</w:t>
        </w:r>
        <w:r>
          <w:rPr>
            <w:rFonts w:ascii="Arial" w:hAnsi="Arial" w:cs="Arial"/>
          </w:rPr>
          <w:tab/>
        </w:r>
      </w:ins>
      <w:ins w:id="59" w:author="Lu Lei (Asst Prof)" w:date="2018-11-19T11:56:00Z">
        <w:r>
          <w:rPr>
            <w:rFonts w:ascii="Arial" w:hAnsi="Arial" w:cs="Arial"/>
          </w:rPr>
          <w:t>S</w:t>
        </w:r>
      </w:ins>
      <w:ins w:id="60" w:author="Lu Lei (Asst Prof)" w:date="2018-11-16T19:47:00Z">
        <w:r w:rsidRPr="00104F30">
          <w:rPr>
            <w:rFonts w:ascii="Arial" w:hAnsi="Arial" w:cs="Arial"/>
          </w:rPr>
          <w:t>teps to generate radial mean intensity profile</w:t>
        </w:r>
      </w:ins>
      <w:ins w:id="61" w:author="Lu Lei (Asst Prof)" w:date="2018-11-21T11:01:00Z">
        <w:r>
          <w:rPr>
            <w:rFonts w:ascii="Arial" w:hAnsi="Arial" w:cs="Arial"/>
          </w:rPr>
          <w:t>:</w:t>
        </w:r>
      </w:ins>
    </w:p>
    <w:p w:rsidR="002C1908" w:rsidRPr="00104F30" w:rsidRDefault="002C1908" w:rsidP="002C190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62" w:author="Lu Lei (Asst Prof)" w:date="2018-11-16T19:47:00Z"/>
          <w:rFonts w:ascii="Arial" w:hAnsi="Arial" w:cs="Arial"/>
        </w:rPr>
      </w:pPr>
      <w:ins w:id="63" w:author="Lu Lei (Asst Prof)" w:date="2018-11-16T19:47:00Z">
        <w:r w:rsidRPr="00104F30">
          <w:rPr>
            <w:rFonts w:ascii="Arial" w:hAnsi="Arial" w:cs="Arial"/>
          </w:rPr>
          <w:t xml:space="preserve">Open the </w:t>
        </w:r>
      </w:ins>
      <w:ins w:id="64" w:author="Lu Lei (Asst Prof)" w:date="2018-11-21T11:05:00Z">
        <w:r>
          <w:rPr>
            <w:rFonts w:ascii="Arial" w:hAnsi="Arial" w:cs="Arial"/>
          </w:rPr>
          <w:t xml:space="preserve">en face </w:t>
        </w:r>
      </w:ins>
      <w:ins w:id="65" w:author="Lu Lei (Asst Prof)" w:date="2018-11-16T19:47:00Z">
        <w:r w:rsidRPr="00104F30">
          <w:rPr>
            <w:rFonts w:ascii="Arial" w:hAnsi="Arial" w:cs="Arial"/>
          </w:rPr>
          <w:t>average</w:t>
        </w:r>
      </w:ins>
      <w:ins w:id="66" w:author="Lu Lei (Asst Prof)" w:date="2018-11-21T11:05:00Z">
        <w:r>
          <w:rPr>
            <w:rFonts w:ascii="Arial" w:hAnsi="Arial" w:cs="Arial"/>
          </w:rPr>
          <w:t>d</w:t>
        </w:r>
      </w:ins>
      <w:ins w:id="67" w:author="Lu Lei (Asst Prof)" w:date="2018-11-16T19:47:00Z">
        <w:r w:rsidRPr="00104F30">
          <w:rPr>
            <w:rFonts w:ascii="Arial" w:hAnsi="Arial" w:cs="Arial"/>
          </w:rPr>
          <w:t xml:space="preserve"> image </w:t>
        </w:r>
      </w:ins>
      <w:ins w:id="68" w:author="Lu Lei (Asst Prof)" w:date="2018-11-21T11:05:00Z">
        <w:r>
          <w:rPr>
            <w:rFonts w:ascii="Arial" w:hAnsi="Arial" w:cs="Arial"/>
          </w:rPr>
          <w:t>of</w:t>
        </w:r>
      </w:ins>
      <w:ins w:id="69" w:author="Lu Lei (Asst Prof)" w:date="2018-11-16T19:47:00Z">
        <w:r w:rsidRPr="00104F30">
          <w:rPr>
            <w:rFonts w:ascii="Arial" w:hAnsi="Arial" w:cs="Arial"/>
          </w:rPr>
          <w:t xml:space="preserve"> a Golgi marker.</w:t>
        </w:r>
      </w:ins>
    </w:p>
    <w:p w:rsidR="002C1908" w:rsidRPr="00104F30" w:rsidRDefault="002C1908" w:rsidP="002C190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70" w:author="Lu Lei (Asst Prof)" w:date="2018-11-16T19:47:00Z"/>
          <w:rFonts w:ascii="Arial" w:hAnsi="Arial" w:cs="Arial"/>
        </w:rPr>
      </w:pPr>
      <w:ins w:id="71" w:author="Lu Lei (Asst Prof)" w:date="2018-11-16T19:47:00Z">
        <w:r w:rsidRPr="00104F30">
          <w:rPr>
            <w:rFonts w:ascii="Arial" w:hAnsi="Arial" w:cs="Arial"/>
          </w:rPr>
          <w:t>Launch the macro “Radial mean intensity profile.ijm”.</w:t>
        </w:r>
      </w:ins>
    </w:p>
    <w:p w:rsidR="002C1908" w:rsidRPr="00104F30" w:rsidRDefault="002C1908" w:rsidP="002C190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72" w:author="Lu Lei (Asst Prof)" w:date="2018-11-16T19:47:00Z"/>
          <w:rFonts w:ascii="Arial" w:hAnsi="Arial" w:cs="Arial"/>
        </w:rPr>
      </w:pPr>
      <w:ins w:id="73" w:author="Lu Lei (Asst Prof)" w:date="2018-11-16T19:47:00Z">
        <w:r w:rsidRPr="00104F30">
          <w:rPr>
            <w:rFonts w:ascii="Arial" w:hAnsi="Arial" w:cs="Arial"/>
          </w:rPr>
          <w:t>In the Results window, copy the first (distance from the center; in pixel) and fourth (mean intensity) column to a spreadsheet processing software, such as Excel and Origin.</w:t>
        </w:r>
      </w:ins>
    </w:p>
    <w:p w:rsidR="002C1908" w:rsidRPr="00104F30" w:rsidRDefault="002C1908" w:rsidP="002C190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ins w:id="74" w:author="Lu Lei (Asst Prof)" w:date="2018-11-16T19:47:00Z"/>
          <w:rFonts w:ascii="Arial" w:hAnsi="Arial" w:cs="Arial"/>
        </w:rPr>
      </w:pPr>
      <w:ins w:id="75" w:author="Lu Lei (Asst Prof)" w:date="2018-11-16T19:47:00Z">
        <w:r w:rsidRPr="00104F30">
          <w:rPr>
            <w:rFonts w:ascii="Arial" w:hAnsi="Arial" w:cs="Arial"/>
          </w:rPr>
          <w:t>Determine the radius of the half maximum of the outer slope.</w:t>
        </w:r>
      </w:ins>
    </w:p>
    <w:p w:rsidR="002C1908" w:rsidRPr="00E370F9" w:rsidRDefault="002C1908" w:rsidP="002C1908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480" w:lineRule="auto"/>
        <w:rPr>
          <w:rFonts w:ascii="Arial" w:eastAsia="Arial" w:hAnsi="Arial" w:cs="Arial"/>
        </w:rPr>
      </w:pPr>
      <w:ins w:id="76" w:author="Lu Lei (Asst Prof)" w:date="2018-11-16T19:47:00Z">
        <w:r w:rsidRPr="00E370F9">
          <w:rPr>
            <w:rFonts w:ascii="Arial" w:hAnsi="Arial" w:cs="Arial"/>
          </w:rPr>
          <w:t>The normalized radius is calculated as the radius of a Golgi marker divided by that of corresponding Giantin.</w:t>
        </w:r>
      </w:ins>
    </w:p>
    <w:p w:rsidR="002C1908" w:rsidRDefault="002C1908" w:rsidP="002C1908"/>
    <w:p w:rsidR="00CE66F1" w:rsidRDefault="00CE66F1">
      <w:bookmarkStart w:id="77" w:name="_GoBack"/>
      <w:bookmarkEnd w:id="77"/>
    </w:p>
    <w:sectPr w:rsidR="00CE66F1" w:rsidSect="00023AF9">
      <w:footerReference w:type="default" r:id="rId6"/>
      <w:pgSz w:w="11906" w:h="16838"/>
      <w:pgMar w:top="1440" w:right="1440" w:bottom="1440" w:left="1440" w:header="36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5087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6FA1" w:rsidRDefault="002C19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6FA1" w:rsidRDefault="002C1908">
    <w:pPr>
      <w:pStyle w:val="Footer"/>
    </w:pP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722"/>
    <w:multiLevelType w:val="hybridMultilevel"/>
    <w:tmpl w:val="8160B8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D44D77"/>
    <w:multiLevelType w:val="hybridMultilevel"/>
    <w:tmpl w:val="03D8D7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85948"/>
    <w:multiLevelType w:val="hybridMultilevel"/>
    <w:tmpl w:val="03D8D71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08"/>
    <w:rsid w:val="000E1C34"/>
    <w:rsid w:val="002C1908"/>
    <w:rsid w:val="00C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FDB4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C1908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1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908"/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9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908"/>
    <w:rPr>
      <w:rFonts w:ascii="Lucida Grande" w:eastAsia="Calibri" w:hAnsi="Lucida Grande" w:cs="Lucida Grande"/>
      <w:color w:val="000000"/>
      <w:sz w:val="18"/>
      <w:szCs w:val="18"/>
      <w:lang w:val="en-US" w:eastAsia="zh-CN"/>
    </w:rPr>
  </w:style>
  <w:style w:type="character" w:styleId="LineNumber">
    <w:name w:val="line number"/>
    <w:basedOn w:val="DefaultParagraphFont"/>
    <w:uiPriority w:val="99"/>
    <w:semiHidden/>
    <w:unhideWhenUsed/>
    <w:rsid w:val="002C190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C1908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19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908"/>
    <w:rPr>
      <w:rFonts w:ascii="Calibri" w:eastAsia="Calibri" w:hAnsi="Calibri" w:cs="Calibri"/>
      <w:color w:val="000000"/>
      <w:sz w:val="22"/>
      <w:szCs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9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908"/>
    <w:rPr>
      <w:rFonts w:ascii="Lucida Grande" w:eastAsia="Calibri" w:hAnsi="Lucida Grande" w:cs="Lucida Grande"/>
      <w:color w:val="000000"/>
      <w:sz w:val="18"/>
      <w:szCs w:val="18"/>
      <w:lang w:val="en-US" w:eastAsia="zh-CN"/>
    </w:rPr>
  </w:style>
  <w:style w:type="character" w:styleId="LineNumber">
    <w:name w:val="line number"/>
    <w:basedOn w:val="DefaultParagraphFont"/>
    <w:uiPriority w:val="99"/>
    <w:semiHidden/>
    <w:unhideWhenUsed/>
    <w:rsid w:val="002C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1705</Characters>
  <Application>Microsoft Macintosh Word</Application>
  <DocSecurity>0</DocSecurity>
  <Lines>14</Lines>
  <Paragraphs>3</Paragraphs>
  <ScaleCrop>false</ScaleCrop>
  <Company>eLife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Millicent McConnell</cp:lastModifiedBy>
  <cp:revision>1</cp:revision>
  <dcterms:created xsi:type="dcterms:W3CDTF">2018-11-27T18:26:00Z</dcterms:created>
  <dcterms:modified xsi:type="dcterms:W3CDTF">2018-11-27T18:26:00Z</dcterms:modified>
</cp:coreProperties>
</file>