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0401D5" w14:textId="10D5FE96" w:rsidR="00B142EC" w:rsidRPr="00516704" w:rsidRDefault="00B142EC" w:rsidP="00516704">
      <w:pPr>
        <w:rPr>
          <w:ins w:id="0" w:author="Lu Lei (Asst Prof)" w:date="2018-11-16T19:45:00Z"/>
          <w:rFonts w:ascii="Arial" w:eastAsia="Arial" w:hAnsi="Arial" w:cs="Arial"/>
        </w:rPr>
      </w:pPr>
      <w:ins w:id="1" w:author="lei lu" w:date="2018-11-26T11:48:00Z">
        <w:r>
          <w:rPr>
            <w:rFonts w:ascii="Arial" w:eastAsia="Arial" w:hAnsi="Arial" w:cs="Arial"/>
            <w:b/>
          </w:rPr>
          <w:t>Supplementary file 2</w:t>
        </w:r>
      </w:ins>
      <w:ins w:id="2" w:author="Lu Lei (Asst Prof)" w:date="2018-11-16T19:45:00Z">
        <w:del w:id="3" w:author="lei lu" w:date="2018-11-26T11:48:00Z">
          <w:r w:rsidDel="00B812EE">
            <w:rPr>
              <w:rFonts w:ascii="Arial" w:eastAsia="Arial" w:hAnsi="Arial" w:cs="Arial"/>
              <w:b/>
            </w:rPr>
            <w:delText>Appendix</w:delText>
          </w:r>
        </w:del>
        <w:del w:id="4" w:author="lei lu" w:date="2018-11-26T11:49:00Z">
          <w:r w:rsidDel="00B812EE">
            <w:rPr>
              <w:rFonts w:ascii="Arial" w:eastAsia="Arial" w:hAnsi="Arial" w:cs="Arial"/>
              <w:b/>
            </w:rPr>
            <w:delText xml:space="preserve"> 1</w:delText>
          </w:r>
        </w:del>
      </w:ins>
    </w:p>
    <w:p w14:paraId="74C71E52" w14:textId="77777777" w:rsidR="00B142EC" w:rsidRPr="00F942FA" w:rsidRDefault="00B142EC" w:rsidP="00B142EC">
      <w:pPr>
        <w:spacing w:line="480" w:lineRule="auto"/>
        <w:rPr>
          <w:ins w:id="5" w:author="Lu Lei (Asst Prof)" w:date="2018-11-16T19:46:00Z"/>
          <w:rFonts w:ascii="Arial" w:eastAsia="Arial" w:hAnsi="Arial" w:cs="Arial"/>
        </w:rPr>
      </w:pPr>
      <w:ins w:id="6" w:author="Lu Lei (Asst Prof)" w:date="2018-11-16T19:46:00Z">
        <w:r>
          <w:rPr>
            <w:rFonts w:ascii="Arial" w:eastAsia="Arial" w:hAnsi="Arial" w:cs="Arial"/>
          </w:rPr>
          <w:t xml:space="preserve">Review of previous EM literature that directly addressed lateral localizations of Golgi residents and secretory cargos in comparison with </w:t>
        </w:r>
      </w:ins>
      <w:ins w:id="7" w:author="Lu Lei (Asst Prof)" w:date="2018-11-19T12:18:00Z">
        <w:r>
          <w:rPr>
            <w:rFonts w:ascii="Arial" w:eastAsia="Arial" w:hAnsi="Arial" w:cs="Arial"/>
          </w:rPr>
          <w:t xml:space="preserve">this </w:t>
        </w:r>
      </w:ins>
      <w:ins w:id="8" w:author="Lu Lei (Asst Prof)" w:date="2018-11-16T19:46:00Z">
        <w:r>
          <w:rPr>
            <w:rFonts w:ascii="Arial" w:eastAsia="Arial" w:hAnsi="Arial" w:cs="Arial"/>
          </w:rPr>
          <w:t>study.</w:t>
        </w:r>
      </w:ins>
    </w:p>
    <w:tbl>
      <w:tblPr>
        <w:tblStyle w:val="TableGrid"/>
        <w:tblW w:w="8815" w:type="dxa"/>
        <w:tblLayout w:type="fixed"/>
        <w:tblLook w:val="04A0" w:firstRow="1" w:lastRow="0" w:firstColumn="1" w:lastColumn="0" w:noHBand="0" w:noVBand="1"/>
      </w:tblPr>
      <w:tblGrid>
        <w:gridCol w:w="445"/>
        <w:gridCol w:w="1260"/>
        <w:gridCol w:w="1170"/>
        <w:gridCol w:w="1170"/>
        <w:gridCol w:w="2880"/>
        <w:gridCol w:w="1890"/>
      </w:tblGrid>
      <w:tr w:rsidR="00B142EC" w:rsidRPr="00F2481D" w14:paraId="3C8CDB03" w14:textId="77777777" w:rsidTr="00315639">
        <w:trPr>
          <w:ins w:id="9" w:author="Lu Lei (Asst Prof)" w:date="2018-11-16T19:46:00Z"/>
        </w:trPr>
        <w:tc>
          <w:tcPr>
            <w:tcW w:w="1705" w:type="dxa"/>
            <w:gridSpan w:val="2"/>
            <w:vMerge w:val="restart"/>
            <w:shd w:val="clear" w:color="auto" w:fill="auto"/>
          </w:tcPr>
          <w:p w14:paraId="15E316BE" w14:textId="77777777" w:rsidR="00B142EC" w:rsidRPr="00F2481D" w:rsidRDefault="00B142EC" w:rsidP="00315639">
            <w:pPr>
              <w:autoSpaceDE w:val="0"/>
              <w:autoSpaceDN w:val="0"/>
              <w:adjustRightInd w:val="0"/>
              <w:jc w:val="center"/>
              <w:rPr>
                <w:ins w:id="10" w:author="Lu Lei (Asst Prof)" w:date="2018-11-16T19:46:00Z"/>
                <w:rFonts w:ascii="Arial" w:hAnsi="Arial" w:cs="Arial"/>
                <w:sz w:val="16"/>
                <w:szCs w:val="16"/>
              </w:rPr>
            </w:pPr>
            <w:ins w:id="11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Golgi proteins</w:t>
              </w:r>
            </w:ins>
          </w:p>
        </w:tc>
        <w:tc>
          <w:tcPr>
            <w:tcW w:w="1170" w:type="dxa"/>
            <w:shd w:val="clear" w:color="auto" w:fill="auto"/>
          </w:tcPr>
          <w:p w14:paraId="43EC40AE" w14:textId="77777777" w:rsidR="00B142EC" w:rsidRPr="00F2481D" w:rsidRDefault="00B142EC" w:rsidP="00315639">
            <w:pPr>
              <w:autoSpaceDE w:val="0"/>
              <w:autoSpaceDN w:val="0"/>
              <w:adjustRightInd w:val="0"/>
              <w:jc w:val="center"/>
              <w:rPr>
                <w:ins w:id="12" w:author="Lu Lei (Asst Prof)" w:date="2018-11-16T19:46:00Z"/>
                <w:rFonts w:ascii="Arial" w:hAnsi="Arial" w:cs="Arial"/>
                <w:sz w:val="16"/>
                <w:szCs w:val="16"/>
              </w:rPr>
            </w:pPr>
            <w:ins w:id="13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this study</w:t>
              </w:r>
            </w:ins>
          </w:p>
        </w:tc>
        <w:tc>
          <w:tcPr>
            <w:tcW w:w="5940" w:type="dxa"/>
            <w:gridSpan w:val="3"/>
            <w:shd w:val="clear" w:color="auto" w:fill="auto"/>
          </w:tcPr>
          <w:p w14:paraId="597A1BE4" w14:textId="77777777" w:rsidR="00B142EC" w:rsidRPr="00F2481D" w:rsidRDefault="00B142EC" w:rsidP="00315639">
            <w:pPr>
              <w:autoSpaceDE w:val="0"/>
              <w:autoSpaceDN w:val="0"/>
              <w:adjustRightInd w:val="0"/>
              <w:jc w:val="center"/>
              <w:rPr>
                <w:ins w:id="14" w:author="Lu Lei (Asst Prof)" w:date="2018-11-16T19:46:00Z"/>
                <w:rFonts w:ascii="Arial" w:hAnsi="Arial" w:cs="Arial"/>
                <w:sz w:val="16"/>
                <w:szCs w:val="16"/>
              </w:rPr>
            </w:pPr>
            <w:ins w:id="15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literature</w:t>
              </w:r>
            </w:ins>
          </w:p>
        </w:tc>
      </w:tr>
      <w:tr w:rsidR="00B142EC" w:rsidRPr="00F2481D" w14:paraId="19C82F85" w14:textId="77777777" w:rsidTr="00315639">
        <w:trPr>
          <w:ins w:id="16" w:author="Lu Lei (Asst Prof)" w:date="2018-11-16T19:46:00Z"/>
        </w:trPr>
        <w:tc>
          <w:tcPr>
            <w:tcW w:w="1705" w:type="dxa"/>
            <w:gridSpan w:val="2"/>
            <w:vMerge/>
            <w:shd w:val="clear" w:color="auto" w:fill="auto"/>
          </w:tcPr>
          <w:p w14:paraId="02BACC20" w14:textId="77777777" w:rsidR="00B142EC" w:rsidRPr="00F2481D" w:rsidRDefault="00B142EC" w:rsidP="00315639">
            <w:pPr>
              <w:autoSpaceDE w:val="0"/>
              <w:autoSpaceDN w:val="0"/>
              <w:adjustRightInd w:val="0"/>
              <w:jc w:val="center"/>
              <w:rPr>
                <w:ins w:id="17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5335866B" w14:textId="77777777" w:rsidR="00B142EC" w:rsidRPr="00F2481D" w:rsidRDefault="00B142EC" w:rsidP="00315639">
            <w:pPr>
              <w:autoSpaceDE w:val="0"/>
              <w:autoSpaceDN w:val="0"/>
              <w:adjustRightInd w:val="0"/>
              <w:jc w:val="center"/>
              <w:rPr>
                <w:ins w:id="18" w:author="Lu Lei (Asst Prof)" w:date="2018-11-16T19:46:00Z"/>
                <w:rFonts w:ascii="Arial" w:hAnsi="Arial" w:cs="Arial"/>
                <w:sz w:val="16"/>
                <w:szCs w:val="16"/>
              </w:rPr>
            </w:pPr>
            <w:ins w:id="19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localization</w:t>
              </w:r>
            </w:ins>
          </w:p>
        </w:tc>
        <w:tc>
          <w:tcPr>
            <w:tcW w:w="1170" w:type="dxa"/>
            <w:shd w:val="clear" w:color="auto" w:fill="auto"/>
          </w:tcPr>
          <w:p w14:paraId="4772A9D0" w14:textId="77777777" w:rsidR="00B142EC" w:rsidRPr="00F2481D" w:rsidRDefault="00B142EC" w:rsidP="00315639">
            <w:pPr>
              <w:autoSpaceDE w:val="0"/>
              <w:autoSpaceDN w:val="0"/>
              <w:adjustRightInd w:val="0"/>
              <w:jc w:val="center"/>
              <w:rPr>
                <w:ins w:id="20" w:author="Lu Lei (Asst Prof)" w:date="2018-11-16T19:46:00Z"/>
                <w:rFonts w:ascii="Arial" w:hAnsi="Arial" w:cs="Arial"/>
                <w:sz w:val="16"/>
                <w:szCs w:val="16"/>
              </w:rPr>
            </w:pPr>
            <w:ins w:id="21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localization</w:t>
              </w:r>
            </w:ins>
          </w:p>
        </w:tc>
        <w:tc>
          <w:tcPr>
            <w:tcW w:w="2880" w:type="dxa"/>
            <w:shd w:val="clear" w:color="auto" w:fill="auto"/>
          </w:tcPr>
          <w:p w14:paraId="14E97379" w14:textId="77777777" w:rsidR="00B142EC" w:rsidRPr="00F2481D" w:rsidRDefault="00B142EC" w:rsidP="00315639">
            <w:pPr>
              <w:autoSpaceDE w:val="0"/>
              <w:autoSpaceDN w:val="0"/>
              <w:adjustRightInd w:val="0"/>
              <w:jc w:val="center"/>
              <w:rPr>
                <w:ins w:id="22" w:author="Lu Lei (Asst Prof)" w:date="2018-11-16T19:46:00Z"/>
                <w:rFonts w:ascii="Arial" w:hAnsi="Arial" w:cs="Arial"/>
                <w:sz w:val="16"/>
                <w:szCs w:val="16"/>
              </w:rPr>
            </w:pPr>
            <w:ins w:id="23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results or data</w:t>
              </w:r>
            </w:ins>
          </w:p>
        </w:tc>
        <w:tc>
          <w:tcPr>
            <w:tcW w:w="1890" w:type="dxa"/>
            <w:shd w:val="clear" w:color="auto" w:fill="auto"/>
          </w:tcPr>
          <w:p w14:paraId="5AFF9371" w14:textId="77777777" w:rsidR="00B142EC" w:rsidRPr="00F2481D" w:rsidRDefault="00B142EC" w:rsidP="00315639">
            <w:pPr>
              <w:autoSpaceDE w:val="0"/>
              <w:autoSpaceDN w:val="0"/>
              <w:adjustRightInd w:val="0"/>
              <w:jc w:val="center"/>
              <w:rPr>
                <w:ins w:id="24" w:author="Lu Lei (Asst Prof)" w:date="2018-11-16T19:46:00Z"/>
                <w:rFonts w:ascii="Arial" w:hAnsi="Arial" w:cs="Arial"/>
                <w:sz w:val="16"/>
                <w:szCs w:val="16"/>
              </w:rPr>
            </w:pPr>
            <w:ins w:id="25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reference</w:t>
              </w:r>
            </w:ins>
          </w:p>
        </w:tc>
      </w:tr>
      <w:tr w:rsidR="00B142EC" w:rsidRPr="00F2481D" w14:paraId="3CD5167E" w14:textId="77777777" w:rsidTr="00315639">
        <w:trPr>
          <w:trHeight w:val="557"/>
          <w:ins w:id="26" w:author="Lu Lei (Asst Prof)" w:date="2018-11-16T19:46:00Z"/>
        </w:trPr>
        <w:tc>
          <w:tcPr>
            <w:tcW w:w="445" w:type="dxa"/>
            <w:vMerge w:val="restart"/>
            <w:shd w:val="clear" w:color="auto" w:fill="auto"/>
            <w:textDirection w:val="btLr"/>
          </w:tcPr>
          <w:p w14:paraId="2FD3B026" w14:textId="77777777" w:rsidR="00B142EC" w:rsidRPr="00F2481D" w:rsidRDefault="00B142EC" w:rsidP="00315639">
            <w:pPr>
              <w:autoSpaceDE w:val="0"/>
              <w:autoSpaceDN w:val="0"/>
              <w:adjustRightInd w:val="0"/>
              <w:ind w:left="113" w:right="113"/>
              <w:jc w:val="center"/>
              <w:rPr>
                <w:ins w:id="27" w:author="Lu Lei (Asst Prof)" w:date="2018-11-16T19:46:00Z"/>
                <w:rFonts w:ascii="Arial" w:hAnsi="Arial" w:cs="Arial"/>
                <w:sz w:val="16"/>
                <w:szCs w:val="16"/>
              </w:rPr>
            </w:pPr>
            <w:ins w:id="28" w:author="Lu Lei (Asst Prof)" w:date="2018-11-19T12:16:00Z">
              <w:r>
                <w:rPr>
                  <w:rFonts w:ascii="Arial" w:hAnsi="Arial" w:cs="Arial"/>
                  <w:sz w:val="16"/>
                  <w:szCs w:val="16"/>
                </w:rPr>
                <w:t>m</w:t>
              </w:r>
            </w:ins>
            <w:ins w:id="29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achinery components</w:t>
              </w:r>
            </w:ins>
          </w:p>
        </w:tc>
        <w:tc>
          <w:tcPr>
            <w:tcW w:w="1260" w:type="dxa"/>
            <w:shd w:val="clear" w:color="auto" w:fill="auto"/>
          </w:tcPr>
          <w:p w14:paraId="6719696F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30" w:author="Lu Lei (Asst Prof)" w:date="2018-11-16T19:46:00Z"/>
                <w:rFonts w:ascii="Arial" w:hAnsi="Arial" w:cs="Arial"/>
                <w:sz w:val="16"/>
                <w:szCs w:val="16"/>
              </w:rPr>
            </w:pPr>
            <w:ins w:id="31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COPI (β-COP)</w:t>
              </w:r>
            </w:ins>
          </w:p>
        </w:tc>
        <w:tc>
          <w:tcPr>
            <w:tcW w:w="1170" w:type="dxa"/>
            <w:shd w:val="clear" w:color="auto" w:fill="auto"/>
          </w:tcPr>
          <w:p w14:paraId="54EEBA0A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32" w:author="Lu Lei (Asst Prof)" w:date="2018-11-16T19:46:00Z"/>
                <w:rFonts w:ascii="Arial" w:hAnsi="Arial" w:cs="Arial"/>
                <w:sz w:val="16"/>
                <w:szCs w:val="16"/>
              </w:rPr>
            </w:pPr>
            <w:ins w:id="33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 and surrounding</w:t>
              </w:r>
            </w:ins>
          </w:p>
        </w:tc>
        <w:tc>
          <w:tcPr>
            <w:tcW w:w="1170" w:type="dxa"/>
            <w:shd w:val="clear" w:color="auto" w:fill="auto"/>
          </w:tcPr>
          <w:p w14:paraId="6563EEFE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34" w:author="Lu Lei (Asst Prof)" w:date="2018-11-16T19:46:00Z"/>
                <w:rFonts w:ascii="Arial" w:hAnsi="Arial" w:cs="Arial"/>
                <w:sz w:val="16"/>
                <w:szCs w:val="16"/>
              </w:rPr>
            </w:pPr>
            <w:ins w:id="35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r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im and surrounding</w:t>
              </w:r>
            </w:ins>
          </w:p>
        </w:tc>
        <w:tc>
          <w:tcPr>
            <w:tcW w:w="2880" w:type="dxa"/>
            <w:shd w:val="clear" w:color="auto" w:fill="auto"/>
          </w:tcPr>
          <w:p w14:paraId="45D46C8D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36" w:author="Lu Lei (Asst Prof)" w:date="2018-11-16T19:46:00Z"/>
                <w:rFonts w:ascii="Arial" w:hAnsi="Arial" w:cs="Arial"/>
                <w:sz w:val="16"/>
                <w:szCs w:val="16"/>
              </w:rPr>
            </w:pPr>
            <w:ins w:id="37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i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nterior (15), coated buds (116) and vesicles (89) (labeling density, gold particles/µm</w:t>
              </w:r>
              <w:r w:rsidRPr="00F2481D">
                <w:rPr>
                  <w:rFonts w:ascii="Arial" w:hAnsi="Arial" w:cs="Arial"/>
                  <w:sz w:val="16"/>
                  <w:szCs w:val="16"/>
                  <w:vertAlign w:val="superscript"/>
                </w:rPr>
                <w:t>2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)</w:t>
              </w:r>
            </w:ins>
          </w:p>
        </w:tc>
        <w:tc>
          <w:tcPr>
            <w:tcW w:w="1890" w:type="dxa"/>
            <w:shd w:val="clear" w:color="auto" w:fill="auto"/>
          </w:tcPr>
          <w:p w14:paraId="015534BE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38" w:author="Lu Lei (Asst Prof)" w:date="2018-11-16T19:46:00Z"/>
                <w:rFonts w:ascii="Arial" w:hAnsi="Arial" w:cs="Arial"/>
                <w:sz w:val="16"/>
                <w:szCs w:val="16"/>
              </w:rPr>
            </w:pPr>
            <w:ins w:id="39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 xml:space="preserve">Table 2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&lt;EndNote&gt;&lt;Cite&gt;&lt;Author&gt;Orci&lt;/Author&gt;&lt;Year&gt;1997&lt;/Year&gt;&lt;RecNum&gt;475&lt;/RecNum&gt;&lt;DisplayText&gt;(Orci et al., 1997)&lt;/DisplayText&gt;&lt;record&gt;&lt;rec-number&gt;475&lt;/rec-number&gt;&lt;foreign-keys&gt;&lt;key app="EN" db-id="rvz5sv9x2et50aes2f6xrdxh59sp0w00x0v9" timestamp="1538135249"&gt;475&lt;/key&gt;&lt;/foreign-keys&gt;&lt;ref-type name="Journal Article"&gt;17&lt;/ref-type&gt;&lt;contributors&gt;&lt;authors&gt;&lt;author&gt;Orci, L.&lt;/author&gt;&lt;author&gt;Stamnes, M.&lt;/author&gt;&lt;author&gt;Ravazzola, M.&lt;/author&gt;&lt;author&gt;Amherdt, M.&lt;/author&gt;&lt;author&gt;Perrelet, A.&lt;/author&gt;&lt;author&gt;Sollner, T. H.&lt;/author&gt;&lt;author&gt;Rothman, J. E.&lt;/author&gt;&lt;/authors&gt;&lt;/contributors&gt;&lt;auth-address&gt;Department of Morphology, Faculty of Medicine, University of Geneva Medical Center, Switzerland.&lt;/auth-address&gt;&lt;titles&gt;&lt;title&gt;Bidirectional transport by distinct populations of COPI-coated vesicles&lt;/title&gt;&lt;secondary-title&gt;Cell&lt;/secondary-title&gt;&lt;/titles&gt;&lt;periodical&gt;&lt;full-title&gt;Cell&lt;/full-title&gt;&lt;/periodical&gt;&lt;pages&gt;335-49&lt;/pages&gt;&lt;volume&gt;90&lt;/volume&gt;&lt;number&gt;2&lt;/number&gt;&lt;keywords&gt;&lt;keyword&gt;Animals&lt;/keyword&gt;&lt;keyword&gt;Animals, Newborn&lt;/keyword&gt;&lt;keyword&gt;Biological Transport/physiology&lt;/keyword&gt;&lt;keyword&gt;Cell-Free System&lt;/keyword&gt;&lt;keyword&gt;Cells, Cultured&lt;/keyword&gt;&lt;keyword&gt;Coated Vesicles/*chemistry/*metabolism/ultrastructure&lt;/keyword&gt;&lt;keyword&gt;Coatomer Protein&lt;/keyword&gt;&lt;keyword&gt;Golgi Apparatus/chemistry/metabolism/ultrastructure&lt;/keyword&gt;&lt;keyword&gt;Membrane Proteins/analysis/*metabolism&lt;/keyword&gt;&lt;keyword&gt;Microscopy, Immunoelectron&lt;/keyword&gt;&lt;keyword&gt;Pancreas/cytology&lt;/keyword&gt;&lt;keyword&gt;Rats&lt;/keyword&gt;&lt;keyword&gt;Receptors, Peptide/analysis&lt;/keyword&gt;&lt;/keywords&gt;&lt;dates&gt;&lt;year&gt;1997&lt;/year&gt;&lt;pub-dates&gt;&lt;date&gt;Jul 25&lt;/date&gt;&lt;/pub-dates&gt;&lt;/dates&gt;&lt;isbn&gt;0092-8674 (Print)&amp;#xD;0092-8674 (Linking)&lt;/isbn&gt;&lt;accession-num&gt;9244307&lt;/accession-num&gt;&lt;urls&gt;&lt;related-urls&gt;&lt;url&gt;https://www.ncbi.nlm.nih.gov/pubmed/9244307&lt;/url&gt;&lt;/related-urls&gt;&lt;/urls&gt;&lt;/record&gt;&lt;/Cite&gt;&lt;/EndNote&gt;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(Orci et al., 1997)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11860E98" w14:textId="77777777" w:rsidTr="00315639">
        <w:trPr>
          <w:ins w:id="40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55CCC5D3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41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14:paraId="2BCE2418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42" w:author="Lu Lei (Asst Prof)" w:date="2018-11-16T19:46:00Z"/>
                <w:rFonts w:ascii="Arial" w:hAnsi="Arial" w:cs="Arial"/>
                <w:sz w:val="16"/>
                <w:szCs w:val="16"/>
              </w:rPr>
            </w:pPr>
            <w:ins w:id="43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Giantin</w:t>
              </w:r>
            </w:ins>
          </w:p>
        </w:tc>
        <w:tc>
          <w:tcPr>
            <w:tcW w:w="1170" w:type="dxa"/>
            <w:vMerge w:val="restart"/>
            <w:shd w:val="clear" w:color="auto" w:fill="auto"/>
          </w:tcPr>
          <w:p w14:paraId="1E4B6A89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44" w:author="Lu Lei (Asst Prof)" w:date="2018-11-16T19:46:00Z"/>
                <w:rFonts w:ascii="Arial" w:hAnsi="Arial" w:cs="Arial"/>
                <w:sz w:val="16"/>
                <w:szCs w:val="16"/>
              </w:rPr>
            </w:pPr>
            <w:ins w:id="45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</w:t>
              </w:r>
            </w:ins>
          </w:p>
        </w:tc>
        <w:tc>
          <w:tcPr>
            <w:tcW w:w="1170" w:type="dxa"/>
            <w:shd w:val="clear" w:color="auto" w:fill="auto"/>
          </w:tcPr>
          <w:p w14:paraId="4E42DDFD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46" w:author="Lu Lei (Asst Prof)" w:date="2018-11-16T19:46:00Z"/>
                <w:rFonts w:ascii="Arial" w:hAnsi="Arial" w:cs="Arial"/>
                <w:sz w:val="16"/>
                <w:szCs w:val="16"/>
              </w:rPr>
            </w:pPr>
            <w:ins w:id="47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interior</w:t>
              </w:r>
            </w:ins>
          </w:p>
        </w:tc>
        <w:tc>
          <w:tcPr>
            <w:tcW w:w="2880" w:type="dxa"/>
            <w:shd w:val="clear" w:color="auto" w:fill="auto"/>
          </w:tcPr>
          <w:p w14:paraId="764B130A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48" w:author="Lu Lei (Asst Prof)" w:date="2018-11-16T19:46:00Z"/>
                <w:rFonts w:ascii="Arial" w:hAnsi="Arial" w:cs="Arial"/>
                <w:sz w:val="16"/>
                <w:szCs w:val="16"/>
              </w:rPr>
            </w:pPr>
            <w:ins w:id="49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i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nterior (58</w:t>
              </w:r>
            </w:ins>
            <w:ins w:id="50" w:author="Lu Lei (Asst Prof)" w:date="2018-11-21T10:49:00Z"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ins w:id="51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%), rim + coated buds + vesicles (42</w:t>
              </w:r>
            </w:ins>
            <w:ins w:id="52" w:author="Lu Lei (Asst Prof)" w:date="2018-11-21T10:49:00Z"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ins w:id="53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%) (percentage of gold particle</w:t>
              </w:r>
              <w:r>
                <w:rPr>
                  <w:rFonts w:ascii="Arial" w:hAnsi="Arial" w:cs="Arial"/>
                  <w:sz w:val="16"/>
                  <w:szCs w:val="16"/>
                </w:rPr>
                <w:t>s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)</w:t>
              </w:r>
            </w:ins>
          </w:p>
        </w:tc>
        <w:tc>
          <w:tcPr>
            <w:tcW w:w="1890" w:type="dxa"/>
            <w:shd w:val="clear" w:color="auto" w:fill="auto"/>
          </w:tcPr>
          <w:p w14:paraId="3926688F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54" w:author="Lu Lei (Asst Prof)" w:date="2018-11-16T19:46:00Z"/>
                <w:rFonts w:ascii="Arial" w:hAnsi="Arial" w:cs="Arial"/>
                <w:sz w:val="16"/>
                <w:szCs w:val="16"/>
              </w:rPr>
            </w:pPr>
            <w:ins w:id="55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Table II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PEVuZE5vdGU+PENpdGU+PEF1dGhvcj5NYXJ0aW5lei1NZW5hcmd1ZXo8L0F1dGhvcj48WWVhcj4y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PEVuZE5vdGU+PENpdGU+PEF1dGhvcj5NYXJ0aW5lei1NZW5hcmd1ZXo8L0F1dGhvcj48WWVhcj4y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(Martinez-Menarguez et al., 2001)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36D40035" w14:textId="77777777" w:rsidTr="00315639">
        <w:trPr>
          <w:ins w:id="56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5EEA8C1F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57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670E7639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58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14:paraId="30DA574D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59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435402B5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60" w:author="Lu Lei (Asst Prof)" w:date="2018-11-16T19:46:00Z"/>
                <w:rFonts w:ascii="Arial" w:hAnsi="Arial" w:cs="Arial"/>
                <w:sz w:val="16"/>
                <w:szCs w:val="16"/>
              </w:rPr>
            </w:pPr>
            <w:ins w:id="61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</w:t>
              </w:r>
            </w:ins>
          </w:p>
        </w:tc>
        <w:tc>
          <w:tcPr>
            <w:tcW w:w="2880" w:type="dxa"/>
            <w:shd w:val="clear" w:color="auto" w:fill="auto"/>
          </w:tcPr>
          <w:p w14:paraId="08F8BC83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62" w:author="Lu Lei (Asst Prof)" w:date="2018-11-16T19:46:00Z"/>
                <w:rFonts w:ascii="Arial" w:hAnsi="Arial" w:cs="Arial"/>
                <w:sz w:val="16"/>
                <w:szCs w:val="16"/>
              </w:rPr>
            </w:pPr>
            <w:ins w:id="63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i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nterior (&lt;</w:t>
              </w:r>
            </w:ins>
            <w:ins w:id="64" w:author="Lu Lei (Asst Prof)" w:date="2018-11-21T10:49:00Z"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ins w:id="65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5%), rim + coated buds + vesicles (45</w:t>
              </w:r>
            </w:ins>
            <w:ins w:id="66" w:author="Lu Lei (Asst Prof)" w:date="2018-11-21T10:49:00Z"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ins w:id="67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%) (percentage of gold particle</w:t>
              </w:r>
              <w:r>
                <w:rPr>
                  <w:rFonts w:ascii="Arial" w:hAnsi="Arial" w:cs="Arial"/>
                  <w:sz w:val="16"/>
                  <w:szCs w:val="16"/>
                </w:rPr>
                <w:t>s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)</w:t>
              </w:r>
            </w:ins>
          </w:p>
        </w:tc>
        <w:tc>
          <w:tcPr>
            <w:tcW w:w="1890" w:type="dxa"/>
            <w:shd w:val="clear" w:color="auto" w:fill="auto"/>
          </w:tcPr>
          <w:p w14:paraId="4964B080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68" w:author="Lu Lei (Asst Prof)" w:date="2018-11-16T19:46:00Z"/>
                <w:rFonts w:ascii="Arial" w:hAnsi="Arial" w:cs="Arial"/>
                <w:sz w:val="16"/>
                <w:szCs w:val="16"/>
              </w:rPr>
            </w:pPr>
            <w:ins w:id="69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Fig. 1A,B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PEVuZE5vdGU+PENpdGU+PEF1dGhvcj5Lb3JlaXNoaTwvQXV0aG9yPjxZZWFyPjIwMTM8L1llYXI+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PEVuZE5vdGU+PENpdGU+PEF1dGhvcj5Lb3JlaXNoaTwvQXV0aG9yPjxZZWFyPjIwMTM8L1llYXI+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(Koreishi et al., 2013)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34260135" w14:textId="77777777" w:rsidTr="00315639">
        <w:trPr>
          <w:ins w:id="70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7E18C5B2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71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14:paraId="176532B4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72" w:author="Lu Lei (Asst Prof)" w:date="2018-11-16T19:46:00Z"/>
                <w:rFonts w:ascii="Arial" w:hAnsi="Arial" w:cs="Arial"/>
                <w:sz w:val="16"/>
                <w:szCs w:val="16"/>
              </w:rPr>
            </w:pPr>
            <w:ins w:id="73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KDEL receptor</w:t>
              </w:r>
            </w:ins>
          </w:p>
        </w:tc>
        <w:tc>
          <w:tcPr>
            <w:tcW w:w="1170" w:type="dxa"/>
            <w:vMerge w:val="restart"/>
            <w:shd w:val="clear" w:color="auto" w:fill="auto"/>
          </w:tcPr>
          <w:p w14:paraId="2056F2BE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74" w:author="Lu Lei (Asst Prof)" w:date="2018-11-16T19:46:00Z"/>
                <w:rFonts w:ascii="Arial" w:hAnsi="Arial" w:cs="Arial"/>
                <w:sz w:val="16"/>
                <w:szCs w:val="16"/>
              </w:rPr>
            </w:pPr>
            <w:ins w:id="75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 and surrounding</w:t>
              </w:r>
            </w:ins>
          </w:p>
        </w:tc>
        <w:tc>
          <w:tcPr>
            <w:tcW w:w="1170" w:type="dxa"/>
            <w:shd w:val="clear" w:color="auto" w:fill="auto"/>
          </w:tcPr>
          <w:p w14:paraId="42AB2436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76" w:author="Lu Lei (Asst Prof)" w:date="2018-11-16T19:46:00Z"/>
                <w:rFonts w:ascii="Arial" w:hAnsi="Arial" w:cs="Arial"/>
                <w:sz w:val="16"/>
                <w:szCs w:val="16"/>
              </w:rPr>
            </w:pPr>
            <w:ins w:id="77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r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im and surrou</w:t>
              </w:r>
            </w:ins>
            <w:ins w:id="78" w:author="Lu Lei (Asst Prof)" w:date="2018-11-21T10:50:00Z">
              <w:r>
                <w:rPr>
                  <w:rFonts w:ascii="Arial" w:hAnsi="Arial" w:cs="Arial"/>
                  <w:sz w:val="16"/>
                  <w:szCs w:val="16"/>
                </w:rPr>
                <w:t>n</w:t>
              </w:r>
            </w:ins>
            <w:ins w:id="79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ding</w:t>
              </w:r>
            </w:ins>
          </w:p>
        </w:tc>
        <w:tc>
          <w:tcPr>
            <w:tcW w:w="2880" w:type="dxa"/>
            <w:shd w:val="clear" w:color="auto" w:fill="auto"/>
          </w:tcPr>
          <w:p w14:paraId="3A990682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80" w:author="Lu Lei (Asst Prof)" w:date="2018-11-16T19:46:00Z"/>
                <w:rFonts w:ascii="Arial" w:hAnsi="Arial" w:cs="Arial"/>
                <w:sz w:val="16"/>
                <w:szCs w:val="16"/>
              </w:rPr>
            </w:pPr>
            <w:ins w:id="81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i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nterior (36</w:t>
              </w:r>
            </w:ins>
            <w:ins w:id="82" w:author="Lu Lei (Asst Prof)" w:date="2018-11-21T10:50:00Z"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ins w:id="83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%), rim + coated buds + vesicles (64</w:t>
              </w:r>
            </w:ins>
            <w:ins w:id="84" w:author="Lu Lei (Asst Prof)" w:date="2018-11-21T10:50:00Z"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ins w:id="85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%) (percentage of gold particle</w:t>
              </w:r>
              <w:r>
                <w:rPr>
                  <w:rFonts w:ascii="Arial" w:hAnsi="Arial" w:cs="Arial"/>
                  <w:sz w:val="16"/>
                  <w:szCs w:val="16"/>
                </w:rPr>
                <w:t>s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)</w:t>
              </w:r>
            </w:ins>
          </w:p>
        </w:tc>
        <w:tc>
          <w:tcPr>
            <w:tcW w:w="1890" w:type="dxa"/>
            <w:shd w:val="clear" w:color="auto" w:fill="auto"/>
          </w:tcPr>
          <w:p w14:paraId="1B9B695E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86" w:author="Lu Lei (Asst Prof)" w:date="2018-11-16T19:46:00Z"/>
                <w:rFonts w:ascii="Arial" w:hAnsi="Arial" w:cs="Arial"/>
                <w:sz w:val="16"/>
                <w:szCs w:val="16"/>
              </w:rPr>
            </w:pPr>
            <w:ins w:id="87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Table II </w:t>
              </w:r>
            </w:ins>
            <w:ins w:id="88" w:author="Lu Lei (Asst Prof)" w:date="2018-11-19T12:20:00Z">
              <w:r>
                <w:rPr>
                  <w:rFonts w:ascii="Arial" w:hAnsi="Arial" w:cs="Arial"/>
                  <w:sz w:val="16"/>
                  <w:szCs w:val="16"/>
                </w:rPr>
                <w:fldChar w:fldCharType="begin">
                  <w:fldData xml:space="preserve">PEVuZE5vdGU+PENpdGU+PEF1dGhvcj5NYXJ0aW5lei1NZW5hcmd1ZXo8L0F1dGhvcj48WWVhcj4y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</w:fldData>
                </w:fldChar>
              </w:r>
              <w:r>
                <w:rPr>
                  <w:rFonts w:ascii="Arial" w:hAnsi="Arial" w:cs="Arial"/>
                  <w:sz w:val="16"/>
                  <w:szCs w:val="16"/>
                </w:rPr>
                <w:instrText xml:space="preserve"> ADDIN EN.CITE </w:instrText>
              </w:r>
              <w:r>
                <w:rPr>
                  <w:rFonts w:ascii="Arial" w:hAnsi="Arial" w:cs="Arial"/>
                  <w:sz w:val="16"/>
                  <w:szCs w:val="16"/>
                </w:rPr>
                <w:fldChar w:fldCharType="begin">
                  <w:fldData xml:space="preserve">PEVuZE5vdGU+PENpdGU+PEF1dGhvcj5NYXJ0aW5lei1NZW5hcmd1ZXo8L0F1dGhvcj48WWVhcj4y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</w:fldData>
                </w:fldChar>
              </w:r>
              <w:r>
                <w:rPr>
                  <w:rFonts w:ascii="Arial" w:hAnsi="Arial" w:cs="Arial"/>
                  <w:sz w:val="16"/>
                  <w:szCs w:val="16"/>
                </w:rPr>
                <w:instrText xml:space="preserve"> ADDIN EN.CITE.DATA </w:instrText>
              </w:r>
              <w:r>
                <w:rPr>
                  <w:rFonts w:ascii="Arial" w:hAnsi="Arial" w:cs="Arial"/>
                  <w:sz w:val="16"/>
                  <w:szCs w:val="16"/>
                </w:rPr>
              </w:r>
              <w:r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  <w:r>
                <w:rPr>
                  <w:rFonts w:ascii="Arial" w:hAnsi="Arial" w:cs="Arial"/>
                  <w:sz w:val="16"/>
                  <w:szCs w:val="16"/>
                </w:rPr>
              </w:r>
              <w:r>
                <w:rPr>
                  <w:rFonts w:ascii="Arial" w:hAnsi="Arial" w:cs="Arial"/>
                  <w:sz w:val="16"/>
                  <w:szCs w:val="16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6"/>
                  <w:szCs w:val="16"/>
                </w:rPr>
                <w:t>(Martinez-Menarguez et al., 2001)</w:t>
              </w:r>
              <w:r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ins>
          </w:p>
        </w:tc>
      </w:tr>
      <w:tr w:rsidR="00B142EC" w:rsidRPr="00F2481D" w14:paraId="7CDFA588" w14:textId="77777777" w:rsidTr="00315639">
        <w:trPr>
          <w:ins w:id="89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310921BA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90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465F9D62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91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14:paraId="5D259702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92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061F22D6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93" w:author="Lu Lei (Asst Prof)" w:date="2018-11-16T19:46:00Z"/>
                <w:rFonts w:ascii="Arial" w:hAnsi="Arial" w:cs="Arial"/>
                <w:sz w:val="16"/>
                <w:szCs w:val="16"/>
              </w:rPr>
            </w:pPr>
            <w:ins w:id="94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</w:t>
              </w:r>
            </w:ins>
          </w:p>
        </w:tc>
        <w:tc>
          <w:tcPr>
            <w:tcW w:w="2880" w:type="dxa"/>
            <w:shd w:val="clear" w:color="auto" w:fill="auto"/>
          </w:tcPr>
          <w:p w14:paraId="73882FED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95" w:author="Lu Lei (Asst Prof)" w:date="2018-11-16T19:46:00Z"/>
                <w:rFonts w:ascii="Arial" w:hAnsi="Arial" w:cs="Arial"/>
                <w:sz w:val="16"/>
                <w:szCs w:val="16"/>
              </w:rPr>
            </w:pPr>
            <w:ins w:id="96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 to interior ratio = 2.83 (number of gold particles)</w:t>
              </w:r>
            </w:ins>
          </w:p>
        </w:tc>
        <w:tc>
          <w:tcPr>
            <w:tcW w:w="1890" w:type="dxa"/>
            <w:shd w:val="clear" w:color="auto" w:fill="auto"/>
          </w:tcPr>
          <w:p w14:paraId="4AA37C2D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97" w:author="Lu Lei (Asst Prof)" w:date="2018-11-16T19:46:00Z"/>
                <w:rFonts w:ascii="Arial" w:hAnsi="Arial" w:cs="Arial"/>
                <w:sz w:val="16"/>
                <w:szCs w:val="16"/>
              </w:rPr>
            </w:pPr>
            <w:ins w:id="98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Table III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&lt;EndNote&gt;&lt;Cite&gt;&lt;Author&gt;Cosson&lt;/Author&gt;&lt;Year&gt;2002&lt;/Year&gt;&lt;RecNum&gt;476&lt;/RecNum&gt;&lt;DisplayText&gt;(Cosson et al., 2002)&lt;/DisplayText&gt;&lt;record&gt;&lt;rec-number&gt;476&lt;/rec-number&gt;&lt;foreign-keys&gt;&lt;key app="EN" db-id="rvz5sv9x2et50aes2f6xrdxh59sp0w00x0v9" timestamp="1538135333"&gt;476&lt;/key&gt;&lt;/foreign-keys&gt;&lt;ref-type name="Journal Article"&gt;17&lt;/ref-type&gt;&lt;contributors&gt;&lt;authors&gt;&lt;author&gt;Cosson, P.&lt;/author&gt;&lt;author&gt;Amherdt, M.&lt;/author&gt;&lt;author&gt;Rothman, J. E.&lt;/author&gt;&lt;author&gt;Orci, L.&lt;/author&gt;&lt;/authors&gt;&lt;/contributors&gt;&lt;auth-address&gt;Department of Morphology, University of Geneva Medical School, 1211 Geneva 4, Switzerland.&lt;/auth-address&gt;&lt;titles&gt;&lt;title&gt;A resident Golgi protein is excluded from peri-Golgi vesicles in NRK cells&lt;/title&gt;&lt;secondary-title&gt;Proc Natl Acad Sci U S A&lt;/secondary-title&gt;&lt;/titles&gt;&lt;periodical&gt;&lt;full-title&gt;Proc Natl Acad Sci U S A&lt;/full-title&gt;&lt;/periodical&gt;&lt;pages&gt;12831-4&lt;/pages&gt;&lt;volume&gt;99&lt;/volume&gt;&lt;number&gt;20&lt;/number&gt;&lt;keywords&gt;&lt;keyword&gt;Animals&lt;/keyword&gt;&lt;keyword&gt;Cell Line&lt;/keyword&gt;&lt;keyword&gt;Golgi Apparatus/*metabolism&lt;/keyword&gt;&lt;keyword&gt;Immunohistochemistry&lt;/keyword&gt;&lt;keyword&gt;Kidney/*cytology/metabolism&lt;/keyword&gt;&lt;keyword&gt;Mannosidases/*metabolism&lt;/keyword&gt;&lt;keyword&gt;Rats&lt;/keyword&gt;&lt;keyword&gt;Receptors, Peptide/*biosynthesis&lt;/keyword&gt;&lt;keyword&gt;Time Factors&lt;/keyword&gt;&lt;/keywords&gt;&lt;dates&gt;&lt;year&gt;2002&lt;/year&gt;&lt;pub-dates&gt;&lt;date&gt;Oct 1&lt;/date&gt;&lt;/pub-dates&gt;&lt;/dates&gt;&lt;isbn&gt;0027-8424 (Print)&amp;#xD;0027-8424 (Linking)&lt;/isbn&gt;&lt;accession-num&gt;12223891&lt;/accession-num&gt;&lt;urls&gt;&lt;related-urls&gt;&lt;url&gt;https://www.ncbi.nlm.nih.gov/pubmed/12223891&lt;/url&gt;&lt;/related-urls&gt;&lt;/urls&gt;&lt;custom2&gt;PMC130545&lt;/custom2&gt;&lt;electronic-resource-num&gt;10.1073/pnas.192460999&lt;/electronic-resource-num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(Cosson et al., 2002)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2B0D9DF6" w14:textId="77777777" w:rsidTr="00315639">
        <w:trPr>
          <w:ins w:id="99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2ADE54C8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00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2E675898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01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14:paraId="4DBE9430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02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2347CE88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03" w:author="Lu Lei (Asst Prof)" w:date="2018-11-16T19:46:00Z"/>
                <w:rFonts w:ascii="Arial" w:hAnsi="Arial" w:cs="Arial"/>
                <w:sz w:val="16"/>
                <w:szCs w:val="16"/>
              </w:rPr>
            </w:pPr>
            <w:ins w:id="104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r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im and surrou</w:t>
              </w:r>
            </w:ins>
            <w:ins w:id="105" w:author="Lu Lei (Asst Prof)" w:date="2018-11-21T10:51:00Z">
              <w:r>
                <w:rPr>
                  <w:rFonts w:ascii="Arial" w:hAnsi="Arial" w:cs="Arial"/>
                  <w:sz w:val="16"/>
                  <w:szCs w:val="16"/>
                </w:rPr>
                <w:t>n</w:t>
              </w:r>
            </w:ins>
            <w:ins w:id="106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ding</w:t>
              </w:r>
            </w:ins>
          </w:p>
        </w:tc>
        <w:tc>
          <w:tcPr>
            <w:tcW w:w="2880" w:type="dxa"/>
            <w:shd w:val="clear" w:color="auto" w:fill="auto"/>
          </w:tcPr>
          <w:p w14:paraId="14CAE9C3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07" w:author="Lu Lei (Asst Prof)" w:date="2018-11-16T19:46:00Z"/>
                <w:rFonts w:ascii="Arial" w:hAnsi="Arial" w:cs="Arial"/>
                <w:sz w:val="16"/>
                <w:szCs w:val="16"/>
              </w:rPr>
            </w:pPr>
            <w:ins w:id="108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i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nterior (81), coated buds (160) and vesicles (103) (labeling density, gold particles/µm</w:t>
              </w:r>
              <w:r w:rsidRPr="00F2481D">
                <w:rPr>
                  <w:rFonts w:ascii="Arial" w:hAnsi="Arial" w:cs="Arial"/>
                  <w:sz w:val="16"/>
                  <w:szCs w:val="16"/>
                  <w:vertAlign w:val="superscript"/>
                </w:rPr>
                <w:t>2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)</w:t>
              </w:r>
            </w:ins>
          </w:p>
        </w:tc>
        <w:tc>
          <w:tcPr>
            <w:tcW w:w="1890" w:type="dxa"/>
            <w:shd w:val="clear" w:color="auto" w:fill="auto"/>
          </w:tcPr>
          <w:p w14:paraId="477693B7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09" w:author="Lu Lei (Asst Prof)" w:date="2018-11-16T19:46:00Z"/>
                <w:rFonts w:ascii="Arial" w:hAnsi="Arial" w:cs="Arial"/>
                <w:sz w:val="16"/>
                <w:szCs w:val="16"/>
              </w:rPr>
            </w:pPr>
            <w:ins w:id="110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Table 2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&lt;EndNote&gt;&lt;Cite&gt;&lt;Author&gt;Orci&lt;/Author&gt;&lt;Year&gt;1997&lt;/Year&gt;&lt;RecNum&gt;475&lt;/RecNum&gt;&lt;DisplayText&gt;(Orci et al., 1997)&lt;/DisplayText&gt;&lt;record&gt;&lt;rec-number&gt;475&lt;/rec-number&gt;&lt;foreign-keys&gt;&lt;key app="EN" db-id="rvz5sv9x2et50aes2f6xrdxh59sp0w00x0v9" timestamp="1538135249"&gt;475&lt;/key&gt;&lt;/foreign-keys&gt;&lt;ref-type name="Journal Article"&gt;17&lt;/ref-type&gt;&lt;contributors&gt;&lt;authors&gt;&lt;author&gt;Orci, L.&lt;/author&gt;&lt;author&gt;Stamnes, M.&lt;/author&gt;&lt;author&gt;Ravazzola, M.&lt;/author&gt;&lt;author&gt;Amherdt, M.&lt;/author&gt;&lt;author&gt;Perrelet, A.&lt;/author&gt;&lt;author&gt;Sollner, T. H.&lt;/author&gt;&lt;author&gt;Rothman, J. E.&lt;/author&gt;&lt;/authors&gt;&lt;/contributors&gt;&lt;auth-address&gt;Department of Morphology, Faculty of Medicine, University of Geneva Medical Center, Switzerland.&lt;/auth-address&gt;&lt;titles&gt;&lt;title&gt;Bidirectional transport by distinct populations of COPI-coated vesicles&lt;/title&gt;&lt;secondary-title&gt;Cell&lt;/secondary-title&gt;&lt;/titles&gt;&lt;periodical&gt;&lt;full-title&gt;Cell&lt;/full-title&gt;&lt;/periodical&gt;&lt;pages&gt;335-49&lt;/pages&gt;&lt;volume&gt;90&lt;/volume&gt;&lt;number&gt;2&lt;/number&gt;&lt;keywords&gt;&lt;keyword&gt;Animals&lt;/keyword&gt;&lt;keyword&gt;Animals, Newborn&lt;/keyword&gt;&lt;keyword&gt;Biological Transport/physiology&lt;/keyword&gt;&lt;keyword&gt;Cell-Free System&lt;/keyword&gt;&lt;keyword&gt;Cells, Cultured&lt;/keyword&gt;&lt;keyword&gt;Coated Vesicles/*chemistry/*metabolism/ultrastructure&lt;/keyword&gt;&lt;keyword&gt;Coatomer Protein&lt;/keyword&gt;&lt;keyword&gt;Golgi Apparatus/chemistry/metabolism/ultrastructure&lt;/keyword&gt;&lt;keyword&gt;Membrane Proteins/analysis/*metabolism&lt;/keyword&gt;&lt;keyword&gt;Microscopy, Immunoelectron&lt;/keyword&gt;&lt;keyword&gt;Pancreas/cytology&lt;/keyword&gt;&lt;keyword&gt;Rats&lt;/keyword&gt;&lt;keyword&gt;Receptors, Peptide/analysis&lt;/keyword&gt;&lt;/keywords&gt;&lt;dates&gt;&lt;year&gt;1997&lt;/year&gt;&lt;pub-dates&gt;&lt;date&gt;Jul 25&lt;/date&gt;&lt;/pub-dates&gt;&lt;/dates&gt;&lt;isbn&gt;0092-8674 (Print)&amp;#xD;0092-8674 (Linking)&lt;/isbn&gt;&lt;accession-num&gt;9244307&lt;/accession-num&gt;&lt;urls&gt;&lt;related-urls&gt;&lt;url&gt;https://www.ncbi.nlm.nih.gov/pubmed/9244307&lt;/url&gt;&lt;/related-urls&gt;&lt;/urls&gt;&lt;/record&gt;&lt;/Cite&gt;&lt;/EndNote&gt;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(Orci et al., 1997)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268DED8D" w14:textId="77777777" w:rsidTr="00315639">
        <w:trPr>
          <w:ins w:id="111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4471AEF9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12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585260AB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13" w:author="Lu Lei (Asst Prof)" w:date="2018-11-16T19:46:00Z"/>
                <w:rFonts w:ascii="Arial" w:hAnsi="Arial" w:cs="Arial"/>
                <w:sz w:val="16"/>
                <w:szCs w:val="16"/>
              </w:rPr>
            </w:pPr>
            <w:ins w:id="114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GS27</w:t>
              </w:r>
            </w:ins>
            <w:ins w:id="115" w:author="Lu Lei (Asst Prof)" w:date="2018-11-21T10:53:00Z">
              <w:r>
                <w:rPr>
                  <w:rFonts w:ascii="Arial" w:hAnsi="Arial" w:cs="Arial"/>
                  <w:sz w:val="16"/>
                  <w:szCs w:val="16"/>
                </w:rPr>
                <w:t xml:space="preserve"> (</w:t>
              </w:r>
              <w:proofErr w:type="spellStart"/>
              <w:r>
                <w:rPr>
                  <w:rFonts w:ascii="Arial" w:hAnsi="Arial" w:cs="Arial"/>
                  <w:sz w:val="16"/>
                  <w:szCs w:val="16"/>
                </w:rPr>
                <w:t>membrin</w:t>
              </w:r>
              <w:proofErr w:type="spellEnd"/>
              <w:r>
                <w:rPr>
                  <w:rFonts w:ascii="Arial" w:hAnsi="Arial" w:cs="Arial"/>
                  <w:sz w:val="16"/>
                  <w:szCs w:val="16"/>
                </w:rPr>
                <w:t>)</w:t>
              </w:r>
            </w:ins>
          </w:p>
        </w:tc>
        <w:tc>
          <w:tcPr>
            <w:tcW w:w="1170" w:type="dxa"/>
            <w:shd w:val="clear" w:color="auto" w:fill="auto"/>
          </w:tcPr>
          <w:p w14:paraId="6B5374A2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16" w:author="Lu Lei (Asst Prof)" w:date="2018-11-16T19:46:00Z"/>
                <w:rFonts w:ascii="Arial" w:hAnsi="Arial" w:cs="Arial"/>
                <w:sz w:val="16"/>
                <w:szCs w:val="16"/>
              </w:rPr>
            </w:pPr>
            <w:ins w:id="117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 and surrounding</w:t>
              </w:r>
            </w:ins>
          </w:p>
        </w:tc>
        <w:tc>
          <w:tcPr>
            <w:tcW w:w="1170" w:type="dxa"/>
            <w:shd w:val="clear" w:color="auto" w:fill="auto"/>
          </w:tcPr>
          <w:p w14:paraId="7BAE55FF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18" w:author="Lu Lei (Asst Prof)" w:date="2018-11-16T19:46:00Z"/>
                <w:rFonts w:ascii="Arial" w:hAnsi="Arial" w:cs="Arial"/>
                <w:sz w:val="16"/>
                <w:szCs w:val="16"/>
              </w:rPr>
            </w:pPr>
            <w:ins w:id="119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</w:t>
              </w:r>
            </w:ins>
          </w:p>
        </w:tc>
        <w:tc>
          <w:tcPr>
            <w:tcW w:w="2880" w:type="dxa"/>
            <w:shd w:val="clear" w:color="auto" w:fill="auto"/>
          </w:tcPr>
          <w:p w14:paraId="6A260E3F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20" w:author="Lu Lei (Asst Prof)" w:date="2018-11-16T19:46:00Z"/>
                <w:rFonts w:ascii="Arial" w:hAnsi="Arial" w:cs="Arial"/>
                <w:sz w:val="16"/>
                <w:szCs w:val="16"/>
              </w:rPr>
            </w:pPr>
            <w:ins w:id="121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r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im to interior ratio = 4.6 (number of gold particles)</w:t>
              </w:r>
            </w:ins>
          </w:p>
        </w:tc>
        <w:tc>
          <w:tcPr>
            <w:tcW w:w="1890" w:type="dxa"/>
            <w:shd w:val="clear" w:color="auto" w:fill="auto"/>
          </w:tcPr>
          <w:p w14:paraId="50FD7568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22" w:author="Lu Lei (Asst Prof)" w:date="2018-11-16T19:46:00Z"/>
                <w:rFonts w:ascii="Arial" w:hAnsi="Arial" w:cs="Arial"/>
                <w:sz w:val="16"/>
                <w:szCs w:val="16"/>
              </w:rPr>
            </w:pPr>
            <w:ins w:id="123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Table I</w:t>
              </w:r>
            </w:ins>
            <w:ins w:id="124" w:author="Lu Lei (Asst Prof)" w:date="2018-11-19T12:22:00Z"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&lt;EndNote&gt;&lt;Cite&gt;&lt;Author&gt;Cosson&lt;/Author&gt;&lt;Year&gt;2005&lt;/Year&gt;&lt;RecNum&gt;473&lt;/RecNum&gt;&lt;DisplayText&gt;(Cosson et al., 2005)&lt;/DisplayText&gt;&lt;record&gt;&lt;rec-number&gt;473&lt;/rec-number&gt;&lt;foreign-keys&gt;&lt;key app="EN" db-id="rvz5sv9x2et50aes2f6xrdxh59sp0w00x0v9" timestamp="1538129291"&gt;473&lt;/key&gt;&lt;/foreign-keys&gt;&lt;ref-type name="Journal Article"&gt;17&lt;/ref-type&gt;&lt;contributors&gt;&lt;authors&gt;&lt;author&gt;Cosson, P.&lt;/author&gt;&lt;author&gt;Ravazzola, M.&lt;/author&gt;&lt;author&gt;Varlamov, O.&lt;/author&gt;&lt;author&gt;Sollner, T. H.&lt;/author&gt;&lt;author&gt;Di Liberto, M.&lt;/author&gt;&lt;author&gt;Volchuk, A.&lt;/author&gt;&lt;author&gt;Rothman, J. E.&lt;/author&gt;&lt;author&gt;Orci, L.&lt;/author&gt;&lt;/authors&gt;&lt;/contributors&gt;&lt;auth-address&gt;Department of Cell Physiology and Metabolism, University of Geneva Medical School, 1211 Geneva 4, Switzerland.&lt;/auth-address&gt;&lt;titles&gt;&lt;title&gt;Dynamic transport of SNARE proteins in the Golgi apparatus&lt;/title&gt;&lt;secondary-title&gt;Proc Natl Acad Sci U S A&lt;/secondary-title&gt;&lt;/titles&gt;&lt;periodical&gt;&lt;full-title&gt;Proc Natl Acad Sci U S A&lt;/full-title&gt;&lt;/periodical&gt;&lt;pages&gt;14647-52&lt;/pages&gt;&lt;volume&gt;102&lt;/volume&gt;&lt;number&gt;41&lt;/number&gt;&lt;keywords&gt;&lt;keyword&gt;Animals&lt;/keyword&gt;&lt;keyword&gt;Biological Transport/physiology&lt;/keyword&gt;&lt;keyword&gt;Blotting, Western&lt;/keyword&gt;&lt;keyword&gt;CHO Cells&lt;/keyword&gt;&lt;keyword&gt;Cricetinae&lt;/keyword&gt;&lt;keyword&gt;Cricetulus&lt;/keyword&gt;&lt;keyword&gt;Fluorescent Antibody Technique&lt;/keyword&gt;&lt;keyword&gt;Golgi Apparatus/*metabolism/ultrastructure&lt;/keyword&gt;&lt;keyword&gt;Microscopy, Electron&lt;/keyword&gt;&lt;keyword&gt;SNARE Proteins/*metabolism&lt;/keyword&gt;&lt;keyword&gt;Transport Vesicles/*metabolism&lt;/keyword&gt;&lt;/keywords&gt;&lt;dates&gt;&lt;year&gt;2005&lt;/year&gt;&lt;pub-dates&gt;&lt;date&gt;Oct 11&lt;/date&gt;&lt;/pub-dates&gt;&lt;/dates&gt;&lt;isbn&gt;0027-8424 (Print)&amp;#xD;0027-8424 (Linking)&lt;/isbn&gt;&lt;accession-num&gt;16199514&lt;/accession-num&gt;&lt;urls&gt;&lt;related-urls&gt;&lt;url&gt;https://www.ncbi.nlm.nih.gov/pubmed/16199514&lt;/url&gt;&lt;/related-urls&gt;&lt;/urls&gt;&lt;custom2&gt;PMC1253604&lt;/custom2&gt;&lt;electronic-resource-num&gt;10.1073/pnas.0507394102&lt;/electronic-resource-num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(Cosson et al., 2005)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11D6297A" w14:textId="77777777" w:rsidTr="00315639">
        <w:trPr>
          <w:ins w:id="125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2DDEFABD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26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5E45E732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27" w:author="Lu Lei (Asst Prof)" w:date="2018-11-16T19:46:00Z"/>
                <w:rFonts w:ascii="Arial" w:hAnsi="Arial" w:cs="Arial"/>
                <w:sz w:val="16"/>
                <w:szCs w:val="16"/>
              </w:rPr>
            </w:pPr>
            <w:ins w:id="128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GS15</w:t>
              </w:r>
            </w:ins>
          </w:p>
        </w:tc>
        <w:tc>
          <w:tcPr>
            <w:tcW w:w="1170" w:type="dxa"/>
            <w:shd w:val="clear" w:color="auto" w:fill="auto"/>
          </w:tcPr>
          <w:p w14:paraId="3AC34E65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29" w:author="Lu Lei (Asst Prof)" w:date="2018-11-16T19:46:00Z"/>
                <w:rFonts w:ascii="Arial" w:hAnsi="Arial" w:cs="Arial"/>
                <w:sz w:val="16"/>
                <w:szCs w:val="16"/>
              </w:rPr>
            </w:pPr>
            <w:ins w:id="130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</w:t>
              </w:r>
            </w:ins>
          </w:p>
        </w:tc>
        <w:tc>
          <w:tcPr>
            <w:tcW w:w="1170" w:type="dxa"/>
            <w:shd w:val="clear" w:color="auto" w:fill="auto"/>
          </w:tcPr>
          <w:p w14:paraId="71A33B60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31" w:author="Lu Lei (Asst Prof)" w:date="2018-11-16T19:46:00Z"/>
                <w:rFonts w:ascii="Arial" w:hAnsi="Arial" w:cs="Arial"/>
                <w:sz w:val="16"/>
                <w:szCs w:val="16"/>
              </w:rPr>
            </w:pPr>
            <w:ins w:id="132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</w:t>
              </w:r>
            </w:ins>
          </w:p>
        </w:tc>
        <w:tc>
          <w:tcPr>
            <w:tcW w:w="2880" w:type="dxa"/>
            <w:shd w:val="clear" w:color="auto" w:fill="auto"/>
          </w:tcPr>
          <w:p w14:paraId="1E29C50B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33" w:author="Lu Lei (Asst Prof)" w:date="2018-11-16T19:46:00Z"/>
                <w:rFonts w:ascii="Arial" w:hAnsi="Arial" w:cs="Arial"/>
                <w:sz w:val="16"/>
                <w:szCs w:val="16"/>
              </w:rPr>
            </w:pPr>
            <w:ins w:id="134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r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im to interior ratio = 2.1 (number of gold particles)</w:t>
              </w:r>
            </w:ins>
          </w:p>
        </w:tc>
        <w:tc>
          <w:tcPr>
            <w:tcW w:w="1890" w:type="dxa"/>
            <w:shd w:val="clear" w:color="auto" w:fill="auto"/>
          </w:tcPr>
          <w:p w14:paraId="4378F184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35" w:author="Lu Lei (Asst Prof)" w:date="2018-11-16T19:46:00Z"/>
                <w:rFonts w:ascii="Arial" w:hAnsi="Arial" w:cs="Arial"/>
                <w:sz w:val="16"/>
                <w:szCs w:val="16"/>
              </w:rPr>
            </w:pPr>
            <w:ins w:id="136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Table I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&lt;EndNote&gt;&lt;Cite&gt;&lt;Author&gt;Cosson&lt;/Author&gt;&lt;Year&gt;2005&lt;/Year&gt;&lt;RecNum&gt;473&lt;/RecNum&gt;&lt;DisplayText&gt;(Cosson et al., 2005)&lt;/DisplayText&gt;&lt;record&gt;&lt;rec-number&gt;473&lt;/rec-number&gt;&lt;foreign-keys&gt;&lt;key app="EN" db-id="rvz5sv9x2et50aes2f6xrdxh59sp0w00x0v9" timestamp="1538129291"&gt;473&lt;/key&gt;&lt;/foreign-keys&gt;&lt;ref-type name="Journal Article"&gt;17&lt;/ref-type&gt;&lt;contributors&gt;&lt;authors&gt;&lt;author&gt;Cosson, P.&lt;/author&gt;&lt;author&gt;Ravazzola, M.&lt;/author&gt;&lt;author&gt;Varlamov, O.&lt;/author&gt;&lt;author&gt;Sollner, T. H.&lt;/author&gt;&lt;author&gt;Di Liberto, M.&lt;/author&gt;&lt;author&gt;Volchuk, A.&lt;/author&gt;&lt;author&gt;Rothman, J. E.&lt;/author&gt;&lt;author&gt;Orci, L.&lt;/author&gt;&lt;/authors&gt;&lt;/contributors&gt;&lt;auth-address&gt;Department of Cell Physiology and Metabolism, University of Geneva Medical School, 1211 Geneva 4, Switzerland.&lt;/auth-address&gt;&lt;titles&gt;&lt;title&gt;Dynamic transport of SNARE proteins in the Golgi apparatus&lt;/title&gt;&lt;secondary-title&gt;Proc Natl Acad Sci U S A&lt;/secondary-title&gt;&lt;/titles&gt;&lt;periodical&gt;&lt;full-title&gt;Proc Natl Acad Sci U S A&lt;/full-title&gt;&lt;/periodical&gt;&lt;pages&gt;14647-52&lt;/pages&gt;&lt;volume&gt;102&lt;/volume&gt;&lt;number&gt;41&lt;/number&gt;&lt;keywords&gt;&lt;keyword&gt;Animals&lt;/keyword&gt;&lt;keyword&gt;Biological Transport/physiology&lt;/keyword&gt;&lt;keyword&gt;Blotting, Western&lt;/keyword&gt;&lt;keyword&gt;CHO Cells&lt;/keyword&gt;&lt;keyword&gt;Cricetinae&lt;/keyword&gt;&lt;keyword&gt;Cricetulus&lt;/keyword&gt;&lt;keyword&gt;Fluorescent Antibody Technique&lt;/keyword&gt;&lt;keyword&gt;Golgi Apparatus/*metabolism/ultrastructure&lt;/keyword&gt;&lt;keyword&gt;Microscopy, Electron&lt;/keyword&gt;&lt;keyword&gt;SNARE Proteins/*metabolism&lt;/keyword&gt;&lt;keyword&gt;Transport Vesicles/*metabolism&lt;/keyword&gt;&lt;/keywords&gt;&lt;dates&gt;&lt;year&gt;2005&lt;/year&gt;&lt;pub-dates&gt;&lt;date&gt;Oct 11&lt;/date&gt;&lt;/pub-dates&gt;&lt;/dates&gt;&lt;isbn&gt;0027-8424 (Print)&amp;#xD;0027-8424 (Linking)&lt;/isbn&gt;&lt;accession-num&gt;16199514&lt;/accession-num&gt;&lt;urls&gt;&lt;related-urls&gt;&lt;url&gt;https://www.ncbi.nlm.nih.gov/pubmed/16199514&lt;/url&gt;&lt;/related-urls&gt;&lt;/urls&gt;&lt;custom2&gt;PMC1253604&lt;/custom2&gt;&lt;electronic-resource-num&gt;10.1073/pnas.0507394102&lt;/electronic-resource-num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(Cosson et al., 2005)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0019B3AC" w14:textId="77777777" w:rsidTr="003156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  <w:ins w:id="137" w:author="Lu Lei (Asst Prof)" w:date="2018-11-16T19:46:00Z"/>
        </w:trPr>
        <w:tc>
          <w:tcPr>
            <w:tcW w:w="4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001DC99" w14:textId="77777777" w:rsidR="00B142EC" w:rsidRPr="00F2481D" w:rsidRDefault="00B142EC" w:rsidP="00315639">
            <w:pPr>
              <w:autoSpaceDE w:val="0"/>
              <w:autoSpaceDN w:val="0"/>
              <w:adjustRightInd w:val="0"/>
              <w:ind w:left="113" w:right="113"/>
              <w:jc w:val="center"/>
              <w:rPr>
                <w:ins w:id="138" w:author="Lu Lei (Asst Prof)" w:date="2018-11-16T19:46:00Z"/>
                <w:rFonts w:ascii="Arial" w:hAnsi="Arial" w:cs="Arial"/>
                <w:sz w:val="16"/>
                <w:szCs w:val="16"/>
              </w:rPr>
            </w:pPr>
            <w:ins w:id="139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Golgi enzymes</w:t>
              </w:r>
            </w:ins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78CB06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40" w:author="Lu Lei (Asst Prof)" w:date="2018-11-16T19:46:00Z"/>
                <w:rFonts w:ascii="Arial" w:hAnsi="Arial" w:cs="Arial"/>
                <w:sz w:val="16"/>
                <w:szCs w:val="16"/>
              </w:rPr>
            </w:pPr>
            <w:ins w:id="141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Man1B1</w:t>
              </w:r>
            </w:ins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17F2C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42" w:author="Lu Lei (Asst Prof)" w:date="2018-11-16T19:46:00Z"/>
                <w:rFonts w:ascii="Arial" w:hAnsi="Arial" w:cs="Arial"/>
                <w:sz w:val="16"/>
                <w:szCs w:val="16"/>
              </w:rPr>
            </w:pPr>
            <w:ins w:id="143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rim</w:t>
              </w:r>
            </w:ins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8743B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44" w:author="Lu Lei (Asst Prof)" w:date="2018-11-16T19:46:00Z"/>
                <w:rFonts w:ascii="Arial" w:hAnsi="Arial" w:cs="Arial"/>
                <w:sz w:val="16"/>
                <w:szCs w:val="16"/>
              </w:rPr>
            </w:pPr>
            <w:ins w:id="145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</w:t>
              </w:r>
            </w:ins>
          </w:p>
        </w:tc>
        <w:tc>
          <w:tcPr>
            <w:tcW w:w="2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9FCC94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46" w:author="Lu Lei (Asst Prof)" w:date="2018-11-16T19:46:00Z"/>
                <w:rFonts w:ascii="Arial" w:hAnsi="Arial" w:cs="Arial"/>
                <w:sz w:val="16"/>
                <w:szCs w:val="16"/>
              </w:rPr>
            </w:pPr>
            <w:ins w:id="147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rim to interior ratio &gt; 1.5 (linear density of gold particles)</w:t>
              </w:r>
            </w:ins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783F1A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48" w:author="Lu Lei (Asst Prof)" w:date="2018-11-16T19:46:00Z"/>
                <w:rFonts w:ascii="Arial" w:hAnsi="Arial" w:cs="Arial"/>
                <w:sz w:val="16"/>
                <w:szCs w:val="16"/>
              </w:rPr>
            </w:pPr>
            <w:ins w:id="149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Fig. </w:t>
              </w:r>
              <w:r>
                <w:rPr>
                  <w:rFonts w:ascii="Arial" w:hAnsi="Arial" w:cs="Arial"/>
                  <w:sz w:val="16"/>
                  <w:szCs w:val="16"/>
                </w:rPr>
                <w:t>2b,c,e</w:t>
              </w:r>
            </w:ins>
            <w:ins w:id="150" w:author="Lu Lei (Asst Prof)" w:date="2018-11-19T12:23:00Z"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&lt;EndNote&gt;&lt;Cite&gt;&lt;Author&gt;Rizzo&lt;/Author&gt;&lt;Year&gt;2013&lt;/Year&gt;&lt;RecNum&gt;465&lt;/RecNum&gt;&lt;DisplayText&gt;(Rizzo et al., 2013)&lt;/DisplayText&gt;&lt;record&gt;&lt;rec-number&gt;465&lt;/rec-number&gt;&lt;foreign-keys&gt;&lt;key app="EN" db-id="rvz5sv9x2et50aes2f6xrdxh59sp0w00x0v9" timestamp="1534218383"&gt;465&lt;/key&gt;&lt;/foreign-keys&gt;&lt;ref-type name="Journal Article"&gt;17&lt;/ref-type&gt;&lt;contributors&gt;&lt;authors&gt;&lt;author&gt;Rizzo, R.&lt;/author&gt;&lt;author&gt;Parashuraman, S.&lt;/author&gt;&lt;author&gt;Mirabelli, P.&lt;/author&gt;&lt;author&gt;Puri, C.&lt;/author&gt;&lt;author&gt;Lucocq, J.&lt;/author&gt;&lt;author&gt;Luini, A.&lt;/author&gt;&lt;/authors&gt;&lt;/contributors&gt;&lt;auth-address&gt;Instituto di Biochimica delle Proteine, Consiglio Nazionale delle Richerche, 80131 Naples, Italy. a.luini@ibp.cnr.it&lt;/auth-address&gt;&lt;titles&gt;&lt;title&gt;The dynamics of engineered resident proteins in the mammalian Golgi complex relies on cisternal maturation&lt;/title&gt;&lt;secondary-title&gt;J Cell Biol&lt;/secondary-title&gt;&lt;/titles&gt;&lt;periodical&gt;&lt;full-title&gt;J Cell Biol&lt;/full-title&gt;&lt;/periodical&gt;&lt;pages&gt;1027-36&lt;/pages&gt;&lt;volume&gt;201&lt;/volume&gt;&lt;number&gt;7&lt;/number&gt;&lt;keywords&gt;&lt;keyword&gt;Animals&lt;/keyword&gt;&lt;keyword&gt;Cell Line&lt;/keyword&gt;&lt;keyword&gt;Golgi Apparatus/*metabolism/physiology/ultrastructure&lt;/keyword&gt;&lt;keyword&gt;HeLa Cells&lt;/keyword&gt;&lt;keyword&gt;Humans&lt;/keyword&gt;&lt;keyword&gt;Mannosidases/analysis/*metabolism&lt;/keyword&gt;&lt;keyword&gt;Mice&lt;/keyword&gt;&lt;keyword&gt;Models, Biological&lt;/keyword&gt;&lt;keyword&gt;Protein Sorting Signals&lt;/keyword&gt;&lt;keyword&gt;Protein Transport/*physiology&lt;/keyword&gt;&lt;keyword&gt;Rats&lt;/keyword&gt;&lt;/keywords&gt;&lt;dates&gt;&lt;year&gt;2013&lt;/year&gt;&lt;pub-dates&gt;&lt;date&gt;Jun 24&lt;/date&gt;&lt;/pub-dates&gt;&lt;/dates&gt;&lt;isbn&gt;1540-8140 (Electronic)&amp;#xD;0021-9525 (Linking)&lt;/isbn&gt;&lt;accession-num&gt;23775191&lt;/accession-num&gt;&lt;urls&gt;&lt;related-urls&gt;&lt;url&gt;https://www.ncbi.nlm.nih.gov/pubmed/23775191&lt;/url&gt;&lt;/related-urls&gt;&lt;/urls&gt;&lt;custom2&gt;PMC3691466&lt;/custom2&gt;&lt;electronic-resource-num&gt;10.1083/jcb.201211147&lt;/electronic-resource-num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(Rizzo et al., 2013)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5DCDAF14" w14:textId="77777777" w:rsidTr="00315639">
        <w:trPr>
          <w:ins w:id="151" w:author="Lu Lei (Asst Prof)" w:date="2018-11-16T19:46:00Z"/>
        </w:trPr>
        <w:tc>
          <w:tcPr>
            <w:tcW w:w="445" w:type="dxa"/>
            <w:vMerge/>
            <w:shd w:val="clear" w:color="auto" w:fill="auto"/>
            <w:textDirection w:val="btLr"/>
          </w:tcPr>
          <w:p w14:paraId="750E7E2F" w14:textId="77777777" w:rsidR="00B142EC" w:rsidRPr="00F2481D" w:rsidRDefault="00B142EC" w:rsidP="00315639">
            <w:pPr>
              <w:autoSpaceDE w:val="0"/>
              <w:autoSpaceDN w:val="0"/>
              <w:adjustRightInd w:val="0"/>
              <w:ind w:left="113" w:right="113"/>
              <w:jc w:val="center"/>
              <w:rPr>
                <w:ins w:id="152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14:paraId="480BD3D3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53" w:author="Lu Lei (Asst Prof)" w:date="2018-11-16T19:46:00Z"/>
                <w:rFonts w:ascii="Arial" w:hAnsi="Arial" w:cs="Arial"/>
                <w:sz w:val="16"/>
                <w:szCs w:val="16"/>
              </w:rPr>
            </w:pPr>
            <w:proofErr w:type="spellStart"/>
            <w:ins w:id="154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ManII</w:t>
              </w:r>
              <w:proofErr w:type="spellEnd"/>
            </w:ins>
          </w:p>
        </w:tc>
        <w:tc>
          <w:tcPr>
            <w:tcW w:w="1170" w:type="dxa"/>
            <w:vMerge w:val="restart"/>
            <w:shd w:val="clear" w:color="auto" w:fill="auto"/>
          </w:tcPr>
          <w:p w14:paraId="08CA2BC9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55" w:author="Lu Lei (Asst Prof)" w:date="2018-11-16T19:46:00Z"/>
                <w:rFonts w:ascii="Arial" w:hAnsi="Arial" w:cs="Arial"/>
                <w:sz w:val="16"/>
                <w:szCs w:val="16"/>
              </w:rPr>
            </w:pPr>
            <w:ins w:id="156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interior</w:t>
              </w:r>
            </w:ins>
          </w:p>
        </w:tc>
        <w:tc>
          <w:tcPr>
            <w:tcW w:w="1170" w:type="dxa"/>
            <w:shd w:val="clear" w:color="auto" w:fill="auto"/>
          </w:tcPr>
          <w:p w14:paraId="4EFE613C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57" w:author="Lu Lei (Asst Prof)" w:date="2018-11-16T19:46:00Z"/>
                <w:rFonts w:ascii="Arial" w:hAnsi="Arial" w:cs="Arial"/>
                <w:sz w:val="16"/>
                <w:szCs w:val="16"/>
              </w:rPr>
            </w:pPr>
            <w:ins w:id="158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interior</w:t>
              </w:r>
            </w:ins>
          </w:p>
        </w:tc>
        <w:tc>
          <w:tcPr>
            <w:tcW w:w="2880" w:type="dxa"/>
            <w:shd w:val="clear" w:color="auto" w:fill="auto"/>
          </w:tcPr>
          <w:p w14:paraId="0FE522E0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59" w:author="Lu Lei (Asst Prof)" w:date="2018-11-16T19:46:00Z"/>
                <w:rFonts w:ascii="Arial" w:hAnsi="Arial" w:cs="Arial"/>
                <w:sz w:val="16"/>
                <w:szCs w:val="16"/>
              </w:rPr>
            </w:pPr>
            <w:ins w:id="160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i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nterior (91), coated buds (17) and vesicles (7) (labeling density, gold particles/µm</w:t>
              </w:r>
              <w:r w:rsidRPr="00F2481D">
                <w:rPr>
                  <w:rFonts w:ascii="Arial" w:hAnsi="Arial" w:cs="Arial"/>
                  <w:sz w:val="16"/>
                  <w:szCs w:val="16"/>
                  <w:vertAlign w:val="superscript"/>
                </w:rPr>
                <w:t>2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)</w:t>
              </w:r>
            </w:ins>
          </w:p>
        </w:tc>
        <w:tc>
          <w:tcPr>
            <w:tcW w:w="1890" w:type="dxa"/>
            <w:shd w:val="clear" w:color="auto" w:fill="auto"/>
          </w:tcPr>
          <w:p w14:paraId="6477AA50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61" w:author="Lu Lei (Asst Prof)" w:date="2018-11-16T19:46:00Z"/>
                <w:rFonts w:ascii="Arial" w:hAnsi="Arial" w:cs="Arial"/>
                <w:sz w:val="16"/>
                <w:szCs w:val="16"/>
              </w:rPr>
            </w:pPr>
            <w:ins w:id="162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Table I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&lt;EndNote&gt;&lt;Cite&gt;&lt;Author&gt;Orci&lt;/Author&gt;&lt;Year&gt;2000&lt;/Year&gt;&lt;RecNum&gt;478&lt;/RecNum&gt;&lt;DisplayText&gt;(Orci et al., 2000)&lt;/DisplayText&gt;&lt;record&gt;&lt;rec-number&gt;478&lt;/rec-number&gt;&lt;foreign-keys&gt;&lt;key app="EN" db-id="rvz5sv9x2et50aes2f6xrdxh59sp0w00x0v9" timestamp="1538135507"&gt;478&lt;/key&gt;&lt;/foreign-keys&gt;&lt;ref-type name="Journal Article"&gt;17&lt;/ref-type&gt;&lt;contributors&gt;&lt;authors&gt;&lt;author&gt;Orci, L.&lt;/author&gt;&lt;author&gt;Amherdt, M.&lt;/author&gt;&lt;author&gt;Ravazzola, M.&lt;/author&gt;&lt;author&gt;Perrelet, A.&lt;/author&gt;&lt;author&gt;Rothman, J. E.&lt;/author&gt;&lt;/authors&gt;&lt;/contributors&gt;&lt;auth-address&gt;Department of Morphology, University of Geneva Medical School, 1211 Geneva 4, Switzerland.&lt;/auth-address&gt;&lt;titles&gt;&lt;title&gt;Exclusion of golgi residents from transport vesicles budding from Golgi cisternae in intact cells&lt;/title&gt;&lt;secondary-title&gt;J Cell Biol&lt;/secondary-title&gt;&lt;/titles&gt;&lt;periodical&gt;&lt;full-title&gt;J Cell Biol&lt;/full-title&gt;&lt;/periodical&gt;&lt;pages&gt;1263-70&lt;/pages&gt;&lt;volume&gt;150&lt;/volume&gt;&lt;number&gt;6&lt;/number&gt;&lt;keywords&gt;&lt;keyword&gt;*Arabidopsis Proteins&lt;/keyword&gt;&lt;keyword&gt;Carrier Proteins/metabolism&lt;/keyword&gt;&lt;keyword&gt;Cytoplasmic Granules/enzymology/ultrastructure&lt;/keyword&gt;&lt;keyword&gt;Golgi Apparatus/*enzymology/ultrastructure&lt;/keyword&gt;&lt;keyword&gt;HeLa Cells&lt;/keyword&gt;&lt;keyword&gt;Humans&lt;/keyword&gt;&lt;keyword&gt;Immunohistochemistry&lt;/keyword&gt;&lt;keyword&gt;Intracellular Membranes/*enzymology/ultrastructure&lt;/keyword&gt;&lt;keyword&gt;Islets of Langerhans/*metabolism/ultrastructure&lt;/keyword&gt;&lt;keyword&gt;Mannosidases/metabolism&lt;/keyword&gt;&lt;keyword&gt;Microscopy, Immunoelectron&lt;/keyword&gt;&lt;keyword&gt;N-Acetylglucosaminyltransferases/metabolism&lt;/keyword&gt;&lt;keyword&gt;Plant Proteins/metabolism&lt;/keyword&gt;&lt;keyword&gt;*Ubiquitin-Protein Ligases&lt;/keyword&gt;&lt;/keywords&gt;&lt;dates&gt;&lt;year&gt;2000&lt;/year&gt;&lt;pub-dates&gt;&lt;date&gt;Sep 18&lt;/date&gt;&lt;/pub-dates&gt;&lt;/dates&gt;&lt;isbn&gt;0021-9525 (Print)&amp;#xD;0021-9525 (Linking)&lt;/isbn&gt;&lt;accession-num&gt;10995433&lt;/accession-num&gt;&lt;urls&gt;&lt;related-urls&gt;&lt;url&gt;https://www.ncbi.nlm.nih.gov/pubmed/10995433&lt;/url&gt;&lt;/related-urls&gt;&lt;/urls&gt;&lt;custom2&gt;PMC2150693&lt;/custom2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(Orci et al., 2000)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28E35CA3" w14:textId="77777777" w:rsidTr="00315639">
        <w:trPr>
          <w:trHeight w:val="611"/>
          <w:ins w:id="163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36C2814F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64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5EE794E1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65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14:paraId="75476C21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66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500C1982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67" w:author="Lu Lei (Asst Prof)" w:date="2018-11-16T19:46:00Z"/>
                <w:rFonts w:ascii="Arial" w:hAnsi="Arial" w:cs="Arial"/>
                <w:sz w:val="16"/>
                <w:szCs w:val="16"/>
              </w:rPr>
            </w:pPr>
            <w:ins w:id="168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interior</w:t>
              </w:r>
            </w:ins>
          </w:p>
        </w:tc>
        <w:tc>
          <w:tcPr>
            <w:tcW w:w="2880" w:type="dxa"/>
            <w:shd w:val="clear" w:color="auto" w:fill="auto"/>
          </w:tcPr>
          <w:p w14:paraId="7B3B833D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69" w:author="Lu Lei (Asst Prof)" w:date="2018-11-16T19:46:00Z"/>
                <w:rFonts w:ascii="Arial" w:hAnsi="Arial" w:cs="Arial"/>
                <w:sz w:val="16"/>
                <w:szCs w:val="16"/>
              </w:rPr>
            </w:pPr>
            <w:ins w:id="170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i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nterior (69</w:t>
              </w:r>
            </w:ins>
            <w:ins w:id="171" w:author="Lu Lei (Asst Prof)" w:date="2018-11-21T10:52:00Z"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ins w:id="172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%), rim + coated buds and vesicles (31</w:t>
              </w:r>
            </w:ins>
            <w:ins w:id="173" w:author="Lu Lei (Asst Prof)" w:date="2018-11-21T10:52:00Z"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ins w:id="174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%) (percentage of gold particle)</w:t>
              </w:r>
            </w:ins>
          </w:p>
        </w:tc>
        <w:tc>
          <w:tcPr>
            <w:tcW w:w="1890" w:type="dxa"/>
            <w:shd w:val="clear" w:color="auto" w:fill="auto"/>
          </w:tcPr>
          <w:p w14:paraId="3526B465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75" w:author="Lu Lei (Asst Prof)" w:date="2018-11-16T19:46:00Z"/>
                <w:rFonts w:ascii="Arial" w:hAnsi="Arial" w:cs="Arial"/>
                <w:sz w:val="16"/>
                <w:szCs w:val="16"/>
              </w:rPr>
            </w:pPr>
            <w:ins w:id="176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Table II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PEVuZE5vdGU+PENpdGU+PEF1dGhvcj5NYXJ0aW5lei1NZW5hcmd1ZXo8L0F1dGhvcj48WWVhcj4y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PEVuZE5vdGU+PENpdGU+PEF1dGhvcj5NYXJ0aW5lei1NZW5hcmd1ZXo8L0F1dGhvcj48WWVhcj4y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(Martinez-Menarguez et al., 2001)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2C31F090" w14:textId="77777777" w:rsidTr="00315639">
        <w:trPr>
          <w:ins w:id="177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356599CE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78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15CA3D58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79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14:paraId="0AA013B7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80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3A21168B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81" w:author="Lu Lei (Asst Prof)" w:date="2018-11-16T19:46:00Z"/>
                <w:rFonts w:ascii="Arial" w:hAnsi="Arial" w:cs="Arial"/>
                <w:sz w:val="16"/>
                <w:szCs w:val="16"/>
              </w:rPr>
            </w:pPr>
            <w:ins w:id="182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interior</w:t>
              </w:r>
            </w:ins>
          </w:p>
        </w:tc>
        <w:tc>
          <w:tcPr>
            <w:tcW w:w="2880" w:type="dxa"/>
            <w:shd w:val="clear" w:color="auto" w:fill="auto"/>
          </w:tcPr>
          <w:p w14:paraId="226A9BC7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83" w:author="Lu Lei (Asst Prof)" w:date="2018-11-16T19:46:00Z"/>
                <w:rFonts w:ascii="Arial" w:hAnsi="Arial" w:cs="Arial"/>
                <w:sz w:val="16"/>
                <w:szCs w:val="16"/>
              </w:rPr>
            </w:pPr>
            <w:ins w:id="184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 to interior ratio = 0.79 (number of gold particles)</w:t>
              </w:r>
            </w:ins>
          </w:p>
        </w:tc>
        <w:tc>
          <w:tcPr>
            <w:tcW w:w="1890" w:type="dxa"/>
            <w:shd w:val="clear" w:color="auto" w:fill="auto"/>
          </w:tcPr>
          <w:p w14:paraId="6EE6ED7E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85" w:author="Lu Lei (Asst Prof)" w:date="2018-11-16T19:46:00Z"/>
                <w:rFonts w:ascii="Arial" w:hAnsi="Arial" w:cs="Arial"/>
                <w:sz w:val="16"/>
                <w:szCs w:val="16"/>
              </w:rPr>
            </w:pPr>
            <w:ins w:id="186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Table III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&lt;EndNote&gt;&lt;Cite&gt;&lt;Author&gt;Cosson&lt;/Author&gt;&lt;Year&gt;2002&lt;/Year&gt;&lt;RecNum&gt;476&lt;/RecNum&gt;&lt;DisplayText&gt;(Cosson et al., 2002)&lt;/DisplayText&gt;&lt;record&gt;&lt;rec-number&gt;476&lt;/rec-number&gt;&lt;foreign-keys&gt;&lt;key app="EN" db-id="rvz5sv9x2et50aes2f6xrdxh59sp0w00x0v9" timestamp="1538135333"&gt;476&lt;/key&gt;&lt;/foreign-keys&gt;&lt;ref-type name="Journal Article"&gt;17&lt;/ref-type&gt;&lt;contributors&gt;&lt;authors&gt;&lt;author&gt;Cosson, P.&lt;/author&gt;&lt;author&gt;Amherdt, M.&lt;/author&gt;&lt;author&gt;Rothman, J. E.&lt;/author&gt;&lt;author&gt;Orci, L.&lt;/author&gt;&lt;/authors&gt;&lt;/contributors&gt;&lt;auth-address&gt;Department of Morphology, University of Geneva Medical School, 1211 Geneva 4, Switzerland.&lt;/auth-address&gt;&lt;titles&gt;&lt;title&gt;A resident Golgi protein is excluded from peri-Golgi vesicles in NRK cells&lt;/title&gt;&lt;secondary-title&gt;Proc Natl Acad Sci U S A&lt;/secondary-title&gt;&lt;/titles&gt;&lt;periodical&gt;&lt;full-title&gt;Proc Natl Acad Sci U S A&lt;/full-title&gt;&lt;/periodical&gt;&lt;pages&gt;12831-4&lt;/pages&gt;&lt;volume&gt;99&lt;/volume&gt;&lt;number&gt;20&lt;/number&gt;&lt;keywords&gt;&lt;keyword&gt;Animals&lt;/keyword&gt;&lt;keyword&gt;Cell Line&lt;/keyword&gt;&lt;keyword&gt;Golgi Apparatus/*metabolism&lt;/keyword&gt;&lt;keyword&gt;Immunohistochemistry&lt;/keyword&gt;&lt;keyword&gt;Kidney/*cytology/metabolism&lt;/keyword&gt;&lt;keyword&gt;Mannosidases/*metabolism&lt;/keyword&gt;&lt;keyword&gt;Rats&lt;/keyword&gt;&lt;keyword&gt;Receptors, Peptide/*biosynthesis&lt;/keyword&gt;&lt;keyword&gt;Time Factors&lt;/keyword&gt;&lt;/keywords&gt;&lt;dates&gt;&lt;year&gt;2002&lt;/year&gt;&lt;pub-dates&gt;&lt;date&gt;Oct 1&lt;/date&gt;&lt;/pub-dates&gt;&lt;/dates&gt;&lt;isbn&gt;0027-8424 (Print)&amp;#xD;0027-8424 (Linking)&lt;/isbn&gt;&lt;accession-num&gt;12223891&lt;/accession-num&gt;&lt;urls&gt;&lt;related-urls&gt;&lt;url&gt;https://www.ncbi.nlm.nih.gov/pubmed/12223891&lt;/url&gt;&lt;/related-urls&gt;&lt;/urls&gt;&lt;custom2&gt;PMC130545&lt;/custom2&gt;&lt;electronic-resource-num&gt;10.1073/pnas.192460999&lt;/electronic-resource-num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(Cosson et al., 2002)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2BFA059B" w14:textId="77777777" w:rsidTr="00315639">
        <w:trPr>
          <w:ins w:id="187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12E68C79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88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31A7AE5D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89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14:paraId="08D8E64D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90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0407DA83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91" w:author="Lu Lei (Asst Prof)" w:date="2018-11-16T19:46:00Z"/>
                <w:rFonts w:ascii="Arial" w:hAnsi="Arial" w:cs="Arial"/>
                <w:sz w:val="16"/>
                <w:szCs w:val="16"/>
              </w:rPr>
            </w:pPr>
            <w:ins w:id="192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</w:t>
              </w:r>
            </w:ins>
          </w:p>
        </w:tc>
        <w:tc>
          <w:tcPr>
            <w:tcW w:w="2880" w:type="dxa"/>
            <w:shd w:val="clear" w:color="auto" w:fill="auto"/>
          </w:tcPr>
          <w:p w14:paraId="3C569275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93" w:author="Lu Lei (Asst Prof)" w:date="2018-11-16T19:46:00Z"/>
                <w:rFonts w:ascii="Arial" w:hAnsi="Arial" w:cs="Arial"/>
                <w:sz w:val="16"/>
                <w:szCs w:val="16"/>
              </w:rPr>
            </w:pPr>
            <w:ins w:id="194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localization to c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isternal perforated zone</w:t>
              </w:r>
            </w:ins>
          </w:p>
        </w:tc>
        <w:tc>
          <w:tcPr>
            <w:tcW w:w="1890" w:type="dxa"/>
            <w:shd w:val="clear" w:color="auto" w:fill="auto"/>
          </w:tcPr>
          <w:p w14:paraId="603D5530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95" w:author="Lu Lei (Asst Prof)" w:date="2018-11-16T19:46:00Z"/>
                <w:rFonts w:ascii="Arial" w:hAnsi="Arial" w:cs="Arial"/>
                <w:sz w:val="16"/>
                <w:szCs w:val="16"/>
              </w:rPr>
            </w:pPr>
            <w:ins w:id="196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Fig. 4</w:t>
              </w:r>
            </w:ins>
            <w:ins w:id="197" w:author="Lu Lei (Asst Prof)" w:date="2018-11-19T12:25:00Z"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PEVuZE5vdGU+PENpdGU+PEF1dGhvcj5Ld2VvbjwvQXV0aG9yPjxZZWFyPjIwMDQ8L1llYXI+PFJl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PEVuZE5vdGU+PENpdGU+PEF1dGhvcj5Ld2VvbjwvQXV0aG9yPjxZZWFyPjIwMDQ8L1llYXI+PFJl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(Kweon et al., 2004)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328CC83D" w14:textId="77777777" w:rsidTr="00315639">
        <w:trPr>
          <w:trHeight w:val="404"/>
          <w:ins w:id="198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31B5C5C1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199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25704AAA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00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14:paraId="5FED3585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01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2A2B2063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02" w:author="Lu Lei (Asst Prof)" w:date="2018-11-16T19:46:00Z"/>
                <w:rFonts w:ascii="Arial" w:hAnsi="Arial" w:cs="Arial"/>
                <w:sz w:val="16"/>
                <w:szCs w:val="16"/>
              </w:rPr>
            </w:pPr>
            <w:ins w:id="203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interior</w:t>
              </w:r>
            </w:ins>
          </w:p>
        </w:tc>
        <w:tc>
          <w:tcPr>
            <w:tcW w:w="2880" w:type="dxa"/>
            <w:shd w:val="clear" w:color="auto" w:fill="auto"/>
          </w:tcPr>
          <w:p w14:paraId="53862D1C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04" w:author="Lu Lei (Asst Prof)" w:date="2018-11-16T19:46:00Z"/>
                <w:rFonts w:ascii="Arial" w:hAnsi="Arial" w:cs="Arial"/>
                <w:sz w:val="16"/>
                <w:szCs w:val="16"/>
              </w:rPr>
            </w:pPr>
            <w:ins w:id="205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r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im to interior ratio = 0.79 (number of gold particles)</w:t>
              </w:r>
            </w:ins>
          </w:p>
        </w:tc>
        <w:tc>
          <w:tcPr>
            <w:tcW w:w="1890" w:type="dxa"/>
            <w:shd w:val="clear" w:color="auto" w:fill="auto"/>
          </w:tcPr>
          <w:p w14:paraId="5D7D7F62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06" w:author="Lu Lei (Asst Prof)" w:date="2018-11-16T19:46:00Z"/>
                <w:rFonts w:ascii="Arial" w:hAnsi="Arial" w:cs="Arial"/>
                <w:sz w:val="16"/>
                <w:szCs w:val="16"/>
              </w:rPr>
            </w:pPr>
            <w:ins w:id="207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Table I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&lt;EndNote&gt;&lt;Cite&gt;&lt;Author&gt;Cosson&lt;/Author&gt;&lt;Year&gt;2005&lt;/Year&gt;&lt;RecNum&gt;473&lt;/RecNum&gt;&lt;DisplayText&gt;(Cosson et al., 2005)&lt;/DisplayText&gt;&lt;record&gt;&lt;rec-number&gt;473&lt;/rec-number&gt;&lt;foreign-keys&gt;&lt;key app="EN" db-id="rvz5sv9x2et50aes2f6xrdxh59sp0w00x0v9" timestamp="1538129291"&gt;473&lt;/key&gt;&lt;/foreign-keys&gt;&lt;ref-type name="Journal Article"&gt;17&lt;/ref-type&gt;&lt;contributors&gt;&lt;authors&gt;&lt;author&gt;Cosson, P.&lt;/author&gt;&lt;author&gt;Ravazzola, M.&lt;/author&gt;&lt;author&gt;Varlamov, O.&lt;/author&gt;&lt;author&gt;Sollner, T. H.&lt;/author&gt;&lt;author&gt;Di Liberto, M.&lt;/author&gt;&lt;author&gt;Volchuk, A.&lt;/author&gt;&lt;author&gt;Rothman, J. E.&lt;/author&gt;&lt;author&gt;Orci, L.&lt;/author&gt;&lt;/authors&gt;&lt;/contributors&gt;&lt;auth-address&gt;Department of Cell Physiology and Metabolism, University of Geneva Medical School, 1211 Geneva 4, Switzerland.&lt;/auth-address&gt;&lt;titles&gt;&lt;title&gt;Dynamic transport of SNARE proteins in the Golgi apparatus&lt;/title&gt;&lt;secondary-title&gt;Proc Natl Acad Sci U S A&lt;/secondary-title&gt;&lt;/titles&gt;&lt;periodical&gt;&lt;full-title&gt;Proc Natl Acad Sci U S A&lt;/full-title&gt;&lt;/periodical&gt;&lt;pages&gt;14647-52&lt;/pages&gt;&lt;volume&gt;102&lt;/volume&gt;&lt;number&gt;41&lt;/number&gt;&lt;keywords&gt;&lt;keyword&gt;Animals&lt;/keyword&gt;&lt;keyword&gt;Biological Transport/physiology&lt;/keyword&gt;&lt;keyword&gt;Blotting, Western&lt;/keyword&gt;&lt;keyword&gt;CHO Cells&lt;/keyword&gt;&lt;keyword&gt;Cricetinae&lt;/keyword&gt;&lt;keyword&gt;Cricetulus&lt;/keyword&gt;&lt;keyword&gt;Fluorescent Antibody Technique&lt;/keyword&gt;&lt;keyword&gt;Golgi Apparatus/*metabolism/ultrastructure&lt;/keyword&gt;&lt;keyword&gt;Microscopy, Electron&lt;/keyword&gt;&lt;keyword&gt;SNARE Proteins/*metabolism&lt;/keyword&gt;&lt;keyword&gt;Transport Vesicles/*metabolism&lt;/keyword&gt;&lt;/keywords&gt;&lt;dates&gt;&lt;year&gt;2005&lt;/year&gt;&lt;pub-dates&gt;&lt;date&gt;Oct 11&lt;/date&gt;&lt;/pub-dates&gt;&lt;/dates&gt;&lt;isbn&gt;0027-8424 (Print)&amp;#xD;0027-8424 (Linking)&lt;/isbn&gt;&lt;accession-num&gt;16199514&lt;/accession-num&gt;&lt;urls&gt;&lt;related-urls&gt;&lt;url&gt;https://www.ncbi.nlm.nih.gov/pubmed/16199514&lt;/url&gt;&lt;/related-urls&gt;&lt;/urls&gt;&lt;custom2&gt;PMC1253604&lt;/custom2&gt;&lt;electronic-resource-num&gt;10.1073/pnas.0507394102&lt;/electronic-resource-num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(Cosson et al., 2005)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5E787FCC" w14:textId="77777777" w:rsidTr="00315639">
        <w:trPr>
          <w:ins w:id="208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5DEAACBE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09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0EF1D409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10" w:author="Lu Lei (Asst Prof)" w:date="2018-11-16T19:46:00Z"/>
                <w:rFonts w:ascii="Arial" w:hAnsi="Arial" w:cs="Arial"/>
                <w:sz w:val="16"/>
                <w:szCs w:val="16"/>
              </w:rPr>
            </w:pPr>
            <w:ins w:id="211" w:author="Lu Lei (Asst Prof)" w:date="2018-11-21T10:53:00Z">
              <w:r>
                <w:rPr>
                  <w:rFonts w:ascii="Arial" w:hAnsi="Arial" w:cs="Arial"/>
                  <w:sz w:val="16"/>
                  <w:szCs w:val="16"/>
                </w:rPr>
                <w:t xml:space="preserve">MGAT1 </w:t>
              </w:r>
            </w:ins>
            <w:ins w:id="212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(NAGTI)</w:t>
              </w:r>
            </w:ins>
          </w:p>
        </w:tc>
        <w:tc>
          <w:tcPr>
            <w:tcW w:w="1170" w:type="dxa"/>
            <w:shd w:val="clear" w:color="auto" w:fill="auto"/>
          </w:tcPr>
          <w:p w14:paraId="6E601D08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13" w:author="Lu Lei (Asst Prof)" w:date="2018-11-16T19:46:00Z"/>
                <w:rFonts w:ascii="Arial" w:hAnsi="Arial" w:cs="Arial"/>
                <w:sz w:val="16"/>
                <w:szCs w:val="16"/>
              </w:rPr>
            </w:pPr>
            <w:ins w:id="214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interior</w:t>
              </w:r>
            </w:ins>
          </w:p>
        </w:tc>
        <w:tc>
          <w:tcPr>
            <w:tcW w:w="1170" w:type="dxa"/>
            <w:shd w:val="clear" w:color="auto" w:fill="auto"/>
          </w:tcPr>
          <w:p w14:paraId="7846ABD9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15" w:author="Lu Lei (Asst Prof)" w:date="2018-11-16T19:46:00Z"/>
                <w:rFonts w:ascii="Arial" w:hAnsi="Arial" w:cs="Arial"/>
                <w:sz w:val="16"/>
                <w:szCs w:val="16"/>
              </w:rPr>
            </w:pPr>
            <w:ins w:id="216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interior</w:t>
              </w:r>
            </w:ins>
          </w:p>
        </w:tc>
        <w:tc>
          <w:tcPr>
            <w:tcW w:w="2880" w:type="dxa"/>
            <w:shd w:val="clear" w:color="auto" w:fill="auto"/>
          </w:tcPr>
          <w:p w14:paraId="4A3B8C0F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17" w:author="Lu Lei (Asst Prof)" w:date="2018-11-16T19:46:00Z"/>
                <w:rFonts w:ascii="Arial" w:hAnsi="Arial" w:cs="Arial"/>
                <w:sz w:val="16"/>
                <w:szCs w:val="16"/>
              </w:rPr>
            </w:pPr>
            <w:ins w:id="218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i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nterior (214), coated buds (24) or vesicles (17) (in label density, gold particles/µm</w:t>
              </w:r>
              <w:r w:rsidRPr="00F2481D">
                <w:rPr>
                  <w:rFonts w:ascii="Arial" w:hAnsi="Arial" w:cs="Arial"/>
                  <w:sz w:val="16"/>
                  <w:szCs w:val="16"/>
                  <w:vertAlign w:val="superscript"/>
                </w:rPr>
                <w:t>2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)</w:t>
              </w:r>
            </w:ins>
          </w:p>
        </w:tc>
        <w:tc>
          <w:tcPr>
            <w:tcW w:w="1890" w:type="dxa"/>
            <w:shd w:val="clear" w:color="auto" w:fill="auto"/>
          </w:tcPr>
          <w:p w14:paraId="6978E866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19" w:author="Lu Lei (Asst Prof)" w:date="2018-11-16T19:46:00Z"/>
                <w:rFonts w:ascii="Arial" w:hAnsi="Arial" w:cs="Arial"/>
                <w:sz w:val="16"/>
                <w:szCs w:val="16"/>
              </w:rPr>
            </w:pPr>
            <w:ins w:id="220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Table I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&lt;EndNote&gt;&lt;Cite&gt;&lt;Author&gt;Orci&lt;/Author&gt;&lt;Year&gt;2000&lt;/Year&gt;&lt;RecNum&gt;478&lt;/RecNum&gt;&lt;DisplayText&gt;(Orci et al., 2000)&lt;/DisplayText&gt;&lt;record&gt;&lt;rec-number&gt;478&lt;/rec-number&gt;&lt;foreign-keys&gt;&lt;key app="EN" db-id="rvz5sv9x2et50aes2f6xrdxh59sp0w00x0v9" timestamp="1538135507"&gt;478&lt;/key&gt;&lt;/foreign-keys&gt;&lt;ref-type name="Journal Article"&gt;17&lt;/ref-type&gt;&lt;contributors&gt;&lt;authors&gt;&lt;author&gt;Orci, L.&lt;/author&gt;&lt;author&gt;Amherdt, M.&lt;/author&gt;&lt;author&gt;Ravazzola, M.&lt;/author&gt;&lt;author&gt;Perrelet, A.&lt;/author&gt;&lt;author&gt;Rothman, J. E.&lt;/author&gt;&lt;/authors&gt;&lt;/contributors&gt;&lt;auth-address&gt;Department of Morphology, University of Geneva Medical School, 1211 Geneva 4, Switzerland.&lt;/auth-address&gt;&lt;titles&gt;&lt;title&gt;Exclusion of golgi residents from transport vesicles budding from Golgi cisternae in intact cells&lt;/title&gt;&lt;secondary-title&gt;J Cell Biol&lt;/secondary-title&gt;&lt;/titles&gt;&lt;periodical&gt;&lt;full-title&gt;J Cell Biol&lt;/full-title&gt;&lt;/periodical&gt;&lt;pages&gt;1263-70&lt;/pages&gt;&lt;volume&gt;150&lt;/volume&gt;&lt;number&gt;6&lt;/number&gt;&lt;keywords&gt;&lt;keyword&gt;*Arabidopsis Proteins&lt;/keyword&gt;&lt;keyword&gt;Carrier Proteins/metabolism&lt;/keyword&gt;&lt;keyword&gt;Cytoplasmic Granules/enzymology/ultrastructure&lt;/keyword&gt;&lt;keyword&gt;Golgi Apparatus/*enzymology/ultrastructure&lt;/keyword&gt;&lt;keyword&gt;HeLa Cells&lt;/keyword&gt;&lt;keyword&gt;Humans&lt;/keyword&gt;&lt;keyword&gt;Immunohistochemistry&lt;/keyword&gt;&lt;keyword&gt;Intracellular Membranes/*enzymology/ultrastructure&lt;/keyword&gt;&lt;keyword&gt;Islets of Langerhans/*metabolism/ultrastructure&lt;/keyword&gt;&lt;keyword&gt;Mannosidases/metabolism&lt;/keyword&gt;&lt;keyword&gt;Microscopy, Immunoelectron&lt;/keyword&gt;&lt;keyword&gt;N-Acetylglucosaminyltransferases/metabolism&lt;/keyword&gt;&lt;keyword&gt;Plant Proteins/metabolism&lt;/keyword&gt;&lt;keyword&gt;*Ubiquitin-Protein Ligases&lt;/keyword&gt;&lt;/keywords&gt;&lt;dates&gt;&lt;year&gt;2000&lt;/year&gt;&lt;pub-dates&gt;&lt;date&gt;Sep 18&lt;/date&gt;&lt;/pub-dates&gt;&lt;/dates&gt;&lt;isbn&gt;0021-9525 (Print)&amp;#xD;0021-9525 (Linking)&lt;/isbn&gt;&lt;accession-num&gt;10995433&lt;/accession-num&gt;&lt;urls&gt;&lt;related-urls&gt;&lt;url&gt;https://www.ncbi.nlm.nih.gov/pubmed/10995433&lt;/url&gt;&lt;/related-urls&gt;&lt;/urls&gt;&lt;custom2&gt;PMC2150693&lt;/custom2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(Orci et al., 2000)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306312BD" w14:textId="77777777" w:rsidTr="00315639">
        <w:trPr>
          <w:trHeight w:val="332"/>
          <w:ins w:id="221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4FCBA0C8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22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51E3F32B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23" w:author="Lu Lei (Asst Prof)" w:date="2018-11-16T19:46:00Z"/>
                <w:rFonts w:ascii="Arial" w:hAnsi="Arial" w:cs="Arial"/>
                <w:sz w:val="16"/>
                <w:szCs w:val="16"/>
              </w:rPr>
            </w:pPr>
            <w:ins w:id="224" w:author="Lu Lei (Asst Prof)" w:date="2018-11-21T10:54:00Z">
              <w:r>
                <w:rPr>
                  <w:rFonts w:ascii="Arial" w:hAnsi="Arial" w:cs="Arial"/>
                  <w:sz w:val="16"/>
                  <w:szCs w:val="16"/>
                </w:rPr>
                <w:t>ST6Gal1</w:t>
              </w:r>
            </w:ins>
          </w:p>
        </w:tc>
        <w:tc>
          <w:tcPr>
            <w:tcW w:w="1170" w:type="dxa"/>
            <w:shd w:val="clear" w:color="auto" w:fill="auto"/>
          </w:tcPr>
          <w:p w14:paraId="30F4A2A5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25" w:author="Lu Lei (Asst Prof)" w:date="2018-11-16T19:46:00Z"/>
                <w:rFonts w:ascii="Arial" w:hAnsi="Arial" w:cs="Arial"/>
                <w:sz w:val="16"/>
                <w:szCs w:val="16"/>
              </w:rPr>
            </w:pPr>
            <w:ins w:id="226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interior</w:t>
              </w:r>
            </w:ins>
          </w:p>
        </w:tc>
        <w:tc>
          <w:tcPr>
            <w:tcW w:w="1170" w:type="dxa"/>
            <w:shd w:val="clear" w:color="auto" w:fill="auto"/>
          </w:tcPr>
          <w:p w14:paraId="34106E9B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27" w:author="Lu Lei (Asst Prof)" w:date="2018-11-16T19:46:00Z"/>
                <w:rFonts w:ascii="Arial" w:hAnsi="Arial" w:cs="Arial"/>
                <w:sz w:val="16"/>
                <w:szCs w:val="16"/>
                <w:highlight w:val="lightGray"/>
              </w:rPr>
            </w:pPr>
            <w:ins w:id="228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</w:t>
              </w:r>
            </w:ins>
          </w:p>
        </w:tc>
        <w:tc>
          <w:tcPr>
            <w:tcW w:w="2880" w:type="dxa"/>
            <w:shd w:val="clear" w:color="auto" w:fill="auto"/>
          </w:tcPr>
          <w:p w14:paraId="757001E7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29" w:author="Lu Lei (Asst Prof)" w:date="2018-11-16T19:46:00Z"/>
                <w:rFonts w:ascii="Arial" w:hAnsi="Arial" w:cs="Arial"/>
                <w:sz w:val="16"/>
                <w:szCs w:val="16"/>
                <w:highlight w:val="lightGray"/>
              </w:rPr>
            </w:pPr>
            <w:ins w:id="230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c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isternal perforated zone</w:t>
              </w:r>
            </w:ins>
          </w:p>
        </w:tc>
        <w:tc>
          <w:tcPr>
            <w:tcW w:w="1890" w:type="dxa"/>
            <w:shd w:val="clear" w:color="auto" w:fill="auto"/>
          </w:tcPr>
          <w:p w14:paraId="6505F3B3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31" w:author="Lu Lei (Asst Prof)" w:date="2018-11-16T19:46:00Z"/>
                <w:rFonts w:ascii="Arial" w:hAnsi="Arial" w:cs="Arial"/>
                <w:sz w:val="16"/>
                <w:szCs w:val="16"/>
                <w:highlight w:val="lightGray"/>
              </w:rPr>
            </w:pPr>
            <w:ins w:id="232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Fig. 4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PEVuZE5vdGU+PENpdGU+PEF1dGhvcj5Ld2VvbjwvQXV0aG9yPjxZZWFyPjIwMDQ8L1llYXI+PFJl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PEVuZE5vdGU+PENpdGU+PEF1dGhvcj5Ld2VvbjwvQXV0aG9yPjxZZWFyPjIwMDQ8L1llYXI+PFJl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(Kweon et al., 2004)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2589FD03" w14:textId="77777777" w:rsidTr="00315639">
        <w:trPr>
          <w:trHeight w:val="584"/>
          <w:ins w:id="233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63D2A809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34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14:paraId="23855722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35" w:author="Lu Lei (Asst Prof)" w:date="2018-11-16T19:46:00Z"/>
                <w:rFonts w:ascii="Arial" w:hAnsi="Arial" w:cs="Arial"/>
                <w:sz w:val="16"/>
                <w:szCs w:val="16"/>
              </w:rPr>
            </w:pPr>
            <w:proofErr w:type="spellStart"/>
            <w:ins w:id="236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GalT</w:t>
              </w:r>
              <w:proofErr w:type="spellEnd"/>
            </w:ins>
          </w:p>
        </w:tc>
        <w:tc>
          <w:tcPr>
            <w:tcW w:w="1170" w:type="dxa"/>
            <w:vMerge w:val="restart"/>
            <w:shd w:val="clear" w:color="auto" w:fill="auto"/>
          </w:tcPr>
          <w:p w14:paraId="4D6C827A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37" w:author="Lu Lei (Asst Prof)" w:date="2018-11-16T19:46:00Z"/>
                <w:rFonts w:ascii="Arial" w:hAnsi="Arial" w:cs="Arial"/>
                <w:sz w:val="16"/>
                <w:szCs w:val="16"/>
              </w:rPr>
            </w:pPr>
            <w:ins w:id="238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interior</w:t>
              </w:r>
            </w:ins>
          </w:p>
        </w:tc>
        <w:tc>
          <w:tcPr>
            <w:tcW w:w="1170" w:type="dxa"/>
            <w:shd w:val="clear" w:color="auto" w:fill="auto"/>
          </w:tcPr>
          <w:p w14:paraId="56D654F7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39" w:author="Lu Lei (Asst Prof)" w:date="2018-11-16T19:46:00Z"/>
                <w:rFonts w:ascii="Arial" w:hAnsi="Arial" w:cs="Arial"/>
                <w:sz w:val="16"/>
                <w:szCs w:val="16"/>
                <w:highlight w:val="lightGray"/>
              </w:rPr>
            </w:pPr>
            <w:ins w:id="240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</w:t>
              </w:r>
            </w:ins>
          </w:p>
        </w:tc>
        <w:tc>
          <w:tcPr>
            <w:tcW w:w="2880" w:type="dxa"/>
            <w:shd w:val="clear" w:color="auto" w:fill="auto"/>
          </w:tcPr>
          <w:p w14:paraId="77866EFB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41" w:author="Lu Lei (Asst Prof)" w:date="2018-11-16T19:46:00Z"/>
                <w:rFonts w:ascii="Arial" w:hAnsi="Arial" w:cs="Arial"/>
                <w:sz w:val="16"/>
                <w:szCs w:val="16"/>
                <w:highlight w:val="lightGray"/>
              </w:rPr>
            </w:pPr>
            <w:ins w:id="242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The ratio of the cisternal perforated zone to interior is 2.16:1 (line</w:t>
              </w:r>
              <w:r>
                <w:rPr>
                  <w:rFonts w:ascii="Arial" w:hAnsi="Arial" w:cs="Arial"/>
                  <w:sz w:val="16"/>
                  <w:szCs w:val="16"/>
                </w:rPr>
                <w:t>ar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 density</w:t>
              </w:r>
              <w:r>
                <w:rPr>
                  <w:rFonts w:ascii="Arial" w:hAnsi="Arial" w:cs="Arial"/>
                  <w:sz w:val="16"/>
                  <w:szCs w:val="16"/>
                </w:rPr>
                <w:t xml:space="preserve"> of gold particles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).</w:t>
              </w:r>
            </w:ins>
          </w:p>
        </w:tc>
        <w:tc>
          <w:tcPr>
            <w:tcW w:w="1890" w:type="dxa"/>
            <w:shd w:val="clear" w:color="auto" w:fill="auto"/>
          </w:tcPr>
          <w:p w14:paraId="7B5C788F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43" w:author="Lu Lei (Asst Prof)" w:date="2018-11-16T19:46:00Z"/>
                <w:rFonts w:ascii="Arial" w:hAnsi="Arial" w:cs="Arial"/>
                <w:sz w:val="16"/>
                <w:szCs w:val="16"/>
                <w:highlight w:val="lightGray"/>
              </w:rPr>
            </w:pPr>
            <w:ins w:id="244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Table 2 and Fig. 4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PEVuZE5vdGU+PENpdGU+PEF1dGhvcj5Ld2VvbjwvQXV0aG9yPjxZZWFyPjIwMDQ8L1llYXI+PFJl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PEVuZE5vdGU+PENpdGU+PEF1dGhvcj5Ld2VvbjwvQXV0aG9yPjxZZWFyPjIwMDQ8L1llYXI+PFJl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(Kweon et al., 2004)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4CB60B93" w14:textId="77777777" w:rsidTr="00315639">
        <w:trPr>
          <w:ins w:id="245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39BC27B1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46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024B95B5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47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14:paraId="28BB0384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48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2982B2BA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49" w:author="Lu Lei (Asst Prof)" w:date="2018-11-16T19:46:00Z"/>
                <w:rFonts w:ascii="Arial" w:hAnsi="Arial" w:cs="Arial"/>
                <w:sz w:val="16"/>
                <w:szCs w:val="16"/>
              </w:rPr>
            </w:pPr>
            <w:ins w:id="250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interior</w:t>
              </w:r>
            </w:ins>
          </w:p>
        </w:tc>
        <w:tc>
          <w:tcPr>
            <w:tcW w:w="2880" w:type="dxa"/>
            <w:shd w:val="clear" w:color="auto" w:fill="auto"/>
          </w:tcPr>
          <w:p w14:paraId="160F56E6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51" w:author="Lu Lei (Asst Prof)" w:date="2018-11-16T19:46:00Z"/>
                <w:rFonts w:ascii="Arial" w:hAnsi="Arial" w:cs="Arial"/>
                <w:sz w:val="16"/>
                <w:szCs w:val="16"/>
              </w:rPr>
            </w:pPr>
            <w:ins w:id="252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r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im to interior ratio = 0.55 (number of gold particles)</w:t>
              </w:r>
            </w:ins>
          </w:p>
        </w:tc>
        <w:tc>
          <w:tcPr>
            <w:tcW w:w="1890" w:type="dxa"/>
            <w:shd w:val="clear" w:color="auto" w:fill="auto"/>
          </w:tcPr>
          <w:p w14:paraId="65857A69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53" w:author="Lu Lei (Asst Prof)" w:date="2018-11-16T19:46:00Z"/>
                <w:rFonts w:ascii="Arial" w:hAnsi="Arial" w:cs="Arial"/>
                <w:sz w:val="16"/>
                <w:szCs w:val="16"/>
              </w:rPr>
            </w:pPr>
            <w:ins w:id="254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Table I</w:t>
              </w:r>
            </w:ins>
            <w:ins w:id="255" w:author="Lu Lei (Asst Prof)" w:date="2018-11-19T12:28:00Z"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&lt;EndNote&gt;&lt;Cite&gt;&lt;Author&gt;Cosson&lt;/Author&gt;&lt;Year&gt;2005&lt;/Year&gt;&lt;RecNum&gt;473&lt;/RecNum&gt;&lt;DisplayText&gt;(Cosson et al., 2005)&lt;/DisplayText&gt;&lt;record&gt;&lt;rec-number&gt;473&lt;/rec-number&gt;&lt;foreign-keys&gt;&lt;key app="EN" db-id="rvz5sv9x2et50aes2f6xrdxh59sp0w00x0v9" timestamp="1538129291"&gt;473&lt;/key&gt;&lt;/foreign-keys&gt;&lt;ref-type name="Journal Article"&gt;17&lt;/ref-type&gt;&lt;contributors&gt;&lt;authors&gt;&lt;author&gt;Cosson, P.&lt;/author&gt;&lt;author&gt;Ravazzola, M.&lt;/author&gt;&lt;author&gt;Varlamov, O.&lt;/author&gt;&lt;author&gt;Sollner, T. H.&lt;/author&gt;&lt;author&gt;Di Liberto, M.&lt;/author&gt;&lt;author&gt;Volchuk, A.&lt;/author&gt;&lt;author&gt;Rothman, J. E.&lt;/author&gt;&lt;author&gt;Orci, L.&lt;/author&gt;&lt;/authors&gt;&lt;/contributors&gt;&lt;auth-address&gt;Department of Cell Physiology and Metabolism, University of Geneva Medical School, 1211 Geneva 4, Switzerland.&lt;/auth-address&gt;&lt;titles&gt;&lt;title&gt;Dynamic transport of SNARE proteins in the Golgi apparatus&lt;/title&gt;&lt;secondary-title&gt;Proc Natl Acad Sci U S A&lt;/secondary-title&gt;&lt;/titles&gt;&lt;periodical&gt;&lt;full-title&gt;Proc Natl Acad Sci U S A&lt;/full-title&gt;&lt;/periodical&gt;&lt;pages&gt;14647-52&lt;/pages&gt;&lt;volume&gt;102&lt;/volume&gt;&lt;number&gt;41&lt;/number&gt;&lt;keywords&gt;&lt;keyword&gt;Animals&lt;/keyword&gt;&lt;keyword&gt;Biological Transport/physiology&lt;/keyword&gt;&lt;keyword&gt;Blotting, Western&lt;/keyword&gt;&lt;keyword&gt;CHO Cells&lt;/keyword&gt;&lt;keyword&gt;Cricetinae&lt;/keyword&gt;&lt;keyword&gt;Cricetulus&lt;/keyword&gt;&lt;keyword&gt;Fluorescent Antibody Technique&lt;/keyword&gt;&lt;keyword&gt;Golgi Apparatus/*metabolism/ultrastructure&lt;/keyword&gt;&lt;keyword&gt;Microscopy, Electron&lt;/keyword&gt;&lt;keyword&gt;SNARE Proteins/*metabolism&lt;/keyword&gt;&lt;keyword&gt;Transport Vesicles/*metabolism&lt;/keyword&gt;&lt;/keywords&gt;&lt;dates&gt;&lt;year&gt;2005&lt;/year&gt;&lt;pub-dates&gt;&lt;date&gt;Oct 11&lt;/date&gt;&lt;/pub-dates&gt;&lt;/dates&gt;&lt;isbn&gt;0027-8424 (Print)&amp;#xD;0027-8424 (Linking)&lt;/isbn&gt;&lt;accession-num&gt;16199514&lt;/accession-num&gt;&lt;urls&gt;&lt;related-urls&gt;&lt;url&gt;https://www.ncbi.nlm.nih.gov/pubmed/16199514&lt;/url&gt;&lt;/related-urls&gt;&lt;/urls&gt;&lt;custom2&gt;PMC1253604&lt;/custom2&gt;&lt;electronic-resource-num&gt;10.1073/pnas.0507394102&lt;/electronic-resource-num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(Cosson et al., 2005)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6AD523D4" w14:textId="77777777" w:rsidTr="00315639">
        <w:trPr>
          <w:trHeight w:val="602"/>
          <w:ins w:id="256" w:author="Lu Lei (Asst Prof)" w:date="2018-11-16T19:46:00Z"/>
        </w:trPr>
        <w:tc>
          <w:tcPr>
            <w:tcW w:w="445" w:type="dxa"/>
            <w:vMerge w:val="restart"/>
            <w:shd w:val="clear" w:color="auto" w:fill="auto"/>
            <w:textDirection w:val="btLr"/>
          </w:tcPr>
          <w:p w14:paraId="7EE6E2C9" w14:textId="77777777" w:rsidR="00B142EC" w:rsidRPr="00F2481D" w:rsidRDefault="00B142EC" w:rsidP="00315639">
            <w:pPr>
              <w:autoSpaceDE w:val="0"/>
              <w:autoSpaceDN w:val="0"/>
              <w:adjustRightInd w:val="0"/>
              <w:ind w:left="113" w:right="113"/>
              <w:jc w:val="center"/>
              <w:rPr>
                <w:ins w:id="257" w:author="Lu Lei (Asst Prof)" w:date="2018-11-16T19:46:00Z"/>
                <w:rFonts w:ascii="Arial" w:hAnsi="Arial" w:cs="Arial"/>
                <w:sz w:val="16"/>
                <w:szCs w:val="16"/>
              </w:rPr>
            </w:pPr>
            <w:ins w:id="258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Secretory cargo</w:t>
              </w:r>
            </w:ins>
          </w:p>
        </w:tc>
        <w:tc>
          <w:tcPr>
            <w:tcW w:w="1260" w:type="dxa"/>
            <w:vMerge w:val="restart"/>
            <w:shd w:val="clear" w:color="auto" w:fill="auto"/>
          </w:tcPr>
          <w:p w14:paraId="7A9737CC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59" w:author="Lu Lei (Asst Prof)" w:date="2018-11-16T19:46:00Z"/>
                <w:rFonts w:ascii="Arial" w:hAnsi="Arial" w:cs="Arial"/>
                <w:sz w:val="16"/>
                <w:szCs w:val="16"/>
              </w:rPr>
            </w:pPr>
            <w:ins w:id="260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VSVG</w:t>
              </w:r>
            </w:ins>
          </w:p>
        </w:tc>
        <w:tc>
          <w:tcPr>
            <w:tcW w:w="1170" w:type="dxa"/>
            <w:vMerge w:val="restart"/>
            <w:shd w:val="clear" w:color="auto" w:fill="auto"/>
          </w:tcPr>
          <w:p w14:paraId="164473D7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61" w:author="Lu Lei (Asst Prof)" w:date="2018-11-16T19:46:00Z"/>
                <w:rFonts w:ascii="Arial" w:hAnsi="Arial" w:cs="Arial"/>
                <w:sz w:val="16"/>
                <w:szCs w:val="16"/>
              </w:rPr>
            </w:pPr>
            <w:ins w:id="262" w:author="Lu Lei (Asst Prof)" w:date="2018-11-16T19:46:00Z">
              <w:r w:rsidRPr="000A0E1A">
                <w:rPr>
                  <w:rFonts w:ascii="Arial" w:hAnsi="Arial" w:cs="Arial"/>
                  <w:sz w:val="16"/>
                  <w:szCs w:val="16"/>
                </w:rPr>
                <w:t>interior</w:t>
              </w:r>
            </w:ins>
          </w:p>
        </w:tc>
        <w:tc>
          <w:tcPr>
            <w:tcW w:w="1170" w:type="dxa"/>
            <w:shd w:val="clear" w:color="auto" w:fill="auto"/>
          </w:tcPr>
          <w:p w14:paraId="5B1CB3C7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63" w:author="Lu Lei (Asst Prof)" w:date="2018-11-16T19:46:00Z"/>
                <w:rFonts w:ascii="Arial" w:hAnsi="Arial" w:cs="Arial"/>
                <w:sz w:val="16"/>
                <w:szCs w:val="16"/>
              </w:rPr>
            </w:pPr>
            <w:ins w:id="264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interior</w:t>
              </w:r>
            </w:ins>
          </w:p>
        </w:tc>
        <w:tc>
          <w:tcPr>
            <w:tcW w:w="2880" w:type="dxa"/>
            <w:shd w:val="clear" w:color="auto" w:fill="auto"/>
          </w:tcPr>
          <w:p w14:paraId="7729CDBA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65" w:author="Lu Lei (Asst Prof)" w:date="2018-11-16T19:46:00Z"/>
                <w:rFonts w:ascii="Arial" w:hAnsi="Arial" w:cs="Arial"/>
                <w:sz w:val="16"/>
                <w:szCs w:val="16"/>
              </w:rPr>
            </w:pPr>
            <w:ins w:id="266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i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nterior (1.34), coated buds (0.2) and vesicles (0.16) (linear density of gold particles)</w:t>
              </w:r>
            </w:ins>
          </w:p>
        </w:tc>
        <w:tc>
          <w:tcPr>
            <w:tcW w:w="1890" w:type="dxa"/>
            <w:shd w:val="clear" w:color="auto" w:fill="auto"/>
          </w:tcPr>
          <w:p w14:paraId="19C6631E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67" w:author="Lu Lei (Asst Prof)" w:date="2018-11-16T19:46:00Z"/>
                <w:rFonts w:ascii="Arial" w:hAnsi="Arial" w:cs="Arial"/>
                <w:sz w:val="16"/>
                <w:szCs w:val="16"/>
              </w:rPr>
            </w:pPr>
            <w:ins w:id="268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Table I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PEVuZE5vdGU+PENpdGU+PEF1dGhvcj5NaXJvbm92PC9BdXRob3I+PFllYXI+MjAwMTwvWWVhcj48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PEVuZE5vdGU+PENpdGU+PEF1dGhvcj5NaXJvbm92PC9BdXRob3I+PFllYXI+MjAwMTwvWWVhcj48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(Mironov et al., 2001)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4941D660" w14:textId="77777777" w:rsidTr="00315639">
        <w:trPr>
          <w:trHeight w:val="620"/>
          <w:ins w:id="269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0DCC631F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70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75034D56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71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14:paraId="1ABADB79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72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0D8274EC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73" w:author="Lu Lei (Asst Prof)" w:date="2018-11-16T19:46:00Z"/>
                <w:rFonts w:ascii="Arial" w:hAnsi="Arial" w:cs="Arial"/>
                <w:sz w:val="16"/>
                <w:szCs w:val="16"/>
              </w:rPr>
            </w:pPr>
            <w:ins w:id="274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interior</w:t>
              </w:r>
            </w:ins>
          </w:p>
        </w:tc>
        <w:tc>
          <w:tcPr>
            <w:tcW w:w="2880" w:type="dxa"/>
            <w:shd w:val="clear" w:color="auto" w:fill="auto"/>
          </w:tcPr>
          <w:p w14:paraId="60CC2B8B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75" w:author="Lu Lei (Asst Prof)" w:date="2018-11-16T19:46:00Z"/>
                <w:rFonts w:ascii="Arial" w:hAnsi="Arial" w:cs="Arial"/>
                <w:sz w:val="16"/>
                <w:szCs w:val="16"/>
              </w:rPr>
            </w:pPr>
            <w:ins w:id="276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i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nterior (94</w:t>
              </w:r>
            </w:ins>
            <w:ins w:id="277" w:author="Lu Lei (Asst Prof)" w:date="2018-11-21T10:55:00Z"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ins w:id="278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%), rim + coated buds + vesicles (6</w:t>
              </w:r>
            </w:ins>
            <w:ins w:id="279" w:author="Lu Lei (Asst Prof)" w:date="2018-11-21T10:55:00Z"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ins w:id="280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%) (percentage of gold particle total labeling)</w:t>
              </w:r>
            </w:ins>
          </w:p>
        </w:tc>
        <w:tc>
          <w:tcPr>
            <w:tcW w:w="1890" w:type="dxa"/>
            <w:shd w:val="clear" w:color="auto" w:fill="auto"/>
          </w:tcPr>
          <w:p w14:paraId="13AF5AFA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81" w:author="Lu Lei (Asst Prof)" w:date="2018-11-16T19:46:00Z"/>
                <w:rFonts w:ascii="Arial" w:hAnsi="Arial" w:cs="Arial"/>
                <w:sz w:val="16"/>
                <w:szCs w:val="16"/>
              </w:rPr>
            </w:pPr>
            <w:ins w:id="282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Table II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PEVuZE5vdGU+PENpdGU+PEF1dGhvcj5NYXJ0aW5lei1NZW5hcmd1ZXo8L0F1dGhvcj48WWVhcj4y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PEVuZE5vdGU+PENpdGU+PEF1dGhvcj5NYXJ0aW5lei1NZW5hcmd1ZXo8L0F1dGhvcj48WWVhcj4y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(Martinez-Menarguez et al., 2001)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142EC" w:rsidRPr="00F2481D" w14:paraId="64BE0573" w14:textId="77777777" w:rsidTr="00315639">
        <w:trPr>
          <w:trHeight w:val="440"/>
          <w:ins w:id="283" w:author="Lu Lei (Asst Prof)" w:date="2018-11-16T19:46:00Z"/>
        </w:trPr>
        <w:tc>
          <w:tcPr>
            <w:tcW w:w="445" w:type="dxa"/>
            <w:vMerge/>
            <w:shd w:val="clear" w:color="auto" w:fill="auto"/>
          </w:tcPr>
          <w:p w14:paraId="7DCA0B7F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84" w:author="Lu Lei (Asst Prof)" w:date="2018-11-16T19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4B27F32F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85" w:author="Lu Lei (Asst Prof)" w:date="2018-11-16T19:46:00Z"/>
                <w:rFonts w:ascii="Arial" w:hAnsi="Arial" w:cs="Arial"/>
                <w:sz w:val="16"/>
                <w:szCs w:val="16"/>
              </w:rPr>
            </w:pPr>
            <w:ins w:id="286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FM4 soluble aggregate</w:t>
              </w:r>
            </w:ins>
          </w:p>
        </w:tc>
        <w:tc>
          <w:tcPr>
            <w:tcW w:w="1170" w:type="dxa"/>
            <w:shd w:val="clear" w:color="auto" w:fill="auto"/>
          </w:tcPr>
          <w:p w14:paraId="56A92937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87" w:author="Lu Lei (Asst Prof)" w:date="2018-11-16T19:46:00Z"/>
                <w:rFonts w:ascii="Arial" w:hAnsi="Arial" w:cs="Arial"/>
                <w:sz w:val="16"/>
                <w:szCs w:val="16"/>
              </w:rPr>
            </w:pPr>
            <w:ins w:id="288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</w:t>
              </w:r>
            </w:ins>
          </w:p>
        </w:tc>
        <w:tc>
          <w:tcPr>
            <w:tcW w:w="1170" w:type="dxa"/>
            <w:shd w:val="clear" w:color="auto" w:fill="auto"/>
          </w:tcPr>
          <w:p w14:paraId="329F0656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89" w:author="Lu Lei (Asst Prof)" w:date="2018-11-16T19:46:00Z"/>
                <w:rFonts w:ascii="Arial" w:hAnsi="Arial" w:cs="Arial"/>
                <w:sz w:val="16"/>
                <w:szCs w:val="16"/>
              </w:rPr>
            </w:pPr>
            <w:ins w:id="290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>rim</w:t>
              </w:r>
            </w:ins>
          </w:p>
        </w:tc>
        <w:tc>
          <w:tcPr>
            <w:tcW w:w="2880" w:type="dxa"/>
            <w:shd w:val="clear" w:color="auto" w:fill="auto"/>
          </w:tcPr>
          <w:p w14:paraId="19C2E58A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91" w:author="Lu Lei (Asst Prof)" w:date="2018-11-16T19:46:00Z"/>
                <w:rFonts w:ascii="Arial" w:hAnsi="Arial" w:cs="Arial"/>
                <w:sz w:val="16"/>
                <w:szCs w:val="16"/>
              </w:rPr>
            </w:pPr>
            <w:ins w:id="292" w:author="Lu Lei (Asst Prof)" w:date="2018-11-16T19:46:00Z">
              <w:r>
                <w:rPr>
                  <w:rFonts w:ascii="Arial" w:hAnsi="Arial" w:cs="Arial"/>
                  <w:sz w:val="16"/>
                  <w:szCs w:val="16"/>
                </w:rPr>
                <w:t>r</w:t>
              </w:r>
              <w:r w:rsidRPr="00F2481D">
                <w:rPr>
                  <w:rFonts w:ascii="Arial" w:hAnsi="Arial" w:cs="Arial"/>
                  <w:sz w:val="16"/>
                  <w:szCs w:val="16"/>
                </w:rPr>
                <w:t>im connecting</w:t>
              </w:r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Arial" w:hAnsi="Arial" w:cs="Arial"/>
                  <w:sz w:val="16"/>
                  <w:szCs w:val="16"/>
                </w:rPr>
                <w:t>magavesicles</w:t>
              </w:r>
              <w:proofErr w:type="spellEnd"/>
              <w:r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</w:p>
        </w:tc>
        <w:tc>
          <w:tcPr>
            <w:tcW w:w="1890" w:type="dxa"/>
            <w:shd w:val="clear" w:color="auto" w:fill="auto"/>
          </w:tcPr>
          <w:p w14:paraId="64EC9FDE" w14:textId="77777777" w:rsidR="00B142EC" w:rsidRPr="00F2481D" w:rsidRDefault="00B142EC" w:rsidP="00315639">
            <w:pPr>
              <w:autoSpaceDE w:val="0"/>
              <w:autoSpaceDN w:val="0"/>
              <w:adjustRightInd w:val="0"/>
              <w:rPr>
                <w:ins w:id="293" w:author="Lu Lei (Asst Prof)" w:date="2018-11-16T19:46:00Z"/>
                <w:rFonts w:ascii="Arial" w:hAnsi="Arial" w:cs="Arial"/>
                <w:sz w:val="16"/>
                <w:szCs w:val="16"/>
              </w:rPr>
            </w:pPr>
            <w:ins w:id="294" w:author="Lu Lei (Asst Prof)" w:date="2018-11-16T19:46:00Z">
              <w:r w:rsidRPr="00F2481D">
                <w:rPr>
                  <w:rFonts w:ascii="Arial" w:hAnsi="Arial" w:cs="Arial"/>
                  <w:sz w:val="16"/>
                  <w:szCs w:val="16"/>
                </w:rPr>
                <w:t xml:space="preserve">Fig.4 and 5 </w:t>
              </w:r>
            </w:ins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PEVuZE5vdGU+PENpdGU+PEF1dGhvcj5Wb2xjaHVrPC9BdXRob3I+PFllYXI+MjAwMDwvWWVhcj48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PEVuZE5vdGU+PENpdGU+PEF1dGhvcj5Wb2xjaHVrPC9BdXRob3I+PFllYXI+MjAwMDwvWWVhcj48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</w:fld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(Volchuk et al., 2000)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157669D5" w14:textId="18D70FD0" w:rsidR="008B161E" w:rsidRPr="00516704" w:rsidRDefault="00516704" w:rsidP="00516704">
      <w:pPr>
        <w:spacing w:line="480" w:lineRule="auto"/>
        <w:rPr>
          <w:rFonts w:ascii="Arial" w:eastAsia="Arial" w:hAnsi="Arial" w:cs="Arial"/>
        </w:rPr>
      </w:pPr>
      <w:bookmarkStart w:id="295" w:name="_GoBack"/>
      <w:bookmarkEnd w:id="295"/>
    </w:p>
    <w:sectPr w:rsidR="008B161E" w:rsidRPr="00516704" w:rsidSect="00023AF9">
      <w:footerReference w:type="default" r:id="rId8"/>
      <w:pgSz w:w="11906" w:h="16838"/>
      <w:pgMar w:top="1440" w:right="1440" w:bottom="1440" w:left="1440" w:header="360" w:footer="720" w:gutter="0"/>
      <w:lnNumType w:countBy="1" w:restart="continuous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03D6C" w14:textId="77777777" w:rsidR="00412019" w:rsidRDefault="00412019">
      <w:pPr>
        <w:spacing w:after="0" w:line="240" w:lineRule="auto"/>
      </w:pPr>
      <w:r>
        <w:separator/>
      </w:r>
    </w:p>
  </w:endnote>
  <w:endnote w:type="continuationSeparator" w:id="0">
    <w:p w14:paraId="486FC0EB" w14:textId="77777777" w:rsidR="00412019" w:rsidRDefault="00412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85087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7BD057" w14:textId="77777777" w:rsidR="001A6FA1" w:rsidRDefault="00B142E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67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F48428" w14:textId="77777777" w:rsidR="001A6FA1" w:rsidRDefault="0051670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6E95A" w14:textId="77777777" w:rsidR="00412019" w:rsidRDefault="00412019">
      <w:pPr>
        <w:spacing w:after="0" w:line="240" w:lineRule="auto"/>
      </w:pPr>
      <w:r>
        <w:separator/>
      </w:r>
    </w:p>
  </w:footnote>
  <w:footnote w:type="continuationSeparator" w:id="0">
    <w:p w14:paraId="149226F7" w14:textId="77777777" w:rsidR="00412019" w:rsidRDefault="00412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40722"/>
    <w:multiLevelType w:val="hybridMultilevel"/>
    <w:tmpl w:val="8160B84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CD44D77"/>
    <w:multiLevelType w:val="hybridMultilevel"/>
    <w:tmpl w:val="03D8D71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85948"/>
    <w:multiLevelType w:val="hybridMultilevel"/>
    <w:tmpl w:val="03D8D71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i lu">
    <w15:presenceInfo w15:providerId="Windows Live" w15:userId="26184930ea57b2fd"/>
  </w15:person>
  <w15:person w15:author="Lu Lei (Asst Prof)">
    <w15:presenceInfo w15:providerId="AD" w15:userId="S-1-5-21-32718380-923350327-2003004241-592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2EC"/>
    <w:rsid w:val="00412019"/>
    <w:rsid w:val="00516704"/>
    <w:rsid w:val="009122EE"/>
    <w:rsid w:val="009577CA"/>
    <w:rsid w:val="00B142EC"/>
    <w:rsid w:val="00EB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200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142EC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2E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142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2EC"/>
    <w:rPr>
      <w:rFonts w:ascii="Calibri" w:eastAsia="Calibri" w:hAnsi="Calibri" w:cs="Calibri"/>
      <w:color w:val="000000"/>
      <w:lang w:val="en-US" w:eastAsia="zh-CN"/>
    </w:rPr>
  </w:style>
  <w:style w:type="table" w:styleId="TableGrid">
    <w:name w:val="Table Grid"/>
    <w:basedOn w:val="TableNormal"/>
    <w:uiPriority w:val="39"/>
    <w:rsid w:val="00B142EC"/>
    <w:pPr>
      <w:spacing w:after="0" w:line="240" w:lineRule="auto"/>
    </w:pPr>
    <w:rPr>
      <w:rFonts w:eastAsiaTheme="minorEastAsia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B142EC"/>
  </w:style>
  <w:style w:type="paragraph" w:styleId="BalloonText">
    <w:name w:val="Balloon Text"/>
    <w:basedOn w:val="Normal"/>
    <w:link w:val="BalloonTextChar"/>
    <w:uiPriority w:val="99"/>
    <w:semiHidden/>
    <w:unhideWhenUsed/>
    <w:rsid w:val="0051670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704"/>
    <w:rPr>
      <w:rFonts w:ascii="Lucida Grande" w:eastAsia="Calibri" w:hAnsi="Lucida Grande" w:cs="Lucida Grande"/>
      <w:color w:val="000000"/>
      <w:sz w:val="18"/>
      <w:szCs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142EC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2E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142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2EC"/>
    <w:rPr>
      <w:rFonts w:ascii="Calibri" w:eastAsia="Calibri" w:hAnsi="Calibri" w:cs="Calibri"/>
      <w:color w:val="000000"/>
      <w:lang w:val="en-US" w:eastAsia="zh-CN"/>
    </w:rPr>
  </w:style>
  <w:style w:type="table" w:styleId="TableGrid">
    <w:name w:val="Table Grid"/>
    <w:basedOn w:val="TableNormal"/>
    <w:uiPriority w:val="39"/>
    <w:rsid w:val="00B142EC"/>
    <w:pPr>
      <w:spacing w:after="0" w:line="240" w:lineRule="auto"/>
    </w:pPr>
    <w:rPr>
      <w:rFonts w:eastAsiaTheme="minorEastAsia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B142EC"/>
  </w:style>
  <w:style w:type="paragraph" w:styleId="BalloonText">
    <w:name w:val="Balloon Text"/>
    <w:basedOn w:val="Normal"/>
    <w:link w:val="BalloonTextChar"/>
    <w:uiPriority w:val="99"/>
    <w:semiHidden/>
    <w:unhideWhenUsed/>
    <w:rsid w:val="0051670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704"/>
    <w:rPr>
      <w:rFonts w:ascii="Lucida Grande" w:eastAsia="Calibri" w:hAnsi="Lucida Grande" w:cs="Lucida Grande"/>
      <w:color w:val="000000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3547</Words>
  <Characters>20220</Characters>
  <Application>Microsoft Macintosh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Lu</dc:creator>
  <cp:keywords/>
  <dc:description/>
  <cp:lastModifiedBy>Millicent McConnell</cp:lastModifiedBy>
  <cp:revision>2</cp:revision>
  <dcterms:created xsi:type="dcterms:W3CDTF">2018-11-27T18:26:00Z</dcterms:created>
  <dcterms:modified xsi:type="dcterms:W3CDTF">2018-11-27T18:26:00Z</dcterms:modified>
</cp:coreProperties>
</file>