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D71FC" w14:textId="77777777" w:rsidR="00B142EC" w:rsidRPr="00B46EC0" w:rsidRDefault="00B142EC" w:rsidP="00B142EC">
      <w:pPr>
        <w:spacing w:line="480" w:lineRule="auto"/>
        <w:rPr>
          <w:ins w:id="0" w:author="lei lu" w:date="2018-11-26T12:40:00Z"/>
          <w:rFonts w:ascii="Arial" w:eastAsia="Arial" w:hAnsi="Arial" w:cs="Arial"/>
          <w:b/>
          <w:rPrChange w:id="1" w:author="lei lu" w:date="2018-11-26T12:41:00Z">
            <w:rPr>
              <w:ins w:id="2" w:author="lei lu" w:date="2018-11-26T12:40:00Z"/>
              <w:rFonts w:ascii="Arial" w:eastAsia="Arial" w:hAnsi="Arial" w:cs="Arial"/>
            </w:rPr>
          </w:rPrChange>
        </w:rPr>
      </w:pPr>
      <w:ins w:id="3" w:author="lei lu" w:date="2018-11-26T12:40:00Z">
        <w:r w:rsidRPr="00B46EC0">
          <w:rPr>
            <w:rFonts w:ascii="Arial" w:eastAsia="Arial" w:hAnsi="Arial" w:cs="Arial"/>
            <w:b/>
            <w:rPrChange w:id="4" w:author="lei lu" w:date="2018-11-26T12:41:00Z">
              <w:rPr>
                <w:rFonts w:ascii="Arial" w:eastAsia="Arial" w:hAnsi="Arial" w:cs="Arial"/>
              </w:rPr>
            </w:rPrChange>
          </w:rPr>
          <w:t>Figure supplements</w:t>
        </w:r>
      </w:ins>
    </w:p>
    <w:p w14:paraId="378A7F9A" w14:textId="77777777" w:rsidR="00B142EC" w:rsidRDefault="00B142EC" w:rsidP="00B142EC">
      <w:pPr>
        <w:spacing w:line="480" w:lineRule="auto"/>
        <w:jc w:val="both"/>
        <w:rPr>
          <w:ins w:id="5" w:author="lei lu" w:date="2018-11-26T12:31:00Z"/>
          <w:rFonts w:ascii="Arial" w:eastAsia="Arial" w:hAnsi="Arial" w:cs="Arial"/>
        </w:rPr>
      </w:pPr>
      <w:ins w:id="6" w:author="lei lu" w:date="2018-11-26T12:31:00Z">
        <w:r w:rsidRPr="00F566CB">
          <w:rPr>
            <w:rFonts w:ascii="Arial" w:eastAsia="Arial" w:hAnsi="Arial" w:cs="Arial"/>
            <w:b/>
          </w:rPr>
          <w:t>Figure1</w:t>
        </w:r>
        <w:r>
          <w:rPr>
            <w:rFonts w:ascii="Arial" w:eastAsia="Arial" w:hAnsi="Arial" w:cs="Arial"/>
            <w:b/>
          </w:rPr>
          <w:t>-</w:t>
        </w:r>
        <w:r w:rsidRPr="00F566CB">
          <w:rPr>
            <w:rFonts w:ascii="Arial" w:eastAsia="Arial" w:hAnsi="Arial" w:cs="Arial"/>
            <w:b/>
          </w:rPr>
          <w:t>figure supplement 1</w:t>
        </w:r>
        <w:r w:rsidRPr="00F566CB">
          <w:rPr>
            <w:rFonts w:ascii="Arial" w:eastAsia="Arial" w:hAnsi="Arial" w:cs="Arial"/>
            <w:b/>
          </w:rPr>
          <w:tab/>
        </w:r>
        <w:r>
          <w:rPr>
            <w:rFonts w:ascii="Arial" w:eastAsia="Arial" w:hAnsi="Arial" w:cs="Arial"/>
          </w:rPr>
          <w:t xml:space="preserve">GPP130 displays rim-localization in a majority of native Golgi stacks by EM. (A) Transmitted light image of NRK cells expressing GPP130-APEX2-GFP after APEX2-catalyzed labeling reaction and plastic embedding. (B) Representative overview EM image of a cell expressing GPP130-APEX2-GFP. Scale bar, 2 µm. (C) Categorization of GPP130-APEX2-GFP distribution patterns. The experiment is the same as in Figure 1G. 57 GPP130-APEX2 positive Golgi stacks from 25 cells were imaged. Side and </w:t>
        </w:r>
        <w:proofErr w:type="spellStart"/>
        <w:r>
          <w:rPr>
            <w:rFonts w:ascii="Arial" w:eastAsia="Arial" w:hAnsi="Arial" w:cs="Arial"/>
          </w:rPr>
          <w:t>en</w:t>
        </w:r>
        <w:proofErr w:type="spellEnd"/>
        <w:r>
          <w:rPr>
            <w:rFonts w:ascii="Arial" w:eastAsia="Arial" w:hAnsi="Arial" w:cs="Arial"/>
          </w:rPr>
          <w:t xml:space="preserve"> face views of Golgi stacks are further categorized as rim and non-rim-localization</w:t>
        </w:r>
        <w:r w:rsidRPr="009B0033">
          <w:rPr>
            <w:rFonts w:ascii="Arial" w:eastAsia="Arial" w:hAnsi="Arial" w:cs="Arial"/>
          </w:rPr>
          <w:t xml:space="preserve"> </w:t>
        </w:r>
        <w:r>
          <w:rPr>
            <w:rFonts w:ascii="Arial" w:eastAsia="Arial" w:hAnsi="Arial" w:cs="Arial"/>
          </w:rPr>
          <w:t>according to their APEX2 staining patterns. Scale bar, 200 nm.</w:t>
        </w:r>
      </w:ins>
    </w:p>
    <w:p w14:paraId="574E137B" w14:textId="77777777" w:rsidR="00B142EC" w:rsidRDefault="00B142EC" w:rsidP="00B142EC">
      <w:pPr>
        <w:spacing w:line="480" w:lineRule="auto"/>
        <w:jc w:val="both"/>
        <w:rPr>
          <w:ins w:id="7" w:author="lei lu" w:date="2018-11-26T12:31:00Z"/>
          <w:rFonts w:ascii="Arial" w:eastAsia="Arial" w:hAnsi="Arial" w:cs="Arial"/>
        </w:rPr>
      </w:pPr>
    </w:p>
    <w:p w14:paraId="694E3C09" w14:textId="77777777" w:rsidR="00B142EC" w:rsidRDefault="00B142EC" w:rsidP="00B142EC">
      <w:pPr>
        <w:spacing w:line="480" w:lineRule="auto"/>
        <w:rPr>
          <w:ins w:id="8" w:author="lei lu" w:date="2018-11-26T12:34:00Z"/>
          <w:rFonts w:ascii="Arial" w:eastAsia="Arial" w:hAnsi="Arial" w:cs="Arial"/>
        </w:rPr>
      </w:pPr>
      <w:ins w:id="9" w:author="lei lu" w:date="2018-11-26T12:31:00Z">
        <w:r>
          <w:rPr>
            <w:rFonts w:ascii="Arial" w:eastAsia="Arial" w:hAnsi="Arial" w:cs="Arial"/>
            <w:b/>
          </w:rPr>
          <w:t>Figure 1-figure supplement 2</w:t>
        </w:r>
        <w:r w:rsidRPr="005420CA">
          <w:rPr>
            <w:rFonts w:ascii="Arial" w:eastAsia="Arial" w:hAnsi="Arial" w:cs="Arial"/>
          </w:rPr>
          <w:tab/>
        </w:r>
        <w:r>
          <w:rPr>
            <w:rFonts w:ascii="Arial" w:eastAsia="Arial" w:hAnsi="Arial" w:cs="Arial"/>
          </w:rPr>
          <w:t xml:space="preserve">The N and C-terminus of Giantin, GCC185 and GM130 coincide on the Golgi mini-stack. (A) The ratio of the ring diameter of Giantin N (N-to-N) and C-antibody (C-to-N) to that of N-antibody. In N-to-N, cells were stained by Giantin N-terminus antibody with both Alexa Fluor 488 and 647. In C-to-N, cells were stained by Giantin N and C-terminus antibody conjugated with Alexa Fluor 647 and 488, respectively. Two diameters were measured from Alexa Fluor 488 and 647 channels by line intensity profiles for each Golgi mini-stack and ratios were calculated and plotted. Green line represents the mean. </w:t>
        </w:r>
        <w:r w:rsidRPr="00511CB2">
          <w:rPr>
            <w:rFonts w:ascii="Arial" w:eastAsia="Arial" w:hAnsi="Arial" w:cs="Arial"/>
            <w:i/>
          </w:rPr>
          <w:t>P</w:t>
        </w:r>
        <w:r>
          <w:rPr>
            <w:rFonts w:ascii="Arial" w:eastAsia="Arial" w:hAnsi="Arial" w:cs="Arial"/>
          </w:rPr>
          <w:t xml:space="preserve">-value is from </w:t>
        </w:r>
        <w:r w:rsidRPr="0023749C">
          <w:rPr>
            <w:rFonts w:ascii="Arial" w:eastAsia="Arial" w:hAnsi="Arial" w:cs="Arial"/>
            <w:i/>
          </w:rPr>
          <w:t>t</w:t>
        </w:r>
        <w:r>
          <w:rPr>
            <w:rFonts w:ascii="Arial" w:eastAsia="Arial" w:hAnsi="Arial" w:cs="Arial"/>
          </w:rPr>
          <w:t xml:space="preserve">-test. (B) The N and C-terminus of GCC185 are indicated by GFP and </w:t>
        </w:r>
        <w:proofErr w:type="spellStart"/>
        <w:r>
          <w:rPr>
            <w:rFonts w:ascii="Arial" w:eastAsia="Arial" w:hAnsi="Arial" w:cs="Arial"/>
          </w:rPr>
          <w:t>mCherry</w:t>
        </w:r>
        <w:proofErr w:type="spellEnd"/>
        <w:r>
          <w:rPr>
            <w:rFonts w:ascii="Arial" w:eastAsia="Arial" w:hAnsi="Arial" w:cs="Arial"/>
          </w:rPr>
          <w:t xml:space="preserve"> tag, respectively. (C) The N and C-terminus of GM130 are labeled by corresponding antibodies. The intensity profile is acquired as in Figure 1I. Scale bar, 500 nm.</w:t>
        </w:r>
      </w:ins>
    </w:p>
    <w:p w14:paraId="796203C0" w14:textId="77777777" w:rsidR="00B142EC" w:rsidRDefault="00B142EC" w:rsidP="00B142EC">
      <w:pPr>
        <w:rPr>
          <w:ins w:id="10" w:author="lei lu" w:date="2018-11-26T12:34:00Z"/>
          <w:rFonts w:ascii="Arial" w:eastAsia="Arial" w:hAnsi="Arial" w:cs="Arial"/>
        </w:rPr>
      </w:pPr>
      <w:ins w:id="11" w:author="lei lu" w:date="2018-11-26T12:34:00Z">
        <w:r>
          <w:rPr>
            <w:rFonts w:ascii="Arial" w:eastAsia="Arial" w:hAnsi="Arial" w:cs="Arial"/>
          </w:rPr>
          <w:br w:type="page"/>
        </w:r>
      </w:ins>
    </w:p>
    <w:p w14:paraId="4036DED3" w14:textId="77777777" w:rsidR="00B142EC" w:rsidRDefault="00B142EC">
      <w:pPr>
        <w:spacing w:line="480" w:lineRule="auto"/>
        <w:rPr>
          <w:ins w:id="12" w:author="lei lu" w:date="2018-11-26T12:35:00Z"/>
          <w:rFonts w:ascii="Arial" w:eastAsia="Arial" w:hAnsi="Arial" w:cs="Arial"/>
        </w:rPr>
        <w:pPrChange w:id="13" w:author="lei lu" w:date="2018-11-26T12:35:00Z">
          <w:pPr/>
        </w:pPrChange>
      </w:pPr>
      <w:ins w:id="14" w:author="lei lu" w:date="2018-11-26T12:34:00Z">
        <w:r w:rsidRPr="00A53A87">
          <w:rPr>
            <w:rFonts w:ascii="Arial" w:eastAsia="Arial" w:hAnsi="Arial" w:cs="Arial"/>
            <w:b/>
          </w:rPr>
          <w:lastRenderedPageBreak/>
          <w:t>Figure 2</w:t>
        </w:r>
        <w:r>
          <w:rPr>
            <w:rFonts w:ascii="Arial" w:eastAsia="Arial" w:hAnsi="Arial" w:cs="Arial"/>
            <w:b/>
          </w:rPr>
          <w:t>-figure supplement 1</w:t>
        </w:r>
        <w:r>
          <w:rPr>
            <w:rFonts w:ascii="Arial" w:eastAsia="Arial" w:hAnsi="Arial" w:cs="Arial"/>
          </w:rPr>
          <w:tab/>
          <w:t xml:space="preserve">Typical </w:t>
        </w:r>
        <w:proofErr w:type="spellStart"/>
        <w:r>
          <w:rPr>
            <w:rFonts w:ascii="Arial" w:eastAsia="Arial" w:hAnsi="Arial" w:cs="Arial"/>
          </w:rPr>
          <w:t>en</w:t>
        </w:r>
        <w:proofErr w:type="spellEnd"/>
        <w:r>
          <w:rPr>
            <w:rFonts w:ascii="Arial" w:eastAsia="Arial" w:hAnsi="Arial" w:cs="Arial"/>
          </w:rPr>
          <w:t xml:space="preserve"> face and side view</w:t>
        </w:r>
        <w:r w:rsidRPr="00A53A87">
          <w:rPr>
            <w:rFonts w:ascii="Arial" w:eastAsia="Arial" w:hAnsi="Arial" w:cs="Arial"/>
          </w:rPr>
          <w:t xml:space="preserve"> </w:t>
        </w:r>
        <w:r>
          <w:rPr>
            <w:rFonts w:ascii="Arial" w:eastAsia="Arial" w:hAnsi="Arial" w:cs="Arial"/>
          </w:rPr>
          <w:t xml:space="preserve">images of Golgi transport machinery components. (A-E) ERES, ERGIC and </w:t>
        </w:r>
        <w:r w:rsidRPr="00A53A87">
          <w:rPr>
            <w:rFonts w:ascii="Arial" w:eastAsia="Arial" w:hAnsi="Arial" w:cs="Arial"/>
            <w:i/>
          </w:rPr>
          <w:t>cis</w:t>
        </w:r>
        <w:r>
          <w:rPr>
            <w:rFonts w:ascii="Arial" w:eastAsia="Arial" w:hAnsi="Arial" w:cs="Arial"/>
          </w:rPr>
          <w:t xml:space="preserve">-Golgi proteins (LQ &lt; 0). (F) GRASP55-GFP, a </w:t>
        </w:r>
        <w:r w:rsidRPr="00A53A87">
          <w:rPr>
            <w:rFonts w:ascii="Arial" w:eastAsia="Arial" w:hAnsi="Arial" w:cs="Arial"/>
            <w:i/>
          </w:rPr>
          <w:t>cis</w:t>
        </w:r>
        <w:r>
          <w:rPr>
            <w:rFonts w:ascii="Arial" w:eastAsia="Arial" w:hAnsi="Arial" w:cs="Arial"/>
          </w:rPr>
          <w:t xml:space="preserve">-Golgi protein (0 ≤ LQ &lt; 0.25). (G) </w:t>
        </w:r>
        <w:proofErr w:type="spellStart"/>
        <w:r>
          <w:rPr>
            <w:rFonts w:ascii="Arial" w:eastAsia="Arial" w:hAnsi="Arial" w:cs="Arial"/>
          </w:rPr>
          <w:t>En</w:t>
        </w:r>
        <w:proofErr w:type="spellEnd"/>
        <w:r>
          <w:rPr>
            <w:rFonts w:ascii="Arial" w:eastAsia="Arial" w:hAnsi="Arial" w:cs="Arial"/>
          </w:rPr>
          <w:t xml:space="preserve"> face averaged image of </w:t>
        </w:r>
        <w:r w:rsidRPr="000A0E1A">
          <w:rPr>
            <w:rFonts w:ascii="Arial" w:eastAsia="Arial" w:hAnsi="Arial" w:cs="Arial"/>
          </w:rPr>
          <w:t>GRASP55-GFP</w:t>
        </w:r>
        <w:r w:rsidRPr="00897583">
          <w:rPr>
            <w:rFonts w:ascii="Arial" w:eastAsia="Arial" w:hAnsi="Arial" w:cs="Arial"/>
          </w:rPr>
          <w:t xml:space="preserve"> </w:t>
        </w:r>
        <w:r>
          <w:rPr>
            <w:rFonts w:ascii="Arial" w:eastAsia="Arial" w:hAnsi="Arial" w:cs="Arial"/>
          </w:rPr>
          <w:t>and the corresponding radial mean intensity profile. n, the number of averaged Golgi mini-stack images. Scale bar, 500 nm.</w:t>
        </w:r>
      </w:ins>
      <w:ins w:id="15" w:author="lei lu" w:date="2018-11-26T12:35:00Z">
        <w:r>
          <w:rPr>
            <w:rFonts w:ascii="Arial" w:eastAsia="Arial" w:hAnsi="Arial" w:cs="Arial"/>
          </w:rPr>
          <w:br w:type="page"/>
        </w:r>
      </w:ins>
    </w:p>
    <w:p w14:paraId="140F2B15" w14:textId="6942C385" w:rsidR="00B142EC" w:rsidRDefault="00B142EC" w:rsidP="00B142EC">
      <w:pPr>
        <w:spacing w:line="480" w:lineRule="auto"/>
        <w:jc w:val="both"/>
        <w:rPr>
          <w:ins w:id="16" w:author="lei lu" w:date="2018-11-26T12:35:00Z"/>
          <w:rFonts w:ascii="Arial" w:eastAsia="Arial" w:hAnsi="Arial" w:cs="Arial"/>
        </w:rPr>
      </w:pPr>
      <w:moveToRangeStart w:id="17" w:author="lei lu" w:date="2018-11-26T12:35:00Z" w:name="move530999045"/>
      <w:ins w:id="18" w:author="lei lu" w:date="2018-11-26T12:35:00Z">
        <w:r w:rsidRPr="000A0E1A">
          <w:rPr>
            <w:rFonts w:ascii="Arial" w:eastAsia="Arial" w:hAnsi="Arial" w:cs="Arial"/>
            <w:b/>
          </w:rPr>
          <w:lastRenderedPageBreak/>
          <w:t>Figure 3-figure supplement 1</w:t>
        </w:r>
      </w:ins>
      <w:r w:rsidR="009122EE">
        <w:rPr>
          <w:rFonts w:ascii="Arial" w:eastAsia="Arial" w:hAnsi="Arial" w:cs="Arial"/>
          <w:b/>
        </w:rPr>
        <w:tab/>
      </w:r>
      <w:proofErr w:type="spellStart"/>
      <w:ins w:id="19" w:author="lei lu" w:date="2018-11-26T12:35:00Z">
        <w:r>
          <w:rPr>
            <w:rFonts w:ascii="Arial" w:eastAsia="Arial" w:hAnsi="Arial" w:cs="Arial"/>
          </w:rPr>
          <w:t>E</w:t>
        </w:r>
        <w:r w:rsidRPr="00FE121A">
          <w:rPr>
            <w:rFonts w:ascii="Arial" w:eastAsia="Arial" w:hAnsi="Arial" w:cs="Arial"/>
          </w:rPr>
          <w:t>n</w:t>
        </w:r>
        <w:proofErr w:type="spellEnd"/>
        <w:r w:rsidRPr="00FE121A">
          <w:rPr>
            <w:rFonts w:ascii="Arial" w:eastAsia="Arial" w:hAnsi="Arial" w:cs="Arial"/>
          </w:rPr>
          <w:t xml:space="preserve"> face and side view images of </w:t>
        </w:r>
        <w:r>
          <w:rPr>
            <w:rFonts w:ascii="Arial" w:eastAsia="Arial" w:hAnsi="Arial" w:cs="Arial"/>
          </w:rPr>
          <w:t>the m</w:t>
        </w:r>
        <w:r w:rsidRPr="00FE121A">
          <w:rPr>
            <w:rFonts w:ascii="Arial" w:eastAsia="Arial" w:hAnsi="Arial" w:cs="Arial"/>
          </w:rPr>
          <w:t>edial</w:t>
        </w:r>
        <w:r>
          <w:rPr>
            <w:rFonts w:ascii="Arial" w:eastAsia="Arial" w:hAnsi="Arial" w:cs="Arial"/>
          </w:rPr>
          <w:t xml:space="preserve"> and</w:t>
        </w:r>
        <w:r w:rsidRPr="00FE121A">
          <w:rPr>
            <w:rFonts w:ascii="Arial" w:eastAsia="Arial" w:hAnsi="Arial" w:cs="Arial"/>
          </w:rPr>
          <w:t xml:space="preserve"> </w:t>
        </w:r>
        <w:r w:rsidRPr="00FE121A">
          <w:rPr>
            <w:rFonts w:ascii="Arial" w:eastAsia="Arial" w:hAnsi="Arial" w:cs="Arial"/>
            <w:i/>
          </w:rPr>
          <w:t>trans</w:t>
        </w:r>
        <w:r w:rsidRPr="00FE121A">
          <w:rPr>
            <w:rFonts w:ascii="Arial" w:eastAsia="Arial" w:hAnsi="Arial" w:cs="Arial"/>
          </w:rPr>
          <w:t>-Golgi</w:t>
        </w:r>
        <w:r>
          <w:rPr>
            <w:rFonts w:ascii="Arial" w:eastAsia="Arial" w:hAnsi="Arial" w:cs="Arial"/>
          </w:rPr>
          <w:t xml:space="preserve"> SNAREs, including GS15 and GS28,</w:t>
        </w:r>
        <w:r w:rsidRPr="00FE121A">
          <w:rPr>
            <w:rFonts w:ascii="Arial" w:eastAsia="Arial" w:hAnsi="Arial" w:cs="Arial"/>
          </w:rPr>
          <w:t xml:space="preserve"> </w:t>
        </w:r>
        <w:r>
          <w:rPr>
            <w:rFonts w:ascii="Arial" w:eastAsia="Arial" w:hAnsi="Arial" w:cs="Arial"/>
          </w:rPr>
          <w:t>showed their rim localization (A and C)</w:t>
        </w:r>
        <w:r w:rsidRPr="00FE121A">
          <w:rPr>
            <w:rFonts w:ascii="Arial" w:eastAsia="Arial" w:hAnsi="Arial" w:cs="Arial"/>
          </w:rPr>
          <w:t xml:space="preserve">. </w:t>
        </w:r>
        <w:r>
          <w:rPr>
            <w:rFonts w:ascii="Arial" w:eastAsia="Arial" w:hAnsi="Arial" w:cs="Arial"/>
          </w:rPr>
          <w:t xml:space="preserve">(B and D) Corresponding </w:t>
        </w:r>
        <w:proofErr w:type="spellStart"/>
        <w:r>
          <w:rPr>
            <w:rFonts w:ascii="Arial" w:eastAsia="Arial" w:hAnsi="Arial" w:cs="Arial"/>
          </w:rPr>
          <w:t>en</w:t>
        </w:r>
        <w:proofErr w:type="spellEnd"/>
        <w:r>
          <w:rPr>
            <w:rFonts w:ascii="Arial" w:eastAsia="Arial" w:hAnsi="Arial" w:cs="Arial"/>
          </w:rPr>
          <w:t xml:space="preserve"> face</w:t>
        </w:r>
        <w:r w:rsidRPr="00D73F03">
          <w:rPr>
            <w:rFonts w:ascii="Arial" w:eastAsia="Arial" w:hAnsi="Arial" w:cs="Arial"/>
          </w:rPr>
          <w:t xml:space="preserve"> </w:t>
        </w:r>
        <w:r>
          <w:rPr>
            <w:rFonts w:ascii="Arial" w:eastAsia="Arial" w:hAnsi="Arial" w:cs="Arial"/>
          </w:rPr>
          <w:t>averaged images and radial mean intensity profiles.</w:t>
        </w:r>
        <w:r w:rsidRPr="00FE121A">
          <w:rPr>
            <w:rFonts w:ascii="Arial" w:eastAsia="Arial" w:hAnsi="Arial" w:cs="Arial"/>
          </w:rPr>
          <w:t xml:space="preserve"> </w:t>
        </w:r>
        <w:r>
          <w:rPr>
            <w:rFonts w:ascii="Arial" w:eastAsia="Arial" w:hAnsi="Arial" w:cs="Arial"/>
          </w:rPr>
          <w:t>n, the number of averaged mini-stack images.</w:t>
        </w:r>
        <w:r w:rsidRPr="00FE121A">
          <w:rPr>
            <w:rFonts w:ascii="Arial" w:eastAsia="Arial" w:hAnsi="Arial" w:cs="Arial"/>
          </w:rPr>
          <w:t xml:space="preserve"> </w:t>
        </w:r>
        <w:r>
          <w:rPr>
            <w:rFonts w:ascii="Arial" w:eastAsia="Arial" w:hAnsi="Arial" w:cs="Arial"/>
          </w:rPr>
          <w:t>Scale bar, 500 nm.</w:t>
        </w:r>
      </w:ins>
    </w:p>
    <w:p w14:paraId="24F483B8" w14:textId="77777777" w:rsidR="00B142EC" w:rsidRDefault="00B142EC" w:rsidP="00B142EC">
      <w:pPr>
        <w:spacing w:line="480" w:lineRule="auto"/>
        <w:jc w:val="both"/>
        <w:rPr>
          <w:ins w:id="20" w:author="lei lu" w:date="2018-11-26T12:35:00Z"/>
          <w:rFonts w:ascii="Arial" w:eastAsia="Arial" w:hAnsi="Arial" w:cs="Arial"/>
        </w:rPr>
      </w:pPr>
    </w:p>
    <w:p w14:paraId="536E016F" w14:textId="4B973FD5" w:rsidR="00B142EC" w:rsidDel="00B46EC0" w:rsidRDefault="00B142EC" w:rsidP="00B142EC">
      <w:pPr>
        <w:spacing w:line="480" w:lineRule="auto"/>
        <w:jc w:val="both"/>
        <w:rPr>
          <w:ins w:id="21" w:author="lei lu" w:date="2018-11-26T12:35:00Z"/>
          <w:del w:id="22" w:author="lei lu" w:date="2018-11-26T12:36:00Z"/>
          <w:rFonts w:ascii="Arial" w:eastAsia="Arial" w:hAnsi="Arial" w:cs="Arial"/>
        </w:rPr>
      </w:pPr>
      <w:ins w:id="23" w:author="lei lu" w:date="2018-11-26T12:35:00Z">
        <w:r w:rsidRPr="000A0E1A">
          <w:rPr>
            <w:rFonts w:ascii="Arial" w:eastAsia="Arial" w:hAnsi="Arial" w:cs="Arial"/>
            <w:b/>
          </w:rPr>
          <w:t>Figure 3-figure supplement 2</w:t>
        </w:r>
      </w:ins>
      <w:r w:rsidR="009122EE">
        <w:rPr>
          <w:rFonts w:ascii="Arial" w:eastAsia="Arial" w:hAnsi="Arial" w:cs="Arial"/>
          <w:b/>
        </w:rPr>
        <w:tab/>
      </w:r>
      <w:proofErr w:type="gramStart"/>
      <w:ins w:id="24" w:author="lei lu" w:date="2018-11-26T12:35:00Z">
        <w:r>
          <w:rPr>
            <w:rFonts w:ascii="Arial" w:eastAsia="Arial" w:hAnsi="Arial" w:cs="Arial"/>
          </w:rPr>
          <w:t>The</w:t>
        </w:r>
        <w:proofErr w:type="gramEnd"/>
        <w:r>
          <w:rPr>
            <w:rFonts w:ascii="Arial" w:eastAsia="Arial" w:hAnsi="Arial" w:cs="Arial"/>
          </w:rPr>
          <w:t xml:space="preserve"> lateral localization of </w:t>
        </w:r>
        <w:r w:rsidRPr="00FE121A">
          <w:rPr>
            <w:rFonts w:ascii="Arial" w:eastAsia="Arial" w:hAnsi="Arial" w:cs="Arial"/>
          </w:rPr>
          <w:t xml:space="preserve">components </w:t>
        </w:r>
        <w:r>
          <w:rPr>
            <w:rFonts w:ascii="Arial" w:eastAsia="Arial" w:hAnsi="Arial" w:cs="Arial"/>
          </w:rPr>
          <w:t xml:space="preserve">of the </w:t>
        </w:r>
        <w:r w:rsidRPr="00FE121A">
          <w:rPr>
            <w:rFonts w:ascii="Arial" w:eastAsia="Arial" w:hAnsi="Arial" w:cs="Arial"/>
            <w:i/>
          </w:rPr>
          <w:t>trans</w:t>
        </w:r>
        <w:r w:rsidRPr="00FE121A">
          <w:rPr>
            <w:rFonts w:ascii="Arial" w:eastAsia="Arial" w:hAnsi="Arial" w:cs="Arial"/>
          </w:rPr>
          <w:t>-Golgi</w:t>
        </w:r>
        <w:r>
          <w:rPr>
            <w:rFonts w:ascii="Arial" w:eastAsia="Arial" w:hAnsi="Arial" w:cs="Arial"/>
          </w:rPr>
          <w:t xml:space="preserve"> and TGN</w:t>
        </w:r>
        <w:r w:rsidRPr="00FE121A">
          <w:rPr>
            <w:rFonts w:ascii="Arial" w:eastAsia="Arial" w:hAnsi="Arial" w:cs="Arial"/>
          </w:rPr>
          <w:t xml:space="preserve"> transport machinery </w:t>
        </w:r>
        <w:r>
          <w:rPr>
            <w:rFonts w:ascii="Arial" w:eastAsia="Arial" w:hAnsi="Arial" w:cs="Arial"/>
          </w:rPr>
          <w:t xml:space="preserve">in </w:t>
        </w:r>
        <w:r w:rsidRPr="00FE121A">
          <w:rPr>
            <w:rFonts w:ascii="Arial" w:eastAsia="Arial" w:hAnsi="Arial" w:cs="Arial"/>
          </w:rPr>
          <w:t xml:space="preserve">the Golgi mini-stack. </w:t>
        </w:r>
        <w:r>
          <w:rPr>
            <w:rFonts w:ascii="Arial" w:eastAsia="Arial" w:hAnsi="Arial" w:cs="Arial"/>
          </w:rPr>
          <w:t xml:space="preserve">(A, C and E-M) </w:t>
        </w:r>
        <w:proofErr w:type="spellStart"/>
        <w:r>
          <w:rPr>
            <w:rFonts w:ascii="Arial" w:eastAsia="Arial" w:hAnsi="Arial" w:cs="Arial"/>
          </w:rPr>
          <w:t>E</w:t>
        </w:r>
        <w:r w:rsidRPr="00FE121A">
          <w:rPr>
            <w:rFonts w:ascii="Arial" w:eastAsia="Arial" w:hAnsi="Arial" w:cs="Arial"/>
          </w:rPr>
          <w:t>n</w:t>
        </w:r>
        <w:proofErr w:type="spellEnd"/>
        <w:r w:rsidRPr="00FE121A">
          <w:rPr>
            <w:rFonts w:ascii="Arial" w:eastAsia="Arial" w:hAnsi="Arial" w:cs="Arial"/>
          </w:rPr>
          <w:t xml:space="preserve"> face and side view images of </w:t>
        </w:r>
        <w:r w:rsidRPr="00FE121A">
          <w:rPr>
            <w:rFonts w:ascii="Arial" w:eastAsia="Arial" w:hAnsi="Arial" w:cs="Arial"/>
            <w:i/>
          </w:rPr>
          <w:t>trans</w:t>
        </w:r>
        <w:r w:rsidRPr="00FE121A">
          <w:rPr>
            <w:rFonts w:ascii="Arial" w:eastAsia="Arial" w:hAnsi="Arial" w:cs="Arial"/>
          </w:rPr>
          <w:t>-Golgi</w:t>
        </w:r>
        <w:r>
          <w:rPr>
            <w:rFonts w:ascii="Arial" w:eastAsia="Arial" w:hAnsi="Arial" w:cs="Arial"/>
          </w:rPr>
          <w:t xml:space="preserve"> and TGN</w:t>
        </w:r>
        <w:r w:rsidRPr="00FE121A">
          <w:rPr>
            <w:rFonts w:ascii="Arial" w:eastAsia="Arial" w:hAnsi="Arial" w:cs="Arial"/>
          </w:rPr>
          <w:t xml:space="preserve"> transport machinery components</w:t>
        </w:r>
        <w:r>
          <w:rPr>
            <w:rFonts w:ascii="Arial" w:eastAsia="Arial" w:hAnsi="Arial" w:cs="Arial"/>
          </w:rPr>
          <w:t xml:space="preserve"> (LQ ≥ 1.0)</w:t>
        </w:r>
        <w:r w:rsidRPr="00FE121A">
          <w:rPr>
            <w:rFonts w:ascii="Arial" w:eastAsia="Arial" w:hAnsi="Arial" w:cs="Arial"/>
          </w:rPr>
          <w:t xml:space="preserve">. </w:t>
        </w:r>
        <w:r>
          <w:rPr>
            <w:rFonts w:ascii="Arial" w:eastAsia="Arial" w:hAnsi="Arial" w:cs="Arial"/>
          </w:rPr>
          <w:t xml:space="preserve">(B and D) </w:t>
        </w:r>
        <w:proofErr w:type="spellStart"/>
        <w:r>
          <w:rPr>
            <w:rFonts w:ascii="Arial" w:eastAsia="Arial" w:hAnsi="Arial" w:cs="Arial"/>
          </w:rPr>
          <w:t>En</w:t>
        </w:r>
        <w:proofErr w:type="spellEnd"/>
        <w:r>
          <w:rPr>
            <w:rFonts w:ascii="Arial" w:eastAsia="Arial" w:hAnsi="Arial" w:cs="Arial"/>
          </w:rPr>
          <w:t xml:space="preserve"> face averaged images and radial mean intensity profiles</w:t>
        </w:r>
        <w:r w:rsidRPr="007124BC">
          <w:rPr>
            <w:rFonts w:ascii="Arial" w:eastAsia="Arial" w:hAnsi="Arial" w:cs="Arial"/>
          </w:rPr>
          <w:t xml:space="preserve"> </w:t>
        </w:r>
        <w:r>
          <w:rPr>
            <w:rFonts w:ascii="Arial" w:eastAsia="Arial" w:hAnsi="Arial" w:cs="Arial"/>
          </w:rPr>
          <w:t>corresponding to (A) and (C).</w:t>
        </w:r>
        <w:r w:rsidRPr="00FE121A">
          <w:rPr>
            <w:rFonts w:ascii="Arial" w:eastAsia="Arial" w:hAnsi="Arial" w:cs="Arial"/>
          </w:rPr>
          <w:t xml:space="preserve"> </w:t>
        </w:r>
        <w:r>
          <w:rPr>
            <w:rFonts w:ascii="Arial" w:eastAsia="Arial" w:hAnsi="Arial" w:cs="Arial"/>
          </w:rPr>
          <w:t>n, the number of averaged mini-stack images.</w:t>
        </w:r>
        <w:r w:rsidRPr="00FE121A">
          <w:rPr>
            <w:rFonts w:ascii="Arial" w:eastAsia="Arial" w:hAnsi="Arial" w:cs="Arial"/>
          </w:rPr>
          <w:t xml:space="preserve"> Arrows in (</w:t>
        </w:r>
        <w:r>
          <w:rPr>
            <w:rFonts w:ascii="Arial" w:eastAsia="Arial" w:hAnsi="Arial" w:cs="Arial"/>
          </w:rPr>
          <w:t>H</w:t>
        </w:r>
        <w:r w:rsidRPr="00FE121A">
          <w:rPr>
            <w:rFonts w:ascii="Arial" w:eastAsia="Arial" w:hAnsi="Arial" w:cs="Arial"/>
          </w:rPr>
          <w:t xml:space="preserve">) indicate colocalization between CLCB and </w:t>
        </w:r>
        <w:proofErr w:type="spellStart"/>
        <w:r>
          <w:rPr>
            <w:rFonts w:ascii="Arial" w:eastAsia="Arial" w:hAnsi="Arial" w:cs="Arial"/>
          </w:rPr>
          <w:t>Furin</w:t>
        </w:r>
        <w:proofErr w:type="spellEnd"/>
        <w:r w:rsidRPr="00FE121A">
          <w:rPr>
            <w:rFonts w:ascii="Arial" w:eastAsia="Arial" w:hAnsi="Arial" w:cs="Arial"/>
          </w:rPr>
          <w:t>-GFP.</w:t>
        </w:r>
        <w:r>
          <w:rPr>
            <w:rFonts w:ascii="Arial" w:eastAsia="Arial" w:hAnsi="Arial" w:cs="Arial"/>
          </w:rPr>
          <w:t xml:space="preserve"> Scale bar, 500 nm.</w:t>
        </w:r>
      </w:ins>
    </w:p>
    <w:p w14:paraId="3E39E620" w14:textId="77777777" w:rsidR="00B142EC" w:rsidRDefault="00B142EC">
      <w:pPr>
        <w:spacing w:line="480" w:lineRule="auto"/>
        <w:jc w:val="both"/>
        <w:rPr>
          <w:ins w:id="25" w:author="lei lu" w:date="2018-11-26T12:35:00Z"/>
          <w:rFonts w:ascii="Arial" w:eastAsia="Arial" w:hAnsi="Arial" w:cs="Arial"/>
          <w:b/>
        </w:rPr>
        <w:pPrChange w:id="26" w:author="lei lu" w:date="2018-11-26T12:36:00Z">
          <w:pPr/>
        </w:pPrChange>
      </w:pPr>
      <w:ins w:id="27" w:author="lei lu" w:date="2018-11-26T12:35:00Z">
        <w:r>
          <w:rPr>
            <w:rFonts w:ascii="Arial" w:eastAsia="Arial" w:hAnsi="Arial" w:cs="Arial"/>
            <w:b/>
          </w:rPr>
          <w:br w:type="page"/>
        </w:r>
      </w:ins>
    </w:p>
    <w:moveToRangeEnd w:id="17"/>
    <w:p w14:paraId="4E3E3B8E" w14:textId="77777777" w:rsidR="00B142EC" w:rsidRDefault="00B142EC" w:rsidP="00B142EC">
      <w:pPr>
        <w:spacing w:line="480" w:lineRule="auto"/>
        <w:jc w:val="both"/>
        <w:rPr>
          <w:ins w:id="28" w:author="lei lu" w:date="2018-11-26T12:36:00Z"/>
          <w:rFonts w:ascii="Arial" w:eastAsia="Arial" w:hAnsi="Arial" w:cs="Arial"/>
        </w:rPr>
      </w:pPr>
      <w:ins w:id="29" w:author="lei lu" w:date="2018-11-26T12:36:00Z">
        <w:r w:rsidRPr="00A53A87">
          <w:rPr>
            <w:rFonts w:ascii="Arial" w:eastAsia="Arial" w:hAnsi="Arial" w:cs="Arial"/>
            <w:b/>
          </w:rPr>
          <w:lastRenderedPageBreak/>
          <w:t xml:space="preserve">Figure </w:t>
        </w:r>
        <w:r>
          <w:rPr>
            <w:rFonts w:ascii="Arial" w:eastAsia="Arial" w:hAnsi="Arial" w:cs="Arial"/>
            <w:b/>
          </w:rPr>
          <w:t>4-figure supplement 1</w:t>
        </w:r>
        <w:r>
          <w:rPr>
            <w:rFonts w:ascii="Arial" w:eastAsia="Arial" w:hAnsi="Arial" w:cs="Arial"/>
          </w:rPr>
          <w:tab/>
        </w:r>
        <w:r w:rsidRPr="00E9375E">
          <w:rPr>
            <w:rFonts w:ascii="Arial" w:eastAsia="Arial" w:hAnsi="Arial" w:cs="Arial"/>
          </w:rPr>
          <w:t>Golgi enzymes</w:t>
        </w:r>
        <w:r>
          <w:rPr>
            <w:rFonts w:ascii="Arial" w:eastAsia="Arial" w:hAnsi="Arial" w:cs="Arial"/>
          </w:rPr>
          <w:t xml:space="preserve"> that primarily display central disk localization at the interior of medial and </w:t>
        </w:r>
        <w:r w:rsidRPr="0042649E">
          <w:rPr>
            <w:rFonts w:ascii="Arial" w:eastAsia="Arial" w:hAnsi="Arial" w:cs="Arial"/>
            <w:i/>
          </w:rPr>
          <w:t>trans</w:t>
        </w:r>
        <w:r>
          <w:rPr>
            <w:rFonts w:ascii="Arial" w:eastAsia="Arial" w:hAnsi="Arial" w:cs="Arial"/>
          </w:rPr>
          <w:t xml:space="preserve">-Golgi cisternae. (A, C, E, G, I, K, M, O, Q and S) </w:t>
        </w:r>
        <w:proofErr w:type="spellStart"/>
        <w:r>
          <w:rPr>
            <w:rFonts w:ascii="Arial" w:eastAsia="Arial" w:hAnsi="Arial" w:cs="Arial"/>
          </w:rPr>
          <w:t>En</w:t>
        </w:r>
        <w:proofErr w:type="spellEnd"/>
        <w:r>
          <w:rPr>
            <w:rFonts w:ascii="Arial" w:eastAsia="Arial" w:hAnsi="Arial" w:cs="Arial"/>
          </w:rPr>
          <w:t xml:space="preserve"> face view</w:t>
        </w:r>
        <w:r w:rsidRPr="00A53A87">
          <w:rPr>
            <w:rFonts w:ascii="Arial" w:eastAsia="Arial" w:hAnsi="Arial" w:cs="Arial"/>
          </w:rPr>
          <w:t xml:space="preserve"> </w:t>
        </w:r>
        <w:r>
          <w:rPr>
            <w:rFonts w:ascii="Arial" w:eastAsia="Arial" w:hAnsi="Arial" w:cs="Arial"/>
          </w:rPr>
          <w:t xml:space="preserve">images of Golgi enzymes and SLC35C1. Side view images are also shown in (A). Dotted arrows and boxes and line intensity profiles are used or acquired as in Figure 1K. (B, D, F, H, J, L, N, P, R and T) Corresponding </w:t>
        </w:r>
        <w:proofErr w:type="spellStart"/>
        <w:r>
          <w:rPr>
            <w:rFonts w:ascii="Arial" w:eastAsia="Arial" w:hAnsi="Arial" w:cs="Arial"/>
          </w:rPr>
          <w:t>en</w:t>
        </w:r>
        <w:proofErr w:type="spellEnd"/>
        <w:r>
          <w:rPr>
            <w:rFonts w:ascii="Arial" w:eastAsia="Arial" w:hAnsi="Arial" w:cs="Arial"/>
          </w:rPr>
          <w:t xml:space="preserve"> face averaged images and radial mean intensity profiles.</w:t>
        </w:r>
        <w:r w:rsidRPr="00FE121A">
          <w:rPr>
            <w:rFonts w:ascii="Arial" w:eastAsia="Arial" w:hAnsi="Arial" w:cs="Arial"/>
          </w:rPr>
          <w:t xml:space="preserve"> </w:t>
        </w:r>
        <w:r>
          <w:rPr>
            <w:rFonts w:ascii="Arial" w:eastAsia="Arial" w:hAnsi="Arial" w:cs="Arial"/>
          </w:rPr>
          <w:t>n, the number of averaged mini-stack images.</w:t>
        </w:r>
        <w:r w:rsidRPr="00FE121A">
          <w:rPr>
            <w:rFonts w:ascii="Arial" w:eastAsia="Arial" w:hAnsi="Arial" w:cs="Arial"/>
          </w:rPr>
          <w:t xml:space="preserve"> </w:t>
        </w:r>
        <w:r>
          <w:rPr>
            <w:rFonts w:ascii="Arial" w:eastAsia="Arial" w:hAnsi="Arial" w:cs="Arial"/>
          </w:rPr>
          <w:t xml:space="preserve">(U) </w:t>
        </w:r>
        <w:r w:rsidRPr="00E70319">
          <w:rPr>
            <w:rFonts w:ascii="Arial" w:eastAsia="Arial" w:hAnsi="Arial" w:cs="Arial"/>
          </w:rPr>
          <w:t>MGAT</w:t>
        </w:r>
        <w:r>
          <w:rPr>
            <w:rFonts w:ascii="Arial" w:eastAsia="Arial" w:hAnsi="Arial" w:cs="Arial"/>
          </w:rPr>
          <w:t xml:space="preserve">2-APEX2 biotinylated proteins mainly localize to the cisternal interior. Cells expressing </w:t>
        </w:r>
        <w:r w:rsidRPr="00E70319">
          <w:rPr>
            <w:rFonts w:ascii="Arial" w:eastAsia="Arial" w:hAnsi="Arial" w:cs="Arial"/>
          </w:rPr>
          <w:t>MGAT</w:t>
        </w:r>
        <w:r>
          <w:rPr>
            <w:rFonts w:ascii="Arial" w:eastAsia="Arial" w:hAnsi="Arial" w:cs="Arial"/>
          </w:rPr>
          <w:t>2-APEX2-GFP were subjected to APEX2-catalyzed reaction to biotinylate its neighboring proteins. The biotinylated proteins were detected by Alexa Fluor 594 conjugated streptavidin (streptavidin-594). The line intensity profile is generated as in Figure 1K. Scale bar, 500 nm.</w:t>
        </w:r>
      </w:ins>
    </w:p>
    <w:p w14:paraId="447F9FEF" w14:textId="31A53BFF" w:rsidR="00B142EC" w:rsidRDefault="00B142EC" w:rsidP="00B142EC">
      <w:pPr>
        <w:spacing w:line="480" w:lineRule="auto"/>
        <w:jc w:val="both"/>
        <w:rPr>
          <w:ins w:id="30" w:author="lei lu" w:date="2018-11-26T12:36:00Z"/>
          <w:rFonts w:ascii="Arial" w:eastAsia="Arial" w:hAnsi="Arial" w:cs="Arial"/>
        </w:rPr>
      </w:pPr>
      <w:ins w:id="31" w:author="lei lu" w:date="2018-11-26T12:36:00Z">
        <w:r w:rsidRPr="00CF3BB2">
          <w:rPr>
            <w:rFonts w:ascii="Arial" w:eastAsia="Arial" w:hAnsi="Arial" w:cs="Arial"/>
            <w:b/>
          </w:rPr>
          <w:t xml:space="preserve">Figure </w:t>
        </w:r>
        <w:r>
          <w:rPr>
            <w:rFonts w:ascii="Arial" w:eastAsia="Arial" w:hAnsi="Arial" w:cs="Arial"/>
            <w:b/>
          </w:rPr>
          <w:t>4-</w:t>
        </w:r>
        <w:r w:rsidRPr="00CF3BB2">
          <w:rPr>
            <w:rFonts w:ascii="Arial" w:eastAsia="Arial" w:hAnsi="Arial" w:cs="Arial"/>
            <w:b/>
          </w:rPr>
          <w:t xml:space="preserve">figure supplement </w:t>
        </w:r>
        <w:r>
          <w:rPr>
            <w:rFonts w:ascii="Arial" w:eastAsia="Arial" w:hAnsi="Arial" w:cs="Arial"/>
            <w:b/>
          </w:rPr>
          <w:t>2</w:t>
        </w:r>
      </w:ins>
      <w:r w:rsidR="009122EE">
        <w:rPr>
          <w:rFonts w:ascii="Arial" w:eastAsia="Arial" w:hAnsi="Arial" w:cs="Arial"/>
          <w:b/>
        </w:rPr>
        <w:tab/>
      </w:r>
      <w:ins w:id="32" w:author="lei lu" w:date="2018-11-26T12:36:00Z">
        <w:r>
          <w:rPr>
            <w:rFonts w:ascii="Arial" w:eastAsia="Arial" w:hAnsi="Arial" w:cs="Arial"/>
          </w:rPr>
          <w:t xml:space="preserve">Golgi enzymes, Man1B1, </w:t>
        </w:r>
        <w:proofErr w:type="spellStart"/>
        <w:r>
          <w:rPr>
            <w:rFonts w:ascii="Arial" w:eastAsia="Arial" w:hAnsi="Arial" w:cs="Arial"/>
          </w:rPr>
          <w:t>ManII</w:t>
        </w:r>
        <w:proofErr w:type="spellEnd"/>
        <w:r>
          <w:rPr>
            <w:rFonts w:ascii="Arial" w:eastAsia="Arial" w:hAnsi="Arial" w:cs="Arial"/>
          </w:rPr>
          <w:t xml:space="preserve"> and TPST2, display ring-pattern localization. (A, C and E) </w:t>
        </w:r>
        <w:proofErr w:type="spellStart"/>
        <w:r>
          <w:rPr>
            <w:rFonts w:ascii="Arial" w:eastAsia="Arial" w:hAnsi="Arial" w:cs="Arial"/>
          </w:rPr>
          <w:t>En</w:t>
        </w:r>
        <w:proofErr w:type="spellEnd"/>
        <w:r>
          <w:rPr>
            <w:rFonts w:ascii="Arial" w:eastAsia="Arial" w:hAnsi="Arial" w:cs="Arial"/>
          </w:rPr>
          <w:t xml:space="preserve"> face view images. (B, D and F) Corresponding </w:t>
        </w:r>
        <w:proofErr w:type="spellStart"/>
        <w:r>
          <w:rPr>
            <w:rFonts w:ascii="Arial" w:eastAsia="Arial" w:hAnsi="Arial" w:cs="Arial"/>
          </w:rPr>
          <w:t>en</w:t>
        </w:r>
        <w:proofErr w:type="spellEnd"/>
        <w:r>
          <w:rPr>
            <w:rFonts w:ascii="Arial" w:eastAsia="Arial" w:hAnsi="Arial" w:cs="Arial"/>
          </w:rPr>
          <w:t xml:space="preserve"> face averaged images and radial mean intensity profiles.</w:t>
        </w:r>
        <w:r w:rsidRPr="00FE121A">
          <w:rPr>
            <w:rFonts w:ascii="Arial" w:eastAsia="Arial" w:hAnsi="Arial" w:cs="Arial"/>
          </w:rPr>
          <w:t xml:space="preserve"> </w:t>
        </w:r>
        <w:r>
          <w:rPr>
            <w:rFonts w:ascii="Arial" w:eastAsia="Arial" w:hAnsi="Arial" w:cs="Arial"/>
          </w:rPr>
          <w:t>n, the number of averaged mini-stack images.</w:t>
        </w:r>
        <w:r w:rsidRPr="00FE121A">
          <w:rPr>
            <w:rFonts w:ascii="Arial" w:eastAsia="Arial" w:hAnsi="Arial" w:cs="Arial"/>
          </w:rPr>
          <w:t xml:space="preserve"> </w:t>
        </w:r>
        <w:r>
          <w:rPr>
            <w:rFonts w:ascii="Arial" w:eastAsia="Arial" w:hAnsi="Arial" w:cs="Arial"/>
          </w:rPr>
          <w:t>The line intensity profile is generated as in Figure 1K. Scale bar, 500 nm.</w:t>
        </w:r>
      </w:ins>
    </w:p>
    <w:p w14:paraId="6F277C7F" w14:textId="14E9494D" w:rsidR="00B142EC" w:rsidRDefault="00B142EC">
      <w:pPr>
        <w:spacing w:line="480" w:lineRule="auto"/>
        <w:jc w:val="both"/>
        <w:rPr>
          <w:ins w:id="33" w:author="lei lu" w:date="2018-11-26T12:38:00Z"/>
          <w:rFonts w:ascii="Arial" w:eastAsia="Arial" w:hAnsi="Arial" w:cs="Arial"/>
        </w:rPr>
        <w:pPrChange w:id="34" w:author="lei lu" w:date="2018-11-26T12:38:00Z">
          <w:pPr/>
        </w:pPrChange>
      </w:pPr>
      <w:ins w:id="35" w:author="lei lu" w:date="2018-11-26T12:36:00Z">
        <w:r w:rsidRPr="00CF3BB2">
          <w:rPr>
            <w:rFonts w:ascii="Arial" w:eastAsia="Arial" w:hAnsi="Arial" w:cs="Arial"/>
            <w:b/>
          </w:rPr>
          <w:t xml:space="preserve">Figure </w:t>
        </w:r>
        <w:r>
          <w:rPr>
            <w:rFonts w:ascii="Arial" w:eastAsia="Arial" w:hAnsi="Arial" w:cs="Arial"/>
            <w:b/>
          </w:rPr>
          <w:t>4-</w:t>
        </w:r>
        <w:r w:rsidRPr="00CF3BB2">
          <w:rPr>
            <w:rFonts w:ascii="Arial" w:eastAsia="Arial" w:hAnsi="Arial" w:cs="Arial"/>
            <w:b/>
          </w:rPr>
          <w:t xml:space="preserve">figure supplement </w:t>
        </w:r>
        <w:r>
          <w:rPr>
            <w:rFonts w:ascii="Arial" w:eastAsia="Arial" w:hAnsi="Arial" w:cs="Arial"/>
            <w:b/>
          </w:rPr>
          <w:t>3</w:t>
        </w:r>
      </w:ins>
      <w:r w:rsidR="009122EE">
        <w:rPr>
          <w:rFonts w:ascii="Arial" w:eastAsia="Arial" w:hAnsi="Arial" w:cs="Arial"/>
          <w:b/>
        </w:rPr>
        <w:tab/>
      </w:r>
      <w:ins w:id="36" w:author="lei lu" w:date="2018-11-26T12:36:00Z">
        <w:r w:rsidRPr="00E70319">
          <w:rPr>
            <w:rFonts w:ascii="Arial" w:eastAsia="Arial" w:hAnsi="Arial" w:cs="Arial"/>
          </w:rPr>
          <w:t>MGAT</w:t>
        </w:r>
        <w:r>
          <w:rPr>
            <w:rFonts w:ascii="Arial" w:eastAsia="Arial" w:hAnsi="Arial" w:cs="Arial"/>
          </w:rPr>
          <w:t xml:space="preserve">2 mainly localizes to the cisternal interior in native Golgi stacks by EM. (A) Transmitted light image of NRK cells expressing MGAT2-APEX2-GFP after APEX2-catalyzed labeling reaction and plastic embedding. (B) Representative overview EM image of a cell expressing MGAT2-APEX2-GFP. Scale bar, 2 µm. (C) Categorization of MGAT2-APEX2-GFP distribution patterns. The experiment is the same as in Figure 4I. 58 MGAT2-APEX2 positive Golgi stacks from 14 cells were imaged. Side and </w:t>
        </w:r>
        <w:proofErr w:type="spellStart"/>
        <w:r>
          <w:rPr>
            <w:rFonts w:ascii="Arial" w:eastAsia="Arial" w:hAnsi="Arial" w:cs="Arial"/>
          </w:rPr>
          <w:t>en</w:t>
        </w:r>
        <w:proofErr w:type="spellEnd"/>
        <w:r>
          <w:rPr>
            <w:rFonts w:ascii="Arial" w:eastAsia="Arial" w:hAnsi="Arial" w:cs="Arial"/>
          </w:rPr>
          <w:t xml:space="preserve"> face views of Golgi stacks are further categorized as interior and rim-localization</w:t>
        </w:r>
        <w:r w:rsidRPr="009B0033">
          <w:rPr>
            <w:rFonts w:ascii="Arial" w:eastAsia="Arial" w:hAnsi="Arial" w:cs="Arial"/>
          </w:rPr>
          <w:t xml:space="preserve"> </w:t>
        </w:r>
        <w:r>
          <w:rPr>
            <w:rFonts w:ascii="Arial" w:eastAsia="Arial" w:hAnsi="Arial" w:cs="Arial"/>
          </w:rPr>
          <w:t>according to their APEX2 staining patterns. Scale bar, 200 nm.</w:t>
        </w:r>
      </w:ins>
      <w:ins w:id="37" w:author="lei lu" w:date="2018-11-26T12:38:00Z">
        <w:r>
          <w:rPr>
            <w:rFonts w:ascii="Arial" w:eastAsia="Arial" w:hAnsi="Arial" w:cs="Arial"/>
          </w:rPr>
          <w:br w:type="page"/>
        </w:r>
      </w:ins>
    </w:p>
    <w:p w14:paraId="58E00AD2" w14:textId="1B29B694" w:rsidR="00B142EC" w:rsidRDefault="00B142EC" w:rsidP="00B142EC">
      <w:pPr>
        <w:spacing w:line="480" w:lineRule="auto"/>
        <w:rPr>
          <w:ins w:id="38" w:author="lei lu" w:date="2018-11-26T12:37:00Z"/>
          <w:rFonts w:ascii="Arial" w:eastAsia="Arial" w:hAnsi="Arial" w:cs="Arial"/>
        </w:rPr>
      </w:pPr>
      <w:ins w:id="39" w:author="lei lu" w:date="2018-11-26T12:37:00Z">
        <w:r>
          <w:rPr>
            <w:rFonts w:ascii="Arial" w:eastAsia="Arial" w:hAnsi="Arial" w:cs="Arial"/>
            <w:b/>
          </w:rPr>
          <w:lastRenderedPageBreak/>
          <w:t>Figure 5-video s</w:t>
        </w:r>
        <w:r w:rsidRPr="006A379A">
          <w:rPr>
            <w:rFonts w:ascii="Arial" w:eastAsia="Arial" w:hAnsi="Arial" w:cs="Arial"/>
            <w:b/>
          </w:rPr>
          <w:t>upplement</w:t>
        </w:r>
        <w:r>
          <w:rPr>
            <w:rFonts w:ascii="Arial" w:eastAsia="Arial" w:hAnsi="Arial" w:cs="Arial"/>
            <w:b/>
          </w:rPr>
          <w:t xml:space="preserve"> 1</w:t>
        </w:r>
      </w:ins>
      <w:r w:rsidR="009122EE">
        <w:rPr>
          <w:rFonts w:ascii="Arial" w:eastAsia="Arial" w:hAnsi="Arial" w:cs="Arial"/>
          <w:b/>
        </w:rPr>
        <w:tab/>
      </w:r>
      <w:ins w:id="40" w:author="lei lu" w:date="2018-11-26T12:37:00Z">
        <w:r w:rsidRPr="0004287C">
          <w:rPr>
            <w:rFonts w:ascii="Arial" w:eastAsia="Arial" w:hAnsi="Arial" w:cs="Arial"/>
          </w:rPr>
          <w:t xml:space="preserve">Live-cell imaging showing the interior localization of </w:t>
        </w:r>
        <w:proofErr w:type="spellStart"/>
        <w:r w:rsidRPr="0004287C">
          <w:rPr>
            <w:rFonts w:ascii="Arial" w:eastAsia="Arial" w:hAnsi="Arial" w:cs="Arial"/>
          </w:rPr>
          <w:t>mCherry</w:t>
        </w:r>
        <w:proofErr w:type="spellEnd"/>
        <w:r w:rsidRPr="0004287C">
          <w:rPr>
            <w:rFonts w:ascii="Arial" w:eastAsia="Arial" w:hAnsi="Arial" w:cs="Arial"/>
          </w:rPr>
          <w:t xml:space="preserve">-GPI during its transition through the Golgi mini-stack. </w:t>
        </w:r>
        <w:r>
          <w:rPr>
            <w:rFonts w:ascii="Arial" w:eastAsia="Arial" w:hAnsi="Arial" w:cs="Arial"/>
          </w:rPr>
          <w:t xml:space="preserve">This movie corresponds to the boxed region of Figure 5C. The time lapse was acquired every 3 min after the addition of biotin. </w:t>
        </w:r>
        <w:proofErr w:type="spellStart"/>
        <w:r>
          <w:rPr>
            <w:rFonts w:ascii="Arial" w:eastAsia="Arial" w:hAnsi="Arial" w:cs="Arial"/>
          </w:rPr>
          <w:t>mCherry</w:t>
        </w:r>
        <w:proofErr w:type="spellEnd"/>
        <w:r>
          <w:rPr>
            <w:rFonts w:ascii="Arial" w:eastAsia="Arial" w:hAnsi="Arial" w:cs="Arial"/>
          </w:rPr>
          <w:t>-GPI and GFP-Golgin84 are shown in red and green respectively.</w:t>
        </w:r>
      </w:ins>
    </w:p>
    <w:p w14:paraId="260C0FB4" w14:textId="07A1869A" w:rsidR="00B142EC" w:rsidRDefault="00B142EC" w:rsidP="00B142EC">
      <w:pPr>
        <w:spacing w:line="480" w:lineRule="auto"/>
        <w:rPr>
          <w:ins w:id="41" w:author="lei lu" w:date="2018-11-26T12:37:00Z"/>
          <w:rFonts w:ascii="Arial" w:eastAsia="Arial" w:hAnsi="Arial" w:cs="Arial"/>
        </w:rPr>
      </w:pPr>
      <w:ins w:id="42" w:author="lei lu" w:date="2018-11-26T12:37:00Z">
        <w:r w:rsidRPr="00A53A87">
          <w:rPr>
            <w:rFonts w:ascii="Arial" w:eastAsia="Arial" w:hAnsi="Arial" w:cs="Arial"/>
            <w:b/>
          </w:rPr>
          <w:t xml:space="preserve">Figure </w:t>
        </w:r>
        <w:r>
          <w:rPr>
            <w:rFonts w:ascii="Arial" w:eastAsia="Arial" w:hAnsi="Arial" w:cs="Arial"/>
            <w:b/>
          </w:rPr>
          <w:t>5-figure supplement 1</w:t>
        </w:r>
      </w:ins>
      <w:r w:rsidR="009122EE">
        <w:rPr>
          <w:rFonts w:ascii="Arial" w:eastAsia="Arial" w:hAnsi="Arial" w:cs="Arial"/>
          <w:b/>
        </w:rPr>
        <w:tab/>
      </w:r>
      <w:ins w:id="43" w:author="lei lu" w:date="2018-11-26T12:37:00Z">
        <w:r>
          <w:rPr>
            <w:rFonts w:ascii="Arial" w:eastAsia="Arial" w:hAnsi="Arial" w:cs="Arial"/>
          </w:rPr>
          <w:t xml:space="preserve">Conventional or small size secretory cargos can localize to the cisternal interior during their intra-Golgi transport. (A-D) </w:t>
        </w:r>
        <w:proofErr w:type="spellStart"/>
        <w:r>
          <w:rPr>
            <w:rFonts w:ascii="Arial" w:eastAsia="Arial" w:hAnsi="Arial" w:cs="Arial"/>
          </w:rPr>
          <w:t>En</w:t>
        </w:r>
        <w:proofErr w:type="spellEnd"/>
        <w:r>
          <w:rPr>
            <w:rFonts w:ascii="Arial" w:eastAsia="Arial" w:hAnsi="Arial" w:cs="Arial"/>
          </w:rPr>
          <w:t xml:space="preserve"> face view images of E-cadherin, VSVG, secretory GFP and CD8a-Furin during the chase after ER synchronization. Experiments were similar to Figure 5A. Similar to Figure 5B, the right of each panel displays corresponding LQ vs time plot measured from the same experiment. Arrows indicate budding membrane carriers. Scale bar, 500 nm. Error bar, mean ± SEM. n, the number of Golgi mini-stacks used for the calculation.</w:t>
        </w:r>
      </w:ins>
    </w:p>
    <w:p w14:paraId="37C33812" w14:textId="33E9BBFC" w:rsidR="00B142EC" w:rsidRDefault="00B142EC" w:rsidP="00B142EC">
      <w:pPr>
        <w:spacing w:line="480" w:lineRule="auto"/>
        <w:rPr>
          <w:ins w:id="44" w:author="lei lu" w:date="2018-11-26T12:37:00Z"/>
          <w:rFonts w:ascii="Arial" w:eastAsia="Arial" w:hAnsi="Arial" w:cs="Arial"/>
        </w:rPr>
      </w:pPr>
      <w:ins w:id="45" w:author="lei lu" w:date="2018-11-26T12:37:00Z">
        <w:r w:rsidRPr="004C2D12">
          <w:rPr>
            <w:rFonts w:ascii="Arial" w:eastAsia="Arial" w:hAnsi="Arial" w:cs="Arial"/>
            <w:b/>
          </w:rPr>
          <w:t>Figure 5-figure supplement 2</w:t>
        </w:r>
      </w:ins>
      <w:r w:rsidR="009122EE">
        <w:rPr>
          <w:rFonts w:ascii="Arial" w:eastAsia="Arial" w:hAnsi="Arial" w:cs="Arial"/>
        </w:rPr>
        <w:tab/>
      </w:r>
      <w:ins w:id="46" w:author="lei lu" w:date="2018-11-26T12:37:00Z">
        <w:r>
          <w:rPr>
            <w:rFonts w:ascii="Arial" w:eastAsia="Arial" w:hAnsi="Arial" w:cs="Arial"/>
          </w:rPr>
          <w:t xml:space="preserve">ST6Gal1 mainly localizes to the cisternal interior under VSVG traffic wave. HeLa cells co-expressing VSVG-SBP-Flag (a RUSH reporter), ST6Gal1-moxGFP and </w:t>
        </w:r>
        <w:proofErr w:type="spellStart"/>
        <w:r>
          <w:rPr>
            <w:rFonts w:ascii="Arial" w:eastAsia="Arial" w:hAnsi="Arial" w:cs="Arial"/>
          </w:rPr>
          <w:t>GalT-mCherry</w:t>
        </w:r>
        <w:proofErr w:type="spellEnd"/>
        <w:r>
          <w:rPr>
            <w:rFonts w:ascii="Arial" w:eastAsia="Arial" w:hAnsi="Arial" w:cs="Arial"/>
          </w:rPr>
          <w:t xml:space="preserve"> were subjected to biotin to chase VSVG along the secretory pathway. At various chase time, cells were fixed, immuno-stained and imaged. (A) </w:t>
        </w:r>
        <w:proofErr w:type="spellStart"/>
        <w:r>
          <w:rPr>
            <w:rFonts w:ascii="Arial" w:eastAsia="Arial" w:hAnsi="Arial" w:cs="Arial"/>
          </w:rPr>
          <w:t>En</w:t>
        </w:r>
        <w:proofErr w:type="spellEnd"/>
        <w:r>
          <w:rPr>
            <w:rFonts w:ascii="Arial" w:eastAsia="Arial" w:hAnsi="Arial" w:cs="Arial"/>
          </w:rPr>
          <w:t xml:space="preserve"> face averaged images of ST6Gal1 and endogenous Giantin during the chase. The dotted red circle indicates the interior region of interest (ROI), which has the radius of ST6Gal1 at steady-state transport (Figure 4J). (B) The plot of VSVG’s LQ vs chase time. VSVG-SBP-Flag and endogenous GM130 were immuno-stained and, in combination with </w:t>
        </w:r>
        <w:proofErr w:type="spellStart"/>
        <w:r>
          <w:rPr>
            <w:rFonts w:ascii="Arial" w:eastAsia="Arial" w:hAnsi="Arial" w:cs="Arial"/>
          </w:rPr>
          <w:t>GalT-mCherry</w:t>
        </w:r>
        <w:proofErr w:type="spellEnd"/>
        <w:r>
          <w:rPr>
            <w:rFonts w:ascii="Arial" w:eastAsia="Arial" w:hAnsi="Arial" w:cs="Arial"/>
          </w:rPr>
          <w:t>, LQs of VSVG were calculated by GLIM to demonstrate the intra-Golgi trafficking status of VSVG. (C) The percentage of interior ST6Gal1 within the interior ROI during the chase of VSVG. Error bar, mean ± SEM. n, the number of Golgi mini-stacks used for the calculation.</w:t>
        </w:r>
      </w:ins>
    </w:p>
    <w:p w14:paraId="574ACF8C" w14:textId="7F7C3D2D" w:rsidR="00B142EC" w:rsidRDefault="00B142EC">
      <w:pPr>
        <w:spacing w:line="480" w:lineRule="auto"/>
        <w:rPr>
          <w:ins w:id="47" w:author="Lu Lei (Asst Prof)" w:date="2018-11-15T17:25:00Z"/>
          <w:rFonts w:ascii="Arial" w:eastAsia="Arial" w:hAnsi="Arial" w:cs="Arial"/>
        </w:rPr>
        <w:pPrChange w:id="48" w:author="lei lu" w:date="2018-11-26T11:50:00Z">
          <w:pPr/>
        </w:pPrChange>
      </w:pPr>
      <w:ins w:id="49" w:author="lei lu" w:date="2018-11-26T12:37:00Z">
        <w:r w:rsidRPr="000A0E1A">
          <w:rPr>
            <w:rFonts w:ascii="Arial" w:eastAsia="Arial" w:hAnsi="Arial" w:cs="Arial"/>
            <w:b/>
          </w:rPr>
          <w:t xml:space="preserve">Figure 5-figure supplement </w:t>
        </w:r>
        <w:r>
          <w:rPr>
            <w:rFonts w:ascii="Arial" w:eastAsia="Arial" w:hAnsi="Arial" w:cs="Arial"/>
            <w:b/>
          </w:rPr>
          <w:t>3</w:t>
        </w:r>
      </w:ins>
      <w:r w:rsidR="009122EE">
        <w:rPr>
          <w:rFonts w:ascii="Arial" w:eastAsia="Arial" w:hAnsi="Arial" w:cs="Arial"/>
        </w:rPr>
        <w:tab/>
      </w:r>
      <w:bookmarkStart w:id="50" w:name="_GoBack"/>
      <w:bookmarkEnd w:id="50"/>
      <w:ins w:id="51" w:author="lei lu" w:date="2018-11-26T12:37:00Z">
        <w:r>
          <w:rPr>
            <w:rFonts w:ascii="Arial" w:eastAsia="Arial" w:hAnsi="Arial" w:cs="Arial"/>
          </w:rPr>
          <w:t xml:space="preserve">Bulky secretory cargos are restricted to the cisternal rim during their intra-Golgi transport. (A) The image of GFP-Nup133-mut-substituted nuclear pores and the histogram of the total intensity of a nuclear pore. Cells were depleted of endogenous Nup133 by shRNA and allowed to simultaneously express shRNA-resistant </w:t>
        </w:r>
        <w:r>
          <w:rPr>
            <w:rFonts w:ascii="Arial" w:eastAsia="Arial" w:hAnsi="Arial" w:cs="Arial"/>
          </w:rPr>
          <w:lastRenderedPageBreak/>
          <w:t>GFP-Nup133-mut. A typical image was shown above and the total intensity of a nuclear pore was plotted in the histogram below. (B-D) Estimating copy numbers of GFP-</w:t>
        </w:r>
        <w:proofErr w:type="spellStart"/>
        <w:r>
          <w:rPr>
            <w:rFonts w:ascii="Arial" w:eastAsia="Arial" w:hAnsi="Arial" w:cs="Arial"/>
          </w:rPr>
          <w:t>collagenX</w:t>
        </w:r>
        <w:proofErr w:type="spellEnd"/>
        <w:r>
          <w:rPr>
            <w:rFonts w:ascii="Arial" w:eastAsia="Arial" w:hAnsi="Arial" w:cs="Arial"/>
          </w:rPr>
          <w:t>, GFP-FM4-CD8a and FM4-moxGFP in a Golgi punctum. Left, the image of typical Golgi puncta; right, the histogram of the copy number in a Golgi punctum. (E) FM4-moxGFP partitions to the cisternal-rim upon aggregation. The organization of these panels is similar to Figure 5G. Scale bars represent 500 nm unless specified otherwise.</w:t>
        </w:r>
      </w:ins>
      <w:ins w:id="52" w:author="Lu Lei (Asst Prof)" w:date="2018-11-15T17:25:00Z">
        <w:r>
          <w:rPr>
            <w:rFonts w:ascii="Arial" w:eastAsia="Arial" w:hAnsi="Arial" w:cs="Arial"/>
          </w:rPr>
          <w:br w:type="page"/>
        </w:r>
      </w:ins>
    </w:p>
    <w:p w14:paraId="6C0912DC" w14:textId="77777777" w:rsidR="00B142EC" w:rsidRDefault="00B142EC" w:rsidP="00B142EC">
      <w:pPr>
        <w:spacing w:line="480" w:lineRule="auto"/>
        <w:jc w:val="both"/>
        <w:rPr>
          <w:ins w:id="53" w:author="lei lu" w:date="2018-11-26T12:41:00Z"/>
          <w:rFonts w:ascii="Arial" w:eastAsia="Arial" w:hAnsi="Arial" w:cs="Arial"/>
          <w:b/>
        </w:rPr>
      </w:pPr>
      <w:ins w:id="54" w:author="lei lu" w:date="2018-11-26T12:41:00Z">
        <w:r>
          <w:rPr>
            <w:rFonts w:ascii="Arial" w:eastAsia="Arial" w:hAnsi="Arial" w:cs="Arial"/>
            <w:b/>
          </w:rPr>
          <w:lastRenderedPageBreak/>
          <w:t>Supplem</w:t>
        </w:r>
      </w:ins>
      <w:ins w:id="55" w:author="lei lu" w:date="2018-11-26T12:42:00Z">
        <w:r>
          <w:rPr>
            <w:rFonts w:ascii="Arial" w:eastAsia="Arial" w:hAnsi="Arial" w:cs="Arial"/>
            <w:b/>
          </w:rPr>
          <w:t>entary files</w:t>
        </w:r>
      </w:ins>
    </w:p>
    <w:p w14:paraId="33257C6E" w14:textId="77777777" w:rsidR="00B142EC" w:rsidRDefault="00B142EC" w:rsidP="00B142EC">
      <w:pPr>
        <w:spacing w:line="480" w:lineRule="auto"/>
        <w:jc w:val="both"/>
        <w:rPr>
          <w:ins w:id="56" w:author="lei lu" w:date="2018-11-26T11:50:00Z"/>
          <w:rFonts w:ascii="Arial" w:eastAsia="Arial" w:hAnsi="Arial" w:cs="Arial"/>
          <w:b/>
        </w:rPr>
      </w:pPr>
      <w:ins w:id="57" w:author="lei lu" w:date="2018-11-26T11:50:00Z">
        <w:r>
          <w:rPr>
            <w:rFonts w:ascii="Arial" w:eastAsia="Arial" w:hAnsi="Arial" w:cs="Arial"/>
            <w:b/>
          </w:rPr>
          <w:t xml:space="preserve">Supplementary </w:t>
        </w:r>
      </w:ins>
      <w:ins w:id="58" w:author="lei lu" w:date="2018-11-26T12:30:00Z">
        <w:r>
          <w:rPr>
            <w:rFonts w:ascii="Arial" w:eastAsia="Arial" w:hAnsi="Arial" w:cs="Arial"/>
            <w:b/>
          </w:rPr>
          <w:t>f</w:t>
        </w:r>
      </w:ins>
      <w:ins w:id="59" w:author="lei lu" w:date="2018-11-26T11:50:00Z">
        <w:r>
          <w:rPr>
            <w:rFonts w:ascii="Arial" w:eastAsia="Arial" w:hAnsi="Arial" w:cs="Arial"/>
            <w:b/>
          </w:rPr>
          <w:t>ile 1</w:t>
        </w:r>
      </w:ins>
    </w:p>
    <w:p w14:paraId="40236133" w14:textId="77777777" w:rsidR="00B142EC" w:rsidRPr="000A0E1A" w:rsidRDefault="00B142EC" w:rsidP="00B142EC">
      <w:pPr>
        <w:spacing w:line="480" w:lineRule="auto"/>
        <w:rPr>
          <w:ins w:id="60" w:author="lei lu" w:date="2018-11-26T11:50:00Z"/>
          <w:rFonts w:ascii="Arial" w:eastAsia="Arial" w:hAnsi="Arial" w:cs="Arial"/>
        </w:rPr>
      </w:pPr>
      <w:ins w:id="61" w:author="lei lu" w:date="2018-11-26T11:50:00Z">
        <w:r>
          <w:rPr>
            <w:rFonts w:ascii="Arial" w:eastAsia="Arial" w:hAnsi="Arial" w:cs="Arial"/>
          </w:rPr>
          <w:t xml:space="preserve">Mouse Genome Informatics (MGI) and Human Genome Organization Gene Nomenclature Committee (HGNC) official full names of glycosylation enzymes used in this study. The official full name of </w:t>
        </w:r>
        <w:proofErr w:type="spellStart"/>
        <w:r>
          <w:rPr>
            <w:rFonts w:ascii="Arial" w:eastAsia="Arial" w:hAnsi="Arial" w:cs="Arial"/>
          </w:rPr>
          <w:t>ManII</w:t>
        </w:r>
        <w:proofErr w:type="spellEnd"/>
        <w:r>
          <w:rPr>
            <w:rFonts w:ascii="Arial" w:eastAsia="Arial" w:hAnsi="Arial" w:cs="Arial"/>
          </w:rPr>
          <w:t xml:space="preserve"> is from MGI while the rest are from HGNC. Except </w:t>
        </w:r>
        <w:proofErr w:type="spellStart"/>
        <w:r>
          <w:rPr>
            <w:rFonts w:ascii="Arial" w:eastAsia="Arial" w:hAnsi="Arial" w:cs="Arial"/>
          </w:rPr>
          <w:t>GalT</w:t>
        </w:r>
        <w:proofErr w:type="spellEnd"/>
        <w:r>
          <w:rPr>
            <w:rFonts w:ascii="Arial" w:eastAsia="Arial" w:hAnsi="Arial" w:cs="Arial"/>
          </w:rPr>
          <w:t xml:space="preserve"> and </w:t>
        </w:r>
        <w:proofErr w:type="spellStart"/>
        <w:r>
          <w:rPr>
            <w:rFonts w:ascii="Arial" w:eastAsia="Arial" w:hAnsi="Arial" w:cs="Arial"/>
          </w:rPr>
          <w:t>ManII</w:t>
        </w:r>
        <w:proofErr w:type="spellEnd"/>
        <w:r>
          <w:rPr>
            <w:rFonts w:ascii="Arial" w:eastAsia="Arial" w:hAnsi="Arial" w:cs="Arial"/>
          </w:rPr>
          <w:t>, all names are official symbols.</w:t>
        </w:r>
      </w:ins>
    </w:p>
    <w:tbl>
      <w:tblPr>
        <w:tblW w:w="8910" w:type="dxa"/>
        <w:tblLook w:val="04A0" w:firstRow="1" w:lastRow="0" w:firstColumn="1" w:lastColumn="0" w:noHBand="0" w:noVBand="1"/>
      </w:tblPr>
      <w:tblGrid>
        <w:gridCol w:w="1440"/>
        <w:gridCol w:w="1648"/>
        <w:gridCol w:w="5822"/>
      </w:tblGrid>
      <w:tr w:rsidR="00B142EC" w:rsidRPr="004E1279" w14:paraId="5CA9E71C" w14:textId="77777777" w:rsidTr="00315639">
        <w:trPr>
          <w:trHeight w:val="144"/>
          <w:ins w:id="62" w:author="lei lu" w:date="2018-11-26T11:50:00Z"/>
        </w:trPr>
        <w:tc>
          <w:tcPr>
            <w:tcW w:w="1440" w:type="dxa"/>
            <w:tcBorders>
              <w:top w:val="single" w:sz="4" w:space="0" w:color="auto"/>
              <w:left w:val="nil"/>
              <w:bottom w:val="single" w:sz="4" w:space="0" w:color="auto"/>
              <w:right w:val="nil"/>
            </w:tcBorders>
            <w:shd w:val="clear" w:color="000000" w:fill="D9D9D9"/>
            <w:noWrap/>
            <w:vAlign w:val="center"/>
            <w:hideMark/>
          </w:tcPr>
          <w:p w14:paraId="2854C82E"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63" w:author="lei lu" w:date="2018-11-26T11:50:00Z"/>
                <w:rFonts w:ascii="Arial" w:eastAsia="Times New Roman" w:hAnsi="Arial" w:cs="Arial"/>
                <w:sz w:val="16"/>
                <w:szCs w:val="16"/>
              </w:rPr>
            </w:pPr>
            <w:ins w:id="64" w:author="lei lu" w:date="2018-11-26T11:50:00Z">
              <w:r w:rsidRPr="004E1279">
                <w:rPr>
                  <w:rFonts w:ascii="Arial" w:eastAsia="Times New Roman" w:hAnsi="Arial" w:cs="Arial"/>
                  <w:sz w:val="16"/>
                  <w:szCs w:val="16"/>
                </w:rPr>
                <w:t>name</w:t>
              </w:r>
            </w:ins>
          </w:p>
        </w:tc>
        <w:tc>
          <w:tcPr>
            <w:tcW w:w="1648" w:type="dxa"/>
            <w:tcBorders>
              <w:top w:val="single" w:sz="4" w:space="0" w:color="auto"/>
              <w:left w:val="nil"/>
              <w:bottom w:val="single" w:sz="4" w:space="0" w:color="auto"/>
              <w:right w:val="nil"/>
            </w:tcBorders>
            <w:shd w:val="clear" w:color="000000" w:fill="D9D9D9"/>
            <w:noWrap/>
            <w:vAlign w:val="center"/>
            <w:hideMark/>
          </w:tcPr>
          <w:p w14:paraId="579060B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65" w:author="lei lu" w:date="2018-11-26T11:50:00Z"/>
                <w:rFonts w:ascii="Arial" w:eastAsia="Times New Roman" w:hAnsi="Arial" w:cs="Arial"/>
                <w:sz w:val="16"/>
                <w:szCs w:val="16"/>
              </w:rPr>
            </w:pPr>
            <w:ins w:id="66" w:author="lei lu" w:date="2018-11-26T11:50:00Z">
              <w:r w:rsidRPr="004E1279">
                <w:rPr>
                  <w:rFonts w:ascii="Arial" w:eastAsia="Times New Roman" w:hAnsi="Arial" w:cs="Arial"/>
                  <w:sz w:val="16"/>
                  <w:szCs w:val="16"/>
                </w:rPr>
                <w:t>GenBank Accession No.:</w:t>
              </w:r>
            </w:ins>
          </w:p>
        </w:tc>
        <w:tc>
          <w:tcPr>
            <w:tcW w:w="5822" w:type="dxa"/>
            <w:tcBorders>
              <w:top w:val="single" w:sz="4" w:space="0" w:color="auto"/>
              <w:left w:val="nil"/>
              <w:bottom w:val="single" w:sz="4" w:space="0" w:color="auto"/>
              <w:right w:val="nil"/>
            </w:tcBorders>
            <w:shd w:val="clear" w:color="000000" w:fill="D9D9D9"/>
            <w:noWrap/>
            <w:vAlign w:val="center"/>
            <w:hideMark/>
          </w:tcPr>
          <w:p w14:paraId="58DACAFB"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67" w:author="lei lu" w:date="2018-11-26T11:50:00Z"/>
                <w:rFonts w:ascii="Arial" w:eastAsia="Times New Roman" w:hAnsi="Arial" w:cs="Arial"/>
                <w:sz w:val="16"/>
                <w:szCs w:val="16"/>
              </w:rPr>
            </w:pPr>
            <w:ins w:id="68" w:author="lei lu" w:date="2018-11-26T11:50:00Z">
              <w:r>
                <w:rPr>
                  <w:rFonts w:ascii="Arial" w:eastAsia="Times New Roman" w:hAnsi="Arial" w:cs="Arial"/>
                  <w:sz w:val="16"/>
                  <w:szCs w:val="16"/>
                </w:rPr>
                <w:t xml:space="preserve">official </w:t>
              </w:r>
              <w:r w:rsidRPr="004E1279">
                <w:rPr>
                  <w:rFonts w:ascii="Arial" w:eastAsia="Times New Roman" w:hAnsi="Arial" w:cs="Arial"/>
                  <w:sz w:val="16"/>
                  <w:szCs w:val="16"/>
                </w:rPr>
                <w:t>full name</w:t>
              </w:r>
            </w:ins>
          </w:p>
        </w:tc>
      </w:tr>
      <w:tr w:rsidR="00B142EC" w:rsidRPr="004E1279" w14:paraId="2F30EFD7" w14:textId="77777777" w:rsidTr="00315639">
        <w:trPr>
          <w:trHeight w:val="144"/>
          <w:ins w:id="69" w:author="lei lu" w:date="2018-11-26T11:50:00Z"/>
        </w:trPr>
        <w:tc>
          <w:tcPr>
            <w:tcW w:w="1440" w:type="dxa"/>
            <w:tcBorders>
              <w:top w:val="nil"/>
              <w:left w:val="nil"/>
              <w:bottom w:val="nil"/>
              <w:right w:val="nil"/>
            </w:tcBorders>
            <w:shd w:val="clear" w:color="auto" w:fill="auto"/>
            <w:noWrap/>
            <w:vAlign w:val="center"/>
            <w:hideMark/>
          </w:tcPr>
          <w:p w14:paraId="7D13F489"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70" w:author="lei lu" w:date="2018-11-26T11:50:00Z"/>
                <w:rFonts w:ascii="Arial" w:eastAsia="Times New Roman" w:hAnsi="Arial" w:cs="Arial"/>
                <w:sz w:val="16"/>
                <w:szCs w:val="16"/>
              </w:rPr>
            </w:pPr>
            <w:ins w:id="71" w:author="lei lu" w:date="2018-11-26T11:50:00Z">
              <w:r w:rsidRPr="004E1279">
                <w:rPr>
                  <w:rFonts w:ascii="Arial" w:eastAsia="Times New Roman" w:hAnsi="Arial" w:cs="Arial"/>
                  <w:sz w:val="16"/>
                  <w:szCs w:val="16"/>
                </w:rPr>
                <w:t>β3GalT6</w:t>
              </w:r>
            </w:ins>
          </w:p>
        </w:tc>
        <w:tc>
          <w:tcPr>
            <w:tcW w:w="1648" w:type="dxa"/>
            <w:tcBorders>
              <w:top w:val="nil"/>
              <w:left w:val="nil"/>
              <w:bottom w:val="nil"/>
              <w:right w:val="nil"/>
            </w:tcBorders>
            <w:shd w:val="clear" w:color="auto" w:fill="auto"/>
            <w:noWrap/>
            <w:vAlign w:val="center"/>
          </w:tcPr>
          <w:p w14:paraId="01992409"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72" w:author="lei lu" w:date="2018-11-26T11:50:00Z"/>
                <w:rFonts w:ascii="Arial" w:eastAsia="Times New Roman" w:hAnsi="Arial" w:cs="Arial"/>
                <w:sz w:val="16"/>
                <w:szCs w:val="16"/>
              </w:rPr>
            </w:pPr>
            <w:ins w:id="73" w:author="lei lu" w:date="2018-11-26T11:50:00Z">
              <w:r w:rsidRPr="004E1279">
                <w:rPr>
                  <w:rFonts w:ascii="Arial" w:eastAsia="Times New Roman" w:hAnsi="Arial" w:cs="Arial"/>
                  <w:sz w:val="16"/>
                  <w:szCs w:val="16"/>
                </w:rPr>
                <w:t>BC082998</w:t>
              </w:r>
            </w:ins>
          </w:p>
        </w:tc>
        <w:tc>
          <w:tcPr>
            <w:tcW w:w="5822" w:type="dxa"/>
            <w:tcBorders>
              <w:top w:val="nil"/>
              <w:left w:val="nil"/>
              <w:bottom w:val="nil"/>
              <w:right w:val="nil"/>
            </w:tcBorders>
            <w:shd w:val="clear" w:color="auto" w:fill="auto"/>
            <w:noWrap/>
            <w:vAlign w:val="center"/>
          </w:tcPr>
          <w:p w14:paraId="6B080EE9"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74" w:author="lei lu" w:date="2018-11-26T11:50:00Z"/>
                <w:rFonts w:ascii="Arial" w:eastAsia="Times New Roman" w:hAnsi="Arial" w:cs="Arial"/>
                <w:sz w:val="16"/>
                <w:szCs w:val="16"/>
              </w:rPr>
            </w:pPr>
            <w:ins w:id="75" w:author="lei lu" w:date="2018-11-26T11:50:00Z">
              <w:r w:rsidRPr="004E1279">
                <w:rPr>
                  <w:rFonts w:ascii="Arial" w:hAnsi="Arial" w:cs="Arial"/>
                  <w:sz w:val="16"/>
                  <w:szCs w:val="16"/>
                  <w:shd w:val="clear" w:color="auto" w:fill="FFFFFF"/>
                </w:rPr>
                <w:t>beta-1,3-galactosyltransferase 6</w:t>
              </w:r>
            </w:ins>
          </w:p>
        </w:tc>
      </w:tr>
      <w:tr w:rsidR="00B142EC" w:rsidRPr="004E1279" w14:paraId="59969552" w14:textId="77777777" w:rsidTr="00315639">
        <w:trPr>
          <w:trHeight w:val="144"/>
          <w:ins w:id="76" w:author="lei lu" w:date="2018-11-26T11:50:00Z"/>
        </w:trPr>
        <w:tc>
          <w:tcPr>
            <w:tcW w:w="1440" w:type="dxa"/>
            <w:tcBorders>
              <w:top w:val="nil"/>
              <w:left w:val="nil"/>
              <w:bottom w:val="nil"/>
              <w:right w:val="nil"/>
            </w:tcBorders>
            <w:shd w:val="clear" w:color="auto" w:fill="auto"/>
            <w:noWrap/>
            <w:vAlign w:val="center"/>
          </w:tcPr>
          <w:p w14:paraId="036DDF67"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77" w:author="lei lu" w:date="2018-11-26T11:50:00Z"/>
                <w:rFonts w:ascii="Arial" w:eastAsia="Times New Roman" w:hAnsi="Arial" w:cs="Arial"/>
                <w:sz w:val="16"/>
                <w:szCs w:val="16"/>
              </w:rPr>
            </w:pPr>
            <w:ins w:id="78" w:author="lei lu" w:date="2018-11-26T11:50:00Z">
              <w:r w:rsidRPr="004E1279">
                <w:rPr>
                  <w:rFonts w:ascii="Arial" w:eastAsia="Times New Roman" w:hAnsi="Arial" w:cs="Arial"/>
                  <w:sz w:val="16"/>
                  <w:szCs w:val="16"/>
                </w:rPr>
                <w:t>β4GalT3</w:t>
              </w:r>
            </w:ins>
          </w:p>
        </w:tc>
        <w:tc>
          <w:tcPr>
            <w:tcW w:w="1648" w:type="dxa"/>
            <w:tcBorders>
              <w:top w:val="nil"/>
              <w:left w:val="nil"/>
              <w:bottom w:val="nil"/>
              <w:right w:val="nil"/>
            </w:tcBorders>
            <w:shd w:val="clear" w:color="auto" w:fill="auto"/>
            <w:noWrap/>
            <w:vAlign w:val="center"/>
          </w:tcPr>
          <w:p w14:paraId="29203328"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79" w:author="lei lu" w:date="2018-11-26T11:50:00Z"/>
                <w:rFonts w:ascii="Arial" w:eastAsia="Times New Roman" w:hAnsi="Arial" w:cs="Arial"/>
                <w:sz w:val="16"/>
                <w:szCs w:val="16"/>
              </w:rPr>
            </w:pPr>
            <w:ins w:id="80" w:author="lei lu" w:date="2018-11-26T11:50:00Z">
              <w:r w:rsidRPr="004E1279">
                <w:rPr>
                  <w:rFonts w:ascii="Arial" w:eastAsia="Times New Roman" w:hAnsi="Arial" w:cs="Arial"/>
                  <w:sz w:val="16"/>
                  <w:szCs w:val="16"/>
                </w:rPr>
                <w:t>BC009985.2</w:t>
              </w:r>
            </w:ins>
          </w:p>
        </w:tc>
        <w:tc>
          <w:tcPr>
            <w:tcW w:w="5822" w:type="dxa"/>
            <w:tcBorders>
              <w:top w:val="nil"/>
              <w:left w:val="nil"/>
              <w:bottom w:val="nil"/>
              <w:right w:val="nil"/>
            </w:tcBorders>
            <w:shd w:val="clear" w:color="auto" w:fill="auto"/>
            <w:noWrap/>
            <w:vAlign w:val="center"/>
          </w:tcPr>
          <w:p w14:paraId="53575CF9"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81" w:author="lei lu" w:date="2018-11-26T11:50:00Z"/>
                <w:rFonts w:ascii="Arial" w:eastAsia="Times New Roman" w:hAnsi="Arial" w:cs="Arial"/>
                <w:sz w:val="16"/>
                <w:szCs w:val="16"/>
              </w:rPr>
            </w:pPr>
            <w:ins w:id="82" w:author="lei lu" w:date="2018-11-26T11:50:00Z">
              <w:r w:rsidRPr="004E1279">
                <w:rPr>
                  <w:rFonts w:ascii="Arial" w:hAnsi="Arial" w:cs="Arial"/>
                  <w:sz w:val="16"/>
                  <w:szCs w:val="16"/>
                  <w:shd w:val="clear" w:color="auto" w:fill="FFFFFF"/>
                </w:rPr>
                <w:t>beta-1,4-galactosyltransferase 3</w:t>
              </w:r>
            </w:ins>
          </w:p>
        </w:tc>
      </w:tr>
      <w:tr w:rsidR="00B142EC" w:rsidRPr="004E1279" w14:paraId="1412B26A" w14:textId="77777777" w:rsidTr="00315639">
        <w:trPr>
          <w:trHeight w:val="144"/>
          <w:ins w:id="83" w:author="lei lu" w:date="2018-11-26T11:50:00Z"/>
        </w:trPr>
        <w:tc>
          <w:tcPr>
            <w:tcW w:w="1440" w:type="dxa"/>
            <w:tcBorders>
              <w:top w:val="nil"/>
              <w:left w:val="nil"/>
              <w:bottom w:val="nil"/>
              <w:right w:val="nil"/>
            </w:tcBorders>
            <w:shd w:val="clear" w:color="auto" w:fill="auto"/>
            <w:noWrap/>
            <w:vAlign w:val="center"/>
            <w:hideMark/>
          </w:tcPr>
          <w:p w14:paraId="00EB54F7"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84" w:author="lei lu" w:date="2018-11-26T11:50:00Z"/>
                <w:rFonts w:ascii="Arial" w:eastAsia="Times New Roman" w:hAnsi="Arial" w:cs="Arial"/>
                <w:sz w:val="16"/>
                <w:szCs w:val="16"/>
              </w:rPr>
            </w:pPr>
            <w:ins w:id="85" w:author="lei lu" w:date="2018-11-26T11:50:00Z">
              <w:r w:rsidRPr="004E1279">
                <w:rPr>
                  <w:rFonts w:ascii="Arial" w:eastAsia="Times New Roman" w:hAnsi="Arial" w:cs="Arial"/>
                  <w:sz w:val="16"/>
                  <w:szCs w:val="16"/>
                </w:rPr>
                <w:t>β4GalT7</w:t>
              </w:r>
            </w:ins>
          </w:p>
        </w:tc>
        <w:tc>
          <w:tcPr>
            <w:tcW w:w="1648" w:type="dxa"/>
            <w:tcBorders>
              <w:top w:val="nil"/>
              <w:left w:val="nil"/>
              <w:bottom w:val="nil"/>
              <w:right w:val="nil"/>
            </w:tcBorders>
            <w:shd w:val="clear" w:color="auto" w:fill="auto"/>
            <w:vAlign w:val="center"/>
          </w:tcPr>
          <w:p w14:paraId="5F2749F7"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86" w:author="lei lu" w:date="2018-11-26T11:50:00Z"/>
                <w:rFonts w:ascii="Arial" w:eastAsia="Times New Roman" w:hAnsi="Arial" w:cs="Arial"/>
                <w:color w:val="auto"/>
                <w:sz w:val="16"/>
                <w:szCs w:val="16"/>
              </w:rPr>
            </w:pPr>
            <w:ins w:id="87" w:author="lei lu" w:date="2018-11-26T11:50:00Z">
              <w:r w:rsidRPr="004E1279">
                <w:rPr>
                  <w:rFonts w:ascii="Arial" w:eastAsia="Times New Roman" w:hAnsi="Arial" w:cs="Arial"/>
                  <w:color w:val="auto"/>
                  <w:sz w:val="16"/>
                  <w:szCs w:val="16"/>
                </w:rPr>
                <w:t>NM_007255</w:t>
              </w:r>
            </w:ins>
          </w:p>
        </w:tc>
        <w:tc>
          <w:tcPr>
            <w:tcW w:w="5822" w:type="dxa"/>
            <w:tcBorders>
              <w:top w:val="nil"/>
              <w:left w:val="nil"/>
              <w:bottom w:val="nil"/>
              <w:right w:val="nil"/>
            </w:tcBorders>
            <w:shd w:val="clear" w:color="auto" w:fill="auto"/>
            <w:vAlign w:val="center"/>
          </w:tcPr>
          <w:p w14:paraId="014D787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88" w:author="lei lu" w:date="2018-11-26T11:50:00Z"/>
                <w:rFonts w:ascii="Arial" w:eastAsia="Times New Roman" w:hAnsi="Arial" w:cs="Arial"/>
                <w:color w:val="auto"/>
                <w:sz w:val="16"/>
                <w:szCs w:val="16"/>
              </w:rPr>
            </w:pPr>
            <w:ins w:id="89" w:author="lei lu" w:date="2018-11-26T11:50:00Z">
              <w:r w:rsidRPr="004E1279">
                <w:rPr>
                  <w:rFonts w:ascii="Arial" w:hAnsi="Arial" w:cs="Arial"/>
                  <w:sz w:val="16"/>
                  <w:szCs w:val="16"/>
                  <w:shd w:val="clear" w:color="auto" w:fill="FFFFFF"/>
                </w:rPr>
                <w:t>beta-1,4-galactosyltransferase 7</w:t>
              </w:r>
            </w:ins>
          </w:p>
        </w:tc>
      </w:tr>
      <w:tr w:rsidR="00B142EC" w:rsidRPr="004E1279" w14:paraId="219CF486" w14:textId="77777777" w:rsidTr="00315639">
        <w:trPr>
          <w:trHeight w:val="144"/>
          <w:ins w:id="90" w:author="lei lu" w:date="2018-11-26T11:50:00Z"/>
        </w:trPr>
        <w:tc>
          <w:tcPr>
            <w:tcW w:w="1440" w:type="dxa"/>
            <w:tcBorders>
              <w:top w:val="nil"/>
              <w:left w:val="nil"/>
              <w:bottom w:val="nil"/>
              <w:right w:val="nil"/>
            </w:tcBorders>
            <w:shd w:val="clear" w:color="auto" w:fill="auto"/>
            <w:noWrap/>
            <w:vAlign w:val="center"/>
            <w:hideMark/>
          </w:tcPr>
          <w:p w14:paraId="2C534FCC"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91" w:author="lei lu" w:date="2018-11-26T11:50:00Z"/>
                <w:rFonts w:ascii="Arial" w:eastAsia="Times New Roman" w:hAnsi="Arial" w:cs="Arial"/>
                <w:sz w:val="16"/>
                <w:szCs w:val="16"/>
              </w:rPr>
            </w:pPr>
            <w:ins w:id="92" w:author="lei lu" w:date="2018-11-26T11:50:00Z">
              <w:r>
                <w:rPr>
                  <w:rFonts w:ascii="Arial" w:eastAsia="Times New Roman" w:hAnsi="Arial" w:cs="Arial"/>
                  <w:sz w:val="16"/>
                  <w:szCs w:val="16"/>
                </w:rPr>
                <w:t>GAL</w:t>
              </w:r>
              <w:r w:rsidRPr="004E1279">
                <w:rPr>
                  <w:rFonts w:ascii="Arial" w:eastAsia="Times New Roman" w:hAnsi="Arial" w:cs="Arial"/>
                  <w:sz w:val="16"/>
                  <w:szCs w:val="16"/>
                </w:rPr>
                <w:t>NT1</w:t>
              </w:r>
            </w:ins>
          </w:p>
        </w:tc>
        <w:tc>
          <w:tcPr>
            <w:tcW w:w="1648" w:type="dxa"/>
            <w:tcBorders>
              <w:top w:val="nil"/>
              <w:left w:val="nil"/>
              <w:bottom w:val="nil"/>
              <w:right w:val="nil"/>
            </w:tcBorders>
            <w:shd w:val="clear" w:color="auto" w:fill="auto"/>
            <w:noWrap/>
            <w:vAlign w:val="center"/>
          </w:tcPr>
          <w:p w14:paraId="1329086F"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93" w:author="lei lu" w:date="2018-11-26T11:50:00Z"/>
                <w:rFonts w:ascii="Arial" w:eastAsia="Times New Roman" w:hAnsi="Arial" w:cs="Arial"/>
                <w:sz w:val="16"/>
                <w:szCs w:val="16"/>
              </w:rPr>
            </w:pPr>
          </w:p>
        </w:tc>
        <w:tc>
          <w:tcPr>
            <w:tcW w:w="5822" w:type="dxa"/>
            <w:tcBorders>
              <w:top w:val="nil"/>
              <w:left w:val="nil"/>
              <w:bottom w:val="nil"/>
              <w:right w:val="nil"/>
            </w:tcBorders>
            <w:shd w:val="clear" w:color="auto" w:fill="auto"/>
            <w:noWrap/>
            <w:vAlign w:val="center"/>
          </w:tcPr>
          <w:p w14:paraId="283558D0" w14:textId="77777777" w:rsidR="00B142EC" w:rsidRPr="00245733"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94" w:author="lei lu" w:date="2018-11-26T11:50:00Z"/>
                <w:rFonts w:ascii="Arial" w:eastAsia="Times New Roman" w:hAnsi="Arial" w:cs="Arial"/>
                <w:sz w:val="16"/>
                <w:szCs w:val="16"/>
              </w:rPr>
            </w:pPr>
            <w:ins w:id="95" w:author="lei lu" w:date="2018-11-26T11:50:00Z">
              <w:r w:rsidRPr="000A0E1A">
                <w:rPr>
                  <w:rFonts w:ascii="Arial" w:hAnsi="Arial" w:cs="Arial"/>
                  <w:sz w:val="16"/>
                  <w:szCs w:val="16"/>
                  <w:shd w:val="clear" w:color="auto" w:fill="FFFFFF"/>
                </w:rPr>
                <w:t>polypeptide N-</w:t>
              </w:r>
              <w:proofErr w:type="spellStart"/>
              <w:r w:rsidRPr="000A0E1A">
                <w:rPr>
                  <w:rFonts w:ascii="Arial" w:hAnsi="Arial" w:cs="Arial"/>
                  <w:sz w:val="16"/>
                  <w:szCs w:val="16"/>
                  <w:shd w:val="clear" w:color="auto" w:fill="FFFFFF"/>
                </w:rPr>
                <w:t>acetylgalactosaminyltransferase</w:t>
              </w:r>
              <w:proofErr w:type="spellEnd"/>
              <w:r w:rsidRPr="000A0E1A">
                <w:rPr>
                  <w:rFonts w:ascii="Arial" w:hAnsi="Arial" w:cs="Arial"/>
                  <w:sz w:val="16"/>
                  <w:szCs w:val="16"/>
                  <w:shd w:val="clear" w:color="auto" w:fill="FFFFFF"/>
                </w:rPr>
                <w:t xml:space="preserve"> 1</w:t>
              </w:r>
            </w:ins>
          </w:p>
        </w:tc>
      </w:tr>
      <w:tr w:rsidR="00B142EC" w:rsidRPr="004E1279" w14:paraId="325FEF90" w14:textId="77777777" w:rsidTr="00315639">
        <w:trPr>
          <w:trHeight w:val="144"/>
          <w:ins w:id="96" w:author="lei lu" w:date="2018-11-26T11:50:00Z"/>
        </w:trPr>
        <w:tc>
          <w:tcPr>
            <w:tcW w:w="1440" w:type="dxa"/>
            <w:tcBorders>
              <w:top w:val="nil"/>
              <w:left w:val="nil"/>
              <w:bottom w:val="nil"/>
              <w:right w:val="nil"/>
            </w:tcBorders>
            <w:shd w:val="clear" w:color="auto" w:fill="auto"/>
            <w:noWrap/>
            <w:vAlign w:val="center"/>
          </w:tcPr>
          <w:p w14:paraId="1D5D896B"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97" w:author="lei lu" w:date="2018-11-26T11:50:00Z"/>
                <w:rFonts w:ascii="Arial" w:eastAsia="Times New Roman" w:hAnsi="Arial" w:cs="Arial"/>
                <w:sz w:val="16"/>
                <w:szCs w:val="16"/>
              </w:rPr>
            </w:pPr>
            <w:ins w:id="98" w:author="lei lu" w:date="2018-11-26T11:50:00Z">
              <w:r w:rsidRPr="004E1279">
                <w:rPr>
                  <w:rFonts w:ascii="Arial" w:eastAsia="Times New Roman" w:hAnsi="Arial" w:cs="Arial"/>
                  <w:sz w:val="16"/>
                  <w:szCs w:val="16"/>
                </w:rPr>
                <w:t>G</w:t>
              </w:r>
              <w:r>
                <w:rPr>
                  <w:rFonts w:ascii="Arial" w:eastAsia="Times New Roman" w:hAnsi="Arial" w:cs="Arial"/>
                  <w:sz w:val="16"/>
                  <w:szCs w:val="16"/>
                </w:rPr>
                <w:t>AL</w:t>
              </w:r>
              <w:r w:rsidRPr="004E1279">
                <w:rPr>
                  <w:rFonts w:ascii="Arial" w:eastAsia="Times New Roman" w:hAnsi="Arial" w:cs="Arial"/>
                  <w:sz w:val="16"/>
                  <w:szCs w:val="16"/>
                </w:rPr>
                <w:t>NT2</w:t>
              </w:r>
            </w:ins>
          </w:p>
        </w:tc>
        <w:tc>
          <w:tcPr>
            <w:tcW w:w="1648" w:type="dxa"/>
            <w:tcBorders>
              <w:top w:val="nil"/>
              <w:left w:val="nil"/>
              <w:bottom w:val="nil"/>
              <w:right w:val="nil"/>
            </w:tcBorders>
            <w:shd w:val="clear" w:color="auto" w:fill="auto"/>
            <w:noWrap/>
            <w:vAlign w:val="center"/>
          </w:tcPr>
          <w:p w14:paraId="286D89B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99" w:author="lei lu" w:date="2018-11-26T11:50:00Z"/>
                <w:rFonts w:ascii="Arial" w:eastAsia="Times New Roman" w:hAnsi="Arial" w:cs="Arial"/>
                <w:sz w:val="16"/>
                <w:szCs w:val="16"/>
              </w:rPr>
            </w:pPr>
          </w:p>
        </w:tc>
        <w:tc>
          <w:tcPr>
            <w:tcW w:w="5822" w:type="dxa"/>
            <w:tcBorders>
              <w:top w:val="nil"/>
              <w:left w:val="nil"/>
              <w:bottom w:val="nil"/>
              <w:right w:val="nil"/>
            </w:tcBorders>
            <w:shd w:val="clear" w:color="auto" w:fill="auto"/>
            <w:noWrap/>
            <w:vAlign w:val="center"/>
          </w:tcPr>
          <w:p w14:paraId="0D488696" w14:textId="77777777" w:rsidR="00B142EC" w:rsidRPr="00245733"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00" w:author="lei lu" w:date="2018-11-26T11:50:00Z"/>
                <w:rFonts w:ascii="Arial" w:eastAsia="Times New Roman" w:hAnsi="Arial" w:cs="Arial"/>
                <w:sz w:val="16"/>
                <w:szCs w:val="16"/>
              </w:rPr>
            </w:pPr>
            <w:ins w:id="101" w:author="lei lu" w:date="2018-11-26T11:50:00Z">
              <w:r w:rsidRPr="000A0E1A">
                <w:rPr>
                  <w:rFonts w:ascii="Arial" w:hAnsi="Arial" w:cs="Arial"/>
                  <w:sz w:val="16"/>
                  <w:szCs w:val="16"/>
                  <w:shd w:val="clear" w:color="auto" w:fill="FFFFFF"/>
                </w:rPr>
                <w:t>polypeptide N-</w:t>
              </w:r>
              <w:proofErr w:type="spellStart"/>
              <w:r w:rsidRPr="000A0E1A">
                <w:rPr>
                  <w:rFonts w:ascii="Arial" w:hAnsi="Arial" w:cs="Arial"/>
                  <w:sz w:val="16"/>
                  <w:szCs w:val="16"/>
                  <w:shd w:val="clear" w:color="auto" w:fill="FFFFFF"/>
                </w:rPr>
                <w:t>acetylgalactosaminyltransferase</w:t>
              </w:r>
              <w:proofErr w:type="spellEnd"/>
              <w:r w:rsidRPr="000A0E1A">
                <w:rPr>
                  <w:rFonts w:ascii="Arial" w:hAnsi="Arial" w:cs="Arial"/>
                  <w:sz w:val="16"/>
                  <w:szCs w:val="16"/>
                  <w:shd w:val="clear" w:color="auto" w:fill="FFFFFF"/>
                </w:rPr>
                <w:t xml:space="preserve"> 2</w:t>
              </w:r>
            </w:ins>
          </w:p>
        </w:tc>
      </w:tr>
      <w:tr w:rsidR="00B142EC" w:rsidRPr="004E1279" w14:paraId="5263AB1F" w14:textId="77777777" w:rsidTr="00315639">
        <w:trPr>
          <w:trHeight w:val="144"/>
          <w:ins w:id="102" w:author="lei lu" w:date="2018-11-26T11:50:00Z"/>
        </w:trPr>
        <w:tc>
          <w:tcPr>
            <w:tcW w:w="1440" w:type="dxa"/>
            <w:tcBorders>
              <w:top w:val="nil"/>
              <w:left w:val="nil"/>
              <w:bottom w:val="nil"/>
              <w:right w:val="nil"/>
            </w:tcBorders>
            <w:shd w:val="clear" w:color="auto" w:fill="auto"/>
            <w:noWrap/>
            <w:vAlign w:val="center"/>
          </w:tcPr>
          <w:p w14:paraId="257638F3"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03" w:author="lei lu" w:date="2018-11-26T11:50:00Z"/>
                <w:rFonts w:ascii="Arial" w:eastAsia="Times New Roman" w:hAnsi="Arial" w:cs="Arial"/>
                <w:color w:val="auto"/>
                <w:sz w:val="16"/>
                <w:szCs w:val="16"/>
              </w:rPr>
            </w:pPr>
            <w:proofErr w:type="spellStart"/>
            <w:ins w:id="104" w:author="lei lu" w:date="2018-11-26T11:50:00Z">
              <w:r>
                <w:rPr>
                  <w:rFonts w:ascii="Arial" w:eastAsia="Times New Roman" w:hAnsi="Arial" w:cs="Arial"/>
                  <w:color w:val="auto"/>
                  <w:sz w:val="16"/>
                  <w:szCs w:val="16"/>
                </w:rPr>
                <w:t>GalT</w:t>
              </w:r>
              <w:proofErr w:type="spellEnd"/>
            </w:ins>
          </w:p>
        </w:tc>
        <w:tc>
          <w:tcPr>
            <w:tcW w:w="1648" w:type="dxa"/>
            <w:tcBorders>
              <w:top w:val="nil"/>
              <w:left w:val="nil"/>
              <w:bottom w:val="nil"/>
              <w:right w:val="nil"/>
            </w:tcBorders>
            <w:shd w:val="clear" w:color="auto" w:fill="auto"/>
            <w:vAlign w:val="center"/>
          </w:tcPr>
          <w:p w14:paraId="43738500" w14:textId="77777777" w:rsidR="00B142EC" w:rsidRPr="006A5180"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05" w:author="lei lu" w:date="2018-11-26T11:50:00Z"/>
                <w:rFonts w:ascii="Arial" w:eastAsia="Times New Roman" w:hAnsi="Arial" w:cs="Arial"/>
                <w:color w:val="auto"/>
                <w:sz w:val="16"/>
                <w:szCs w:val="16"/>
              </w:rPr>
            </w:pPr>
            <w:ins w:id="106" w:author="lei lu" w:date="2018-11-26T11:50:00Z">
              <w:r w:rsidRPr="000A0E1A">
                <w:rPr>
                  <w:rFonts w:ascii="Arial" w:hAnsi="Arial" w:cs="Arial"/>
                  <w:sz w:val="16"/>
                  <w:szCs w:val="16"/>
                </w:rPr>
                <w:t>HG765101</w:t>
              </w:r>
            </w:ins>
          </w:p>
        </w:tc>
        <w:tc>
          <w:tcPr>
            <w:tcW w:w="5822" w:type="dxa"/>
            <w:tcBorders>
              <w:top w:val="nil"/>
              <w:left w:val="nil"/>
              <w:bottom w:val="nil"/>
              <w:right w:val="nil"/>
            </w:tcBorders>
            <w:shd w:val="clear" w:color="auto" w:fill="auto"/>
            <w:vAlign w:val="center"/>
          </w:tcPr>
          <w:p w14:paraId="41C23478"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07" w:author="lei lu" w:date="2018-11-26T11:50:00Z"/>
                <w:rFonts w:ascii="Arial" w:hAnsi="Arial" w:cs="Arial"/>
                <w:sz w:val="16"/>
                <w:szCs w:val="16"/>
                <w:shd w:val="clear" w:color="auto" w:fill="FFFFFF"/>
              </w:rPr>
            </w:pPr>
            <w:ins w:id="108" w:author="lei lu" w:date="2018-11-26T11:50:00Z">
              <w:r w:rsidRPr="004E1279">
                <w:rPr>
                  <w:rFonts w:ascii="Arial" w:hAnsi="Arial" w:cs="Arial"/>
                  <w:sz w:val="16"/>
                  <w:szCs w:val="16"/>
                  <w:shd w:val="clear" w:color="auto" w:fill="FFFFFF"/>
                </w:rPr>
                <w:t>beta-1,4-galactosyltransferase 1</w:t>
              </w:r>
            </w:ins>
          </w:p>
        </w:tc>
      </w:tr>
      <w:tr w:rsidR="00B142EC" w:rsidRPr="004E1279" w14:paraId="5EB9ABD7" w14:textId="77777777" w:rsidTr="00315639">
        <w:trPr>
          <w:trHeight w:val="144"/>
          <w:ins w:id="109" w:author="lei lu" w:date="2018-11-26T11:50:00Z"/>
        </w:trPr>
        <w:tc>
          <w:tcPr>
            <w:tcW w:w="1440" w:type="dxa"/>
            <w:tcBorders>
              <w:top w:val="nil"/>
              <w:left w:val="nil"/>
              <w:bottom w:val="nil"/>
              <w:right w:val="nil"/>
            </w:tcBorders>
            <w:shd w:val="clear" w:color="auto" w:fill="auto"/>
            <w:noWrap/>
            <w:vAlign w:val="center"/>
            <w:hideMark/>
          </w:tcPr>
          <w:p w14:paraId="54A8A1B2"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10" w:author="lei lu" w:date="2018-11-26T11:50:00Z"/>
                <w:rFonts w:ascii="Arial" w:eastAsia="Times New Roman" w:hAnsi="Arial" w:cs="Arial"/>
                <w:sz w:val="16"/>
                <w:szCs w:val="16"/>
              </w:rPr>
            </w:pPr>
            <w:ins w:id="111" w:author="lei lu" w:date="2018-11-26T11:50:00Z">
              <w:r w:rsidRPr="004E1279">
                <w:rPr>
                  <w:rFonts w:ascii="Arial" w:eastAsia="Times New Roman" w:hAnsi="Arial" w:cs="Arial"/>
                  <w:color w:val="auto"/>
                  <w:sz w:val="16"/>
                  <w:szCs w:val="16"/>
                </w:rPr>
                <w:t>MGAT1</w:t>
              </w:r>
            </w:ins>
          </w:p>
        </w:tc>
        <w:tc>
          <w:tcPr>
            <w:tcW w:w="1648" w:type="dxa"/>
            <w:tcBorders>
              <w:top w:val="nil"/>
              <w:left w:val="nil"/>
              <w:bottom w:val="nil"/>
              <w:right w:val="nil"/>
            </w:tcBorders>
            <w:shd w:val="clear" w:color="auto" w:fill="auto"/>
            <w:vAlign w:val="center"/>
          </w:tcPr>
          <w:p w14:paraId="645016E8"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12" w:author="lei lu" w:date="2018-11-26T11:50:00Z"/>
                <w:rFonts w:ascii="Arial" w:eastAsia="Times New Roman" w:hAnsi="Arial" w:cs="Arial"/>
                <w:color w:val="auto"/>
                <w:sz w:val="16"/>
                <w:szCs w:val="16"/>
              </w:rPr>
            </w:pPr>
            <w:ins w:id="113" w:author="lei lu" w:date="2018-11-26T11:50:00Z">
              <w:r w:rsidRPr="004E1279">
                <w:rPr>
                  <w:rFonts w:ascii="Arial" w:eastAsia="Times New Roman" w:hAnsi="Arial" w:cs="Arial"/>
                  <w:color w:val="auto"/>
                  <w:sz w:val="16"/>
                  <w:szCs w:val="16"/>
                </w:rPr>
                <w:t>M61829</w:t>
              </w:r>
            </w:ins>
          </w:p>
        </w:tc>
        <w:tc>
          <w:tcPr>
            <w:tcW w:w="5822" w:type="dxa"/>
            <w:tcBorders>
              <w:top w:val="nil"/>
              <w:left w:val="nil"/>
              <w:bottom w:val="nil"/>
              <w:right w:val="nil"/>
            </w:tcBorders>
            <w:shd w:val="clear" w:color="auto" w:fill="auto"/>
            <w:vAlign w:val="center"/>
          </w:tcPr>
          <w:p w14:paraId="6F8BBC0A"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14" w:author="lei lu" w:date="2018-11-26T11:50:00Z"/>
                <w:rFonts w:ascii="Arial" w:eastAsia="Times New Roman" w:hAnsi="Arial" w:cs="Arial"/>
                <w:color w:val="auto"/>
                <w:sz w:val="16"/>
                <w:szCs w:val="16"/>
              </w:rPr>
            </w:pPr>
            <w:proofErr w:type="spellStart"/>
            <w:ins w:id="115" w:author="lei lu" w:date="2018-11-26T11:50:00Z">
              <w:r w:rsidRPr="004E1279">
                <w:rPr>
                  <w:rFonts w:ascii="Arial" w:hAnsi="Arial" w:cs="Arial"/>
                  <w:sz w:val="16"/>
                  <w:szCs w:val="16"/>
                  <w:shd w:val="clear" w:color="auto" w:fill="FFFFFF"/>
                </w:rPr>
                <w:t>mannosyl</w:t>
              </w:r>
              <w:proofErr w:type="spellEnd"/>
              <w:r w:rsidRPr="004E1279">
                <w:rPr>
                  <w:rFonts w:ascii="Arial" w:hAnsi="Arial" w:cs="Arial"/>
                  <w:sz w:val="16"/>
                  <w:szCs w:val="16"/>
                  <w:shd w:val="clear" w:color="auto" w:fill="FFFFFF"/>
                </w:rPr>
                <w:t>(alpha-1,3-)-glycoprotein beta-1,2-N-acetylglucosaminyltransferase</w:t>
              </w:r>
            </w:ins>
          </w:p>
        </w:tc>
      </w:tr>
      <w:tr w:rsidR="00B142EC" w:rsidRPr="004E1279" w14:paraId="1E7F97DA" w14:textId="77777777" w:rsidTr="00315639">
        <w:trPr>
          <w:trHeight w:val="144"/>
          <w:ins w:id="116" w:author="lei lu" w:date="2018-11-26T11:50:00Z"/>
        </w:trPr>
        <w:tc>
          <w:tcPr>
            <w:tcW w:w="1440" w:type="dxa"/>
            <w:tcBorders>
              <w:top w:val="nil"/>
              <w:left w:val="nil"/>
              <w:bottom w:val="nil"/>
              <w:right w:val="nil"/>
            </w:tcBorders>
            <w:shd w:val="clear" w:color="auto" w:fill="auto"/>
            <w:noWrap/>
            <w:vAlign w:val="center"/>
            <w:hideMark/>
          </w:tcPr>
          <w:p w14:paraId="140239A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17" w:author="lei lu" w:date="2018-11-26T11:50:00Z"/>
                <w:rFonts w:ascii="Arial" w:eastAsia="Times New Roman" w:hAnsi="Arial" w:cs="Arial"/>
                <w:sz w:val="16"/>
                <w:szCs w:val="16"/>
              </w:rPr>
            </w:pPr>
            <w:ins w:id="118" w:author="lei lu" w:date="2018-11-26T11:50:00Z">
              <w:r w:rsidRPr="004E1279">
                <w:rPr>
                  <w:rFonts w:ascii="Arial" w:eastAsia="Times New Roman" w:hAnsi="Arial" w:cs="Arial"/>
                  <w:sz w:val="16"/>
                  <w:szCs w:val="16"/>
                </w:rPr>
                <w:t>MGAT2</w:t>
              </w:r>
            </w:ins>
          </w:p>
        </w:tc>
        <w:tc>
          <w:tcPr>
            <w:tcW w:w="1648" w:type="dxa"/>
            <w:tcBorders>
              <w:top w:val="nil"/>
              <w:left w:val="nil"/>
              <w:bottom w:val="nil"/>
              <w:right w:val="nil"/>
            </w:tcBorders>
            <w:shd w:val="clear" w:color="auto" w:fill="auto"/>
            <w:noWrap/>
            <w:vAlign w:val="center"/>
          </w:tcPr>
          <w:p w14:paraId="3469F696"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19" w:author="lei lu" w:date="2018-11-26T11:50:00Z"/>
                <w:rFonts w:ascii="Arial" w:eastAsia="Times New Roman" w:hAnsi="Arial" w:cs="Arial"/>
                <w:sz w:val="16"/>
                <w:szCs w:val="16"/>
              </w:rPr>
            </w:pPr>
            <w:ins w:id="120" w:author="lei lu" w:date="2018-11-26T11:50:00Z">
              <w:r w:rsidRPr="004E1279">
                <w:rPr>
                  <w:rFonts w:ascii="Arial" w:eastAsia="Times New Roman" w:hAnsi="Arial" w:cs="Arial"/>
                  <w:sz w:val="16"/>
                  <w:szCs w:val="16"/>
                </w:rPr>
                <w:t>BC006390</w:t>
              </w:r>
            </w:ins>
          </w:p>
        </w:tc>
        <w:tc>
          <w:tcPr>
            <w:tcW w:w="5822" w:type="dxa"/>
            <w:tcBorders>
              <w:top w:val="nil"/>
              <w:left w:val="nil"/>
              <w:bottom w:val="nil"/>
              <w:right w:val="nil"/>
            </w:tcBorders>
            <w:shd w:val="clear" w:color="auto" w:fill="auto"/>
            <w:noWrap/>
            <w:vAlign w:val="center"/>
          </w:tcPr>
          <w:p w14:paraId="6025A032"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21" w:author="lei lu" w:date="2018-11-26T11:50:00Z"/>
                <w:rFonts w:ascii="Arial" w:eastAsia="Times New Roman" w:hAnsi="Arial" w:cs="Arial"/>
                <w:sz w:val="16"/>
                <w:szCs w:val="16"/>
              </w:rPr>
            </w:pPr>
            <w:proofErr w:type="spellStart"/>
            <w:ins w:id="122" w:author="lei lu" w:date="2018-11-26T11:50:00Z">
              <w:r w:rsidRPr="004E1279">
                <w:rPr>
                  <w:rFonts w:ascii="Arial" w:hAnsi="Arial" w:cs="Arial"/>
                  <w:sz w:val="16"/>
                  <w:szCs w:val="16"/>
                  <w:shd w:val="clear" w:color="auto" w:fill="FFFFFF"/>
                </w:rPr>
                <w:t>mannosyl</w:t>
              </w:r>
              <w:proofErr w:type="spellEnd"/>
              <w:r w:rsidRPr="004E1279">
                <w:rPr>
                  <w:rFonts w:ascii="Arial" w:hAnsi="Arial" w:cs="Arial"/>
                  <w:sz w:val="16"/>
                  <w:szCs w:val="16"/>
                  <w:shd w:val="clear" w:color="auto" w:fill="FFFFFF"/>
                </w:rPr>
                <w:t>(alpha-1,6-)-glycoprotein beta-1,2-N-acetylglucosaminyltransferase</w:t>
              </w:r>
            </w:ins>
          </w:p>
        </w:tc>
      </w:tr>
      <w:tr w:rsidR="00B142EC" w:rsidRPr="004E1279" w14:paraId="69533A56" w14:textId="77777777" w:rsidTr="00315639">
        <w:trPr>
          <w:trHeight w:val="144"/>
          <w:ins w:id="123" w:author="lei lu" w:date="2018-11-26T11:50:00Z"/>
        </w:trPr>
        <w:tc>
          <w:tcPr>
            <w:tcW w:w="1440" w:type="dxa"/>
            <w:tcBorders>
              <w:top w:val="nil"/>
              <w:left w:val="nil"/>
              <w:bottom w:val="nil"/>
              <w:right w:val="nil"/>
            </w:tcBorders>
            <w:shd w:val="clear" w:color="auto" w:fill="auto"/>
            <w:noWrap/>
            <w:vAlign w:val="center"/>
            <w:hideMark/>
          </w:tcPr>
          <w:p w14:paraId="1FF13913"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24" w:author="lei lu" w:date="2018-11-26T11:50:00Z"/>
                <w:rFonts w:ascii="Arial" w:eastAsia="Times New Roman" w:hAnsi="Arial" w:cs="Arial"/>
                <w:sz w:val="16"/>
                <w:szCs w:val="16"/>
              </w:rPr>
            </w:pPr>
            <w:ins w:id="125" w:author="lei lu" w:date="2018-11-26T11:50:00Z">
              <w:r w:rsidRPr="004E1279">
                <w:rPr>
                  <w:rFonts w:ascii="Arial" w:eastAsia="Times New Roman" w:hAnsi="Arial" w:cs="Arial"/>
                  <w:sz w:val="16"/>
                  <w:szCs w:val="16"/>
                </w:rPr>
                <w:t xml:space="preserve">MGAT4B </w:t>
              </w:r>
            </w:ins>
          </w:p>
        </w:tc>
        <w:tc>
          <w:tcPr>
            <w:tcW w:w="1648" w:type="dxa"/>
            <w:tcBorders>
              <w:top w:val="nil"/>
              <w:left w:val="nil"/>
              <w:bottom w:val="nil"/>
              <w:right w:val="nil"/>
            </w:tcBorders>
            <w:shd w:val="clear" w:color="auto" w:fill="auto"/>
            <w:noWrap/>
            <w:vAlign w:val="center"/>
          </w:tcPr>
          <w:p w14:paraId="04274E32"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26" w:author="lei lu" w:date="2018-11-26T11:50:00Z"/>
                <w:rFonts w:ascii="Arial" w:eastAsia="Times New Roman" w:hAnsi="Arial" w:cs="Arial"/>
                <w:sz w:val="16"/>
                <w:szCs w:val="16"/>
              </w:rPr>
            </w:pPr>
            <w:ins w:id="127" w:author="lei lu" w:date="2018-11-26T11:50:00Z">
              <w:r w:rsidRPr="004E1279">
                <w:rPr>
                  <w:rFonts w:ascii="Arial" w:eastAsia="Times New Roman" w:hAnsi="Arial" w:cs="Arial"/>
                  <w:sz w:val="16"/>
                  <w:szCs w:val="16"/>
                </w:rPr>
                <w:t>AB000624</w:t>
              </w:r>
            </w:ins>
          </w:p>
        </w:tc>
        <w:tc>
          <w:tcPr>
            <w:tcW w:w="5822" w:type="dxa"/>
            <w:tcBorders>
              <w:top w:val="nil"/>
              <w:left w:val="nil"/>
              <w:bottom w:val="nil"/>
              <w:right w:val="nil"/>
            </w:tcBorders>
            <w:shd w:val="clear" w:color="auto" w:fill="auto"/>
            <w:noWrap/>
            <w:vAlign w:val="center"/>
          </w:tcPr>
          <w:p w14:paraId="72EF81CB"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28" w:author="lei lu" w:date="2018-11-26T11:50:00Z"/>
                <w:rFonts w:ascii="Arial" w:eastAsia="Times New Roman" w:hAnsi="Arial" w:cs="Arial"/>
                <w:sz w:val="16"/>
                <w:szCs w:val="16"/>
              </w:rPr>
            </w:pPr>
            <w:ins w:id="129" w:author="lei lu" w:date="2018-11-26T11:50:00Z">
              <w:r w:rsidRPr="004E1279">
                <w:rPr>
                  <w:rFonts w:ascii="Arial" w:hAnsi="Arial" w:cs="Arial"/>
                  <w:sz w:val="16"/>
                  <w:szCs w:val="16"/>
                  <w:shd w:val="clear" w:color="auto" w:fill="FFFFFF"/>
                </w:rPr>
                <w:t>alpha-1,3-mannosyl-glycoprotein 4-beta-N-acetylglucosaminyltransferase B</w:t>
              </w:r>
            </w:ins>
          </w:p>
        </w:tc>
      </w:tr>
      <w:tr w:rsidR="00B142EC" w:rsidRPr="004E1279" w14:paraId="73089521" w14:textId="77777777" w:rsidTr="00315639">
        <w:trPr>
          <w:trHeight w:val="144"/>
          <w:ins w:id="130" w:author="lei lu" w:date="2018-11-26T11:50:00Z"/>
        </w:trPr>
        <w:tc>
          <w:tcPr>
            <w:tcW w:w="1440" w:type="dxa"/>
            <w:tcBorders>
              <w:top w:val="nil"/>
              <w:left w:val="nil"/>
              <w:bottom w:val="nil"/>
              <w:right w:val="nil"/>
            </w:tcBorders>
            <w:shd w:val="clear" w:color="auto" w:fill="auto"/>
            <w:noWrap/>
            <w:vAlign w:val="center"/>
            <w:hideMark/>
          </w:tcPr>
          <w:p w14:paraId="38F1DD2B"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31" w:author="lei lu" w:date="2018-11-26T11:50:00Z"/>
                <w:rFonts w:ascii="Arial" w:eastAsia="Times New Roman" w:hAnsi="Arial" w:cs="Arial"/>
                <w:sz w:val="16"/>
                <w:szCs w:val="16"/>
              </w:rPr>
            </w:pPr>
            <w:ins w:id="132" w:author="lei lu" w:date="2018-11-26T11:50:00Z">
              <w:r>
                <w:rPr>
                  <w:rFonts w:ascii="Arial" w:eastAsia="Times New Roman" w:hAnsi="Arial" w:cs="Arial"/>
                  <w:sz w:val="16"/>
                  <w:szCs w:val="16"/>
                </w:rPr>
                <w:t>Man1</w:t>
              </w:r>
              <w:r w:rsidRPr="004E1279">
                <w:rPr>
                  <w:rFonts w:ascii="Arial" w:eastAsia="Times New Roman" w:hAnsi="Arial" w:cs="Arial"/>
                  <w:sz w:val="16"/>
                  <w:szCs w:val="16"/>
                </w:rPr>
                <w:t>B1</w:t>
              </w:r>
            </w:ins>
          </w:p>
        </w:tc>
        <w:tc>
          <w:tcPr>
            <w:tcW w:w="1648" w:type="dxa"/>
            <w:tcBorders>
              <w:top w:val="nil"/>
              <w:left w:val="nil"/>
              <w:bottom w:val="nil"/>
              <w:right w:val="nil"/>
            </w:tcBorders>
            <w:shd w:val="clear" w:color="auto" w:fill="auto"/>
            <w:vAlign w:val="center"/>
          </w:tcPr>
          <w:p w14:paraId="31BE91FD"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33" w:author="lei lu" w:date="2018-11-26T11:50:00Z"/>
                <w:rFonts w:ascii="Arial" w:eastAsia="Times New Roman" w:hAnsi="Arial" w:cs="Arial"/>
                <w:color w:val="auto"/>
                <w:sz w:val="16"/>
                <w:szCs w:val="16"/>
              </w:rPr>
            </w:pPr>
            <w:ins w:id="134" w:author="lei lu" w:date="2018-11-26T11:50:00Z">
              <w:r w:rsidRPr="004E1279">
                <w:rPr>
                  <w:rFonts w:ascii="Arial" w:eastAsia="Times New Roman" w:hAnsi="Arial" w:cs="Arial"/>
                  <w:color w:val="auto"/>
                  <w:sz w:val="16"/>
                  <w:szCs w:val="16"/>
                </w:rPr>
                <w:t>BC006079.1</w:t>
              </w:r>
            </w:ins>
          </w:p>
        </w:tc>
        <w:tc>
          <w:tcPr>
            <w:tcW w:w="5822" w:type="dxa"/>
            <w:tcBorders>
              <w:top w:val="nil"/>
              <w:left w:val="nil"/>
              <w:bottom w:val="nil"/>
              <w:right w:val="nil"/>
            </w:tcBorders>
            <w:shd w:val="clear" w:color="auto" w:fill="auto"/>
            <w:vAlign w:val="center"/>
          </w:tcPr>
          <w:p w14:paraId="76F368CE"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35" w:author="lei lu" w:date="2018-11-26T11:50:00Z"/>
                <w:rFonts w:ascii="Arial" w:eastAsia="Times New Roman" w:hAnsi="Arial" w:cs="Arial"/>
                <w:color w:val="auto"/>
                <w:sz w:val="16"/>
                <w:szCs w:val="16"/>
              </w:rPr>
            </w:pPr>
            <w:ins w:id="136" w:author="lei lu" w:date="2018-11-26T11:50:00Z">
              <w:r w:rsidRPr="004E1279">
                <w:rPr>
                  <w:rFonts w:ascii="Arial" w:hAnsi="Arial" w:cs="Arial"/>
                  <w:sz w:val="16"/>
                  <w:szCs w:val="16"/>
                  <w:shd w:val="clear" w:color="auto" w:fill="FFFFFF"/>
                </w:rPr>
                <w:t>mannosidase alpha class 1B member 1</w:t>
              </w:r>
            </w:ins>
          </w:p>
        </w:tc>
      </w:tr>
      <w:tr w:rsidR="00B142EC" w:rsidRPr="004E1279" w14:paraId="19F70C91" w14:textId="77777777" w:rsidTr="00315639">
        <w:trPr>
          <w:trHeight w:val="144"/>
          <w:ins w:id="137" w:author="lei lu" w:date="2018-11-26T11:50:00Z"/>
        </w:trPr>
        <w:tc>
          <w:tcPr>
            <w:tcW w:w="1440" w:type="dxa"/>
            <w:tcBorders>
              <w:top w:val="nil"/>
              <w:left w:val="nil"/>
              <w:bottom w:val="nil"/>
              <w:right w:val="nil"/>
            </w:tcBorders>
            <w:shd w:val="clear" w:color="auto" w:fill="auto"/>
            <w:noWrap/>
            <w:vAlign w:val="center"/>
            <w:hideMark/>
          </w:tcPr>
          <w:p w14:paraId="2B4DFB37"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38" w:author="lei lu" w:date="2018-11-26T11:50:00Z"/>
                <w:rFonts w:ascii="Arial" w:eastAsia="Times New Roman" w:hAnsi="Arial" w:cs="Arial"/>
                <w:sz w:val="16"/>
                <w:szCs w:val="16"/>
              </w:rPr>
            </w:pPr>
            <w:proofErr w:type="spellStart"/>
            <w:ins w:id="139" w:author="lei lu" w:date="2018-11-26T11:50:00Z">
              <w:r>
                <w:rPr>
                  <w:rFonts w:ascii="Arial" w:eastAsia="Times New Roman" w:hAnsi="Arial" w:cs="Arial"/>
                  <w:sz w:val="16"/>
                  <w:szCs w:val="16"/>
                </w:rPr>
                <w:t>ManII</w:t>
              </w:r>
              <w:proofErr w:type="spellEnd"/>
            </w:ins>
          </w:p>
        </w:tc>
        <w:tc>
          <w:tcPr>
            <w:tcW w:w="1648" w:type="dxa"/>
            <w:tcBorders>
              <w:top w:val="nil"/>
              <w:left w:val="nil"/>
              <w:bottom w:val="nil"/>
              <w:right w:val="nil"/>
            </w:tcBorders>
            <w:shd w:val="clear" w:color="auto" w:fill="auto"/>
            <w:noWrap/>
            <w:vAlign w:val="center"/>
          </w:tcPr>
          <w:p w14:paraId="69AB39EE" w14:textId="77777777" w:rsidR="00B142EC" w:rsidRPr="00245733"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40" w:author="lei lu" w:date="2018-11-26T11:50:00Z"/>
                <w:rFonts w:ascii="Arial" w:eastAsia="Times New Roman" w:hAnsi="Arial" w:cs="Arial"/>
                <w:sz w:val="16"/>
                <w:szCs w:val="16"/>
              </w:rPr>
            </w:pPr>
            <w:ins w:id="141" w:author="lei lu" w:date="2018-11-26T11:50:00Z">
              <w:r w:rsidRPr="000A0E1A">
                <w:rPr>
                  <w:rFonts w:ascii="Arial" w:hAnsi="Arial" w:cs="Arial"/>
                  <w:sz w:val="16"/>
                  <w:szCs w:val="16"/>
                </w:rPr>
                <w:t>BC138372</w:t>
              </w:r>
            </w:ins>
          </w:p>
        </w:tc>
        <w:tc>
          <w:tcPr>
            <w:tcW w:w="5822" w:type="dxa"/>
            <w:tcBorders>
              <w:top w:val="nil"/>
              <w:left w:val="nil"/>
              <w:bottom w:val="nil"/>
              <w:right w:val="nil"/>
            </w:tcBorders>
            <w:shd w:val="clear" w:color="auto" w:fill="auto"/>
            <w:noWrap/>
            <w:vAlign w:val="center"/>
          </w:tcPr>
          <w:p w14:paraId="68DA4E3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42" w:author="lei lu" w:date="2018-11-26T11:50:00Z"/>
                <w:rFonts w:ascii="Arial" w:eastAsia="Times New Roman" w:hAnsi="Arial" w:cs="Arial"/>
                <w:sz w:val="16"/>
                <w:szCs w:val="16"/>
              </w:rPr>
            </w:pPr>
            <w:ins w:id="143" w:author="lei lu" w:date="2018-11-26T11:50:00Z">
              <w:r>
                <w:rPr>
                  <w:rFonts w:ascii="Arial" w:eastAsia="Times New Roman" w:hAnsi="Arial" w:cs="Arial"/>
                  <w:sz w:val="16"/>
                  <w:szCs w:val="16"/>
                </w:rPr>
                <w:t>mannosidase2, alpha 1</w:t>
              </w:r>
            </w:ins>
          </w:p>
        </w:tc>
      </w:tr>
      <w:tr w:rsidR="00B142EC" w:rsidRPr="004E1279" w14:paraId="18407831" w14:textId="77777777" w:rsidTr="00315639">
        <w:trPr>
          <w:trHeight w:val="144"/>
          <w:ins w:id="144" w:author="lei lu" w:date="2018-11-26T11:50:00Z"/>
        </w:trPr>
        <w:tc>
          <w:tcPr>
            <w:tcW w:w="1440" w:type="dxa"/>
            <w:tcBorders>
              <w:top w:val="nil"/>
              <w:left w:val="nil"/>
              <w:bottom w:val="nil"/>
              <w:right w:val="nil"/>
            </w:tcBorders>
            <w:shd w:val="clear" w:color="auto" w:fill="auto"/>
            <w:noWrap/>
            <w:vAlign w:val="center"/>
            <w:hideMark/>
          </w:tcPr>
          <w:p w14:paraId="35A9CAD4"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45" w:author="lei lu" w:date="2018-11-26T11:50:00Z"/>
                <w:rFonts w:ascii="Arial" w:eastAsia="Times New Roman" w:hAnsi="Arial" w:cs="Arial"/>
                <w:sz w:val="16"/>
                <w:szCs w:val="16"/>
              </w:rPr>
            </w:pPr>
            <w:ins w:id="146" w:author="lei lu" w:date="2018-11-26T11:50:00Z">
              <w:r w:rsidRPr="004E1279">
                <w:rPr>
                  <w:rFonts w:ascii="Arial" w:eastAsia="Times New Roman" w:hAnsi="Arial" w:cs="Arial"/>
                  <w:sz w:val="16"/>
                  <w:szCs w:val="16"/>
                </w:rPr>
                <w:t>POMGNT1</w:t>
              </w:r>
            </w:ins>
          </w:p>
        </w:tc>
        <w:tc>
          <w:tcPr>
            <w:tcW w:w="1648" w:type="dxa"/>
            <w:tcBorders>
              <w:top w:val="nil"/>
              <w:left w:val="nil"/>
              <w:bottom w:val="nil"/>
              <w:right w:val="nil"/>
            </w:tcBorders>
            <w:shd w:val="clear" w:color="auto" w:fill="auto"/>
            <w:noWrap/>
            <w:vAlign w:val="center"/>
          </w:tcPr>
          <w:p w14:paraId="4DD6EAAD"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47" w:author="lei lu" w:date="2018-11-26T11:50:00Z"/>
                <w:rFonts w:ascii="Arial" w:eastAsia="Times New Roman" w:hAnsi="Arial" w:cs="Arial"/>
                <w:sz w:val="16"/>
                <w:szCs w:val="16"/>
              </w:rPr>
            </w:pPr>
            <w:ins w:id="148" w:author="lei lu" w:date="2018-11-26T11:50:00Z">
              <w:r w:rsidRPr="004E1279">
                <w:rPr>
                  <w:rFonts w:ascii="Arial" w:eastAsia="Times New Roman" w:hAnsi="Arial" w:cs="Arial"/>
                  <w:sz w:val="16"/>
                  <w:szCs w:val="16"/>
                </w:rPr>
                <w:t>NM_017739</w:t>
              </w:r>
            </w:ins>
          </w:p>
        </w:tc>
        <w:tc>
          <w:tcPr>
            <w:tcW w:w="5822" w:type="dxa"/>
            <w:tcBorders>
              <w:top w:val="nil"/>
              <w:left w:val="nil"/>
              <w:bottom w:val="nil"/>
              <w:right w:val="nil"/>
            </w:tcBorders>
            <w:shd w:val="clear" w:color="auto" w:fill="auto"/>
            <w:noWrap/>
            <w:vAlign w:val="center"/>
          </w:tcPr>
          <w:p w14:paraId="48F5C983"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49" w:author="lei lu" w:date="2018-11-26T11:50:00Z"/>
                <w:rFonts w:ascii="Arial" w:eastAsia="Times New Roman" w:hAnsi="Arial" w:cs="Arial"/>
                <w:sz w:val="16"/>
                <w:szCs w:val="16"/>
              </w:rPr>
            </w:pPr>
            <w:ins w:id="150" w:author="lei lu" w:date="2018-11-26T11:50:00Z">
              <w:r w:rsidRPr="004E1279">
                <w:rPr>
                  <w:rFonts w:ascii="Arial" w:hAnsi="Arial" w:cs="Arial"/>
                  <w:sz w:val="16"/>
                  <w:szCs w:val="16"/>
                  <w:shd w:val="clear" w:color="auto" w:fill="FFFFFF"/>
                </w:rPr>
                <w:t>protein O-linked mannose N-acetylglucosaminyltransferase 1 (beta 1,2-)</w:t>
              </w:r>
            </w:ins>
          </w:p>
        </w:tc>
      </w:tr>
      <w:tr w:rsidR="00B142EC" w:rsidRPr="004E1279" w14:paraId="1C4FBFC9" w14:textId="77777777" w:rsidTr="00315639">
        <w:trPr>
          <w:trHeight w:val="144"/>
          <w:ins w:id="151" w:author="lei lu" w:date="2018-11-26T11:50:00Z"/>
        </w:trPr>
        <w:tc>
          <w:tcPr>
            <w:tcW w:w="1440" w:type="dxa"/>
            <w:tcBorders>
              <w:top w:val="nil"/>
              <w:left w:val="nil"/>
              <w:bottom w:val="nil"/>
              <w:right w:val="nil"/>
            </w:tcBorders>
            <w:shd w:val="clear" w:color="auto" w:fill="auto"/>
            <w:noWrap/>
            <w:vAlign w:val="center"/>
            <w:hideMark/>
          </w:tcPr>
          <w:p w14:paraId="7C4F9BDB"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52" w:author="lei lu" w:date="2018-11-26T11:50:00Z"/>
                <w:rFonts w:ascii="Arial" w:eastAsia="Times New Roman" w:hAnsi="Arial" w:cs="Arial"/>
                <w:sz w:val="16"/>
                <w:szCs w:val="16"/>
              </w:rPr>
            </w:pPr>
            <w:ins w:id="153" w:author="lei lu" w:date="2018-11-26T11:50:00Z">
              <w:r w:rsidRPr="004E1279">
                <w:rPr>
                  <w:rFonts w:ascii="Arial" w:eastAsia="Times New Roman" w:hAnsi="Arial" w:cs="Arial"/>
                  <w:sz w:val="16"/>
                  <w:szCs w:val="16"/>
                </w:rPr>
                <w:t>ST6Gal1</w:t>
              </w:r>
            </w:ins>
          </w:p>
        </w:tc>
        <w:tc>
          <w:tcPr>
            <w:tcW w:w="1648" w:type="dxa"/>
            <w:tcBorders>
              <w:top w:val="nil"/>
              <w:left w:val="nil"/>
              <w:bottom w:val="nil"/>
              <w:right w:val="nil"/>
            </w:tcBorders>
            <w:shd w:val="clear" w:color="auto" w:fill="auto"/>
            <w:vAlign w:val="center"/>
          </w:tcPr>
          <w:p w14:paraId="151B1945"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54" w:author="lei lu" w:date="2018-11-26T11:50:00Z"/>
                <w:rFonts w:ascii="Arial" w:eastAsia="Times New Roman" w:hAnsi="Arial" w:cs="Arial"/>
                <w:color w:val="auto"/>
                <w:sz w:val="16"/>
                <w:szCs w:val="16"/>
              </w:rPr>
            </w:pPr>
            <w:ins w:id="155" w:author="lei lu" w:date="2018-11-26T11:50:00Z">
              <w:r w:rsidRPr="004E1279">
                <w:rPr>
                  <w:rFonts w:ascii="Arial" w:eastAsia="Times New Roman" w:hAnsi="Arial" w:cs="Arial"/>
                  <w:color w:val="auto"/>
                  <w:sz w:val="16"/>
                  <w:szCs w:val="16"/>
                </w:rPr>
                <w:t>BC040009</w:t>
              </w:r>
            </w:ins>
          </w:p>
        </w:tc>
        <w:tc>
          <w:tcPr>
            <w:tcW w:w="5822" w:type="dxa"/>
            <w:tcBorders>
              <w:top w:val="nil"/>
              <w:left w:val="nil"/>
              <w:bottom w:val="nil"/>
              <w:right w:val="nil"/>
            </w:tcBorders>
            <w:shd w:val="clear" w:color="auto" w:fill="auto"/>
            <w:vAlign w:val="center"/>
          </w:tcPr>
          <w:p w14:paraId="4BA53785"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56" w:author="lei lu" w:date="2018-11-26T11:50:00Z"/>
                <w:rFonts w:ascii="Arial" w:eastAsia="Times New Roman" w:hAnsi="Arial" w:cs="Arial"/>
                <w:color w:val="auto"/>
                <w:sz w:val="16"/>
                <w:szCs w:val="16"/>
              </w:rPr>
            </w:pPr>
            <w:ins w:id="157" w:author="lei lu" w:date="2018-11-26T11:50:00Z">
              <w:r w:rsidRPr="004E1279">
                <w:rPr>
                  <w:rFonts w:ascii="Arial" w:hAnsi="Arial" w:cs="Arial"/>
                  <w:sz w:val="16"/>
                  <w:szCs w:val="16"/>
                  <w:shd w:val="clear" w:color="auto" w:fill="FFFFFF"/>
                </w:rPr>
                <w:t>ST6 beta-</w:t>
              </w:r>
              <w:proofErr w:type="spellStart"/>
              <w:r w:rsidRPr="004E1279">
                <w:rPr>
                  <w:rFonts w:ascii="Arial" w:hAnsi="Arial" w:cs="Arial"/>
                  <w:sz w:val="16"/>
                  <w:szCs w:val="16"/>
                  <w:shd w:val="clear" w:color="auto" w:fill="FFFFFF"/>
                </w:rPr>
                <w:t>galactoside</w:t>
              </w:r>
              <w:proofErr w:type="spellEnd"/>
              <w:r w:rsidRPr="004E1279">
                <w:rPr>
                  <w:rFonts w:ascii="Arial" w:hAnsi="Arial" w:cs="Arial"/>
                  <w:sz w:val="16"/>
                  <w:szCs w:val="16"/>
                  <w:shd w:val="clear" w:color="auto" w:fill="FFFFFF"/>
                </w:rPr>
                <w:t xml:space="preserve"> alpha-2,6-sialyltransferase 1</w:t>
              </w:r>
            </w:ins>
          </w:p>
        </w:tc>
      </w:tr>
      <w:tr w:rsidR="00B142EC" w:rsidRPr="004E1279" w14:paraId="63B1DED3" w14:textId="77777777" w:rsidTr="00315639">
        <w:trPr>
          <w:trHeight w:val="144"/>
          <w:ins w:id="158" w:author="lei lu" w:date="2018-11-26T11:50:00Z"/>
        </w:trPr>
        <w:tc>
          <w:tcPr>
            <w:tcW w:w="1440" w:type="dxa"/>
            <w:tcBorders>
              <w:top w:val="nil"/>
              <w:left w:val="nil"/>
              <w:bottom w:val="nil"/>
              <w:right w:val="nil"/>
            </w:tcBorders>
            <w:shd w:val="clear" w:color="auto" w:fill="auto"/>
            <w:noWrap/>
            <w:vAlign w:val="center"/>
            <w:hideMark/>
          </w:tcPr>
          <w:p w14:paraId="3A7D4D06"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59" w:author="lei lu" w:date="2018-11-26T11:50:00Z"/>
                <w:rFonts w:ascii="Arial" w:eastAsia="Times New Roman" w:hAnsi="Arial" w:cs="Arial"/>
                <w:sz w:val="16"/>
                <w:szCs w:val="16"/>
              </w:rPr>
            </w:pPr>
            <w:ins w:id="160" w:author="lei lu" w:date="2018-11-26T11:50:00Z">
              <w:r w:rsidRPr="004E1279">
                <w:rPr>
                  <w:rFonts w:ascii="Arial" w:eastAsia="Times New Roman" w:hAnsi="Arial" w:cs="Arial"/>
                  <w:sz w:val="16"/>
                  <w:szCs w:val="16"/>
                </w:rPr>
                <w:t>SLC35C1</w:t>
              </w:r>
            </w:ins>
          </w:p>
        </w:tc>
        <w:tc>
          <w:tcPr>
            <w:tcW w:w="1648" w:type="dxa"/>
            <w:tcBorders>
              <w:top w:val="nil"/>
              <w:left w:val="nil"/>
              <w:bottom w:val="nil"/>
              <w:right w:val="nil"/>
            </w:tcBorders>
            <w:shd w:val="clear" w:color="auto" w:fill="auto"/>
            <w:vAlign w:val="center"/>
          </w:tcPr>
          <w:p w14:paraId="7400B233"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61" w:author="lei lu" w:date="2018-11-26T11:50:00Z"/>
                <w:rFonts w:ascii="Arial" w:eastAsia="Times New Roman" w:hAnsi="Arial" w:cs="Arial"/>
                <w:color w:val="auto"/>
                <w:sz w:val="16"/>
                <w:szCs w:val="16"/>
              </w:rPr>
            </w:pPr>
            <w:ins w:id="162" w:author="lei lu" w:date="2018-11-26T11:50:00Z">
              <w:r w:rsidRPr="004E1279">
                <w:rPr>
                  <w:rFonts w:ascii="Arial" w:eastAsia="Times New Roman" w:hAnsi="Arial" w:cs="Arial"/>
                  <w:color w:val="auto"/>
                  <w:sz w:val="16"/>
                  <w:szCs w:val="16"/>
                </w:rPr>
                <w:t>NM_018389</w:t>
              </w:r>
            </w:ins>
          </w:p>
        </w:tc>
        <w:tc>
          <w:tcPr>
            <w:tcW w:w="5822" w:type="dxa"/>
            <w:tcBorders>
              <w:top w:val="nil"/>
              <w:left w:val="nil"/>
              <w:bottom w:val="nil"/>
              <w:right w:val="nil"/>
            </w:tcBorders>
            <w:shd w:val="clear" w:color="auto" w:fill="auto"/>
            <w:vAlign w:val="center"/>
          </w:tcPr>
          <w:p w14:paraId="59C13241"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63" w:author="lei lu" w:date="2018-11-26T11:50:00Z"/>
                <w:rFonts w:ascii="Arial" w:eastAsia="Times New Roman" w:hAnsi="Arial" w:cs="Arial"/>
                <w:color w:val="auto"/>
                <w:sz w:val="16"/>
                <w:szCs w:val="16"/>
              </w:rPr>
            </w:pPr>
            <w:ins w:id="164" w:author="lei lu" w:date="2018-11-26T11:50:00Z">
              <w:r w:rsidRPr="004E1279">
                <w:rPr>
                  <w:rFonts w:ascii="Arial" w:hAnsi="Arial" w:cs="Arial"/>
                  <w:sz w:val="16"/>
                  <w:szCs w:val="16"/>
                  <w:shd w:val="clear" w:color="auto" w:fill="FFFFFF"/>
                </w:rPr>
                <w:t>solute carrier family 35 member C1</w:t>
              </w:r>
            </w:ins>
          </w:p>
        </w:tc>
      </w:tr>
      <w:tr w:rsidR="00B142EC" w:rsidRPr="004E1279" w14:paraId="7812B30B" w14:textId="77777777" w:rsidTr="00315639">
        <w:trPr>
          <w:trHeight w:val="144"/>
          <w:ins w:id="165" w:author="lei lu" w:date="2018-11-26T11:50:00Z"/>
        </w:trPr>
        <w:tc>
          <w:tcPr>
            <w:tcW w:w="1440" w:type="dxa"/>
            <w:tcBorders>
              <w:top w:val="nil"/>
              <w:left w:val="nil"/>
              <w:bottom w:val="nil"/>
              <w:right w:val="nil"/>
            </w:tcBorders>
            <w:shd w:val="clear" w:color="auto" w:fill="auto"/>
            <w:noWrap/>
            <w:vAlign w:val="center"/>
            <w:hideMark/>
          </w:tcPr>
          <w:p w14:paraId="39BE1E1E"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66" w:author="lei lu" w:date="2018-11-26T11:50:00Z"/>
                <w:rFonts w:ascii="Arial" w:eastAsia="Times New Roman" w:hAnsi="Arial" w:cs="Arial"/>
                <w:sz w:val="16"/>
                <w:szCs w:val="16"/>
              </w:rPr>
            </w:pPr>
            <w:ins w:id="167" w:author="lei lu" w:date="2018-11-26T11:50:00Z">
              <w:r w:rsidRPr="004E1279">
                <w:rPr>
                  <w:rFonts w:ascii="Arial" w:eastAsia="Times New Roman" w:hAnsi="Arial" w:cs="Arial"/>
                  <w:sz w:val="16"/>
                  <w:szCs w:val="16"/>
                </w:rPr>
                <w:t>TPST1</w:t>
              </w:r>
            </w:ins>
          </w:p>
        </w:tc>
        <w:tc>
          <w:tcPr>
            <w:tcW w:w="1648" w:type="dxa"/>
            <w:tcBorders>
              <w:top w:val="nil"/>
              <w:left w:val="nil"/>
              <w:bottom w:val="nil"/>
              <w:right w:val="nil"/>
            </w:tcBorders>
            <w:shd w:val="clear" w:color="auto" w:fill="auto"/>
            <w:vAlign w:val="center"/>
          </w:tcPr>
          <w:p w14:paraId="4D963A17"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68" w:author="lei lu" w:date="2018-11-26T11:50:00Z"/>
                <w:rFonts w:ascii="Arial" w:eastAsia="Times New Roman" w:hAnsi="Arial" w:cs="Arial"/>
                <w:color w:val="000000" w:themeColor="text1"/>
                <w:sz w:val="16"/>
                <w:szCs w:val="16"/>
              </w:rPr>
            </w:pPr>
            <w:ins w:id="169" w:author="lei lu" w:date="2018-11-26T11:50:00Z">
              <w:r w:rsidRPr="004E1279">
                <w:rPr>
                  <w:rFonts w:ascii="Arial" w:hAnsi="Arial" w:cs="Arial"/>
                  <w:color w:val="000000" w:themeColor="text1"/>
                  <w:sz w:val="16"/>
                  <w:szCs w:val="16"/>
                  <w:shd w:val="clear" w:color="auto" w:fill="FFFFFF"/>
                </w:rPr>
                <w:t>NM_003596.3</w:t>
              </w:r>
            </w:ins>
          </w:p>
        </w:tc>
        <w:tc>
          <w:tcPr>
            <w:tcW w:w="5822" w:type="dxa"/>
            <w:tcBorders>
              <w:top w:val="nil"/>
              <w:left w:val="nil"/>
              <w:bottom w:val="nil"/>
              <w:right w:val="nil"/>
            </w:tcBorders>
            <w:shd w:val="clear" w:color="auto" w:fill="auto"/>
            <w:vAlign w:val="center"/>
          </w:tcPr>
          <w:p w14:paraId="173F725A"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70" w:author="lei lu" w:date="2018-11-26T11:50:00Z"/>
                <w:rFonts w:ascii="Arial" w:eastAsia="Times New Roman" w:hAnsi="Arial" w:cs="Arial"/>
                <w:color w:val="auto"/>
                <w:sz w:val="16"/>
                <w:szCs w:val="16"/>
              </w:rPr>
            </w:pPr>
            <w:proofErr w:type="spellStart"/>
            <w:ins w:id="171" w:author="lei lu" w:date="2018-11-26T11:50:00Z">
              <w:r w:rsidRPr="004E1279">
                <w:rPr>
                  <w:rFonts w:ascii="Arial" w:hAnsi="Arial" w:cs="Arial"/>
                  <w:sz w:val="16"/>
                  <w:szCs w:val="16"/>
                  <w:shd w:val="clear" w:color="auto" w:fill="FFFFFF"/>
                </w:rPr>
                <w:t>tyrosylprotein</w:t>
              </w:r>
              <w:proofErr w:type="spellEnd"/>
              <w:r w:rsidRPr="004E1279">
                <w:rPr>
                  <w:rFonts w:ascii="Arial" w:hAnsi="Arial" w:cs="Arial"/>
                  <w:sz w:val="16"/>
                  <w:szCs w:val="16"/>
                  <w:shd w:val="clear" w:color="auto" w:fill="FFFFFF"/>
                </w:rPr>
                <w:t xml:space="preserve"> sulfotransferase 1</w:t>
              </w:r>
            </w:ins>
          </w:p>
        </w:tc>
      </w:tr>
      <w:tr w:rsidR="00B142EC" w:rsidRPr="004E1279" w14:paraId="14300E60" w14:textId="77777777" w:rsidTr="00315639">
        <w:trPr>
          <w:trHeight w:val="144"/>
          <w:ins w:id="172" w:author="lei lu" w:date="2018-11-26T11:50:00Z"/>
        </w:trPr>
        <w:tc>
          <w:tcPr>
            <w:tcW w:w="1440" w:type="dxa"/>
            <w:tcBorders>
              <w:top w:val="nil"/>
              <w:left w:val="nil"/>
              <w:bottom w:val="single" w:sz="4" w:space="0" w:color="auto"/>
              <w:right w:val="nil"/>
            </w:tcBorders>
            <w:shd w:val="clear" w:color="auto" w:fill="auto"/>
            <w:noWrap/>
            <w:vAlign w:val="center"/>
            <w:hideMark/>
          </w:tcPr>
          <w:p w14:paraId="006BB0B9"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73" w:author="lei lu" w:date="2018-11-26T11:50:00Z"/>
                <w:rFonts w:ascii="Arial" w:eastAsia="Times New Roman" w:hAnsi="Arial" w:cs="Arial"/>
                <w:sz w:val="16"/>
                <w:szCs w:val="16"/>
              </w:rPr>
            </w:pPr>
            <w:ins w:id="174" w:author="lei lu" w:date="2018-11-26T11:50:00Z">
              <w:r w:rsidRPr="004E1279">
                <w:rPr>
                  <w:rFonts w:ascii="Arial" w:eastAsia="Times New Roman" w:hAnsi="Arial" w:cs="Arial"/>
                  <w:sz w:val="16"/>
                  <w:szCs w:val="16"/>
                </w:rPr>
                <w:t>TPST2</w:t>
              </w:r>
            </w:ins>
          </w:p>
        </w:tc>
        <w:tc>
          <w:tcPr>
            <w:tcW w:w="1648" w:type="dxa"/>
            <w:tcBorders>
              <w:top w:val="nil"/>
              <w:left w:val="nil"/>
              <w:bottom w:val="single" w:sz="4" w:space="0" w:color="auto"/>
              <w:right w:val="nil"/>
            </w:tcBorders>
            <w:shd w:val="clear" w:color="auto" w:fill="auto"/>
            <w:vAlign w:val="center"/>
          </w:tcPr>
          <w:p w14:paraId="3E676945"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75" w:author="lei lu" w:date="2018-11-26T11:50:00Z"/>
                <w:rFonts w:ascii="Arial" w:eastAsia="Times New Roman" w:hAnsi="Arial" w:cs="Arial"/>
                <w:color w:val="000000" w:themeColor="text1"/>
                <w:sz w:val="16"/>
                <w:szCs w:val="16"/>
              </w:rPr>
            </w:pPr>
            <w:ins w:id="176" w:author="lei lu" w:date="2018-11-26T11:50:00Z">
              <w:r w:rsidRPr="004E1279">
                <w:rPr>
                  <w:rFonts w:ascii="Arial" w:hAnsi="Arial" w:cs="Arial"/>
                  <w:color w:val="000000" w:themeColor="text1"/>
                  <w:sz w:val="16"/>
                  <w:szCs w:val="16"/>
                  <w:shd w:val="clear" w:color="auto" w:fill="FFFFFF"/>
                </w:rPr>
                <w:t>NM_001008566.1</w:t>
              </w:r>
            </w:ins>
          </w:p>
        </w:tc>
        <w:tc>
          <w:tcPr>
            <w:tcW w:w="5822" w:type="dxa"/>
            <w:tcBorders>
              <w:top w:val="nil"/>
              <w:left w:val="nil"/>
              <w:bottom w:val="single" w:sz="4" w:space="0" w:color="auto"/>
              <w:right w:val="nil"/>
            </w:tcBorders>
            <w:shd w:val="clear" w:color="auto" w:fill="auto"/>
            <w:vAlign w:val="center"/>
          </w:tcPr>
          <w:p w14:paraId="203E6186" w14:textId="77777777" w:rsidR="00B142EC" w:rsidRPr="004E1279" w:rsidRDefault="00B142EC" w:rsidP="00315639">
            <w:pPr>
              <w:pBdr>
                <w:top w:val="none" w:sz="0" w:space="0" w:color="auto"/>
                <w:left w:val="none" w:sz="0" w:space="0" w:color="auto"/>
                <w:bottom w:val="none" w:sz="0" w:space="0" w:color="auto"/>
                <w:right w:val="none" w:sz="0" w:space="0" w:color="auto"/>
                <w:between w:val="none" w:sz="0" w:space="0" w:color="auto"/>
              </w:pBdr>
              <w:spacing w:after="0" w:line="240" w:lineRule="auto"/>
              <w:rPr>
                <w:ins w:id="177" w:author="lei lu" w:date="2018-11-26T11:50:00Z"/>
                <w:rFonts w:ascii="Arial" w:eastAsia="Times New Roman" w:hAnsi="Arial" w:cs="Arial"/>
                <w:sz w:val="16"/>
                <w:szCs w:val="16"/>
              </w:rPr>
            </w:pPr>
            <w:proofErr w:type="spellStart"/>
            <w:ins w:id="178" w:author="lei lu" w:date="2018-11-26T11:50:00Z">
              <w:r w:rsidRPr="004E1279">
                <w:rPr>
                  <w:rFonts w:ascii="Arial" w:hAnsi="Arial" w:cs="Arial"/>
                  <w:sz w:val="16"/>
                  <w:szCs w:val="16"/>
                  <w:shd w:val="clear" w:color="auto" w:fill="FFFFFF"/>
                </w:rPr>
                <w:t>tyrosylprotein</w:t>
              </w:r>
              <w:proofErr w:type="spellEnd"/>
              <w:r w:rsidRPr="004E1279">
                <w:rPr>
                  <w:rFonts w:ascii="Arial" w:hAnsi="Arial" w:cs="Arial"/>
                  <w:sz w:val="16"/>
                  <w:szCs w:val="16"/>
                  <w:shd w:val="clear" w:color="auto" w:fill="FFFFFF"/>
                </w:rPr>
                <w:t xml:space="preserve"> sulfotransferase 2</w:t>
              </w:r>
            </w:ins>
          </w:p>
        </w:tc>
      </w:tr>
    </w:tbl>
    <w:p w14:paraId="12A4314D" w14:textId="77777777" w:rsidR="00B142EC" w:rsidRDefault="00B142EC" w:rsidP="00B142EC">
      <w:pPr>
        <w:rPr>
          <w:ins w:id="179" w:author="lei lu" w:date="2018-11-26T11:50:00Z"/>
          <w:rFonts w:ascii="Arial" w:eastAsia="Arial" w:hAnsi="Arial" w:cs="Arial"/>
        </w:rPr>
      </w:pPr>
      <w:ins w:id="180" w:author="lei lu" w:date="2018-11-26T11:50:00Z">
        <w:r>
          <w:rPr>
            <w:rFonts w:ascii="Arial" w:eastAsia="Arial" w:hAnsi="Arial" w:cs="Arial"/>
          </w:rPr>
          <w:br w:type="page"/>
        </w:r>
      </w:ins>
    </w:p>
    <w:p w14:paraId="400401D5" w14:textId="77777777" w:rsidR="00B142EC" w:rsidRDefault="00B142EC" w:rsidP="00B142EC">
      <w:pPr>
        <w:spacing w:line="480" w:lineRule="auto"/>
        <w:rPr>
          <w:ins w:id="181" w:author="Lu Lei (Asst Prof)" w:date="2018-11-16T19:45:00Z"/>
          <w:rFonts w:ascii="Arial" w:eastAsia="Arial" w:hAnsi="Arial" w:cs="Arial"/>
          <w:b/>
        </w:rPr>
      </w:pPr>
      <w:ins w:id="182" w:author="lei lu" w:date="2018-11-26T11:48:00Z">
        <w:r>
          <w:rPr>
            <w:rFonts w:ascii="Arial" w:eastAsia="Arial" w:hAnsi="Arial" w:cs="Arial"/>
            <w:b/>
          </w:rPr>
          <w:lastRenderedPageBreak/>
          <w:t>Supplementary file 2</w:t>
        </w:r>
      </w:ins>
      <w:ins w:id="183" w:author="Lu Lei (Asst Prof)" w:date="2018-11-16T19:45:00Z">
        <w:del w:id="184" w:author="lei lu" w:date="2018-11-26T11:48:00Z">
          <w:r w:rsidDel="00B812EE">
            <w:rPr>
              <w:rFonts w:ascii="Arial" w:eastAsia="Arial" w:hAnsi="Arial" w:cs="Arial"/>
              <w:b/>
            </w:rPr>
            <w:delText>Appendix</w:delText>
          </w:r>
        </w:del>
        <w:del w:id="185" w:author="lei lu" w:date="2018-11-26T11:49:00Z">
          <w:r w:rsidDel="00B812EE">
            <w:rPr>
              <w:rFonts w:ascii="Arial" w:eastAsia="Arial" w:hAnsi="Arial" w:cs="Arial"/>
              <w:b/>
            </w:rPr>
            <w:delText xml:space="preserve"> 1</w:delText>
          </w:r>
        </w:del>
      </w:ins>
    </w:p>
    <w:p w14:paraId="74C71E52" w14:textId="77777777" w:rsidR="00B142EC" w:rsidRPr="00F942FA" w:rsidRDefault="00B142EC" w:rsidP="00B142EC">
      <w:pPr>
        <w:spacing w:line="480" w:lineRule="auto"/>
        <w:rPr>
          <w:ins w:id="186" w:author="Lu Lei (Asst Prof)" w:date="2018-11-16T19:46:00Z"/>
          <w:rFonts w:ascii="Arial" w:eastAsia="Arial" w:hAnsi="Arial" w:cs="Arial"/>
        </w:rPr>
      </w:pPr>
      <w:ins w:id="187" w:author="Lu Lei (Asst Prof)" w:date="2018-11-16T19:46:00Z">
        <w:r>
          <w:rPr>
            <w:rFonts w:ascii="Arial" w:eastAsia="Arial" w:hAnsi="Arial" w:cs="Arial"/>
          </w:rPr>
          <w:t xml:space="preserve">Review of previous EM literature that directly addressed lateral localizations of Golgi residents and secretory cargos in comparison with </w:t>
        </w:r>
      </w:ins>
      <w:ins w:id="188" w:author="Lu Lei (Asst Prof)" w:date="2018-11-19T12:18:00Z">
        <w:r>
          <w:rPr>
            <w:rFonts w:ascii="Arial" w:eastAsia="Arial" w:hAnsi="Arial" w:cs="Arial"/>
          </w:rPr>
          <w:t xml:space="preserve">this </w:t>
        </w:r>
      </w:ins>
      <w:ins w:id="189" w:author="Lu Lei (Asst Prof)" w:date="2018-11-16T19:46:00Z">
        <w:r>
          <w:rPr>
            <w:rFonts w:ascii="Arial" w:eastAsia="Arial" w:hAnsi="Arial" w:cs="Arial"/>
          </w:rPr>
          <w:t>study.</w:t>
        </w:r>
      </w:ins>
    </w:p>
    <w:tbl>
      <w:tblPr>
        <w:tblStyle w:val="TableGrid"/>
        <w:tblW w:w="8815" w:type="dxa"/>
        <w:tblLayout w:type="fixed"/>
        <w:tblLook w:val="04A0" w:firstRow="1" w:lastRow="0" w:firstColumn="1" w:lastColumn="0" w:noHBand="0" w:noVBand="1"/>
      </w:tblPr>
      <w:tblGrid>
        <w:gridCol w:w="445"/>
        <w:gridCol w:w="1260"/>
        <w:gridCol w:w="1170"/>
        <w:gridCol w:w="1170"/>
        <w:gridCol w:w="2880"/>
        <w:gridCol w:w="1890"/>
      </w:tblGrid>
      <w:tr w:rsidR="00B142EC" w:rsidRPr="00F2481D" w14:paraId="3C8CDB03" w14:textId="77777777" w:rsidTr="00315639">
        <w:trPr>
          <w:ins w:id="190" w:author="Lu Lei (Asst Prof)" w:date="2018-11-16T19:46:00Z"/>
        </w:trPr>
        <w:tc>
          <w:tcPr>
            <w:tcW w:w="1705" w:type="dxa"/>
            <w:gridSpan w:val="2"/>
            <w:vMerge w:val="restart"/>
            <w:shd w:val="clear" w:color="auto" w:fill="auto"/>
          </w:tcPr>
          <w:p w14:paraId="15E316BE" w14:textId="77777777" w:rsidR="00B142EC" w:rsidRPr="00F2481D" w:rsidRDefault="00B142EC" w:rsidP="00315639">
            <w:pPr>
              <w:autoSpaceDE w:val="0"/>
              <w:autoSpaceDN w:val="0"/>
              <w:adjustRightInd w:val="0"/>
              <w:jc w:val="center"/>
              <w:rPr>
                <w:ins w:id="191" w:author="Lu Lei (Asst Prof)" w:date="2018-11-16T19:46:00Z"/>
                <w:rFonts w:ascii="Arial" w:hAnsi="Arial" w:cs="Arial"/>
                <w:sz w:val="16"/>
                <w:szCs w:val="16"/>
              </w:rPr>
            </w:pPr>
            <w:ins w:id="192" w:author="Lu Lei (Asst Prof)" w:date="2018-11-16T19:46:00Z">
              <w:r w:rsidRPr="00F2481D">
                <w:rPr>
                  <w:rFonts w:ascii="Arial" w:hAnsi="Arial" w:cs="Arial"/>
                  <w:sz w:val="16"/>
                  <w:szCs w:val="16"/>
                </w:rPr>
                <w:t>Golgi proteins</w:t>
              </w:r>
            </w:ins>
          </w:p>
        </w:tc>
        <w:tc>
          <w:tcPr>
            <w:tcW w:w="1170" w:type="dxa"/>
            <w:shd w:val="clear" w:color="auto" w:fill="auto"/>
          </w:tcPr>
          <w:p w14:paraId="43EC40AE" w14:textId="77777777" w:rsidR="00B142EC" w:rsidRPr="00F2481D" w:rsidRDefault="00B142EC" w:rsidP="00315639">
            <w:pPr>
              <w:autoSpaceDE w:val="0"/>
              <w:autoSpaceDN w:val="0"/>
              <w:adjustRightInd w:val="0"/>
              <w:jc w:val="center"/>
              <w:rPr>
                <w:ins w:id="193" w:author="Lu Lei (Asst Prof)" w:date="2018-11-16T19:46:00Z"/>
                <w:rFonts w:ascii="Arial" w:hAnsi="Arial" w:cs="Arial"/>
                <w:sz w:val="16"/>
                <w:szCs w:val="16"/>
              </w:rPr>
            </w:pPr>
            <w:ins w:id="194" w:author="Lu Lei (Asst Prof)" w:date="2018-11-16T19:46:00Z">
              <w:r w:rsidRPr="00F2481D">
                <w:rPr>
                  <w:rFonts w:ascii="Arial" w:hAnsi="Arial" w:cs="Arial"/>
                  <w:sz w:val="16"/>
                  <w:szCs w:val="16"/>
                </w:rPr>
                <w:t>this study</w:t>
              </w:r>
            </w:ins>
          </w:p>
        </w:tc>
        <w:tc>
          <w:tcPr>
            <w:tcW w:w="5940" w:type="dxa"/>
            <w:gridSpan w:val="3"/>
            <w:shd w:val="clear" w:color="auto" w:fill="auto"/>
          </w:tcPr>
          <w:p w14:paraId="597A1BE4" w14:textId="77777777" w:rsidR="00B142EC" w:rsidRPr="00F2481D" w:rsidRDefault="00B142EC" w:rsidP="00315639">
            <w:pPr>
              <w:autoSpaceDE w:val="0"/>
              <w:autoSpaceDN w:val="0"/>
              <w:adjustRightInd w:val="0"/>
              <w:jc w:val="center"/>
              <w:rPr>
                <w:ins w:id="195" w:author="Lu Lei (Asst Prof)" w:date="2018-11-16T19:46:00Z"/>
                <w:rFonts w:ascii="Arial" w:hAnsi="Arial" w:cs="Arial"/>
                <w:sz w:val="16"/>
                <w:szCs w:val="16"/>
              </w:rPr>
            </w:pPr>
            <w:ins w:id="196" w:author="Lu Lei (Asst Prof)" w:date="2018-11-16T19:46:00Z">
              <w:r w:rsidRPr="00F2481D">
                <w:rPr>
                  <w:rFonts w:ascii="Arial" w:hAnsi="Arial" w:cs="Arial"/>
                  <w:sz w:val="16"/>
                  <w:szCs w:val="16"/>
                </w:rPr>
                <w:t>literature</w:t>
              </w:r>
            </w:ins>
          </w:p>
        </w:tc>
      </w:tr>
      <w:tr w:rsidR="00B142EC" w:rsidRPr="00F2481D" w14:paraId="19C82F85" w14:textId="77777777" w:rsidTr="00315639">
        <w:trPr>
          <w:ins w:id="197" w:author="Lu Lei (Asst Prof)" w:date="2018-11-16T19:46:00Z"/>
        </w:trPr>
        <w:tc>
          <w:tcPr>
            <w:tcW w:w="1705" w:type="dxa"/>
            <w:gridSpan w:val="2"/>
            <w:vMerge/>
            <w:shd w:val="clear" w:color="auto" w:fill="auto"/>
          </w:tcPr>
          <w:p w14:paraId="02BACC20" w14:textId="77777777" w:rsidR="00B142EC" w:rsidRPr="00F2481D" w:rsidRDefault="00B142EC" w:rsidP="00315639">
            <w:pPr>
              <w:autoSpaceDE w:val="0"/>
              <w:autoSpaceDN w:val="0"/>
              <w:adjustRightInd w:val="0"/>
              <w:jc w:val="center"/>
              <w:rPr>
                <w:ins w:id="198" w:author="Lu Lei (Asst Prof)" w:date="2018-11-16T19:46:00Z"/>
                <w:rFonts w:ascii="Arial" w:hAnsi="Arial" w:cs="Arial"/>
                <w:sz w:val="16"/>
                <w:szCs w:val="16"/>
              </w:rPr>
            </w:pPr>
          </w:p>
        </w:tc>
        <w:tc>
          <w:tcPr>
            <w:tcW w:w="1170" w:type="dxa"/>
            <w:shd w:val="clear" w:color="auto" w:fill="auto"/>
          </w:tcPr>
          <w:p w14:paraId="5335866B" w14:textId="77777777" w:rsidR="00B142EC" w:rsidRPr="00F2481D" w:rsidRDefault="00B142EC" w:rsidP="00315639">
            <w:pPr>
              <w:autoSpaceDE w:val="0"/>
              <w:autoSpaceDN w:val="0"/>
              <w:adjustRightInd w:val="0"/>
              <w:jc w:val="center"/>
              <w:rPr>
                <w:ins w:id="199" w:author="Lu Lei (Asst Prof)" w:date="2018-11-16T19:46:00Z"/>
                <w:rFonts w:ascii="Arial" w:hAnsi="Arial" w:cs="Arial"/>
                <w:sz w:val="16"/>
                <w:szCs w:val="16"/>
              </w:rPr>
            </w:pPr>
            <w:ins w:id="200" w:author="Lu Lei (Asst Prof)" w:date="2018-11-16T19:46:00Z">
              <w:r w:rsidRPr="00F2481D">
                <w:rPr>
                  <w:rFonts w:ascii="Arial" w:hAnsi="Arial" w:cs="Arial"/>
                  <w:sz w:val="16"/>
                  <w:szCs w:val="16"/>
                </w:rPr>
                <w:t>localization</w:t>
              </w:r>
            </w:ins>
          </w:p>
        </w:tc>
        <w:tc>
          <w:tcPr>
            <w:tcW w:w="1170" w:type="dxa"/>
            <w:shd w:val="clear" w:color="auto" w:fill="auto"/>
          </w:tcPr>
          <w:p w14:paraId="4772A9D0" w14:textId="77777777" w:rsidR="00B142EC" w:rsidRPr="00F2481D" w:rsidRDefault="00B142EC" w:rsidP="00315639">
            <w:pPr>
              <w:autoSpaceDE w:val="0"/>
              <w:autoSpaceDN w:val="0"/>
              <w:adjustRightInd w:val="0"/>
              <w:jc w:val="center"/>
              <w:rPr>
                <w:ins w:id="201" w:author="Lu Lei (Asst Prof)" w:date="2018-11-16T19:46:00Z"/>
                <w:rFonts w:ascii="Arial" w:hAnsi="Arial" w:cs="Arial"/>
                <w:sz w:val="16"/>
                <w:szCs w:val="16"/>
              </w:rPr>
            </w:pPr>
            <w:ins w:id="202" w:author="Lu Lei (Asst Prof)" w:date="2018-11-16T19:46:00Z">
              <w:r w:rsidRPr="00F2481D">
                <w:rPr>
                  <w:rFonts w:ascii="Arial" w:hAnsi="Arial" w:cs="Arial"/>
                  <w:sz w:val="16"/>
                  <w:szCs w:val="16"/>
                </w:rPr>
                <w:t>localization</w:t>
              </w:r>
            </w:ins>
          </w:p>
        </w:tc>
        <w:tc>
          <w:tcPr>
            <w:tcW w:w="2880" w:type="dxa"/>
            <w:shd w:val="clear" w:color="auto" w:fill="auto"/>
          </w:tcPr>
          <w:p w14:paraId="14E97379" w14:textId="77777777" w:rsidR="00B142EC" w:rsidRPr="00F2481D" w:rsidRDefault="00B142EC" w:rsidP="00315639">
            <w:pPr>
              <w:autoSpaceDE w:val="0"/>
              <w:autoSpaceDN w:val="0"/>
              <w:adjustRightInd w:val="0"/>
              <w:jc w:val="center"/>
              <w:rPr>
                <w:ins w:id="203" w:author="Lu Lei (Asst Prof)" w:date="2018-11-16T19:46:00Z"/>
                <w:rFonts w:ascii="Arial" w:hAnsi="Arial" w:cs="Arial"/>
                <w:sz w:val="16"/>
                <w:szCs w:val="16"/>
              </w:rPr>
            </w:pPr>
            <w:ins w:id="204" w:author="Lu Lei (Asst Prof)" w:date="2018-11-16T19:46:00Z">
              <w:r>
                <w:rPr>
                  <w:rFonts w:ascii="Arial" w:hAnsi="Arial" w:cs="Arial"/>
                  <w:sz w:val="16"/>
                  <w:szCs w:val="16"/>
                </w:rPr>
                <w:t>results or data</w:t>
              </w:r>
            </w:ins>
          </w:p>
        </w:tc>
        <w:tc>
          <w:tcPr>
            <w:tcW w:w="1890" w:type="dxa"/>
            <w:shd w:val="clear" w:color="auto" w:fill="auto"/>
          </w:tcPr>
          <w:p w14:paraId="5AFF9371" w14:textId="77777777" w:rsidR="00B142EC" w:rsidRPr="00F2481D" w:rsidRDefault="00B142EC" w:rsidP="00315639">
            <w:pPr>
              <w:autoSpaceDE w:val="0"/>
              <w:autoSpaceDN w:val="0"/>
              <w:adjustRightInd w:val="0"/>
              <w:jc w:val="center"/>
              <w:rPr>
                <w:ins w:id="205" w:author="Lu Lei (Asst Prof)" w:date="2018-11-16T19:46:00Z"/>
                <w:rFonts w:ascii="Arial" w:hAnsi="Arial" w:cs="Arial"/>
                <w:sz w:val="16"/>
                <w:szCs w:val="16"/>
              </w:rPr>
            </w:pPr>
            <w:ins w:id="206" w:author="Lu Lei (Asst Prof)" w:date="2018-11-16T19:46:00Z">
              <w:r w:rsidRPr="00F2481D">
                <w:rPr>
                  <w:rFonts w:ascii="Arial" w:hAnsi="Arial" w:cs="Arial"/>
                  <w:sz w:val="16"/>
                  <w:szCs w:val="16"/>
                </w:rPr>
                <w:t>reference</w:t>
              </w:r>
            </w:ins>
          </w:p>
        </w:tc>
      </w:tr>
      <w:tr w:rsidR="00B142EC" w:rsidRPr="00F2481D" w14:paraId="3CD5167E" w14:textId="77777777" w:rsidTr="00315639">
        <w:trPr>
          <w:trHeight w:val="557"/>
          <w:ins w:id="207" w:author="Lu Lei (Asst Prof)" w:date="2018-11-16T19:46:00Z"/>
        </w:trPr>
        <w:tc>
          <w:tcPr>
            <w:tcW w:w="445" w:type="dxa"/>
            <w:vMerge w:val="restart"/>
            <w:shd w:val="clear" w:color="auto" w:fill="auto"/>
            <w:textDirection w:val="btLr"/>
          </w:tcPr>
          <w:p w14:paraId="2FD3B026" w14:textId="77777777" w:rsidR="00B142EC" w:rsidRPr="00F2481D" w:rsidRDefault="00B142EC" w:rsidP="00315639">
            <w:pPr>
              <w:autoSpaceDE w:val="0"/>
              <w:autoSpaceDN w:val="0"/>
              <w:adjustRightInd w:val="0"/>
              <w:ind w:left="113" w:right="113"/>
              <w:jc w:val="center"/>
              <w:rPr>
                <w:ins w:id="208" w:author="Lu Lei (Asst Prof)" w:date="2018-11-16T19:46:00Z"/>
                <w:rFonts w:ascii="Arial" w:hAnsi="Arial" w:cs="Arial"/>
                <w:sz w:val="16"/>
                <w:szCs w:val="16"/>
              </w:rPr>
            </w:pPr>
            <w:ins w:id="209" w:author="Lu Lei (Asst Prof)" w:date="2018-11-19T12:16:00Z">
              <w:r>
                <w:rPr>
                  <w:rFonts w:ascii="Arial" w:hAnsi="Arial" w:cs="Arial"/>
                  <w:sz w:val="16"/>
                  <w:szCs w:val="16"/>
                </w:rPr>
                <w:t>m</w:t>
              </w:r>
            </w:ins>
            <w:ins w:id="210" w:author="Lu Lei (Asst Prof)" w:date="2018-11-16T19:46:00Z">
              <w:r w:rsidRPr="00F2481D">
                <w:rPr>
                  <w:rFonts w:ascii="Arial" w:hAnsi="Arial" w:cs="Arial"/>
                  <w:sz w:val="16"/>
                  <w:szCs w:val="16"/>
                </w:rPr>
                <w:t>achinery components</w:t>
              </w:r>
            </w:ins>
          </w:p>
        </w:tc>
        <w:tc>
          <w:tcPr>
            <w:tcW w:w="1260" w:type="dxa"/>
            <w:shd w:val="clear" w:color="auto" w:fill="auto"/>
          </w:tcPr>
          <w:p w14:paraId="6719696F" w14:textId="77777777" w:rsidR="00B142EC" w:rsidRPr="00F2481D" w:rsidRDefault="00B142EC" w:rsidP="00315639">
            <w:pPr>
              <w:autoSpaceDE w:val="0"/>
              <w:autoSpaceDN w:val="0"/>
              <w:adjustRightInd w:val="0"/>
              <w:rPr>
                <w:ins w:id="211" w:author="Lu Lei (Asst Prof)" w:date="2018-11-16T19:46:00Z"/>
                <w:rFonts w:ascii="Arial" w:hAnsi="Arial" w:cs="Arial"/>
                <w:sz w:val="16"/>
                <w:szCs w:val="16"/>
              </w:rPr>
            </w:pPr>
            <w:ins w:id="212" w:author="Lu Lei (Asst Prof)" w:date="2018-11-16T19:46:00Z">
              <w:r w:rsidRPr="00F2481D">
                <w:rPr>
                  <w:rFonts w:ascii="Arial" w:hAnsi="Arial" w:cs="Arial"/>
                  <w:sz w:val="16"/>
                  <w:szCs w:val="16"/>
                </w:rPr>
                <w:t>COPI (β-COP)</w:t>
              </w:r>
            </w:ins>
          </w:p>
        </w:tc>
        <w:tc>
          <w:tcPr>
            <w:tcW w:w="1170" w:type="dxa"/>
            <w:shd w:val="clear" w:color="auto" w:fill="auto"/>
          </w:tcPr>
          <w:p w14:paraId="54EEBA0A" w14:textId="77777777" w:rsidR="00B142EC" w:rsidRPr="00F2481D" w:rsidRDefault="00B142EC" w:rsidP="00315639">
            <w:pPr>
              <w:autoSpaceDE w:val="0"/>
              <w:autoSpaceDN w:val="0"/>
              <w:adjustRightInd w:val="0"/>
              <w:rPr>
                <w:ins w:id="213" w:author="Lu Lei (Asst Prof)" w:date="2018-11-16T19:46:00Z"/>
                <w:rFonts w:ascii="Arial" w:hAnsi="Arial" w:cs="Arial"/>
                <w:sz w:val="16"/>
                <w:szCs w:val="16"/>
              </w:rPr>
            </w:pPr>
            <w:ins w:id="214" w:author="Lu Lei (Asst Prof)" w:date="2018-11-16T19:46:00Z">
              <w:r w:rsidRPr="00F2481D">
                <w:rPr>
                  <w:rFonts w:ascii="Arial" w:hAnsi="Arial" w:cs="Arial"/>
                  <w:sz w:val="16"/>
                  <w:szCs w:val="16"/>
                </w:rPr>
                <w:t>rim and surrounding</w:t>
              </w:r>
            </w:ins>
          </w:p>
        </w:tc>
        <w:tc>
          <w:tcPr>
            <w:tcW w:w="1170" w:type="dxa"/>
            <w:shd w:val="clear" w:color="auto" w:fill="auto"/>
          </w:tcPr>
          <w:p w14:paraId="6563EEFE" w14:textId="77777777" w:rsidR="00B142EC" w:rsidRPr="00F2481D" w:rsidRDefault="00B142EC" w:rsidP="00315639">
            <w:pPr>
              <w:autoSpaceDE w:val="0"/>
              <w:autoSpaceDN w:val="0"/>
              <w:adjustRightInd w:val="0"/>
              <w:rPr>
                <w:ins w:id="215" w:author="Lu Lei (Asst Prof)" w:date="2018-11-16T19:46:00Z"/>
                <w:rFonts w:ascii="Arial" w:hAnsi="Arial" w:cs="Arial"/>
                <w:sz w:val="16"/>
                <w:szCs w:val="16"/>
              </w:rPr>
            </w:pPr>
            <w:ins w:id="216" w:author="Lu Lei (Asst Prof)" w:date="2018-11-16T19:46:00Z">
              <w:r>
                <w:rPr>
                  <w:rFonts w:ascii="Arial" w:hAnsi="Arial" w:cs="Arial"/>
                  <w:sz w:val="16"/>
                  <w:szCs w:val="16"/>
                </w:rPr>
                <w:t>r</w:t>
              </w:r>
              <w:r w:rsidRPr="00F2481D">
                <w:rPr>
                  <w:rFonts w:ascii="Arial" w:hAnsi="Arial" w:cs="Arial"/>
                  <w:sz w:val="16"/>
                  <w:szCs w:val="16"/>
                </w:rPr>
                <w:t>im and surrounding</w:t>
              </w:r>
            </w:ins>
          </w:p>
        </w:tc>
        <w:tc>
          <w:tcPr>
            <w:tcW w:w="2880" w:type="dxa"/>
            <w:shd w:val="clear" w:color="auto" w:fill="auto"/>
          </w:tcPr>
          <w:p w14:paraId="45D46C8D" w14:textId="77777777" w:rsidR="00B142EC" w:rsidRPr="00F2481D" w:rsidRDefault="00B142EC" w:rsidP="00315639">
            <w:pPr>
              <w:autoSpaceDE w:val="0"/>
              <w:autoSpaceDN w:val="0"/>
              <w:adjustRightInd w:val="0"/>
              <w:rPr>
                <w:ins w:id="217" w:author="Lu Lei (Asst Prof)" w:date="2018-11-16T19:46:00Z"/>
                <w:rFonts w:ascii="Arial" w:hAnsi="Arial" w:cs="Arial"/>
                <w:sz w:val="16"/>
                <w:szCs w:val="16"/>
              </w:rPr>
            </w:pPr>
            <w:ins w:id="218" w:author="Lu Lei (Asst Prof)" w:date="2018-11-16T19:46:00Z">
              <w:r>
                <w:rPr>
                  <w:rFonts w:ascii="Arial" w:hAnsi="Arial" w:cs="Arial"/>
                  <w:sz w:val="16"/>
                  <w:szCs w:val="16"/>
                </w:rPr>
                <w:t>i</w:t>
              </w:r>
              <w:r w:rsidRPr="00F2481D">
                <w:rPr>
                  <w:rFonts w:ascii="Arial" w:hAnsi="Arial" w:cs="Arial"/>
                  <w:sz w:val="16"/>
                  <w:szCs w:val="16"/>
                </w:rPr>
                <w:t>nterior (15), coated buds (116) and vesicles (89) (labeling density, gold particles/µm</w:t>
              </w:r>
              <w:r w:rsidRPr="00F2481D">
                <w:rPr>
                  <w:rFonts w:ascii="Arial" w:hAnsi="Arial" w:cs="Arial"/>
                  <w:sz w:val="16"/>
                  <w:szCs w:val="16"/>
                  <w:vertAlign w:val="superscript"/>
                </w:rPr>
                <w:t>2</w:t>
              </w:r>
              <w:r w:rsidRPr="00F2481D">
                <w:rPr>
                  <w:rFonts w:ascii="Arial" w:hAnsi="Arial" w:cs="Arial"/>
                  <w:sz w:val="16"/>
                  <w:szCs w:val="16"/>
                </w:rPr>
                <w:t>)</w:t>
              </w:r>
            </w:ins>
          </w:p>
        </w:tc>
        <w:tc>
          <w:tcPr>
            <w:tcW w:w="1890" w:type="dxa"/>
            <w:shd w:val="clear" w:color="auto" w:fill="auto"/>
          </w:tcPr>
          <w:p w14:paraId="015534BE" w14:textId="77777777" w:rsidR="00B142EC" w:rsidRPr="00F2481D" w:rsidRDefault="00B142EC" w:rsidP="00315639">
            <w:pPr>
              <w:autoSpaceDE w:val="0"/>
              <w:autoSpaceDN w:val="0"/>
              <w:adjustRightInd w:val="0"/>
              <w:rPr>
                <w:ins w:id="219" w:author="Lu Lei (Asst Prof)" w:date="2018-11-16T19:46:00Z"/>
                <w:rFonts w:ascii="Arial" w:hAnsi="Arial" w:cs="Arial"/>
                <w:sz w:val="16"/>
                <w:szCs w:val="16"/>
              </w:rPr>
            </w:pPr>
            <w:ins w:id="220" w:author="Lu Lei (Asst Prof)" w:date="2018-11-16T19:46:00Z">
              <w:r>
                <w:rPr>
                  <w:rFonts w:ascii="Arial" w:hAnsi="Arial" w:cs="Arial"/>
                  <w:sz w:val="16"/>
                  <w:szCs w:val="16"/>
                </w:rPr>
                <w:t xml:space="preserve">Table 2 </w:t>
              </w:r>
            </w:ins>
            <w:r>
              <w:rPr>
                <w:rFonts w:ascii="Arial" w:hAnsi="Arial" w:cs="Arial"/>
                <w:sz w:val="16"/>
                <w:szCs w:val="16"/>
              </w:rPr>
              <w:fldChar w:fldCharType="begin"/>
            </w:r>
            <w:r>
              <w:rPr>
                <w:rFonts w:ascii="Arial" w:hAnsi="Arial" w:cs="Arial"/>
                <w:sz w:val="16"/>
                <w:szCs w:val="16"/>
              </w:rPr>
              <w:instrText xml:space="preserve"> ADDIN EN.CITE &lt;EndNote&gt;&lt;Cite&gt;&lt;Author&gt;Orci&lt;/Author&gt;&lt;Year&gt;1997&lt;/Year&gt;&lt;RecNum&gt;475&lt;/RecNum&gt;&lt;DisplayText&gt;(Orci et al., 1997)&lt;/DisplayText&gt;&lt;record&gt;&lt;rec-number&gt;475&lt;/rec-number&gt;&lt;foreign-keys&gt;&lt;key app="EN" db-id="rvz5sv9x2et50aes2f6xrdxh59sp0w00x0v9" timestamp="1538135249"&gt;475&lt;/key&gt;&lt;/foreign-keys&gt;&lt;ref-type name="Journal Article"&gt;17&lt;/ref-type&gt;&lt;contributors&gt;&lt;authors&gt;&lt;author&gt;Orci, L.&lt;/author&gt;&lt;author&gt;Stamnes, M.&lt;/author&gt;&lt;author&gt;Ravazzola, M.&lt;/author&gt;&lt;author&gt;Amherdt, M.&lt;/author&gt;&lt;author&gt;Perrelet, A.&lt;/author&gt;&lt;author&gt;Sollner, T. H.&lt;/author&gt;&lt;author&gt;Rothman, J. E.&lt;/author&gt;&lt;/authors&gt;&lt;/contributors&gt;&lt;auth-address&gt;Department of Morphology, Faculty of Medicine, University of Geneva Medical Center, Switzerland.&lt;/auth-address&gt;&lt;titles&gt;&lt;title&gt;Bidirectional transport by distinct populations of COPI-coated vesicles&lt;/title&gt;&lt;secondary-title&gt;Cell&lt;/secondary-title&gt;&lt;/titles&gt;&lt;periodical&gt;&lt;full-title&gt;Cell&lt;/full-title&gt;&lt;/periodical&gt;&lt;pages&gt;335-49&lt;/pages&gt;&lt;volume&gt;90&lt;/volume&gt;&lt;number&gt;2&lt;/number&gt;&lt;keywords&gt;&lt;keyword&gt;Animals&lt;/keyword&gt;&lt;keyword&gt;Animals, Newborn&lt;/keyword&gt;&lt;keyword&gt;Biological Transport/physiology&lt;/keyword&gt;&lt;keyword&gt;Cell-Free System&lt;/keyword&gt;&lt;keyword&gt;Cells, Cultured&lt;/keyword&gt;&lt;keyword&gt;Coated Vesicles/*chemistry/*metabolism/ultrastructure&lt;/keyword&gt;&lt;keyword&gt;Coatomer Protein&lt;/keyword&gt;&lt;keyword&gt;Golgi Apparatus/chemistry/metabolism/ultrastructure&lt;/keyword&gt;&lt;keyword&gt;Membrane Proteins/analysis/*metabolism&lt;/keyword&gt;&lt;keyword&gt;Microscopy, Immunoelectron&lt;/keyword&gt;&lt;keyword&gt;Pancreas/cytology&lt;/keyword&gt;&lt;keyword&gt;Rats&lt;/keyword&gt;&lt;keyword&gt;Receptors, Peptide/analysis&lt;/keyword&gt;&lt;/keywords&gt;&lt;dates&gt;&lt;year&gt;1997&lt;/year&gt;&lt;pub-dates&gt;&lt;date&gt;Jul 25&lt;/date&gt;&lt;/pub-dates&gt;&lt;/dates&gt;&lt;isbn&gt;0092-8674 (Print)&amp;#xD;0092-8674 (Linking)&lt;/isbn&gt;&lt;accession-num&gt;9244307&lt;/accession-num&gt;&lt;urls&gt;&lt;related-urls&gt;&lt;url&gt;https://www.ncbi.nlm.nih.gov/pubmed/9244307&lt;/url&gt;&lt;/related-urls&gt;&lt;/urls&gt;&lt;/record&gt;&lt;/Cite&gt;&lt;/EndNote&gt;</w:instrText>
            </w:r>
            <w:r>
              <w:rPr>
                <w:rFonts w:ascii="Arial" w:hAnsi="Arial" w:cs="Arial"/>
                <w:sz w:val="16"/>
                <w:szCs w:val="16"/>
              </w:rPr>
              <w:fldChar w:fldCharType="separate"/>
            </w:r>
            <w:r>
              <w:rPr>
                <w:rFonts w:ascii="Arial" w:hAnsi="Arial" w:cs="Arial"/>
                <w:noProof/>
                <w:sz w:val="16"/>
                <w:szCs w:val="16"/>
              </w:rPr>
              <w:t>(Orci et al., 1997)</w:t>
            </w:r>
            <w:r>
              <w:rPr>
                <w:rFonts w:ascii="Arial" w:hAnsi="Arial" w:cs="Arial"/>
                <w:sz w:val="16"/>
                <w:szCs w:val="16"/>
              </w:rPr>
              <w:fldChar w:fldCharType="end"/>
            </w:r>
          </w:p>
        </w:tc>
      </w:tr>
      <w:tr w:rsidR="00B142EC" w:rsidRPr="00F2481D" w14:paraId="11860E98" w14:textId="77777777" w:rsidTr="00315639">
        <w:trPr>
          <w:ins w:id="221" w:author="Lu Lei (Asst Prof)" w:date="2018-11-16T19:46:00Z"/>
        </w:trPr>
        <w:tc>
          <w:tcPr>
            <w:tcW w:w="445" w:type="dxa"/>
            <w:vMerge/>
            <w:shd w:val="clear" w:color="auto" w:fill="auto"/>
          </w:tcPr>
          <w:p w14:paraId="55CCC5D3" w14:textId="77777777" w:rsidR="00B142EC" w:rsidRPr="00F2481D" w:rsidRDefault="00B142EC" w:rsidP="00315639">
            <w:pPr>
              <w:autoSpaceDE w:val="0"/>
              <w:autoSpaceDN w:val="0"/>
              <w:adjustRightInd w:val="0"/>
              <w:rPr>
                <w:ins w:id="222" w:author="Lu Lei (Asst Prof)" w:date="2018-11-16T19:46:00Z"/>
                <w:rFonts w:ascii="Arial" w:hAnsi="Arial" w:cs="Arial"/>
                <w:sz w:val="16"/>
                <w:szCs w:val="16"/>
              </w:rPr>
            </w:pPr>
          </w:p>
        </w:tc>
        <w:tc>
          <w:tcPr>
            <w:tcW w:w="1260" w:type="dxa"/>
            <w:vMerge w:val="restart"/>
            <w:shd w:val="clear" w:color="auto" w:fill="auto"/>
          </w:tcPr>
          <w:p w14:paraId="2BCE2418" w14:textId="77777777" w:rsidR="00B142EC" w:rsidRPr="00F2481D" w:rsidRDefault="00B142EC" w:rsidP="00315639">
            <w:pPr>
              <w:autoSpaceDE w:val="0"/>
              <w:autoSpaceDN w:val="0"/>
              <w:adjustRightInd w:val="0"/>
              <w:rPr>
                <w:ins w:id="223" w:author="Lu Lei (Asst Prof)" w:date="2018-11-16T19:46:00Z"/>
                <w:rFonts w:ascii="Arial" w:hAnsi="Arial" w:cs="Arial"/>
                <w:sz w:val="16"/>
                <w:szCs w:val="16"/>
              </w:rPr>
            </w:pPr>
            <w:ins w:id="224" w:author="Lu Lei (Asst Prof)" w:date="2018-11-16T19:46:00Z">
              <w:r w:rsidRPr="00F2481D">
                <w:rPr>
                  <w:rFonts w:ascii="Arial" w:hAnsi="Arial" w:cs="Arial"/>
                  <w:sz w:val="16"/>
                  <w:szCs w:val="16"/>
                </w:rPr>
                <w:t>Giantin</w:t>
              </w:r>
            </w:ins>
          </w:p>
        </w:tc>
        <w:tc>
          <w:tcPr>
            <w:tcW w:w="1170" w:type="dxa"/>
            <w:vMerge w:val="restart"/>
            <w:shd w:val="clear" w:color="auto" w:fill="auto"/>
          </w:tcPr>
          <w:p w14:paraId="1E4B6A89" w14:textId="77777777" w:rsidR="00B142EC" w:rsidRPr="00F2481D" w:rsidRDefault="00B142EC" w:rsidP="00315639">
            <w:pPr>
              <w:autoSpaceDE w:val="0"/>
              <w:autoSpaceDN w:val="0"/>
              <w:adjustRightInd w:val="0"/>
              <w:rPr>
                <w:ins w:id="225" w:author="Lu Lei (Asst Prof)" w:date="2018-11-16T19:46:00Z"/>
                <w:rFonts w:ascii="Arial" w:hAnsi="Arial" w:cs="Arial"/>
                <w:sz w:val="16"/>
                <w:szCs w:val="16"/>
              </w:rPr>
            </w:pPr>
            <w:ins w:id="226" w:author="Lu Lei (Asst Prof)" w:date="2018-11-16T19:46:00Z">
              <w:r w:rsidRPr="00F2481D">
                <w:rPr>
                  <w:rFonts w:ascii="Arial" w:hAnsi="Arial" w:cs="Arial"/>
                  <w:sz w:val="16"/>
                  <w:szCs w:val="16"/>
                </w:rPr>
                <w:t>rim</w:t>
              </w:r>
            </w:ins>
          </w:p>
        </w:tc>
        <w:tc>
          <w:tcPr>
            <w:tcW w:w="1170" w:type="dxa"/>
            <w:shd w:val="clear" w:color="auto" w:fill="auto"/>
          </w:tcPr>
          <w:p w14:paraId="4E42DDFD" w14:textId="77777777" w:rsidR="00B142EC" w:rsidRPr="00F2481D" w:rsidRDefault="00B142EC" w:rsidP="00315639">
            <w:pPr>
              <w:autoSpaceDE w:val="0"/>
              <w:autoSpaceDN w:val="0"/>
              <w:adjustRightInd w:val="0"/>
              <w:rPr>
                <w:ins w:id="227" w:author="Lu Lei (Asst Prof)" w:date="2018-11-16T19:46:00Z"/>
                <w:rFonts w:ascii="Arial" w:hAnsi="Arial" w:cs="Arial"/>
                <w:sz w:val="16"/>
                <w:szCs w:val="16"/>
              </w:rPr>
            </w:pPr>
            <w:ins w:id="228" w:author="Lu Lei (Asst Prof)" w:date="2018-11-16T19:46:00Z">
              <w:r w:rsidRPr="00F2481D">
                <w:rPr>
                  <w:rFonts w:ascii="Arial" w:hAnsi="Arial" w:cs="Arial"/>
                  <w:sz w:val="16"/>
                  <w:szCs w:val="16"/>
                </w:rPr>
                <w:t>interior</w:t>
              </w:r>
            </w:ins>
          </w:p>
        </w:tc>
        <w:tc>
          <w:tcPr>
            <w:tcW w:w="2880" w:type="dxa"/>
            <w:shd w:val="clear" w:color="auto" w:fill="auto"/>
          </w:tcPr>
          <w:p w14:paraId="764B130A" w14:textId="77777777" w:rsidR="00B142EC" w:rsidRPr="00F2481D" w:rsidRDefault="00B142EC" w:rsidP="00315639">
            <w:pPr>
              <w:autoSpaceDE w:val="0"/>
              <w:autoSpaceDN w:val="0"/>
              <w:adjustRightInd w:val="0"/>
              <w:rPr>
                <w:ins w:id="229" w:author="Lu Lei (Asst Prof)" w:date="2018-11-16T19:46:00Z"/>
                <w:rFonts w:ascii="Arial" w:hAnsi="Arial" w:cs="Arial"/>
                <w:sz w:val="16"/>
                <w:szCs w:val="16"/>
              </w:rPr>
            </w:pPr>
            <w:ins w:id="230" w:author="Lu Lei (Asst Prof)" w:date="2018-11-16T19:46:00Z">
              <w:r>
                <w:rPr>
                  <w:rFonts w:ascii="Arial" w:hAnsi="Arial" w:cs="Arial"/>
                  <w:sz w:val="16"/>
                  <w:szCs w:val="16"/>
                </w:rPr>
                <w:t>i</w:t>
              </w:r>
              <w:r w:rsidRPr="00F2481D">
                <w:rPr>
                  <w:rFonts w:ascii="Arial" w:hAnsi="Arial" w:cs="Arial"/>
                  <w:sz w:val="16"/>
                  <w:szCs w:val="16"/>
                </w:rPr>
                <w:t>nterior (58</w:t>
              </w:r>
            </w:ins>
            <w:ins w:id="231" w:author="Lu Lei (Asst Prof)" w:date="2018-11-21T10:49:00Z">
              <w:r>
                <w:rPr>
                  <w:rFonts w:ascii="Arial" w:hAnsi="Arial" w:cs="Arial"/>
                  <w:sz w:val="16"/>
                  <w:szCs w:val="16"/>
                </w:rPr>
                <w:t xml:space="preserve"> </w:t>
              </w:r>
            </w:ins>
            <w:ins w:id="232" w:author="Lu Lei (Asst Prof)" w:date="2018-11-16T19:46:00Z">
              <w:r w:rsidRPr="00F2481D">
                <w:rPr>
                  <w:rFonts w:ascii="Arial" w:hAnsi="Arial" w:cs="Arial"/>
                  <w:sz w:val="16"/>
                  <w:szCs w:val="16"/>
                </w:rPr>
                <w:t>%), rim + coated buds + vesicles (42</w:t>
              </w:r>
            </w:ins>
            <w:ins w:id="233" w:author="Lu Lei (Asst Prof)" w:date="2018-11-21T10:49:00Z">
              <w:r>
                <w:rPr>
                  <w:rFonts w:ascii="Arial" w:hAnsi="Arial" w:cs="Arial"/>
                  <w:sz w:val="16"/>
                  <w:szCs w:val="16"/>
                </w:rPr>
                <w:t xml:space="preserve"> </w:t>
              </w:r>
            </w:ins>
            <w:ins w:id="234" w:author="Lu Lei (Asst Prof)" w:date="2018-11-16T19:46:00Z">
              <w:r w:rsidRPr="00F2481D">
                <w:rPr>
                  <w:rFonts w:ascii="Arial" w:hAnsi="Arial" w:cs="Arial"/>
                  <w:sz w:val="16"/>
                  <w:szCs w:val="16"/>
                </w:rPr>
                <w:t>%) (percentage of gold particle</w:t>
              </w:r>
              <w:r>
                <w:rPr>
                  <w:rFonts w:ascii="Arial" w:hAnsi="Arial" w:cs="Arial"/>
                  <w:sz w:val="16"/>
                  <w:szCs w:val="16"/>
                </w:rPr>
                <w:t>s</w:t>
              </w:r>
              <w:r w:rsidRPr="00F2481D">
                <w:rPr>
                  <w:rFonts w:ascii="Arial" w:hAnsi="Arial" w:cs="Arial"/>
                  <w:sz w:val="16"/>
                  <w:szCs w:val="16"/>
                </w:rPr>
                <w:t>)</w:t>
              </w:r>
            </w:ins>
          </w:p>
        </w:tc>
        <w:tc>
          <w:tcPr>
            <w:tcW w:w="1890" w:type="dxa"/>
            <w:shd w:val="clear" w:color="auto" w:fill="auto"/>
          </w:tcPr>
          <w:p w14:paraId="3926688F" w14:textId="77777777" w:rsidR="00B142EC" w:rsidRPr="00F2481D" w:rsidRDefault="00B142EC" w:rsidP="00315639">
            <w:pPr>
              <w:autoSpaceDE w:val="0"/>
              <w:autoSpaceDN w:val="0"/>
              <w:adjustRightInd w:val="0"/>
              <w:rPr>
                <w:ins w:id="235" w:author="Lu Lei (Asst Prof)" w:date="2018-11-16T19:46:00Z"/>
                <w:rFonts w:ascii="Arial" w:hAnsi="Arial" w:cs="Arial"/>
                <w:sz w:val="16"/>
                <w:szCs w:val="16"/>
              </w:rPr>
            </w:pPr>
            <w:ins w:id="236" w:author="Lu Lei (Asst Prof)" w:date="2018-11-16T19:46:00Z">
              <w:r w:rsidRPr="00F2481D">
                <w:rPr>
                  <w:rFonts w:ascii="Arial" w:hAnsi="Arial" w:cs="Arial"/>
                  <w:sz w:val="16"/>
                  <w:szCs w:val="16"/>
                </w:rPr>
                <w:t xml:space="preserve">Table II </w:t>
              </w:r>
            </w:ins>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(Martinez-Menarguez et al., 2001)</w:t>
            </w:r>
            <w:r>
              <w:rPr>
                <w:rFonts w:ascii="Arial" w:hAnsi="Arial" w:cs="Arial"/>
                <w:sz w:val="16"/>
                <w:szCs w:val="16"/>
              </w:rPr>
              <w:fldChar w:fldCharType="end"/>
            </w:r>
          </w:p>
        </w:tc>
      </w:tr>
      <w:tr w:rsidR="00B142EC" w:rsidRPr="00F2481D" w14:paraId="36D40035" w14:textId="77777777" w:rsidTr="00315639">
        <w:trPr>
          <w:ins w:id="237" w:author="Lu Lei (Asst Prof)" w:date="2018-11-16T19:46:00Z"/>
        </w:trPr>
        <w:tc>
          <w:tcPr>
            <w:tcW w:w="445" w:type="dxa"/>
            <w:vMerge/>
            <w:shd w:val="clear" w:color="auto" w:fill="auto"/>
          </w:tcPr>
          <w:p w14:paraId="5EEA8C1F" w14:textId="77777777" w:rsidR="00B142EC" w:rsidRPr="00F2481D" w:rsidRDefault="00B142EC" w:rsidP="00315639">
            <w:pPr>
              <w:autoSpaceDE w:val="0"/>
              <w:autoSpaceDN w:val="0"/>
              <w:adjustRightInd w:val="0"/>
              <w:rPr>
                <w:ins w:id="238" w:author="Lu Lei (Asst Prof)" w:date="2018-11-16T19:46:00Z"/>
                <w:rFonts w:ascii="Arial" w:hAnsi="Arial" w:cs="Arial"/>
                <w:sz w:val="16"/>
                <w:szCs w:val="16"/>
              </w:rPr>
            </w:pPr>
          </w:p>
        </w:tc>
        <w:tc>
          <w:tcPr>
            <w:tcW w:w="1260" w:type="dxa"/>
            <w:vMerge/>
            <w:shd w:val="clear" w:color="auto" w:fill="auto"/>
          </w:tcPr>
          <w:p w14:paraId="670E7639" w14:textId="77777777" w:rsidR="00B142EC" w:rsidRPr="00F2481D" w:rsidRDefault="00B142EC" w:rsidP="00315639">
            <w:pPr>
              <w:autoSpaceDE w:val="0"/>
              <w:autoSpaceDN w:val="0"/>
              <w:adjustRightInd w:val="0"/>
              <w:rPr>
                <w:ins w:id="239" w:author="Lu Lei (Asst Prof)" w:date="2018-11-16T19:46:00Z"/>
                <w:rFonts w:ascii="Arial" w:hAnsi="Arial" w:cs="Arial"/>
                <w:sz w:val="16"/>
                <w:szCs w:val="16"/>
              </w:rPr>
            </w:pPr>
          </w:p>
        </w:tc>
        <w:tc>
          <w:tcPr>
            <w:tcW w:w="1170" w:type="dxa"/>
            <w:vMerge/>
            <w:shd w:val="clear" w:color="auto" w:fill="auto"/>
          </w:tcPr>
          <w:p w14:paraId="30DA574D" w14:textId="77777777" w:rsidR="00B142EC" w:rsidRPr="00F2481D" w:rsidRDefault="00B142EC" w:rsidP="00315639">
            <w:pPr>
              <w:autoSpaceDE w:val="0"/>
              <w:autoSpaceDN w:val="0"/>
              <w:adjustRightInd w:val="0"/>
              <w:rPr>
                <w:ins w:id="240" w:author="Lu Lei (Asst Prof)" w:date="2018-11-16T19:46:00Z"/>
                <w:rFonts w:ascii="Arial" w:hAnsi="Arial" w:cs="Arial"/>
                <w:sz w:val="16"/>
                <w:szCs w:val="16"/>
              </w:rPr>
            </w:pPr>
          </w:p>
        </w:tc>
        <w:tc>
          <w:tcPr>
            <w:tcW w:w="1170" w:type="dxa"/>
            <w:shd w:val="clear" w:color="auto" w:fill="auto"/>
          </w:tcPr>
          <w:p w14:paraId="435402B5" w14:textId="77777777" w:rsidR="00B142EC" w:rsidRPr="00F2481D" w:rsidRDefault="00B142EC" w:rsidP="00315639">
            <w:pPr>
              <w:autoSpaceDE w:val="0"/>
              <w:autoSpaceDN w:val="0"/>
              <w:adjustRightInd w:val="0"/>
              <w:rPr>
                <w:ins w:id="241" w:author="Lu Lei (Asst Prof)" w:date="2018-11-16T19:46:00Z"/>
                <w:rFonts w:ascii="Arial" w:hAnsi="Arial" w:cs="Arial"/>
                <w:sz w:val="16"/>
                <w:szCs w:val="16"/>
              </w:rPr>
            </w:pPr>
            <w:ins w:id="242" w:author="Lu Lei (Asst Prof)" w:date="2018-11-16T19:46:00Z">
              <w:r w:rsidRPr="00F2481D">
                <w:rPr>
                  <w:rFonts w:ascii="Arial" w:hAnsi="Arial" w:cs="Arial"/>
                  <w:sz w:val="16"/>
                  <w:szCs w:val="16"/>
                </w:rPr>
                <w:t>rim</w:t>
              </w:r>
            </w:ins>
          </w:p>
        </w:tc>
        <w:tc>
          <w:tcPr>
            <w:tcW w:w="2880" w:type="dxa"/>
            <w:shd w:val="clear" w:color="auto" w:fill="auto"/>
          </w:tcPr>
          <w:p w14:paraId="08F8BC83" w14:textId="77777777" w:rsidR="00B142EC" w:rsidRPr="00F2481D" w:rsidRDefault="00B142EC" w:rsidP="00315639">
            <w:pPr>
              <w:autoSpaceDE w:val="0"/>
              <w:autoSpaceDN w:val="0"/>
              <w:adjustRightInd w:val="0"/>
              <w:rPr>
                <w:ins w:id="243" w:author="Lu Lei (Asst Prof)" w:date="2018-11-16T19:46:00Z"/>
                <w:rFonts w:ascii="Arial" w:hAnsi="Arial" w:cs="Arial"/>
                <w:sz w:val="16"/>
                <w:szCs w:val="16"/>
              </w:rPr>
            </w:pPr>
            <w:ins w:id="244" w:author="Lu Lei (Asst Prof)" w:date="2018-11-16T19:46:00Z">
              <w:r>
                <w:rPr>
                  <w:rFonts w:ascii="Arial" w:hAnsi="Arial" w:cs="Arial"/>
                  <w:sz w:val="16"/>
                  <w:szCs w:val="16"/>
                </w:rPr>
                <w:t>i</w:t>
              </w:r>
              <w:r w:rsidRPr="00F2481D">
                <w:rPr>
                  <w:rFonts w:ascii="Arial" w:hAnsi="Arial" w:cs="Arial"/>
                  <w:sz w:val="16"/>
                  <w:szCs w:val="16"/>
                </w:rPr>
                <w:t>nterior (&lt;</w:t>
              </w:r>
            </w:ins>
            <w:ins w:id="245" w:author="Lu Lei (Asst Prof)" w:date="2018-11-21T10:49:00Z">
              <w:r>
                <w:rPr>
                  <w:rFonts w:ascii="Arial" w:hAnsi="Arial" w:cs="Arial"/>
                  <w:sz w:val="16"/>
                  <w:szCs w:val="16"/>
                </w:rPr>
                <w:t xml:space="preserve"> </w:t>
              </w:r>
            </w:ins>
            <w:ins w:id="246" w:author="Lu Lei (Asst Prof)" w:date="2018-11-16T19:46:00Z">
              <w:r w:rsidRPr="00F2481D">
                <w:rPr>
                  <w:rFonts w:ascii="Arial" w:hAnsi="Arial" w:cs="Arial"/>
                  <w:sz w:val="16"/>
                  <w:szCs w:val="16"/>
                </w:rPr>
                <w:t>5%), rim + coated buds + vesicles (45</w:t>
              </w:r>
            </w:ins>
            <w:ins w:id="247" w:author="Lu Lei (Asst Prof)" w:date="2018-11-21T10:49:00Z">
              <w:r>
                <w:rPr>
                  <w:rFonts w:ascii="Arial" w:hAnsi="Arial" w:cs="Arial"/>
                  <w:sz w:val="16"/>
                  <w:szCs w:val="16"/>
                </w:rPr>
                <w:t xml:space="preserve"> </w:t>
              </w:r>
            </w:ins>
            <w:ins w:id="248" w:author="Lu Lei (Asst Prof)" w:date="2018-11-16T19:46:00Z">
              <w:r w:rsidRPr="00F2481D">
                <w:rPr>
                  <w:rFonts w:ascii="Arial" w:hAnsi="Arial" w:cs="Arial"/>
                  <w:sz w:val="16"/>
                  <w:szCs w:val="16"/>
                </w:rPr>
                <w:t>%) (percentage of gold particle</w:t>
              </w:r>
              <w:r>
                <w:rPr>
                  <w:rFonts w:ascii="Arial" w:hAnsi="Arial" w:cs="Arial"/>
                  <w:sz w:val="16"/>
                  <w:szCs w:val="16"/>
                </w:rPr>
                <w:t>s</w:t>
              </w:r>
              <w:r w:rsidRPr="00F2481D">
                <w:rPr>
                  <w:rFonts w:ascii="Arial" w:hAnsi="Arial" w:cs="Arial"/>
                  <w:sz w:val="16"/>
                  <w:szCs w:val="16"/>
                </w:rPr>
                <w:t>)</w:t>
              </w:r>
            </w:ins>
          </w:p>
        </w:tc>
        <w:tc>
          <w:tcPr>
            <w:tcW w:w="1890" w:type="dxa"/>
            <w:shd w:val="clear" w:color="auto" w:fill="auto"/>
          </w:tcPr>
          <w:p w14:paraId="4964B080" w14:textId="77777777" w:rsidR="00B142EC" w:rsidRPr="00F2481D" w:rsidRDefault="00B142EC" w:rsidP="00315639">
            <w:pPr>
              <w:autoSpaceDE w:val="0"/>
              <w:autoSpaceDN w:val="0"/>
              <w:adjustRightInd w:val="0"/>
              <w:rPr>
                <w:ins w:id="249" w:author="Lu Lei (Asst Prof)" w:date="2018-11-16T19:46:00Z"/>
                <w:rFonts w:ascii="Arial" w:hAnsi="Arial" w:cs="Arial"/>
                <w:sz w:val="16"/>
                <w:szCs w:val="16"/>
              </w:rPr>
            </w:pPr>
            <w:ins w:id="250" w:author="Lu Lei (Asst Prof)" w:date="2018-11-16T19:46:00Z">
              <w:r w:rsidRPr="00F2481D">
                <w:rPr>
                  <w:rFonts w:ascii="Arial" w:hAnsi="Arial" w:cs="Arial"/>
                  <w:sz w:val="16"/>
                  <w:szCs w:val="16"/>
                </w:rPr>
                <w:t xml:space="preserve">Fig. 1A,B </w:t>
              </w:r>
            </w:ins>
            <w:r>
              <w:rPr>
                <w:rFonts w:ascii="Arial" w:hAnsi="Arial" w:cs="Arial"/>
                <w:sz w:val="16"/>
                <w:szCs w:val="16"/>
              </w:rPr>
              <w:fldChar w:fldCharType="begin">
                <w:fldData xml:space="preserve">PEVuZE5vdGU+PENpdGU+PEF1dGhvcj5Lb3JlaXNoaTwvQXV0aG9yPjxZZWFyPjIwMTM8L1llYXI+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PEVuZE5vdGU+PENpdGU+PEF1dGhvcj5Lb3JlaXNoaTwvQXV0aG9yPjxZZWFyPjIwMTM8L1llYXI+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(Koreishi et al., 2013)</w:t>
            </w:r>
            <w:r>
              <w:rPr>
                <w:rFonts w:ascii="Arial" w:hAnsi="Arial" w:cs="Arial"/>
                <w:sz w:val="16"/>
                <w:szCs w:val="16"/>
              </w:rPr>
              <w:fldChar w:fldCharType="end"/>
            </w:r>
          </w:p>
        </w:tc>
      </w:tr>
      <w:tr w:rsidR="00B142EC" w:rsidRPr="00F2481D" w14:paraId="34260135" w14:textId="77777777" w:rsidTr="00315639">
        <w:trPr>
          <w:ins w:id="251" w:author="Lu Lei (Asst Prof)" w:date="2018-11-16T19:46:00Z"/>
        </w:trPr>
        <w:tc>
          <w:tcPr>
            <w:tcW w:w="445" w:type="dxa"/>
            <w:vMerge/>
            <w:shd w:val="clear" w:color="auto" w:fill="auto"/>
          </w:tcPr>
          <w:p w14:paraId="7E18C5B2" w14:textId="77777777" w:rsidR="00B142EC" w:rsidRPr="00F2481D" w:rsidRDefault="00B142EC" w:rsidP="00315639">
            <w:pPr>
              <w:autoSpaceDE w:val="0"/>
              <w:autoSpaceDN w:val="0"/>
              <w:adjustRightInd w:val="0"/>
              <w:rPr>
                <w:ins w:id="252" w:author="Lu Lei (Asst Prof)" w:date="2018-11-16T19:46:00Z"/>
                <w:rFonts w:ascii="Arial" w:hAnsi="Arial" w:cs="Arial"/>
                <w:sz w:val="16"/>
                <w:szCs w:val="16"/>
              </w:rPr>
            </w:pPr>
          </w:p>
        </w:tc>
        <w:tc>
          <w:tcPr>
            <w:tcW w:w="1260" w:type="dxa"/>
            <w:vMerge w:val="restart"/>
            <w:shd w:val="clear" w:color="auto" w:fill="auto"/>
          </w:tcPr>
          <w:p w14:paraId="176532B4" w14:textId="77777777" w:rsidR="00B142EC" w:rsidRPr="00F2481D" w:rsidRDefault="00B142EC" w:rsidP="00315639">
            <w:pPr>
              <w:autoSpaceDE w:val="0"/>
              <w:autoSpaceDN w:val="0"/>
              <w:adjustRightInd w:val="0"/>
              <w:rPr>
                <w:ins w:id="253" w:author="Lu Lei (Asst Prof)" w:date="2018-11-16T19:46:00Z"/>
                <w:rFonts w:ascii="Arial" w:hAnsi="Arial" w:cs="Arial"/>
                <w:sz w:val="16"/>
                <w:szCs w:val="16"/>
              </w:rPr>
            </w:pPr>
            <w:ins w:id="254" w:author="Lu Lei (Asst Prof)" w:date="2018-11-16T19:46:00Z">
              <w:r w:rsidRPr="00F2481D">
                <w:rPr>
                  <w:rFonts w:ascii="Arial" w:hAnsi="Arial" w:cs="Arial"/>
                  <w:sz w:val="16"/>
                  <w:szCs w:val="16"/>
                </w:rPr>
                <w:t>KDEL receptor</w:t>
              </w:r>
            </w:ins>
          </w:p>
        </w:tc>
        <w:tc>
          <w:tcPr>
            <w:tcW w:w="1170" w:type="dxa"/>
            <w:vMerge w:val="restart"/>
            <w:shd w:val="clear" w:color="auto" w:fill="auto"/>
          </w:tcPr>
          <w:p w14:paraId="2056F2BE" w14:textId="77777777" w:rsidR="00B142EC" w:rsidRPr="00F2481D" w:rsidRDefault="00B142EC" w:rsidP="00315639">
            <w:pPr>
              <w:autoSpaceDE w:val="0"/>
              <w:autoSpaceDN w:val="0"/>
              <w:adjustRightInd w:val="0"/>
              <w:rPr>
                <w:ins w:id="255" w:author="Lu Lei (Asst Prof)" w:date="2018-11-16T19:46:00Z"/>
                <w:rFonts w:ascii="Arial" w:hAnsi="Arial" w:cs="Arial"/>
                <w:sz w:val="16"/>
                <w:szCs w:val="16"/>
              </w:rPr>
            </w:pPr>
            <w:ins w:id="256" w:author="Lu Lei (Asst Prof)" w:date="2018-11-16T19:46:00Z">
              <w:r w:rsidRPr="00F2481D">
                <w:rPr>
                  <w:rFonts w:ascii="Arial" w:hAnsi="Arial" w:cs="Arial"/>
                  <w:sz w:val="16"/>
                  <w:szCs w:val="16"/>
                </w:rPr>
                <w:t>rim and surrounding</w:t>
              </w:r>
            </w:ins>
          </w:p>
        </w:tc>
        <w:tc>
          <w:tcPr>
            <w:tcW w:w="1170" w:type="dxa"/>
            <w:shd w:val="clear" w:color="auto" w:fill="auto"/>
          </w:tcPr>
          <w:p w14:paraId="42AB2436" w14:textId="77777777" w:rsidR="00B142EC" w:rsidRPr="00F2481D" w:rsidRDefault="00B142EC" w:rsidP="00315639">
            <w:pPr>
              <w:autoSpaceDE w:val="0"/>
              <w:autoSpaceDN w:val="0"/>
              <w:adjustRightInd w:val="0"/>
              <w:rPr>
                <w:ins w:id="257" w:author="Lu Lei (Asst Prof)" w:date="2018-11-16T19:46:00Z"/>
                <w:rFonts w:ascii="Arial" w:hAnsi="Arial" w:cs="Arial"/>
                <w:sz w:val="16"/>
                <w:szCs w:val="16"/>
              </w:rPr>
            </w:pPr>
            <w:ins w:id="258" w:author="Lu Lei (Asst Prof)" w:date="2018-11-16T19:46:00Z">
              <w:r>
                <w:rPr>
                  <w:rFonts w:ascii="Arial" w:hAnsi="Arial" w:cs="Arial"/>
                  <w:sz w:val="16"/>
                  <w:szCs w:val="16"/>
                </w:rPr>
                <w:t>r</w:t>
              </w:r>
              <w:r w:rsidRPr="00F2481D">
                <w:rPr>
                  <w:rFonts w:ascii="Arial" w:hAnsi="Arial" w:cs="Arial"/>
                  <w:sz w:val="16"/>
                  <w:szCs w:val="16"/>
                </w:rPr>
                <w:t>im and surrou</w:t>
              </w:r>
            </w:ins>
            <w:ins w:id="259" w:author="Lu Lei (Asst Prof)" w:date="2018-11-21T10:50:00Z">
              <w:r>
                <w:rPr>
                  <w:rFonts w:ascii="Arial" w:hAnsi="Arial" w:cs="Arial"/>
                  <w:sz w:val="16"/>
                  <w:szCs w:val="16"/>
                </w:rPr>
                <w:t>n</w:t>
              </w:r>
            </w:ins>
            <w:ins w:id="260" w:author="Lu Lei (Asst Prof)" w:date="2018-11-16T19:46:00Z">
              <w:r w:rsidRPr="00F2481D">
                <w:rPr>
                  <w:rFonts w:ascii="Arial" w:hAnsi="Arial" w:cs="Arial"/>
                  <w:sz w:val="16"/>
                  <w:szCs w:val="16"/>
                </w:rPr>
                <w:t>ding</w:t>
              </w:r>
            </w:ins>
          </w:p>
        </w:tc>
        <w:tc>
          <w:tcPr>
            <w:tcW w:w="2880" w:type="dxa"/>
            <w:shd w:val="clear" w:color="auto" w:fill="auto"/>
          </w:tcPr>
          <w:p w14:paraId="3A990682" w14:textId="77777777" w:rsidR="00B142EC" w:rsidRPr="00F2481D" w:rsidRDefault="00B142EC" w:rsidP="00315639">
            <w:pPr>
              <w:autoSpaceDE w:val="0"/>
              <w:autoSpaceDN w:val="0"/>
              <w:adjustRightInd w:val="0"/>
              <w:rPr>
                <w:ins w:id="261" w:author="Lu Lei (Asst Prof)" w:date="2018-11-16T19:46:00Z"/>
                <w:rFonts w:ascii="Arial" w:hAnsi="Arial" w:cs="Arial"/>
                <w:sz w:val="16"/>
                <w:szCs w:val="16"/>
              </w:rPr>
            </w:pPr>
            <w:ins w:id="262" w:author="Lu Lei (Asst Prof)" w:date="2018-11-16T19:46:00Z">
              <w:r>
                <w:rPr>
                  <w:rFonts w:ascii="Arial" w:hAnsi="Arial" w:cs="Arial"/>
                  <w:sz w:val="16"/>
                  <w:szCs w:val="16"/>
                </w:rPr>
                <w:t>i</w:t>
              </w:r>
              <w:r w:rsidRPr="00F2481D">
                <w:rPr>
                  <w:rFonts w:ascii="Arial" w:hAnsi="Arial" w:cs="Arial"/>
                  <w:sz w:val="16"/>
                  <w:szCs w:val="16"/>
                </w:rPr>
                <w:t>nterior (36</w:t>
              </w:r>
            </w:ins>
            <w:ins w:id="263" w:author="Lu Lei (Asst Prof)" w:date="2018-11-21T10:50:00Z">
              <w:r>
                <w:rPr>
                  <w:rFonts w:ascii="Arial" w:hAnsi="Arial" w:cs="Arial"/>
                  <w:sz w:val="16"/>
                  <w:szCs w:val="16"/>
                </w:rPr>
                <w:t xml:space="preserve"> </w:t>
              </w:r>
            </w:ins>
            <w:ins w:id="264" w:author="Lu Lei (Asst Prof)" w:date="2018-11-16T19:46:00Z">
              <w:r w:rsidRPr="00F2481D">
                <w:rPr>
                  <w:rFonts w:ascii="Arial" w:hAnsi="Arial" w:cs="Arial"/>
                  <w:sz w:val="16"/>
                  <w:szCs w:val="16"/>
                </w:rPr>
                <w:t>%), rim + coated buds + vesicles (64</w:t>
              </w:r>
            </w:ins>
            <w:ins w:id="265" w:author="Lu Lei (Asst Prof)" w:date="2018-11-21T10:50:00Z">
              <w:r>
                <w:rPr>
                  <w:rFonts w:ascii="Arial" w:hAnsi="Arial" w:cs="Arial"/>
                  <w:sz w:val="16"/>
                  <w:szCs w:val="16"/>
                </w:rPr>
                <w:t xml:space="preserve"> </w:t>
              </w:r>
            </w:ins>
            <w:ins w:id="266" w:author="Lu Lei (Asst Prof)" w:date="2018-11-16T19:46:00Z">
              <w:r w:rsidRPr="00F2481D">
                <w:rPr>
                  <w:rFonts w:ascii="Arial" w:hAnsi="Arial" w:cs="Arial"/>
                  <w:sz w:val="16"/>
                  <w:szCs w:val="16"/>
                </w:rPr>
                <w:t>%) (percentage of gold particle</w:t>
              </w:r>
              <w:r>
                <w:rPr>
                  <w:rFonts w:ascii="Arial" w:hAnsi="Arial" w:cs="Arial"/>
                  <w:sz w:val="16"/>
                  <w:szCs w:val="16"/>
                </w:rPr>
                <w:t>s</w:t>
              </w:r>
              <w:r w:rsidRPr="00F2481D">
                <w:rPr>
                  <w:rFonts w:ascii="Arial" w:hAnsi="Arial" w:cs="Arial"/>
                  <w:sz w:val="16"/>
                  <w:szCs w:val="16"/>
                </w:rPr>
                <w:t>)</w:t>
              </w:r>
            </w:ins>
          </w:p>
        </w:tc>
        <w:tc>
          <w:tcPr>
            <w:tcW w:w="1890" w:type="dxa"/>
            <w:shd w:val="clear" w:color="auto" w:fill="auto"/>
          </w:tcPr>
          <w:p w14:paraId="1B9B695E" w14:textId="77777777" w:rsidR="00B142EC" w:rsidRPr="00F2481D" w:rsidRDefault="00B142EC" w:rsidP="00315639">
            <w:pPr>
              <w:autoSpaceDE w:val="0"/>
              <w:autoSpaceDN w:val="0"/>
              <w:adjustRightInd w:val="0"/>
              <w:rPr>
                <w:ins w:id="267" w:author="Lu Lei (Asst Prof)" w:date="2018-11-16T19:46:00Z"/>
                <w:rFonts w:ascii="Arial" w:hAnsi="Arial" w:cs="Arial"/>
                <w:sz w:val="16"/>
                <w:szCs w:val="16"/>
              </w:rPr>
            </w:pPr>
            <w:ins w:id="268" w:author="Lu Lei (Asst Prof)" w:date="2018-11-16T19:46:00Z">
              <w:r w:rsidRPr="00F2481D">
                <w:rPr>
                  <w:rFonts w:ascii="Arial" w:hAnsi="Arial" w:cs="Arial"/>
                  <w:sz w:val="16"/>
                  <w:szCs w:val="16"/>
                </w:rPr>
                <w:t xml:space="preserve">Table II </w:t>
              </w:r>
            </w:ins>
            <w:ins w:id="269" w:author="Lu Lei (Asst Prof)" w:date="2018-11-19T12:20:00Z">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(Martinez-Menarguez et al., 2001)</w:t>
              </w:r>
              <w:r>
                <w:rPr>
                  <w:rFonts w:ascii="Arial" w:hAnsi="Arial" w:cs="Arial"/>
                  <w:sz w:val="16"/>
                  <w:szCs w:val="16"/>
                </w:rPr>
                <w:fldChar w:fldCharType="end"/>
              </w:r>
            </w:ins>
          </w:p>
        </w:tc>
      </w:tr>
      <w:tr w:rsidR="00B142EC" w:rsidRPr="00F2481D" w14:paraId="7CDFA588" w14:textId="77777777" w:rsidTr="00315639">
        <w:trPr>
          <w:ins w:id="270" w:author="Lu Lei (Asst Prof)" w:date="2018-11-16T19:46:00Z"/>
        </w:trPr>
        <w:tc>
          <w:tcPr>
            <w:tcW w:w="445" w:type="dxa"/>
            <w:vMerge/>
            <w:shd w:val="clear" w:color="auto" w:fill="auto"/>
          </w:tcPr>
          <w:p w14:paraId="310921BA" w14:textId="77777777" w:rsidR="00B142EC" w:rsidRPr="00F2481D" w:rsidRDefault="00B142EC" w:rsidP="00315639">
            <w:pPr>
              <w:autoSpaceDE w:val="0"/>
              <w:autoSpaceDN w:val="0"/>
              <w:adjustRightInd w:val="0"/>
              <w:rPr>
                <w:ins w:id="271" w:author="Lu Lei (Asst Prof)" w:date="2018-11-16T19:46:00Z"/>
                <w:rFonts w:ascii="Arial" w:hAnsi="Arial" w:cs="Arial"/>
                <w:sz w:val="16"/>
                <w:szCs w:val="16"/>
              </w:rPr>
            </w:pPr>
          </w:p>
        </w:tc>
        <w:tc>
          <w:tcPr>
            <w:tcW w:w="1260" w:type="dxa"/>
            <w:vMerge/>
            <w:shd w:val="clear" w:color="auto" w:fill="auto"/>
          </w:tcPr>
          <w:p w14:paraId="465F9D62" w14:textId="77777777" w:rsidR="00B142EC" w:rsidRPr="00F2481D" w:rsidRDefault="00B142EC" w:rsidP="00315639">
            <w:pPr>
              <w:autoSpaceDE w:val="0"/>
              <w:autoSpaceDN w:val="0"/>
              <w:adjustRightInd w:val="0"/>
              <w:rPr>
                <w:ins w:id="272" w:author="Lu Lei (Asst Prof)" w:date="2018-11-16T19:46:00Z"/>
                <w:rFonts w:ascii="Arial" w:hAnsi="Arial" w:cs="Arial"/>
                <w:sz w:val="16"/>
                <w:szCs w:val="16"/>
              </w:rPr>
            </w:pPr>
          </w:p>
        </w:tc>
        <w:tc>
          <w:tcPr>
            <w:tcW w:w="1170" w:type="dxa"/>
            <w:vMerge/>
            <w:shd w:val="clear" w:color="auto" w:fill="auto"/>
          </w:tcPr>
          <w:p w14:paraId="5D259702" w14:textId="77777777" w:rsidR="00B142EC" w:rsidRPr="00F2481D" w:rsidRDefault="00B142EC" w:rsidP="00315639">
            <w:pPr>
              <w:autoSpaceDE w:val="0"/>
              <w:autoSpaceDN w:val="0"/>
              <w:adjustRightInd w:val="0"/>
              <w:rPr>
                <w:ins w:id="273" w:author="Lu Lei (Asst Prof)" w:date="2018-11-16T19:46:00Z"/>
                <w:rFonts w:ascii="Arial" w:hAnsi="Arial" w:cs="Arial"/>
                <w:sz w:val="16"/>
                <w:szCs w:val="16"/>
              </w:rPr>
            </w:pPr>
          </w:p>
        </w:tc>
        <w:tc>
          <w:tcPr>
            <w:tcW w:w="1170" w:type="dxa"/>
            <w:shd w:val="clear" w:color="auto" w:fill="auto"/>
          </w:tcPr>
          <w:p w14:paraId="061F22D6" w14:textId="77777777" w:rsidR="00B142EC" w:rsidRPr="00F2481D" w:rsidRDefault="00B142EC" w:rsidP="00315639">
            <w:pPr>
              <w:autoSpaceDE w:val="0"/>
              <w:autoSpaceDN w:val="0"/>
              <w:adjustRightInd w:val="0"/>
              <w:rPr>
                <w:ins w:id="274" w:author="Lu Lei (Asst Prof)" w:date="2018-11-16T19:46:00Z"/>
                <w:rFonts w:ascii="Arial" w:hAnsi="Arial" w:cs="Arial"/>
                <w:sz w:val="16"/>
                <w:szCs w:val="16"/>
              </w:rPr>
            </w:pPr>
            <w:ins w:id="275" w:author="Lu Lei (Asst Prof)" w:date="2018-11-16T19:46:00Z">
              <w:r w:rsidRPr="00F2481D">
                <w:rPr>
                  <w:rFonts w:ascii="Arial" w:hAnsi="Arial" w:cs="Arial"/>
                  <w:sz w:val="16"/>
                  <w:szCs w:val="16"/>
                </w:rPr>
                <w:t>rim</w:t>
              </w:r>
            </w:ins>
          </w:p>
        </w:tc>
        <w:tc>
          <w:tcPr>
            <w:tcW w:w="2880" w:type="dxa"/>
            <w:shd w:val="clear" w:color="auto" w:fill="auto"/>
          </w:tcPr>
          <w:p w14:paraId="73882FED" w14:textId="77777777" w:rsidR="00B142EC" w:rsidRPr="00F2481D" w:rsidRDefault="00B142EC" w:rsidP="00315639">
            <w:pPr>
              <w:autoSpaceDE w:val="0"/>
              <w:autoSpaceDN w:val="0"/>
              <w:adjustRightInd w:val="0"/>
              <w:rPr>
                <w:ins w:id="276" w:author="Lu Lei (Asst Prof)" w:date="2018-11-16T19:46:00Z"/>
                <w:rFonts w:ascii="Arial" w:hAnsi="Arial" w:cs="Arial"/>
                <w:sz w:val="16"/>
                <w:szCs w:val="16"/>
              </w:rPr>
            </w:pPr>
            <w:ins w:id="277" w:author="Lu Lei (Asst Prof)" w:date="2018-11-16T19:46:00Z">
              <w:r w:rsidRPr="00F2481D">
                <w:rPr>
                  <w:rFonts w:ascii="Arial" w:hAnsi="Arial" w:cs="Arial"/>
                  <w:sz w:val="16"/>
                  <w:szCs w:val="16"/>
                </w:rPr>
                <w:t>rim to interior ratio = 2.83 (number of gold particles)</w:t>
              </w:r>
            </w:ins>
          </w:p>
        </w:tc>
        <w:tc>
          <w:tcPr>
            <w:tcW w:w="1890" w:type="dxa"/>
            <w:shd w:val="clear" w:color="auto" w:fill="auto"/>
          </w:tcPr>
          <w:p w14:paraId="4AA37C2D" w14:textId="77777777" w:rsidR="00B142EC" w:rsidRPr="00F2481D" w:rsidRDefault="00B142EC" w:rsidP="00315639">
            <w:pPr>
              <w:autoSpaceDE w:val="0"/>
              <w:autoSpaceDN w:val="0"/>
              <w:adjustRightInd w:val="0"/>
              <w:rPr>
                <w:ins w:id="278" w:author="Lu Lei (Asst Prof)" w:date="2018-11-16T19:46:00Z"/>
                <w:rFonts w:ascii="Arial" w:hAnsi="Arial" w:cs="Arial"/>
                <w:sz w:val="16"/>
                <w:szCs w:val="16"/>
              </w:rPr>
            </w:pPr>
            <w:ins w:id="279" w:author="Lu Lei (Asst Prof)" w:date="2018-11-16T19:46:00Z">
              <w:r w:rsidRPr="00F2481D">
                <w:rPr>
                  <w:rFonts w:ascii="Arial" w:hAnsi="Arial" w:cs="Arial"/>
                  <w:sz w:val="16"/>
                  <w:szCs w:val="16"/>
                </w:rPr>
                <w:t xml:space="preserve">Table III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&lt;EndNote&gt;&lt;Cite&gt;&lt;Author&gt;Cosson&lt;/Author&gt;&lt;Year&gt;2002&lt;/Year&gt;&lt;RecNum&gt;476&lt;/RecNum&gt;&lt;DisplayText&gt;(Cosson et al., 2002)&lt;/DisplayText&gt;&lt;record&gt;&lt;rec-number&gt;476&lt;/rec-number&gt;&lt;foreign-keys&gt;&lt;key app="EN" db-id="rvz5sv9x2et50aes2f6xrdxh59sp0w00x0v9" timestamp="1538135333"&gt;476&lt;/key&gt;&lt;/foreign-keys&gt;&lt;ref-type name="Journal Article"&gt;17&lt;/ref-type&gt;&lt;contributors&gt;&lt;authors&gt;&lt;author&gt;Cosson, P.&lt;/author&gt;&lt;author&gt;Amherdt, M.&lt;/author&gt;&lt;author&gt;Rothman, J. E.&lt;/author&gt;&lt;author&gt;Orci, L.&lt;/author&gt;&lt;/authors&gt;&lt;/contributors&gt;&lt;auth-address&gt;Department of Morphology, University of Geneva Medical School, 1211 Geneva 4, Switzerland.&lt;/auth-address&gt;&lt;titles&gt;&lt;title&gt;A resident Golgi protein is excluded from peri-Golgi vesicles in NRK cells&lt;/title&gt;&lt;secondary-title&gt;Proc Natl Acad Sci U S A&lt;/secondary-title&gt;&lt;/titles&gt;&lt;periodical&gt;&lt;full-title&gt;Proc Natl Acad Sci U S A&lt;/full-title&gt;&lt;/periodical&gt;&lt;pages&gt;12831-4&lt;/pages&gt;&lt;volume&gt;99&lt;/volume&gt;&lt;number&gt;20&lt;/number&gt;&lt;keywords&gt;&lt;keyword&gt;Animals&lt;/keyword&gt;&lt;keyword&gt;Cell Line&lt;/keyword&gt;&lt;keyword&gt;Golgi Apparatus/*metabolism&lt;/keyword&gt;&lt;keyword&gt;Immunohistochemistry&lt;/keyword&gt;&lt;keyword&gt;Kidney/*cytology/metabolism&lt;/keyword&gt;&lt;keyword&gt;Mannosidases/*metabolism&lt;/keyword&gt;&lt;keyword&gt;Rats&lt;/keyword&gt;&lt;keyword&gt;Receptors, Peptide/*biosynthesis&lt;/keyword&gt;&lt;keyword&gt;Time Factors&lt;/keyword&gt;&lt;/keywords&gt;&lt;dates&gt;&lt;year&gt;2002&lt;/year&gt;&lt;pub-dates&gt;&lt;date&gt;Oct 1&lt;/date&gt;&lt;/pub-dates&gt;&lt;/dates&gt;&lt;isbn&gt;0027-8424 (Print)&amp;#xD;0027-8424 (Linking)&lt;/isbn&gt;&lt;accession-num&gt;12223891&lt;/accession-num&gt;&lt;urls&gt;&lt;related-urls&gt;&lt;url&gt;https://www.ncbi.nlm.nih.gov/pubmed/12223891&lt;/url&gt;&lt;/related-urls&gt;&lt;/urls&gt;&lt;custom2&gt;PMC130545&lt;/custom2&gt;&lt;electronic-resource-num&gt;10.1073/pnas.192460999&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2002)</w:t>
            </w:r>
            <w:r>
              <w:rPr>
                <w:rFonts w:ascii="Arial" w:hAnsi="Arial" w:cs="Arial"/>
                <w:sz w:val="16"/>
                <w:szCs w:val="16"/>
              </w:rPr>
              <w:fldChar w:fldCharType="end"/>
            </w:r>
          </w:p>
        </w:tc>
      </w:tr>
      <w:tr w:rsidR="00B142EC" w:rsidRPr="00F2481D" w14:paraId="2B0D9DF6" w14:textId="77777777" w:rsidTr="00315639">
        <w:trPr>
          <w:ins w:id="280" w:author="Lu Lei (Asst Prof)" w:date="2018-11-16T19:46:00Z"/>
        </w:trPr>
        <w:tc>
          <w:tcPr>
            <w:tcW w:w="445" w:type="dxa"/>
            <w:vMerge/>
            <w:shd w:val="clear" w:color="auto" w:fill="auto"/>
          </w:tcPr>
          <w:p w14:paraId="2ADE54C8" w14:textId="77777777" w:rsidR="00B142EC" w:rsidRPr="00F2481D" w:rsidRDefault="00B142EC" w:rsidP="00315639">
            <w:pPr>
              <w:autoSpaceDE w:val="0"/>
              <w:autoSpaceDN w:val="0"/>
              <w:adjustRightInd w:val="0"/>
              <w:rPr>
                <w:ins w:id="281" w:author="Lu Lei (Asst Prof)" w:date="2018-11-16T19:46:00Z"/>
                <w:rFonts w:ascii="Arial" w:hAnsi="Arial" w:cs="Arial"/>
                <w:sz w:val="16"/>
                <w:szCs w:val="16"/>
              </w:rPr>
            </w:pPr>
          </w:p>
        </w:tc>
        <w:tc>
          <w:tcPr>
            <w:tcW w:w="1260" w:type="dxa"/>
            <w:vMerge/>
            <w:shd w:val="clear" w:color="auto" w:fill="auto"/>
          </w:tcPr>
          <w:p w14:paraId="2E675898" w14:textId="77777777" w:rsidR="00B142EC" w:rsidRPr="00F2481D" w:rsidRDefault="00B142EC" w:rsidP="00315639">
            <w:pPr>
              <w:autoSpaceDE w:val="0"/>
              <w:autoSpaceDN w:val="0"/>
              <w:adjustRightInd w:val="0"/>
              <w:rPr>
                <w:ins w:id="282" w:author="Lu Lei (Asst Prof)" w:date="2018-11-16T19:46:00Z"/>
                <w:rFonts w:ascii="Arial" w:hAnsi="Arial" w:cs="Arial"/>
                <w:sz w:val="16"/>
                <w:szCs w:val="16"/>
              </w:rPr>
            </w:pPr>
          </w:p>
        </w:tc>
        <w:tc>
          <w:tcPr>
            <w:tcW w:w="1170" w:type="dxa"/>
            <w:vMerge/>
            <w:shd w:val="clear" w:color="auto" w:fill="auto"/>
          </w:tcPr>
          <w:p w14:paraId="4DBE9430" w14:textId="77777777" w:rsidR="00B142EC" w:rsidRPr="00F2481D" w:rsidRDefault="00B142EC" w:rsidP="00315639">
            <w:pPr>
              <w:autoSpaceDE w:val="0"/>
              <w:autoSpaceDN w:val="0"/>
              <w:adjustRightInd w:val="0"/>
              <w:rPr>
                <w:ins w:id="283" w:author="Lu Lei (Asst Prof)" w:date="2018-11-16T19:46:00Z"/>
                <w:rFonts w:ascii="Arial" w:hAnsi="Arial" w:cs="Arial"/>
                <w:sz w:val="16"/>
                <w:szCs w:val="16"/>
              </w:rPr>
            </w:pPr>
          </w:p>
        </w:tc>
        <w:tc>
          <w:tcPr>
            <w:tcW w:w="1170" w:type="dxa"/>
            <w:shd w:val="clear" w:color="auto" w:fill="auto"/>
          </w:tcPr>
          <w:p w14:paraId="2347CE88" w14:textId="77777777" w:rsidR="00B142EC" w:rsidRPr="00F2481D" w:rsidRDefault="00B142EC" w:rsidP="00315639">
            <w:pPr>
              <w:autoSpaceDE w:val="0"/>
              <w:autoSpaceDN w:val="0"/>
              <w:adjustRightInd w:val="0"/>
              <w:rPr>
                <w:ins w:id="284" w:author="Lu Lei (Asst Prof)" w:date="2018-11-16T19:46:00Z"/>
                <w:rFonts w:ascii="Arial" w:hAnsi="Arial" w:cs="Arial"/>
                <w:sz w:val="16"/>
                <w:szCs w:val="16"/>
              </w:rPr>
            </w:pPr>
            <w:ins w:id="285" w:author="Lu Lei (Asst Prof)" w:date="2018-11-16T19:46:00Z">
              <w:r>
                <w:rPr>
                  <w:rFonts w:ascii="Arial" w:hAnsi="Arial" w:cs="Arial"/>
                  <w:sz w:val="16"/>
                  <w:szCs w:val="16"/>
                </w:rPr>
                <w:t>r</w:t>
              </w:r>
              <w:r w:rsidRPr="00F2481D">
                <w:rPr>
                  <w:rFonts w:ascii="Arial" w:hAnsi="Arial" w:cs="Arial"/>
                  <w:sz w:val="16"/>
                  <w:szCs w:val="16"/>
                </w:rPr>
                <w:t>im and surrou</w:t>
              </w:r>
            </w:ins>
            <w:ins w:id="286" w:author="Lu Lei (Asst Prof)" w:date="2018-11-21T10:51:00Z">
              <w:r>
                <w:rPr>
                  <w:rFonts w:ascii="Arial" w:hAnsi="Arial" w:cs="Arial"/>
                  <w:sz w:val="16"/>
                  <w:szCs w:val="16"/>
                </w:rPr>
                <w:t>n</w:t>
              </w:r>
            </w:ins>
            <w:ins w:id="287" w:author="Lu Lei (Asst Prof)" w:date="2018-11-16T19:46:00Z">
              <w:r w:rsidRPr="00F2481D">
                <w:rPr>
                  <w:rFonts w:ascii="Arial" w:hAnsi="Arial" w:cs="Arial"/>
                  <w:sz w:val="16"/>
                  <w:szCs w:val="16"/>
                </w:rPr>
                <w:t>ding</w:t>
              </w:r>
            </w:ins>
          </w:p>
        </w:tc>
        <w:tc>
          <w:tcPr>
            <w:tcW w:w="2880" w:type="dxa"/>
            <w:shd w:val="clear" w:color="auto" w:fill="auto"/>
          </w:tcPr>
          <w:p w14:paraId="14CAE9C3" w14:textId="77777777" w:rsidR="00B142EC" w:rsidRPr="00F2481D" w:rsidRDefault="00B142EC" w:rsidP="00315639">
            <w:pPr>
              <w:autoSpaceDE w:val="0"/>
              <w:autoSpaceDN w:val="0"/>
              <w:adjustRightInd w:val="0"/>
              <w:rPr>
                <w:ins w:id="288" w:author="Lu Lei (Asst Prof)" w:date="2018-11-16T19:46:00Z"/>
                <w:rFonts w:ascii="Arial" w:hAnsi="Arial" w:cs="Arial"/>
                <w:sz w:val="16"/>
                <w:szCs w:val="16"/>
              </w:rPr>
            </w:pPr>
            <w:ins w:id="289" w:author="Lu Lei (Asst Prof)" w:date="2018-11-16T19:46:00Z">
              <w:r>
                <w:rPr>
                  <w:rFonts w:ascii="Arial" w:hAnsi="Arial" w:cs="Arial"/>
                  <w:sz w:val="16"/>
                  <w:szCs w:val="16"/>
                </w:rPr>
                <w:t>i</w:t>
              </w:r>
              <w:r w:rsidRPr="00F2481D">
                <w:rPr>
                  <w:rFonts w:ascii="Arial" w:hAnsi="Arial" w:cs="Arial"/>
                  <w:sz w:val="16"/>
                  <w:szCs w:val="16"/>
                </w:rPr>
                <w:t>nterior (81), coated buds (160) and vesicles (103) (labeling density, gold particles/µm</w:t>
              </w:r>
              <w:r w:rsidRPr="00F2481D">
                <w:rPr>
                  <w:rFonts w:ascii="Arial" w:hAnsi="Arial" w:cs="Arial"/>
                  <w:sz w:val="16"/>
                  <w:szCs w:val="16"/>
                  <w:vertAlign w:val="superscript"/>
                </w:rPr>
                <w:t>2</w:t>
              </w:r>
              <w:r w:rsidRPr="00F2481D">
                <w:rPr>
                  <w:rFonts w:ascii="Arial" w:hAnsi="Arial" w:cs="Arial"/>
                  <w:sz w:val="16"/>
                  <w:szCs w:val="16"/>
                </w:rPr>
                <w:t>)</w:t>
              </w:r>
            </w:ins>
          </w:p>
        </w:tc>
        <w:tc>
          <w:tcPr>
            <w:tcW w:w="1890" w:type="dxa"/>
            <w:shd w:val="clear" w:color="auto" w:fill="auto"/>
          </w:tcPr>
          <w:p w14:paraId="477693B7" w14:textId="77777777" w:rsidR="00B142EC" w:rsidRPr="00F2481D" w:rsidRDefault="00B142EC" w:rsidP="00315639">
            <w:pPr>
              <w:autoSpaceDE w:val="0"/>
              <w:autoSpaceDN w:val="0"/>
              <w:adjustRightInd w:val="0"/>
              <w:rPr>
                <w:ins w:id="290" w:author="Lu Lei (Asst Prof)" w:date="2018-11-16T19:46:00Z"/>
                <w:rFonts w:ascii="Arial" w:hAnsi="Arial" w:cs="Arial"/>
                <w:sz w:val="16"/>
                <w:szCs w:val="16"/>
              </w:rPr>
            </w:pPr>
            <w:ins w:id="291" w:author="Lu Lei (Asst Prof)" w:date="2018-11-16T19:46:00Z">
              <w:r w:rsidRPr="00F2481D">
                <w:rPr>
                  <w:rFonts w:ascii="Arial" w:hAnsi="Arial" w:cs="Arial"/>
                  <w:sz w:val="16"/>
                  <w:szCs w:val="16"/>
                </w:rPr>
                <w:t xml:space="preserve">Table 2 </w:t>
              </w:r>
            </w:ins>
            <w:r>
              <w:rPr>
                <w:rFonts w:ascii="Arial" w:hAnsi="Arial" w:cs="Arial"/>
                <w:sz w:val="16"/>
                <w:szCs w:val="16"/>
              </w:rPr>
              <w:fldChar w:fldCharType="begin"/>
            </w:r>
            <w:r>
              <w:rPr>
                <w:rFonts w:ascii="Arial" w:hAnsi="Arial" w:cs="Arial"/>
                <w:sz w:val="16"/>
                <w:szCs w:val="16"/>
              </w:rPr>
              <w:instrText xml:space="preserve"> ADDIN EN.CITE &lt;EndNote&gt;&lt;Cite&gt;&lt;Author&gt;Orci&lt;/Author&gt;&lt;Year&gt;1997&lt;/Year&gt;&lt;RecNum&gt;475&lt;/RecNum&gt;&lt;DisplayText&gt;(Orci et al., 1997)&lt;/DisplayText&gt;&lt;record&gt;&lt;rec-number&gt;475&lt;/rec-number&gt;&lt;foreign-keys&gt;&lt;key app="EN" db-id="rvz5sv9x2et50aes2f6xrdxh59sp0w00x0v9" timestamp="1538135249"&gt;475&lt;/key&gt;&lt;/foreign-keys&gt;&lt;ref-type name="Journal Article"&gt;17&lt;/ref-type&gt;&lt;contributors&gt;&lt;authors&gt;&lt;author&gt;Orci, L.&lt;/author&gt;&lt;author&gt;Stamnes, M.&lt;/author&gt;&lt;author&gt;Ravazzola, M.&lt;/author&gt;&lt;author&gt;Amherdt, M.&lt;/author&gt;&lt;author&gt;Perrelet, A.&lt;/author&gt;&lt;author&gt;Sollner, T. H.&lt;/author&gt;&lt;author&gt;Rothman, J. E.&lt;/author&gt;&lt;/authors&gt;&lt;/contributors&gt;&lt;auth-address&gt;Department of Morphology, Faculty of Medicine, University of Geneva Medical Center, Switzerland.&lt;/auth-address&gt;&lt;titles&gt;&lt;title&gt;Bidirectional transport by distinct populations of COPI-coated vesicles&lt;/title&gt;&lt;secondary-title&gt;Cell&lt;/secondary-title&gt;&lt;/titles&gt;&lt;periodical&gt;&lt;full-title&gt;Cell&lt;/full-title&gt;&lt;/periodical&gt;&lt;pages&gt;335-49&lt;/pages&gt;&lt;volume&gt;90&lt;/volume&gt;&lt;number&gt;2&lt;/number&gt;&lt;keywords&gt;&lt;keyword&gt;Animals&lt;/keyword&gt;&lt;keyword&gt;Animals, Newborn&lt;/keyword&gt;&lt;keyword&gt;Biological Transport/physiology&lt;/keyword&gt;&lt;keyword&gt;Cell-Free System&lt;/keyword&gt;&lt;keyword&gt;Cells, Cultured&lt;/keyword&gt;&lt;keyword&gt;Coated Vesicles/*chemistry/*metabolism/ultrastructure&lt;/keyword&gt;&lt;keyword&gt;Coatomer Protein&lt;/keyword&gt;&lt;keyword&gt;Golgi Apparatus/chemistry/metabolism/ultrastructure&lt;/keyword&gt;&lt;keyword&gt;Membrane Proteins/analysis/*metabolism&lt;/keyword&gt;&lt;keyword&gt;Microscopy, Immunoelectron&lt;/keyword&gt;&lt;keyword&gt;Pancreas/cytology&lt;/keyword&gt;&lt;keyword&gt;Rats&lt;/keyword&gt;&lt;keyword&gt;Receptors, Peptide/analysis&lt;/keyword&gt;&lt;/keywords&gt;&lt;dates&gt;&lt;year&gt;1997&lt;/year&gt;&lt;pub-dates&gt;&lt;date&gt;Jul 25&lt;/date&gt;&lt;/pub-dates&gt;&lt;/dates&gt;&lt;isbn&gt;0092-8674 (Print)&amp;#xD;0092-8674 (Linking)&lt;/isbn&gt;&lt;accession-num&gt;9244307&lt;/accession-num&gt;&lt;urls&gt;&lt;related-urls&gt;&lt;url&gt;https://www.ncbi.nlm.nih.gov/pubmed/9244307&lt;/url&gt;&lt;/related-urls&gt;&lt;/urls&gt;&lt;/record&gt;&lt;/Cite&gt;&lt;/EndNote&gt;</w:instrText>
            </w:r>
            <w:r>
              <w:rPr>
                <w:rFonts w:ascii="Arial" w:hAnsi="Arial" w:cs="Arial"/>
                <w:sz w:val="16"/>
                <w:szCs w:val="16"/>
              </w:rPr>
              <w:fldChar w:fldCharType="separate"/>
            </w:r>
            <w:r>
              <w:rPr>
                <w:rFonts w:ascii="Arial" w:hAnsi="Arial" w:cs="Arial"/>
                <w:noProof/>
                <w:sz w:val="16"/>
                <w:szCs w:val="16"/>
              </w:rPr>
              <w:t>(Orci et al., 1997)</w:t>
            </w:r>
            <w:r>
              <w:rPr>
                <w:rFonts w:ascii="Arial" w:hAnsi="Arial" w:cs="Arial"/>
                <w:sz w:val="16"/>
                <w:szCs w:val="16"/>
              </w:rPr>
              <w:fldChar w:fldCharType="end"/>
            </w:r>
          </w:p>
        </w:tc>
      </w:tr>
      <w:tr w:rsidR="00B142EC" w:rsidRPr="00F2481D" w14:paraId="268DED8D" w14:textId="77777777" w:rsidTr="00315639">
        <w:trPr>
          <w:ins w:id="292" w:author="Lu Lei (Asst Prof)" w:date="2018-11-16T19:46:00Z"/>
        </w:trPr>
        <w:tc>
          <w:tcPr>
            <w:tcW w:w="445" w:type="dxa"/>
            <w:vMerge/>
            <w:shd w:val="clear" w:color="auto" w:fill="auto"/>
          </w:tcPr>
          <w:p w14:paraId="4471AEF9" w14:textId="77777777" w:rsidR="00B142EC" w:rsidRPr="00F2481D" w:rsidRDefault="00B142EC" w:rsidP="00315639">
            <w:pPr>
              <w:autoSpaceDE w:val="0"/>
              <w:autoSpaceDN w:val="0"/>
              <w:adjustRightInd w:val="0"/>
              <w:rPr>
                <w:ins w:id="293" w:author="Lu Lei (Asst Prof)" w:date="2018-11-16T19:46:00Z"/>
                <w:rFonts w:ascii="Arial" w:hAnsi="Arial" w:cs="Arial"/>
                <w:sz w:val="16"/>
                <w:szCs w:val="16"/>
              </w:rPr>
            </w:pPr>
          </w:p>
        </w:tc>
        <w:tc>
          <w:tcPr>
            <w:tcW w:w="1260" w:type="dxa"/>
            <w:shd w:val="clear" w:color="auto" w:fill="auto"/>
          </w:tcPr>
          <w:p w14:paraId="585260AB" w14:textId="77777777" w:rsidR="00B142EC" w:rsidRPr="00F2481D" w:rsidRDefault="00B142EC" w:rsidP="00315639">
            <w:pPr>
              <w:autoSpaceDE w:val="0"/>
              <w:autoSpaceDN w:val="0"/>
              <w:adjustRightInd w:val="0"/>
              <w:rPr>
                <w:ins w:id="294" w:author="Lu Lei (Asst Prof)" w:date="2018-11-16T19:46:00Z"/>
                <w:rFonts w:ascii="Arial" w:hAnsi="Arial" w:cs="Arial"/>
                <w:sz w:val="16"/>
                <w:szCs w:val="16"/>
              </w:rPr>
            </w:pPr>
            <w:ins w:id="295" w:author="Lu Lei (Asst Prof)" w:date="2018-11-16T19:46:00Z">
              <w:r>
                <w:rPr>
                  <w:rFonts w:ascii="Arial" w:hAnsi="Arial" w:cs="Arial"/>
                  <w:sz w:val="16"/>
                  <w:szCs w:val="16"/>
                </w:rPr>
                <w:t>GS27</w:t>
              </w:r>
            </w:ins>
            <w:ins w:id="296" w:author="Lu Lei (Asst Prof)" w:date="2018-11-21T10:53:00Z">
              <w:r>
                <w:rPr>
                  <w:rFonts w:ascii="Arial" w:hAnsi="Arial" w:cs="Arial"/>
                  <w:sz w:val="16"/>
                  <w:szCs w:val="16"/>
                </w:rPr>
                <w:t xml:space="preserve"> (</w:t>
              </w:r>
              <w:proofErr w:type="spellStart"/>
              <w:r>
                <w:rPr>
                  <w:rFonts w:ascii="Arial" w:hAnsi="Arial" w:cs="Arial"/>
                  <w:sz w:val="16"/>
                  <w:szCs w:val="16"/>
                </w:rPr>
                <w:t>membrin</w:t>
              </w:r>
              <w:proofErr w:type="spellEnd"/>
              <w:r>
                <w:rPr>
                  <w:rFonts w:ascii="Arial" w:hAnsi="Arial" w:cs="Arial"/>
                  <w:sz w:val="16"/>
                  <w:szCs w:val="16"/>
                </w:rPr>
                <w:t>)</w:t>
              </w:r>
            </w:ins>
          </w:p>
        </w:tc>
        <w:tc>
          <w:tcPr>
            <w:tcW w:w="1170" w:type="dxa"/>
            <w:shd w:val="clear" w:color="auto" w:fill="auto"/>
          </w:tcPr>
          <w:p w14:paraId="6B5374A2" w14:textId="77777777" w:rsidR="00B142EC" w:rsidRPr="00F2481D" w:rsidRDefault="00B142EC" w:rsidP="00315639">
            <w:pPr>
              <w:autoSpaceDE w:val="0"/>
              <w:autoSpaceDN w:val="0"/>
              <w:adjustRightInd w:val="0"/>
              <w:rPr>
                <w:ins w:id="297" w:author="Lu Lei (Asst Prof)" w:date="2018-11-16T19:46:00Z"/>
                <w:rFonts w:ascii="Arial" w:hAnsi="Arial" w:cs="Arial"/>
                <w:sz w:val="16"/>
                <w:szCs w:val="16"/>
              </w:rPr>
            </w:pPr>
            <w:ins w:id="298" w:author="Lu Lei (Asst Prof)" w:date="2018-11-16T19:46:00Z">
              <w:r w:rsidRPr="00F2481D">
                <w:rPr>
                  <w:rFonts w:ascii="Arial" w:hAnsi="Arial" w:cs="Arial"/>
                  <w:sz w:val="16"/>
                  <w:szCs w:val="16"/>
                </w:rPr>
                <w:t>rim and surrounding</w:t>
              </w:r>
            </w:ins>
          </w:p>
        </w:tc>
        <w:tc>
          <w:tcPr>
            <w:tcW w:w="1170" w:type="dxa"/>
            <w:shd w:val="clear" w:color="auto" w:fill="auto"/>
          </w:tcPr>
          <w:p w14:paraId="7BAE55FF" w14:textId="77777777" w:rsidR="00B142EC" w:rsidRPr="00F2481D" w:rsidRDefault="00B142EC" w:rsidP="00315639">
            <w:pPr>
              <w:autoSpaceDE w:val="0"/>
              <w:autoSpaceDN w:val="0"/>
              <w:adjustRightInd w:val="0"/>
              <w:rPr>
                <w:ins w:id="299" w:author="Lu Lei (Asst Prof)" w:date="2018-11-16T19:46:00Z"/>
                <w:rFonts w:ascii="Arial" w:hAnsi="Arial" w:cs="Arial"/>
                <w:sz w:val="16"/>
                <w:szCs w:val="16"/>
              </w:rPr>
            </w:pPr>
            <w:ins w:id="300" w:author="Lu Lei (Asst Prof)" w:date="2018-11-16T19:46:00Z">
              <w:r w:rsidRPr="00F2481D">
                <w:rPr>
                  <w:rFonts w:ascii="Arial" w:hAnsi="Arial" w:cs="Arial"/>
                  <w:sz w:val="16"/>
                  <w:szCs w:val="16"/>
                </w:rPr>
                <w:t>rim</w:t>
              </w:r>
            </w:ins>
          </w:p>
        </w:tc>
        <w:tc>
          <w:tcPr>
            <w:tcW w:w="2880" w:type="dxa"/>
            <w:shd w:val="clear" w:color="auto" w:fill="auto"/>
          </w:tcPr>
          <w:p w14:paraId="6A260E3F" w14:textId="77777777" w:rsidR="00B142EC" w:rsidRPr="00F2481D" w:rsidRDefault="00B142EC" w:rsidP="00315639">
            <w:pPr>
              <w:autoSpaceDE w:val="0"/>
              <w:autoSpaceDN w:val="0"/>
              <w:adjustRightInd w:val="0"/>
              <w:rPr>
                <w:ins w:id="301" w:author="Lu Lei (Asst Prof)" w:date="2018-11-16T19:46:00Z"/>
                <w:rFonts w:ascii="Arial" w:hAnsi="Arial" w:cs="Arial"/>
                <w:sz w:val="16"/>
                <w:szCs w:val="16"/>
              </w:rPr>
            </w:pPr>
            <w:ins w:id="302" w:author="Lu Lei (Asst Prof)" w:date="2018-11-16T19:46:00Z">
              <w:r>
                <w:rPr>
                  <w:rFonts w:ascii="Arial" w:hAnsi="Arial" w:cs="Arial"/>
                  <w:sz w:val="16"/>
                  <w:szCs w:val="16"/>
                </w:rPr>
                <w:t>r</w:t>
              </w:r>
              <w:r w:rsidRPr="00F2481D">
                <w:rPr>
                  <w:rFonts w:ascii="Arial" w:hAnsi="Arial" w:cs="Arial"/>
                  <w:sz w:val="16"/>
                  <w:szCs w:val="16"/>
                </w:rPr>
                <w:t>im to interior ratio = 4.6 (number of gold particles)</w:t>
              </w:r>
            </w:ins>
          </w:p>
        </w:tc>
        <w:tc>
          <w:tcPr>
            <w:tcW w:w="1890" w:type="dxa"/>
            <w:shd w:val="clear" w:color="auto" w:fill="auto"/>
          </w:tcPr>
          <w:p w14:paraId="50FD7568" w14:textId="77777777" w:rsidR="00B142EC" w:rsidRPr="00F2481D" w:rsidRDefault="00B142EC" w:rsidP="00315639">
            <w:pPr>
              <w:autoSpaceDE w:val="0"/>
              <w:autoSpaceDN w:val="0"/>
              <w:adjustRightInd w:val="0"/>
              <w:rPr>
                <w:ins w:id="303" w:author="Lu Lei (Asst Prof)" w:date="2018-11-16T19:46:00Z"/>
                <w:rFonts w:ascii="Arial" w:hAnsi="Arial" w:cs="Arial"/>
                <w:sz w:val="16"/>
                <w:szCs w:val="16"/>
              </w:rPr>
            </w:pPr>
            <w:ins w:id="304" w:author="Lu Lei (Asst Prof)" w:date="2018-11-16T19:46:00Z">
              <w:r w:rsidRPr="00F2481D">
                <w:rPr>
                  <w:rFonts w:ascii="Arial" w:hAnsi="Arial" w:cs="Arial"/>
                  <w:sz w:val="16"/>
                  <w:szCs w:val="16"/>
                </w:rPr>
                <w:t>Table I</w:t>
              </w:r>
            </w:ins>
            <w:ins w:id="305" w:author="Lu Lei (Asst Prof)" w:date="2018-11-19T12:22:00Z">
              <w:r>
                <w:rPr>
                  <w:rFonts w:ascii="Arial" w:hAnsi="Arial" w:cs="Arial"/>
                  <w:sz w:val="16"/>
                  <w:szCs w:val="16"/>
                </w:rPr>
                <w:t xml:space="preserve">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&lt;EndNote&gt;&lt;Cite&gt;&lt;Author&gt;Cosson&lt;/Author&gt;&lt;Year&gt;2005&lt;/Year&gt;&lt;RecNum&gt;473&lt;/RecNum&gt;&lt;DisplayText&gt;(Cosson et al., 2005)&lt;/DisplayText&gt;&lt;record&gt;&lt;rec-number&gt;473&lt;/rec-number&gt;&lt;foreign-keys&gt;&lt;key app="EN" db-id="rvz5sv9x2et50aes2f6xrdxh59sp0w00x0v9" timestamp="1538129291"&gt;473&lt;/key&gt;&lt;/foreign-keys&gt;&lt;ref-type name="Journal Article"&gt;17&lt;/ref-type&gt;&lt;contributors&gt;&lt;authors&gt;&lt;author&gt;Cosson, P.&lt;/author&gt;&lt;author&gt;Ravazzola, M.&lt;/author&gt;&lt;author&gt;Varlamov, O.&lt;/author&gt;&lt;author&gt;Sollner, T. H.&lt;/author&gt;&lt;author&gt;Di Liberto, M.&lt;/author&gt;&lt;author&gt;Volchuk, A.&lt;/author&gt;&lt;author&gt;Rothman, J. E.&lt;/author&gt;&lt;author&gt;Orci, L.&lt;/author&gt;&lt;/authors&gt;&lt;/contributors&gt;&lt;auth-address&gt;Department of Cell Physiology and Metabolism, University of Geneva Medical School, 1211 Geneva 4, Switzerland.&lt;/auth-address&gt;&lt;titles&gt;&lt;title&gt;Dynamic transport of SNARE proteins in the Golgi apparatus&lt;/title&gt;&lt;secondary-title&gt;Proc Natl Acad Sci U S A&lt;/secondary-title&gt;&lt;/titles&gt;&lt;periodical&gt;&lt;full-title&gt;Proc Natl Acad Sci U S A&lt;/full-title&gt;&lt;/periodical&gt;&lt;pages&gt;14647-52&lt;/pages&gt;&lt;volume&gt;102&lt;/volume&gt;&lt;number&gt;41&lt;/number&gt;&lt;keywords&gt;&lt;keyword&gt;Animals&lt;/keyword&gt;&lt;keyword&gt;Biological Transport/physiology&lt;/keyword&gt;&lt;keyword&gt;Blotting, Western&lt;/keyword&gt;&lt;keyword&gt;CHO Cells&lt;/keyword&gt;&lt;keyword&gt;Cricetinae&lt;/keyword&gt;&lt;keyword&gt;Cricetulus&lt;/keyword&gt;&lt;keyword&gt;Fluorescent Antibody Technique&lt;/keyword&gt;&lt;keyword&gt;Golgi Apparatus/*metabolism/ultrastructure&lt;/keyword&gt;&lt;keyword&gt;Microscopy, Electron&lt;/keyword&gt;&lt;keyword&gt;SNARE Proteins/*metabolism&lt;/keyword&gt;&lt;keyword&gt;Transport Vesicles/*metabolism&lt;/keyword&gt;&lt;/keywords&gt;&lt;dates&gt;&lt;year&gt;2005&lt;/year&gt;&lt;pub-dates&gt;&lt;date&gt;Oct 11&lt;/date&gt;&lt;/pub-dates&gt;&lt;/dates&gt;&lt;isbn&gt;0027-8424 (Print)&amp;#xD;0027-8424 (Linking)&lt;/isbn&gt;&lt;accession-num&gt;16199514&lt;/accession-num&gt;&lt;urls&gt;&lt;related-urls&gt;&lt;url&gt;https://www.ncbi.nlm.nih.gov/pubmed/16199514&lt;/url&gt;&lt;/related-urls&gt;&lt;/urls&gt;&lt;custom2&gt;PMC1253604&lt;/custom2&gt;&lt;electronic-resource-num&gt;10.1073/pnas.0507394102&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2005)</w:t>
            </w:r>
            <w:r>
              <w:rPr>
                <w:rFonts w:ascii="Arial" w:hAnsi="Arial" w:cs="Arial"/>
                <w:sz w:val="16"/>
                <w:szCs w:val="16"/>
              </w:rPr>
              <w:fldChar w:fldCharType="end"/>
            </w:r>
          </w:p>
        </w:tc>
      </w:tr>
      <w:tr w:rsidR="00B142EC" w:rsidRPr="00F2481D" w14:paraId="11D6297A" w14:textId="77777777" w:rsidTr="00315639">
        <w:trPr>
          <w:ins w:id="306" w:author="Lu Lei (Asst Prof)" w:date="2018-11-16T19:46:00Z"/>
        </w:trPr>
        <w:tc>
          <w:tcPr>
            <w:tcW w:w="445" w:type="dxa"/>
            <w:vMerge/>
            <w:shd w:val="clear" w:color="auto" w:fill="auto"/>
          </w:tcPr>
          <w:p w14:paraId="2DDEFABD" w14:textId="77777777" w:rsidR="00B142EC" w:rsidRPr="00F2481D" w:rsidRDefault="00B142EC" w:rsidP="00315639">
            <w:pPr>
              <w:autoSpaceDE w:val="0"/>
              <w:autoSpaceDN w:val="0"/>
              <w:adjustRightInd w:val="0"/>
              <w:rPr>
                <w:ins w:id="307" w:author="Lu Lei (Asst Prof)" w:date="2018-11-16T19:46:00Z"/>
                <w:rFonts w:ascii="Arial" w:hAnsi="Arial" w:cs="Arial"/>
                <w:sz w:val="16"/>
                <w:szCs w:val="16"/>
              </w:rPr>
            </w:pPr>
          </w:p>
        </w:tc>
        <w:tc>
          <w:tcPr>
            <w:tcW w:w="1260" w:type="dxa"/>
            <w:shd w:val="clear" w:color="auto" w:fill="auto"/>
          </w:tcPr>
          <w:p w14:paraId="5E45E732" w14:textId="77777777" w:rsidR="00B142EC" w:rsidRPr="00F2481D" w:rsidRDefault="00B142EC" w:rsidP="00315639">
            <w:pPr>
              <w:autoSpaceDE w:val="0"/>
              <w:autoSpaceDN w:val="0"/>
              <w:adjustRightInd w:val="0"/>
              <w:rPr>
                <w:ins w:id="308" w:author="Lu Lei (Asst Prof)" w:date="2018-11-16T19:46:00Z"/>
                <w:rFonts w:ascii="Arial" w:hAnsi="Arial" w:cs="Arial"/>
                <w:sz w:val="16"/>
                <w:szCs w:val="16"/>
              </w:rPr>
            </w:pPr>
            <w:ins w:id="309" w:author="Lu Lei (Asst Prof)" w:date="2018-11-16T19:46:00Z">
              <w:r w:rsidRPr="00F2481D">
                <w:rPr>
                  <w:rFonts w:ascii="Arial" w:hAnsi="Arial" w:cs="Arial"/>
                  <w:sz w:val="16"/>
                  <w:szCs w:val="16"/>
                </w:rPr>
                <w:t>GS15</w:t>
              </w:r>
            </w:ins>
          </w:p>
        </w:tc>
        <w:tc>
          <w:tcPr>
            <w:tcW w:w="1170" w:type="dxa"/>
            <w:shd w:val="clear" w:color="auto" w:fill="auto"/>
          </w:tcPr>
          <w:p w14:paraId="3AC34E65" w14:textId="77777777" w:rsidR="00B142EC" w:rsidRPr="00F2481D" w:rsidRDefault="00B142EC" w:rsidP="00315639">
            <w:pPr>
              <w:autoSpaceDE w:val="0"/>
              <w:autoSpaceDN w:val="0"/>
              <w:adjustRightInd w:val="0"/>
              <w:rPr>
                <w:ins w:id="310" w:author="Lu Lei (Asst Prof)" w:date="2018-11-16T19:46:00Z"/>
                <w:rFonts w:ascii="Arial" w:hAnsi="Arial" w:cs="Arial"/>
                <w:sz w:val="16"/>
                <w:szCs w:val="16"/>
              </w:rPr>
            </w:pPr>
            <w:ins w:id="311" w:author="Lu Lei (Asst Prof)" w:date="2018-11-16T19:46:00Z">
              <w:r w:rsidRPr="00F2481D">
                <w:rPr>
                  <w:rFonts w:ascii="Arial" w:hAnsi="Arial" w:cs="Arial"/>
                  <w:sz w:val="16"/>
                  <w:szCs w:val="16"/>
                </w:rPr>
                <w:t>rim</w:t>
              </w:r>
            </w:ins>
          </w:p>
        </w:tc>
        <w:tc>
          <w:tcPr>
            <w:tcW w:w="1170" w:type="dxa"/>
            <w:shd w:val="clear" w:color="auto" w:fill="auto"/>
          </w:tcPr>
          <w:p w14:paraId="71A33B60" w14:textId="77777777" w:rsidR="00B142EC" w:rsidRPr="00F2481D" w:rsidRDefault="00B142EC" w:rsidP="00315639">
            <w:pPr>
              <w:autoSpaceDE w:val="0"/>
              <w:autoSpaceDN w:val="0"/>
              <w:adjustRightInd w:val="0"/>
              <w:rPr>
                <w:ins w:id="312" w:author="Lu Lei (Asst Prof)" w:date="2018-11-16T19:46:00Z"/>
                <w:rFonts w:ascii="Arial" w:hAnsi="Arial" w:cs="Arial"/>
                <w:sz w:val="16"/>
                <w:szCs w:val="16"/>
              </w:rPr>
            </w:pPr>
            <w:ins w:id="313" w:author="Lu Lei (Asst Prof)" w:date="2018-11-16T19:46:00Z">
              <w:r w:rsidRPr="00F2481D">
                <w:rPr>
                  <w:rFonts w:ascii="Arial" w:hAnsi="Arial" w:cs="Arial"/>
                  <w:sz w:val="16"/>
                  <w:szCs w:val="16"/>
                </w:rPr>
                <w:t>rim</w:t>
              </w:r>
            </w:ins>
          </w:p>
        </w:tc>
        <w:tc>
          <w:tcPr>
            <w:tcW w:w="2880" w:type="dxa"/>
            <w:shd w:val="clear" w:color="auto" w:fill="auto"/>
          </w:tcPr>
          <w:p w14:paraId="1E29C50B" w14:textId="77777777" w:rsidR="00B142EC" w:rsidRPr="00F2481D" w:rsidRDefault="00B142EC" w:rsidP="00315639">
            <w:pPr>
              <w:autoSpaceDE w:val="0"/>
              <w:autoSpaceDN w:val="0"/>
              <w:adjustRightInd w:val="0"/>
              <w:rPr>
                <w:ins w:id="314" w:author="Lu Lei (Asst Prof)" w:date="2018-11-16T19:46:00Z"/>
                <w:rFonts w:ascii="Arial" w:hAnsi="Arial" w:cs="Arial"/>
                <w:sz w:val="16"/>
                <w:szCs w:val="16"/>
              </w:rPr>
            </w:pPr>
            <w:ins w:id="315" w:author="Lu Lei (Asst Prof)" w:date="2018-11-16T19:46:00Z">
              <w:r>
                <w:rPr>
                  <w:rFonts w:ascii="Arial" w:hAnsi="Arial" w:cs="Arial"/>
                  <w:sz w:val="16"/>
                  <w:szCs w:val="16"/>
                </w:rPr>
                <w:t>r</w:t>
              </w:r>
              <w:r w:rsidRPr="00F2481D">
                <w:rPr>
                  <w:rFonts w:ascii="Arial" w:hAnsi="Arial" w:cs="Arial"/>
                  <w:sz w:val="16"/>
                  <w:szCs w:val="16"/>
                </w:rPr>
                <w:t>im to interior ratio = 2.1 (number of gold particles)</w:t>
              </w:r>
            </w:ins>
          </w:p>
        </w:tc>
        <w:tc>
          <w:tcPr>
            <w:tcW w:w="1890" w:type="dxa"/>
            <w:shd w:val="clear" w:color="auto" w:fill="auto"/>
          </w:tcPr>
          <w:p w14:paraId="4378F184" w14:textId="77777777" w:rsidR="00B142EC" w:rsidRPr="00F2481D" w:rsidRDefault="00B142EC" w:rsidP="00315639">
            <w:pPr>
              <w:autoSpaceDE w:val="0"/>
              <w:autoSpaceDN w:val="0"/>
              <w:adjustRightInd w:val="0"/>
              <w:rPr>
                <w:ins w:id="316" w:author="Lu Lei (Asst Prof)" w:date="2018-11-16T19:46:00Z"/>
                <w:rFonts w:ascii="Arial" w:hAnsi="Arial" w:cs="Arial"/>
                <w:sz w:val="16"/>
                <w:szCs w:val="16"/>
              </w:rPr>
            </w:pPr>
            <w:ins w:id="317" w:author="Lu Lei (Asst Prof)" w:date="2018-11-16T19:46:00Z">
              <w:r w:rsidRPr="00F2481D">
                <w:rPr>
                  <w:rFonts w:ascii="Arial" w:hAnsi="Arial" w:cs="Arial"/>
                  <w:sz w:val="16"/>
                  <w:szCs w:val="16"/>
                </w:rPr>
                <w:t xml:space="preserve">Table I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&lt;EndNote&gt;&lt;Cite&gt;&lt;Author&gt;Cosson&lt;/Author&gt;&lt;Year&gt;2005&lt;/Year&gt;&lt;RecNum&gt;473&lt;/RecNum&gt;&lt;DisplayText&gt;(Cosson et al., 2005)&lt;/DisplayText&gt;&lt;record&gt;&lt;rec-number&gt;473&lt;/rec-number&gt;&lt;foreign-keys&gt;&lt;key app="EN" db-id="rvz5sv9x2et50aes2f6xrdxh59sp0w00x0v9" timestamp="1538129291"&gt;473&lt;/key&gt;&lt;/foreign-keys&gt;&lt;ref-type name="Journal Article"&gt;17&lt;/ref-type&gt;&lt;contributors&gt;&lt;authors&gt;&lt;author&gt;Cosson, P.&lt;/author&gt;&lt;author&gt;Ravazzola, M.&lt;/author&gt;&lt;author&gt;Varlamov, O.&lt;/author&gt;&lt;author&gt;Sollner, T. H.&lt;/author&gt;&lt;author&gt;Di Liberto, M.&lt;/author&gt;&lt;author&gt;Volchuk, A.&lt;/author&gt;&lt;author&gt;Rothman, J. E.&lt;/author&gt;&lt;author&gt;Orci, L.&lt;/author&gt;&lt;/authors&gt;&lt;/contributors&gt;&lt;auth-address&gt;Department of Cell Physiology and Metabolism, University of Geneva Medical School, 1211 Geneva 4, Switzerland.&lt;/auth-address&gt;&lt;titles&gt;&lt;title&gt;Dynamic transport of SNARE proteins in the Golgi apparatus&lt;/title&gt;&lt;secondary-title&gt;Proc Natl Acad Sci U S A&lt;/secondary-title&gt;&lt;/titles&gt;&lt;periodical&gt;&lt;full-title&gt;Proc Natl Acad Sci U S A&lt;/full-title&gt;&lt;/periodical&gt;&lt;pages&gt;14647-52&lt;/pages&gt;&lt;volume&gt;102&lt;/volume&gt;&lt;number&gt;41&lt;/number&gt;&lt;keywords&gt;&lt;keyword&gt;Animals&lt;/keyword&gt;&lt;keyword&gt;Biological Transport/physiology&lt;/keyword&gt;&lt;keyword&gt;Blotting, Western&lt;/keyword&gt;&lt;keyword&gt;CHO Cells&lt;/keyword&gt;&lt;keyword&gt;Cricetinae&lt;/keyword&gt;&lt;keyword&gt;Cricetulus&lt;/keyword&gt;&lt;keyword&gt;Fluorescent Antibody Technique&lt;/keyword&gt;&lt;keyword&gt;Golgi Apparatus/*metabolism/ultrastructure&lt;/keyword&gt;&lt;keyword&gt;Microscopy, Electron&lt;/keyword&gt;&lt;keyword&gt;SNARE Proteins/*metabolism&lt;/keyword&gt;&lt;keyword&gt;Transport Vesicles/*metabolism&lt;/keyword&gt;&lt;/keywords&gt;&lt;dates&gt;&lt;year&gt;2005&lt;/year&gt;&lt;pub-dates&gt;&lt;date&gt;Oct 11&lt;/date&gt;&lt;/pub-dates&gt;&lt;/dates&gt;&lt;isbn&gt;0027-8424 (Print)&amp;#xD;0027-8424 (Linking)&lt;/isbn&gt;&lt;accession-num&gt;16199514&lt;/accession-num&gt;&lt;urls&gt;&lt;related-urls&gt;&lt;url&gt;https://www.ncbi.nlm.nih.gov/pubmed/16199514&lt;/url&gt;&lt;/related-urls&gt;&lt;/urls&gt;&lt;custom2&gt;PMC1253604&lt;/custom2&gt;&lt;electronic-resource-num&gt;10.1073/pnas.0507394102&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2005)</w:t>
            </w:r>
            <w:r>
              <w:rPr>
                <w:rFonts w:ascii="Arial" w:hAnsi="Arial" w:cs="Arial"/>
                <w:sz w:val="16"/>
                <w:szCs w:val="16"/>
              </w:rPr>
              <w:fldChar w:fldCharType="end"/>
            </w:r>
          </w:p>
        </w:tc>
      </w:tr>
      <w:tr w:rsidR="00B142EC" w:rsidRPr="00F2481D" w14:paraId="0019B3AC" w14:textId="77777777" w:rsidTr="00315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ins w:id="318" w:author="Lu Lei (Asst Prof)" w:date="2018-11-16T19:46:00Z"/>
        </w:trPr>
        <w:tc>
          <w:tcPr>
            <w:tcW w:w="445" w:type="dxa"/>
            <w:vMerge w:val="restart"/>
            <w:tcBorders>
              <w:left w:val="single" w:sz="4" w:space="0" w:color="auto"/>
              <w:right w:val="single" w:sz="4" w:space="0" w:color="auto"/>
            </w:tcBorders>
            <w:shd w:val="clear" w:color="auto" w:fill="auto"/>
            <w:textDirection w:val="btLr"/>
          </w:tcPr>
          <w:p w14:paraId="6001DC99" w14:textId="77777777" w:rsidR="00B142EC" w:rsidRPr="00F2481D" w:rsidRDefault="00B142EC" w:rsidP="00315639">
            <w:pPr>
              <w:autoSpaceDE w:val="0"/>
              <w:autoSpaceDN w:val="0"/>
              <w:adjustRightInd w:val="0"/>
              <w:ind w:left="113" w:right="113"/>
              <w:jc w:val="center"/>
              <w:rPr>
                <w:ins w:id="319" w:author="Lu Lei (Asst Prof)" w:date="2018-11-16T19:46:00Z"/>
                <w:rFonts w:ascii="Arial" w:hAnsi="Arial" w:cs="Arial"/>
                <w:sz w:val="16"/>
                <w:szCs w:val="16"/>
              </w:rPr>
            </w:pPr>
            <w:ins w:id="320" w:author="Lu Lei (Asst Prof)" w:date="2018-11-16T19:46:00Z">
              <w:r w:rsidRPr="00F2481D">
                <w:rPr>
                  <w:rFonts w:ascii="Arial" w:hAnsi="Arial" w:cs="Arial"/>
                  <w:sz w:val="16"/>
                  <w:szCs w:val="16"/>
                </w:rPr>
                <w:t>Golgi enzymes</w:t>
              </w:r>
            </w:ins>
          </w:p>
        </w:tc>
        <w:tc>
          <w:tcPr>
            <w:tcW w:w="1260" w:type="dxa"/>
            <w:tcBorders>
              <w:left w:val="single" w:sz="4" w:space="0" w:color="auto"/>
              <w:right w:val="single" w:sz="4" w:space="0" w:color="auto"/>
            </w:tcBorders>
            <w:shd w:val="clear" w:color="auto" w:fill="auto"/>
          </w:tcPr>
          <w:p w14:paraId="4278CB06" w14:textId="77777777" w:rsidR="00B142EC" w:rsidRPr="00F2481D" w:rsidRDefault="00B142EC" w:rsidP="00315639">
            <w:pPr>
              <w:autoSpaceDE w:val="0"/>
              <w:autoSpaceDN w:val="0"/>
              <w:adjustRightInd w:val="0"/>
              <w:rPr>
                <w:ins w:id="321" w:author="Lu Lei (Asst Prof)" w:date="2018-11-16T19:46:00Z"/>
                <w:rFonts w:ascii="Arial" w:hAnsi="Arial" w:cs="Arial"/>
                <w:sz w:val="16"/>
                <w:szCs w:val="16"/>
              </w:rPr>
            </w:pPr>
            <w:ins w:id="322" w:author="Lu Lei (Asst Prof)" w:date="2018-11-16T19:46:00Z">
              <w:r>
                <w:rPr>
                  <w:rFonts w:ascii="Arial" w:hAnsi="Arial" w:cs="Arial"/>
                  <w:sz w:val="16"/>
                  <w:szCs w:val="16"/>
                </w:rPr>
                <w:t>Man1B1</w:t>
              </w:r>
            </w:ins>
          </w:p>
        </w:tc>
        <w:tc>
          <w:tcPr>
            <w:tcW w:w="1170" w:type="dxa"/>
            <w:tcBorders>
              <w:left w:val="single" w:sz="4" w:space="0" w:color="auto"/>
              <w:right w:val="single" w:sz="4" w:space="0" w:color="auto"/>
            </w:tcBorders>
            <w:shd w:val="clear" w:color="auto" w:fill="auto"/>
          </w:tcPr>
          <w:p w14:paraId="2F117F2C" w14:textId="77777777" w:rsidR="00B142EC" w:rsidRPr="00F2481D" w:rsidRDefault="00B142EC" w:rsidP="00315639">
            <w:pPr>
              <w:autoSpaceDE w:val="0"/>
              <w:autoSpaceDN w:val="0"/>
              <w:adjustRightInd w:val="0"/>
              <w:rPr>
                <w:ins w:id="323" w:author="Lu Lei (Asst Prof)" w:date="2018-11-16T19:46:00Z"/>
                <w:rFonts w:ascii="Arial" w:hAnsi="Arial" w:cs="Arial"/>
                <w:sz w:val="16"/>
                <w:szCs w:val="16"/>
              </w:rPr>
            </w:pPr>
            <w:ins w:id="324" w:author="Lu Lei (Asst Prof)" w:date="2018-11-16T19:46:00Z">
              <w:r>
                <w:rPr>
                  <w:rFonts w:ascii="Arial" w:hAnsi="Arial" w:cs="Arial"/>
                  <w:sz w:val="16"/>
                  <w:szCs w:val="16"/>
                </w:rPr>
                <w:t>rim</w:t>
              </w:r>
            </w:ins>
          </w:p>
        </w:tc>
        <w:tc>
          <w:tcPr>
            <w:tcW w:w="1170" w:type="dxa"/>
            <w:tcBorders>
              <w:left w:val="single" w:sz="4" w:space="0" w:color="auto"/>
              <w:right w:val="single" w:sz="4" w:space="0" w:color="auto"/>
            </w:tcBorders>
            <w:shd w:val="clear" w:color="auto" w:fill="auto"/>
          </w:tcPr>
          <w:p w14:paraId="4D48743B" w14:textId="77777777" w:rsidR="00B142EC" w:rsidRPr="00F2481D" w:rsidRDefault="00B142EC" w:rsidP="00315639">
            <w:pPr>
              <w:autoSpaceDE w:val="0"/>
              <w:autoSpaceDN w:val="0"/>
              <w:adjustRightInd w:val="0"/>
              <w:rPr>
                <w:ins w:id="325" w:author="Lu Lei (Asst Prof)" w:date="2018-11-16T19:46:00Z"/>
                <w:rFonts w:ascii="Arial" w:hAnsi="Arial" w:cs="Arial"/>
                <w:sz w:val="16"/>
                <w:szCs w:val="16"/>
              </w:rPr>
            </w:pPr>
            <w:ins w:id="326" w:author="Lu Lei (Asst Prof)" w:date="2018-11-16T19:46:00Z">
              <w:r w:rsidRPr="00F2481D">
                <w:rPr>
                  <w:rFonts w:ascii="Arial" w:hAnsi="Arial" w:cs="Arial"/>
                  <w:sz w:val="16"/>
                  <w:szCs w:val="16"/>
                </w:rPr>
                <w:t>rim</w:t>
              </w:r>
            </w:ins>
          </w:p>
        </w:tc>
        <w:tc>
          <w:tcPr>
            <w:tcW w:w="2880" w:type="dxa"/>
            <w:tcBorders>
              <w:left w:val="single" w:sz="4" w:space="0" w:color="auto"/>
              <w:right w:val="single" w:sz="4" w:space="0" w:color="auto"/>
            </w:tcBorders>
            <w:shd w:val="clear" w:color="auto" w:fill="auto"/>
          </w:tcPr>
          <w:p w14:paraId="6F9FCC94" w14:textId="77777777" w:rsidR="00B142EC" w:rsidRPr="00F2481D" w:rsidRDefault="00B142EC" w:rsidP="00315639">
            <w:pPr>
              <w:autoSpaceDE w:val="0"/>
              <w:autoSpaceDN w:val="0"/>
              <w:adjustRightInd w:val="0"/>
              <w:rPr>
                <w:ins w:id="327" w:author="Lu Lei (Asst Prof)" w:date="2018-11-16T19:46:00Z"/>
                <w:rFonts w:ascii="Arial" w:hAnsi="Arial" w:cs="Arial"/>
                <w:sz w:val="16"/>
                <w:szCs w:val="16"/>
              </w:rPr>
            </w:pPr>
            <w:ins w:id="328" w:author="Lu Lei (Asst Prof)" w:date="2018-11-16T19:46:00Z">
              <w:r>
                <w:rPr>
                  <w:rFonts w:ascii="Arial" w:hAnsi="Arial" w:cs="Arial"/>
                  <w:sz w:val="16"/>
                  <w:szCs w:val="16"/>
                </w:rPr>
                <w:t>rim to interior ratio &gt; 1.5 (linear density of gold particles)</w:t>
              </w:r>
            </w:ins>
          </w:p>
        </w:tc>
        <w:tc>
          <w:tcPr>
            <w:tcW w:w="1890" w:type="dxa"/>
            <w:tcBorders>
              <w:left w:val="single" w:sz="4" w:space="0" w:color="auto"/>
              <w:right w:val="single" w:sz="4" w:space="0" w:color="auto"/>
            </w:tcBorders>
            <w:shd w:val="clear" w:color="auto" w:fill="auto"/>
          </w:tcPr>
          <w:p w14:paraId="60783F1A" w14:textId="77777777" w:rsidR="00B142EC" w:rsidRPr="00F2481D" w:rsidRDefault="00B142EC" w:rsidP="00315639">
            <w:pPr>
              <w:autoSpaceDE w:val="0"/>
              <w:autoSpaceDN w:val="0"/>
              <w:adjustRightInd w:val="0"/>
              <w:rPr>
                <w:ins w:id="329" w:author="Lu Lei (Asst Prof)" w:date="2018-11-16T19:46:00Z"/>
                <w:rFonts w:ascii="Arial" w:hAnsi="Arial" w:cs="Arial"/>
                <w:sz w:val="16"/>
                <w:szCs w:val="16"/>
              </w:rPr>
            </w:pPr>
            <w:ins w:id="330" w:author="Lu Lei (Asst Prof)" w:date="2018-11-16T19:46:00Z">
              <w:r w:rsidRPr="00F2481D">
                <w:rPr>
                  <w:rFonts w:ascii="Arial" w:hAnsi="Arial" w:cs="Arial"/>
                  <w:sz w:val="16"/>
                  <w:szCs w:val="16"/>
                </w:rPr>
                <w:t xml:space="preserve">Fig. </w:t>
              </w:r>
              <w:r>
                <w:rPr>
                  <w:rFonts w:ascii="Arial" w:hAnsi="Arial" w:cs="Arial"/>
                  <w:sz w:val="16"/>
                  <w:szCs w:val="16"/>
                </w:rPr>
                <w:t>2b,c,e</w:t>
              </w:r>
            </w:ins>
            <w:ins w:id="331" w:author="Lu Lei (Asst Prof)" w:date="2018-11-19T12:23:00Z">
              <w:r>
                <w:rPr>
                  <w:rFonts w:ascii="Arial" w:hAnsi="Arial" w:cs="Arial"/>
                  <w:sz w:val="16"/>
                  <w:szCs w:val="16"/>
                </w:rPr>
                <w:t xml:space="preserve"> </w:t>
              </w:r>
            </w:ins>
            <w:r>
              <w:rPr>
                <w:rFonts w:ascii="Arial" w:hAnsi="Arial" w:cs="Arial"/>
                <w:sz w:val="16"/>
                <w:szCs w:val="16"/>
              </w:rPr>
              <w:fldChar w:fldCharType="begin"/>
            </w:r>
            <w:r>
              <w:rPr>
                <w:rFonts w:ascii="Arial" w:hAnsi="Arial" w:cs="Arial"/>
                <w:sz w:val="16"/>
                <w:szCs w:val="16"/>
              </w:rPr>
              <w:instrText xml:space="preserve"> ADDIN EN.CITE &lt;EndNote&gt;&lt;Cite&gt;&lt;Author&gt;Rizzo&lt;/Author&gt;&lt;Year&gt;2013&lt;/Year&gt;&lt;RecNum&gt;465&lt;/RecNum&gt;&lt;DisplayText&gt;(Rizzo et al., 2013)&lt;/DisplayText&gt;&lt;record&gt;&lt;rec-number&gt;465&lt;/rec-number&gt;&lt;foreign-keys&gt;&lt;key app="EN" db-id="rvz5sv9x2et50aes2f6xrdxh59sp0w00x0v9" timestamp="1534218383"&gt;465&lt;/key&gt;&lt;/foreign-keys&gt;&lt;ref-type name="Journal Article"&gt;17&lt;/ref-type&gt;&lt;contributors&gt;&lt;authors&gt;&lt;author&gt;Rizzo, R.&lt;/author&gt;&lt;author&gt;Parashuraman, S.&lt;/author&gt;&lt;author&gt;Mirabelli, P.&lt;/author&gt;&lt;author&gt;Puri, C.&lt;/author&gt;&lt;author&gt;Lucocq, J.&lt;/author&gt;&lt;author&gt;Luini, A.&lt;/author&gt;&lt;/authors&gt;&lt;/contributors&gt;&lt;auth-address&gt;Instituto di Biochimica delle Proteine, Consiglio Nazionale delle Richerche, 80131 Naples, Italy. a.luini@ibp.cnr.it&lt;/auth-address&gt;&lt;titles&gt;&lt;title&gt;The dynamics of engineered resident proteins in the mammalian Golgi complex relies on cisternal maturation&lt;/title&gt;&lt;secondary-title&gt;J Cell Biol&lt;/secondary-title&gt;&lt;/titles&gt;&lt;periodical&gt;&lt;full-title&gt;J Cell Biol&lt;/full-title&gt;&lt;/periodical&gt;&lt;pages&gt;1027-36&lt;/pages&gt;&lt;volume&gt;201&lt;/volume&gt;&lt;number&gt;7&lt;/number&gt;&lt;keywords&gt;&lt;keyword&gt;Animals&lt;/keyword&gt;&lt;keyword&gt;Cell Line&lt;/keyword&gt;&lt;keyword&gt;Golgi Apparatus/*metabolism/physiology/ultrastructure&lt;/keyword&gt;&lt;keyword&gt;HeLa Cells&lt;/keyword&gt;&lt;keyword&gt;Humans&lt;/keyword&gt;&lt;keyword&gt;Mannosidases/analysis/*metabolism&lt;/keyword&gt;&lt;keyword&gt;Mice&lt;/keyword&gt;&lt;keyword&gt;Models, Biological&lt;/keyword&gt;&lt;keyword&gt;Protein Sorting Signals&lt;/keyword&gt;&lt;keyword&gt;Protein Transport/*physiology&lt;/keyword&gt;&lt;keyword&gt;Rats&lt;/keyword&gt;&lt;/keywords&gt;&lt;dates&gt;&lt;year&gt;2013&lt;/year&gt;&lt;pub-dates&gt;&lt;date&gt;Jun 24&lt;/date&gt;&lt;/pub-dates&gt;&lt;/dates&gt;&lt;isbn&gt;1540-8140 (Electronic)&amp;#xD;0021-9525 (Linking)&lt;/isbn&gt;&lt;accession-num&gt;23775191&lt;/accession-num&gt;&lt;urls&gt;&lt;related-urls&gt;&lt;url&gt;https://www.ncbi.nlm.nih.gov/pubmed/23775191&lt;/url&gt;&lt;/related-urls&gt;&lt;/urls&gt;&lt;custom2&gt;PMC3691466&lt;/custom2&gt;&lt;electronic-resource-num&gt;10.1083/jcb.201211147&lt;/electronic-resource-num&gt;&lt;/record&gt;&lt;/Cite&gt;&lt;/EndNote&gt;</w:instrText>
            </w:r>
            <w:r>
              <w:rPr>
                <w:rFonts w:ascii="Arial" w:hAnsi="Arial" w:cs="Arial"/>
                <w:sz w:val="16"/>
                <w:szCs w:val="16"/>
              </w:rPr>
              <w:fldChar w:fldCharType="separate"/>
            </w:r>
            <w:r>
              <w:rPr>
                <w:rFonts w:ascii="Arial" w:hAnsi="Arial" w:cs="Arial"/>
                <w:noProof/>
                <w:sz w:val="16"/>
                <w:szCs w:val="16"/>
              </w:rPr>
              <w:t>(Rizzo et al., 2013)</w:t>
            </w:r>
            <w:r>
              <w:rPr>
                <w:rFonts w:ascii="Arial" w:hAnsi="Arial" w:cs="Arial"/>
                <w:sz w:val="16"/>
                <w:szCs w:val="16"/>
              </w:rPr>
              <w:fldChar w:fldCharType="end"/>
            </w:r>
          </w:p>
        </w:tc>
      </w:tr>
      <w:tr w:rsidR="00B142EC" w:rsidRPr="00F2481D" w14:paraId="5DCDAF14" w14:textId="77777777" w:rsidTr="00315639">
        <w:trPr>
          <w:ins w:id="332" w:author="Lu Lei (Asst Prof)" w:date="2018-11-16T19:46:00Z"/>
        </w:trPr>
        <w:tc>
          <w:tcPr>
            <w:tcW w:w="445" w:type="dxa"/>
            <w:vMerge/>
            <w:shd w:val="clear" w:color="auto" w:fill="auto"/>
            <w:textDirection w:val="btLr"/>
          </w:tcPr>
          <w:p w14:paraId="750E7E2F" w14:textId="77777777" w:rsidR="00B142EC" w:rsidRPr="00F2481D" w:rsidRDefault="00B142EC" w:rsidP="00315639">
            <w:pPr>
              <w:autoSpaceDE w:val="0"/>
              <w:autoSpaceDN w:val="0"/>
              <w:adjustRightInd w:val="0"/>
              <w:ind w:left="113" w:right="113"/>
              <w:jc w:val="center"/>
              <w:rPr>
                <w:ins w:id="333" w:author="Lu Lei (Asst Prof)" w:date="2018-11-16T19:46:00Z"/>
                <w:rFonts w:ascii="Arial" w:hAnsi="Arial" w:cs="Arial"/>
                <w:sz w:val="16"/>
                <w:szCs w:val="16"/>
              </w:rPr>
            </w:pPr>
          </w:p>
        </w:tc>
        <w:tc>
          <w:tcPr>
            <w:tcW w:w="1260" w:type="dxa"/>
            <w:vMerge w:val="restart"/>
            <w:shd w:val="clear" w:color="auto" w:fill="auto"/>
          </w:tcPr>
          <w:p w14:paraId="480BD3D3" w14:textId="77777777" w:rsidR="00B142EC" w:rsidRPr="00F2481D" w:rsidRDefault="00B142EC" w:rsidP="00315639">
            <w:pPr>
              <w:autoSpaceDE w:val="0"/>
              <w:autoSpaceDN w:val="0"/>
              <w:adjustRightInd w:val="0"/>
              <w:rPr>
                <w:ins w:id="334" w:author="Lu Lei (Asst Prof)" w:date="2018-11-16T19:46:00Z"/>
                <w:rFonts w:ascii="Arial" w:hAnsi="Arial" w:cs="Arial"/>
                <w:sz w:val="16"/>
                <w:szCs w:val="16"/>
              </w:rPr>
            </w:pPr>
            <w:proofErr w:type="spellStart"/>
            <w:ins w:id="335" w:author="Lu Lei (Asst Prof)" w:date="2018-11-16T19:46:00Z">
              <w:r w:rsidRPr="00F2481D">
                <w:rPr>
                  <w:rFonts w:ascii="Arial" w:hAnsi="Arial" w:cs="Arial"/>
                  <w:sz w:val="16"/>
                  <w:szCs w:val="16"/>
                </w:rPr>
                <w:t>ManII</w:t>
              </w:r>
              <w:proofErr w:type="spellEnd"/>
            </w:ins>
          </w:p>
        </w:tc>
        <w:tc>
          <w:tcPr>
            <w:tcW w:w="1170" w:type="dxa"/>
            <w:vMerge w:val="restart"/>
            <w:shd w:val="clear" w:color="auto" w:fill="auto"/>
          </w:tcPr>
          <w:p w14:paraId="08CA2BC9" w14:textId="77777777" w:rsidR="00B142EC" w:rsidRPr="00F2481D" w:rsidRDefault="00B142EC" w:rsidP="00315639">
            <w:pPr>
              <w:autoSpaceDE w:val="0"/>
              <w:autoSpaceDN w:val="0"/>
              <w:adjustRightInd w:val="0"/>
              <w:rPr>
                <w:ins w:id="336" w:author="Lu Lei (Asst Prof)" w:date="2018-11-16T19:46:00Z"/>
                <w:rFonts w:ascii="Arial" w:hAnsi="Arial" w:cs="Arial"/>
                <w:sz w:val="16"/>
                <w:szCs w:val="16"/>
              </w:rPr>
            </w:pPr>
            <w:ins w:id="337" w:author="Lu Lei (Asst Prof)" w:date="2018-11-16T19:46:00Z">
              <w:r w:rsidRPr="00F2481D">
                <w:rPr>
                  <w:rFonts w:ascii="Arial" w:hAnsi="Arial" w:cs="Arial"/>
                  <w:sz w:val="16"/>
                  <w:szCs w:val="16"/>
                </w:rPr>
                <w:t>interior</w:t>
              </w:r>
            </w:ins>
          </w:p>
        </w:tc>
        <w:tc>
          <w:tcPr>
            <w:tcW w:w="1170" w:type="dxa"/>
            <w:shd w:val="clear" w:color="auto" w:fill="auto"/>
          </w:tcPr>
          <w:p w14:paraId="4EFE613C" w14:textId="77777777" w:rsidR="00B142EC" w:rsidRPr="00F2481D" w:rsidRDefault="00B142EC" w:rsidP="00315639">
            <w:pPr>
              <w:autoSpaceDE w:val="0"/>
              <w:autoSpaceDN w:val="0"/>
              <w:adjustRightInd w:val="0"/>
              <w:rPr>
                <w:ins w:id="338" w:author="Lu Lei (Asst Prof)" w:date="2018-11-16T19:46:00Z"/>
                <w:rFonts w:ascii="Arial" w:hAnsi="Arial" w:cs="Arial"/>
                <w:sz w:val="16"/>
                <w:szCs w:val="16"/>
              </w:rPr>
            </w:pPr>
            <w:ins w:id="339" w:author="Lu Lei (Asst Prof)" w:date="2018-11-16T19:46:00Z">
              <w:r w:rsidRPr="00F2481D">
                <w:rPr>
                  <w:rFonts w:ascii="Arial" w:hAnsi="Arial" w:cs="Arial"/>
                  <w:sz w:val="16"/>
                  <w:szCs w:val="16"/>
                </w:rPr>
                <w:t>interior</w:t>
              </w:r>
            </w:ins>
          </w:p>
        </w:tc>
        <w:tc>
          <w:tcPr>
            <w:tcW w:w="2880" w:type="dxa"/>
            <w:shd w:val="clear" w:color="auto" w:fill="auto"/>
          </w:tcPr>
          <w:p w14:paraId="0FE522E0" w14:textId="77777777" w:rsidR="00B142EC" w:rsidRPr="00F2481D" w:rsidRDefault="00B142EC" w:rsidP="00315639">
            <w:pPr>
              <w:autoSpaceDE w:val="0"/>
              <w:autoSpaceDN w:val="0"/>
              <w:adjustRightInd w:val="0"/>
              <w:rPr>
                <w:ins w:id="340" w:author="Lu Lei (Asst Prof)" w:date="2018-11-16T19:46:00Z"/>
                <w:rFonts w:ascii="Arial" w:hAnsi="Arial" w:cs="Arial"/>
                <w:sz w:val="16"/>
                <w:szCs w:val="16"/>
              </w:rPr>
            </w:pPr>
            <w:ins w:id="341" w:author="Lu Lei (Asst Prof)" w:date="2018-11-16T19:46:00Z">
              <w:r>
                <w:rPr>
                  <w:rFonts w:ascii="Arial" w:hAnsi="Arial" w:cs="Arial"/>
                  <w:sz w:val="16"/>
                  <w:szCs w:val="16"/>
                </w:rPr>
                <w:t>i</w:t>
              </w:r>
              <w:r w:rsidRPr="00F2481D">
                <w:rPr>
                  <w:rFonts w:ascii="Arial" w:hAnsi="Arial" w:cs="Arial"/>
                  <w:sz w:val="16"/>
                  <w:szCs w:val="16"/>
                </w:rPr>
                <w:t>nterior (91), coated buds (17) and vesicles (7) (labeling density, gold particles/µm</w:t>
              </w:r>
              <w:r w:rsidRPr="00F2481D">
                <w:rPr>
                  <w:rFonts w:ascii="Arial" w:hAnsi="Arial" w:cs="Arial"/>
                  <w:sz w:val="16"/>
                  <w:szCs w:val="16"/>
                  <w:vertAlign w:val="superscript"/>
                </w:rPr>
                <w:t>2</w:t>
              </w:r>
              <w:r w:rsidRPr="00F2481D">
                <w:rPr>
                  <w:rFonts w:ascii="Arial" w:hAnsi="Arial" w:cs="Arial"/>
                  <w:sz w:val="16"/>
                  <w:szCs w:val="16"/>
                </w:rPr>
                <w:t>)</w:t>
              </w:r>
            </w:ins>
          </w:p>
        </w:tc>
        <w:tc>
          <w:tcPr>
            <w:tcW w:w="1890" w:type="dxa"/>
            <w:shd w:val="clear" w:color="auto" w:fill="auto"/>
          </w:tcPr>
          <w:p w14:paraId="6477AA50" w14:textId="77777777" w:rsidR="00B142EC" w:rsidRPr="00F2481D" w:rsidRDefault="00B142EC" w:rsidP="00315639">
            <w:pPr>
              <w:autoSpaceDE w:val="0"/>
              <w:autoSpaceDN w:val="0"/>
              <w:adjustRightInd w:val="0"/>
              <w:rPr>
                <w:ins w:id="342" w:author="Lu Lei (Asst Prof)" w:date="2018-11-16T19:46:00Z"/>
                <w:rFonts w:ascii="Arial" w:hAnsi="Arial" w:cs="Arial"/>
                <w:sz w:val="16"/>
                <w:szCs w:val="16"/>
              </w:rPr>
            </w:pPr>
            <w:ins w:id="343" w:author="Lu Lei (Asst Prof)" w:date="2018-11-16T19:46:00Z">
              <w:r w:rsidRPr="00F2481D">
                <w:rPr>
                  <w:rFonts w:ascii="Arial" w:hAnsi="Arial" w:cs="Arial"/>
                  <w:sz w:val="16"/>
                  <w:szCs w:val="16"/>
                </w:rPr>
                <w:t xml:space="preserve">Table I </w:t>
              </w:r>
            </w:ins>
            <w:r>
              <w:rPr>
                <w:rFonts w:ascii="Arial" w:hAnsi="Arial" w:cs="Arial"/>
                <w:sz w:val="16"/>
                <w:szCs w:val="16"/>
              </w:rPr>
              <w:fldChar w:fldCharType="begin"/>
            </w:r>
            <w:r>
              <w:rPr>
                <w:rFonts w:ascii="Arial" w:hAnsi="Arial" w:cs="Arial"/>
                <w:sz w:val="16"/>
                <w:szCs w:val="16"/>
              </w:rPr>
              <w:instrText xml:space="preserve"> ADDIN EN.CITE &lt;EndNote&gt;&lt;Cite&gt;&lt;Author&gt;Orci&lt;/Author&gt;&lt;Year&gt;2000&lt;/Year&gt;&lt;RecNum&gt;478&lt;/RecNum&gt;&lt;DisplayText&gt;(Orci et al., 2000)&lt;/DisplayText&gt;&lt;record&gt;&lt;rec-number&gt;478&lt;/rec-number&gt;&lt;foreign-keys&gt;&lt;key app="EN" db-id="rvz5sv9x2et50aes2f6xrdxh59sp0w00x0v9" timestamp="1538135507"&gt;478&lt;/key&gt;&lt;/foreign-keys&gt;&lt;ref-type name="Journal Article"&gt;17&lt;/ref-type&gt;&lt;contributors&gt;&lt;authors&gt;&lt;author&gt;Orci, L.&lt;/author&gt;&lt;author&gt;Amherdt, M.&lt;/author&gt;&lt;author&gt;Ravazzola, M.&lt;/author&gt;&lt;author&gt;Perrelet, A.&lt;/author&gt;&lt;author&gt;Rothman, J. E.&lt;/author&gt;&lt;/authors&gt;&lt;/contributors&gt;&lt;auth-address&gt;Department of Morphology, University of Geneva Medical School, 1211 Geneva 4, Switzerland.&lt;/auth-address&gt;&lt;titles&gt;&lt;title&gt;Exclusion of golgi residents from transport vesicles budding from Golgi cisternae in intact cells&lt;/title&gt;&lt;secondary-title&gt;J Cell Biol&lt;/secondary-title&gt;&lt;/titles&gt;&lt;periodical&gt;&lt;full-title&gt;J Cell Biol&lt;/full-title&gt;&lt;/periodical&gt;&lt;pages&gt;1263-70&lt;/pages&gt;&lt;volume&gt;150&lt;/volume&gt;&lt;number&gt;6&lt;/number&gt;&lt;keywords&gt;&lt;keyword&gt;*Arabidopsis Proteins&lt;/keyword&gt;&lt;keyword&gt;Carrier Proteins/metabolism&lt;/keyword&gt;&lt;keyword&gt;Cytoplasmic Granules/enzymology/ultrastructure&lt;/keyword&gt;&lt;keyword&gt;Golgi Apparatus/*enzymology/ultrastructure&lt;/keyword&gt;&lt;keyword&gt;HeLa Cells&lt;/keyword&gt;&lt;keyword&gt;Humans&lt;/keyword&gt;&lt;keyword&gt;Immunohistochemistry&lt;/keyword&gt;&lt;keyword&gt;Intracellular Membranes/*enzymology/ultrastructure&lt;/keyword&gt;&lt;keyword&gt;Islets of Langerhans/*metabolism/ultrastructure&lt;/keyword&gt;&lt;keyword&gt;Mannosidases/metabolism&lt;/keyword&gt;&lt;keyword&gt;Microscopy, Immunoelectron&lt;/keyword&gt;&lt;keyword&gt;N-Acetylglucosaminyltransferases/metabolism&lt;/keyword&gt;&lt;keyword&gt;Plant Proteins/metabolism&lt;/keyword&gt;&lt;keyword&gt;*Ubiquitin-Protein Ligases&lt;/keyword&gt;&lt;/keywords&gt;&lt;dates&gt;&lt;year&gt;2000&lt;/year&gt;&lt;pub-dates&gt;&lt;date&gt;Sep 18&lt;/date&gt;&lt;/pub-dates&gt;&lt;/dates&gt;&lt;isbn&gt;0021-9525 (Print)&amp;#xD;0021-9525 (Linking)&lt;/isbn&gt;&lt;accession-num&gt;10995433&lt;/accession-num&gt;&lt;urls&gt;&lt;related-urls&gt;&lt;url&gt;https://www.ncbi.nlm.nih.gov/pubmed/10995433&lt;/url&gt;&lt;/related-urls&gt;&lt;/urls&gt;&lt;custom2&gt;PMC2150693&lt;/custom2&gt;&lt;/record&gt;&lt;/Cite&gt;&lt;/EndNote&gt;</w:instrText>
            </w:r>
            <w:r>
              <w:rPr>
                <w:rFonts w:ascii="Arial" w:hAnsi="Arial" w:cs="Arial"/>
                <w:sz w:val="16"/>
                <w:szCs w:val="16"/>
              </w:rPr>
              <w:fldChar w:fldCharType="separate"/>
            </w:r>
            <w:r>
              <w:rPr>
                <w:rFonts w:ascii="Arial" w:hAnsi="Arial" w:cs="Arial"/>
                <w:noProof/>
                <w:sz w:val="16"/>
                <w:szCs w:val="16"/>
              </w:rPr>
              <w:t>(Orci et al., 2000)</w:t>
            </w:r>
            <w:r>
              <w:rPr>
                <w:rFonts w:ascii="Arial" w:hAnsi="Arial" w:cs="Arial"/>
                <w:sz w:val="16"/>
                <w:szCs w:val="16"/>
              </w:rPr>
              <w:fldChar w:fldCharType="end"/>
            </w:r>
          </w:p>
        </w:tc>
      </w:tr>
      <w:tr w:rsidR="00B142EC" w:rsidRPr="00F2481D" w14:paraId="28E35CA3" w14:textId="77777777" w:rsidTr="00315639">
        <w:trPr>
          <w:trHeight w:val="611"/>
          <w:ins w:id="344" w:author="Lu Lei (Asst Prof)" w:date="2018-11-16T19:46:00Z"/>
        </w:trPr>
        <w:tc>
          <w:tcPr>
            <w:tcW w:w="445" w:type="dxa"/>
            <w:vMerge/>
            <w:shd w:val="clear" w:color="auto" w:fill="auto"/>
          </w:tcPr>
          <w:p w14:paraId="36C2814F" w14:textId="77777777" w:rsidR="00B142EC" w:rsidRPr="00F2481D" w:rsidRDefault="00B142EC" w:rsidP="00315639">
            <w:pPr>
              <w:autoSpaceDE w:val="0"/>
              <w:autoSpaceDN w:val="0"/>
              <w:adjustRightInd w:val="0"/>
              <w:rPr>
                <w:ins w:id="345" w:author="Lu Lei (Asst Prof)" w:date="2018-11-16T19:46:00Z"/>
                <w:rFonts w:ascii="Arial" w:hAnsi="Arial" w:cs="Arial"/>
                <w:sz w:val="16"/>
                <w:szCs w:val="16"/>
              </w:rPr>
            </w:pPr>
          </w:p>
        </w:tc>
        <w:tc>
          <w:tcPr>
            <w:tcW w:w="1260" w:type="dxa"/>
            <w:vMerge/>
            <w:shd w:val="clear" w:color="auto" w:fill="auto"/>
          </w:tcPr>
          <w:p w14:paraId="5EE794E1" w14:textId="77777777" w:rsidR="00B142EC" w:rsidRPr="00F2481D" w:rsidRDefault="00B142EC" w:rsidP="00315639">
            <w:pPr>
              <w:autoSpaceDE w:val="0"/>
              <w:autoSpaceDN w:val="0"/>
              <w:adjustRightInd w:val="0"/>
              <w:rPr>
                <w:ins w:id="346" w:author="Lu Lei (Asst Prof)" w:date="2018-11-16T19:46:00Z"/>
                <w:rFonts w:ascii="Arial" w:hAnsi="Arial" w:cs="Arial"/>
                <w:sz w:val="16"/>
                <w:szCs w:val="16"/>
              </w:rPr>
            </w:pPr>
          </w:p>
        </w:tc>
        <w:tc>
          <w:tcPr>
            <w:tcW w:w="1170" w:type="dxa"/>
            <w:vMerge/>
            <w:shd w:val="clear" w:color="auto" w:fill="auto"/>
          </w:tcPr>
          <w:p w14:paraId="75476C21" w14:textId="77777777" w:rsidR="00B142EC" w:rsidRPr="00F2481D" w:rsidRDefault="00B142EC" w:rsidP="00315639">
            <w:pPr>
              <w:autoSpaceDE w:val="0"/>
              <w:autoSpaceDN w:val="0"/>
              <w:adjustRightInd w:val="0"/>
              <w:rPr>
                <w:ins w:id="347" w:author="Lu Lei (Asst Prof)" w:date="2018-11-16T19:46:00Z"/>
                <w:rFonts w:ascii="Arial" w:hAnsi="Arial" w:cs="Arial"/>
                <w:sz w:val="16"/>
                <w:szCs w:val="16"/>
              </w:rPr>
            </w:pPr>
          </w:p>
        </w:tc>
        <w:tc>
          <w:tcPr>
            <w:tcW w:w="1170" w:type="dxa"/>
            <w:shd w:val="clear" w:color="auto" w:fill="auto"/>
          </w:tcPr>
          <w:p w14:paraId="500C1982" w14:textId="77777777" w:rsidR="00B142EC" w:rsidRPr="00F2481D" w:rsidRDefault="00B142EC" w:rsidP="00315639">
            <w:pPr>
              <w:autoSpaceDE w:val="0"/>
              <w:autoSpaceDN w:val="0"/>
              <w:adjustRightInd w:val="0"/>
              <w:rPr>
                <w:ins w:id="348" w:author="Lu Lei (Asst Prof)" w:date="2018-11-16T19:46:00Z"/>
                <w:rFonts w:ascii="Arial" w:hAnsi="Arial" w:cs="Arial"/>
                <w:sz w:val="16"/>
                <w:szCs w:val="16"/>
              </w:rPr>
            </w:pPr>
            <w:ins w:id="349" w:author="Lu Lei (Asst Prof)" w:date="2018-11-16T19:46:00Z">
              <w:r w:rsidRPr="00F2481D">
                <w:rPr>
                  <w:rFonts w:ascii="Arial" w:hAnsi="Arial" w:cs="Arial"/>
                  <w:sz w:val="16"/>
                  <w:szCs w:val="16"/>
                </w:rPr>
                <w:t>interior</w:t>
              </w:r>
            </w:ins>
          </w:p>
        </w:tc>
        <w:tc>
          <w:tcPr>
            <w:tcW w:w="2880" w:type="dxa"/>
            <w:shd w:val="clear" w:color="auto" w:fill="auto"/>
          </w:tcPr>
          <w:p w14:paraId="7B3B833D" w14:textId="77777777" w:rsidR="00B142EC" w:rsidRPr="00F2481D" w:rsidRDefault="00B142EC" w:rsidP="00315639">
            <w:pPr>
              <w:autoSpaceDE w:val="0"/>
              <w:autoSpaceDN w:val="0"/>
              <w:adjustRightInd w:val="0"/>
              <w:rPr>
                <w:ins w:id="350" w:author="Lu Lei (Asst Prof)" w:date="2018-11-16T19:46:00Z"/>
                <w:rFonts w:ascii="Arial" w:hAnsi="Arial" w:cs="Arial"/>
                <w:sz w:val="16"/>
                <w:szCs w:val="16"/>
              </w:rPr>
            </w:pPr>
            <w:ins w:id="351" w:author="Lu Lei (Asst Prof)" w:date="2018-11-16T19:46:00Z">
              <w:r>
                <w:rPr>
                  <w:rFonts w:ascii="Arial" w:hAnsi="Arial" w:cs="Arial"/>
                  <w:sz w:val="16"/>
                  <w:szCs w:val="16"/>
                </w:rPr>
                <w:t>i</w:t>
              </w:r>
              <w:r w:rsidRPr="00F2481D">
                <w:rPr>
                  <w:rFonts w:ascii="Arial" w:hAnsi="Arial" w:cs="Arial"/>
                  <w:sz w:val="16"/>
                  <w:szCs w:val="16"/>
                </w:rPr>
                <w:t>nterior (69</w:t>
              </w:r>
            </w:ins>
            <w:ins w:id="352" w:author="Lu Lei (Asst Prof)" w:date="2018-11-21T10:52:00Z">
              <w:r>
                <w:rPr>
                  <w:rFonts w:ascii="Arial" w:hAnsi="Arial" w:cs="Arial"/>
                  <w:sz w:val="16"/>
                  <w:szCs w:val="16"/>
                </w:rPr>
                <w:t xml:space="preserve"> </w:t>
              </w:r>
            </w:ins>
            <w:ins w:id="353" w:author="Lu Lei (Asst Prof)" w:date="2018-11-16T19:46:00Z">
              <w:r w:rsidRPr="00F2481D">
                <w:rPr>
                  <w:rFonts w:ascii="Arial" w:hAnsi="Arial" w:cs="Arial"/>
                  <w:sz w:val="16"/>
                  <w:szCs w:val="16"/>
                </w:rPr>
                <w:t>%), rim + coated buds and vesicles (31</w:t>
              </w:r>
            </w:ins>
            <w:ins w:id="354" w:author="Lu Lei (Asst Prof)" w:date="2018-11-21T10:52:00Z">
              <w:r>
                <w:rPr>
                  <w:rFonts w:ascii="Arial" w:hAnsi="Arial" w:cs="Arial"/>
                  <w:sz w:val="16"/>
                  <w:szCs w:val="16"/>
                </w:rPr>
                <w:t xml:space="preserve"> </w:t>
              </w:r>
            </w:ins>
            <w:ins w:id="355" w:author="Lu Lei (Asst Prof)" w:date="2018-11-16T19:46:00Z">
              <w:r w:rsidRPr="00F2481D">
                <w:rPr>
                  <w:rFonts w:ascii="Arial" w:hAnsi="Arial" w:cs="Arial"/>
                  <w:sz w:val="16"/>
                  <w:szCs w:val="16"/>
                </w:rPr>
                <w:t>%) (percentage of gold particle)</w:t>
              </w:r>
            </w:ins>
          </w:p>
        </w:tc>
        <w:tc>
          <w:tcPr>
            <w:tcW w:w="1890" w:type="dxa"/>
            <w:shd w:val="clear" w:color="auto" w:fill="auto"/>
          </w:tcPr>
          <w:p w14:paraId="3526B465" w14:textId="77777777" w:rsidR="00B142EC" w:rsidRPr="00F2481D" w:rsidRDefault="00B142EC" w:rsidP="00315639">
            <w:pPr>
              <w:autoSpaceDE w:val="0"/>
              <w:autoSpaceDN w:val="0"/>
              <w:adjustRightInd w:val="0"/>
              <w:rPr>
                <w:ins w:id="356" w:author="Lu Lei (Asst Prof)" w:date="2018-11-16T19:46:00Z"/>
                <w:rFonts w:ascii="Arial" w:hAnsi="Arial" w:cs="Arial"/>
                <w:sz w:val="16"/>
                <w:szCs w:val="16"/>
              </w:rPr>
            </w:pPr>
            <w:ins w:id="357" w:author="Lu Lei (Asst Prof)" w:date="2018-11-16T19:46:00Z">
              <w:r w:rsidRPr="00F2481D">
                <w:rPr>
                  <w:rFonts w:ascii="Arial" w:hAnsi="Arial" w:cs="Arial"/>
                  <w:sz w:val="16"/>
                  <w:szCs w:val="16"/>
                </w:rPr>
                <w:t xml:space="preserve">Table II </w:t>
              </w:r>
            </w:ins>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(Martinez-Menarguez et al., 2001)</w:t>
            </w:r>
            <w:r>
              <w:rPr>
                <w:rFonts w:ascii="Arial" w:hAnsi="Arial" w:cs="Arial"/>
                <w:sz w:val="16"/>
                <w:szCs w:val="16"/>
              </w:rPr>
              <w:fldChar w:fldCharType="end"/>
            </w:r>
          </w:p>
        </w:tc>
      </w:tr>
      <w:tr w:rsidR="00B142EC" w:rsidRPr="00F2481D" w14:paraId="2C31F090" w14:textId="77777777" w:rsidTr="00315639">
        <w:trPr>
          <w:ins w:id="358" w:author="Lu Lei (Asst Prof)" w:date="2018-11-16T19:46:00Z"/>
        </w:trPr>
        <w:tc>
          <w:tcPr>
            <w:tcW w:w="445" w:type="dxa"/>
            <w:vMerge/>
            <w:shd w:val="clear" w:color="auto" w:fill="auto"/>
          </w:tcPr>
          <w:p w14:paraId="356599CE" w14:textId="77777777" w:rsidR="00B142EC" w:rsidRPr="00F2481D" w:rsidRDefault="00B142EC" w:rsidP="00315639">
            <w:pPr>
              <w:autoSpaceDE w:val="0"/>
              <w:autoSpaceDN w:val="0"/>
              <w:adjustRightInd w:val="0"/>
              <w:rPr>
                <w:ins w:id="359" w:author="Lu Lei (Asst Prof)" w:date="2018-11-16T19:46:00Z"/>
                <w:rFonts w:ascii="Arial" w:hAnsi="Arial" w:cs="Arial"/>
                <w:sz w:val="16"/>
                <w:szCs w:val="16"/>
              </w:rPr>
            </w:pPr>
          </w:p>
        </w:tc>
        <w:tc>
          <w:tcPr>
            <w:tcW w:w="1260" w:type="dxa"/>
            <w:vMerge/>
            <w:shd w:val="clear" w:color="auto" w:fill="auto"/>
          </w:tcPr>
          <w:p w14:paraId="15CA3D58" w14:textId="77777777" w:rsidR="00B142EC" w:rsidRPr="00F2481D" w:rsidRDefault="00B142EC" w:rsidP="00315639">
            <w:pPr>
              <w:autoSpaceDE w:val="0"/>
              <w:autoSpaceDN w:val="0"/>
              <w:adjustRightInd w:val="0"/>
              <w:rPr>
                <w:ins w:id="360" w:author="Lu Lei (Asst Prof)" w:date="2018-11-16T19:46:00Z"/>
                <w:rFonts w:ascii="Arial" w:hAnsi="Arial" w:cs="Arial"/>
                <w:sz w:val="16"/>
                <w:szCs w:val="16"/>
              </w:rPr>
            </w:pPr>
          </w:p>
        </w:tc>
        <w:tc>
          <w:tcPr>
            <w:tcW w:w="1170" w:type="dxa"/>
            <w:vMerge/>
            <w:shd w:val="clear" w:color="auto" w:fill="auto"/>
          </w:tcPr>
          <w:p w14:paraId="0AA013B7" w14:textId="77777777" w:rsidR="00B142EC" w:rsidRPr="00F2481D" w:rsidRDefault="00B142EC" w:rsidP="00315639">
            <w:pPr>
              <w:autoSpaceDE w:val="0"/>
              <w:autoSpaceDN w:val="0"/>
              <w:adjustRightInd w:val="0"/>
              <w:rPr>
                <w:ins w:id="361" w:author="Lu Lei (Asst Prof)" w:date="2018-11-16T19:46:00Z"/>
                <w:rFonts w:ascii="Arial" w:hAnsi="Arial" w:cs="Arial"/>
                <w:sz w:val="16"/>
                <w:szCs w:val="16"/>
              </w:rPr>
            </w:pPr>
          </w:p>
        </w:tc>
        <w:tc>
          <w:tcPr>
            <w:tcW w:w="1170" w:type="dxa"/>
            <w:shd w:val="clear" w:color="auto" w:fill="auto"/>
          </w:tcPr>
          <w:p w14:paraId="3A21168B" w14:textId="77777777" w:rsidR="00B142EC" w:rsidRPr="00F2481D" w:rsidRDefault="00B142EC" w:rsidP="00315639">
            <w:pPr>
              <w:autoSpaceDE w:val="0"/>
              <w:autoSpaceDN w:val="0"/>
              <w:adjustRightInd w:val="0"/>
              <w:rPr>
                <w:ins w:id="362" w:author="Lu Lei (Asst Prof)" w:date="2018-11-16T19:46:00Z"/>
                <w:rFonts w:ascii="Arial" w:hAnsi="Arial" w:cs="Arial"/>
                <w:sz w:val="16"/>
                <w:szCs w:val="16"/>
              </w:rPr>
            </w:pPr>
            <w:ins w:id="363" w:author="Lu Lei (Asst Prof)" w:date="2018-11-16T19:46:00Z">
              <w:r w:rsidRPr="00F2481D">
                <w:rPr>
                  <w:rFonts w:ascii="Arial" w:hAnsi="Arial" w:cs="Arial"/>
                  <w:sz w:val="16"/>
                  <w:szCs w:val="16"/>
                </w:rPr>
                <w:t>interior</w:t>
              </w:r>
            </w:ins>
          </w:p>
        </w:tc>
        <w:tc>
          <w:tcPr>
            <w:tcW w:w="2880" w:type="dxa"/>
            <w:shd w:val="clear" w:color="auto" w:fill="auto"/>
          </w:tcPr>
          <w:p w14:paraId="226A9BC7" w14:textId="77777777" w:rsidR="00B142EC" w:rsidRPr="00F2481D" w:rsidRDefault="00B142EC" w:rsidP="00315639">
            <w:pPr>
              <w:autoSpaceDE w:val="0"/>
              <w:autoSpaceDN w:val="0"/>
              <w:adjustRightInd w:val="0"/>
              <w:rPr>
                <w:ins w:id="364" w:author="Lu Lei (Asst Prof)" w:date="2018-11-16T19:46:00Z"/>
                <w:rFonts w:ascii="Arial" w:hAnsi="Arial" w:cs="Arial"/>
                <w:sz w:val="16"/>
                <w:szCs w:val="16"/>
              </w:rPr>
            </w:pPr>
            <w:ins w:id="365" w:author="Lu Lei (Asst Prof)" w:date="2018-11-16T19:46:00Z">
              <w:r w:rsidRPr="00F2481D">
                <w:rPr>
                  <w:rFonts w:ascii="Arial" w:hAnsi="Arial" w:cs="Arial"/>
                  <w:sz w:val="16"/>
                  <w:szCs w:val="16"/>
                </w:rPr>
                <w:t>rim to interior ratio = 0.79 (number of gold particles)</w:t>
              </w:r>
            </w:ins>
          </w:p>
        </w:tc>
        <w:tc>
          <w:tcPr>
            <w:tcW w:w="1890" w:type="dxa"/>
            <w:shd w:val="clear" w:color="auto" w:fill="auto"/>
          </w:tcPr>
          <w:p w14:paraId="6EE6ED7E" w14:textId="77777777" w:rsidR="00B142EC" w:rsidRPr="00F2481D" w:rsidRDefault="00B142EC" w:rsidP="00315639">
            <w:pPr>
              <w:autoSpaceDE w:val="0"/>
              <w:autoSpaceDN w:val="0"/>
              <w:adjustRightInd w:val="0"/>
              <w:rPr>
                <w:ins w:id="366" w:author="Lu Lei (Asst Prof)" w:date="2018-11-16T19:46:00Z"/>
                <w:rFonts w:ascii="Arial" w:hAnsi="Arial" w:cs="Arial"/>
                <w:sz w:val="16"/>
                <w:szCs w:val="16"/>
              </w:rPr>
            </w:pPr>
            <w:ins w:id="367" w:author="Lu Lei (Asst Prof)" w:date="2018-11-16T19:46:00Z">
              <w:r w:rsidRPr="00F2481D">
                <w:rPr>
                  <w:rFonts w:ascii="Arial" w:hAnsi="Arial" w:cs="Arial"/>
                  <w:sz w:val="16"/>
                  <w:szCs w:val="16"/>
                </w:rPr>
                <w:t xml:space="preserve">Table III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&lt;EndNote&gt;&lt;Cite&gt;&lt;Author&gt;Cosson&lt;/Author&gt;&lt;Year&gt;2002&lt;/Year&gt;&lt;RecNum&gt;476&lt;/RecNum&gt;&lt;DisplayText&gt;(Cosson et al., 2002)&lt;/DisplayText&gt;&lt;record&gt;&lt;rec-number&gt;476&lt;/rec-number&gt;&lt;foreign-keys&gt;&lt;key app="EN" db-id="rvz5sv9x2et50aes2f6xrdxh59sp0w00x0v9" timestamp="1538135333"&gt;476&lt;/key&gt;&lt;/foreign-keys&gt;&lt;ref-type name="Journal Article"&gt;17&lt;/ref-type&gt;&lt;contributors&gt;&lt;authors&gt;&lt;author&gt;Cosson, P.&lt;/author&gt;&lt;author&gt;Amherdt, M.&lt;/author&gt;&lt;author&gt;Rothman, J. E.&lt;/author&gt;&lt;author&gt;Orci, L.&lt;/author&gt;&lt;/authors&gt;&lt;/contributors&gt;&lt;auth-address&gt;Department of Morphology, University of Geneva Medical School, 1211 Geneva 4, Switzerland.&lt;/auth-address&gt;&lt;titles&gt;&lt;title&gt;A resident Golgi protein is excluded from peri-Golgi vesicles in NRK cells&lt;/title&gt;&lt;secondary-title&gt;Proc Natl Acad Sci U S A&lt;/secondary-title&gt;&lt;/titles&gt;&lt;periodical&gt;&lt;full-title&gt;Proc Natl Acad Sci U S A&lt;/full-title&gt;&lt;/periodical&gt;&lt;pages&gt;12831-4&lt;/pages&gt;&lt;volume&gt;99&lt;/volume&gt;&lt;number&gt;20&lt;/number&gt;&lt;keywords&gt;&lt;keyword&gt;Animals&lt;/keyword&gt;&lt;keyword&gt;Cell Line&lt;/keyword&gt;&lt;keyword&gt;Golgi Apparatus/*metabolism&lt;/keyword&gt;&lt;keyword&gt;Immunohistochemistry&lt;/keyword&gt;&lt;keyword&gt;Kidney/*cytology/metabolism&lt;/keyword&gt;&lt;keyword&gt;Mannosidases/*metabolism&lt;/keyword&gt;&lt;keyword&gt;Rats&lt;/keyword&gt;&lt;keyword&gt;Receptors, Peptide/*biosynthesis&lt;/keyword&gt;&lt;keyword&gt;Time Factors&lt;/keyword&gt;&lt;/keywords&gt;&lt;dates&gt;&lt;year&gt;2002&lt;/year&gt;&lt;pub-dates&gt;&lt;date&gt;Oct 1&lt;/date&gt;&lt;/pub-dates&gt;&lt;/dates&gt;&lt;isbn&gt;0027-8424 (Print)&amp;#xD;0027-8424 (Linking)&lt;/isbn&gt;&lt;accession-num&gt;12223891&lt;/accession-num&gt;&lt;urls&gt;&lt;related-urls&gt;&lt;url&gt;https://www.ncbi.nlm.nih.gov/pubmed/12223891&lt;/url&gt;&lt;/related-urls&gt;&lt;/urls&gt;&lt;custom2&gt;PMC130545&lt;/custom2&gt;&lt;electronic-resource-num&gt;10.1073/pnas.192460999&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2002)</w:t>
            </w:r>
            <w:r>
              <w:rPr>
                <w:rFonts w:ascii="Arial" w:hAnsi="Arial" w:cs="Arial"/>
                <w:sz w:val="16"/>
                <w:szCs w:val="16"/>
              </w:rPr>
              <w:fldChar w:fldCharType="end"/>
            </w:r>
          </w:p>
        </w:tc>
      </w:tr>
      <w:tr w:rsidR="00B142EC" w:rsidRPr="00F2481D" w14:paraId="2BFA059B" w14:textId="77777777" w:rsidTr="00315639">
        <w:trPr>
          <w:ins w:id="368" w:author="Lu Lei (Asst Prof)" w:date="2018-11-16T19:46:00Z"/>
        </w:trPr>
        <w:tc>
          <w:tcPr>
            <w:tcW w:w="445" w:type="dxa"/>
            <w:vMerge/>
            <w:shd w:val="clear" w:color="auto" w:fill="auto"/>
          </w:tcPr>
          <w:p w14:paraId="12E68C79" w14:textId="77777777" w:rsidR="00B142EC" w:rsidRPr="00F2481D" w:rsidRDefault="00B142EC" w:rsidP="00315639">
            <w:pPr>
              <w:autoSpaceDE w:val="0"/>
              <w:autoSpaceDN w:val="0"/>
              <w:adjustRightInd w:val="0"/>
              <w:rPr>
                <w:ins w:id="369" w:author="Lu Lei (Asst Prof)" w:date="2018-11-16T19:46:00Z"/>
                <w:rFonts w:ascii="Arial" w:hAnsi="Arial" w:cs="Arial"/>
                <w:sz w:val="16"/>
                <w:szCs w:val="16"/>
              </w:rPr>
            </w:pPr>
          </w:p>
        </w:tc>
        <w:tc>
          <w:tcPr>
            <w:tcW w:w="1260" w:type="dxa"/>
            <w:vMerge/>
            <w:shd w:val="clear" w:color="auto" w:fill="auto"/>
          </w:tcPr>
          <w:p w14:paraId="31A7AE5D" w14:textId="77777777" w:rsidR="00B142EC" w:rsidRPr="00F2481D" w:rsidRDefault="00B142EC" w:rsidP="00315639">
            <w:pPr>
              <w:autoSpaceDE w:val="0"/>
              <w:autoSpaceDN w:val="0"/>
              <w:adjustRightInd w:val="0"/>
              <w:rPr>
                <w:ins w:id="370" w:author="Lu Lei (Asst Prof)" w:date="2018-11-16T19:46:00Z"/>
                <w:rFonts w:ascii="Arial" w:hAnsi="Arial" w:cs="Arial"/>
                <w:sz w:val="16"/>
                <w:szCs w:val="16"/>
              </w:rPr>
            </w:pPr>
          </w:p>
        </w:tc>
        <w:tc>
          <w:tcPr>
            <w:tcW w:w="1170" w:type="dxa"/>
            <w:vMerge/>
            <w:shd w:val="clear" w:color="auto" w:fill="auto"/>
          </w:tcPr>
          <w:p w14:paraId="08D8E64D" w14:textId="77777777" w:rsidR="00B142EC" w:rsidRPr="00F2481D" w:rsidRDefault="00B142EC" w:rsidP="00315639">
            <w:pPr>
              <w:autoSpaceDE w:val="0"/>
              <w:autoSpaceDN w:val="0"/>
              <w:adjustRightInd w:val="0"/>
              <w:rPr>
                <w:ins w:id="371" w:author="Lu Lei (Asst Prof)" w:date="2018-11-16T19:46:00Z"/>
                <w:rFonts w:ascii="Arial" w:hAnsi="Arial" w:cs="Arial"/>
                <w:sz w:val="16"/>
                <w:szCs w:val="16"/>
              </w:rPr>
            </w:pPr>
          </w:p>
        </w:tc>
        <w:tc>
          <w:tcPr>
            <w:tcW w:w="1170" w:type="dxa"/>
            <w:shd w:val="clear" w:color="auto" w:fill="auto"/>
          </w:tcPr>
          <w:p w14:paraId="0407DA83" w14:textId="77777777" w:rsidR="00B142EC" w:rsidRPr="00F2481D" w:rsidRDefault="00B142EC" w:rsidP="00315639">
            <w:pPr>
              <w:autoSpaceDE w:val="0"/>
              <w:autoSpaceDN w:val="0"/>
              <w:adjustRightInd w:val="0"/>
              <w:rPr>
                <w:ins w:id="372" w:author="Lu Lei (Asst Prof)" w:date="2018-11-16T19:46:00Z"/>
                <w:rFonts w:ascii="Arial" w:hAnsi="Arial" w:cs="Arial"/>
                <w:sz w:val="16"/>
                <w:szCs w:val="16"/>
              </w:rPr>
            </w:pPr>
            <w:ins w:id="373" w:author="Lu Lei (Asst Prof)" w:date="2018-11-16T19:46:00Z">
              <w:r w:rsidRPr="00F2481D">
                <w:rPr>
                  <w:rFonts w:ascii="Arial" w:hAnsi="Arial" w:cs="Arial"/>
                  <w:sz w:val="16"/>
                  <w:szCs w:val="16"/>
                </w:rPr>
                <w:t>rim</w:t>
              </w:r>
            </w:ins>
          </w:p>
        </w:tc>
        <w:tc>
          <w:tcPr>
            <w:tcW w:w="2880" w:type="dxa"/>
            <w:shd w:val="clear" w:color="auto" w:fill="auto"/>
          </w:tcPr>
          <w:p w14:paraId="3C569275" w14:textId="77777777" w:rsidR="00B142EC" w:rsidRPr="00F2481D" w:rsidRDefault="00B142EC" w:rsidP="00315639">
            <w:pPr>
              <w:autoSpaceDE w:val="0"/>
              <w:autoSpaceDN w:val="0"/>
              <w:adjustRightInd w:val="0"/>
              <w:rPr>
                <w:ins w:id="374" w:author="Lu Lei (Asst Prof)" w:date="2018-11-16T19:46:00Z"/>
                <w:rFonts w:ascii="Arial" w:hAnsi="Arial" w:cs="Arial"/>
                <w:sz w:val="16"/>
                <w:szCs w:val="16"/>
              </w:rPr>
            </w:pPr>
            <w:ins w:id="375" w:author="Lu Lei (Asst Prof)" w:date="2018-11-16T19:46:00Z">
              <w:r>
                <w:rPr>
                  <w:rFonts w:ascii="Arial" w:hAnsi="Arial" w:cs="Arial"/>
                  <w:sz w:val="16"/>
                  <w:szCs w:val="16"/>
                </w:rPr>
                <w:t>localization to c</w:t>
              </w:r>
              <w:r w:rsidRPr="00F2481D">
                <w:rPr>
                  <w:rFonts w:ascii="Arial" w:hAnsi="Arial" w:cs="Arial"/>
                  <w:sz w:val="16"/>
                  <w:szCs w:val="16"/>
                </w:rPr>
                <w:t>isternal perforated zone</w:t>
              </w:r>
            </w:ins>
          </w:p>
        </w:tc>
        <w:tc>
          <w:tcPr>
            <w:tcW w:w="1890" w:type="dxa"/>
            <w:shd w:val="clear" w:color="auto" w:fill="auto"/>
          </w:tcPr>
          <w:p w14:paraId="603D5530" w14:textId="77777777" w:rsidR="00B142EC" w:rsidRPr="00F2481D" w:rsidRDefault="00B142EC" w:rsidP="00315639">
            <w:pPr>
              <w:autoSpaceDE w:val="0"/>
              <w:autoSpaceDN w:val="0"/>
              <w:adjustRightInd w:val="0"/>
              <w:rPr>
                <w:ins w:id="376" w:author="Lu Lei (Asst Prof)" w:date="2018-11-16T19:46:00Z"/>
                <w:rFonts w:ascii="Arial" w:hAnsi="Arial" w:cs="Arial"/>
                <w:sz w:val="16"/>
                <w:szCs w:val="16"/>
              </w:rPr>
            </w:pPr>
            <w:ins w:id="377" w:author="Lu Lei (Asst Prof)" w:date="2018-11-16T19:46:00Z">
              <w:r w:rsidRPr="00F2481D">
                <w:rPr>
                  <w:rFonts w:ascii="Arial" w:hAnsi="Arial" w:cs="Arial"/>
                  <w:sz w:val="16"/>
                  <w:szCs w:val="16"/>
                </w:rPr>
                <w:t>Fig. 4</w:t>
              </w:r>
            </w:ins>
            <w:ins w:id="378" w:author="Lu Lei (Asst Prof)" w:date="2018-11-19T12:25:00Z">
              <w:r>
                <w:rPr>
                  <w:rFonts w:ascii="Arial" w:hAnsi="Arial" w:cs="Arial"/>
                  <w:sz w:val="16"/>
                  <w:szCs w:val="16"/>
                </w:rPr>
                <w:t xml:space="preserve"> </w:t>
              </w:r>
            </w:ins>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(Kweon et al., 2004)</w:t>
            </w:r>
            <w:r>
              <w:rPr>
                <w:rFonts w:ascii="Arial" w:hAnsi="Arial" w:cs="Arial"/>
                <w:sz w:val="16"/>
                <w:szCs w:val="16"/>
              </w:rPr>
              <w:fldChar w:fldCharType="end"/>
            </w:r>
          </w:p>
        </w:tc>
      </w:tr>
      <w:tr w:rsidR="00B142EC" w:rsidRPr="00F2481D" w14:paraId="328CC83D" w14:textId="77777777" w:rsidTr="00315639">
        <w:trPr>
          <w:trHeight w:val="404"/>
          <w:ins w:id="379" w:author="Lu Lei (Asst Prof)" w:date="2018-11-16T19:46:00Z"/>
        </w:trPr>
        <w:tc>
          <w:tcPr>
            <w:tcW w:w="445" w:type="dxa"/>
            <w:vMerge/>
            <w:shd w:val="clear" w:color="auto" w:fill="auto"/>
          </w:tcPr>
          <w:p w14:paraId="31B5C5C1" w14:textId="77777777" w:rsidR="00B142EC" w:rsidRPr="00F2481D" w:rsidRDefault="00B142EC" w:rsidP="00315639">
            <w:pPr>
              <w:autoSpaceDE w:val="0"/>
              <w:autoSpaceDN w:val="0"/>
              <w:adjustRightInd w:val="0"/>
              <w:rPr>
                <w:ins w:id="380" w:author="Lu Lei (Asst Prof)" w:date="2018-11-16T19:46:00Z"/>
                <w:rFonts w:ascii="Arial" w:hAnsi="Arial" w:cs="Arial"/>
                <w:sz w:val="16"/>
                <w:szCs w:val="16"/>
              </w:rPr>
            </w:pPr>
          </w:p>
        </w:tc>
        <w:tc>
          <w:tcPr>
            <w:tcW w:w="1260" w:type="dxa"/>
            <w:vMerge/>
            <w:shd w:val="clear" w:color="auto" w:fill="auto"/>
          </w:tcPr>
          <w:p w14:paraId="25704AAA" w14:textId="77777777" w:rsidR="00B142EC" w:rsidRPr="00F2481D" w:rsidRDefault="00B142EC" w:rsidP="00315639">
            <w:pPr>
              <w:autoSpaceDE w:val="0"/>
              <w:autoSpaceDN w:val="0"/>
              <w:adjustRightInd w:val="0"/>
              <w:rPr>
                <w:ins w:id="381" w:author="Lu Lei (Asst Prof)" w:date="2018-11-16T19:46:00Z"/>
                <w:rFonts w:ascii="Arial" w:hAnsi="Arial" w:cs="Arial"/>
                <w:sz w:val="16"/>
                <w:szCs w:val="16"/>
              </w:rPr>
            </w:pPr>
          </w:p>
        </w:tc>
        <w:tc>
          <w:tcPr>
            <w:tcW w:w="1170" w:type="dxa"/>
            <w:vMerge/>
            <w:shd w:val="clear" w:color="auto" w:fill="auto"/>
          </w:tcPr>
          <w:p w14:paraId="5FED3585" w14:textId="77777777" w:rsidR="00B142EC" w:rsidRPr="00F2481D" w:rsidRDefault="00B142EC" w:rsidP="00315639">
            <w:pPr>
              <w:autoSpaceDE w:val="0"/>
              <w:autoSpaceDN w:val="0"/>
              <w:adjustRightInd w:val="0"/>
              <w:rPr>
                <w:ins w:id="382" w:author="Lu Lei (Asst Prof)" w:date="2018-11-16T19:46:00Z"/>
                <w:rFonts w:ascii="Arial" w:hAnsi="Arial" w:cs="Arial"/>
                <w:sz w:val="16"/>
                <w:szCs w:val="16"/>
              </w:rPr>
            </w:pPr>
          </w:p>
        </w:tc>
        <w:tc>
          <w:tcPr>
            <w:tcW w:w="1170" w:type="dxa"/>
            <w:shd w:val="clear" w:color="auto" w:fill="auto"/>
          </w:tcPr>
          <w:p w14:paraId="2A2B2063" w14:textId="77777777" w:rsidR="00B142EC" w:rsidRPr="00F2481D" w:rsidRDefault="00B142EC" w:rsidP="00315639">
            <w:pPr>
              <w:autoSpaceDE w:val="0"/>
              <w:autoSpaceDN w:val="0"/>
              <w:adjustRightInd w:val="0"/>
              <w:rPr>
                <w:ins w:id="383" w:author="Lu Lei (Asst Prof)" w:date="2018-11-16T19:46:00Z"/>
                <w:rFonts w:ascii="Arial" w:hAnsi="Arial" w:cs="Arial"/>
                <w:sz w:val="16"/>
                <w:szCs w:val="16"/>
              </w:rPr>
            </w:pPr>
            <w:ins w:id="384" w:author="Lu Lei (Asst Prof)" w:date="2018-11-16T19:46:00Z">
              <w:r w:rsidRPr="00F2481D">
                <w:rPr>
                  <w:rFonts w:ascii="Arial" w:hAnsi="Arial" w:cs="Arial"/>
                  <w:sz w:val="16"/>
                  <w:szCs w:val="16"/>
                </w:rPr>
                <w:t>interior</w:t>
              </w:r>
            </w:ins>
          </w:p>
        </w:tc>
        <w:tc>
          <w:tcPr>
            <w:tcW w:w="2880" w:type="dxa"/>
            <w:shd w:val="clear" w:color="auto" w:fill="auto"/>
          </w:tcPr>
          <w:p w14:paraId="53862D1C" w14:textId="77777777" w:rsidR="00B142EC" w:rsidRPr="00F2481D" w:rsidRDefault="00B142EC" w:rsidP="00315639">
            <w:pPr>
              <w:autoSpaceDE w:val="0"/>
              <w:autoSpaceDN w:val="0"/>
              <w:adjustRightInd w:val="0"/>
              <w:rPr>
                <w:ins w:id="385" w:author="Lu Lei (Asst Prof)" w:date="2018-11-16T19:46:00Z"/>
                <w:rFonts w:ascii="Arial" w:hAnsi="Arial" w:cs="Arial"/>
                <w:sz w:val="16"/>
                <w:szCs w:val="16"/>
              </w:rPr>
            </w:pPr>
            <w:ins w:id="386" w:author="Lu Lei (Asst Prof)" w:date="2018-11-16T19:46:00Z">
              <w:r>
                <w:rPr>
                  <w:rFonts w:ascii="Arial" w:hAnsi="Arial" w:cs="Arial"/>
                  <w:sz w:val="16"/>
                  <w:szCs w:val="16"/>
                </w:rPr>
                <w:t>r</w:t>
              </w:r>
              <w:r w:rsidRPr="00F2481D">
                <w:rPr>
                  <w:rFonts w:ascii="Arial" w:hAnsi="Arial" w:cs="Arial"/>
                  <w:sz w:val="16"/>
                  <w:szCs w:val="16"/>
                </w:rPr>
                <w:t>im to interior ratio = 0.79 (number of gold particles)</w:t>
              </w:r>
            </w:ins>
          </w:p>
        </w:tc>
        <w:tc>
          <w:tcPr>
            <w:tcW w:w="1890" w:type="dxa"/>
            <w:shd w:val="clear" w:color="auto" w:fill="auto"/>
          </w:tcPr>
          <w:p w14:paraId="5D7D7F62" w14:textId="77777777" w:rsidR="00B142EC" w:rsidRPr="00F2481D" w:rsidRDefault="00B142EC" w:rsidP="00315639">
            <w:pPr>
              <w:autoSpaceDE w:val="0"/>
              <w:autoSpaceDN w:val="0"/>
              <w:adjustRightInd w:val="0"/>
              <w:rPr>
                <w:ins w:id="387" w:author="Lu Lei (Asst Prof)" w:date="2018-11-16T19:46:00Z"/>
                <w:rFonts w:ascii="Arial" w:hAnsi="Arial" w:cs="Arial"/>
                <w:sz w:val="16"/>
                <w:szCs w:val="16"/>
              </w:rPr>
            </w:pPr>
            <w:ins w:id="388" w:author="Lu Lei (Asst Prof)" w:date="2018-11-16T19:46:00Z">
              <w:r w:rsidRPr="00F2481D">
                <w:rPr>
                  <w:rFonts w:ascii="Arial" w:hAnsi="Arial" w:cs="Arial"/>
                  <w:sz w:val="16"/>
                  <w:szCs w:val="16"/>
                </w:rPr>
                <w:t xml:space="preserve">Table I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&lt;EndNote&gt;&lt;Cite&gt;&lt;Author&gt;Cosson&lt;/Author&gt;&lt;Year&gt;2005&lt;/Year&gt;&lt;RecNum&gt;473&lt;/RecNum&gt;&lt;DisplayText&gt;(Cosson et al., 2005)&lt;/DisplayText&gt;&lt;record&gt;&lt;rec-number&gt;473&lt;/rec-number&gt;&lt;foreign-keys&gt;&lt;key app="EN" db-id="rvz5sv9x2et50aes2f6xrdxh59sp0w00x0v9" timestamp="1538129291"&gt;473&lt;/key&gt;&lt;/foreign-keys&gt;&lt;ref-type name="Journal Article"&gt;17&lt;/ref-type&gt;&lt;contributors&gt;&lt;authors&gt;&lt;author&gt;Cosson, P.&lt;/author&gt;&lt;author&gt;Ravazzola, M.&lt;/author&gt;&lt;author&gt;Varlamov, O.&lt;/author&gt;&lt;author&gt;Sollner, T. H.&lt;/author&gt;&lt;author&gt;Di Liberto, M.&lt;/author&gt;&lt;author&gt;Volchuk, A.&lt;/author&gt;&lt;author&gt;Rothman, J. E.&lt;/author&gt;&lt;author&gt;Orci, L.&lt;/author&gt;&lt;/authors&gt;&lt;/contributors&gt;&lt;auth-address&gt;Department of Cell Physiology and Metabolism, University of Geneva Medical School, 1211 Geneva 4, Switzerland.&lt;/auth-address&gt;&lt;titles&gt;&lt;title&gt;Dynamic transport of SNARE proteins in the Golgi apparatus&lt;/title&gt;&lt;secondary-title&gt;Proc Natl Acad Sci U S A&lt;/secondary-title&gt;&lt;/titles&gt;&lt;periodical&gt;&lt;full-title&gt;Proc Natl Acad Sci U S A&lt;/full-title&gt;&lt;/periodical&gt;&lt;pages&gt;14647-52&lt;/pages&gt;&lt;volume&gt;102&lt;/volume&gt;&lt;number&gt;41&lt;/number&gt;&lt;keywords&gt;&lt;keyword&gt;Animals&lt;/keyword&gt;&lt;keyword&gt;Biological Transport/physiology&lt;/keyword&gt;&lt;keyword&gt;Blotting, Western&lt;/keyword&gt;&lt;keyword&gt;CHO Cells&lt;/keyword&gt;&lt;keyword&gt;Cricetinae&lt;/keyword&gt;&lt;keyword&gt;Cricetulus&lt;/keyword&gt;&lt;keyword&gt;Fluorescent Antibody Technique&lt;/keyword&gt;&lt;keyword&gt;Golgi Apparatus/*metabolism/ultrastructure&lt;/keyword&gt;&lt;keyword&gt;Microscopy, Electron&lt;/keyword&gt;&lt;keyword&gt;SNARE Proteins/*metabolism&lt;/keyword&gt;&lt;keyword&gt;Transport Vesicles/*metabolism&lt;/keyword&gt;&lt;/keywords&gt;&lt;dates&gt;&lt;year&gt;2005&lt;/year&gt;&lt;pub-dates&gt;&lt;date&gt;Oct 11&lt;/date&gt;&lt;/pub-dates&gt;&lt;/dates&gt;&lt;isbn&gt;0027-8424 (Print)&amp;#xD;0027-8424 (Linking)&lt;/isbn&gt;&lt;accession-num&gt;16199514&lt;/accession-num&gt;&lt;urls&gt;&lt;related-urls&gt;&lt;url&gt;https://www.ncbi.nlm.nih.gov/pubmed/16199514&lt;/url&gt;&lt;/related-urls&gt;&lt;/urls&gt;&lt;custom2&gt;PMC1253604&lt;/custom2&gt;&lt;electronic-resource-num&gt;10.1073/pnas.0507394102&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2005)</w:t>
            </w:r>
            <w:r>
              <w:rPr>
                <w:rFonts w:ascii="Arial" w:hAnsi="Arial" w:cs="Arial"/>
                <w:sz w:val="16"/>
                <w:szCs w:val="16"/>
              </w:rPr>
              <w:fldChar w:fldCharType="end"/>
            </w:r>
          </w:p>
        </w:tc>
      </w:tr>
      <w:tr w:rsidR="00B142EC" w:rsidRPr="00F2481D" w14:paraId="5E787FCC" w14:textId="77777777" w:rsidTr="00315639">
        <w:trPr>
          <w:ins w:id="389" w:author="Lu Lei (Asst Prof)" w:date="2018-11-16T19:46:00Z"/>
        </w:trPr>
        <w:tc>
          <w:tcPr>
            <w:tcW w:w="445" w:type="dxa"/>
            <w:vMerge/>
            <w:shd w:val="clear" w:color="auto" w:fill="auto"/>
          </w:tcPr>
          <w:p w14:paraId="5DEAACBE" w14:textId="77777777" w:rsidR="00B142EC" w:rsidRPr="00F2481D" w:rsidRDefault="00B142EC" w:rsidP="00315639">
            <w:pPr>
              <w:autoSpaceDE w:val="0"/>
              <w:autoSpaceDN w:val="0"/>
              <w:adjustRightInd w:val="0"/>
              <w:rPr>
                <w:ins w:id="390" w:author="Lu Lei (Asst Prof)" w:date="2018-11-16T19:46:00Z"/>
                <w:rFonts w:ascii="Arial" w:hAnsi="Arial" w:cs="Arial"/>
                <w:sz w:val="16"/>
                <w:szCs w:val="16"/>
              </w:rPr>
            </w:pPr>
          </w:p>
        </w:tc>
        <w:tc>
          <w:tcPr>
            <w:tcW w:w="1260" w:type="dxa"/>
            <w:shd w:val="clear" w:color="auto" w:fill="auto"/>
          </w:tcPr>
          <w:p w14:paraId="0EF1D409" w14:textId="77777777" w:rsidR="00B142EC" w:rsidRPr="00F2481D" w:rsidRDefault="00B142EC" w:rsidP="00315639">
            <w:pPr>
              <w:autoSpaceDE w:val="0"/>
              <w:autoSpaceDN w:val="0"/>
              <w:adjustRightInd w:val="0"/>
              <w:rPr>
                <w:ins w:id="391" w:author="Lu Lei (Asst Prof)" w:date="2018-11-16T19:46:00Z"/>
                <w:rFonts w:ascii="Arial" w:hAnsi="Arial" w:cs="Arial"/>
                <w:sz w:val="16"/>
                <w:szCs w:val="16"/>
              </w:rPr>
            </w:pPr>
            <w:ins w:id="392" w:author="Lu Lei (Asst Prof)" w:date="2018-11-21T10:53:00Z">
              <w:r>
                <w:rPr>
                  <w:rFonts w:ascii="Arial" w:hAnsi="Arial" w:cs="Arial"/>
                  <w:sz w:val="16"/>
                  <w:szCs w:val="16"/>
                </w:rPr>
                <w:t xml:space="preserve">MGAT1 </w:t>
              </w:r>
            </w:ins>
            <w:ins w:id="393" w:author="Lu Lei (Asst Prof)" w:date="2018-11-16T19:46:00Z">
              <w:r w:rsidRPr="00F2481D">
                <w:rPr>
                  <w:rFonts w:ascii="Arial" w:hAnsi="Arial" w:cs="Arial"/>
                  <w:sz w:val="16"/>
                  <w:szCs w:val="16"/>
                </w:rPr>
                <w:t>(NAGTI)</w:t>
              </w:r>
            </w:ins>
          </w:p>
        </w:tc>
        <w:tc>
          <w:tcPr>
            <w:tcW w:w="1170" w:type="dxa"/>
            <w:shd w:val="clear" w:color="auto" w:fill="auto"/>
          </w:tcPr>
          <w:p w14:paraId="6E601D08" w14:textId="77777777" w:rsidR="00B142EC" w:rsidRPr="00F2481D" w:rsidRDefault="00B142EC" w:rsidP="00315639">
            <w:pPr>
              <w:autoSpaceDE w:val="0"/>
              <w:autoSpaceDN w:val="0"/>
              <w:adjustRightInd w:val="0"/>
              <w:rPr>
                <w:ins w:id="394" w:author="Lu Lei (Asst Prof)" w:date="2018-11-16T19:46:00Z"/>
                <w:rFonts w:ascii="Arial" w:hAnsi="Arial" w:cs="Arial"/>
                <w:sz w:val="16"/>
                <w:szCs w:val="16"/>
              </w:rPr>
            </w:pPr>
            <w:ins w:id="395" w:author="Lu Lei (Asst Prof)" w:date="2018-11-16T19:46:00Z">
              <w:r w:rsidRPr="00F2481D">
                <w:rPr>
                  <w:rFonts w:ascii="Arial" w:hAnsi="Arial" w:cs="Arial"/>
                  <w:sz w:val="16"/>
                  <w:szCs w:val="16"/>
                </w:rPr>
                <w:t>interior</w:t>
              </w:r>
            </w:ins>
          </w:p>
        </w:tc>
        <w:tc>
          <w:tcPr>
            <w:tcW w:w="1170" w:type="dxa"/>
            <w:shd w:val="clear" w:color="auto" w:fill="auto"/>
          </w:tcPr>
          <w:p w14:paraId="7846ABD9" w14:textId="77777777" w:rsidR="00B142EC" w:rsidRPr="00F2481D" w:rsidRDefault="00B142EC" w:rsidP="00315639">
            <w:pPr>
              <w:autoSpaceDE w:val="0"/>
              <w:autoSpaceDN w:val="0"/>
              <w:adjustRightInd w:val="0"/>
              <w:rPr>
                <w:ins w:id="396" w:author="Lu Lei (Asst Prof)" w:date="2018-11-16T19:46:00Z"/>
                <w:rFonts w:ascii="Arial" w:hAnsi="Arial" w:cs="Arial"/>
                <w:sz w:val="16"/>
                <w:szCs w:val="16"/>
              </w:rPr>
            </w:pPr>
            <w:ins w:id="397" w:author="Lu Lei (Asst Prof)" w:date="2018-11-16T19:46:00Z">
              <w:r w:rsidRPr="00F2481D">
                <w:rPr>
                  <w:rFonts w:ascii="Arial" w:hAnsi="Arial" w:cs="Arial"/>
                  <w:sz w:val="16"/>
                  <w:szCs w:val="16"/>
                </w:rPr>
                <w:t>interior</w:t>
              </w:r>
            </w:ins>
          </w:p>
        </w:tc>
        <w:tc>
          <w:tcPr>
            <w:tcW w:w="2880" w:type="dxa"/>
            <w:shd w:val="clear" w:color="auto" w:fill="auto"/>
          </w:tcPr>
          <w:p w14:paraId="4A3B8C0F" w14:textId="77777777" w:rsidR="00B142EC" w:rsidRPr="00F2481D" w:rsidRDefault="00B142EC" w:rsidP="00315639">
            <w:pPr>
              <w:autoSpaceDE w:val="0"/>
              <w:autoSpaceDN w:val="0"/>
              <w:adjustRightInd w:val="0"/>
              <w:rPr>
                <w:ins w:id="398" w:author="Lu Lei (Asst Prof)" w:date="2018-11-16T19:46:00Z"/>
                <w:rFonts w:ascii="Arial" w:hAnsi="Arial" w:cs="Arial"/>
                <w:sz w:val="16"/>
                <w:szCs w:val="16"/>
              </w:rPr>
            </w:pPr>
            <w:ins w:id="399" w:author="Lu Lei (Asst Prof)" w:date="2018-11-16T19:46:00Z">
              <w:r>
                <w:rPr>
                  <w:rFonts w:ascii="Arial" w:hAnsi="Arial" w:cs="Arial"/>
                  <w:sz w:val="16"/>
                  <w:szCs w:val="16"/>
                </w:rPr>
                <w:t>i</w:t>
              </w:r>
              <w:r w:rsidRPr="00F2481D">
                <w:rPr>
                  <w:rFonts w:ascii="Arial" w:hAnsi="Arial" w:cs="Arial"/>
                  <w:sz w:val="16"/>
                  <w:szCs w:val="16"/>
                </w:rPr>
                <w:t>nterior (214), coated buds (24) or vesicles (17) (in label density, gold particles/µm</w:t>
              </w:r>
              <w:r w:rsidRPr="00F2481D">
                <w:rPr>
                  <w:rFonts w:ascii="Arial" w:hAnsi="Arial" w:cs="Arial"/>
                  <w:sz w:val="16"/>
                  <w:szCs w:val="16"/>
                  <w:vertAlign w:val="superscript"/>
                </w:rPr>
                <w:t>2</w:t>
              </w:r>
              <w:r w:rsidRPr="00F2481D">
                <w:rPr>
                  <w:rFonts w:ascii="Arial" w:hAnsi="Arial" w:cs="Arial"/>
                  <w:sz w:val="16"/>
                  <w:szCs w:val="16"/>
                </w:rPr>
                <w:t>)</w:t>
              </w:r>
            </w:ins>
          </w:p>
        </w:tc>
        <w:tc>
          <w:tcPr>
            <w:tcW w:w="1890" w:type="dxa"/>
            <w:shd w:val="clear" w:color="auto" w:fill="auto"/>
          </w:tcPr>
          <w:p w14:paraId="6978E866" w14:textId="77777777" w:rsidR="00B142EC" w:rsidRPr="00F2481D" w:rsidRDefault="00B142EC" w:rsidP="00315639">
            <w:pPr>
              <w:autoSpaceDE w:val="0"/>
              <w:autoSpaceDN w:val="0"/>
              <w:adjustRightInd w:val="0"/>
              <w:rPr>
                <w:ins w:id="400" w:author="Lu Lei (Asst Prof)" w:date="2018-11-16T19:46:00Z"/>
                <w:rFonts w:ascii="Arial" w:hAnsi="Arial" w:cs="Arial"/>
                <w:sz w:val="16"/>
                <w:szCs w:val="16"/>
              </w:rPr>
            </w:pPr>
            <w:ins w:id="401" w:author="Lu Lei (Asst Prof)" w:date="2018-11-16T19:46:00Z">
              <w:r w:rsidRPr="00F2481D">
                <w:rPr>
                  <w:rFonts w:ascii="Arial" w:hAnsi="Arial" w:cs="Arial"/>
                  <w:sz w:val="16"/>
                  <w:szCs w:val="16"/>
                </w:rPr>
                <w:t xml:space="preserve">Table I </w:t>
              </w:r>
            </w:ins>
            <w:r>
              <w:rPr>
                <w:rFonts w:ascii="Arial" w:hAnsi="Arial" w:cs="Arial"/>
                <w:sz w:val="16"/>
                <w:szCs w:val="16"/>
              </w:rPr>
              <w:fldChar w:fldCharType="begin"/>
            </w:r>
            <w:r>
              <w:rPr>
                <w:rFonts w:ascii="Arial" w:hAnsi="Arial" w:cs="Arial"/>
                <w:sz w:val="16"/>
                <w:szCs w:val="16"/>
              </w:rPr>
              <w:instrText xml:space="preserve"> ADDIN EN.CITE &lt;EndNote&gt;&lt;Cite&gt;&lt;Author&gt;Orci&lt;/Author&gt;&lt;Year&gt;2000&lt;/Year&gt;&lt;RecNum&gt;478&lt;/RecNum&gt;&lt;DisplayText&gt;(Orci et al., 2000)&lt;/DisplayText&gt;&lt;record&gt;&lt;rec-number&gt;478&lt;/rec-number&gt;&lt;foreign-keys&gt;&lt;key app="EN" db-id="rvz5sv9x2et50aes2f6xrdxh59sp0w00x0v9" timestamp="1538135507"&gt;478&lt;/key&gt;&lt;/foreign-keys&gt;&lt;ref-type name="Journal Article"&gt;17&lt;/ref-type&gt;&lt;contributors&gt;&lt;authors&gt;&lt;author&gt;Orci, L.&lt;/author&gt;&lt;author&gt;Amherdt, M.&lt;/author&gt;&lt;author&gt;Ravazzola, M.&lt;/author&gt;&lt;author&gt;Perrelet, A.&lt;/author&gt;&lt;author&gt;Rothman, J. E.&lt;/author&gt;&lt;/authors&gt;&lt;/contributors&gt;&lt;auth-address&gt;Department of Morphology, University of Geneva Medical School, 1211 Geneva 4, Switzerland.&lt;/auth-address&gt;&lt;titles&gt;&lt;title&gt;Exclusion of golgi residents from transport vesicles budding from Golgi cisternae in intact cells&lt;/title&gt;&lt;secondary-title&gt;J Cell Biol&lt;/secondary-title&gt;&lt;/titles&gt;&lt;periodical&gt;&lt;full-title&gt;J Cell Biol&lt;/full-title&gt;&lt;/periodical&gt;&lt;pages&gt;1263-70&lt;/pages&gt;&lt;volume&gt;150&lt;/volume&gt;&lt;number&gt;6&lt;/number&gt;&lt;keywords&gt;&lt;keyword&gt;*Arabidopsis Proteins&lt;/keyword&gt;&lt;keyword&gt;Carrier Proteins/metabolism&lt;/keyword&gt;&lt;keyword&gt;Cytoplasmic Granules/enzymology/ultrastructure&lt;/keyword&gt;&lt;keyword&gt;Golgi Apparatus/*enzymology/ultrastructure&lt;/keyword&gt;&lt;keyword&gt;HeLa Cells&lt;/keyword&gt;&lt;keyword&gt;Humans&lt;/keyword&gt;&lt;keyword&gt;Immunohistochemistry&lt;/keyword&gt;&lt;keyword&gt;Intracellular Membranes/*enzymology/ultrastructure&lt;/keyword&gt;&lt;keyword&gt;Islets of Langerhans/*metabolism/ultrastructure&lt;/keyword&gt;&lt;keyword&gt;Mannosidases/metabolism&lt;/keyword&gt;&lt;keyword&gt;Microscopy, Immunoelectron&lt;/keyword&gt;&lt;keyword&gt;N-Acetylglucosaminyltransferases/metabolism&lt;/keyword&gt;&lt;keyword&gt;Plant Proteins/metabolism&lt;/keyword&gt;&lt;keyword&gt;*Ubiquitin-Protein Ligases&lt;/keyword&gt;&lt;/keywords&gt;&lt;dates&gt;&lt;year&gt;2000&lt;/year&gt;&lt;pub-dates&gt;&lt;date&gt;Sep 18&lt;/date&gt;&lt;/pub-dates&gt;&lt;/dates&gt;&lt;isbn&gt;0021-9525 (Print)&amp;#xD;0021-9525 (Linking)&lt;/isbn&gt;&lt;accession-num&gt;10995433&lt;/accession-num&gt;&lt;urls&gt;&lt;related-urls&gt;&lt;url&gt;https://www.ncbi.nlm.nih.gov/pubmed/10995433&lt;/url&gt;&lt;/related-urls&gt;&lt;/urls&gt;&lt;custom2&gt;PMC2150693&lt;/custom2&gt;&lt;/record&gt;&lt;/Cite&gt;&lt;/EndNote&gt;</w:instrText>
            </w:r>
            <w:r>
              <w:rPr>
                <w:rFonts w:ascii="Arial" w:hAnsi="Arial" w:cs="Arial"/>
                <w:sz w:val="16"/>
                <w:szCs w:val="16"/>
              </w:rPr>
              <w:fldChar w:fldCharType="separate"/>
            </w:r>
            <w:r>
              <w:rPr>
                <w:rFonts w:ascii="Arial" w:hAnsi="Arial" w:cs="Arial"/>
                <w:noProof/>
                <w:sz w:val="16"/>
                <w:szCs w:val="16"/>
              </w:rPr>
              <w:t>(Orci et al., 2000)</w:t>
            </w:r>
            <w:r>
              <w:rPr>
                <w:rFonts w:ascii="Arial" w:hAnsi="Arial" w:cs="Arial"/>
                <w:sz w:val="16"/>
                <w:szCs w:val="16"/>
              </w:rPr>
              <w:fldChar w:fldCharType="end"/>
            </w:r>
          </w:p>
        </w:tc>
      </w:tr>
      <w:tr w:rsidR="00B142EC" w:rsidRPr="00F2481D" w14:paraId="306312BD" w14:textId="77777777" w:rsidTr="00315639">
        <w:trPr>
          <w:trHeight w:val="332"/>
          <w:ins w:id="402" w:author="Lu Lei (Asst Prof)" w:date="2018-11-16T19:46:00Z"/>
        </w:trPr>
        <w:tc>
          <w:tcPr>
            <w:tcW w:w="445" w:type="dxa"/>
            <w:vMerge/>
            <w:shd w:val="clear" w:color="auto" w:fill="auto"/>
          </w:tcPr>
          <w:p w14:paraId="4FCBA0C8" w14:textId="77777777" w:rsidR="00B142EC" w:rsidRPr="00F2481D" w:rsidRDefault="00B142EC" w:rsidP="00315639">
            <w:pPr>
              <w:autoSpaceDE w:val="0"/>
              <w:autoSpaceDN w:val="0"/>
              <w:adjustRightInd w:val="0"/>
              <w:rPr>
                <w:ins w:id="403" w:author="Lu Lei (Asst Prof)" w:date="2018-11-16T19:46:00Z"/>
                <w:rFonts w:ascii="Arial" w:hAnsi="Arial" w:cs="Arial"/>
                <w:sz w:val="16"/>
                <w:szCs w:val="16"/>
              </w:rPr>
            </w:pPr>
          </w:p>
        </w:tc>
        <w:tc>
          <w:tcPr>
            <w:tcW w:w="1260" w:type="dxa"/>
            <w:shd w:val="clear" w:color="auto" w:fill="auto"/>
          </w:tcPr>
          <w:p w14:paraId="51E3F32B" w14:textId="77777777" w:rsidR="00B142EC" w:rsidRPr="00F2481D" w:rsidRDefault="00B142EC" w:rsidP="00315639">
            <w:pPr>
              <w:autoSpaceDE w:val="0"/>
              <w:autoSpaceDN w:val="0"/>
              <w:adjustRightInd w:val="0"/>
              <w:rPr>
                <w:ins w:id="404" w:author="Lu Lei (Asst Prof)" w:date="2018-11-16T19:46:00Z"/>
                <w:rFonts w:ascii="Arial" w:hAnsi="Arial" w:cs="Arial"/>
                <w:sz w:val="16"/>
                <w:szCs w:val="16"/>
              </w:rPr>
            </w:pPr>
            <w:ins w:id="405" w:author="Lu Lei (Asst Prof)" w:date="2018-11-21T10:54:00Z">
              <w:r>
                <w:rPr>
                  <w:rFonts w:ascii="Arial" w:hAnsi="Arial" w:cs="Arial"/>
                  <w:sz w:val="16"/>
                  <w:szCs w:val="16"/>
                </w:rPr>
                <w:t>ST6Gal1</w:t>
              </w:r>
            </w:ins>
          </w:p>
        </w:tc>
        <w:tc>
          <w:tcPr>
            <w:tcW w:w="1170" w:type="dxa"/>
            <w:shd w:val="clear" w:color="auto" w:fill="auto"/>
          </w:tcPr>
          <w:p w14:paraId="30F4A2A5" w14:textId="77777777" w:rsidR="00B142EC" w:rsidRPr="00F2481D" w:rsidRDefault="00B142EC" w:rsidP="00315639">
            <w:pPr>
              <w:autoSpaceDE w:val="0"/>
              <w:autoSpaceDN w:val="0"/>
              <w:adjustRightInd w:val="0"/>
              <w:rPr>
                <w:ins w:id="406" w:author="Lu Lei (Asst Prof)" w:date="2018-11-16T19:46:00Z"/>
                <w:rFonts w:ascii="Arial" w:hAnsi="Arial" w:cs="Arial"/>
                <w:sz w:val="16"/>
                <w:szCs w:val="16"/>
              </w:rPr>
            </w:pPr>
            <w:ins w:id="407" w:author="Lu Lei (Asst Prof)" w:date="2018-11-16T19:46:00Z">
              <w:r w:rsidRPr="00F2481D">
                <w:rPr>
                  <w:rFonts w:ascii="Arial" w:hAnsi="Arial" w:cs="Arial"/>
                  <w:sz w:val="16"/>
                  <w:szCs w:val="16"/>
                </w:rPr>
                <w:t>interior</w:t>
              </w:r>
            </w:ins>
          </w:p>
        </w:tc>
        <w:tc>
          <w:tcPr>
            <w:tcW w:w="1170" w:type="dxa"/>
            <w:shd w:val="clear" w:color="auto" w:fill="auto"/>
          </w:tcPr>
          <w:p w14:paraId="34106E9B" w14:textId="77777777" w:rsidR="00B142EC" w:rsidRPr="00F2481D" w:rsidRDefault="00B142EC" w:rsidP="00315639">
            <w:pPr>
              <w:autoSpaceDE w:val="0"/>
              <w:autoSpaceDN w:val="0"/>
              <w:adjustRightInd w:val="0"/>
              <w:rPr>
                <w:ins w:id="408" w:author="Lu Lei (Asst Prof)" w:date="2018-11-16T19:46:00Z"/>
                <w:rFonts w:ascii="Arial" w:hAnsi="Arial" w:cs="Arial"/>
                <w:sz w:val="16"/>
                <w:szCs w:val="16"/>
                <w:highlight w:val="lightGray"/>
              </w:rPr>
            </w:pPr>
            <w:ins w:id="409" w:author="Lu Lei (Asst Prof)" w:date="2018-11-16T19:46:00Z">
              <w:r w:rsidRPr="00F2481D">
                <w:rPr>
                  <w:rFonts w:ascii="Arial" w:hAnsi="Arial" w:cs="Arial"/>
                  <w:sz w:val="16"/>
                  <w:szCs w:val="16"/>
                </w:rPr>
                <w:t>rim</w:t>
              </w:r>
            </w:ins>
          </w:p>
        </w:tc>
        <w:tc>
          <w:tcPr>
            <w:tcW w:w="2880" w:type="dxa"/>
            <w:shd w:val="clear" w:color="auto" w:fill="auto"/>
          </w:tcPr>
          <w:p w14:paraId="757001E7" w14:textId="77777777" w:rsidR="00B142EC" w:rsidRPr="00F2481D" w:rsidRDefault="00B142EC" w:rsidP="00315639">
            <w:pPr>
              <w:autoSpaceDE w:val="0"/>
              <w:autoSpaceDN w:val="0"/>
              <w:adjustRightInd w:val="0"/>
              <w:rPr>
                <w:ins w:id="410" w:author="Lu Lei (Asst Prof)" w:date="2018-11-16T19:46:00Z"/>
                <w:rFonts w:ascii="Arial" w:hAnsi="Arial" w:cs="Arial"/>
                <w:sz w:val="16"/>
                <w:szCs w:val="16"/>
                <w:highlight w:val="lightGray"/>
              </w:rPr>
            </w:pPr>
            <w:ins w:id="411" w:author="Lu Lei (Asst Prof)" w:date="2018-11-16T19:46:00Z">
              <w:r>
                <w:rPr>
                  <w:rFonts w:ascii="Arial" w:hAnsi="Arial" w:cs="Arial"/>
                  <w:sz w:val="16"/>
                  <w:szCs w:val="16"/>
                </w:rPr>
                <w:t>c</w:t>
              </w:r>
              <w:r w:rsidRPr="00F2481D">
                <w:rPr>
                  <w:rFonts w:ascii="Arial" w:hAnsi="Arial" w:cs="Arial"/>
                  <w:sz w:val="16"/>
                  <w:szCs w:val="16"/>
                </w:rPr>
                <w:t>isternal perforated zone</w:t>
              </w:r>
            </w:ins>
          </w:p>
        </w:tc>
        <w:tc>
          <w:tcPr>
            <w:tcW w:w="1890" w:type="dxa"/>
            <w:shd w:val="clear" w:color="auto" w:fill="auto"/>
          </w:tcPr>
          <w:p w14:paraId="6505F3B3" w14:textId="77777777" w:rsidR="00B142EC" w:rsidRPr="00F2481D" w:rsidRDefault="00B142EC" w:rsidP="00315639">
            <w:pPr>
              <w:autoSpaceDE w:val="0"/>
              <w:autoSpaceDN w:val="0"/>
              <w:adjustRightInd w:val="0"/>
              <w:rPr>
                <w:ins w:id="412" w:author="Lu Lei (Asst Prof)" w:date="2018-11-16T19:46:00Z"/>
                <w:rFonts w:ascii="Arial" w:hAnsi="Arial" w:cs="Arial"/>
                <w:sz w:val="16"/>
                <w:szCs w:val="16"/>
                <w:highlight w:val="lightGray"/>
              </w:rPr>
            </w:pPr>
            <w:ins w:id="413" w:author="Lu Lei (Asst Prof)" w:date="2018-11-16T19:46:00Z">
              <w:r w:rsidRPr="00F2481D">
                <w:rPr>
                  <w:rFonts w:ascii="Arial" w:hAnsi="Arial" w:cs="Arial"/>
                  <w:sz w:val="16"/>
                  <w:szCs w:val="16"/>
                </w:rPr>
                <w:t xml:space="preserve">Fig. 4 </w:t>
              </w:r>
            </w:ins>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(Kweon et al., 2004)</w:t>
            </w:r>
            <w:r>
              <w:rPr>
                <w:rFonts w:ascii="Arial" w:hAnsi="Arial" w:cs="Arial"/>
                <w:sz w:val="16"/>
                <w:szCs w:val="16"/>
              </w:rPr>
              <w:fldChar w:fldCharType="end"/>
            </w:r>
          </w:p>
        </w:tc>
      </w:tr>
      <w:tr w:rsidR="00B142EC" w:rsidRPr="00F2481D" w14:paraId="2589FD03" w14:textId="77777777" w:rsidTr="00315639">
        <w:trPr>
          <w:trHeight w:val="584"/>
          <w:ins w:id="414" w:author="Lu Lei (Asst Prof)" w:date="2018-11-16T19:46:00Z"/>
        </w:trPr>
        <w:tc>
          <w:tcPr>
            <w:tcW w:w="445" w:type="dxa"/>
            <w:vMerge/>
            <w:shd w:val="clear" w:color="auto" w:fill="auto"/>
          </w:tcPr>
          <w:p w14:paraId="63D2A809" w14:textId="77777777" w:rsidR="00B142EC" w:rsidRPr="00F2481D" w:rsidRDefault="00B142EC" w:rsidP="00315639">
            <w:pPr>
              <w:autoSpaceDE w:val="0"/>
              <w:autoSpaceDN w:val="0"/>
              <w:adjustRightInd w:val="0"/>
              <w:rPr>
                <w:ins w:id="415" w:author="Lu Lei (Asst Prof)" w:date="2018-11-16T19:46:00Z"/>
                <w:rFonts w:ascii="Arial" w:hAnsi="Arial" w:cs="Arial"/>
                <w:sz w:val="16"/>
                <w:szCs w:val="16"/>
              </w:rPr>
            </w:pPr>
          </w:p>
        </w:tc>
        <w:tc>
          <w:tcPr>
            <w:tcW w:w="1260" w:type="dxa"/>
            <w:vMerge w:val="restart"/>
            <w:shd w:val="clear" w:color="auto" w:fill="auto"/>
          </w:tcPr>
          <w:p w14:paraId="23855722" w14:textId="77777777" w:rsidR="00B142EC" w:rsidRPr="00F2481D" w:rsidRDefault="00B142EC" w:rsidP="00315639">
            <w:pPr>
              <w:autoSpaceDE w:val="0"/>
              <w:autoSpaceDN w:val="0"/>
              <w:adjustRightInd w:val="0"/>
              <w:rPr>
                <w:ins w:id="416" w:author="Lu Lei (Asst Prof)" w:date="2018-11-16T19:46:00Z"/>
                <w:rFonts w:ascii="Arial" w:hAnsi="Arial" w:cs="Arial"/>
                <w:sz w:val="16"/>
                <w:szCs w:val="16"/>
              </w:rPr>
            </w:pPr>
            <w:proofErr w:type="spellStart"/>
            <w:ins w:id="417" w:author="Lu Lei (Asst Prof)" w:date="2018-11-16T19:46:00Z">
              <w:r w:rsidRPr="00F2481D">
                <w:rPr>
                  <w:rFonts w:ascii="Arial" w:hAnsi="Arial" w:cs="Arial"/>
                  <w:sz w:val="16"/>
                  <w:szCs w:val="16"/>
                </w:rPr>
                <w:t>GalT</w:t>
              </w:r>
              <w:proofErr w:type="spellEnd"/>
            </w:ins>
          </w:p>
        </w:tc>
        <w:tc>
          <w:tcPr>
            <w:tcW w:w="1170" w:type="dxa"/>
            <w:vMerge w:val="restart"/>
            <w:shd w:val="clear" w:color="auto" w:fill="auto"/>
          </w:tcPr>
          <w:p w14:paraId="4D6C827A" w14:textId="77777777" w:rsidR="00B142EC" w:rsidRPr="00F2481D" w:rsidRDefault="00B142EC" w:rsidP="00315639">
            <w:pPr>
              <w:autoSpaceDE w:val="0"/>
              <w:autoSpaceDN w:val="0"/>
              <w:adjustRightInd w:val="0"/>
              <w:rPr>
                <w:ins w:id="418" w:author="Lu Lei (Asst Prof)" w:date="2018-11-16T19:46:00Z"/>
                <w:rFonts w:ascii="Arial" w:hAnsi="Arial" w:cs="Arial"/>
                <w:sz w:val="16"/>
                <w:szCs w:val="16"/>
              </w:rPr>
            </w:pPr>
            <w:ins w:id="419" w:author="Lu Lei (Asst Prof)" w:date="2018-11-16T19:46:00Z">
              <w:r w:rsidRPr="00F2481D">
                <w:rPr>
                  <w:rFonts w:ascii="Arial" w:hAnsi="Arial" w:cs="Arial"/>
                  <w:sz w:val="16"/>
                  <w:szCs w:val="16"/>
                </w:rPr>
                <w:t>interior</w:t>
              </w:r>
            </w:ins>
          </w:p>
        </w:tc>
        <w:tc>
          <w:tcPr>
            <w:tcW w:w="1170" w:type="dxa"/>
            <w:shd w:val="clear" w:color="auto" w:fill="auto"/>
          </w:tcPr>
          <w:p w14:paraId="56D654F7" w14:textId="77777777" w:rsidR="00B142EC" w:rsidRPr="00F2481D" w:rsidRDefault="00B142EC" w:rsidP="00315639">
            <w:pPr>
              <w:autoSpaceDE w:val="0"/>
              <w:autoSpaceDN w:val="0"/>
              <w:adjustRightInd w:val="0"/>
              <w:rPr>
                <w:ins w:id="420" w:author="Lu Lei (Asst Prof)" w:date="2018-11-16T19:46:00Z"/>
                <w:rFonts w:ascii="Arial" w:hAnsi="Arial" w:cs="Arial"/>
                <w:sz w:val="16"/>
                <w:szCs w:val="16"/>
                <w:highlight w:val="lightGray"/>
              </w:rPr>
            </w:pPr>
            <w:ins w:id="421" w:author="Lu Lei (Asst Prof)" w:date="2018-11-16T19:46:00Z">
              <w:r w:rsidRPr="00F2481D">
                <w:rPr>
                  <w:rFonts w:ascii="Arial" w:hAnsi="Arial" w:cs="Arial"/>
                  <w:sz w:val="16"/>
                  <w:szCs w:val="16"/>
                </w:rPr>
                <w:t>rim</w:t>
              </w:r>
            </w:ins>
          </w:p>
        </w:tc>
        <w:tc>
          <w:tcPr>
            <w:tcW w:w="2880" w:type="dxa"/>
            <w:shd w:val="clear" w:color="auto" w:fill="auto"/>
          </w:tcPr>
          <w:p w14:paraId="77866EFB" w14:textId="77777777" w:rsidR="00B142EC" w:rsidRPr="00F2481D" w:rsidRDefault="00B142EC" w:rsidP="00315639">
            <w:pPr>
              <w:autoSpaceDE w:val="0"/>
              <w:autoSpaceDN w:val="0"/>
              <w:adjustRightInd w:val="0"/>
              <w:rPr>
                <w:ins w:id="422" w:author="Lu Lei (Asst Prof)" w:date="2018-11-16T19:46:00Z"/>
                <w:rFonts w:ascii="Arial" w:hAnsi="Arial" w:cs="Arial"/>
                <w:sz w:val="16"/>
                <w:szCs w:val="16"/>
                <w:highlight w:val="lightGray"/>
              </w:rPr>
            </w:pPr>
            <w:ins w:id="423" w:author="Lu Lei (Asst Prof)" w:date="2018-11-16T19:46:00Z">
              <w:r w:rsidRPr="00F2481D">
                <w:rPr>
                  <w:rFonts w:ascii="Arial" w:hAnsi="Arial" w:cs="Arial"/>
                  <w:sz w:val="16"/>
                  <w:szCs w:val="16"/>
                </w:rPr>
                <w:t>The ratio of the cisternal perforated zone to interior is 2.16:1 (line</w:t>
              </w:r>
              <w:r>
                <w:rPr>
                  <w:rFonts w:ascii="Arial" w:hAnsi="Arial" w:cs="Arial"/>
                  <w:sz w:val="16"/>
                  <w:szCs w:val="16"/>
                </w:rPr>
                <w:t>ar</w:t>
              </w:r>
              <w:r w:rsidRPr="00F2481D">
                <w:rPr>
                  <w:rFonts w:ascii="Arial" w:hAnsi="Arial" w:cs="Arial"/>
                  <w:sz w:val="16"/>
                  <w:szCs w:val="16"/>
                </w:rPr>
                <w:t xml:space="preserve"> density</w:t>
              </w:r>
              <w:r>
                <w:rPr>
                  <w:rFonts w:ascii="Arial" w:hAnsi="Arial" w:cs="Arial"/>
                  <w:sz w:val="16"/>
                  <w:szCs w:val="16"/>
                </w:rPr>
                <w:t xml:space="preserve"> of gold particles</w:t>
              </w:r>
              <w:r w:rsidRPr="00F2481D">
                <w:rPr>
                  <w:rFonts w:ascii="Arial" w:hAnsi="Arial" w:cs="Arial"/>
                  <w:sz w:val="16"/>
                  <w:szCs w:val="16"/>
                </w:rPr>
                <w:t>).</w:t>
              </w:r>
            </w:ins>
          </w:p>
        </w:tc>
        <w:tc>
          <w:tcPr>
            <w:tcW w:w="1890" w:type="dxa"/>
            <w:shd w:val="clear" w:color="auto" w:fill="auto"/>
          </w:tcPr>
          <w:p w14:paraId="7B5C788F" w14:textId="77777777" w:rsidR="00B142EC" w:rsidRPr="00F2481D" w:rsidRDefault="00B142EC" w:rsidP="00315639">
            <w:pPr>
              <w:autoSpaceDE w:val="0"/>
              <w:autoSpaceDN w:val="0"/>
              <w:adjustRightInd w:val="0"/>
              <w:rPr>
                <w:ins w:id="424" w:author="Lu Lei (Asst Prof)" w:date="2018-11-16T19:46:00Z"/>
                <w:rFonts w:ascii="Arial" w:hAnsi="Arial" w:cs="Arial"/>
                <w:sz w:val="16"/>
                <w:szCs w:val="16"/>
                <w:highlight w:val="lightGray"/>
              </w:rPr>
            </w:pPr>
            <w:ins w:id="425" w:author="Lu Lei (Asst Prof)" w:date="2018-11-16T19:46:00Z">
              <w:r w:rsidRPr="00F2481D">
                <w:rPr>
                  <w:rFonts w:ascii="Arial" w:hAnsi="Arial" w:cs="Arial"/>
                  <w:sz w:val="16"/>
                  <w:szCs w:val="16"/>
                </w:rPr>
                <w:t xml:space="preserve">Table 2 and Fig. 4 </w:t>
              </w:r>
            </w:ins>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PEVuZE5vdGU+PENpdGU+PEF1dGhvcj5Ld2VvbjwvQXV0aG9yPjxZZWFyPjIwMDQ8L1llYXI+PFJl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(Kweon et al., 2004)</w:t>
            </w:r>
            <w:r>
              <w:rPr>
                <w:rFonts w:ascii="Arial" w:hAnsi="Arial" w:cs="Arial"/>
                <w:sz w:val="16"/>
                <w:szCs w:val="16"/>
              </w:rPr>
              <w:fldChar w:fldCharType="end"/>
            </w:r>
          </w:p>
        </w:tc>
      </w:tr>
      <w:tr w:rsidR="00B142EC" w:rsidRPr="00F2481D" w14:paraId="4CB60B93" w14:textId="77777777" w:rsidTr="00315639">
        <w:trPr>
          <w:ins w:id="426" w:author="Lu Lei (Asst Prof)" w:date="2018-11-16T19:46:00Z"/>
        </w:trPr>
        <w:tc>
          <w:tcPr>
            <w:tcW w:w="445" w:type="dxa"/>
            <w:vMerge/>
            <w:shd w:val="clear" w:color="auto" w:fill="auto"/>
          </w:tcPr>
          <w:p w14:paraId="39BC27B1" w14:textId="77777777" w:rsidR="00B142EC" w:rsidRPr="00F2481D" w:rsidRDefault="00B142EC" w:rsidP="00315639">
            <w:pPr>
              <w:autoSpaceDE w:val="0"/>
              <w:autoSpaceDN w:val="0"/>
              <w:adjustRightInd w:val="0"/>
              <w:rPr>
                <w:ins w:id="427" w:author="Lu Lei (Asst Prof)" w:date="2018-11-16T19:46:00Z"/>
                <w:rFonts w:ascii="Arial" w:hAnsi="Arial" w:cs="Arial"/>
                <w:sz w:val="16"/>
                <w:szCs w:val="16"/>
              </w:rPr>
            </w:pPr>
          </w:p>
        </w:tc>
        <w:tc>
          <w:tcPr>
            <w:tcW w:w="1260" w:type="dxa"/>
            <w:vMerge/>
            <w:shd w:val="clear" w:color="auto" w:fill="auto"/>
          </w:tcPr>
          <w:p w14:paraId="024B95B5" w14:textId="77777777" w:rsidR="00B142EC" w:rsidRPr="00F2481D" w:rsidRDefault="00B142EC" w:rsidP="00315639">
            <w:pPr>
              <w:autoSpaceDE w:val="0"/>
              <w:autoSpaceDN w:val="0"/>
              <w:adjustRightInd w:val="0"/>
              <w:rPr>
                <w:ins w:id="428" w:author="Lu Lei (Asst Prof)" w:date="2018-11-16T19:46:00Z"/>
                <w:rFonts w:ascii="Arial" w:hAnsi="Arial" w:cs="Arial"/>
                <w:sz w:val="16"/>
                <w:szCs w:val="16"/>
              </w:rPr>
            </w:pPr>
          </w:p>
        </w:tc>
        <w:tc>
          <w:tcPr>
            <w:tcW w:w="1170" w:type="dxa"/>
            <w:vMerge/>
            <w:shd w:val="clear" w:color="auto" w:fill="auto"/>
          </w:tcPr>
          <w:p w14:paraId="28BB0384" w14:textId="77777777" w:rsidR="00B142EC" w:rsidRPr="00F2481D" w:rsidRDefault="00B142EC" w:rsidP="00315639">
            <w:pPr>
              <w:autoSpaceDE w:val="0"/>
              <w:autoSpaceDN w:val="0"/>
              <w:adjustRightInd w:val="0"/>
              <w:rPr>
                <w:ins w:id="429" w:author="Lu Lei (Asst Prof)" w:date="2018-11-16T19:46:00Z"/>
                <w:rFonts w:ascii="Arial" w:hAnsi="Arial" w:cs="Arial"/>
                <w:sz w:val="16"/>
                <w:szCs w:val="16"/>
              </w:rPr>
            </w:pPr>
          </w:p>
        </w:tc>
        <w:tc>
          <w:tcPr>
            <w:tcW w:w="1170" w:type="dxa"/>
            <w:shd w:val="clear" w:color="auto" w:fill="auto"/>
          </w:tcPr>
          <w:p w14:paraId="2982B2BA" w14:textId="77777777" w:rsidR="00B142EC" w:rsidRPr="00F2481D" w:rsidRDefault="00B142EC" w:rsidP="00315639">
            <w:pPr>
              <w:autoSpaceDE w:val="0"/>
              <w:autoSpaceDN w:val="0"/>
              <w:adjustRightInd w:val="0"/>
              <w:rPr>
                <w:ins w:id="430" w:author="Lu Lei (Asst Prof)" w:date="2018-11-16T19:46:00Z"/>
                <w:rFonts w:ascii="Arial" w:hAnsi="Arial" w:cs="Arial"/>
                <w:sz w:val="16"/>
                <w:szCs w:val="16"/>
              </w:rPr>
            </w:pPr>
            <w:ins w:id="431" w:author="Lu Lei (Asst Prof)" w:date="2018-11-16T19:46:00Z">
              <w:r w:rsidRPr="00F2481D">
                <w:rPr>
                  <w:rFonts w:ascii="Arial" w:hAnsi="Arial" w:cs="Arial"/>
                  <w:sz w:val="16"/>
                  <w:szCs w:val="16"/>
                </w:rPr>
                <w:t>interior</w:t>
              </w:r>
            </w:ins>
          </w:p>
        </w:tc>
        <w:tc>
          <w:tcPr>
            <w:tcW w:w="2880" w:type="dxa"/>
            <w:shd w:val="clear" w:color="auto" w:fill="auto"/>
          </w:tcPr>
          <w:p w14:paraId="160F56E6" w14:textId="77777777" w:rsidR="00B142EC" w:rsidRPr="00F2481D" w:rsidRDefault="00B142EC" w:rsidP="00315639">
            <w:pPr>
              <w:autoSpaceDE w:val="0"/>
              <w:autoSpaceDN w:val="0"/>
              <w:adjustRightInd w:val="0"/>
              <w:rPr>
                <w:ins w:id="432" w:author="Lu Lei (Asst Prof)" w:date="2018-11-16T19:46:00Z"/>
                <w:rFonts w:ascii="Arial" w:hAnsi="Arial" w:cs="Arial"/>
                <w:sz w:val="16"/>
                <w:szCs w:val="16"/>
              </w:rPr>
            </w:pPr>
            <w:ins w:id="433" w:author="Lu Lei (Asst Prof)" w:date="2018-11-16T19:46:00Z">
              <w:r>
                <w:rPr>
                  <w:rFonts w:ascii="Arial" w:hAnsi="Arial" w:cs="Arial"/>
                  <w:sz w:val="16"/>
                  <w:szCs w:val="16"/>
                </w:rPr>
                <w:t>r</w:t>
              </w:r>
              <w:r w:rsidRPr="00F2481D">
                <w:rPr>
                  <w:rFonts w:ascii="Arial" w:hAnsi="Arial" w:cs="Arial"/>
                  <w:sz w:val="16"/>
                  <w:szCs w:val="16"/>
                </w:rPr>
                <w:t>im to interior ratio = 0.55 (number of gold particles)</w:t>
              </w:r>
            </w:ins>
          </w:p>
        </w:tc>
        <w:tc>
          <w:tcPr>
            <w:tcW w:w="1890" w:type="dxa"/>
            <w:shd w:val="clear" w:color="auto" w:fill="auto"/>
          </w:tcPr>
          <w:p w14:paraId="65857A69" w14:textId="77777777" w:rsidR="00B142EC" w:rsidRPr="00F2481D" w:rsidRDefault="00B142EC" w:rsidP="00315639">
            <w:pPr>
              <w:autoSpaceDE w:val="0"/>
              <w:autoSpaceDN w:val="0"/>
              <w:adjustRightInd w:val="0"/>
              <w:rPr>
                <w:ins w:id="434" w:author="Lu Lei (Asst Prof)" w:date="2018-11-16T19:46:00Z"/>
                <w:rFonts w:ascii="Arial" w:hAnsi="Arial" w:cs="Arial"/>
                <w:sz w:val="16"/>
                <w:szCs w:val="16"/>
              </w:rPr>
            </w:pPr>
            <w:ins w:id="435" w:author="Lu Lei (Asst Prof)" w:date="2018-11-16T19:46:00Z">
              <w:r w:rsidRPr="00F2481D">
                <w:rPr>
                  <w:rFonts w:ascii="Arial" w:hAnsi="Arial" w:cs="Arial"/>
                  <w:sz w:val="16"/>
                  <w:szCs w:val="16"/>
                </w:rPr>
                <w:t>Table I</w:t>
              </w:r>
            </w:ins>
            <w:ins w:id="436" w:author="Lu Lei (Asst Prof)" w:date="2018-11-19T12:28:00Z">
              <w:r>
                <w:rPr>
                  <w:rFonts w:ascii="Arial" w:hAnsi="Arial" w:cs="Arial"/>
                  <w:sz w:val="16"/>
                  <w:szCs w:val="16"/>
                </w:rPr>
                <w:t xml:space="preserve"> </w:t>
              </w:r>
            </w:ins>
            <w:r>
              <w:rPr>
                <w:rFonts w:ascii="Arial" w:hAnsi="Arial" w:cs="Arial"/>
                <w:sz w:val="16"/>
                <w:szCs w:val="16"/>
              </w:rPr>
              <w:fldChar w:fldCharType="begin"/>
            </w:r>
            <w:r>
              <w:rPr>
                <w:rFonts w:ascii="Arial" w:hAnsi="Arial" w:cs="Arial"/>
                <w:sz w:val="16"/>
                <w:szCs w:val="16"/>
              </w:rPr>
              <w:instrText xml:space="preserve"> ADDIN EN.CITE &lt;EndNote&gt;&lt;Cite&gt;&lt;Author&gt;Cosson&lt;/Author&gt;&lt;Year&gt;2005&lt;/Year&gt;&lt;RecNum&gt;473&lt;/RecNum&gt;&lt;DisplayText&gt;(Cosson et al., 2005)&lt;/DisplayText&gt;&lt;record&gt;&lt;rec-number&gt;473&lt;/rec-number&gt;&lt;foreign-keys&gt;&lt;key app="EN" db-id="rvz5sv9x2et50aes2f6xrdxh59sp0w00x0v9" timestamp="1538129291"&gt;473&lt;/key&gt;&lt;/foreign-keys&gt;&lt;ref-type name="Journal Article"&gt;17&lt;/ref-type&gt;&lt;contributors&gt;&lt;authors&gt;&lt;author&gt;Cosson, P.&lt;/author&gt;&lt;author&gt;Ravazzola, M.&lt;/author&gt;&lt;author&gt;Varlamov, O.&lt;/author&gt;&lt;author&gt;Sollner, T. H.&lt;/author&gt;&lt;author&gt;Di Liberto, M.&lt;/author&gt;&lt;author&gt;Volchuk, A.&lt;/author&gt;&lt;author&gt;Rothman, J. E.&lt;/author&gt;&lt;author&gt;Orci, L.&lt;/author&gt;&lt;/authors&gt;&lt;/contributors&gt;&lt;auth-address&gt;Department of Cell Physiology and Metabolism, University of Geneva Medical School, 1211 Geneva 4, Switzerland.&lt;/auth-address&gt;&lt;titles&gt;&lt;title&gt;Dynamic transport of SNARE proteins in the Golgi apparatus&lt;/title&gt;&lt;secondary-title&gt;Proc Natl Acad Sci U S A&lt;/secondary-title&gt;&lt;/titles&gt;&lt;periodical&gt;&lt;full-title&gt;Proc Natl Acad Sci U S A&lt;/full-title&gt;&lt;/periodical&gt;&lt;pages&gt;14647-52&lt;/pages&gt;&lt;volume&gt;102&lt;/volume&gt;&lt;number&gt;41&lt;/number&gt;&lt;keywords&gt;&lt;keyword&gt;Animals&lt;/keyword&gt;&lt;keyword&gt;Biological Transport/physiology&lt;/keyword&gt;&lt;keyword&gt;Blotting, Western&lt;/keyword&gt;&lt;keyword&gt;CHO Cells&lt;/keyword&gt;&lt;keyword&gt;Cricetinae&lt;/keyword&gt;&lt;keyword&gt;Cricetulus&lt;/keyword&gt;&lt;keyword&gt;Fluorescent Antibody Technique&lt;/keyword&gt;&lt;keyword&gt;Golgi Apparatus/*metabolism/ultrastructure&lt;/keyword&gt;&lt;keyword&gt;Microscopy, Electron&lt;/keyword&gt;&lt;keyword&gt;SNARE Proteins/*metabolism&lt;/keyword&gt;&lt;keyword&gt;Transport Vesicles/*metabolism&lt;/keyword&gt;&lt;/keywords&gt;&lt;dates&gt;&lt;year&gt;2005&lt;/year&gt;&lt;pub-dates&gt;&lt;date&gt;Oct 11&lt;/date&gt;&lt;/pub-dates&gt;&lt;/dates&gt;&lt;isbn&gt;0027-8424 (Print)&amp;#xD;0027-8424 (Linking)&lt;/isbn&gt;&lt;accession-num&gt;16199514&lt;/accession-num&gt;&lt;urls&gt;&lt;related-urls&gt;&lt;url&gt;https://www.ncbi.nlm.nih.gov/pubmed/16199514&lt;/url&gt;&lt;/related-urls&gt;&lt;/urls&gt;&lt;custom2&gt;PMC1253604&lt;/custom2&gt;&lt;electronic-resource-num&gt;10.1073/pnas.0507394102&lt;/electronic-resource-num&gt;&lt;/record&gt;&lt;/Cite&gt;&lt;/EndNote&gt;</w:instrText>
            </w:r>
            <w:r>
              <w:rPr>
                <w:rFonts w:ascii="Arial" w:hAnsi="Arial" w:cs="Arial"/>
                <w:sz w:val="16"/>
                <w:szCs w:val="16"/>
              </w:rPr>
              <w:fldChar w:fldCharType="separate"/>
            </w:r>
            <w:r>
              <w:rPr>
                <w:rFonts w:ascii="Arial" w:hAnsi="Arial" w:cs="Arial"/>
                <w:noProof/>
                <w:sz w:val="16"/>
                <w:szCs w:val="16"/>
              </w:rPr>
              <w:t>(Cosson et al., 2005)</w:t>
            </w:r>
            <w:r>
              <w:rPr>
                <w:rFonts w:ascii="Arial" w:hAnsi="Arial" w:cs="Arial"/>
                <w:sz w:val="16"/>
                <w:szCs w:val="16"/>
              </w:rPr>
              <w:fldChar w:fldCharType="end"/>
            </w:r>
          </w:p>
        </w:tc>
      </w:tr>
      <w:tr w:rsidR="00B142EC" w:rsidRPr="00F2481D" w14:paraId="6AD523D4" w14:textId="77777777" w:rsidTr="00315639">
        <w:trPr>
          <w:trHeight w:val="602"/>
          <w:ins w:id="437" w:author="Lu Lei (Asst Prof)" w:date="2018-11-16T19:46:00Z"/>
        </w:trPr>
        <w:tc>
          <w:tcPr>
            <w:tcW w:w="445" w:type="dxa"/>
            <w:vMerge w:val="restart"/>
            <w:shd w:val="clear" w:color="auto" w:fill="auto"/>
            <w:textDirection w:val="btLr"/>
          </w:tcPr>
          <w:p w14:paraId="7EE6E2C9" w14:textId="77777777" w:rsidR="00B142EC" w:rsidRPr="00F2481D" w:rsidRDefault="00B142EC" w:rsidP="00315639">
            <w:pPr>
              <w:autoSpaceDE w:val="0"/>
              <w:autoSpaceDN w:val="0"/>
              <w:adjustRightInd w:val="0"/>
              <w:ind w:left="113" w:right="113"/>
              <w:jc w:val="center"/>
              <w:rPr>
                <w:ins w:id="438" w:author="Lu Lei (Asst Prof)" w:date="2018-11-16T19:46:00Z"/>
                <w:rFonts w:ascii="Arial" w:hAnsi="Arial" w:cs="Arial"/>
                <w:sz w:val="16"/>
                <w:szCs w:val="16"/>
              </w:rPr>
            </w:pPr>
            <w:ins w:id="439" w:author="Lu Lei (Asst Prof)" w:date="2018-11-16T19:46:00Z">
              <w:r w:rsidRPr="00F2481D">
                <w:rPr>
                  <w:rFonts w:ascii="Arial" w:hAnsi="Arial" w:cs="Arial"/>
                  <w:sz w:val="16"/>
                  <w:szCs w:val="16"/>
                </w:rPr>
                <w:t>Secretory cargo</w:t>
              </w:r>
            </w:ins>
          </w:p>
        </w:tc>
        <w:tc>
          <w:tcPr>
            <w:tcW w:w="1260" w:type="dxa"/>
            <w:vMerge w:val="restart"/>
            <w:shd w:val="clear" w:color="auto" w:fill="auto"/>
          </w:tcPr>
          <w:p w14:paraId="7A9737CC" w14:textId="77777777" w:rsidR="00B142EC" w:rsidRPr="00F2481D" w:rsidRDefault="00B142EC" w:rsidP="00315639">
            <w:pPr>
              <w:autoSpaceDE w:val="0"/>
              <w:autoSpaceDN w:val="0"/>
              <w:adjustRightInd w:val="0"/>
              <w:rPr>
                <w:ins w:id="440" w:author="Lu Lei (Asst Prof)" w:date="2018-11-16T19:46:00Z"/>
                <w:rFonts w:ascii="Arial" w:hAnsi="Arial" w:cs="Arial"/>
                <w:sz w:val="16"/>
                <w:szCs w:val="16"/>
              </w:rPr>
            </w:pPr>
            <w:ins w:id="441" w:author="Lu Lei (Asst Prof)" w:date="2018-11-16T19:46:00Z">
              <w:r w:rsidRPr="00F2481D">
                <w:rPr>
                  <w:rFonts w:ascii="Arial" w:hAnsi="Arial" w:cs="Arial"/>
                  <w:sz w:val="16"/>
                  <w:szCs w:val="16"/>
                </w:rPr>
                <w:t>VSVG</w:t>
              </w:r>
            </w:ins>
          </w:p>
        </w:tc>
        <w:tc>
          <w:tcPr>
            <w:tcW w:w="1170" w:type="dxa"/>
            <w:vMerge w:val="restart"/>
            <w:shd w:val="clear" w:color="auto" w:fill="auto"/>
          </w:tcPr>
          <w:p w14:paraId="164473D7" w14:textId="77777777" w:rsidR="00B142EC" w:rsidRPr="00F2481D" w:rsidRDefault="00B142EC" w:rsidP="00315639">
            <w:pPr>
              <w:autoSpaceDE w:val="0"/>
              <w:autoSpaceDN w:val="0"/>
              <w:adjustRightInd w:val="0"/>
              <w:rPr>
                <w:ins w:id="442" w:author="Lu Lei (Asst Prof)" w:date="2018-11-16T19:46:00Z"/>
                <w:rFonts w:ascii="Arial" w:hAnsi="Arial" w:cs="Arial"/>
                <w:sz w:val="16"/>
                <w:szCs w:val="16"/>
              </w:rPr>
            </w:pPr>
            <w:ins w:id="443" w:author="Lu Lei (Asst Prof)" w:date="2018-11-16T19:46:00Z">
              <w:r w:rsidRPr="000A0E1A">
                <w:rPr>
                  <w:rFonts w:ascii="Arial" w:hAnsi="Arial" w:cs="Arial"/>
                  <w:sz w:val="16"/>
                  <w:szCs w:val="16"/>
                </w:rPr>
                <w:t>interior</w:t>
              </w:r>
            </w:ins>
          </w:p>
        </w:tc>
        <w:tc>
          <w:tcPr>
            <w:tcW w:w="1170" w:type="dxa"/>
            <w:shd w:val="clear" w:color="auto" w:fill="auto"/>
          </w:tcPr>
          <w:p w14:paraId="5B1CB3C7" w14:textId="77777777" w:rsidR="00B142EC" w:rsidRPr="00F2481D" w:rsidRDefault="00B142EC" w:rsidP="00315639">
            <w:pPr>
              <w:autoSpaceDE w:val="0"/>
              <w:autoSpaceDN w:val="0"/>
              <w:adjustRightInd w:val="0"/>
              <w:rPr>
                <w:ins w:id="444" w:author="Lu Lei (Asst Prof)" w:date="2018-11-16T19:46:00Z"/>
                <w:rFonts w:ascii="Arial" w:hAnsi="Arial" w:cs="Arial"/>
                <w:sz w:val="16"/>
                <w:szCs w:val="16"/>
              </w:rPr>
            </w:pPr>
            <w:ins w:id="445" w:author="Lu Lei (Asst Prof)" w:date="2018-11-16T19:46:00Z">
              <w:r w:rsidRPr="00F2481D">
                <w:rPr>
                  <w:rFonts w:ascii="Arial" w:hAnsi="Arial" w:cs="Arial"/>
                  <w:sz w:val="16"/>
                  <w:szCs w:val="16"/>
                </w:rPr>
                <w:t>interior</w:t>
              </w:r>
            </w:ins>
          </w:p>
        </w:tc>
        <w:tc>
          <w:tcPr>
            <w:tcW w:w="2880" w:type="dxa"/>
            <w:shd w:val="clear" w:color="auto" w:fill="auto"/>
          </w:tcPr>
          <w:p w14:paraId="7729CDBA" w14:textId="77777777" w:rsidR="00B142EC" w:rsidRPr="00F2481D" w:rsidRDefault="00B142EC" w:rsidP="00315639">
            <w:pPr>
              <w:autoSpaceDE w:val="0"/>
              <w:autoSpaceDN w:val="0"/>
              <w:adjustRightInd w:val="0"/>
              <w:rPr>
                <w:ins w:id="446" w:author="Lu Lei (Asst Prof)" w:date="2018-11-16T19:46:00Z"/>
                <w:rFonts w:ascii="Arial" w:hAnsi="Arial" w:cs="Arial"/>
                <w:sz w:val="16"/>
                <w:szCs w:val="16"/>
              </w:rPr>
            </w:pPr>
            <w:ins w:id="447" w:author="Lu Lei (Asst Prof)" w:date="2018-11-16T19:46:00Z">
              <w:r>
                <w:rPr>
                  <w:rFonts w:ascii="Arial" w:hAnsi="Arial" w:cs="Arial"/>
                  <w:sz w:val="16"/>
                  <w:szCs w:val="16"/>
                </w:rPr>
                <w:t>i</w:t>
              </w:r>
              <w:r w:rsidRPr="00F2481D">
                <w:rPr>
                  <w:rFonts w:ascii="Arial" w:hAnsi="Arial" w:cs="Arial"/>
                  <w:sz w:val="16"/>
                  <w:szCs w:val="16"/>
                </w:rPr>
                <w:t>nterior (1.34), coated buds (0.2) and vesicles (0.16) (linear density of gold particles)</w:t>
              </w:r>
            </w:ins>
          </w:p>
        </w:tc>
        <w:tc>
          <w:tcPr>
            <w:tcW w:w="1890" w:type="dxa"/>
            <w:shd w:val="clear" w:color="auto" w:fill="auto"/>
          </w:tcPr>
          <w:p w14:paraId="19C6631E" w14:textId="77777777" w:rsidR="00B142EC" w:rsidRPr="00F2481D" w:rsidRDefault="00B142EC" w:rsidP="00315639">
            <w:pPr>
              <w:autoSpaceDE w:val="0"/>
              <w:autoSpaceDN w:val="0"/>
              <w:adjustRightInd w:val="0"/>
              <w:rPr>
                <w:ins w:id="448" w:author="Lu Lei (Asst Prof)" w:date="2018-11-16T19:46:00Z"/>
                <w:rFonts w:ascii="Arial" w:hAnsi="Arial" w:cs="Arial"/>
                <w:sz w:val="16"/>
                <w:szCs w:val="16"/>
              </w:rPr>
            </w:pPr>
            <w:ins w:id="449" w:author="Lu Lei (Asst Prof)" w:date="2018-11-16T19:46:00Z">
              <w:r w:rsidRPr="00F2481D">
                <w:rPr>
                  <w:rFonts w:ascii="Arial" w:hAnsi="Arial" w:cs="Arial"/>
                  <w:sz w:val="16"/>
                  <w:szCs w:val="16"/>
                </w:rPr>
                <w:t>Table I</w:t>
              </w:r>
            </w:ins>
            <w:r>
              <w:rPr>
                <w:rFonts w:ascii="Arial" w:hAnsi="Arial" w:cs="Arial"/>
                <w:sz w:val="16"/>
                <w:szCs w:val="16"/>
              </w:rPr>
              <w:fldChar w:fldCharType="begin">
                <w:fldData xml:space="preserve">PEVuZE5vdGU+PENpdGU+PEF1dGhvcj5NaXJvbm92PC9BdXRob3I+PFllYXI+MjAwMTwvWWVhcj48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PEVuZE5vdGU+PENpdGU+PEF1dGhvcj5NaXJvbm92PC9BdXRob3I+PFllYXI+MjAwMTwvWWVhcj48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(Mironov et al., 2001)</w:t>
            </w:r>
            <w:r>
              <w:rPr>
                <w:rFonts w:ascii="Arial" w:hAnsi="Arial" w:cs="Arial"/>
                <w:sz w:val="16"/>
                <w:szCs w:val="16"/>
              </w:rPr>
              <w:fldChar w:fldCharType="end"/>
            </w:r>
          </w:p>
        </w:tc>
      </w:tr>
      <w:tr w:rsidR="00B142EC" w:rsidRPr="00F2481D" w14:paraId="4941D660" w14:textId="77777777" w:rsidTr="00315639">
        <w:trPr>
          <w:trHeight w:val="620"/>
          <w:ins w:id="450" w:author="Lu Lei (Asst Prof)" w:date="2018-11-16T19:46:00Z"/>
        </w:trPr>
        <w:tc>
          <w:tcPr>
            <w:tcW w:w="445" w:type="dxa"/>
            <w:vMerge/>
            <w:shd w:val="clear" w:color="auto" w:fill="auto"/>
          </w:tcPr>
          <w:p w14:paraId="0DCC631F" w14:textId="77777777" w:rsidR="00B142EC" w:rsidRPr="00F2481D" w:rsidRDefault="00B142EC" w:rsidP="00315639">
            <w:pPr>
              <w:autoSpaceDE w:val="0"/>
              <w:autoSpaceDN w:val="0"/>
              <w:adjustRightInd w:val="0"/>
              <w:rPr>
                <w:ins w:id="451" w:author="Lu Lei (Asst Prof)" w:date="2018-11-16T19:46:00Z"/>
                <w:rFonts w:ascii="Arial" w:hAnsi="Arial" w:cs="Arial"/>
                <w:sz w:val="16"/>
                <w:szCs w:val="16"/>
              </w:rPr>
            </w:pPr>
          </w:p>
        </w:tc>
        <w:tc>
          <w:tcPr>
            <w:tcW w:w="1260" w:type="dxa"/>
            <w:vMerge/>
            <w:shd w:val="clear" w:color="auto" w:fill="auto"/>
          </w:tcPr>
          <w:p w14:paraId="75034D56" w14:textId="77777777" w:rsidR="00B142EC" w:rsidRPr="00F2481D" w:rsidRDefault="00B142EC" w:rsidP="00315639">
            <w:pPr>
              <w:autoSpaceDE w:val="0"/>
              <w:autoSpaceDN w:val="0"/>
              <w:adjustRightInd w:val="0"/>
              <w:rPr>
                <w:ins w:id="452" w:author="Lu Lei (Asst Prof)" w:date="2018-11-16T19:46:00Z"/>
                <w:rFonts w:ascii="Arial" w:hAnsi="Arial" w:cs="Arial"/>
                <w:sz w:val="16"/>
                <w:szCs w:val="16"/>
              </w:rPr>
            </w:pPr>
          </w:p>
        </w:tc>
        <w:tc>
          <w:tcPr>
            <w:tcW w:w="1170" w:type="dxa"/>
            <w:vMerge/>
            <w:shd w:val="clear" w:color="auto" w:fill="auto"/>
          </w:tcPr>
          <w:p w14:paraId="1ABADB79" w14:textId="77777777" w:rsidR="00B142EC" w:rsidRPr="00F2481D" w:rsidRDefault="00B142EC" w:rsidP="00315639">
            <w:pPr>
              <w:autoSpaceDE w:val="0"/>
              <w:autoSpaceDN w:val="0"/>
              <w:adjustRightInd w:val="0"/>
              <w:rPr>
                <w:ins w:id="453" w:author="Lu Lei (Asst Prof)" w:date="2018-11-16T19:46:00Z"/>
                <w:rFonts w:ascii="Arial" w:hAnsi="Arial" w:cs="Arial"/>
                <w:sz w:val="16"/>
                <w:szCs w:val="16"/>
              </w:rPr>
            </w:pPr>
          </w:p>
        </w:tc>
        <w:tc>
          <w:tcPr>
            <w:tcW w:w="1170" w:type="dxa"/>
            <w:shd w:val="clear" w:color="auto" w:fill="auto"/>
          </w:tcPr>
          <w:p w14:paraId="0D8274EC" w14:textId="77777777" w:rsidR="00B142EC" w:rsidRPr="00F2481D" w:rsidRDefault="00B142EC" w:rsidP="00315639">
            <w:pPr>
              <w:autoSpaceDE w:val="0"/>
              <w:autoSpaceDN w:val="0"/>
              <w:adjustRightInd w:val="0"/>
              <w:rPr>
                <w:ins w:id="454" w:author="Lu Lei (Asst Prof)" w:date="2018-11-16T19:46:00Z"/>
                <w:rFonts w:ascii="Arial" w:hAnsi="Arial" w:cs="Arial"/>
                <w:sz w:val="16"/>
                <w:szCs w:val="16"/>
              </w:rPr>
            </w:pPr>
            <w:ins w:id="455" w:author="Lu Lei (Asst Prof)" w:date="2018-11-16T19:46:00Z">
              <w:r w:rsidRPr="00F2481D">
                <w:rPr>
                  <w:rFonts w:ascii="Arial" w:hAnsi="Arial" w:cs="Arial"/>
                  <w:sz w:val="16"/>
                  <w:szCs w:val="16"/>
                </w:rPr>
                <w:t>interior</w:t>
              </w:r>
            </w:ins>
          </w:p>
        </w:tc>
        <w:tc>
          <w:tcPr>
            <w:tcW w:w="2880" w:type="dxa"/>
            <w:shd w:val="clear" w:color="auto" w:fill="auto"/>
          </w:tcPr>
          <w:p w14:paraId="60CC2B8B" w14:textId="77777777" w:rsidR="00B142EC" w:rsidRPr="00F2481D" w:rsidRDefault="00B142EC" w:rsidP="00315639">
            <w:pPr>
              <w:autoSpaceDE w:val="0"/>
              <w:autoSpaceDN w:val="0"/>
              <w:adjustRightInd w:val="0"/>
              <w:rPr>
                <w:ins w:id="456" w:author="Lu Lei (Asst Prof)" w:date="2018-11-16T19:46:00Z"/>
                <w:rFonts w:ascii="Arial" w:hAnsi="Arial" w:cs="Arial"/>
                <w:sz w:val="16"/>
                <w:szCs w:val="16"/>
              </w:rPr>
            </w:pPr>
            <w:ins w:id="457" w:author="Lu Lei (Asst Prof)" w:date="2018-11-16T19:46:00Z">
              <w:r>
                <w:rPr>
                  <w:rFonts w:ascii="Arial" w:hAnsi="Arial" w:cs="Arial"/>
                  <w:sz w:val="16"/>
                  <w:szCs w:val="16"/>
                </w:rPr>
                <w:t>i</w:t>
              </w:r>
              <w:r w:rsidRPr="00F2481D">
                <w:rPr>
                  <w:rFonts w:ascii="Arial" w:hAnsi="Arial" w:cs="Arial"/>
                  <w:sz w:val="16"/>
                  <w:szCs w:val="16"/>
                </w:rPr>
                <w:t>nterior (94</w:t>
              </w:r>
            </w:ins>
            <w:ins w:id="458" w:author="Lu Lei (Asst Prof)" w:date="2018-11-21T10:55:00Z">
              <w:r>
                <w:rPr>
                  <w:rFonts w:ascii="Arial" w:hAnsi="Arial" w:cs="Arial"/>
                  <w:sz w:val="16"/>
                  <w:szCs w:val="16"/>
                </w:rPr>
                <w:t xml:space="preserve"> </w:t>
              </w:r>
            </w:ins>
            <w:ins w:id="459" w:author="Lu Lei (Asst Prof)" w:date="2018-11-16T19:46:00Z">
              <w:r w:rsidRPr="00F2481D">
                <w:rPr>
                  <w:rFonts w:ascii="Arial" w:hAnsi="Arial" w:cs="Arial"/>
                  <w:sz w:val="16"/>
                  <w:szCs w:val="16"/>
                </w:rPr>
                <w:t>%), rim + coated buds + vesicles (6</w:t>
              </w:r>
            </w:ins>
            <w:ins w:id="460" w:author="Lu Lei (Asst Prof)" w:date="2018-11-21T10:55:00Z">
              <w:r>
                <w:rPr>
                  <w:rFonts w:ascii="Arial" w:hAnsi="Arial" w:cs="Arial"/>
                  <w:sz w:val="16"/>
                  <w:szCs w:val="16"/>
                </w:rPr>
                <w:t xml:space="preserve"> </w:t>
              </w:r>
            </w:ins>
            <w:ins w:id="461" w:author="Lu Lei (Asst Prof)" w:date="2018-11-16T19:46:00Z">
              <w:r w:rsidRPr="00F2481D">
                <w:rPr>
                  <w:rFonts w:ascii="Arial" w:hAnsi="Arial" w:cs="Arial"/>
                  <w:sz w:val="16"/>
                  <w:szCs w:val="16"/>
                </w:rPr>
                <w:t>%) (percentage of gold particle total labeling)</w:t>
              </w:r>
            </w:ins>
          </w:p>
        </w:tc>
        <w:tc>
          <w:tcPr>
            <w:tcW w:w="1890" w:type="dxa"/>
            <w:shd w:val="clear" w:color="auto" w:fill="auto"/>
          </w:tcPr>
          <w:p w14:paraId="13AF5AFA" w14:textId="77777777" w:rsidR="00B142EC" w:rsidRPr="00F2481D" w:rsidRDefault="00B142EC" w:rsidP="00315639">
            <w:pPr>
              <w:autoSpaceDE w:val="0"/>
              <w:autoSpaceDN w:val="0"/>
              <w:adjustRightInd w:val="0"/>
              <w:rPr>
                <w:ins w:id="462" w:author="Lu Lei (Asst Prof)" w:date="2018-11-16T19:46:00Z"/>
                <w:rFonts w:ascii="Arial" w:hAnsi="Arial" w:cs="Arial"/>
                <w:sz w:val="16"/>
                <w:szCs w:val="16"/>
              </w:rPr>
            </w:pPr>
            <w:ins w:id="463" w:author="Lu Lei (Asst Prof)" w:date="2018-11-16T19:46:00Z">
              <w:r w:rsidRPr="00F2481D">
                <w:rPr>
                  <w:rFonts w:ascii="Arial" w:hAnsi="Arial" w:cs="Arial"/>
                  <w:sz w:val="16"/>
                  <w:szCs w:val="16"/>
                </w:rPr>
                <w:t xml:space="preserve">Table II </w:t>
              </w:r>
            </w:ins>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PEVuZE5vdGU+PENpdGU+PEF1dGhvcj5NYXJ0aW5lei1NZW5hcmd1ZXo8L0F1dGhvcj48WWVhcj4y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(Martinez-Menarguez et al., 2001)</w:t>
            </w:r>
            <w:r>
              <w:rPr>
                <w:rFonts w:ascii="Arial" w:hAnsi="Arial" w:cs="Arial"/>
                <w:sz w:val="16"/>
                <w:szCs w:val="16"/>
              </w:rPr>
              <w:fldChar w:fldCharType="end"/>
            </w:r>
          </w:p>
        </w:tc>
      </w:tr>
      <w:tr w:rsidR="00B142EC" w:rsidRPr="00F2481D" w14:paraId="64BE0573" w14:textId="77777777" w:rsidTr="00315639">
        <w:trPr>
          <w:trHeight w:val="440"/>
          <w:ins w:id="464" w:author="Lu Lei (Asst Prof)" w:date="2018-11-16T19:46:00Z"/>
        </w:trPr>
        <w:tc>
          <w:tcPr>
            <w:tcW w:w="445" w:type="dxa"/>
            <w:vMerge/>
            <w:shd w:val="clear" w:color="auto" w:fill="auto"/>
          </w:tcPr>
          <w:p w14:paraId="7DCA0B7F" w14:textId="77777777" w:rsidR="00B142EC" w:rsidRPr="00F2481D" w:rsidRDefault="00B142EC" w:rsidP="00315639">
            <w:pPr>
              <w:autoSpaceDE w:val="0"/>
              <w:autoSpaceDN w:val="0"/>
              <w:adjustRightInd w:val="0"/>
              <w:rPr>
                <w:ins w:id="465" w:author="Lu Lei (Asst Prof)" w:date="2018-11-16T19:46:00Z"/>
                <w:rFonts w:ascii="Arial" w:hAnsi="Arial" w:cs="Arial"/>
                <w:sz w:val="16"/>
                <w:szCs w:val="16"/>
              </w:rPr>
            </w:pPr>
          </w:p>
        </w:tc>
        <w:tc>
          <w:tcPr>
            <w:tcW w:w="1260" w:type="dxa"/>
            <w:shd w:val="clear" w:color="auto" w:fill="auto"/>
          </w:tcPr>
          <w:p w14:paraId="4B27F32F" w14:textId="77777777" w:rsidR="00B142EC" w:rsidRPr="00F2481D" w:rsidRDefault="00B142EC" w:rsidP="00315639">
            <w:pPr>
              <w:autoSpaceDE w:val="0"/>
              <w:autoSpaceDN w:val="0"/>
              <w:adjustRightInd w:val="0"/>
              <w:rPr>
                <w:ins w:id="466" w:author="Lu Lei (Asst Prof)" w:date="2018-11-16T19:46:00Z"/>
                <w:rFonts w:ascii="Arial" w:hAnsi="Arial" w:cs="Arial"/>
                <w:sz w:val="16"/>
                <w:szCs w:val="16"/>
              </w:rPr>
            </w:pPr>
            <w:ins w:id="467" w:author="Lu Lei (Asst Prof)" w:date="2018-11-16T19:46:00Z">
              <w:r w:rsidRPr="00F2481D">
                <w:rPr>
                  <w:rFonts w:ascii="Arial" w:hAnsi="Arial" w:cs="Arial"/>
                  <w:sz w:val="16"/>
                  <w:szCs w:val="16"/>
                </w:rPr>
                <w:t>FM4 soluble aggregate</w:t>
              </w:r>
            </w:ins>
          </w:p>
        </w:tc>
        <w:tc>
          <w:tcPr>
            <w:tcW w:w="1170" w:type="dxa"/>
            <w:shd w:val="clear" w:color="auto" w:fill="auto"/>
          </w:tcPr>
          <w:p w14:paraId="56A92937" w14:textId="77777777" w:rsidR="00B142EC" w:rsidRPr="00F2481D" w:rsidRDefault="00B142EC" w:rsidP="00315639">
            <w:pPr>
              <w:autoSpaceDE w:val="0"/>
              <w:autoSpaceDN w:val="0"/>
              <w:adjustRightInd w:val="0"/>
              <w:rPr>
                <w:ins w:id="468" w:author="Lu Lei (Asst Prof)" w:date="2018-11-16T19:46:00Z"/>
                <w:rFonts w:ascii="Arial" w:hAnsi="Arial" w:cs="Arial"/>
                <w:sz w:val="16"/>
                <w:szCs w:val="16"/>
              </w:rPr>
            </w:pPr>
            <w:ins w:id="469" w:author="Lu Lei (Asst Prof)" w:date="2018-11-16T19:46:00Z">
              <w:r w:rsidRPr="00F2481D">
                <w:rPr>
                  <w:rFonts w:ascii="Arial" w:hAnsi="Arial" w:cs="Arial"/>
                  <w:sz w:val="16"/>
                  <w:szCs w:val="16"/>
                </w:rPr>
                <w:t>rim</w:t>
              </w:r>
            </w:ins>
          </w:p>
        </w:tc>
        <w:tc>
          <w:tcPr>
            <w:tcW w:w="1170" w:type="dxa"/>
            <w:shd w:val="clear" w:color="auto" w:fill="auto"/>
          </w:tcPr>
          <w:p w14:paraId="329F0656" w14:textId="77777777" w:rsidR="00B142EC" w:rsidRPr="00F2481D" w:rsidRDefault="00B142EC" w:rsidP="00315639">
            <w:pPr>
              <w:autoSpaceDE w:val="0"/>
              <w:autoSpaceDN w:val="0"/>
              <w:adjustRightInd w:val="0"/>
              <w:rPr>
                <w:ins w:id="470" w:author="Lu Lei (Asst Prof)" w:date="2018-11-16T19:46:00Z"/>
                <w:rFonts w:ascii="Arial" w:hAnsi="Arial" w:cs="Arial"/>
                <w:sz w:val="16"/>
                <w:szCs w:val="16"/>
              </w:rPr>
            </w:pPr>
            <w:ins w:id="471" w:author="Lu Lei (Asst Prof)" w:date="2018-11-16T19:46:00Z">
              <w:r w:rsidRPr="00F2481D">
                <w:rPr>
                  <w:rFonts w:ascii="Arial" w:hAnsi="Arial" w:cs="Arial"/>
                  <w:sz w:val="16"/>
                  <w:szCs w:val="16"/>
                </w:rPr>
                <w:t>rim</w:t>
              </w:r>
            </w:ins>
          </w:p>
        </w:tc>
        <w:tc>
          <w:tcPr>
            <w:tcW w:w="2880" w:type="dxa"/>
            <w:shd w:val="clear" w:color="auto" w:fill="auto"/>
          </w:tcPr>
          <w:p w14:paraId="19C2E58A" w14:textId="77777777" w:rsidR="00B142EC" w:rsidRPr="00F2481D" w:rsidRDefault="00B142EC" w:rsidP="00315639">
            <w:pPr>
              <w:autoSpaceDE w:val="0"/>
              <w:autoSpaceDN w:val="0"/>
              <w:adjustRightInd w:val="0"/>
              <w:rPr>
                <w:ins w:id="472" w:author="Lu Lei (Asst Prof)" w:date="2018-11-16T19:46:00Z"/>
                <w:rFonts w:ascii="Arial" w:hAnsi="Arial" w:cs="Arial"/>
                <w:sz w:val="16"/>
                <w:szCs w:val="16"/>
              </w:rPr>
            </w:pPr>
            <w:ins w:id="473" w:author="Lu Lei (Asst Prof)" w:date="2018-11-16T19:46:00Z">
              <w:r>
                <w:rPr>
                  <w:rFonts w:ascii="Arial" w:hAnsi="Arial" w:cs="Arial"/>
                  <w:sz w:val="16"/>
                  <w:szCs w:val="16"/>
                </w:rPr>
                <w:t>r</w:t>
              </w:r>
              <w:r w:rsidRPr="00F2481D">
                <w:rPr>
                  <w:rFonts w:ascii="Arial" w:hAnsi="Arial" w:cs="Arial"/>
                  <w:sz w:val="16"/>
                  <w:szCs w:val="16"/>
                </w:rPr>
                <w:t>im connecting</w:t>
              </w:r>
              <w:r>
                <w:rPr>
                  <w:rFonts w:ascii="Arial" w:hAnsi="Arial" w:cs="Arial"/>
                  <w:sz w:val="16"/>
                  <w:szCs w:val="16"/>
                </w:rPr>
                <w:t xml:space="preserve"> </w:t>
              </w:r>
              <w:proofErr w:type="spellStart"/>
              <w:r>
                <w:rPr>
                  <w:rFonts w:ascii="Arial" w:hAnsi="Arial" w:cs="Arial"/>
                  <w:sz w:val="16"/>
                  <w:szCs w:val="16"/>
                </w:rPr>
                <w:t>magavesicles</w:t>
              </w:r>
              <w:proofErr w:type="spellEnd"/>
              <w:r>
                <w:rPr>
                  <w:rFonts w:ascii="Arial" w:hAnsi="Arial" w:cs="Arial"/>
                  <w:sz w:val="16"/>
                  <w:szCs w:val="16"/>
                </w:rPr>
                <w:t xml:space="preserve"> </w:t>
              </w:r>
            </w:ins>
          </w:p>
        </w:tc>
        <w:tc>
          <w:tcPr>
            <w:tcW w:w="1890" w:type="dxa"/>
            <w:shd w:val="clear" w:color="auto" w:fill="auto"/>
          </w:tcPr>
          <w:p w14:paraId="64EC9FDE" w14:textId="77777777" w:rsidR="00B142EC" w:rsidRPr="00F2481D" w:rsidRDefault="00B142EC" w:rsidP="00315639">
            <w:pPr>
              <w:autoSpaceDE w:val="0"/>
              <w:autoSpaceDN w:val="0"/>
              <w:adjustRightInd w:val="0"/>
              <w:rPr>
                <w:ins w:id="474" w:author="Lu Lei (Asst Prof)" w:date="2018-11-16T19:46:00Z"/>
                <w:rFonts w:ascii="Arial" w:hAnsi="Arial" w:cs="Arial"/>
                <w:sz w:val="16"/>
                <w:szCs w:val="16"/>
              </w:rPr>
            </w:pPr>
            <w:ins w:id="475" w:author="Lu Lei (Asst Prof)" w:date="2018-11-16T19:46:00Z">
              <w:r w:rsidRPr="00F2481D">
                <w:rPr>
                  <w:rFonts w:ascii="Arial" w:hAnsi="Arial" w:cs="Arial"/>
                  <w:sz w:val="16"/>
                  <w:szCs w:val="16"/>
                </w:rPr>
                <w:t xml:space="preserve">Fig.4 and 5 </w:t>
              </w:r>
            </w:ins>
            <w:r>
              <w:rPr>
                <w:rFonts w:ascii="Arial" w:hAnsi="Arial" w:cs="Arial"/>
                <w:sz w:val="16"/>
                <w:szCs w:val="16"/>
              </w:rPr>
              <w:fldChar w:fldCharType="begin">
                <w:fldData xml:space="preserve">PEVuZE5vdGU+PENpdGU+PEF1dGhvcj5Wb2xjaHVrPC9BdXRob3I+PFllYXI+MjAwMDwvWWVhcj48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</w:fldData>
              </w:fldChar>
            </w:r>
            <w:r>
              <w:rPr>
                <w:rFonts w:ascii="Arial" w:hAnsi="Arial" w:cs="Arial"/>
                <w:sz w:val="16"/>
                <w:szCs w:val="16"/>
              </w:rPr>
              <w:instrText xml:space="preserve"> ADDIN EN.CITE </w:instrText>
            </w:r>
            <w:r>
              <w:rPr>
                <w:rFonts w:ascii="Arial" w:hAnsi="Arial" w:cs="Arial"/>
                <w:sz w:val="16"/>
                <w:szCs w:val="16"/>
              </w:rPr>
              <w:fldChar w:fldCharType="begin">
                <w:fldData xml:space="preserve">PEVuZE5vdGU+PENpdGU+PEF1dGhvcj5Wb2xjaHVrPC9BdXRob3I+PFllYXI+MjAwMDwvWWVhcj48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</w:fldData>
              </w:fldChar>
            </w:r>
            <w:r>
              <w:rPr>
                <w:rFonts w:ascii="Arial" w:hAnsi="Arial" w:cs="Arial"/>
                <w:sz w:val="16"/>
                <w:szCs w:val="16"/>
              </w:rPr>
              <w:instrText xml:space="preserve"> ADDIN EN.CITE.DATA </w:instrText>
            </w:r>
            <w:r>
              <w:rPr>
                <w:rFonts w:ascii="Arial" w:hAnsi="Arial" w:cs="Arial"/>
                <w:sz w:val="16"/>
                <w:szCs w:val="16"/>
              </w:rPr>
            </w:r>
            <w:r>
              <w:rPr>
                <w:rFonts w:ascii="Arial" w:hAnsi="Arial" w:cs="Arial"/>
                <w:sz w:val="16"/>
                <w:szCs w:val="16"/>
              </w:rPr>
              <w:fldChar w:fldCharType="end"/>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(Volchuk et al., 2000)</w:t>
            </w:r>
            <w:r>
              <w:rPr>
                <w:rFonts w:ascii="Arial" w:hAnsi="Arial" w:cs="Arial"/>
                <w:sz w:val="16"/>
                <w:szCs w:val="16"/>
              </w:rPr>
              <w:fldChar w:fldCharType="end"/>
            </w:r>
          </w:p>
        </w:tc>
      </w:tr>
    </w:tbl>
    <w:p w14:paraId="68E40C01" w14:textId="77777777" w:rsidR="00B142EC" w:rsidRDefault="00B142EC" w:rsidP="00B142EC">
      <w:pPr>
        <w:spacing w:line="480" w:lineRule="auto"/>
        <w:rPr>
          <w:ins w:id="476" w:author="Lu Lei (Asst Prof)" w:date="2018-11-16T19:46:00Z"/>
          <w:rFonts w:ascii="Arial" w:eastAsia="Arial" w:hAnsi="Arial" w:cs="Arial"/>
        </w:rPr>
      </w:pPr>
      <w:ins w:id="477" w:author="Lu Lei (Asst Prof)" w:date="2018-11-16T19:46:00Z">
        <w:r>
          <w:rPr>
            <w:rFonts w:ascii="Arial" w:eastAsia="Arial" w:hAnsi="Arial" w:cs="Arial"/>
          </w:rPr>
          <w:br w:type="page"/>
        </w:r>
      </w:ins>
    </w:p>
    <w:p w14:paraId="0FAD6C8A" w14:textId="77777777" w:rsidR="00B142EC" w:rsidRPr="000A5092" w:rsidRDefault="00B142EC" w:rsidP="00B142EC">
      <w:pPr>
        <w:spacing w:line="480" w:lineRule="auto"/>
        <w:rPr>
          <w:ins w:id="478" w:author="lei lu" w:date="2018-11-26T13:02:00Z"/>
          <w:rFonts w:ascii="Arial" w:eastAsia="Arial" w:hAnsi="Arial" w:cs="Arial"/>
          <w:b/>
        </w:rPr>
      </w:pPr>
      <w:ins w:id="479" w:author="lei lu" w:date="2018-11-26T13:02:00Z">
        <w:r w:rsidRPr="000A5092">
          <w:rPr>
            <w:rFonts w:ascii="Arial" w:eastAsia="Arial" w:hAnsi="Arial" w:cs="Arial"/>
            <w:b/>
          </w:rPr>
          <w:lastRenderedPageBreak/>
          <w:t>Supplementary file 3</w:t>
        </w:r>
      </w:ins>
    </w:p>
    <w:p w14:paraId="0B29AC5F" w14:textId="77777777" w:rsidR="00B142EC" w:rsidRPr="00391B17" w:rsidRDefault="00B142EC" w:rsidP="00B142EC">
      <w:pPr>
        <w:spacing w:line="480" w:lineRule="auto"/>
        <w:rPr>
          <w:ins w:id="480" w:author="lei lu" w:date="2018-11-26T13:02:00Z"/>
          <w:rFonts w:ascii="Arial" w:eastAsia="Arial" w:hAnsi="Arial" w:cs="Arial"/>
          <w:rPrChange w:id="481" w:author="lei lu" w:date="2018-11-26T13:02:00Z">
            <w:rPr>
              <w:ins w:id="482" w:author="lei lu" w:date="2018-11-26T13:02:00Z"/>
              <w:rFonts w:ascii="Arial" w:eastAsia="Arial" w:hAnsi="Arial" w:cs="Arial"/>
              <w:b/>
            </w:rPr>
          </w:rPrChange>
        </w:rPr>
      </w:pPr>
      <w:ins w:id="483" w:author="lei lu" w:date="2018-11-26T13:03:00Z">
        <w:r>
          <w:rPr>
            <w:rFonts w:ascii="Arial" w:eastAsia="Arial" w:hAnsi="Arial" w:cs="Arial"/>
          </w:rPr>
          <w:t>The sou</w:t>
        </w:r>
      </w:ins>
      <w:ins w:id="484" w:author="lei lu" w:date="2018-11-26T13:04:00Z">
        <w:r>
          <w:rPr>
            <w:rFonts w:ascii="Arial" w:eastAsia="Arial" w:hAnsi="Arial" w:cs="Arial"/>
          </w:rPr>
          <w:t>rce and cloning method of DNA plasmids used in this study.</w:t>
        </w:r>
      </w:ins>
    </w:p>
    <w:p w14:paraId="58C681DE" w14:textId="77777777" w:rsidR="00B142EC" w:rsidRPr="00391B17" w:rsidRDefault="00B142EC" w:rsidP="00B142EC">
      <w:pPr>
        <w:spacing w:line="480" w:lineRule="auto"/>
        <w:rPr>
          <w:ins w:id="485" w:author="lei lu" w:date="2018-11-26T13:02:00Z"/>
          <w:rFonts w:ascii="Arial" w:eastAsia="Arial" w:hAnsi="Arial" w:cs="Arial"/>
          <w:rPrChange w:id="486" w:author="lei lu" w:date="2018-11-26T13:02:00Z">
            <w:rPr>
              <w:ins w:id="487" w:author="lei lu" w:date="2018-11-26T13:02:00Z"/>
              <w:rFonts w:ascii="Arial" w:eastAsia="Arial" w:hAnsi="Arial" w:cs="Arial"/>
              <w:b/>
            </w:rPr>
          </w:rPrChange>
        </w:rPr>
      </w:pPr>
    </w:p>
    <w:p w14:paraId="5270F4D1" w14:textId="77777777" w:rsidR="00B142EC" w:rsidRPr="003E4A02" w:rsidRDefault="00B142EC" w:rsidP="00B142EC">
      <w:pPr>
        <w:spacing w:line="480" w:lineRule="auto"/>
        <w:rPr>
          <w:ins w:id="488" w:author="Lu Lei (Asst Prof)" w:date="2018-11-15T17:26:00Z"/>
          <w:rFonts w:ascii="Arial" w:eastAsia="Arial" w:hAnsi="Arial" w:cs="Arial"/>
          <w:b/>
        </w:rPr>
      </w:pPr>
      <w:ins w:id="489" w:author="lei lu" w:date="2018-11-26T11:50:00Z">
        <w:r w:rsidRPr="003E4A02">
          <w:rPr>
            <w:rFonts w:ascii="Arial" w:eastAsia="Arial" w:hAnsi="Arial" w:cs="Arial"/>
            <w:b/>
          </w:rPr>
          <w:t xml:space="preserve">Supplementary file </w:t>
        </w:r>
      </w:ins>
      <w:ins w:id="490" w:author="Lu Lei (Asst Prof)" w:date="2018-11-15T17:25:00Z">
        <w:del w:id="491" w:author="lei lu" w:date="2018-11-26T11:50:00Z">
          <w:r w:rsidRPr="003E4A02" w:rsidDel="00B812EE">
            <w:rPr>
              <w:rFonts w:ascii="Arial" w:eastAsia="Arial" w:hAnsi="Arial" w:cs="Arial"/>
              <w:b/>
            </w:rPr>
            <w:delText xml:space="preserve">Appendix </w:delText>
          </w:r>
        </w:del>
      </w:ins>
      <w:ins w:id="492" w:author="lei lu" w:date="2018-11-26T13:05:00Z">
        <w:r>
          <w:rPr>
            <w:rFonts w:ascii="Arial" w:eastAsia="Arial" w:hAnsi="Arial" w:cs="Arial"/>
            <w:b/>
          </w:rPr>
          <w:t>4</w:t>
        </w:r>
      </w:ins>
      <w:ins w:id="493" w:author="Lu Lei (Asst Prof)" w:date="2018-11-16T19:45:00Z">
        <w:del w:id="494" w:author="lei lu" w:date="2018-11-26T11:51:00Z">
          <w:r w:rsidRPr="003E4A02" w:rsidDel="00B812EE">
            <w:rPr>
              <w:rFonts w:ascii="Arial" w:eastAsia="Arial" w:hAnsi="Arial" w:cs="Arial"/>
              <w:b/>
            </w:rPr>
            <w:delText>2</w:delText>
          </w:r>
        </w:del>
      </w:ins>
    </w:p>
    <w:p w14:paraId="526CE797" w14:textId="77777777" w:rsidR="00B142EC" w:rsidRPr="003E4A02" w:rsidRDefault="00B142EC" w:rsidP="00B142EC">
      <w:pPr>
        <w:spacing w:line="480" w:lineRule="auto"/>
        <w:rPr>
          <w:ins w:id="495" w:author="Lu Lei (Asst Prof)" w:date="2018-11-15T17:53:00Z"/>
          <w:rFonts w:ascii="Arial" w:hAnsi="Arial" w:cs="Arial"/>
          <w:rPrChange w:id="496" w:author="lei lu" w:date="2018-11-26T12:29:00Z">
            <w:rPr>
              <w:ins w:id="497" w:author="Lu Lei (Asst Prof)" w:date="2018-11-15T17:53:00Z"/>
            </w:rPr>
          </w:rPrChange>
        </w:rPr>
      </w:pPr>
      <w:ins w:id="498" w:author="Lu Lei (Asst Prof)" w:date="2018-11-15T17:26:00Z">
        <w:r w:rsidRPr="003E4A02">
          <w:rPr>
            <w:rFonts w:ascii="Arial" w:eastAsia="Arial" w:hAnsi="Arial" w:cs="Arial"/>
          </w:rPr>
          <w:t>Fiji macro “</w:t>
        </w:r>
      </w:ins>
      <w:proofErr w:type="spellStart"/>
      <w:ins w:id="499" w:author="Lu Lei (Asst Prof)" w:date="2018-11-15T17:51:00Z">
        <w:r w:rsidRPr="003E4A02">
          <w:rPr>
            <w:rFonts w:ascii="Arial" w:hAnsi="Arial" w:cs="Arial"/>
            <w:rPrChange w:id="500" w:author="lei lu" w:date="2018-11-26T12:29:00Z">
              <w:rPr/>
            </w:rPrChange>
          </w:rPr>
          <w:t>Gyradius</w:t>
        </w:r>
        <w:proofErr w:type="spellEnd"/>
        <w:r w:rsidRPr="003E4A02">
          <w:rPr>
            <w:rFonts w:ascii="Arial" w:hAnsi="Arial" w:cs="Arial"/>
            <w:rPrChange w:id="501" w:author="lei lu" w:date="2018-11-26T12:29:00Z">
              <w:rPr/>
            </w:rPrChange>
          </w:rPr>
          <w:t xml:space="preserve"> and intensity </w:t>
        </w:r>
        <w:proofErr w:type="spellStart"/>
        <w:r w:rsidRPr="003E4A02">
          <w:rPr>
            <w:rFonts w:ascii="Arial" w:hAnsi="Arial" w:cs="Arial"/>
            <w:rPrChange w:id="502" w:author="lei lu" w:date="2018-11-26T12:29:00Z">
              <w:rPr/>
            </w:rPrChange>
          </w:rPr>
          <w:t>normalization.ijm</w:t>
        </w:r>
        <w:proofErr w:type="spellEnd"/>
        <w:r w:rsidRPr="003E4A02">
          <w:rPr>
            <w:rFonts w:ascii="Arial" w:hAnsi="Arial" w:cs="Arial"/>
            <w:rPrChange w:id="503" w:author="lei lu" w:date="2018-11-26T12:29:00Z">
              <w:rPr/>
            </w:rPrChange>
          </w:rPr>
          <w:t>”.</w:t>
        </w:r>
      </w:ins>
    </w:p>
    <w:p w14:paraId="36FD7AC0" w14:textId="77777777" w:rsidR="00B142EC" w:rsidRPr="003E4A02" w:rsidRDefault="00B142EC" w:rsidP="00B142EC">
      <w:pPr>
        <w:spacing w:line="480" w:lineRule="auto"/>
        <w:rPr>
          <w:ins w:id="504" w:author="Lu Lei (Asst Prof)" w:date="2018-11-15T17:25:00Z"/>
          <w:rFonts w:ascii="Arial" w:eastAsia="Arial" w:hAnsi="Arial" w:cs="Arial"/>
        </w:rPr>
      </w:pPr>
    </w:p>
    <w:p w14:paraId="355AEAFF" w14:textId="77777777" w:rsidR="00B142EC" w:rsidRPr="000A0E1A" w:rsidRDefault="00B142EC" w:rsidP="00B142EC">
      <w:pPr>
        <w:spacing w:line="480" w:lineRule="auto"/>
        <w:rPr>
          <w:ins w:id="505" w:author="Lu Lei (Asst Prof)" w:date="2018-11-15T17:51:00Z"/>
          <w:rFonts w:ascii="Arial" w:eastAsia="Arial" w:hAnsi="Arial" w:cs="Arial"/>
          <w:b/>
        </w:rPr>
      </w:pPr>
      <w:bookmarkStart w:id="506" w:name="_Hlk530996471"/>
      <w:ins w:id="507" w:author="lei lu" w:date="2018-11-26T11:51:00Z">
        <w:r>
          <w:rPr>
            <w:rFonts w:ascii="Arial" w:eastAsia="Arial" w:hAnsi="Arial" w:cs="Arial"/>
            <w:b/>
          </w:rPr>
          <w:t>Supplementary file</w:t>
        </w:r>
      </w:ins>
      <w:ins w:id="508" w:author="lei lu" w:date="2018-11-26T13:05:00Z">
        <w:r>
          <w:rPr>
            <w:rFonts w:ascii="Arial" w:eastAsia="Arial" w:hAnsi="Arial" w:cs="Arial"/>
            <w:b/>
          </w:rPr>
          <w:t xml:space="preserve"> 5</w:t>
        </w:r>
      </w:ins>
      <w:ins w:id="509" w:author="Lu Lei (Asst Prof)" w:date="2018-11-15T17:25:00Z">
        <w:del w:id="510" w:author="lei lu" w:date="2018-11-26T11:51:00Z">
          <w:r w:rsidRPr="000A0E1A" w:rsidDel="00B812EE">
            <w:rPr>
              <w:rFonts w:ascii="Arial" w:eastAsia="Arial" w:hAnsi="Arial" w:cs="Arial"/>
              <w:b/>
            </w:rPr>
            <w:delText xml:space="preserve">Appendix </w:delText>
          </w:r>
        </w:del>
      </w:ins>
      <w:ins w:id="511" w:author="Lu Lei (Asst Prof)" w:date="2018-11-16T19:45:00Z">
        <w:del w:id="512" w:author="lei lu" w:date="2018-11-26T11:51:00Z">
          <w:r w:rsidDel="00B812EE">
            <w:rPr>
              <w:rFonts w:ascii="Arial" w:eastAsia="Arial" w:hAnsi="Arial" w:cs="Arial"/>
              <w:b/>
            </w:rPr>
            <w:delText>3</w:delText>
          </w:r>
        </w:del>
      </w:ins>
    </w:p>
    <w:bookmarkEnd w:id="506"/>
    <w:p w14:paraId="7BF60AE8" w14:textId="77777777" w:rsidR="00B142EC" w:rsidRDefault="00B142EC" w:rsidP="00B142EC">
      <w:pPr>
        <w:spacing w:line="480" w:lineRule="auto"/>
        <w:rPr>
          <w:ins w:id="513" w:author="Lu Lei (Asst Prof)" w:date="2018-11-15T17:53:00Z"/>
          <w:rFonts w:ascii="Arial" w:hAnsi="Arial" w:cs="Arial"/>
        </w:rPr>
      </w:pPr>
      <w:ins w:id="514" w:author="Lu Lei (Asst Prof)" w:date="2018-11-15T17:51:00Z">
        <w:r>
          <w:rPr>
            <w:rFonts w:ascii="Arial" w:hAnsi="Arial" w:cs="Arial"/>
          </w:rPr>
          <w:t xml:space="preserve">Fiji macro </w:t>
        </w:r>
        <w:r w:rsidRPr="00104F30">
          <w:rPr>
            <w:rFonts w:ascii="Arial" w:hAnsi="Arial" w:cs="Arial"/>
          </w:rPr>
          <w:t xml:space="preserve">“Golgi mini-stack </w:t>
        </w:r>
        <w:proofErr w:type="spellStart"/>
        <w:r w:rsidRPr="00104F30">
          <w:rPr>
            <w:rFonts w:ascii="Arial" w:hAnsi="Arial" w:cs="Arial"/>
          </w:rPr>
          <w:t>alignment.ijm</w:t>
        </w:r>
        <w:proofErr w:type="spellEnd"/>
        <w:r w:rsidRPr="00104F30">
          <w:rPr>
            <w:rFonts w:ascii="Arial" w:hAnsi="Arial" w:cs="Arial"/>
          </w:rPr>
          <w:t>”</w:t>
        </w:r>
        <w:r>
          <w:rPr>
            <w:rFonts w:ascii="Arial" w:hAnsi="Arial" w:cs="Arial"/>
          </w:rPr>
          <w:t>.</w:t>
        </w:r>
      </w:ins>
    </w:p>
    <w:p w14:paraId="290D510E" w14:textId="77777777" w:rsidR="00B142EC" w:rsidRPr="00104F30" w:rsidRDefault="00B142EC" w:rsidP="00B142EC">
      <w:pPr>
        <w:spacing w:line="480" w:lineRule="auto"/>
        <w:rPr>
          <w:ins w:id="515" w:author="Lu Lei (Asst Prof)" w:date="2018-11-15T17:51:00Z"/>
          <w:rFonts w:ascii="Arial" w:hAnsi="Arial" w:cs="Arial"/>
        </w:rPr>
      </w:pPr>
    </w:p>
    <w:p w14:paraId="7EEB59C7" w14:textId="77777777" w:rsidR="00B142EC" w:rsidRPr="000A0E1A" w:rsidRDefault="00B142EC" w:rsidP="00B142EC">
      <w:pPr>
        <w:spacing w:line="480" w:lineRule="auto"/>
        <w:rPr>
          <w:ins w:id="516" w:author="lei lu" w:date="2018-11-26T11:52:00Z"/>
          <w:rFonts w:ascii="Arial" w:eastAsia="Arial" w:hAnsi="Arial" w:cs="Arial"/>
          <w:b/>
        </w:rPr>
      </w:pPr>
      <w:ins w:id="517" w:author="lei lu" w:date="2018-11-26T11:52:00Z">
        <w:r>
          <w:rPr>
            <w:rFonts w:ascii="Arial" w:eastAsia="Arial" w:hAnsi="Arial" w:cs="Arial"/>
            <w:b/>
          </w:rPr>
          <w:t xml:space="preserve">Supplementary file </w:t>
        </w:r>
      </w:ins>
      <w:ins w:id="518" w:author="lei lu" w:date="2018-11-26T13:06:00Z">
        <w:r>
          <w:rPr>
            <w:rFonts w:ascii="Arial" w:eastAsia="Arial" w:hAnsi="Arial" w:cs="Arial"/>
            <w:b/>
          </w:rPr>
          <w:t>6</w:t>
        </w:r>
      </w:ins>
    </w:p>
    <w:p w14:paraId="25E02360" w14:textId="77777777" w:rsidR="00B142EC" w:rsidRPr="000A0E1A" w:rsidDel="00B812EE" w:rsidRDefault="00B142EC" w:rsidP="00B142EC">
      <w:pPr>
        <w:spacing w:line="480" w:lineRule="auto"/>
        <w:rPr>
          <w:ins w:id="519" w:author="Lu Lei (Asst Prof)" w:date="2018-11-15T17:25:00Z"/>
          <w:del w:id="520" w:author="lei lu" w:date="2018-11-26T11:52:00Z"/>
          <w:rFonts w:ascii="Arial" w:eastAsia="Arial" w:hAnsi="Arial" w:cs="Arial"/>
          <w:b/>
        </w:rPr>
      </w:pPr>
      <w:ins w:id="521" w:author="Lu Lei (Asst Prof)" w:date="2018-11-15T17:25:00Z">
        <w:del w:id="522" w:author="lei lu" w:date="2018-11-26T11:52:00Z">
          <w:r w:rsidRPr="000A0E1A" w:rsidDel="00B812EE">
            <w:rPr>
              <w:rFonts w:ascii="Arial" w:eastAsia="Arial" w:hAnsi="Arial" w:cs="Arial"/>
              <w:b/>
            </w:rPr>
            <w:delText xml:space="preserve">Appendix </w:delText>
          </w:r>
        </w:del>
      </w:ins>
      <w:ins w:id="523" w:author="Lu Lei (Asst Prof)" w:date="2018-11-16T19:45:00Z">
        <w:del w:id="524" w:author="lei lu" w:date="2018-11-26T11:52:00Z">
          <w:r w:rsidDel="00B812EE">
            <w:rPr>
              <w:rFonts w:ascii="Arial" w:eastAsia="Arial" w:hAnsi="Arial" w:cs="Arial"/>
              <w:b/>
            </w:rPr>
            <w:delText>4</w:delText>
          </w:r>
        </w:del>
      </w:ins>
    </w:p>
    <w:p w14:paraId="22B9EBEC" w14:textId="77777777" w:rsidR="00B142EC" w:rsidRDefault="00B142EC" w:rsidP="00B142EC">
      <w:pPr>
        <w:spacing w:line="480" w:lineRule="auto"/>
        <w:rPr>
          <w:ins w:id="525" w:author="Lu Lei (Asst Prof)" w:date="2018-11-15T17:53:00Z"/>
          <w:rFonts w:ascii="Arial" w:hAnsi="Arial" w:cs="Arial"/>
        </w:rPr>
      </w:pPr>
      <w:ins w:id="526" w:author="Lu Lei (Asst Prof)" w:date="2018-11-15T17:52:00Z">
        <w:r>
          <w:rPr>
            <w:rFonts w:ascii="Arial" w:hAnsi="Arial" w:cs="Arial"/>
          </w:rPr>
          <w:t xml:space="preserve">Fiji macro </w:t>
        </w:r>
        <w:r w:rsidRPr="00104F30">
          <w:rPr>
            <w:rFonts w:ascii="Arial" w:hAnsi="Arial" w:cs="Arial"/>
          </w:rPr>
          <w:t xml:space="preserve">“Radial mean intensity </w:t>
        </w:r>
        <w:proofErr w:type="spellStart"/>
        <w:r w:rsidRPr="00104F30">
          <w:rPr>
            <w:rFonts w:ascii="Arial" w:hAnsi="Arial" w:cs="Arial"/>
          </w:rPr>
          <w:t>profile.ijm</w:t>
        </w:r>
        <w:proofErr w:type="spellEnd"/>
        <w:r w:rsidRPr="00104F30">
          <w:rPr>
            <w:rFonts w:ascii="Arial" w:hAnsi="Arial" w:cs="Arial"/>
          </w:rPr>
          <w:t>”</w:t>
        </w:r>
        <w:r>
          <w:rPr>
            <w:rFonts w:ascii="Arial" w:hAnsi="Arial" w:cs="Arial"/>
          </w:rPr>
          <w:t>.</w:t>
        </w:r>
      </w:ins>
    </w:p>
    <w:p w14:paraId="519C929A" w14:textId="77777777" w:rsidR="00B142EC" w:rsidRDefault="00B142EC" w:rsidP="00B142EC">
      <w:pPr>
        <w:spacing w:line="480" w:lineRule="auto"/>
        <w:rPr>
          <w:ins w:id="527" w:author="Lu Lei (Asst Prof)" w:date="2018-11-15T17:53:00Z"/>
          <w:rFonts w:ascii="Arial" w:hAnsi="Arial" w:cs="Arial"/>
        </w:rPr>
      </w:pPr>
    </w:p>
    <w:p w14:paraId="7EB0FDED" w14:textId="77777777" w:rsidR="00B142EC" w:rsidRPr="000A0E1A" w:rsidRDefault="00B142EC" w:rsidP="00B142EC">
      <w:pPr>
        <w:spacing w:line="480" w:lineRule="auto"/>
        <w:rPr>
          <w:ins w:id="528" w:author="lei lu" w:date="2018-11-26T11:52:00Z"/>
          <w:rFonts w:ascii="Arial" w:eastAsia="Arial" w:hAnsi="Arial" w:cs="Arial"/>
          <w:b/>
        </w:rPr>
      </w:pPr>
      <w:ins w:id="529" w:author="lei lu" w:date="2018-11-26T11:52:00Z">
        <w:r>
          <w:rPr>
            <w:rFonts w:ascii="Arial" w:eastAsia="Arial" w:hAnsi="Arial" w:cs="Arial"/>
            <w:b/>
          </w:rPr>
          <w:t xml:space="preserve">Supplementary file </w:t>
        </w:r>
      </w:ins>
      <w:ins w:id="530" w:author="lei lu" w:date="2018-11-26T13:06:00Z">
        <w:r>
          <w:rPr>
            <w:rFonts w:ascii="Arial" w:eastAsia="Arial" w:hAnsi="Arial" w:cs="Arial"/>
            <w:b/>
          </w:rPr>
          <w:t>7</w:t>
        </w:r>
      </w:ins>
    </w:p>
    <w:p w14:paraId="670A6116" w14:textId="77777777" w:rsidR="00B142EC" w:rsidRPr="000A0E1A" w:rsidDel="00B812EE" w:rsidRDefault="00B142EC" w:rsidP="00B142EC">
      <w:pPr>
        <w:spacing w:line="480" w:lineRule="auto"/>
        <w:rPr>
          <w:ins w:id="531" w:author="Lu Lei (Asst Prof)" w:date="2018-11-15T17:53:00Z"/>
          <w:del w:id="532" w:author="lei lu" w:date="2018-11-26T11:52:00Z"/>
          <w:rFonts w:ascii="Arial" w:hAnsi="Arial" w:cs="Arial"/>
          <w:b/>
        </w:rPr>
      </w:pPr>
      <w:ins w:id="533" w:author="Lu Lei (Asst Prof)" w:date="2018-11-15T17:53:00Z">
        <w:del w:id="534" w:author="lei lu" w:date="2018-11-26T11:52:00Z">
          <w:r w:rsidRPr="000A0E1A" w:rsidDel="00B812EE">
            <w:rPr>
              <w:rFonts w:ascii="Arial" w:hAnsi="Arial" w:cs="Arial"/>
              <w:b/>
            </w:rPr>
            <w:delText xml:space="preserve">Appendix </w:delText>
          </w:r>
        </w:del>
      </w:ins>
      <w:ins w:id="535" w:author="Lu Lei (Asst Prof)" w:date="2018-11-16T19:45:00Z">
        <w:del w:id="536" w:author="lei lu" w:date="2018-11-26T11:52:00Z">
          <w:r w:rsidDel="00B812EE">
            <w:rPr>
              <w:rFonts w:ascii="Arial" w:hAnsi="Arial" w:cs="Arial"/>
              <w:b/>
            </w:rPr>
            <w:delText>5</w:delText>
          </w:r>
        </w:del>
      </w:ins>
    </w:p>
    <w:p w14:paraId="143B69BA" w14:textId="77777777" w:rsidR="00B142EC" w:rsidRDefault="00B142EC" w:rsidP="00B142EC">
      <w:pPr>
        <w:spacing w:line="480" w:lineRule="auto"/>
        <w:rPr>
          <w:ins w:id="537" w:author="Lu Lei (Asst Prof)" w:date="2018-11-21T10:56:00Z"/>
          <w:rFonts w:ascii="Arial" w:hAnsi="Arial" w:cs="Arial"/>
        </w:rPr>
      </w:pPr>
      <w:ins w:id="538" w:author="Lu Lei (Asst Prof)" w:date="2018-11-21T10:58:00Z">
        <w:r>
          <w:rPr>
            <w:rFonts w:ascii="Arial" w:hAnsi="Arial" w:cs="Arial"/>
          </w:rPr>
          <w:t>Protocol</w:t>
        </w:r>
      </w:ins>
      <w:ins w:id="539" w:author="Lu Lei (Asst Prof)" w:date="2018-11-21T10:56:00Z">
        <w:r>
          <w:rPr>
            <w:rFonts w:ascii="Arial" w:hAnsi="Arial" w:cs="Arial"/>
          </w:rPr>
          <w:t xml:space="preserve"> for </w:t>
        </w:r>
        <w:proofErr w:type="spellStart"/>
        <w:r>
          <w:rPr>
            <w:rFonts w:ascii="Arial" w:hAnsi="Arial" w:cs="Arial"/>
          </w:rPr>
          <w:t>en</w:t>
        </w:r>
        <w:proofErr w:type="spellEnd"/>
        <w:r>
          <w:rPr>
            <w:rFonts w:ascii="Arial" w:hAnsi="Arial" w:cs="Arial"/>
          </w:rPr>
          <w:t xml:space="preserve"> face averaging and radial mean intensity </w:t>
        </w:r>
      </w:ins>
      <w:ins w:id="540" w:author="Lu Lei (Asst Prof)" w:date="2018-11-21T10:57:00Z">
        <w:r>
          <w:rPr>
            <w:rFonts w:ascii="Arial" w:hAnsi="Arial" w:cs="Arial"/>
          </w:rPr>
          <w:t>profile</w:t>
        </w:r>
      </w:ins>
    </w:p>
    <w:p w14:paraId="4653CB27" w14:textId="77777777" w:rsidR="00B142EC" w:rsidRPr="00104F30" w:rsidRDefault="00B142EC" w:rsidP="00B142EC">
      <w:pPr>
        <w:spacing w:line="480" w:lineRule="auto"/>
        <w:rPr>
          <w:ins w:id="541" w:author="Lu Lei (Asst Prof)" w:date="2018-11-16T19:47:00Z"/>
          <w:rFonts w:ascii="Arial" w:hAnsi="Arial" w:cs="Arial"/>
        </w:rPr>
      </w:pPr>
      <w:ins w:id="542" w:author="Lu Lei (Asst Prof)" w:date="2018-11-21T10:59:00Z">
        <w:r>
          <w:rPr>
            <w:rFonts w:ascii="Arial" w:hAnsi="Arial" w:cs="Arial"/>
          </w:rPr>
          <w:t>I</w:t>
        </w:r>
        <w:r>
          <w:rPr>
            <w:rFonts w:ascii="Arial" w:hAnsi="Arial" w:cs="Arial"/>
          </w:rPr>
          <w:tab/>
        </w:r>
      </w:ins>
      <w:ins w:id="543" w:author="Lu Lei (Asst Prof)" w:date="2018-11-21T11:01:00Z">
        <w:r w:rsidRPr="00104F30">
          <w:rPr>
            <w:rFonts w:ascii="Arial" w:hAnsi="Arial" w:cs="Arial"/>
          </w:rPr>
          <w:t>install</w:t>
        </w:r>
      </w:ins>
      <w:ins w:id="544" w:author="Lu Lei (Asst Prof)" w:date="2018-11-16T19:47:00Z">
        <w:r w:rsidRPr="00104F30">
          <w:rPr>
            <w:rFonts w:ascii="Arial" w:hAnsi="Arial" w:cs="Arial"/>
          </w:rPr>
          <w:t xml:space="preserve"> the following three macros in Fiji (Plugins-&gt;Macros-&gt;Install)</w:t>
        </w:r>
      </w:ins>
      <w:ins w:id="545" w:author="Lu Lei (Asst Prof)" w:date="2018-11-21T11:00:00Z">
        <w:r>
          <w:rPr>
            <w:rFonts w:ascii="Arial" w:hAnsi="Arial" w:cs="Arial"/>
          </w:rPr>
          <w:t>.</w:t>
        </w:r>
      </w:ins>
    </w:p>
    <w:p w14:paraId="17A5750E" w14:textId="77777777" w:rsidR="00B142EC" w:rsidRPr="000A0E1A" w:rsidRDefault="00B142EC" w:rsidP="00B142EC">
      <w:pPr>
        <w:pStyle w:val="ListParagraph"/>
        <w:numPr>
          <w:ilvl w:val="0"/>
          <w:numId w:val="3"/>
        </w:numPr>
        <w:spacing w:line="480" w:lineRule="auto"/>
        <w:ind w:left="1080" w:hanging="720"/>
        <w:rPr>
          <w:ins w:id="546" w:author="Lu Lei (Asst Prof)" w:date="2018-11-16T19:47:00Z"/>
        </w:rPr>
      </w:pPr>
      <w:ins w:id="547" w:author="Lu Lei (Asst Prof)" w:date="2018-11-16T19:47:00Z">
        <w:r w:rsidRPr="000A0E1A">
          <w:t>Macro “</w:t>
        </w:r>
        <w:proofErr w:type="spellStart"/>
        <w:r w:rsidRPr="000A0E1A">
          <w:t>Gyradius</w:t>
        </w:r>
        <w:proofErr w:type="spellEnd"/>
        <w:r w:rsidRPr="000A0E1A">
          <w:t xml:space="preserve"> and intensity </w:t>
        </w:r>
        <w:proofErr w:type="spellStart"/>
        <w:r w:rsidRPr="000A0E1A">
          <w:t>normalization.ijm</w:t>
        </w:r>
        <w:proofErr w:type="spellEnd"/>
        <w:r w:rsidRPr="000A0E1A">
          <w:t>”</w:t>
        </w:r>
      </w:ins>
    </w:p>
    <w:p w14:paraId="4188646A" w14:textId="77777777" w:rsidR="00B142EC" w:rsidRPr="000A0E1A" w:rsidRDefault="00B142EC" w:rsidP="00B142EC">
      <w:pPr>
        <w:pStyle w:val="ListParagraph"/>
        <w:numPr>
          <w:ilvl w:val="0"/>
          <w:numId w:val="3"/>
        </w:numPr>
        <w:spacing w:line="480" w:lineRule="auto"/>
        <w:ind w:left="1080" w:hanging="720"/>
        <w:rPr>
          <w:ins w:id="548" w:author="Lu Lei (Asst Prof)" w:date="2018-11-16T19:47:00Z"/>
        </w:rPr>
      </w:pPr>
      <w:ins w:id="549" w:author="Lu Lei (Asst Prof)" w:date="2018-11-16T19:47:00Z">
        <w:r w:rsidRPr="000A0E1A">
          <w:t xml:space="preserve">Macro “Golgi mini-stack </w:t>
        </w:r>
        <w:proofErr w:type="spellStart"/>
        <w:r w:rsidRPr="000A0E1A">
          <w:t>alignment.ijm</w:t>
        </w:r>
        <w:proofErr w:type="spellEnd"/>
        <w:r w:rsidRPr="000A0E1A">
          <w:t>”</w:t>
        </w:r>
      </w:ins>
    </w:p>
    <w:p w14:paraId="2881178B" w14:textId="77777777" w:rsidR="00B142EC" w:rsidRPr="000A0E1A" w:rsidRDefault="00B142EC" w:rsidP="00B142EC">
      <w:pPr>
        <w:pStyle w:val="ListParagraph"/>
        <w:numPr>
          <w:ilvl w:val="0"/>
          <w:numId w:val="3"/>
        </w:numPr>
        <w:spacing w:line="480" w:lineRule="auto"/>
        <w:ind w:left="1080" w:hanging="720"/>
        <w:rPr>
          <w:ins w:id="550" w:author="Lu Lei (Asst Prof)" w:date="2018-11-16T19:47:00Z"/>
        </w:rPr>
      </w:pPr>
      <w:ins w:id="551" w:author="Lu Lei (Asst Prof)" w:date="2018-11-16T19:47:00Z">
        <w:r w:rsidRPr="000A0E1A">
          <w:t xml:space="preserve">Macro “Radial mean intensity </w:t>
        </w:r>
        <w:proofErr w:type="spellStart"/>
        <w:r w:rsidRPr="000A0E1A">
          <w:t>profile.ijm</w:t>
        </w:r>
        <w:proofErr w:type="spellEnd"/>
        <w:r w:rsidRPr="000A0E1A">
          <w:t>”</w:t>
        </w:r>
      </w:ins>
    </w:p>
    <w:p w14:paraId="7B70EB96" w14:textId="77777777" w:rsidR="00B142EC" w:rsidRPr="00104F30" w:rsidRDefault="00B142EC" w:rsidP="00B142EC">
      <w:pPr>
        <w:spacing w:line="480" w:lineRule="auto"/>
        <w:rPr>
          <w:ins w:id="552" w:author="Lu Lei (Asst Prof)" w:date="2018-11-16T19:47:00Z"/>
          <w:rFonts w:ascii="Arial" w:hAnsi="Arial" w:cs="Arial"/>
        </w:rPr>
      </w:pPr>
      <w:ins w:id="553" w:author="Lu Lei (Asst Prof)" w:date="2018-11-21T10:59:00Z">
        <w:r>
          <w:rPr>
            <w:rFonts w:ascii="Arial" w:hAnsi="Arial" w:cs="Arial"/>
          </w:rPr>
          <w:t>II</w:t>
        </w:r>
        <w:r>
          <w:rPr>
            <w:rFonts w:ascii="Arial" w:hAnsi="Arial" w:cs="Arial"/>
          </w:rPr>
          <w:tab/>
        </w:r>
      </w:ins>
      <w:ins w:id="554" w:author="Lu Lei (Asst Prof)" w:date="2018-11-16T19:47:00Z">
        <w:r w:rsidRPr="00104F30">
          <w:rPr>
            <w:rFonts w:ascii="Arial" w:hAnsi="Arial" w:cs="Arial"/>
          </w:rPr>
          <w:t xml:space="preserve">Steps to average </w:t>
        </w:r>
        <w:proofErr w:type="spellStart"/>
        <w:r w:rsidRPr="00104F30">
          <w:rPr>
            <w:rFonts w:ascii="Arial" w:hAnsi="Arial" w:cs="Arial"/>
          </w:rPr>
          <w:t>en</w:t>
        </w:r>
        <w:proofErr w:type="spellEnd"/>
        <w:r w:rsidRPr="00104F30">
          <w:rPr>
            <w:rFonts w:ascii="Arial" w:hAnsi="Arial" w:cs="Arial"/>
          </w:rPr>
          <w:t xml:space="preserve"> face view images:</w:t>
        </w:r>
      </w:ins>
    </w:p>
    <w:p w14:paraId="360ACD42"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55" w:author="Lu Lei (Asst Prof)" w:date="2018-11-16T19:47:00Z"/>
          <w:rFonts w:ascii="Arial" w:hAnsi="Arial" w:cs="Arial"/>
        </w:rPr>
      </w:pPr>
      <w:ins w:id="556" w:author="Lu Lei (Asst Prof)" w:date="2018-11-16T19:47:00Z">
        <w:r w:rsidRPr="00104F30">
          <w:rPr>
            <w:rFonts w:ascii="Arial" w:hAnsi="Arial" w:cs="Arial"/>
          </w:rPr>
          <w:t>Acquire 2D multi-color images of Golgi mini-stacks. Giantin must be co-stained.</w:t>
        </w:r>
      </w:ins>
    </w:p>
    <w:p w14:paraId="577128E1"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57" w:author="Lu Lei (Asst Prof)" w:date="2018-11-16T19:47:00Z"/>
          <w:rFonts w:ascii="Arial" w:hAnsi="Arial" w:cs="Arial"/>
        </w:rPr>
      </w:pPr>
      <w:ins w:id="558" w:author="Lu Lei (Asst Prof)" w:date="2018-11-16T19:47:00Z">
        <w:r w:rsidRPr="00104F30">
          <w:rPr>
            <w:rFonts w:ascii="Arial" w:hAnsi="Arial" w:cs="Arial"/>
          </w:rPr>
          <w:t xml:space="preserve">Crop an </w:t>
        </w:r>
        <w:proofErr w:type="spellStart"/>
        <w:r w:rsidRPr="00104F30">
          <w:rPr>
            <w:rFonts w:ascii="Arial" w:hAnsi="Arial" w:cs="Arial"/>
          </w:rPr>
          <w:t>en</w:t>
        </w:r>
        <w:proofErr w:type="spellEnd"/>
        <w:r w:rsidRPr="00104F30">
          <w:rPr>
            <w:rFonts w:ascii="Arial" w:hAnsi="Arial" w:cs="Arial"/>
          </w:rPr>
          <w:t xml:space="preserve"> face view of a Golgi mini-stack in a square in Fiji.</w:t>
        </w:r>
      </w:ins>
    </w:p>
    <w:p w14:paraId="2B3A19A7"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59" w:author="Lu Lei (Asst Prof)" w:date="2018-11-16T19:47:00Z"/>
          <w:rFonts w:ascii="Arial" w:hAnsi="Arial" w:cs="Arial"/>
        </w:rPr>
      </w:pPr>
      <w:ins w:id="560" w:author="Lu Lei (Asst Prof)" w:date="2018-11-16T19:47:00Z">
        <w:r w:rsidRPr="00104F30">
          <w:rPr>
            <w:rFonts w:ascii="Arial" w:hAnsi="Arial" w:cs="Arial"/>
          </w:rPr>
          <w:lastRenderedPageBreak/>
          <w:t>Subtract the background so that all background pixel values are 0.</w:t>
        </w:r>
      </w:ins>
    </w:p>
    <w:p w14:paraId="6EF6F44E"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61" w:author="Lu Lei (Asst Prof)" w:date="2018-11-16T19:47:00Z"/>
          <w:rFonts w:ascii="Arial" w:hAnsi="Arial" w:cs="Arial"/>
        </w:rPr>
      </w:pPr>
      <w:ins w:id="562" w:author="Lu Lei (Asst Prof)" w:date="2018-11-16T19:47:00Z">
        <w:r w:rsidRPr="00104F30">
          <w:rPr>
            <w:rFonts w:ascii="Arial" w:hAnsi="Arial" w:cs="Arial"/>
          </w:rPr>
          <w:t xml:space="preserve">Save it </w:t>
        </w:r>
      </w:ins>
      <w:ins w:id="563" w:author="Lu Lei (Asst Prof)" w:date="2018-11-21T11:02:00Z">
        <w:r>
          <w:rPr>
            <w:rFonts w:ascii="Arial" w:hAnsi="Arial" w:cs="Arial"/>
          </w:rPr>
          <w:t xml:space="preserve">into </w:t>
        </w:r>
      </w:ins>
      <w:ins w:id="564" w:author="Lu Lei (Asst Prof)" w:date="2018-11-16T19:47:00Z">
        <w:r w:rsidRPr="00104F30">
          <w:rPr>
            <w:rFonts w:ascii="Arial" w:hAnsi="Arial" w:cs="Arial"/>
          </w:rPr>
          <w:t>a working folder.</w:t>
        </w:r>
      </w:ins>
    </w:p>
    <w:p w14:paraId="13074FF8"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65" w:author="Lu Lei (Asst Prof)" w:date="2018-11-16T19:47:00Z"/>
          <w:rFonts w:ascii="Arial" w:hAnsi="Arial" w:cs="Arial"/>
        </w:rPr>
      </w:pPr>
      <w:ins w:id="566" w:author="Lu Lei (Asst Prof)" w:date="2018-11-16T19:47:00Z">
        <w:r w:rsidRPr="00104F30">
          <w:rPr>
            <w:rFonts w:ascii="Arial" w:hAnsi="Arial" w:cs="Arial"/>
          </w:rPr>
          <w:t>Select Giantin channel image.</w:t>
        </w:r>
      </w:ins>
    </w:p>
    <w:p w14:paraId="1A93ABD9"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67" w:author="Lu Lei (Asst Prof)" w:date="2018-11-16T19:47:00Z"/>
          <w:rFonts w:ascii="Arial" w:hAnsi="Arial" w:cs="Arial"/>
        </w:rPr>
      </w:pPr>
      <w:ins w:id="568" w:author="Lu Lei (Asst Prof)" w:date="2018-11-16T19:47:00Z">
        <w:r w:rsidRPr="00104F30">
          <w:rPr>
            <w:rFonts w:ascii="Arial" w:hAnsi="Arial" w:cs="Arial"/>
          </w:rPr>
          <w:t>Launch the macro “</w:t>
        </w:r>
        <w:proofErr w:type="spellStart"/>
        <w:r w:rsidRPr="00104F30">
          <w:rPr>
            <w:rFonts w:ascii="Arial" w:hAnsi="Arial" w:cs="Arial"/>
          </w:rPr>
          <w:t>gyradius</w:t>
        </w:r>
        <w:proofErr w:type="spellEnd"/>
        <w:r w:rsidRPr="00104F30">
          <w:rPr>
            <w:rFonts w:ascii="Arial" w:hAnsi="Arial" w:cs="Arial"/>
          </w:rPr>
          <w:t xml:space="preserve"> and intensity </w:t>
        </w:r>
        <w:proofErr w:type="spellStart"/>
        <w:r w:rsidRPr="00104F30">
          <w:rPr>
            <w:rFonts w:ascii="Arial" w:hAnsi="Arial" w:cs="Arial"/>
          </w:rPr>
          <w:t>normalization.ijm</w:t>
        </w:r>
        <w:proofErr w:type="spellEnd"/>
        <w:r w:rsidRPr="00104F30">
          <w:rPr>
            <w:rFonts w:ascii="Arial" w:hAnsi="Arial" w:cs="Arial"/>
          </w:rPr>
          <w:t>” in Fiji.</w:t>
        </w:r>
      </w:ins>
    </w:p>
    <w:p w14:paraId="2E3453A3"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69" w:author="Lu Lei (Asst Prof)" w:date="2018-11-16T19:47:00Z"/>
          <w:rFonts w:ascii="Arial" w:hAnsi="Arial" w:cs="Arial"/>
        </w:rPr>
      </w:pPr>
      <w:ins w:id="570" w:author="Lu Lei (Asst Prof)" w:date="2018-11-16T19:47:00Z">
        <w:r w:rsidRPr="00104F30">
          <w:rPr>
            <w:rFonts w:ascii="Arial" w:hAnsi="Arial" w:cs="Arial"/>
          </w:rPr>
          <w:t>The macro prompts you to choose the directory to export processed images; once it is selected, the macro runs. A Log window appears to display processing information. The multi-channel image is split into individual channel images and their sizes and intensities are normalized. These processed images are saved in the directory specified</w:t>
        </w:r>
      </w:ins>
      <w:ins w:id="571" w:author="Lu Lei (Asst Prof)" w:date="2018-11-21T11:03:00Z">
        <w:r>
          <w:rPr>
            <w:rFonts w:ascii="Arial" w:hAnsi="Arial" w:cs="Arial"/>
          </w:rPr>
          <w:t xml:space="preserve"> by the macro</w:t>
        </w:r>
      </w:ins>
      <w:ins w:id="572" w:author="Lu Lei (Asst Prof)" w:date="2018-11-16T19:47:00Z">
        <w:r w:rsidRPr="00104F30">
          <w:rPr>
            <w:rFonts w:ascii="Arial" w:hAnsi="Arial" w:cs="Arial"/>
          </w:rPr>
          <w:t>.</w:t>
        </w:r>
      </w:ins>
    </w:p>
    <w:p w14:paraId="287969B6"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73" w:author="Lu Lei (Asst Prof)" w:date="2018-11-16T19:47:00Z"/>
          <w:rFonts w:ascii="Arial" w:hAnsi="Arial" w:cs="Arial"/>
        </w:rPr>
      </w:pPr>
      <w:ins w:id="574" w:author="Lu Lei (Asst Prof)" w:date="2018-11-16T19:47:00Z">
        <w:r w:rsidRPr="00104F30">
          <w:rPr>
            <w:rFonts w:ascii="Arial" w:hAnsi="Arial" w:cs="Arial"/>
          </w:rPr>
          <w:t>The procedure can be repeated to process more images of Golgi mini-stacks.</w:t>
        </w:r>
      </w:ins>
    </w:p>
    <w:p w14:paraId="54D92842"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75" w:author="Lu Lei (Asst Prof)" w:date="2018-11-16T19:47:00Z"/>
          <w:rFonts w:ascii="Arial" w:hAnsi="Arial" w:cs="Arial"/>
        </w:rPr>
      </w:pPr>
      <w:ins w:id="576" w:author="Lu Lei (Asst Prof)" w:date="2018-11-16T19:47:00Z">
        <w:r w:rsidRPr="00104F30">
          <w:rPr>
            <w:rFonts w:ascii="Arial" w:hAnsi="Arial" w:cs="Arial"/>
          </w:rPr>
          <w:t>Open all images of a specific Golgi marker that are processed by the macro “</w:t>
        </w:r>
        <w:proofErr w:type="spellStart"/>
        <w:r w:rsidRPr="00104F30">
          <w:rPr>
            <w:rFonts w:ascii="Arial" w:hAnsi="Arial" w:cs="Arial"/>
          </w:rPr>
          <w:t>gyradius</w:t>
        </w:r>
        <w:proofErr w:type="spellEnd"/>
        <w:r w:rsidRPr="00104F30">
          <w:rPr>
            <w:rFonts w:ascii="Arial" w:hAnsi="Arial" w:cs="Arial"/>
          </w:rPr>
          <w:t xml:space="preserve"> and intensity </w:t>
        </w:r>
        <w:proofErr w:type="spellStart"/>
        <w:r w:rsidRPr="00104F30">
          <w:rPr>
            <w:rFonts w:ascii="Arial" w:hAnsi="Arial" w:cs="Arial"/>
          </w:rPr>
          <w:t>normalization.ijm</w:t>
        </w:r>
        <w:proofErr w:type="spellEnd"/>
        <w:r w:rsidRPr="00104F30">
          <w:rPr>
            <w:rFonts w:ascii="Arial" w:hAnsi="Arial" w:cs="Arial"/>
          </w:rPr>
          <w:t>”.</w:t>
        </w:r>
      </w:ins>
    </w:p>
    <w:p w14:paraId="29EA4E36"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77" w:author="Lu Lei (Asst Prof)" w:date="2018-11-16T19:47:00Z"/>
          <w:rFonts w:ascii="Arial" w:hAnsi="Arial" w:cs="Arial"/>
        </w:rPr>
      </w:pPr>
      <w:ins w:id="578" w:author="Lu Lei (Asst Prof)" w:date="2018-11-16T19:47:00Z">
        <w:r w:rsidRPr="00104F30">
          <w:rPr>
            <w:rFonts w:ascii="Arial" w:hAnsi="Arial" w:cs="Arial"/>
          </w:rPr>
          <w:t>Convert them to an image stack in Fiji.</w:t>
        </w:r>
      </w:ins>
    </w:p>
    <w:p w14:paraId="1CC7261E"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79" w:author="Lu Lei (Asst Prof)" w:date="2018-11-16T19:47:00Z"/>
          <w:rFonts w:ascii="Arial" w:hAnsi="Arial" w:cs="Arial"/>
        </w:rPr>
      </w:pPr>
      <w:ins w:id="580" w:author="Lu Lei (Asst Prof)" w:date="2018-11-16T19:47:00Z">
        <w:r w:rsidRPr="00104F30">
          <w:rPr>
            <w:rFonts w:ascii="Arial" w:hAnsi="Arial" w:cs="Arial"/>
          </w:rPr>
          <w:t xml:space="preserve">Launch the macro “Golgi mini-stack </w:t>
        </w:r>
        <w:proofErr w:type="spellStart"/>
        <w:r w:rsidRPr="00104F30">
          <w:rPr>
            <w:rFonts w:ascii="Arial" w:hAnsi="Arial" w:cs="Arial"/>
          </w:rPr>
          <w:t>alignment.ijm</w:t>
        </w:r>
        <w:proofErr w:type="spellEnd"/>
        <w:r w:rsidRPr="00104F30">
          <w:rPr>
            <w:rFonts w:ascii="Arial" w:hAnsi="Arial" w:cs="Arial"/>
          </w:rPr>
          <w:t>” and Golgi mini-stacks are aligned to the center of the canvas.</w:t>
        </w:r>
      </w:ins>
    </w:p>
    <w:p w14:paraId="1F0DFEBA" w14:textId="77777777" w:rsidR="00B142EC" w:rsidRPr="00104F30" w:rsidRDefault="00B142EC" w:rsidP="00B142EC">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160" w:line="480" w:lineRule="auto"/>
        <w:rPr>
          <w:ins w:id="581" w:author="Lu Lei (Asst Prof)" w:date="2018-11-16T19:47:00Z"/>
          <w:rFonts w:ascii="Arial" w:hAnsi="Arial" w:cs="Arial"/>
        </w:rPr>
      </w:pPr>
      <w:ins w:id="582" w:author="Lu Lei (Asst Prof)" w:date="2018-11-16T19:47:00Z">
        <w:r w:rsidRPr="00104F30">
          <w:rPr>
            <w:rFonts w:ascii="Arial" w:hAnsi="Arial" w:cs="Arial"/>
          </w:rPr>
          <w:t xml:space="preserve">The </w:t>
        </w:r>
      </w:ins>
      <w:proofErr w:type="spellStart"/>
      <w:ins w:id="583" w:author="Lu Lei (Asst Prof)" w:date="2018-11-21T11:04:00Z">
        <w:r>
          <w:rPr>
            <w:rFonts w:ascii="Arial" w:hAnsi="Arial" w:cs="Arial"/>
          </w:rPr>
          <w:t>en</w:t>
        </w:r>
        <w:proofErr w:type="spellEnd"/>
        <w:r>
          <w:rPr>
            <w:rFonts w:ascii="Arial" w:hAnsi="Arial" w:cs="Arial"/>
          </w:rPr>
          <w:t xml:space="preserve"> face averaged </w:t>
        </w:r>
      </w:ins>
      <w:ins w:id="584" w:author="Lu Lei (Asst Prof)" w:date="2018-11-16T19:47:00Z">
        <w:r w:rsidRPr="00104F30">
          <w:rPr>
            <w:rFonts w:ascii="Arial" w:hAnsi="Arial" w:cs="Arial"/>
          </w:rPr>
          <w:t>Golgi mini-stack image is acquired by using z-projection in Fiji (Image-&gt;Stacks-&gt;Z projection).</w:t>
        </w:r>
      </w:ins>
    </w:p>
    <w:p w14:paraId="76F1F764" w14:textId="77777777" w:rsidR="00B142EC" w:rsidRPr="00104F30" w:rsidRDefault="00B142EC" w:rsidP="00B142EC">
      <w:pPr>
        <w:spacing w:line="480" w:lineRule="auto"/>
        <w:rPr>
          <w:ins w:id="585" w:author="Lu Lei (Asst Prof)" w:date="2018-11-16T19:47:00Z"/>
          <w:rFonts w:ascii="Arial" w:hAnsi="Arial" w:cs="Arial"/>
        </w:rPr>
      </w:pPr>
      <w:ins w:id="586" w:author="Lu Lei (Asst Prof)" w:date="2018-11-21T11:00:00Z">
        <w:r>
          <w:rPr>
            <w:rFonts w:ascii="Arial" w:hAnsi="Arial" w:cs="Arial"/>
          </w:rPr>
          <w:t>III</w:t>
        </w:r>
        <w:r>
          <w:rPr>
            <w:rFonts w:ascii="Arial" w:hAnsi="Arial" w:cs="Arial"/>
          </w:rPr>
          <w:tab/>
        </w:r>
      </w:ins>
      <w:ins w:id="587" w:author="Lu Lei (Asst Prof)" w:date="2018-11-19T11:56:00Z">
        <w:r>
          <w:rPr>
            <w:rFonts w:ascii="Arial" w:hAnsi="Arial" w:cs="Arial"/>
          </w:rPr>
          <w:t>S</w:t>
        </w:r>
      </w:ins>
      <w:ins w:id="588" w:author="Lu Lei (Asst Prof)" w:date="2018-11-16T19:47:00Z">
        <w:r w:rsidRPr="00104F30">
          <w:rPr>
            <w:rFonts w:ascii="Arial" w:hAnsi="Arial" w:cs="Arial"/>
          </w:rPr>
          <w:t>teps to generate radial mean intensity profile</w:t>
        </w:r>
      </w:ins>
      <w:ins w:id="589" w:author="Lu Lei (Asst Prof)" w:date="2018-11-21T11:01:00Z">
        <w:r>
          <w:rPr>
            <w:rFonts w:ascii="Arial" w:hAnsi="Arial" w:cs="Arial"/>
          </w:rPr>
          <w:t>:</w:t>
        </w:r>
      </w:ins>
    </w:p>
    <w:p w14:paraId="3BAC9EA8" w14:textId="77777777" w:rsidR="00B142EC" w:rsidRPr="00104F30" w:rsidRDefault="00B142EC" w:rsidP="00B142EC">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spacing w:after="160" w:line="480" w:lineRule="auto"/>
        <w:rPr>
          <w:ins w:id="590" w:author="Lu Lei (Asst Prof)" w:date="2018-11-16T19:47:00Z"/>
          <w:rFonts w:ascii="Arial" w:hAnsi="Arial" w:cs="Arial"/>
        </w:rPr>
      </w:pPr>
      <w:ins w:id="591" w:author="Lu Lei (Asst Prof)" w:date="2018-11-16T19:47:00Z">
        <w:r w:rsidRPr="00104F30">
          <w:rPr>
            <w:rFonts w:ascii="Arial" w:hAnsi="Arial" w:cs="Arial"/>
          </w:rPr>
          <w:t xml:space="preserve">Open the </w:t>
        </w:r>
      </w:ins>
      <w:proofErr w:type="spellStart"/>
      <w:ins w:id="592" w:author="Lu Lei (Asst Prof)" w:date="2018-11-21T11:05:00Z">
        <w:r>
          <w:rPr>
            <w:rFonts w:ascii="Arial" w:hAnsi="Arial" w:cs="Arial"/>
          </w:rPr>
          <w:t>en</w:t>
        </w:r>
        <w:proofErr w:type="spellEnd"/>
        <w:r>
          <w:rPr>
            <w:rFonts w:ascii="Arial" w:hAnsi="Arial" w:cs="Arial"/>
          </w:rPr>
          <w:t xml:space="preserve"> face </w:t>
        </w:r>
      </w:ins>
      <w:ins w:id="593" w:author="Lu Lei (Asst Prof)" w:date="2018-11-16T19:47:00Z">
        <w:r w:rsidRPr="00104F30">
          <w:rPr>
            <w:rFonts w:ascii="Arial" w:hAnsi="Arial" w:cs="Arial"/>
          </w:rPr>
          <w:t>average</w:t>
        </w:r>
      </w:ins>
      <w:ins w:id="594" w:author="Lu Lei (Asst Prof)" w:date="2018-11-21T11:05:00Z">
        <w:r>
          <w:rPr>
            <w:rFonts w:ascii="Arial" w:hAnsi="Arial" w:cs="Arial"/>
          </w:rPr>
          <w:t>d</w:t>
        </w:r>
      </w:ins>
      <w:ins w:id="595" w:author="Lu Lei (Asst Prof)" w:date="2018-11-16T19:47:00Z">
        <w:r w:rsidRPr="00104F30">
          <w:rPr>
            <w:rFonts w:ascii="Arial" w:hAnsi="Arial" w:cs="Arial"/>
          </w:rPr>
          <w:t xml:space="preserve"> image </w:t>
        </w:r>
      </w:ins>
      <w:ins w:id="596" w:author="Lu Lei (Asst Prof)" w:date="2018-11-21T11:05:00Z">
        <w:r>
          <w:rPr>
            <w:rFonts w:ascii="Arial" w:hAnsi="Arial" w:cs="Arial"/>
          </w:rPr>
          <w:t>of</w:t>
        </w:r>
      </w:ins>
      <w:ins w:id="597" w:author="Lu Lei (Asst Prof)" w:date="2018-11-16T19:47:00Z">
        <w:r w:rsidRPr="00104F30">
          <w:rPr>
            <w:rFonts w:ascii="Arial" w:hAnsi="Arial" w:cs="Arial"/>
          </w:rPr>
          <w:t xml:space="preserve"> a Golgi marker.</w:t>
        </w:r>
      </w:ins>
    </w:p>
    <w:p w14:paraId="684F5916" w14:textId="77777777" w:rsidR="00B142EC" w:rsidRPr="00104F30" w:rsidRDefault="00B142EC" w:rsidP="00B142EC">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spacing w:after="160" w:line="480" w:lineRule="auto"/>
        <w:rPr>
          <w:ins w:id="598" w:author="Lu Lei (Asst Prof)" w:date="2018-11-16T19:47:00Z"/>
          <w:rFonts w:ascii="Arial" w:hAnsi="Arial" w:cs="Arial"/>
        </w:rPr>
      </w:pPr>
      <w:ins w:id="599" w:author="Lu Lei (Asst Prof)" w:date="2018-11-16T19:47:00Z">
        <w:r w:rsidRPr="00104F30">
          <w:rPr>
            <w:rFonts w:ascii="Arial" w:hAnsi="Arial" w:cs="Arial"/>
          </w:rPr>
          <w:t xml:space="preserve">Launch the macro “Radial mean intensity </w:t>
        </w:r>
        <w:proofErr w:type="spellStart"/>
        <w:r w:rsidRPr="00104F30">
          <w:rPr>
            <w:rFonts w:ascii="Arial" w:hAnsi="Arial" w:cs="Arial"/>
          </w:rPr>
          <w:t>profile.ijm</w:t>
        </w:r>
        <w:proofErr w:type="spellEnd"/>
        <w:r w:rsidRPr="00104F30">
          <w:rPr>
            <w:rFonts w:ascii="Arial" w:hAnsi="Arial" w:cs="Arial"/>
          </w:rPr>
          <w:t>”.</w:t>
        </w:r>
      </w:ins>
    </w:p>
    <w:p w14:paraId="47199AD3" w14:textId="77777777" w:rsidR="00B142EC" w:rsidRPr="00104F30" w:rsidRDefault="00B142EC" w:rsidP="00B142EC">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spacing w:after="160" w:line="480" w:lineRule="auto"/>
        <w:rPr>
          <w:ins w:id="600" w:author="Lu Lei (Asst Prof)" w:date="2018-11-16T19:47:00Z"/>
          <w:rFonts w:ascii="Arial" w:hAnsi="Arial" w:cs="Arial"/>
        </w:rPr>
      </w:pPr>
      <w:ins w:id="601" w:author="Lu Lei (Asst Prof)" w:date="2018-11-16T19:47:00Z">
        <w:r w:rsidRPr="00104F30">
          <w:rPr>
            <w:rFonts w:ascii="Arial" w:hAnsi="Arial" w:cs="Arial"/>
          </w:rPr>
          <w:t>In the Results window, copy the first (distance from the center; in pixel) and fourth (mean intensity) column to a spreadsheet processing software, such as Excel and Origin.</w:t>
        </w:r>
      </w:ins>
    </w:p>
    <w:p w14:paraId="3C5577D4" w14:textId="77777777" w:rsidR="00B142EC" w:rsidRPr="00104F30" w:rsidRDefault="00B142EC" w:rsidP="00B142EC">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spacing w:after="160" w:line="480" w:lineRule="auto"/>
        <w:rPr>
          <w:ins w:id="602" w:author="Lu Lei (Asst Prof)" w:date="2018-11-16T19:47:00Z"/>
          <w:rFonts w:ascii="Arial" w:hAnsi="Arial" w:cs="Arial"/>
        </w:rPr>
      </w:pPr>
      <w:ins w:id="603" w:author="Lu Lei (Asst Prof)" w:date="2018-11-16T19:47:00Z">
        <w:r w:rsidRPr="00104F30">
          <w:rPr>
            <w:rFonts w:ascii="Arial" w:hAnsi="Arial" w:cs="Arial"/>
          </w:rPr>
          <w:t>Determine the radius of the half maximum of the outer slope.</w:t>
        </w:r>
      </w:ins>
    </w:p>
    <w:p w14:paraId="35E2DE6D" w14:textId="77777777" w:rsidR="00B142EC" w:rsidRPr="00E370F9" w:rsidRDefault="00B142EC" w:rsidP="00B142EC">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spacing w:after="160" w:line="480" w:lineRule="auto"/>
        <w:rPr>
          <w:rFonts w:ascii="Arial" w:eastAsia="Arial" w:hAnsi="Arial" w:cs="Arial"/>
        </w:rPr>
      </w:pPr>
      <w:ins w:id="604" w:author="Lu Lei (Asst Prof)" w:date="2018-11-16T19:47:00Z">
        <w:r w:rsidRPr="00E370F9">
          <w:rPr>
            <w:rFonts w:ascii="Arial" w:hAnsi="Arial" w:cs="Arial"/>
          </w:rPr>
          <w:t>The normalized radius is calculated as the radius of a Golgi marker divided by that of corresponding Giantin.</w:t>
        </w:r>
      </w:ins>
    </w:p>
    <w:p w14:paraId="157669D5" w14:textId="77777777" w:rsidR="008B161E" w:rsidRDefault="00412019"/>
    <w:sectPr w:rsidR="008B161E" w:rsidSect="00023AF9">
      <w:footerReference w:type="default" r:id="rId7"/>
      <w:pgSz w:w="11906" w:h="16838"/>
      <w:pgMar w:top="1440" w:right="1440" w:bottom="1440" w:left="1440" w:header="36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03D6C" w14:textId="77777777" w:rsidR="00412019" w:rsidRDefault="00412019">
      <w:pPr>
        <w:spacing w:after="0" w:line="240" w:lineRule="auto"/>
      </w:pPr>
      <w:r>
        <w:separator/>
      </w:r>
    </w:p>
  </w:endnote>
  <w:endnote w:type="continuationSeparator" w:id="0">
    <w:p w14:paraId="486FC0EB" w14:textId="77777777" w:rsidR="00412019" w:rsidRDefault="00412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8508736"/>
      <w:docPartObj>
        <w:docPartGallery w:val="Page Numbers (Bottom of Page)"/>
        <w:docPartUnique/>
      </w:docPartObj>
    </w:sdtPr>
    <w:sdtEndPr>
      <w:rPr>
        <w:noProof/>
      </w:rPr>
    </w:sdtEndPr>
    <w:sdtContent>
      <w:p w14:paraId="5B7BD057" w14:textId="77777777" w:rsidR="001A6FA1" w:rsidRDefault="00B142EC">
        <w:pPr>
          <w:pStyle w:val="Footer"/>
          <w:jc w:val="center"/>
        </w:pPr>
        <w:r>
          <w:fldChar w:fldCharType="begin"/>
        </w:r>
        <w:r>
          <w:instrText xml:space="preserve"> PAGE   \* MERGEFORMAT </w:instrText>
        </w:r>
        <w:r>
          <w:fldChar w:fldCharType="separate"/>
        </w:r>
        <w:r w:rsidR="009122EE">
          <w:rPr>
            <w:noProof/>
          </w:rPr>
          <w:t>11</w:t>
        </w:r>
        <w:r>
          <w:rPr>
            <w:noProof/>
          </w:rPr>
          <w:fldChar w:fldCharType="end"/>
        </w:r>
      </w:p>
    </w:sdtContent>
  </w:sdt>
  <w:p w14:paraId="37F48428" w14:textId="77777777" w:rsidR="001A6FA1" w:rsidRDefault="004120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6E95A" w14:textId="77777777" w:rsidR="00412019" w:rsidRDefault="00412019">
      <w:pPr>
        <w:spacing w:after="0" w:line="240" w:lineRule="auto"/>
      </w:pPr>
      <w:r>
        <w:separator/>
      </w:r>
    </w:p>
  </w:footnote>
  <w:footnote w:type="continuationSeparator" w:id="0">
    <w:p w14:paraId="149226F7" w14:textId="77777777" w:rsidR="00412019" w:rsidRDefault="004120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40722"/>
    <w:multiLevelType w:val="hybridMultilevel"/>
    <w:tmpl w:val="8160B8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CD44D77"/>
    <w:multiLevelType w:val="hybridMultilevel"/>
    <w:tmpl w:val="03D8D71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E85948"/>
    <w:multiLevelType w:val="hybridMultilevel"/>
    <w:tmpl w:val="03D8D71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i lu">
    <w15:presenceInfo w15:providerId="Windows Live" w15:userId="26184930ea57b2fd"/>
  </w15:person>
  <w15:person w15:author="Lu Lei (Asst Prof)">
    <w15:presenceInfo w15:providerId="AD" w15:userId="S-1-5-21-32718380-923350327-2003004241-592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EC"/>
    <w:rsid w:val="00412019"/>
    <w:rsid w:val="009122EE"/>
    <w:rsid w:val="009577CA"/>
    <w:rsid w:val="00B142EC"/>
    <w:rsid w:val="00EB773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0E85"/>
  <w15:chartTrackingRefBased/>
  <w15:docId w15:val="{96B17DBB-5B76-48ED-B7B4-1E2B666E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42EC"/>
    <w:pPr>
      <w:pBdr>
        <w:top w:val="nil"/>
        <w:left w:val="nil"/>
        <w:bottom w:val="nil"/>
        <w:right w:val="nil"/>
        <w:between w:val="nil"/>
      </w:pBdr>
      <w:spacing w:after="200" w:line="276" w:lineRule="auto"/>
    </w:pPr>
    <w:rPr>
      <w:rFonts w:ascii="Calibri" w:eastAsia="Calibri" w:hAnsi="Calibri" w:cs="Calibri"/>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2EC"/>
    <w:pPr>
      <w:ind w:left="720"/>
      <w:contextualSpacing/>
    </w:pPr>
  </w:style>
  <w:style w:type="paragraph" w:styleId="Footer">
    <w:name w:val="footer"/>
    <w:basedOn w:val="Normal"/>
    <w:link w:val="FooterChar"/>
    <w:uiPriority w:val="99"/>
    <w:unhideWhenUsed/>
    <w:rsid w:val="00B14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2EC"/>
    <w:rPr>
      <w:rFonts w:ascii="Calibri" w:eastAsia="Calibri" w:hAnsi="Calibri" w:cs="Calibri"/>
      <w:color w:val="000000"/>
      <w:lang w:val="en-US" w:eastAsia="zh-CN"/>
    </w:rPr>
  </w:style>
  <w:style w:type="table" w:styleId="TableGrid">
    <w:name w:val="Table Grid"/>
    <w:basedOn w:val="TableNormal"/>
    <w:uiPriority w:val="39"/>
    <w:rsid w:val="00B142EC"/>
    <w:pPr>
      <w:spacing w:after="0" w:line="240" w:lineRule="auto"/>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14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5199</Words>
  <Characters>29639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Lu</dc:creator>
  <cp:keywords/>
  <dc:description/>
  <cp:lastModifiedBy>#TIE HIENG CHIONG#</cp:lastModifiedBy>
  <cp:revision>2</cp:revision>
  <dcterms:created xsi:type="dcterms:W3CDTF">2018-11-27T03:41:00Z</dcterms:created>
  <dcterms:modified xsi:type="dcterms:W3CDTF">2018-11-27T05:25:00Z</dcterms:modified>
</cp:coreProperties>
</file>