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1FBB0B" w:rsidR="00877644" w:rsidRPr="00125190" w:rsidRDefault="00025A5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provided in the Figure legends, </w:t>
      </w:r>
      <w:r w:rsidR="00E100C9">
        <w:rPr>
          <w:rFonts w:asciiTheme="minorHAnsi" w:hAnsiTheme="minorHAnsi"/>
        </w:rPr>
        <w:t xml:space="preserve">Results, </w:t>
      </w:r>
      <w:r>
        <w:rPr>
          <w:rFonts w:asciiTheme="minorHAnsi" w:hAnsiTheme="minorHAnsi"/>
        </w:rPr>
        <w:t>Methods, Statistical Analyses sections.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FF9845" w:rsidR="00B330BD" w:rsidRPr="00125190" w:rsidRDefault="00E100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Described in the results,</w:t>
      </w:r>
      <w:r w:rsidR="00025A5F">
        <w:rPr>
          <w:rFonts w:asciiTheme="minorHAnsi" w:hAnsiTheme="minorHAnsi"/>
        </w:rPr>
        <w:t xml:space="preserve"> figure legends, methods, statistical analyses components of our paper.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E5F2F3" w:rsidR="0015519A" w:rsidRPr="00505C51" w:rsidRDefault="00E100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Example raw images are provided in the figures and supplementary figures and videos and will also be deposited in the public domain (</w:t>
      </w:r>
      <w:ins w:id="0" w:author="Kristen Harris" w:date="2019-07-23T15:58:00Z">
        <w:r w:rsidRPr="0056494A">
          <w:t xml:space="preserve">Texas Data Repository: DOI: </w:t>
        </w:r>
      </w:ins>
      <w:hyperlink r:id="rId11" w:tgtFrame="_blank" w:history="1">
        <w:r w:rsidRPr="0056494A">
          <w:t>https://doi.org/10.18738/T8/5TX9YA</w:t>
        </w:r>
      </w:hyperlink>
      <w:r>
        <w:t>)</w:t>
      </w:r>
      <w:r>
        <w:rPr>
          <w:rFonts w:asciiTheme="minorHAnsi" w:hAnsiTheme="minorHAnsi"/>
          <w:sz w:val="22"/>
          <w:szCs w:val="22"/>
        </w:rPr>
        <w:t xml:space="preserve">. </w:t>
      </w:r>
      <w:r w:rsidR="00025A5F">
        <w:rPr>
          <w:rFonts w:asciiTheme="minorHAnsi" w:hAnsiTheme="minorHAnsi"/>
          <w:sz w:val="22"/>
          <w:szCs w:val="22"/>
        </w:rPr>
        <w:t>Exact p values are reported unless they were p&lt;0.0001. The statistical methods are reported explicitly in each figure legend, and also more generally in the methods section of the paper.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26320E" w:rsidR="00BC3CCE" w:rsidRPr="00505C51" w:rsidRDefault="00025A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Masking of condition was used </w:t>
      </w:r>
      <w:r w:rsidR="005160F3">
        <w:rPr>
          <w:rFonts w:asciiTheme="minorHAnsi" w:hAnsiTheme="minorHAnsi"/>
          <w:sz w:val="22"/>
          <w:szCs w:val="22"/>
        </w:rPr>
        <w:t xml:space="preserve">as </w:t>
      </w:r>
      <w:r>
        <w:rPr>
          <w:rFonts w:asciiTheme="minorHAnsi" w:hAnsiTheme="minorHAnsi"/>
          <w:sz w:val="22"/>
          <w:szCs w:val="22"/>
        </w:rPr>
        <w:t>is stated in the</w:t>
      </w:r>
      <w:r w:rsidR="00E100C9">
        <w:rPr>
          <w:rFonts w:asciiTheme="minorHAnsi" w:hAnsiTheme="minorHAnsi"/>
          <w:sz w:val="22"/>
          <w:szCs w:val="22"/>
        </w:rPr>
        <w:t xml:space="preserve"> Methods section of the</w:t>
      </w:r>
      <w:r>
        <w:rPr>
          <w:rFonts w:asciiTheme="minorHAnsi" w:hAnsiTheme="minorHAnsi"/>
          <w:sz w:val="22"/>
          <w:szCs w:val="22"/>
        </w:rPr>
        <w:t xml:space="preserve"> paper.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C775B0A" w14:textId="79FE244F" w:rsidR="005160F3" w:rsidRDefault="005979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have been provided for each figure. </w:t>
      </w:r>
      <w:r w:rsidR="005160F3">
        <w:rPr>
          <w:rFonts w:asciiTheme="minorHAnsi" w:hAnsiTheme="minorHAnsi"/>
          <w:sz w:val="22"/>
          <w:szCs w:val="22"/>
        </w:rPr>
        <w:t>Upon acceptance, relevant image</w:t>
      </w:r>
      <w:r>
        <w:rPr>
          <w:rFonts w:asciiTheme="minorHAnsi" w:hAnsiTheme="minorHAnsi"/>
          <w:sz w:val="22"/>
          <w:szCs w:val="22"/>
        </w:rPr>
        <w:t>s and</w:t>
      </w:r>
      <w:r w:rsidR="005160F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trace</w:t>
      </w:r>
      <w:r w:rsidR="005160F3">
        <w:rPr>
          <w:rFonts w:asciiTheme="minorHAnsi" w:hAnsiTheme="minorHAnsi"/>
          <w:sz w:val="22"/>
          <w:szCs w:val="22"/>
        </w:rPr>
        <w:t xml:space="preserve"> files</w:t>
      </w:r>
      <w:r>
        <w:rPr>
          <w:rFonts w:asciiTheme="minorHAnsi" w:hAnsiTheme="minorHAnsi"/>
          <w:sz w:val="22"/>
          <w:szCs w:val="22"/>
        </w:rPr>
        <w:t xml:space="preserve"> will be released to the public domain at TDR – DOI </w:t>
      </w:r>
      <w:ins w:id="1" w:author="Kristen Harris" w:date="2019-07-23T15:58:00Z">
        <w:r w:rsidR="00E100C9" w:rsidRPr="0056494A">
          <w:t xml:space="preserve">Texas Data Repository: DOI: </w:t>
        </w:r>
      </w:ins>
      <w:hyperlink r:id="rId12" w:tgtFrame="_blank" w:history="1">
        <w:r w:rsidR="00E100C9" w:rsidRPr="0056494A">
          <w:t>https://doi.org/10.18738/T8/5TX9YA</w:t>
        </w:r>
      </w:hyperlink>
      <w:r w:rsidR="00E100C9">
        <w:t xml:space="preserve">, </w:t>
      </w:r>
      <w:bookmarkStart w:id="2" w:name="_GoBack"/>
      <w:bookmarkEnd w:id="2"/>
      <w:r>
        <w:rPr>
          <w:rFonts w:asciiTheme="minorHAnsi" w:hAnsiTheme="minorHAnsi"/>
          <w:sz w:val="22"/>
          <w:szCs w:val="22"/>
        </w:rPr>
        <w:t>as indicated in the Methods section</w:t>
      </w:r>
      <w:r w:rsidR="005160F3">
        <w:rPr>
          <w:rFonts w:asciiTheme="minorHAnsi" w:hAnsiTheme="minorHAnsi"/>
          <w:sz w:val="22"/>
          <w:szCs w:val="22"/>
        </w:rPr>
        <w:t>. In addition, the program Reconstruct, is freely available from synapses.clm.utexas.edu, and can be used to image and visualize the raw trace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2BC11" w14:textId="77777777" w:rsidR="00B8344A" w:rsidRDefault="00B8344A" w:rsidP="004215FE">
      <w:r>
        <w:separator/>
      </w:r>
    </w:p>
  </w:endnote>
  <w:endnote w:type="continuationSeparator" w:id="0">
    <w:p w14:paraId="525595B3" w14:textId="77777777" w:rsidR="00B8344A" w:rsidRDefault="00B8344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072DD" w14:textId="77777777" w:rsidR="00B8344A" w:rsidRDefault="00B8344A" w:rsidP="004215FE">
      <w:r>
        <w:separator/>
      </w:r>
    </w:p>
  </w:footnote>
  <w:footnote w:type="continuationSeparator" w:id="0">
    <w:p w14:paraId="35F567FB" w14:textId="77777777" w:rsidR="00B8344A" w:rsidRDefault="00B8344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isten Harris">
    <w15:presenceInfo w15:providerId="None" w15:userId="Kristen Harr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5A5F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0F3"/>
    <w:rsid w:val="00516A01"/>
    <w:rsid w:val="0053000A"/>
    <w:rsid w:val="00550F13"/>
    <w:rsid w:val="005530AE"/>
    <w:rsid w:val="00555F44"/>
    <w:rsid w:val="00566103"/>
    <w:rsid w:val="0059791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5CA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44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2704"/>
    <w:rsid w:val="00D10224"/>
    <w:rsid w:val="00D44612"/>
    <w:rsid w:val="00D50299"/>
    <w:rsid w:val="00D63F59"/>
    <w:rsid w:val="00D74320"/>
    <w:rsid w:val="00D779BF"/>
    <w:rsid w:val="00D83D45"/>
    <w:rsid w:val="00D93937"/>
    <w:rsid w:val="00DE207A"/>
    <w:rsid w:val="00DE2719"/>
    <w:rsid w:val="00DF1913"/>
    <w:rsid w:val="00E007B4"/>
    <w:rsid w:val="00E100C9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CF883E0-5999-456A-972C-760FD462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8738/T8/5TX9YA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8738/T8/5TX9Y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DF97F1-003D-45D2-A3E3-0B7B95FEA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Kristen Harris</cp:lastModifiedBy>
  <cp:revision>3</cp:revision>
  <dcterms:created xsi:type="dcterms:W3CDTF">2019-07-23T22:13:00Z</dcterms:created>
  <dcterms:modified xsi:type="dcterms:W3CDTF">2019-07-23T22:17:00Z</dcterms:modified>
</cp:coreProperties>
</file>