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BA021" w14:textId="2369CFA1" w:rsidR="00F918AA" w:rsidRDefault="00DF3556" w:rsidP="00824B7F">
      <w:pPr>
        <w:spacing w:line="360" w:lineRule="auto"/>
        <w:jc w:val="center"/>
        <w:rPr>
          <w:rFonts w:ascii="Arial" w:eastAsiaTheme="minorEastAsia" w:hAnsi="Arial" w:cs="Arial"/>
          <w:b/>
          <w:lang w:val="en-US"/>
        </w:rPr>
      </w:pPr>
      <w:r>
        <w:rPr>
          <w:rFonts w:ascii="Arial" w:eastAsiaTheme="minorEastAsia" w:hAnsi="Arial" w:cs="Arial"/>
          <w:b/>
          <w:lang w:val="en-US"/>
        </w:rPr>
        <w:t xml:space="preserve">Supplementary </w:t>
      </w:r>
      <w:r w:rsidR="00824B7F">
        <w:rPr>
          <w:rFonts w:ascii="Arial" w:eastAsiaTheme="minorEastAsia" w:hAnsi="Arial" w:cs="Arial"/>
          <w:b/>
          <w:lang w:val="en-US"/>
        </w:rPr>
        <w:t>File 1</w:t>
      </w:r>
      <w:r>
        <w:rPr>
          <w:rFonts w:ascii="Arial" w:eastAsiaTheme="minorEastAsia" w:hAnsi="Arial" w:cs="Arial"/>
          <w:b/>
          <w:lang w:val="en-US"/>
        </w:rPr>
        <w:t xml:space="preserve">: </w:t>
      </w:r>
      <w:bookmarkStart w:id="0" w:name="_GoBack"/>
      <w:r w:rsidR="00824B7F">
        <w:rPr>
          <w:rFonts w:ascii="Arial" w:eastAsiaTheme="minorEastAsia" w:hAnsi="Arial" w:cs="Arial"/>
          <w:b/>
          <w:lang w:val="en-US"/>
        </w:rPr>
        <w:t>Tables for</w:t>
      </w:r>
      <w:del w:id="1" w:author="Florian" w:date="2019-08-07T14:06:00Z">
        <w:r w:rsidR="00824B7F" w:rsidDel="00243EAE">
          <w:rPr>
            <w:rFonts w:ascii="Arial" w:eastAsiaTheme="minorEastAsia" w:hAnsi="Arial" w:cs="Arial"/>
            <w:b/>
            <w:lang w:val="en-US"/>
          </w:rPr>
          <w:delText xml:space="preserve"> model comparison,</w:delText>
        </w:r>
      </w:del>
      <w:r w:rsidR="00824B7F">
        <w:rPr>
          <w:rFonts w:ascii="Arial" w:eastAsiaTheme="minorEastAsia" w:hAnsi="Arial" w:cs="Arial"/>
          <w:b/>
          <w:lang w:val="en-US"/>
        </w:rPr>
        <w:t xml:space="preserve"> model parameters</w:t>
      </w:r>
      <w:ins w:id="2" w:author="Florian" w:date="2019-08-07T14:06:00Z">
        <w:r w:rsidR="00243EAE">
          <w:rPr>
            <w:rFonts w:ascii="Arial" w:eastAsiaTheme="minorEastAsia" w:hAnsi="Arial" w:cs="Arial"/>
            <w:b/>
            <w:lang w:val="en-US"/>
          </w:rPr>
          <w:t>, model comparison</w:t>
        </w:r>
      </w:ins>
      <w:r w:rsidR="00824B7F">
        <w:rPr>
          <w:rFonts w:ascii="Arial" w:eastAsiaTheme="minorEastAsia" w:hAnsi="Arial" w:cs="Arial"/>
          <w:b/>
          <w:lang w:val="en-US"/>
        </w:rPr>
        <w:t xml:space="preserve"> and statistical results</w:t>
      </w:r>
      <w:bookmarkEnd w:id="0"/>
    </w:p>
    <w:p w14:paraId="6766A374" w14:textId="5F59D27F" w:rsidR="00824B7F" w:rsidRPr="00824B7F" w:rsidRDefault="00F918AA" w:rsidP="00824B7F">
      <w:pPr>
        <w:spacing w:line="360" w:lineRule="auto"/>
        <w:jc w:val="center"/>
        <w:rPr>
          <w:rFonts w:ascii="Arial" w:eastAsiaTheme="minorEastAsia" w:hAnsi="Arial" w:cs="Arial"/>
          <w:lang w:val="en-US"/>
        </w:rPr>
      </w:pPr>
      <w:r w:rsidRPr="00F918AA">
        <w:rPr>
          <w:rFonts w:ascii="Arial" w:hAnsi="Arial" w:cs="Arial"/>
          <w:lang w:val="en-US"/>
        </w:rPr>
        <w:t>Bolenz, Kool, Reiter,</w:t>
      </w:r>
      <w:r w:rsidR="00824B7F">
        <w:rPr>
          <w:rFonts w:ascii="Arial" w:hAnsi="Arial" w:cs="Arial"/>
          <w:lang w:val="en-US"/>
        </w:rPr>
        <w:t xml:space="preserve"> &amp; </w:t>
      </w:r>
      <w:r w:rsidRPr="00F918AA">
        <w:rPr>
          <w:rFonts w:ascii="Arial" w:hAnsi="Arial" w:cs="Arial"/>
          <w:lang w:val="en-US"/>
        </w:rPr>
        <w:t>Eppinger</w:t>
      </w:r>
      <w:r w:rsidR="00824B7F">
        <w:rPr>
          <w:rFonts w:ascii="Arial" w:hAnsi="Arial" w:cs="Arial"/>
          <w:lang w:val="en-US"/>
        </w:rPr>
        <w:t xml:space="preserve">: </w:t>
      </w:r>
      <w:r w:rsidR="00824B7F" w:rsidRPr="00824B7F">
        <w:rPr>
          <w:rFonts w:ascii="Arial" w:eastAsiaTheme="minorEastAsia" w:hAnsi="Arial" w:cs="Arial"/>
          <w:lang w:val="en-US"/>
        </w:rPr>
        <w:t>Metacontrol of decision-making strategies in human aging</w:t>
      </w:r>
    </w:p>
    <w:p w14:paraId="20262CB4" w14:textId="77777777" w:rsidR="00DD2264" w:rsidRDefault="00DD2264">
      <w:pPr>
        <w:rPr>
          <w:rFonts w:ascii="Arial" w:eastAsiaTheme="minorEastAsia" w:hAnsi="Arial" w:cs="Arial"/>
          <w:b/>
          <w:lang w:val="en-US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488"/>
        <w:gridCol w:w="1488"/>
        <w:gridCol w:w="1488"/>
        <w:gridCol w:w="1489"/>
      </w:tblGrid>
      <w:tr w:rsidR="00595445" w:rsidRPr="00F918AA" w14:paraId="2E7FE67E" w14:textId="77777777" w:rsidTr="00847193">
        <w:trPr>
          <w:ins w:id="3" w:author="Florian" w:date="2019-08-02T16:02:00Z"/>
        </w:trPr>
        <w:tc>
          <w:tcPr>
            <w:tcW w:w="9072" w:type="dxa"/>
            <w:gridSpan w:val="5"/>
            <w:tcBorders>
              <w:bottom w:val="single" w:sz="4" w:space="0" w:color="auto"/>
            </w:tcBorders>
          </w:tcPr>
          <w:p w14:paraId="546E820C" w14:textId="561B523E" w:rsidR="00595445" w:rsidRPr="00F918AA" w:rsidRDefault="00595445" w:rsidP="00377E82">
            <w:pPr>
              <w:spacing w:line="360" w:lineRule="auto"/>
              <w:jc w:val="both"/>
              <w:rPr>
                <w:ins w:id="4" w:author="Florian" w:date="2019-08-02T16:02:00Z"/>
                <w:rFonts w:ascii="Arial" w:eastAsiaTheme="minorEastAsia" w:hAnsi="Arial" w:cs="Arial"/>
                <w:lang w:val="en-US"/>
              </w:rPr>
            </w:pPr>
            <w:ins w:id="5" w:author="Florian" w:date="2019-08-02T16:02:00Z">
              <w:r w:rsidRPr="00F918AA">
                <w:rPr>
                  <w:rFonts w:ascii="Arial" w:eastAsiaTheme="minorEastAsia" w:hAnsi="Arial" w:cs="Arial"/>
                  <w:lang w:val="en-US"/>
                </w:rPr>
                <w:t>Table S</w:t>
              </w:r>
              <w:r w:rsidR="00275B96">
                <w:rPr>
                  <w:rFonts w:ascii="Arial" w:eastAsiaTheme="minorEastAsia" w:hAnsi="Arial" w:cs="Arial"/>
                  <w:lang w:val="en-US"/>
                </w:rPr>
                <w:t>1</w:t>
              </w:r>
            </w:ins>
          </w:p>
        </w:tc>
      </w:tr>
      <w:tr w:rsidR="00595445" w:rsidRPr="00B87090" w14:paraId="34E8FABC" w14:textId="77777777" w:rsidTr="00847193">
        <w:trPr>
          <w:ins w:id="6" w:author="Florian" w:date="2019-08-02T16:02:00Z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BBA4B55" w14:textId="3A9E71D8" w:rsidR="00595445" w:rsidRPr="00F918AA" w:rsidRDefault="00595445" w:rsidP="00847193">
            <w:pPr>
              <w:spacing w:line="360" w:lineRule="auto"/>
              <w:jc w:val="both"/>
              <w:rPr>
                <w:ins w:id="7" w:author="Florian" w:date="2019-08-02T16:02:00Z"/>
                <w:rFonts w:ascii="Arial" w:eastAsiaTheme="minorEastAsia" w:hAnsi="Arial" w:cs="Arial"/>
                <w:i/>
                <w:lang w:val="en-US"/>
              </w:rPr>
            </w:pPr>
            <w:ins w:id="8" w:author="Florian" w:date="2019-08-02T16:02:00Z">
              <w:r w:rsidRPr="00F918AA">
                <w:rPr>
                  <w:rFonts w:ascii="Arial" w:eastAsiaTheme="minorEastAsia" w:hAnsi="Arial" w:cs="Arial"/>
                  <w:i/>
                  <w:lang w:val="en-US"/>
                </w:rPr>
                <w:t xml:space="preserve">Parameter estimates in the </w:t>
              </w:r>
            </w:ins>
            <w:ins w:id="9" w:author="Florian" w:date="2019-08-02T16:03:00Z">
              <w:r>
                <w:rPr>
                  <w:rFonts w:ascii="Arial" w:eastAsiaTheme="minorEastAsia" w:hAnsi="Arial" w:cs="Arial"/>
                  <w:i/>
                  <w:lang w:val="en-US"/>
                </w:rPr>
                <w:t>exhaustive</w:t>
              </w:r>
            </w:ins>
            <w:ins w:id="10" w:author="Florian" w:date="2019-08-02T16:02:00Z">
              <w:r w:rsidRPr="00F918AA">
                <w:rPr>
                  <w:rFonts w:ascii="Arial" w:eastAsiaTheme="minorEastAsia" w:hAnsi="Arial" w:cs="Arial"/>
                  <w:i/>
                  <w:lang w:val="en-US"/>
                </w:rPr>
                <w:t xml:space="preserve"> reinforcement learning model</w:t>
              </w:r>
            </w:ins>
            <w:ins w:id="11" w:author="Florian" w:date="2019-08-02T16:03:00Z">
              <w:r>
                <w:rPr>
                  <w:rFonts w:ascii="Arial" w:eastAsiaTheme="minorEastAsia" w:hAnsi="Arial" w:cs="Arial"/>
                  <w:i/>
                  <w:lang w:val="en-US"/>
                </w:rPr>
                <w:t xml:space="preserve"> (mean (SD))</w:t>
              </w:r>
            </w:ins>
          </w:p>
        </w:tc>
      </w:tr>
      <w:tr w:rsidR="00595445" w:rsidRPr="00F918AA" w14:paraId="0C178A46" w14:textId="77777777" w:rsidTr="00847193">
        <w:trPr>
          <w:trHeight w:val="397"/>
          <w:ins w:id="12" w:author="Florian" w:date="2019-08-02T16:02:00Z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8E7C5B4" w14:textId="77777777" w:rsidR="00595445" w:rsidRPr="00F918AA" w:rsidRDefault="00595445" w:rsidP="00595445">
            <w:pPr>
              <w:spacing w:line="360" w:lineRule="auto"/>
              <w:rPr>
                <w:ins w:id="13" w:author="Florian" w:date="2019-08-02T16:02:00Z"/>
                <w:rFonts w:ascii="Arial" w:eastAsiaTheme="minorEastAsia" w:hAnsi="Arial" w:cs="Arial"/>
                <w:lang w:val="en-US"/>
              </w:rPr>
            </w:pPr>
            <w:ins w:id="14" w:author="Florian" w:date="2019-08-02T16:02:00Z">
              <w:r w:rsidRPr="00F918AA">
                <w:rPr>
                  <w:rFonts w:ascii="Arial" w:eastAsiaTheme="minorEastAsia" w:hAnsi="Arial" w:cs="Arial"/>
                  <w:lang w:val="en-US"/>
                </w:rPr>
                <w:t>Parameter</w:t>
              </w:r>
            </w:ins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A082ED1" w14:textId="77777777" w:rsidR="00595445" w:rsidRDefault="00595445" w:rsidP="00595445">
            <w:pPr>
              <w:spacing w:line="360" w:lineRule="auto"/>
              <w:jc w:val="center"/>
              <w:rPr>
                <w:ins w:id="15" w:author="Florian" w:date="2019-08-02T16:06:00Z"/>
                <w:rFonts w:ascii="Arial" w:eastAsiaTheme="minorEastAsia" w:hAnsi="Arial" w:cs="Arial"/>
                <w:lang w:val="en-US"/>
              </w:rPr>
            </w:pPr>
            <w:ins w:id="16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low stakes</w:t>
              </w:r>
            </w:ins>
          </w:p>
          <w:p w14:paraId="57E25640" w14:textId="556BCA2A" w:rsidR="00595445" w:rsidRPr="00F918AA" w:rsidRDefault="00595445" w:rsidP="00595445">
            <w:pPr>
              <w:spacing w:line="360" w:lineRule="auto"/>
              <w:jc w:val="center"/>
              <w:rPr>
                <w:ins w:id="17" w:author="Florian" w:date="2019-08-02T16:02:00Z"/>
                <w:rFonts w:ascii="Arial" w:eastAsiaTheme="minorEastAsia" w:hAnsi="Arial" w:cs="Arial"/>
                <w:lang w:val="en-US"/>
              </w:rPr>
            </w:pPr>
            <w:ins w:id="18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stable</w:t>
              </w:r>
            </w:ins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12D071A0" w14:textId="011BFB48" w:rsidR="00595445" w:rsidRDefault="00595445" w:rsidP="00595445">
            <w:pPr>
              <w:spacing w:line="360" w:lineRule="auto"/>
              <w:jc w:val="center"/>
              <w:rPr>
                <w:ins w:id="19" w:author="Florian" w:date="2019-08-02T16:06:00Z"/>
                <w:rFonts w:ascii="Arial" w:eastAsiaTheme="minorEastAsia" w:hAnsi="Arial" w:cs="Arial"/>
                <w:lang w:val="en-US"/>
              </w:rPr>
            </w:pPr>
            <w:ins w:id="20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high stakes</w:t>
              </w:r>
            </w:ins>
          </w:p>
          <w:p w14:paraId="17F026F5" w14:textId="61A3CEC1" w:rsidR="00595445" w:rsidRPr="00F918AA" w:rsidRDefault="00595445" w:rsidP="00595445">
            <w:pPr>
              <w:spacing w:line="360" w:lineRule="auto"/>
              <w:jc w:val="center"/>
              <w:rPr>
                <w:ins w:id="21" w:author="Florian" w:date="2019-08-02T16:04:00Z"/>
                <w:rFonts w:ascii="Arial" w:eastAsiaTheme="minorEastAsia" w:hAnsi="Arial" w:cs="Arial"/>
                <w:lang w:val="en-US"/>
              </w:rPr>
            </w:pPr>
            <w:ins w:id="22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stable</w:t>
              </w:r>
            </w:ins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08CE616" w14:textId="77777777" w:rsidR="00595445" w:rsidRDefault="00595445" w:rsidP="00595445">
            <w:pPr>
              <w:spacing w:line="360" w:lineRule="auto"/>
              <w:jc w:val="center"/>
              <w:rPr>
                <w:ins w:id="23" w:author="Florian" w:date="2019-08-02T16:06:00Z"/>
                <w:rFonts w:ascii="Arial" w:eastAsiaTheme="minorEastAsia" w:hAnsi="Arial" w:cs="Arial"/>
                <w:lang w:val="en-US"/>
              </w:rPr>
            </w:pPr>
            <w:ins w:id="24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low stakes</w:t>
              </w:r>
            </w:ins>
          </w:p>
          <w:p w14:paraId="0CE2E381" w14:textId="669E8EA0" w:rsidR="00595445" w:rsidRPr="00F918AA" w:rsidRDefault="00595445" w:rsidP="00595445">
            <w:pPr>
              <w:spacing w:line="360" w:lineRule="auto"/>
              <w:jc w:val="center"/>
              <w:rPr>
                <w:ins w:id="25" w:author="Florian" w:date="2019-08-02T16:02:00Z"/>
                <w:rFonts w:ascii="Arial" w:eastAsiaTheme="minorEastAsia" w:hAnsi="Arial" w:cs="Arial"/>
                <w:lang w:val="en-US"/>
              </w:rPr>
            </w:pPr>
            <w:ins w:id="26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variable</w:t>
              </w:r>
            </w:ins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141662A2" w14:textId="77777777" w:rsidR="00595445" w:rsidRDefault="00595445" w:rsidP="00595445">
            <w:pPr>
              <w:spacing w:line="360" w:lineRule="auto"/>
              <w:jc w:val="center"/>
              <w:rPr>
                <w:ins w:id="27" w:author="Florian" w:date="2019-08-02T16:06:00Z"/>
                <w:rFonts w:ascii="Arial" w:eastAsiaTheme="minorEastAsia" w:hAnsi="Arial" w:cs="Arial"/>
                <w:lang w:val="en-US"/>
              </w:rPr>
            </w:pPr>
            <w:ins w:id="28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high stakes</w:t>
              </w:r>
            </w:ins>
          </w:p>
          <w:p w14:paraId="3251EDAB" w14:textId="4F1C0618" w:rsidR="00595445" w:rsidRPr="00F918AA" w:rsidRDefault="00595445" w:rsidP="00595445">
            <w:pPr>
              <w:spacing w:line="360" w:lineRule="auto"/>
              <w:jc w:val="center"/>
              <w:rPr>
                <w:ins w:id="29" w:author="Florian" w:date="2019-08-02T16:02:00Z"/>
                <w:rFonts w:ascii="Arial" w:eastAsiaTheme="minorEastAsia" w:hAnsi="Arial" w:cs="Arial"/>
                <w:lang w:val="en-US"/>
              </w:rPr>
            </w:pPr>
            <w:ins w:id="30" w:author="Florian" w:date="2019-08-02T16:06:00Z">
              <w:r>
                <w:rPr>
                  <w:rFonts w:ascii="Arial" w:eastAsiaTheme="minorEastAsia" w:hAnsi="Arial" w:cs="Arial"/>
                  <w:lang w:val="en-US"/>
                </w:rPr>
                <w:t>variable</w:t>
              </w:r>
            </w:ins>
          </w:p>
        </w:tc>
      </w:tr>
      <w:tr w:rsidR="00595445" w:rsidRPr="00F918AA" w14:paraId="583FC37D" w14:textId="77777777" w:rsidTr="00847193">
        <w:trPr>
          <w:trHeight w:val="397"/>
          <w:ins w:id="31" w:author="Florian" w:date="2019-08-02T16:02:00Z"/>
        </w:trPr>
        <w:tc>
          <w:tcPr>
            <w:tcW w:w="3119" w:type="dxa"/>
            <w:tcBorders>
              <w:top w:val="single" w:sz="4" w:space="0" w:color="auto"/>
            </w:tcBorders>
          </w:tcPr>
          <w:p w14:paraId="7E20480A" w14:textId="77777777" w:rsidR="00595445" w:rsidRPr="00F918AA" w:rsidRDefault="00595445" w:rsidP="00595445">
            <w:pPr>
              <w:spacing w:line="360" w:lineRule="auto"/>
              <w:rPr>
                <w:ins w:id="32" w:author="Florian" w:date="2019-08-02T16:02:00Z"/>
                <w:rFonts w:ascii="Arial" w:eastAsiaTheme="minorEastAsia" w:hAnsi="Arial" w:cs="Arial"/>
                <w:lang w:val="en-US"/>
              </w:rPr>
            </w:pPr>
            <w:ins w:id="33" w:author="Florian" w:date="2019-08-02T16:02:00Z">
              <w:r w:rsidRPr="00F918AA">
                <w:rPr>
                  <w:rFonts w:ascii="Arial" w:eastAsiaTheme="minorEastAsia" w:hAnsi="Arial" w:cs="Arial"/>
                  <w:lang w:val="en-US"/>
                </w:rPr>
                <w:t>inverse softmax temperature</w:t>
              </w:r>
            </w:ins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377892B5" w14:textId="0E13FC92" w:rsidR="00595445" w:rsidRPr="00F918AA" w:rsidRDefault="00595445" w:rsidP="00595445">
            <w:pPr>
              <w:spacing w:line="360" w:lineRule="auto"/>
              <w:jc w:val="center"/>
              <w:rPr>
                <w:ins w:id="34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2F1DDCA" w14:textId="2758A08D" w:rsidR="00595445" w:rsidRPr="00F918AA" w:rsidRDefault="00595445" w:rsidP="00595445">
            <w:pPr>
              <w:spacing w:line="360" w:lineRule="auto"/>
              <w:jc w:val="center"/>
              <w:rPr>
                <w:ins w:id="35" w:author="Florian" w:date="2019-08-02T16:04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7A0F2F6" w14:textId="3CE7E568" w:rsidR="00595445" w:rsidRPr="00F918AA" w:rsidRDefault="00595445" w:rsidP="00595445">
            <w:pPr>
              <w:spacing w:line="360" w:lineRule="auto"/>
              <w:jc w:val="center"/>
              <w:rPr>
                <w:ins w:id="36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4958C99" w14:textId="02C0E398" w:rsidR="00595445" w:rsidRPr="00F918AA" w:rsidRDefault="00595445" w:rsidP="00595445">
            <w:pPr>
              <w:spacing w:line="360" w:lineRule="auto"/>
              <w:jc w:val="center"/>
              <w:rPr>
                <w:ins w:id="37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</w:tr>
      <w:tr w:rsidR="00321E48" w:rsidRPr="00F918AA" w14:paraId="5EF688DE" w14:textId="77777777" w:rsidTr="00595445">
        <w:trPr>
          <w:trHeight w:val="397"/>
          <w:ins w:id="38" w:author="Florian" w:date="2019-08-02T16:07:00Z"/>
        </w:trPr>
        <w:tc>
          <w:tcPr>
            <w:tcW w:w="3119" w:type="dxa"/>
          </w:tcPr>
          <w:p w14:paraId="7379A0D7" w14:textId="1744CEE6" w:rsidR="00321E48" w:rsidRPr="00847193" w:rsidRDefault="00321E48" w:rsidP="00847193">
            <w:pPr>
              <w:spacing w:line="360" w:lineRule="auto"/>
              <w:ind w:left="708"/>
              <w:rPr>
                <w:ins w:id="39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40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1C1C5EE7" w14:textId="61A0ABCB" w:rsidR="00321E48" w:rsidRPr="00F918AA" w:rsidRDefault="00321E48" w:rsidP="00321E48">
            <w:pPr>
              <w:spacing w:line="360" w:lineRule="auto"/>
              <w:jc w:val="center"/>
              <w:rPr>
                <w:ins w:id="41" w:author="Florian" w:date="2019-08-02T16:07:00Z"/>
                <w:rFonts w:ascii="Arial" w:eastAsiaTheme="minorEastAsia" w:hAnsi="Arial" w:cs="Arial"/>
                <w:lang w:val="en-US"/>
              </w:rPr>
            </w:pPr>
            <w:ins w:id="42" w:author="Florian" w:date="2019-08-02T16:16:00Z">
              <w:r>
                <w:rPr>
                  <w:rFonts w:ascii="Arial" w:eastAsiaTheme="minorEastAsia" w:hAnsi="Arial" w:cs="Arial"/>
                  <w:lang w:val="en-US"/>
                </w:rPr>
                <w:t>0.46</w:t>
              </w:r>
            </w:ins>
            <w:ins w:id="43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44" w:author="Florian" w:date="2019-08-02T16:29:00Z">
              <w:r w:rsidR="00261121">
                <w:rPr>
                  <w:rFonts w:ascii="Arial" w:eastAsiaTheme="minorEastAsia" w:hAnsi="Arial" w:cs="Arial"/>
                  <w:lang w:val="en-US"/>
                </w:rPr>
                <w:t>0.29</w:t>
              </w:r>
            </w:ins>
            <w:ins w:id="45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07719512" w14:textId="3BB62035" w:rsidR="00321E48" w:rsidRPr="00F918AA" w:rsidRDefault="00321E48" w:rsidP="00321E48">
            <w:pPr>
              <w:spacing w:line="360" w:lineRule="auto"/>
              <w:jc w:val="center"/>
              <w:rPr>
                <w:ins w:id="46" w:author="Florian" w:date="2019-08-02T16:07:00Z"/>
                <w:rFonts w:ascii="Arial" w:eastAsiaTheme="minorEastAsia" w:hAnsi="Arial" w:cs="Arial"/>
                <w:lang w:val="en-US"/>
              </w:rPr>
            </w:pPr>
            <w:ins w:id="47" w:author="Florian" w:date="2019-08-02T16:16:00Z">
              <w:r>
                <w:rPr>
                  <w:rFonts w:ascii="Arial" w:eastAsiaTheme="minorEastAsia" w:hAnsi="Arial" w:cs="Arial"/>
                  <w:lang w:val="en-US"/>
                </w:rPr>
                <w:t>0.67</w:t>
              </w:r>
            </w:ins>
            <w:ins w:id="48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49" w:author="Florian" w:date="2019-08-02T16:29:00Z">
              <w:r w:rsidR="00261121">
                <w:rPr>
                  <w:rFonts w:ascii="Arial" w:eastAsiaTheme="minorEastAsia" w:hAnsi="Arial" w:cs="Arial"/>
                  <w:lang w:val="en-US"/>
                </w:rPr>
                <w:t>0.21</w:t>
              </w:r>
            </w:ins>
            <w:ins w:id="50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2B707C27" w14:textId="1F93CA30" w:rsidR="00321E48" w:rsidRPr="00F918AA" w:rsidRDefault="00321E48" w:rsidP="00321E48">
            <w:pPr>
              <w:spacing w:line="360" w:lineRule="auto"/>
              <w:jc w:val="center"/>
              <w:rPr>
                <w:ins w:id="51" w:author="Florian" w:date="2019-08-02T16:07:00Z"/>
                <w:rFonts w:ascii="Arial" w:eastAsiaTheme="minorEastAsia" w:hAnsi="Arial" w:cs="Arial"/>
                <w:lang w:val="en-US"/>
              </w:rPr>
            </w:pPr>
            <w:ins w:id="52" w:author="Florian" w:date="2019-08-02T16:16:00Z">
              <w:r>
                <w:rPr>
                  <w:rFonts w:ascii="Arial" w:eastAsiaTheme="minorEastAsia" w:hAnsi="Arial" w:cs="Arial"/>
                  <w:lang w:val="en-US"/>
                </w:rPr>
                <w:t>0.46</w:t>
              </w:r>
            </w:ins>
            <w:ins w:id="53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54" w:author="Florian" w:date="2019-08-02T16:29:00Z">
              <w:r w:rsidR="00261121">
                <w:rPr>
                  <w:rFonts w:ascii="Arial" w:eastAsiaTheme="minorEastAsia" w:hAnsi="Arial" w:cs="Arial"/>
                  <w:lang w:val="en-US"/>
                </w:rPr>
                <w:t>0.27</w:t>
              </w:r>
            </w:ins>
            <w:ins w:id="55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1557A8E1" w14:textId="26D65F9C" w:rsidR="00321E48" w:rsidRPr="00F918AA" w:rsidRDefault="00321E48" w:rsidP="00321E48">
            <w:pPr>
              <w:spacing w:line="360" w:lineRule="auto"/>
              <w:jc w:val="center"/>
              <w:rPr>
                <w:ins w:id="56" w:author="Florian" w:date="2019-08-02T16:07:00Z"/>
                <w:rFonts w:ascii="Arial" w:eastAsiaTheme="minorEastAsia" w:hAnsi="Arial" w:cs="Arial"/>
                <w:lang w:val="en-US"/>
              </w:rPr>
            </w:pPr>
            <w:ins w:id="57" w:author="Florian" w:date="2019-08-02T16:16:00Z">
              <w:r>
                <w:rPr>
                  <w:rFonts w:ascii="Arial" w:eastAsiaTheme="minorEastAsia" w:hAnsi="Arial" w:cs="Arial"/>
                  <w:lang w:val="en-US"/>
                </w:rPr>
                <w:t>0.60</w:t>
              </w:r>
            </w:ins>
            <w:ins w:id="58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59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0.24</w:t>
              </w:r>
            </w:ins>
            <w:ins w:id="60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321E48" w:rsidRPr="00F918AA" w14:paraId="1BC5D608" w14:textId="77777777" w:rsidTr="00595445">
        <w:trPr>
          <w:trHeight w:val="397"/>
          <w:ins w:id="61" w:author="Florian" w:date="2019-08-02T16:07:00Z"/>
        </w:trPr>
        <w:tc>
          <w:tcPr>
            <w:tcW w:w="3119" w:type="dxa"/>
          </w:tcPr>
          <w:p w14:paraId="67FEAE2A" w14:textId="78FA2717" w:rsidR="00321E48" w:rsidRPr="00847193" w:rsidRDefault="00321E48" w:rsidP="00847193">
            <w:pPr>
              <w:spacing w:line="360" w:lineRule="auto"/>
              <w:ind w:left="708"/>
              <w:rPr>
                <w:ins w:id="62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63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</w:tcPr>
          <w:p w14:paraId="306C6570" w14:textId="24DC4C11" w:rsidR="00321E48" w:rsidRPr="00F918AA" w:rsidRDefault="00321E48" w:rsidP="00321E48">
            <w:pPr>
              <w:spacing w:line="360" w:lineRule="auto"/>
              <w:jc w:val="center"/>
              <w:rPr>
                <w:ins w:id="64" w:author="Florian" w:date="2019-08-02T16:07:00Z"/>
                <w:rFonts w:ascii="Arial" w:eastAsiaTheme="minorEastAsia" w:hAnsi="Arial" w:cs="Arial"/>
                <w:lang w:val="en-US"/>
              </w:rPr>
            </w:pPr>
            <w:ins w:id="65" w:author="Florian" w:date="2019-08-02T16:17:00Z">
              <w:r>
                <w:rPr>
                  <w:rFonts w:ascii="Arial" w:eastAsiaTheme="minorEastAsia" w:hAnsi="Arial" w:cs="Arial"/>
                  <w:lang w:val="en-US"/>
                </w:rPr>
                <w:t>0.58</w:t>
              </w:r>
            </w:ins>
            <w:ins w:id="66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67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0.37</w:t>
              </w:r>
            </w:ins>
            <w:ins w:id="68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497C4DE8" w14:textId="1229CA1B" w:rsidR="00321E48" w:rsidRPr="00F918AA" w:rsidRDefault="00321E48" w:rsidP="00321E48">
            <w:pPr>
              <w:spacing w:line="360" w:lineRule="auto"/>
              <w:jc w:val="center"/>
              <w:rPr>
                <w:ins w:id="69" w:author="Florian" w:date="2019-08-02T16:07:00Z"/>
                <w:rFonts w:ascii="Arial" w:eastAsiaTheme="minorEastAsia" w:hAnsi="Arial" w:cs="Arial"/>
                <w:lang w:val="en-US"/>
              </w:rPr>
            </w:pPr>
            <w:ins w:id="70" w:author="Florian" w:date="2019-08-02T16:17:00Z">
              <w:r>
                <w:rPr>
                  <w:rFonts w:ascii="Arial" w:eastAsiaTheme="minorEastAsia" w:hAnsi="Arial" w:cs="Arial"/>
                  <w:lang w:val="en-US"/>
                </w:rPr>
                <w:t>0.64</w:t>
              </w:r>
            </w:ins>
            <w:ins w:id="71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72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0.39</w:t>
              </w:r>
            </w:ins>
            <w:ins w:id="73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40C59D6A" w14:textId="724E19DC" w:rsidR="00321E48" w:rsidRPr="00F918AA" w:rsidRDefault="00321E48" w:rsidP="00321E48">
            <w:pPr>
              <w:spacing w:line="360" w:lineRule="auto"/>
              <w:jc w:val="center"/>
              <w:rPr>
                <w:ins w:id="74" w:author="Florian" w:date="2019-08-02T16:07:00Z"/>
                <w:rFonts w:ascii="Arial" w:eastAsiaTheme="minorEastAsia" w:hAnsi="Arial" w:cs="Arial"/>
                <w:lang w:val="en-US"/>
              </w:rPr>
            </w:pPr>
            <w:ins w:id="75" w:author="Florian" w:date="2019-08-02T16:17:00Z">
              <w:r>
                <w:rPr>
                  <w:rFonts w:ascii="Arial" w:eastAsiaTheme="minorEastAsia" w:hAnsi="Arial" w:cs="Arial"/>
                  <w:lang w:val="en-US"/>
                </w:rPr>
                <w:t>0.50</w:t>
              </w:r>
            </w:ins>
            <w:ins w:id="76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77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0.30</w:t>
              </w:r>
            </w:ins>
            <w:ins w:id="78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7834C711" w14:textId="042C7C53" w:rsidR="00321E48" w:rsidRPr="00F918AA" w:rsidRDefault="00321E48" w:rsidP="00321E48">
            <w:pPr>
              <w:spacing w:line="360" w:lineRule="auto"/>
              <w:jc w:val="center"/>
              <w:rPr>
                <w:ins w:id="79" w:author="Florian" w:date="2019-08-02T16:07:00Z"/>
                <w:rFonts w:ascii="Arial" w:eastAsiaTheme="minorEastAsia" w:hAnsi="Arial" w:cs="Arial"/>
                <w:lang w:val="en-US"/>
              </w:rPr>
            </w:pPr>
            <w:ins w:id="80" w:author="Florian" w:date="2019-08-02T16:17:00Z">
              <w:r>
                <w:rPr>
                  <w:rFonts w:ascii="Arial" w:eastAsiaTheme="minorEastAsia" w:hAnsi="Arial" w:cs="Arial"/>
                  <w:lang w:val="en-US"/>
                </w:rPr>
                <w:t>0.52</w:t>
              </w:r>
            </w:ins>
            <w:ins w:id="81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82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0.25</w:t>
              </w:r>
            </w:ins>
            <w:ins w:id="83" w:author="Florian" w:date="2019-08-02T16:28:00Z">
              <w:r w:rsidR="00586394"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321E48" w:rsidRPr="00F918AA" w14:paraId="56A982F0" w14:textId="77777777" w:rsidTr="00847193">
        <w:trPr>
          <w:trHeight w:val="397"/>
          <w:ins w:id="84" w:author="Florian" w:date="2019-08-02T16:02:00Z"/>
        </w:trPr>
        <w:tc>
          <w:tcPr>
            <w:tcW w:w="3119" w:type="dxa"/>
          </w:tcPr>
          <w:p w14:paraId="213B808F" w14:textId="77777777" w:rsidR="00321E48" w:rsidRPr="00F918AA" w:rsidRDefault="00321E48" w:rsidP="00321E48">
            <w:pPr>
              <w:spacing w:line="360" w:lineRule="auto"/>
              <w:rPr>
                <w:ins w:id="85" w:author="Florian" w:date="2019-08-02T16:02:00Z"/>
                <w:rFonts w:ascii="Arial" w:eastAsiaTheme="minorEastAsia" w:hAnsi="Arial" w:cs="Arial"/>
                <w:lang w:val="en-US"/>
              </w:rPr>
            </w:pPr>
            <w:ins w:id="86" w:author="Florian" w:date="2019-08-02T16:02:00Z">
              <w:r w:rsidRPr="00F918AA">
                <w:rPr>
                  <w:rFonts w:ascii="Arial" w:eastAsiaTheme="minorEastAsia" w:hAnsi="Arial" w:cs="Arial"/>
                  <w:lang w:val="en-US"/>
                </w:rPr>
                <w:t>reward learning rate</w:t>
              </w:r>
            </w:ins>
          </w:p>
        </w:tc>
        <w:tc>
          <w:tcPr>
            <w:tcW w:w="1488" w:type="dxa"/>
          </w:tcPr>
          <w:p w14:paraId="02BFA1E1" w14:textId="5226262C" w:rsidR="00321E48" w:rsidRPr="00F918AA" w:rsidRDefault="00321E48" w:rsidP="00321E48">
            <w:pPr>
              <w:spacing w:line="360" w:lineRule="auto"/>
              <w:jc w:val="center"/>
              <w:rPr>
                <w:ins w:id="87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6089457C" w14:textId="77777777" w:rsidR="00321E48" w:rsidRPr="00F918AA" w:rsidRDefault="00321E48" w:rsidP="00321E48">
            <w:pPr>
              <w:spacing w:line="360" w:lineRule="auto"/>
              <w:jc w:val="center"/>
              <w:rPr>
                <w:ins w:id="88" w:author="Florian" w:date="2019-08-02T16:04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0CB1E37F" w14:textId="53D6550A" w:rsidR="00321E48" w:rsidRPr="00F918AA" w:rsidRDefault="00321E48" w:rsidP="00321E48">
            <w:pPr>
              <w:spacing w:line="360" w:lineRule="auto"/>
              <w:jc w:val="center"/>
              <w:rPr>
                <w:ins w:id="89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</w:tcPr>
          <w:p w14:paraId="1F713FCE" w14:textId="29DCD13C" w:rsidR="00321E48" w:rsidRPr="00F918AA" w:rsidRDefault="00321E48" w:rsidP="00321E48">
            <w:pPr>
              <w:spacing w:line="360" w:lineRule="auto"/>
              <w:jc w:val="center"/>
              <w:rPr>
                <w:ins w:id="90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</w:tr>
      <w:tr w:rsidR="00321E48" w:rsidRPr="00F918AA" w14:paraId="63583261" w14:textId="77777777" w:rsidTr="00595445">
        <w:trPr>
          <w:trHeight w:val="397"/>
          <w:ins w:id="91" w:author="Florian" w:date="2019-08-02T16:07:00Z"/>
        </w:trPr>
        <w:tc>
          <w:tcPr>
            <w:tcW w:w="3119" w:type="dxa"/>
          </w:tcPr>
          <w:p w14:paraId="77DD2E8F" w14:textId="2462D1AE" w:rsidR="00321E48" w:rsidRPr="00847193" w:rsidRDefault="00321E48" w:rsidP="00847193">
            <w:pPr>
              <w:spacing w:line="360" w:lineRule="auto"/>
              <w:ind w:left="708"/>
              <w:rPr>
                <w:ins w:id="92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93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7B501ED4" w14:textId="700E9CB6" w:rsidR="00321E48" w:rsidRPr="00F918AA" w:rsidRDefault="00586394" w:rsidP="00321E48">
            <w:pPr>
              <w:spacing w:line="360" w:lineRule="auto"/>
              <w:jc w:val="center"/>
              <w:rPr>
                <w:ins w:id="94" w:author="Florian" w:date="2019-08-02T16:07:00Z"/>
                <w:rFonts w:ascii="Arial" w:eastAsiaTheme="minorEastAsia" w:hAnsi="Arial" w:cs="Arial"/>
                <w:lang w:val="en-US"/>
              </w:rPr>
            </w:pPr>
            <w:ins w:id="95" w:author="Florian" w:date="2019-08-02T16:18:00Z">
              <w:r>
                <w:rPr>
                  <w:rFonts w:ascii="Arial" w:eastAsiaTheme="minorEastAsia" w:hAnsi="Arial" w:cs="Arial"/>
                  <w:lang w:val="en-US"/>
                </w:rPr>
                <w:t>0.78</w:t>
              </w:r>
            </w:ins>
            <w:ins w:id="96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97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0.17</w:t>
              </w:r>
            </w:ins>
            <w:ins w:id="98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4BBBA706" w14:textId="32407B42" w:rsidR="00321E48" w:rsidRPr="00F918AA" w:rsidRDefault="00586394" w:rsidP="00321E48">
            <w:pPr>
              <w:spacing w:line="360" w:lineRule="auto"/>
              <w:jc w:val="center"/>
              <w:rPr>
                <w:ins w:id="99" w:author="Florian" w:date="2019-08-02T16:07:00Z"/>
                <w:rFonts w:ascii="Arial" w:eastAsiaTheme="minorEastAsia" w:hAnsi="Arial" w:cs="Arial"/>
                <w:lang w:val="en-US"/>
              </w:rPr>
            </w:pPr>
            <w:ins w:id="100" w:author="Florian" w:date="2019-08-02T16:18:00Z">
              <w:r>
                <w:rPr>
                  <w:rFonts w:ascii="Arial" w:eastAsiaTheme="minorEastAsia" w:hAnsi="Arial" w:cs="Arial"/>
                  <w:lang w:val="en-US"/>
                </w:rPr>
                <w:t>0.77</w:t>
              </w:r>
            </w:ins>
            <w:ins w:id="101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02" w:author="Florian" w:date="2019-08-02T16:30:00Z">
              <w:r w:rsidR="00261121">
                <w:rPr>
                  <w:rFonts w:ascii="Arial" w:eastAsiaTheme="minorEastAsia" w:hAnsi="Arial" w:cs="Arial"/>
                  <w:lang w:val="en-US"/>
                </w:rPr>
                <w:t>0.19</w:t>
              </w:r>
            </w:ins>
            <w:ins w:id="103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79035C54" w14:textId="1F175ABA" w:rsidR="00321E48" w:rsidRPr="00F918AA" w:rsidRDefault="00586394" w:rsidP="00321E48">
            <w:pPr>
              <w:spacing w:line="360" w:lineRule="auto"/>
              <w:jc w:val="center"/>
              <w:rPr>
                <w:ins w:id="104" w:author="Florian" w:date="2019-08-02T16:07:00Z"/>
                <w:rFonts w:ascii="Arial" w:eastAsiaTheme="minorEastAsia" w:hAnsi="Arial" w:cs="Arial"/>
                <w:lang w:val="en-US"/>
              </w:rPr>
            </w:pPr>
            <w:ins w:id="105" w:author="Florian" w:date="2019-08-02T16:18:00Z">
              <w:r>
                <w:rPr>
                  <w:rFonts w:ascii="Arial" w:eastAsiaTheme="minorEastAsia" w:hAnsi="Arial" w:cs="Arial"/>
                  <w:lang w:val="en-US"/>
                </w:rPr>
                <w:t>0.69</w:t>
              </w:r>
            </w:ins>
            <w:ins w:id="106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07" w:author="Florian" w:date="2019-08-02T16:31:00Z">
              <w:r w:rsidR="00261121">
                <w:rPr>
                  <w:rFonts w:ascii="Arial" w:eastAsiaTheme="minorEastAsia" w:hAnsi="Arial" w:cs="Arial"/>
                  <w:lang w:val="en-US"/>
                </w:rPr>
                <w:t>0.20</w:t>
              </w:r>
            </w:ins>
            <w:ins w:id="108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10FA09D7" w14:textId="03D82716" w:rsidR="00321E48" w:rsidRPr="00F918AA" w:rsidRDefault="00586394" w:rsidP="00321E48">
            <w:pPr>
              <w:spacing w:line="360" w:lineRule="auto"/>
              <w:jc w:val="center"/>
              <w:rPr>
                <w:ins w:id="109" w:author="Florian" w:date="2019-08-02T16:07:00Z"/>
                <w:rFonts w:ascii="Arial" w:eastAsiaTheme="minorEastAsia" w:hAnsi="Arial" w:cs="Arial"/>
                <w:lang w:val="en-US"/>
              </w:rPr>
            </w:pPr>
            <w:ins w:id="110" w:author="Florian" w:date="2019-08-02T16:18:00Z">
              <w:r>
                <w:rPr>
                  <w:rFonts w:ascii="Arial" w:eastAsiaTheme="minorEastAsia" w:hAnsi="Arial" w:cs="Arial"/>
                  <w:lang w:val="en-US"/>
                </w:rPr>
                <w:t>0.68</w:t>
              </w:r>
            </w:ins>
            <w:ins w:id="111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12" w:author="Florian" w:date="2019-08-02T16:31:00Z">
              <w:r w:rsidR="00261121">
                <w:rPr>
                  <w:rFonts w:ascii="Arial" w:eastAsiaTheme="minorEastAsia" w:hAnsi="Arial" w:cs="Arial"/>
                  <w:lang w:val="en-US"/>
                </w:rPr>
                <w:t>0.19</w:t>
              </w:r>
            </w:ins>
            <w:ins w:id="113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321E48" w:rsidRPr="00F918AA" w14:paraId="41386EF9" w14:textId="77777777" w:rsidTr="00595445">
        <w:trPr>
          <w:trHeight w:val="397"/>
          <w:ins w:id="114" w:author="Florian" w:date="2019-08-02T16:07:00Z"/>
        </w:trPr>
        <w:tc>
          <w:tcPr>
            <w:tcW w:w="3119" w:type="dxa"/>
          </w:tcPr>
          <w:p w14:paraId="5180E554" w14:textId="7E12B5C8" w:rsidR="00321E48" w:rsidRPr="00847193" w:rsidRDefault="00321E48" w:rsidP="00847193">
            <w:pPr>
              <w:spacing w:line="360" w:lineRule="auto"/>
              <w:ind w:left="708"/>
              <w:rPr>
                <w:ins w:id="115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116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</w:tcPr>
          <w:p w14:paraId="58EAB090" w14:textId="7AC75677" w:rsidR="00321E48" w:rsidRPr="00F918AA" w:rsidRDefault="00586394" w:rsidP="00321E48">
            <w:pPr>
              <w:spacing w:line="360" w:lineRule="auto"/>
              <w:jc w:val="center"/>
              <w:rPr>
                <w:ins w:id="117" w:author="Florian" w:date="2019-08-02T16:07:00Z"/>
                <w:rFonts w:ascii="Arial" w:eastAsiaTheme="minorEastAsia" w:hAnsi="Arial" w:cs="Arial"/>
                <w:lang w:val="en-US"/>
              </w:rPr>
            </w:pPr>
            <w:ins w:id="118" w:author="Florian" w:date="2019-08-02T16:19:00Z">
              <w:r>
                <w:rPr>
                  <w:rFonts w:ascii="Arial" w:eastAsiaTheme="minorEastAsia" w:hAnsi="Arial" w:cs="Arial"/>
                  <w:lang w:val="en-US"/>
                </w:rPr>
                <w:t>0.48</w:t>
              </w:r>
            </w:ins>
            <w:ins w:id="119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20" w:author="Florian" w:date="2019-08-02T16:31:00Z">
              <w:r w:rsidR="00261121">
                <w:rPr>
                  <w:rFonts w:ascii="Arial" w:eastAsiaTheme="minorEastAsia" w:hAnsi="Arial" w:cs="Arial"/>
                  <w:lang w:val="en-US"/>
                </w:rPr>
                <w:t>0.35</w:t>
              </w:r>
            </w:ins>
            <w:ins w:id="121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3E84777A" w14:textId="74D77287" w:rsidR="00321E48" w:rsidRPr="00F918AA" w:rsidRDefault="00586394" w:rsidP="00321E48">
            <w:pPr>
              <w:spacing w:line="360" w:lineRule="auto"/>
              <w:jc w:val="center"/>
              <w:rPr>
                <w:ins w:id="122" w:author="Florian" w:date="2019-08-02T16:07:00Z"/>
                <w:rFonts w:ascii="Arial" w:eastAsiaTheme="minorEastAsia" w:hAnsi="Arial" w:cs="Arial"/>
                <w:lang w:val="en-US"/>
              </w:rPr>
            </w:pPr>
            <w:ins w:id="123" w:author="Florian" w:date="2019-08-02T16:19:00Z">
              <w:r>
                <w:rPr>
                  <w:rFonts w:ascii="Arial" w:eastAsiaTheme="minorEastAsia" w:hAnsi="Arial" w:cs="Arial"/>
                  <w:lang w:val="en-US"/>
                </w:rPr>
                <w:t>0.49</w:t>
              </w:r>
            </w:ins>
            <w:ins w:id="124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25" w:author="Florian" w:date="2019-08-02T16:31:00Z">
              <w:r w:rsidR="00261121">
                <w:rPr>
                  <w:rFonts w:ascii="Arial" w:eastAsiaTheme="minorEastAsia" w:hAnsi="Arial" w:cs="Arial"/>
                  <w:lang w:val="en-US"/>
                </w:rPr>
                <w:t>0.34</w:t>
              </w:r>
            </w:ins>
            <w:ins w:id="126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7AE86420" w14:textId="1E6385DB" w:rsidR="00321E48" w:rsidRPr="00F918AA" w:rsidRDefault="00586394" w:rsidP="00321E48">
            <w:pPr>
              <w:spacing w:line="360" w:lineRule="auto"/>
              <w:jc w:val="center"/>
              <w:rPr>
                <w:ins w:id="127" w:author="Florian" w:date="2019-08-02T16:07:00Z"/>
                <w:rFonts w:ascii="Arial" w:eastAsiaTheme="minorEastAsia" w:hAnsi="Arial" w:cs="Arial"/>
                <w:lang w:val="en-US"/>
              </w:rPr>
            </w:pPr>
            <w:ins w:id="128" w:author="Florian" w:date="2019-08-02T16:19:00Z">
              <w:r>
                <w:rPr>
                  <w:rFonts w:ascii="Arial" w:eastAsiaTheme="minorEastAsia" w:hAnsi="Arial" w:cs="Arial"/>
                  <w:lang w:val="en-US"/>
                </w:rPr>
                <w:t>0.44</w:t>
              </w:r>
            </w:ins>
            <w:ins w:id="129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30" w:author="Florian" w:date="2019-08-02T16:31:00Z">
              <w:r w:rsidR="00261121">
                <w:rPr>
                  <w:rFonts w:ascii="Arial" w:eastAsiaTheme="minorEastAsia" w:hAnsi="Arial" w:cs="Arial"/>
                  <w:lang w:val="en-US"/>
                </w:rPr>
                <w:t>0.30</w:t>
              </w:r>
            </w:ins>
            <w:ins w:id="131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4056138A" w14:textId="070E0101" w:rsidR="00321E48" w:rsidRPr="00F918AA" w:rsidRDefault="00586394" w:rsidP="00321E48">
            <w:pPr>
              <w:spacing w:line="360" w:lineRule="auto"/>
              <w:jc w:val="center"/>
              <w:rPr>
                <w:ins w:id="132" w:author="Florian" w:date="2019-08-02T16:07:00Z"/>
                <w:rFonts w:ascii="Arial" w:eastAsiaTheme="minorEastAsia" w:hAnsi="Arial" w:cs="Arial"/>
                <w:lang w:val="en-US"/>
              </w:rPr>
            </w:pPr>
            <w:ins w:id="133" w:author="Florian" w:date="2019-08-02T16:19:00Z">
              <w:r>
                <w:rPr>
                  <w:rFonts w:ascii="Arial" w:eastAsiaTheme="minorEastAsia" w:hAnsi="Arial" w:cs="Arial"/>
                  <w:lang w:val="en-US"/>
                </w:rPr>
                <w:t>0.46</w:t>
              </w:r>
            </w:ins>
            <w:ins w:id="134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35" w:author="Florian" w:date="2019-08-02T16:31:00Z">
              <w:r w:rsidR="00261121">
                <w:rPr>
                  <w:rFonts w:ascii="Arial" w:eastAsiaTheme="minorEastAsia" w:hAnsi="Arial" w:cs="Arial"/>
                  <w:lang w:val="en-US"/>
                </w:rPr>
                <w:t>0.30</w:t>
              </w:r>
            </w:ins>
            <w:ins w:id="136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321E48" w:rsidRPr="00F918AA" w14:paraId="08E83BA6" w14:textId="77777777" w:rsidTr="00847193">
        <w:trPr>
          <w:trHeight w:val="397"/>
          <w:ins w:id="137" w:author="Florian" w:date="2019-08-02T16:02:00Z"/>
        </w:trPr>
        <w:tc>
          <w:tcPr>
            <w:tcW w:w="3119" w:type="dxa"/>
          </w:tcPr>
          <w:p w14:paraId="40111C39" w14:textId="77777777" w:rsidR="00321E48" w:rsidRPr="00F918AA" w:rsidRDefault="00321E48" w:rsidP="00321E48">
            <w:pPr>
              <w:spacing w:line="360" w:lineRule="auto"/>
              <w:rPr>
                <w:ins w:id="138" w:author="Florian" w:date="2019-08-02T16:02:00Z"/>
                <w:rFonts w:ascii="Arial" w:eastAsiaTheme="minorEastAsia" w:hAnsi="Arial" w:cs="Arial"/>
                <w:lang w:val="en-US"/>
              </w:rPr>
            </w:pPr>
            <w:ins w:id="139" w:author="Florian" w:date="2019-08-02T16:02:00Z">
              <w:r w:rsidRPr="00F918AA">
                <w:rPr>
                  <w:rFonts w:ascii="Arial" w:eastAsiaTheme="minorEastAsia" w:hAnsi="Arial" w:cs="Arial"/>
                  <w:lang w:val="en-US"/>
                </w:rPr>
                <w:t>eligibility trace decay</w:t>
              </w:r>
            </w:ins>
          </w:p>
        </w:tc>
        <w:tc>
          <w:tcPr>
            <w:tcW w:w="1488" w:type="dxa"/>
          </w:tcPr>
          <w:p w14:paraId="6B748F92" w14:textId="465CCF5A" w:rsidR="00321E48" w:rsidRPr="00F918AA" w:rsidRDefault="00321E48" w:rsidP="00321E48">
            <w:pPr>
              <w:spacing w:line="360" w:lineRule="auto"/>
              <w:jc w:val="center"/>
              <w:rPr>
                <w:ins w:id="140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417498CE" w14:textId="77777777" w:rsidR="00321E48" w:rsidRPr="00F918AA" w:rsidRDefault="00321E48" w:rsidP="00321E48">
            <w:pPr>
              <w:spacing w:line="360" w:lineRule="auto"/>
              <w:jc w:val="center"/>
              <w:rPr>
                <w:ins w:id="141" w:author="Florian" w:date="2019-08-02T16:04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71B4BE36" w14:textId="0D3B929F" w:rsidR="00321E48" w:rsidRPr="00F918AA" w:rsidRDefault="00321E48" w:rsidP="00321E48">
            <w:pPr>
              <w:spacing w:line="360" w:lineRule="auto"/>
              <w:jc w:val="center"/>
              <w:rPr>
                <w:ins w:id="142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</w:tcPr>
          <w:p w14:paraId="3DF2064B" w14:textId="1C934645" w:rsidR="00321E48" w:rsidRPr="00F918AA" w:rsidRDefault="00321E48" w:rsidP="00321E48">
            <w:pPr>
              <w:spacing w:line="360" w:lineRule="auto"/>
              <w:jc w:val="center"/>
              <w:rPr>
                <w:ins w:id="143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</w:tr>
      <w:tr w:rsidR="00321E48" w:rsidRPr="00F918AA" w14:paraId="7E2868D4" w14:textId="77777777" w:rsidTr="00595445">
        <w:trPr>
          <w:trHeight w:val="397"/>
          <w:ins w:id="144" w:author="Florian" w:date="2019-08-02T16:07:00Z"/>
        </w:trPr>
        <w:tc>
          <w:tcPr>
            <w:tcW w:w="3119" w:type="dxa"/>
          </w:tcPr>
          <w:p w14:paraId="40FE692D" w14:textId="456FAA81" w:rsidR="00321E48" w:rsidRPr="00847193" w:rsidRDefault="00321E48" w:rsidP="00847193">
            <w:pPr>
              <w:spacing w:line="360" w:lineRule="auto"/>
              <w:ind w:left="708"/>
              <w:rPr>
                <w:ins w:id="145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146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7B15C44D" w14:textId="68D5D2E3" w:rsidR="00321E48" w:rsidRPr="00F918AA" w:rsidRDefault="00586394" w:rsidP="00321E48">
            <w:pPr>
              <w:spacing w:line="360" w:lineRule="auto"/>
              <w:jc w:val="center"/>
              <w:rPr>
                <w:ins w:id="147" w:author="Florian" w:date="2019-08-02T16:07:00Z"/>
                <w:rFonts w:ascii="Arial" w:eastAsiaTheme="minorEastAsia" w:hAnsi="Arial" w:cs="Arial"/>
                <w:lang w:val="en-US"/>
              </w:rPr>
            </w:pPr>
            <w:ins w:id="148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0.57</w:t>
              </w:r>
            </w:ins>
            <w:ins w:id="149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50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0.13</w:t>
              </w:r>
            </w:ins>
            <w:ins w:id="151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0D18BFD4" w14:textId="1B99B237" w:rsidR="00321E48" w:rsidRPr="00F918AA" w:rsidRDefault="00586394" w:rsidP="00321E48">
            <w:pPr>
              <w:spacing w:line="360" w:lineRule="auto"/>
              <w:jc w:val="center"/>
              <w:rPr>
                <w:ins w:id="152" w:author="Florian" w:date="2019-08-02T16:07:00Z"/>
                <w:rFonts w:ascii="Arial" w:eastAsiaTheme="minorEastAsia" w:hAnsi="Arial" w:cs="Arial"/>
                <w:lang w:val="en-US"/>
              </w:rPr>
            </w:pPr>
            <w:ins w:id="153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0.56</w:t>
              </w:r>
            </w:ins>
            <w:ins w:id="154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55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0.13</w:t>
              </w:r>
            </w:ins>
            <w:ins w:id="156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0983D341" w14:textId="351F3261" w:rsidR="00321E48" w:rsidRPr="00F918AA" w:rsidRDefault="00586394" w:rsidP="00321E48">
            <w:pPr>
              <w:spacing w:line="360" w:lineRule="auto"/>
              <w:jc w:val="center"/>
              <w:rPr>
                <w:ins w:id="157" w:author="Florian" w:date="2019-08-02T16:07:00Z"/>
                <w:rFonts w:ascii="Arial" w:eastAsiaTheme="minorEastAsia" w:hAnsi="Arial" w:cs="Arial"/>
                <w:lang w:val="en-US"/>
              </w:rPr>
            </w:pPr>
            <w:ins w:id="158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0.54</w:t>
              </w:r>
            </w:ins>
            <w:ins w:id="159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60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0.14</w:t>
              </w:r>
            </w:ins>
            <w:ins w:id="161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214C10AC" w14:textId="39A85008" w:rsidR="00321E48" w:rsidRPr="00F918AA" w:rsidRDefault="00586394" w:rsidP="00321E48">
            <w:pPr>
              <w:spacing w:line="360" w:lineRule="auto"/>
              <w:jc w:val="center"/>
              <w:rPr>
                <w:ins w:id="162" w:author="Florian" w:date="2019-08-02T16:07:00Z"/>
                <w:rFonts w:ascii="Arial" w:eastAsiaTheme="minorEastAsia" w:hAnsi="Arial" w:cs="Arial"/>
                <w:lang w:val="en-US"/>
              </w:rPr>
            </w:pPr>
            <w:ins w:id="163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0.57</w:t>
              </w:r>
            </w:ins>
            <w:ins w:id="16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65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0.15</w:t>
              </w:r>
            </w:ins>
            <w:ins w:id="16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321E48" w:rsidRPr="00F918AA" w14:paraId="6D5A478E" w14:textId="77777777" w:rsidTr="00595445">
        <w:trPr>
          <w:trHeight w:val="397"/>
          <w:ins w:id="167" w:author="Florian" w:date="2019-08-02T16:07:00Z"/>
        </w:trPr>
        <w:tc>
          <w:tcPr>
            <w:tcW w:w="3119" w:type="dxa"/>
          </w:tcPr>
          <w:p w14:paraId="0A43F183" w14:textId="67ECE8C2" w:rsidR="00321E48" w:rsidRPr="00847193" w:rsidRDefault="00321E48" w:rsidP="00847193">
            <w:pPr>
              <w:spacing w:line="360" w:lineRule="auto"/>
              <w:ind w:left="708"/>
              <w:rPr>
                <w:ins w:id="168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169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</w:tcPr>
          <w:p w14:paraId="6B94D314" w14:textId="477C0DE5" w:rsidR="00321E48" w:rsidRPr="00F918AA" w:rsidRDefault="00586394" w:rsidP="00321E48">
            <w:pPr>
              <w:spacing w:line="360" w:lineRule="auto"/>
              <w:jc w:val="center"/>
              <w:rPr>
                <w:ins w:id="170" w:author="Florian" w:date="2019-08-02T16:07:00Z"/>
                <w:rFonts w:ascii="Arial" w:eastAsiaTheme="minorEastAsia" w:hAnsi="Arial" w:cs="Arial"/>
                <w:lang w:val="en-US"/>
              </w:rPr>
            </w:pPr>
            <w:ins w:id="171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0.52</w:t>
              </w:r>
            </w:ins>
            <w:ins w:id="172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73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0.13</w:t>
              </w:r>
            </w:ins>
            <w:ins w:id="174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477291B6" w14:textId="5DE8D6DF" w:rsidR="00321E48" w:rsidRPr="00F918AA" w:rsidRDefault="00586394" w:rsidP="00321E48">
            <w:pPr>
              <w:spacing w:line="360" w:lineRule="auto"/>
              <w:jc w:val="center"/>
              <w:rPr>
                <w:ins w:id="175" w:author="Florian" w:date="2019-08-02T16:07:00Z"/>
                <w:rFonts w:ascii="Arial" w:eastAsiaTheme="minorEastAsia" w:hAnsi="Arial" w:cs="Arial"/>
                <w:lang w:val="en-US"/>
              </w:rPr>
            </w:pPr>
            <w:ins w:id="176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0.50</w:t>
              </w:r>
            </w:ins>
            <w:ins w:id="177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78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0.16</w:t>
              </w:r>
            </w:ins>
            <w:ins w:id="179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114CDF3E" w14:textId="6D29D76C" w:rsidR="00321E48" w:rsidRPr="00F918AA" w:rsidRDefault="00586394" w:rsidP="00321E48">
            <w:pPr>
              <w:spacing w:line="360" w:lineRule="auto"/>
              <w:jc w:val="center"/>
              <w:rPr>
                <w:ins w:id="180" w:author="Florian" w:date="2019-08-02T16:07:00Z"/>
                <w:rFonts w:ascii="Arial" w:eastAsiaTheme="minorEastAsia" w:hAnsi="Arial" w:cs="Arial"/>
                <w:lang w:val="en-US"/>
              </w:rPr>
            </w:pPr>
            <w:ins w:id="181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0.53</w:t>
              </w:r>
            </w:ins>
            <w:ins w:id="182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83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0.14</w:t>
              </w:r>
            </w:ins>
            <w:ins w:id="184" w:author="Florian" w:date="2019-08-02T16:28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4D1D051F" w14:textId="0686DDFA" w:rsidR="00321E48" w:rsidRPr="00F918AA" w:rsidRDefault="00586394" w:rsidP="00321E48">
            <w:pPr>
              <w:spacing w:line="360" w:lineRule="auto"/>
              <w:jc w:val="center"/>
              <w:rPr>
                <w:ins w:id="185" w:author="Florian" w:date="2019-08-02T16:07:00Z"/>
                <w:rFonts w:ascii="Arial" w:eastAsiaTheme="minorEastAsia" w:hAnsi="Arial" w:cs="Arial"/>
                <w:lang w:val="en-US"/>
              </w:rPr>
            </w:pPr>
            <w:ins w:id="186" w:author="Florian" w:date="2019-08-02T16:20:00Z">
              <w:r>
                <w:rPr>
                  <w:rFonts w:ascii="Arial" w:eastAsiaTheme="minorEastAsia" w:hAnsi="Arial" w:cs="Arial"/>
                  <w:lang w:val="en-US"/>
                </w:rPr>
                <w:t>0.51</w:t>
              </w:r>
            </w:ins>
            <w:ins w:id="187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188" w:author="Florian" w:date="2019-08-02T16:32:00Z">
              <w:r w:rsidR="00261121">
                <w:rPr>
                  <w:rFonts w:ascii="Arial" w:eastAsiaTheme="minorEastAsia" w:hAnsi="Arial" w:cs="Arial"/>
                  <w:lang w:val="en-US"/>
                </w:rPr>
                <w:t>0.18</w:t>
              </w:r>
            </w:ins>
            <w:ins w:id="18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321E48" w:rsidRPr="00F918AA" w14:paraId="17BF3B2B" w14:textId="77777777" w:rsidTr="00847193">
        <w:trPr>
          <w:trHeight w:val="397"/>
          <w:ins w:id="190" w:author="Florian" w:date="2019-08-02T16:02:00Z"/>
        </w:trPr>
        <w:tc>
          <w:tcPr>
            <w:tcW w:w="3119" w:type="dxa"/>
          </w:tcPr>
          <w:p w14:paraId="5044FEF5" w14:textId="77777777" w:rsidR="00321E48" w:rsidRPr="00F918AA" w:rsidRDefault="00321E48" w:rsidP="00321E48">
            <w:pPr>
              <w:spacing w:line="360" w:lineRule="auto"/>
              <w:rPr>
                <w:ins w:id="191" w:author="Florian" w:date="2019-08-02T16:02:00Z"/>
                <w:rFonts w:ascii="Arial" w:eastAsiaTheme="minorEastAsia" w:hAnsi="Arial" w:cs="Arial"/>
                <w:lang w:val="en-US"/>
              </w:rPr>
            </w:pPr>
            <w:ins w:id="192" w:author="Florian" w:date="2019-08-02T16:02:00Z">
              <w:r>
                <w:rPr>
                  <w:rFonts w:ascii="Arial" w:eastAsiaTheme="minorEastAsia" w:hAnsi="Arial" w:cs="Arial"/>
                  <w:lang w:val="en-US"/>
                </w:rPr>
                <w:t>transition learning rate</w:t>
              </w:r>
            </w:ins>
          </w:p>
        </w:tc>
        <w:tc>
          <w:tcPr>
            <w:tcW w:w="1488" w:type="dxa"/>
          </w:tcPr>
          <w:p w14:paraId="01F5EAEE" w14:textId="74071C60" w:rsidR="00321E48" w:rsidRPr="00F918AA" w:rsidRDefault="00321E48" w:rsidP="00321E48">
            <w:pPr>
              <w:spacing w:line="360" w:lineRule="auto"/>
              <w:jc w:val="center"/>
              <w:rPr>
                <w:ins w:id="193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58DF65B9" w14:textId="77777777" w:rsidR="00321E48" w:rsidRPr="00F918AA" w:rsidRDefault="00321E48" w:rsidP="00321E48">
            <w:pPr>
              <w:spacing w:line="360" w:lineRule="auto"/>
              <w:jc w:val="center"/>
              <w:rPr>
                <w:ins w:id="194" w:author="Florian" w:date="2019-08-02T16:04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52424B7B" w14:textId="3116F5C5" w:rsidR="00321E48" w:rsidRPr="00F918AA" w:rsidRDefault="00321E48" w:rsidP="00321E48">
            <w:pPr>
              <w:spacing w:line="360" w:lineRule="auto"/>
              <w:jc w:val="center"/>
              <w:rPr>
                <w:ins w:id="195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</w:tcPr>
          <w:p w14:paraId="54568F2B" w14:textId="04CAFD91" w:rsidR="00321E48" w:rsidRPr="00F918AA" w:rsidRDefault="00321E48" w:rsidP="00321E48">
            <w:pPr>
              <w:spacing w:line="360" w:lineRule="auto"/>
              <w:jc w:val="center"/>
              <w:rPr>
                <w:ins w:id="196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</w:tr>
      <w:tr w:rsidR="00321E48" w:rsidRPr="00EE60FB" w14:paraId="022EE003" w14:textId="77777777" w:rsidTr="00595445">
        <w:trPr>
          <w:trHeight w:val="397"/>
          <w:ins w:id="197" w:author="Florian" w:date="2019-08-02T16:07:00Z"/>
        </w:trPr>
        <w:tc>
          <w:tcPr>
            <w:tcW w:w="3119" w:type="dxa"/>
          </w:tcPr>
          <w:p w14:paraId="0B577BD9" w14:textId="6AE01156" w:rsidR="00321E48" w:rsidRPr="00847193" w:rsidRDefault="00321E48" w:rsidP="00847193">
            <w:pPr>
              <w:spacing w:line="360" w:lineRule="auto"/>
              <w:ind w:left="708"/>
              <w:rPr>
                <w:ins w:id="198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199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3636F47F" w14:textId="2CFD95FE" w:rsidR="00321E48" w:rsidRDefault="00586394" w:rsidP="00321E48">
            <w:pPr>
              <w:spacing w:line="360" w:lineRule="auto"/>
              <w:jc w:val="center"/>
              <w:rPr>
                <w:ins w:id="200" w:author="Florian" w:date="2019-08-02T16:07:00Z"/>
                <w:rFonts w:ascii="Arial" w:eastAsiaTheme="minorEastAsia" w:hAnsi="Arial" w:cs="Arial"/>
                <w:lang w:val="en-US"/>
              </w:rPr>
            </w:pPr>
            <w:ins w:id="201" w:author="Florian" w:date="2019-08-02T16:26:00Z">
              <w:r>
                <w:rPr>
                  <w:rFonts w:ascii="Arial" w:eastAsiaTheme="minorEastAsia" w:hAnsi="Arial" w:cs="Arial"/>
                  <w:lang w:val="en-US"/>
                </w:rPr>
                <w:t>-</w:t>
              </w:r>
            </w:ins>
          </w:p>
        </w:tc>
        <w:tc>
          <w:tcPr>
            <w:tcW w:w="1488" w:type="dxa"/>
          </w:tcPr>
          <w:p w14:paraId="754E7C9B" w14:textId="1DDB45CF" w:rsidR="00321E48" w:rsidRDefault="00586394" w:rsidP="00321E48">
            <w:pPr>
              <w:spacing w:line="360" w:lineRule="auto"/>
              <w:jc w:val="center"/>
              <w:rPr>
                <w:ins w:id="202" w:author="Florian" w:date="2019-08-02T16:07:00Z"/>
                <w:rFonts w:ascii="Arial" w:eastAsiaTheme="minorEastAsia" w:hAnsi="Arial" w:cs="Arial"/>
                <w:lang w:val="en-US"/>
              </w:rPr>
            </w:pPr>
            <w:ins w:id="203" w:author="Florian" w:date="2019-08-02T16:26:00Z">
              <w:r>
                <w:rPr>
                  <w:rFonts w:ascii="Arial" w:eastAsiaTheme="minorEastAsia" w:hAnsi="Arial" w:cs="Arial"/>
                  <w:lang w:val="en-US"/>
                </w:rPr>
                <w:t>-</w:t>
              </w:r>
            </w:ins>
          </w:p>
        </w:tc>
        <w:tc>
          <w:tcPr>
            <w:tcW w:w="1488" w:type="dxa"/>
          </w:tcPr>
          <w:p w14:paraId="5F0F49A8" w14:textId="1A43631F" w:rsidR="00321E48" w:rsidRDefault="00586394" w:rsidP="00321E48">
            <w:pPr>
              <w:spacing w:line="360" w:lineRule="auto"/>
              <w:jc w:val="center"/>
              <w:rPr>
                <w:ins w:id="204" w:author="Florian" w:date="2019-08-02T16:07:00Z"/>
                <w:rFonts w:ascii="Arial" w:eastAsiaTheme="minorEastAsia" w:hAnsi="Arial" w:cs="Arial"/>
                <w:lang w:val="en-US"/>
              </w:rPr>
            </w:pPr>
            <w:ins w:id="205" w:author="Florian" w:date="2019-08-02T16:26:00Z">
              <w:r>
                <w:rPr>
                  <w:rFonts w:ascii="Arial" w:eastAsiaTheme="minorEastAsia" w:hAnsi="Arial" w:cs="Arial"/>
                  <w:lang w:val="en-US"/>
                </w:rPr>
                <w:t>0.55</w:t>
              </w:r>
            </w:ins>
            <w:ins w:id="20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07" w:author="Florian" w:date="2019-08-02T16:36:00Z">
              <w:r w:rsidR="00261121">
                <w:rPr>
                  <w:rFonts w:ascii="Arial" w:eastAsiaTheme="minorEastAsia" w:hAnsi="Arial" w:cs="Arial"/>
                  <w:lang w:val="en-US"/>
                </w:rPr>
                <w:t>0.19</w:t>
              </w:r>
            </w:ins>
            <w:ins w:id="20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68899BE7" w14:textId="5C63FA67" w:rsidR="00321E48" w:rsidRPr="00EE60FB" w:rsidRDefault="00586394" w:rsidP="00321E48">
            <w:pPr>
              <w:spacing w:line="360" w:lineRule="auto"/>
              <w:jc w:val="center"/>
              <w:rPr>
                <w:ins w:id="209" w:author="Florian" w:date="2019-08-02T16:07:00Z"/>
                <w:rFonts w:ascii="Arial" w:hAnsi="Arial" w:cs="Arial"/>
                <w:lang w:val="en-US"/>
              </w:rPr>
            </w:pPr>
            <w:ins w:id="210" w:author="Florian" w:date="2019-08-02T16:26:00Z">
              <w:r>
                <w:rPr>
                  <w:rFonts w:ascii="Arial" w:hAnsi="Arial" w:cs="Arial"/>
                  <w:lang w:val="en-US"/>
                </w:rPr>
                <w:t>0.57</w:t>
              </w:r>
            </w:ins>
            <w:ins w:id="21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12" w:author="Florian" w:date="2019-08-02T16:36:00Z">
              <w:r w:rsidR="00261121">
                <w:rPr>
                  <w:rFonts w:ascii="Arial" w:eastAsiaTheme="minorEastAsia" w:hAnsi="Arial" w:cs="Arial"/>
                  <w:lang w:val="en-US"/>
                </w:rPr>
                <w:t>0.19</w:t>
              </w:r>
            </w:ins>
            <w:ins w:id="21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EE60FB" w14:paraId="79E1C35E" w14:textId="77777777" w:rsidTr="00595445">
        <w:trPr>
          <w:trHeight w:val="397"/>
          <w:ins w:id="214" w:author="Florian" w:date="2019-08-02T16:07:00Z"/>
        </w:trPr>
        <w:tc>
          <w:tcPr>
            <w:tcW w:w="3119" w:type="dxa"/>
          </w:tcPr>
          <w:p w14:paraId="549B5FD8" w14:textId="3105F326" w:rsidR="00586394" w:rsidRPr="00847193" w:rsidRDefault="00586394" w:rsidP="00847193">
            <w:pPr>
              <w:spacing w:line="360" w:lineRule="auto"/>
              <w:ind w:left="708"/>
              <w:rPr>
                <w:ins w:id="215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216" w:author="Florian" w:date="2019-08-02T16:08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</w:tcPr>
          <w:p w14:paraId="67B8D215" w14:textId="4867C345" w:rsidR="00586394" w:rsidRDefault="00586394" w:rsidP="00586394">
            <w:pPr>
              <w:spacing w:line="360" w:lineRule="auto"/>
              <w:jc w:val="center"/>
              <w:rPr>
                <w:ins w:id="217" w:author="Florian" w:date="2019-08-02T16:07:00Z"/>
                <w:rFonts w:ascii="Arial" w:eastAsiaTheme="minorEastAsia" w:hAnsi="Arial" w:cs="Arial"/>
                <w:lang w:val="en-US"/>
              </w:rPr>
            </w:pPr>
            <w:ins w:id="218" w:author="Florian" w:date="2019-08-02T16:26:00Z">
              <w:r>
                <w:rPr>
                  <w:rFonts w:ascii="Arial" w:eastAsiaTheme="minorEastAsia" w:hAnsi="Arial" w:cs="Arial"/>
                  <w:lang w:val="en-US"/>
                </w:rPr>
                <w:t>-</w:t>
              </w:r>
            </w:ins>
          </w:p>
        </w:tc>
        <w:tc>
          <w:tcPr>
            <w:tcW w:w="1488" w:type="dxa"/>
          </w:tcPr>
          <w:p w14:paraId="3860700F" w14:textId="4FBAFF5D" w:rsidR="00586394" w:rsidRDefault="00586394" w:rsidP="00586394">
            <w:pPr>
              <w:spacing w:line="360" w:lineRule="auto"/>
              <w:jc w:val="center"/>
              <w:rPr>
                <w:ins w:id="219" w:author="Florian" w:date="2019-08-02T16:07:00Z"/>
                <w:rFonts w:ascii="Arial" w:eastAsiaTheme="minorEastAsia" w:hAnsi="Arial" w:cs="Arial"/>
                <w:lang w:val="en-US"/>
              </w:rPr>
            </w:pPr>
            <w:ins w:id="220" w:author="Florian" w:date="2019-08-02T16:26:00Z">
              <w:r>
                <w:rPr>
                  <w:rFonts w:ascii="Arial" w:eastAsiaTheme="minorEastAsia" w:hAnsi="Arial" w:cs="Arial"/>
                  <w:lang w:val="en-US"/>
                </w:rPr>
                <w:t>-</w:t>
              </w:r>
            </w:ins>
          </w:p>
        </w:tc>
        <w:tc>
          <w:tcPr>
            <w:tcW w:w="1488" w:type="dxa"/>
          </w:tcPr>
          <w:p w14:paraId="66B7AFA9" w14:textId="159B26D5" w:rsidR="00586394" w:rsidRDefault="00586394" w:rsidP="00586394">
            <w:pPr>
              <w:spacing w:line="360" w:lineRule="auto"/>
              <w:jc w:val="center"/>
              <w:rPr>
                <w:ins w:id="221" w:author="Florian" w:date="2019-08-02T16:07:00Z"/>
                <w:rFonts w:ascii="Arial" w:eastAsiaTheme="minorEastAsia" w:hAnsi="Arial" w:cs="Arial"/>
                <w:lang w:val="en-US"/>
              </w:rPr>
            </w:pPr>
            <w:ins w:id="222" w:author="Florian" w:date="2019-08-02T16:26:00Z">
              <w:r>
                <w:rPr>
                  <w:rFonts w:ascii="Arial" w:eastAsiaTheme="minorEastAsia" w:hAnsi="Arial" w:cs="Arial"/>
                  <w:lang w:val="en-US"/>
                </w:rPr>
                <w:t>0.39</w:t>
              </w:r>
            </w:ins>
            <w:ins w:id="22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24" w:author="Florian" w:date="2019-08-02T16:36:00Z">
              <w:r w:rsidR="00261121">
                <w:rPr>
                  <w:rFonts w:ascii="Arial" w:eastAsiaTheme="minorEastAsia" w:hAnsi="Arial" w:cs="Arial"/>
                  <w:lang w:val="en-US"/>
                </w:rPr>
                <w:t>0.25</w:t>
              </w:r>
            </w:ins>
            <w:ins w:id="225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2FDAD9C9" w14:textId="2448B297" w:rsidR="00586394" w:rsidRPr="00EE60FB" w:rsidRDefault="00586394" w:rsidP="00586394">
            <w:pPr>
              <w:spacing w:line="360" w:lineRule="auto"/>
              <w:jc w:val="center"/>
              <w:rPr>
                <w:ins w:id="226" w:author="Florian" w:date="2019-08-02T16:07:00Z"/>
                <w:rFonts w:ascii="Arial" w:hAnsi="Arial" w:cs="Arial"/>
                <w:lang w:val="en-US"/>
              </w:rPr>
            </w:pPr>
            <w:ins w:id="227" w:author="Florian" w:date="2019-08-02T16:27:00Z">
              <w:r>
                <w:rPr>
                  <w:rFonts w:ascii="Arial" w:hAnsi="Arial" w:cs="Arial"/>
                  <w:lang w:val="en-US"/>
                </w:rPr>
                <w:t>0.37</w:t>
              </w:r>
            </w:ins>
            <w:ins w:id="22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29" w:author="Florian" w:date="2019-08-02T16:36:00Z">
              <w:r w:rsidR="00261121">
                <w:rPr>
                  <w:rFonts w:ascii="Arial" w:eastAsiaTheme="minorEastAsia" w:hAnsi="Arial" w:cs="Arial"/>
                  <w:lang w:val="en-US"/>
                </w:rPr>
                <w:t>0.21</w:t>
              </w:r>
            </w:ins>
            <w:ins w:id="230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EE60FB" w14:paraId="43E7F05D" w14:textId="77777777" w:rsidTr="00847193">
        <w:trPr>
          <w:trHeight w:val="397"/>
          <w:ins w:id="231" w:author="Florian" w:date="2019-08-02T16:02:00Z"/>
        </w:trPr>
        <w:tc>
          <w:tcPr>
            <w:tcW w:w="3119" w:type="dxa"/>
          </w:tcPr>
          <w:p w14:paraId="1E4D8C3B" w14:textId="7DFE1408" w:rsidR="00586394" w:rsidRDefault="00586394" w:rsidP="00847193">
            <w:pPr>
              <w:spacing w:line="360" w:lineRule="auto"/>
              <w:rPr>
                <w:ins w:id="232" w:author="Florian" w:date="2019-08-02T16:02:00Z"/>
                <w:rFonts w:ascii="Arial" w:eastAsiaTheme="minorEastAsia" w:hAnsi="Arial" w:cs="Arial"/>
                <w:lang w:val="en-US"/>
              </w:rPr>
            </w:pPr>
            <w:ins w:id="233" w:author="Florian" w:date="2019-08-02T16:02:00Z">
              <w:r>
                <w:rPr>
                  <w:rFonts w:ascii="Arial" w:eastAsiaTheme="minorEastAsia" w:hAnsi="Arial" w:cs="Arial"/>
                  <w:lang w:val="en-US"/>
                </w:rPr>
                <w:t xml:space="preserve">model-based weight </w:t>
              </w:r>
            </w:ins>
          </w:p>
        </w:tc>
        <w:tc>
          <w:tcPr>
            <w:tcW w:w="1488" w:type="dxa"/>
          </w:tcPr>
          <w:p w14:paraId="20098256" w14:textId="56982107" w:rsidR="00586394" w:rsidRDefault="00586394" w:rsidP="00586394">
            <w:pPr>
              <w:spacing w:line="360" w:lineRule="auto"/>
              <w:jc w:val="center"/>
              <w:rPr>
                <w:ins w:id="234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128364C5" w14:textId="77777777" w:rsidR="00586394" w:rsidRDefault="00586394" w:rsidP="00586394">
            <w:pPr>
              <w:spacing w:line="360" w:lineRule="auto"/>
              <w:jc w:val="center"/>
              <w:rPr>
                <w:ins w:id="235" w:author="Florian" w:date="2019-08-02T16:04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27D9DAFC" w14:textId="0D4E5E46" w:rsidR="00586394" w:rsidRDefault="00586394" w:rsidP="00586394">
            <w:pPr>
              <w:spacing w:line="360" w:lineRule="auto"/>
              <w:jc w:val="center"/>
              <w:rPr>
                <w:ins w:id="236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</w:tcPr>
          <w:p w14:paraId="6BB2C2CC" w14:textId="3F4F6289" w:rsidR="00586394" w:rsidRPr="00EE60FB" w:rsidRDefault="00586394" w:rsidP="00586394">
            <w:pPr>
              <w:spacing w:line="360" w:lineRule="auto"/>
              <w:jc w:val="center"/>
              <w:rPr>
                <w:ins w:id="237" w:author="Florian" w:date="2019-08-02T16:02:00Z"/>
                <w:rFonts w:ascii="Arial" w:hAnsi="Arial" w:cs="Arial"/>
                <w:lang w:val="en-US"/>
              </w:rPr>
            </w:pPr>
          </w:p>
        </w:tc>
      </w:tr>
      <w:tr w:rsidR="00586394" w:rsidRPr="00F918AA" w14:paraId="06E26F4E" w14:textId="77777777" w:rsidTr="00595445">
        <w:trPr>
          <w:trHeight w:val="397"/>
          <w:ins w:id="238" w:author="Florian" w:date="2019-08-02T16:07:00Z"/>
        </w:trPr>
        <w:tc>
          <w:tcPr>
            <w:tcW w:w="3119" w:type="dxa"/>
          </w:tcPr>
          <w:p w14:paraId="2C6DFD3D" w14:textId="149477B3" w:rsidR="00586394" w:rsidRPr="00847193" w:rsidRDefault="00586394" w:rsidP="00847193">
            <w:pPr>
              <w:spacing w:line="360" w:lineRule="auto"/>
              <w:ind w:left="708"/>
              <w:rPr>
                <w:ins w:id="239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240" w:author="Florian" w:date="2019-08-02T16:09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1298DC5D" w14:textId="53D7FE1D" w:rsidR="00586394" w:rsidRPr="00F918AA" w:rsidRDefault="00586394" w:rsidP="00586394">
            <w:pPr>
              <w:spacing w:line="360" w:lineRule="auto"/>
              <w:jc w:val="center"/>
              <w:rPr>
                <w:ins w:id="241" w:author="Florian" w:date="2019-08-02T16:07:00Z"/>
                <w:rFonts w:ascii="Arial" w:eastAsiaTheme="minorEastAsia" w:hAnsi="Arial" w:cs="Arial"/>
                <w:lang w:val="en-US"/>
              </w:rPr>
            </w:pPr>
            <w:ins w:id="242" w:author="Florian" w:date="2019-08-02T16:21:00Z">
              <w:r>
                <w:rPr>
                  <w:rFonts w:ascii="Arial" w:eastAsiaTheme="minorEastAsia" w:hAnsi="Arial" w:cs="Arial"/>
                  <w:lang w:val="en-US"/>
                </w:rPr>
                <w:t>0.66</w:t>
              </w:r>
            </w:ins>
            <w:ins w:id="24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44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0.21</w:t>
              </w:r>
            </w:ins>
            <w:ins w:id="245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0D4A8F0A" w14:textId="7F85061E" w:rsidR="00586394" w:rsidRPr="00F918AA" w:rsidRDefault="00586394" w:rsidP="00586394">
            <w:pPr>
              <w:spacing w:line="360" w:lineRule="auto"/>
              <w:jc w:val="center"/>
              <w:rPr>
                <w:ins w:id="246" w:author="Florian" w:date="2019-08-02T16:07:00Z"/>
                <w:rFonts w:ascii="Arial" w:eastAsiaTheme="minorEastAsia" w:hAnsi="Arial" w:cs="Arial"/>
                <w:lang w:val="en-US"/>
              </w:rPr>
            </w:pPr>
            <w:ins w:id="247" w:author="Florian" w:date="2019-08-02T16:21:00Z">
              <w:r>
                <w:rPr>
                  <w:rFonts w:ascii="Arial" w:eastAsiaTheme="minorEastAsia" w:hAnsi="Arial" w:cs="Arial"/>
                  <w:lang w:val="en-US"/>
                </w:rPr>
                <w:t>0.75</w:t>
              </w:r>
            </w:ins>
            <w:ins w:id="24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49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0.17</w:t>
              </w:r>
            </w:ins>
            <w:ins w:id="250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005E2F67" w14:textId="6CE76DE6" w:rsidR="00586394" w:rsidRPr="00F918AA" w:rsidRDefault="00586394" w:rsidP="00586394">
            <w:pPr>
              <w:spacing w:line="360" w:lineRule="auto"/>
              <w:jc w:val="center"/>
              <w:rPr>
                <w:ins w:id="251" w:author="Florian" w:date="2019-08-02T16:07:00Z"/>
                <w:rFonts w:ascii="Arial" w:eastAsiaTheme="minorEastAsia" w:hAnsi="Arial" w:cs="Arial"/>
                <w:lang w:val="en-US"/>
              </w:rPr>
            </w:pPr>
            <w:ins w:id="252" w:author="Florian" w:date="2019-08-02T16:21:00Z">
              <w:r>
                <w:rPr>
                  <w:rFonts w:ascii="Arial" w:eastAsiaTheme="minorEastAsia" w:hAnsi="Arial" w:cs="Arial"/>
                  <w:lang w:val="en-US"/>
                </w:rPr>
                <w:t>0.59</w:t>
              </w:r>
            </w:ins>
            <w:ins w:id="25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54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0.18</w:t>
              </w:r>
            </w:ins>
            <w:ins w:id="255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384D41CF" w14:textId="37B9BD4F" w:rsidR="00586394" w:rsidRPr="00F918AA" w:rsidRDefault="00586394" w:rsidP="00586394">
            <w:pPr>
              <w:spacing w:line="360" w:lineRule="auto"/>
              <w:jc w:val="center"/>
              <w:rPr>
                <w:ins w:id="256" w:author="Florian" w:date="2019-08-02T16:07:00Z"/>
                <w:rFonts w:ascii="Arial" w:eastAsiaTheme="minorEastAsia" w:hAnsi="Arial" w:cs="Arial"/>
                <w:lang w:val="en-US"/>
              </w:rPr>
            </w:pPr>
            <w:ins w:id="257" w:author="Florian" w:date="2019-08-02T16:21:00Z">
              <w:r>
                <w:rPr>
                  <w:rFonts w:ascii="Arial" w:eastAsiaTheme="minorEastAsia" w:hAnsi="Arial" w:cs="Arial"/>
                  <w:lang w:val="en-US"/>
                </w:rPr>
                <w:t>0.66</w:t>
              </w:r>
            </w:ins>
            <w:ins w:id="25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59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0.17</w:t>
              </w:r>
            </w:ins>
            <w:ins w:id="260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F918AA" w14:paraId="5289B33E" w14:textId="77777777" w:rsidTr="00595445">
        <w:trPr>
          <w:trHeight w:val="397"/>
          <w:ins w:id="261" w:author="Florian" w:date="2019-08-02T16:07:00Z"/>
        </w:trPr>
        <w:tc>
          <w:tcPr>
            <w:tcW w:w="3119" w:type="dxa"/>
          </w:tcPr>
          <w:p w14:paraId="3981337E" w14:textId="1EC0BB10" w:rsidR="00586394" w:rsidRPr="00847193" w:rsidRDefault="00586394" w:rsidP="00847193">
            <w:pPr>
              <w:spacing w:line="360" w:lineRule="auto"/>
              <w:ind w:left="708"/>
              <w:rPr>
                <w:ins w:id="262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263" w:author="Florian" w:date="2019-08-02T16:09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</w:tcPr>
          <w:p w14:paraId="2CA142B0" w14:textId="68307342" w:rsidR="00586394" w:rsidRPr="00F918AA" w:rsidRDefault="00586394" w:rsidP="00586394">
            <w:pPr>
              <w:spacing w:line="360" w:lineRule="auto"/>
              <w:jc w:val="center"/>
              <w:rPr>
                <w:ins w:id="264" w:author="Florian" w:date="2019-08-02T16:07:00Z"/>
                <w:rFonts w:ascii="Arial" w:eastAsiaTheme="minorEastAsia" w:hAnsi="Arial" w:cs="Arial"/>
                <w:lang w:val="en-US"/>
              </w:rPr>
            </w:pPr>
            <w:ins w:id="265" w:author="Florian" w:date="2019-08-02T16:21:00Z">
              <w:r>
                <w:rPr>
                  <w:rFonts w:ascii="Arial" w:eastAsiaTheme="minorEastAsia" w:hAnsi="Arial" w:cs="Arial"/>
                  <w:lang w:val="en-US"/>
                </w:rPr>
                <w:t>0.53</w:t>
              </w:r>
            </w:ins>
            <w:ins w:id="26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67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0.25</w:t>
              </w:r>
            </w:ins>
            <w:ins w:id="26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41883294" w14:textId="41036A4D" w:rsidR="00586394" w:rsidRPr="00F918AA" w:rsidRDefault="00586394" w:rsidP="00586394">
            <w:pPr>
              <w:spacing w:line="360" w:lineRule="auto"/>
              <w:jc w:val="center"/>
              <w:rPr>
                <w:ins w:id="269" w:author="Florian" w:date="2019-08-02T16:07:00Z"/>
                <w:rFonts w:ascii="Arial" w:eastAsiaTheme="minorEastAsia" w:hAnsi="Arial" w:cs="Arial"/>
                <w:lang w:val="en-US"/>
              </w:rPr>
            </w:pPr>
            <w:ins w:id="270" w:author="Florian" w:date="2019-08-02T16:21:00Z">
              <w:r>
                <w:rPr>
                  <w:rFonts w:ascii="Arial" w:eastAsiaTheme="minorEastAsia" w:hAnsi="Arial" w:cs="Arial"/>
                  <w:lang w:val="en-US"/>
                </w:rPr>
                <w:t>0.52</w:t>
              </w:r>
            </w:ins>
            <w:ins w:id="27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72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0.26</w:t>
              </w:r>
            </w:ins>
            <w:ins w:id="27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21092D09" w14:textId="21A090F1" w:rsidR="00586394" w:rsidRPr="00F918AA" w:rsidRDefault="00586394" w:rsidP="00586394">
            <w:pPr>
              <w:spacing w:line="360" w:lineRule="auto"/>
              <w:jc w:val="center"/>
              <w:rPr>
                <w:ins w:id="274" w:author="Florian" w:date="2019-08-02T16:07:00Z"/>
                <w:rFonts w:ascii="Arial" w:eastAsiaTheme="minorEastAsia" w:hAnsi="Arial" w:cs="Arial"/>
                <w:lang w:val="en-US"/>
              </w:rPr>
            </w:pPr>
            <w:ins w:id="275" w:author="Florian" w:date="2019-08-02T16:22:00Z">
              <w:r>
                <w:rPr>
                  <w:rFonts w:ascii="Arial" w:eastAsiaTheme="minorEastAsia" w:hAnsi="Arial" w:cs="Arial"/>
                  <w:lang w:val="en-US"/>
                </w:rPr>
                <w:t>0.56</w:t>
              </w:r>
            </w:ins>
            <w:ins w:id="27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77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0.21</w:t>
              </w:r>
            </w:ins>
            <w:ins w:id="27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781180DE" w14:textId="22292F78" w:rsidR="00586394" w:rsidRPr="00F918AA" w:rsidRDefault="00586394" w:rsidP="00586394">
            <w:pPr>
              <w:spacing w:line="360" w:lineRule="auto"/>
              <w:jc w:val="center"/>
              <w:rPr>
                <w:ins w:id="279" w:author="Florian" w:date="2019-08-02T16:07:00Z"/>
                <w:rFonts w:ascii="Arial" w:eastAsiaTheme="minorEastAsia" w:hAnsi="Arial" w:cs="Arial"/>
                <w:lang w:val="en-US"/>
              </w:rPr>
            </w:pPr>
            <w:ins w:id="280" w:author="Florian" w:date="2019-08-02T16:22:00Z">
              <w:r>
                <w:rPr>
                  <w:rFonts w:ascii="Arial" w:eastAsiaTheme="minorEastAsia" w:hAnsi="Arial" w:cs="Arial"/>
                  <w:lang w:val="en-US"/>
                </w:rPr>
                <w:t>0.57</w:t>
              </w:r>
            </w:ins>
            <w:ins w:id="28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82" w:author="Florian" w:date="2019-08-02T16:33:00Z">
              <w:r w:rsidR="00261121">
                <w:rPr>
                  <w:rFonts w:ascii="Arial" w:eastAsiaTheme="minorEastAsia" w:hAnsi="Arial" w:cs="Arial"/>
                  <w:lang w:val="en-US"/>
                </w:rPr>
                <w:t>0.20</w:t>
              </w:r>
            </w:ins>
            <w:ins w:id="28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F918AA" w14:paraId="3AB4D551" w14:textId="77777777" w:rsidTr="00847193">
        <w:trPr>
          <w:trHeight w:val="397"/>
          <w:ins w:id="284" w:author="Florian" w:date="2019-08-02T16:02:00Z"/>
        </w:trPr>
        <w:tc>
          <w:tcPr>
            <w:tcW w:w="3119" w:type="dxa"/>
          </w:tcPr>
          <w:p w14:paraId="57D212B8" w14:textId="77777777" w:rsidR="00586394" w:rsidRPr="00F918AA" w:rsidRDefault="00586394" w:rsidP="00586394">
            <w:pPr>
              <w:spacing w:line="360" w:lineRule="auto"/>
              <w:rPr>
                <w:ins w:id="285" w:author="Florian" w:date="2019-08-02T16:02:00Z"/>
                <w:rFonts w:ascii="Arial" w:eastAsiaTheme="minorEastAsia" w:hAnsi="Arial" w:cs="Arial"/>
                <w:lang w:val="en-US"/>
              </w:rPr>
            </w:pPr>
            <w:ins w:id="286" w:author="Florian" w:date="2019-08-02T16:02:00Z">
              <w:r w:rsidRPr="00F918AA">
                <w:rPr>
                  <w:rFonts w:ascii="Arial" w:eastAsiaTheme="minorEastAsia" w:hAnsi="Arial" w:cs="Arial"/>
                  <w:lang w:val="en-US"/>
                </w:rPr>
                <w:t>choice stickiness</w:t>
              </w:r>
            </w:ins>
          </w:p>
        </w:tc>
        <w:tc>
          <w:tcPr>
            <w:tcW w:w="1488" w:type="dxa"/>
          </w:tcPr>
          <w:p w14:paraId="3124FCAE" w14:textId="7373D0BE" w:rsidR="00586394" w:rsidRPr="00F918AA" w:rsidRDefault="00586394" w:rsidP="00586394">
            <w:pPr>
              <w:spacing w:line="360" w:lineRule="auto"/>
              <w:jc w:val="center"/>
              <w:rPr>
                <w:ins w:id="287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3C08A6D2" w14:textId="77777777" w:rsidR="00586394" w:rsidRPr="00F918AA" w:rsidRDefault="00586394" w:rsidP="00586394">
            <w:pPr>
              <w:spacing w:line="360" w:lineRule="auto"/>
              <w:jc w:val="center"/>
              <w:rPr>
                <w:ins w:id="288" w:author="Florian" w:date="2019-08-02T16:04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72FE5EE6" w14:textId="40DEBD15" w:rsidR="00586394" w:rsidRPr="00F918AA" w:rsidRDefault="00586394" w:rsidP="00586394">
            <w:pPr>
              <w:spacing w:line="360" w:lineRule="auto"/>
              <w:jc w:val="center"/>
              <w:rPr>
                <w:ins w:id="289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</w:tcPr>
          <w:p w14:paraId="238B8688" w14:textId="10FE7880" w:rsidR="00586394" w:rsidRPr="00F918AA" w:rsidRDefault="00586394" w:rsidP="00586394">
            <w:pPr>
              <w:spacing w:line="360" w:lineRule="auto"/>
              <w:jc w:val="center"/>
              <w:rPr>
                <w:ins w:id="290" w:author="Florian" w:date="2019-08-02T16:02:00Z"/>
                <w:rFonts w:ascii="Arial" w:eastAsiaTheme="minorEastAsia" w:hAnsi="Arial" w:cs="Arial"/>
                <w:lang w:val="en-US"/>
              </w:rPr>
            </w:pPr>
          </w:p>
        </w:tc>
      </w:tr>
      <w:tr w:rsidR="00586394" w:rsidRPr="00F918AA" w14:paraId="75426EE9" w14:textId="77777777" w:rsidTr="00595445">
        <w:trPr>
          <w:trHeight w:val="397"/>
          <w:ins w:id="291" w:author="Florian" w:date="2019-08-02T16:07:00Z"/>
        </w:trPr>
        <w:tc>
          <w:tcPr>
            <w:tcW w:w="3119" w:type="dxa"/>
          </w:tcPr>
          <w:p w14:paraId="1F1B7A3A" w14:textId="583D5B8D" w:rsidR="00586394" w:rsidRPr="00847193" w:rsidRDefault="00586394" w:rsidP="00847193">
            <w:pPr>
              <w:spacing w:line="360" w:lineRule="auto"/>
              <w:ind w:left="708"/>
              <w:rPr>
                <w:ins w:id="292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293" w:author="Florian" w:date="2019-08-02T16:09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7C2CC72D" w14:textId="35262C0C" w:rsidR="00586394" w:rsidRPr="00F918AA" w:rsidRDefault="00586394" w:rsidP="00586394">
            <w:pPr>
              <w:spacing w:line="360" w:lineRule="auto"/>
              <w:jc w:val="center"/>
              <w:rPr>
                <w:ins w:id="294" w:author="Florian" w:date="2019-08-02T16:07:00Z"/>
                <w:rFonts w:ascii="Arial" w:eastAsiaTheme="minorEastAsia" w:hAnsi="Arial" w:cs="Arial"/>
                <w:lang w:val="en-US"/>
              </w:rPr>
            </w:pPr>
            <w:ins w:id="295" w:author="Florian" w:date="2019-08-02T16:22:00Z">
              <w:r>
                <w:rPr>
                  <w:rFonts w:ascii="Arial" w:eastAsiaTheme="minorEastAsia" w:hAnsi="Arial" w:cs="Arial"/>
                  <w:lang w:val="en-US"/>
                </w:rPr>
                <w:t>0.08</w:t>
              </w:r>
            </w:ins>
            <w:ins w:id="29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297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0.52</w:t>
              </w:r>
            </w:ins>
            <w:ins w:id="29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5CE20DD2" w14:textId="2DDF3273" w:rsidR="00586394" w:rsidRPr="00F918AA" w:rsidRDefault="00586394" w:rsidP="00586394">
            <w:pPr>
              <w:spacing w:line="360" w:lineRule="auto"/>
              <w:jc w:val="center"/>
              <w:rPr>
                <w:ins w:id="299" w:author="Florian" w:date="2019-08-02T16:07:00Z"/>
                <w:rFonts w:ascii="Arial" w:eastAsiaTheme="minorEastAsia" w:hAnsi="Arial" w:cs="Arial"/>
                <w:lang w:val="en-US"/>
              </w:rPr>
            </w:pPr>
            <w:ins w:id="300" w:author="Florian" w:date="2019-08-02T16:22:00Z">
              <w:r>
                <w:rPr>
                  <w:rFonts w:ascii="Arial" w:eastAsiaTheme="minorEastAsia" w:hAnsi="Arial" w:cs="Arial"/>
                  <w:lang w:val="en-US"/>
                </w:rPr>
                <w:t>0.26</w:t>
              </w:r>
            </w:ins>
            <w:ins w:id="30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02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0.58</w:t>
              </w:r>
            </w:ins>
            <w:ins w:id="30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67391085" w14:textId="5C390E21" w:rsidR="00586394" w:rsidRPr="00F918AA" w:rsidRDefault="00586394" w:rsidP="00586394">
            <w:pPr>
              <w:spacing w:line="360" w:lineRule="auto"/>
              <w:jc w:val="center"/>
              <w:rPr>
                <w:ins w:id="304" w:author="Florian" w:date="2019-08-02T16:07:00Z"/>
                <w:rFonts w:ascii="Arial" w:eastAsiaTheme="minorEastAsia" w:hAnsi="Arial" w:cs="Arial"/>
                <w:lang w:val="en-US"/>
              </w:rPr>
            </w:pPr>
            <w:ins w:id="305" w:author="Florian" w:date="2019-08-02T16:22:00Z">
              <w:r>
                <w:rPr>
                  <w:rFonts w:ascii="Arial" w:eastAsiaTheme="minorEastAsia" w:hAnsi="Arial" w:cs="Arial"/>
                  <w:lang w:val="en-US"/>
                </w:rPr>
                <w:t>0.25</w:t>
              </w:r>
            </w:ins>
            <w:ins w:id="30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07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0.54</w:t>
              </w:r>
            </w:ins>
            <w:ins w:id="308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133BB95A" w14:textId="5370F6F4" w:rsidR="00586394" w:rsidRPr="00F918AA" w:rsidRDefault="00586394" w:rsidP="00586394">
            <w:pPr>
              <w:spacing w:line="360" w:lineRule="auto"/>
              <w:jc w:val="center"/>
              <w:rPr>
                <w:ins w:id="309" w:author="Florian" w:date="2019-08-02T16:07:00Z"/>
                <w:rFonts w:ascii="Arial" w:eastAsiaTheme="minorEastAsia" w:hAnsi="Arial" w:cs="Arial"/>
                <w:lang w:val="en-US"/>
              </w:rPr>
            </w:pPr>
            <w:ins w:id="310" w:author="Florian" w:date="2019-08-02T16:22:00Z">
              <w:r>
                <w:rPr>
                  <w:rFonts w:ascii="Arial" w:eastAsiaTheme="minorEastAsia" w:hAnsi="Arial" w:cs="Arial"/>
                  <w:lang w:val="en-US"/>
                </w:rPr>
                <w:t>0.37</w:t>
              </w:r>
            </w:ins>
            <w:ins w:id="31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12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0.58</w:t>
              </w:r>
            </w:ins>
            <w:ins w:id="313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F918AA" w14:paraId="425EC1F5" w14:textId="77777777" w:rsidTr="00595445">
        <w:trPr>
          <w:trHeight w:val="397"/>
          <w:ins w:id="314" w:author="Florian" w:date="2019-08-02T16:07:00Z"/>
        </w:trPr>
        <w:tc>
          <w:tcPr>
            <w:tcW w:w="3119" w:type="dxa"/>
          </w:tcPr>
          <w:p w14:paraId="31E83D9F" w14:textId="44EE106E" w:rsidR="00586394" w:rsidRPr="00847193" w:rsidRDefault="00586394" w:rsidP="00847193">
            <w:pPr>
              <w:spacing w:line="360" w:lineRule="auto"/>
              <w:ind w:left="708"/>
              <w:rPr>
                <w:ins w:id="315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316" w:author="Florian" w:date="2019-08-02T16:09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</w:tcPr>
          <w:p w14:paraId="3590DE05" w14:textId="7FD43106" w:rsidR="00586394" w:rsidRPr="00F918AA" w:rsidRDefault="00586394" w:rsidP="00586394">
            <w:pPr>
              <w:spacing w:line="360" w:lineRule="auto"/>
              <w:jc w:val="center"/>
              <w:rPr>
                <w:ins w:id="317" w:author="Florian" w:date="2019-08-02T16:07:00Z"/>
                <w:rFonts w:ascii="Arial" w:eastAsiaTheme="minorEastAsia" w:hAnsi="Arial" w:cs="Arial"/>
                <w:lang w:val="en-US"/>
              </w:rPr>
            </w:pPr>
            <w:ins w:id="318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0.33</w:t>
              </w:r>
            </w:ins>
            <w:ins w:id="31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20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0.75</w:t>
              </w:r>
            </w:ins>
            <w:ins w:id="32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11A236D1" w14:textId="3F4FC34F" w:rsidR="00586394" w:rsidRPr="00F918AA" w:rsidRDefault="00586394" w:rsidP="00586394">
            <w:pPr>
              <w:spacing w:line="360" w:lineRule="auto"/>
              <w:jc w:val="center"/>
              <w:rPr>
                <w:ins w:id="322" w:author="Florian" w:date="2019-08-02T16:07:00Z"/>
                <w:rFonts w:ascii="Arial" w:eastAsiaTheme="minorEastAsia" w:hAnsi="Arial" w:cs="Arial"/>
                <w:lang w:val="en-US"/>
              </w:rPr>
            </w:pPr>
            <w:ins w:id="323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0.47</w:t>
              </w:r>
            </w:ins>
            <w:ins w:id="32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25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0.64</w:t>
              </w:r>
            </w:ins>
            <w:ins w:id="32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171DB0F7" w14:textId="4DA089D9" w:rsidR="00586394" w:rsidRPr="00F918AA" w:rsidRDefault="00586394" w:rsidP="00586394">
            <w:pPr>
              <w:spacing w:line="360" w:lineRule="auto"/>
              <w:jc w:val="center"/>
              <w:rPr>
                <w:ins w:id="327" w:author="Florian" w:date="2019-08-02T16:07:00Z"/>
                <w:rFonts w:ascii="Arial" w:eastAsiaTheme="minorEastAsia" w:hAnsi="Arial" w:cs="Arial"/>
                <w:lang w:val="en-US"/>
              </w:rPr>
            </w:pPr>
            <w:ins w:id="328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0.56</w:t>
              </w:r>
            </w:ins>
            <w:ins w:id="32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30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0.79</w:t>
              </w:r>
            </w:ins>
            <w:ins w:id="33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691AC0AE" w14:textId="101716E2" w:rsidR="00586394" w:rsidRPr="00F918AA" w:rsidRDefault="00586394" w:rsidP="00586394">
            <w:pPr>
              <w:spacing w:line="360" w:lineRule="auto"/>
              <w:jc w:val="center"/>
              <w:rPr>
                <w:ins w:id="332" w:author="Florian" w:date="2019-08-02T16:07:00Z"/>
                <w:rFonts w:ascii="Arial" w:eastAsiaTheme="minorEastAsia" w:hAnsi="Arial" w:cs="Arial"/>
                <w:lang w:val="en-US"/>
              </w:rPr>
            </w:pPr>
            <w:ins w:id="333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0.64</w:t>
              </w:r>
            </w:ins>
            <w:ins w:id="33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35" w:author="Florian" w:date="2019-08-02T16:34:00Z">
              <w:r w:rsidR="00261121">
                <w:rPr>
                  <w:rFonts w:ascii="Arial" w:eastAsiaTheme="minorEastAsia" w:hAnsi="Arial" w:cs="Arial"/>
                  <w:lang w:val="en-US"/>
                </w:rPr>
                <w:t>0.74</w:t>
              </w:r>
            </w:ins>
            <w:ins w:id="33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F918AA" w14:paraId="0946FA6C" w14:textId="77777777" w:rsidTr="00595445">
        <w:trPr>
          <w:trHeight w:val="397"/>
          <w:ins w:id="337" w:author="Florian" w:date="2019-08-02T16:07:00Z"/>
        </w:trPr>
        <w:tc>
          <w:tcPr>
            <w:tcW w:w="3119" w:type="dxa"/>
          </w:tcPr>
          <w:p w14:paraId="61874090" w14:textId="6F1B2D6C" w:rsidR="00586394" w:rsidRPr="00F918AA" w:rsidRDefault="00586394" w:rsidP="00586394">
            <w:pPr>
              <w:spacing w:line="360" w:lineRule="auto"/>
              <w:rPr>
                <w:ins w:id="338" w:author="Florian" w:date="2019-08-02T16:07:00Z"/>
                <w:rFonts w:ascii="Arial" w:eastAsiaTheme="minorEastAsia" w:hAnsi="Arial" w:cs="Arial"/>
                <w:lang w:val="en-US"/>
              </w:rPr>
            </w:pPr>
            <w:ins w:id="339" w:author="Florian" w:date="2019-08-02T16:07:00Z">
              <w:r w:rsidRPr="00F918AA">
                <w:rPr>
                  <w:rFonts w:ascii="Arial" w:eastAsiaTheme="minorEastAsia" w:hAnsi="Arial" w:cs="Arial"/>
                  <w:lang w:val="en-US"/>
                </w:rPr>
                <w:t>response stickiness</w:t>
              </w:r>
            </w:ins>
          </w:p>
        </w:tc>
        <w:tc>
          <w:tcPr>
            <w:tcW w:w="1488" w:type="dxa"/>
          </w:tcPr>
          <w:p w14:paraId="1CC4CED3" w14:textId="77777777" w:rsidR="00586394" w:rsidRPr="00F918AA" w:rsidRDefault="00586394" w:rsidP="00586394">
            <w:pPr>
              <w:spacing w:line="360" w:lineRule="auto"/>
              <w:jc w:val="center"/>
              <w:rPr>
                <w:ins w:id="340" w:author="Florian" w:date="2019-08-02T16:07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453F2774" w14:textId="77777777" w:rsidR="00586394" w:rsidRPr="00F918AA" w:rsidRDefault="00586394" w:rsidP="00586394">
            <w:pPr>
              <w:spacing w:line="360" w:lineRule="auto"/>
              <w:jc w:val="center"/>
              <w:rPr>
                <w:ins w:id="341" w:author="Florian" w:date="2019-08-02T16:07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8" w:type="dxa"/>
          </w:tcPr>
          <w:p w14:paraId="22D96CD3" w14:textId="77777777" w:rsidR="00586394" w:rsidRPr="00F918AA" w:rsidRDefault="00586394" w:rsidP="00586394">
            <w:pPr>
              <w:spacing w:line="360" w:lineRule="auto"/>
              <w:jc w:val="center"/>
              <w:rPr>
                <w:ins w:id="342" w:author="Florian" w:date="2019-08-02T16:07:00Z"/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489" w:type="dxa"/>
          </w:tcPr>
          <w:p w14:paraId="0A30B2C6" w14:textId="77777777" w:rsidR="00586394" w:rsidRPr="00F918AA" w:rsidRDefault="00586394" w:rsidP="00586394">
            <w:pPr>
              <w:spacing w:line="360" w:lineRule="auto"/>
              <w:jc w:val="center"/>
              <w:rPr>
                <w:ins w:id="343" w:author="Florian" w:date="2019-08-02T16:07:00Z"/>
                <w:rFonts w:ascii="Arial" w:eastAsiaTheme="minorEastAsia" w:hAnsi="Arial" w:cs="Arial"/>
                <w:lang w:val="en-US"/>
              </w:rPr>
            </w:pPr>
          </w:p>
        </w:tc>
      </w:tr>
      <w:tr w:rsidR="00586394" w:rsidRPr="00F918AA" w14:paraId="67EE033F" w14:textId="77777777" w:rsidTr="00595445">
        <w:trPr>
          <w:trHeight w:val="397"/>
          <w:ins w:id="344" w:author="Florian" w:date="2019-08-02T16:07:00Z"/>
        </w:trPr>
        <w:tc>
          <w:tcPr>
            <w:tcW w:w="3119" w:type="dxa"/>
          </w:tcPr>
          <w:p w14:paraId="12F0BAD6" w14:textId="4A8010A5" w:rsidR="00586394" w:rsidRPr="00847193" w:rsidRDefault="00586394" w:rsidP="00847193">
            <w:pPr>
              <w:spacing w:line="360" w:lineRule="auto"/>
              <w:ind w:left="708"/>
              <w:rPr>
                <w:ins w:id="345" w:author="Florian" w:date="2019-08-02T16:07:00Z"/>
                <w:rFonts w:ascii="Arial" w:eastAsiaTheme="minorEastAsia" w:hAnsi="Arial" w:cs="Arial"/>
                <w:i/>
                <w:lang w:val="en-US"/>
              </w:rPr>
            </w:pPr>
            <w:ins w:id="346" w:author="Florian" w:date="2019-08-02T16:09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younger adults</w:t>
              </w:r>
            </w:ins>
          </w:p>
        </w:tc>
        <w:tc>
          <w:tcPr>
            <w:tcW w:w="1488" w:type="dxa"/>
          </w:tcPr>
          <w:p w14:paraId="383C70C5" w14:textId="441FE735" w:rsidR="00586394" w:rsidRPr="00F918AA" w:rsidRDefault="00586394" w:rsidP="00586394">
            <w:pPr>
              <w:spacing w:line="360" w:lineRule="auto"/>
              <w:jc w:val="center"/>
              <w:rPr>
                <w:ins w:id="347" w:author="Florian" w:date="2019-08-02T16:07:00Z"/>
                <w:rFonts w:ascii="Arial" w:eastAsiaTheme="minorEastAsia" w:hAnsi="Arial" w:cs="Arial"/>
                <w:lang w:val="en-US"/>
              </w:rPr>
            </w:pPr>
            <w:ins w:id="348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-0.18</w:t>
              </w:r>
            </w:ins>
            <w:ins w:id="34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50" w:author="Florian" w:date="2019-08-02T16:35:00Z">
              <w:r w:rsidR="00261121">
                <w:rPr>
                  <w:rFonts w:ascii="Arial" w:eastAsiaTheme="minorEastAsia" w:hAnsi="Arial" w:cs="Arial"/>
                  <w:lang w:val="en-US"/>
                </w:rPr>
                <w:t>0.51</w:t>
              </w:r>
            </w:ins>
            <w:ins w:id="35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01BF04EB" w14:textId="5D4E20D1" w:rsidR="00586394" w:rsidRPr="00F918AA" w:rsidRDefault="00586394" w:rsidP="00586394">
            <w:pPr>
              <w:spacing w:line="360" w:lineRule="auto"/>
              <w:jc w:val="center"/>
              <w:rPr>
                <w:ins w:id="352" w:author="Florian" w:date="2019-08-02T16:07:00Z"/>
                <w:rFonts w:ascii="Arial" w:eastAsiaTheme="minorEastAsia" w:hAnsi="Arial" w:cs="Arial"/>
                <w:lang w:val="en-US"/>
              </w:rPr>
            </w:pPr>
            <w:ins w:id="353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-0.21</w:t>
              </w:r>
            </w:ins>
            <w:ins w:id="35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55" w:author="Florian" w:date="2019-08-02T16:35:00Z">
              <w:r w:rsidR="00261121">
                <w:rPr>
                  <w:rFonts w:ascii="Arial" w:eastAsiaTheme="minorEastAsia" w:hAnsi="Arial" w:cs="Arial"/>
                  <w:lang w:val="en-US"/>
                </w:rPr>
                <w:t>0.38</w:t>
              </w:r>
            </w:ins>
            <w:ins w:id="35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</w:tcPr>
          <w:p w14:paraId="182C6C90" w14:textId="7D194A47" w:rsidR="00586394" w:rsidRPr="00F918AA" w:rsidRDefault="00586394" w:rsidP="00586394">
            <w:pPr>
              <w:spacing w:line="360" w:lineRule="auto"/>
              <w:jc w:val="center"/>
              <w:rPr>
                <w:ins w:id="357" w:author="Florian" w:date="2019-08-02T16:07:00Z"/>
                <w:rFonts w:ascii="Arial" w:eastAsiaTheme="minorEastAsia" w:hAnsi="Arial" w:cs="Arial"/>
                <w:lang w:val="en-US"/>
              </w:rPr>
            </w:pPr>
            <w:ins w:id="358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-0.22</w:t>
              </w:r>
            </w:ins>
            <w:ins w:id="35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60" w:author="Florian" w:date="2019-08-02T16:35:00Z">
              <w:r w:rsidR="00261121">
                <w:rPr>
                  <w:rFonts w:ascii="Arial" w:eastAsiaTheme="minorEastAsia" w:hAnsi="Arial" w:cs="Arial"/>
                  <w:lang w:val="en-US"/>
                </w:rPr>
                <w:t>0.54</w:t>
              </w:r>
            </w:ins>
            <w:ins w:id="361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</w:tcPr>
          <w:p w14:paraId="7B4D84D6" w14:textId="23EA09CE" w:rsidR="00586394" w:rsidRPr="00F918AA" w:rsidRDefault="00586394" w:rsidP="00586394">
            <w:pPr>
              <w:spacing w:line="360" w:lineRule="auto"/>
              <w:jc w:val="center"/>
              <w:rPr>
                <w:ins w:id="362" w:author="Florian" w:date="2019-08-02T16:07:00Z"/>
                <w:rFonts w:ascii="Arial" w:eastAsiaTheme="minorEastAsia" w:hAnsi="Arial" w:cs="Arial"/>
                <w:lang w:val="en-US"/>
              </w:rPr>
            </w:pPr>
            <w:ins w:id="363" w:author="Florian" w:date="2019-08-02T16:23:00Z">
              <w:r>
                <w:rPr>
                  <w:rFonts w:ascii="Arial" w:eastAsiaTheme="minorEastAsia" w:hAnsi="Arial" w:cs="Arial"/>
                  <w:lang w:val="en-US"/>
                </w:rPr>
                <w:t>-0.21</w:t>
              </w:r>
            </w:ins>
            <w:ins w:id="36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65" w:author="Florian" w:date="2019-08-02T16:35:00Z">
              <w:r w:rsidR="00261121">
                <w:rPr>
                  <w:rFonts w:ascii="Arial" w:eastAsiaTheme="minorEastAsia" w:hAnsi="Arial" w:cs="Arial"/>
                  <w:lang w:val="en-US"/>
                </w:rPr>
                <w:t>0.51</w:t>
              </w:r>
            </w:ins>
            <w:ins w:id="366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  <w:tr w:rsidR="00586394" w:rsidRPr="00F918AA" w14:paraId="5FB2A337" w14:textId="77777777" w:rsidTr="00847193">
        <w:trPr>
          <w:trHeight w:val="397"/>
          <w:ins w:id="367" w:author="Florian" w:date="2019-08-02T16:02:00Z"/>
        </w:trPr>
        <w:tc>
          <w:tcPr>
            <w:tcW w:w="3119" w:type="dxa"/>
            <w:tcBorders>
              <w:bottom w:val="single" w:sz="4" w:space="0" w:color="auto"/>
            </w:tcBorders>
          </w:tcPr>
          <w:p w14:paraId="466849F6" w14:textId="2E0B7158" w:rsidR="00586394" w:rsidRPr="00847193" w:rsidRDefault="00586394" w:rsidP="00847193">
            <w:pPr>
              <w:spacing w:line="360" w:lineRule="auto"/>
              <w:ind w:left="708"/>
              <w:rPr>
                <w:ins w:id="368" w:author="Florian" w:date="2019-08-02T16:02:00Z"/>
                <w:rFonts w:ascii="Arial" w:eastAsiaTheme="minorEastAsia" w:hAnsi="Arial" w:cs="Arial"/>
                <w:i/>
                <w:lang w:val="en-US"/>
              </w:rPr>
            </w:pPr>
            <w:ins w:id="369" w:author="Florian" w:date="2019-08-02T16:09:00Z">
              <w:r w:rsidRPr="00847193">
                <w:rPr>
                  <w:rFonts w:ascii="Arial" w:eastAsiaTheme="minorEastAsia" w:hAnsi="Arial" w:cs="Arial"/>
                  <w:i/>
                  <w:lang w:val="en-US"/>
                </w:rPr>
                <w:t>older adults</w:t>
              </w:r>
            </w:ins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29EA2B6D" w14:textId="31FFDC04" w:rsidR="00586394" w:rsidRPr="00F918AA" w:rsidRDefault="00586394" w:rsidP="00586394">
            <w:pPr>
              <w:spacing w:line="360" w:lineRule="auto"/>
              <w:jc w:val="center"/>
              <w:rPr>
                <w:ins w:id="370" w:author="Florian" w:date="2019-08-02T16:02:00Z"/>
                <w:rFonts w:ascii="Arial" w:eastAsiaTheme="minorEastAsia" w:hAnsi="Arial" w:cs="Arial"/>
                <w:lang w:val="en-US"/>
              </w:rPr>
            </w:pPr>
            <w:ins w:id="371" w:author="Florian" w:date="2019-08-02T16:24:00Z">
              <w:r>
                <w:rPr>
                  <w:rFonts w:ascii="Arial" w:eastAsiaTheme="minorEastAsia" w:hAnsi="Arial" w:cs="Arial"/>
                  <w:lang w:val="en-US"/>
                </w:rPr>
                <w:t>-0.28</w:t>
              </w:r>
            </w:ins>
            <w:ins w:id="372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73" w:author="Florian" w:date="2019-08-02T16:35:00Z">
              <w:r w:rsidR="00261121">
                <w:rPr>
                  <w:rFonts w:ascii="Arial" w:eastAsiaTheme="minorEastAsia" w:hAnsi="Arial" w:cs="Arial"/>
                  <w:lang w:val="en-US"/>
                </w:rPr>
                <w:t>0.56</w:t>
              </w:r>
            </w:ins>
            <w:ins w:id="37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6C7C517F" w14:textId="002E8523" w:rsidR="00586394" w:rsidRPr="00F918AA" w:rsidRDefault="00586394" w:rsidP="00586394">
            <w:pPr>
              <w:spacing w:line="360" w:lineRule="auto"/>
              <w:jc w:val="center"/>
              <w:rPr>
                <w:ins w:id="375" w:author="Florian" w:date="2019-08-02T16:04:00Z"/>
                <w:rFonts w:ascii="Arial" w:eastAsiaTheme="minorEastAsia" w:hAnsi="Arial" w:cs="Arial"/>
                <w:lang w:val="en-US"/>
              </w:rPr>
            </w:pPr>
            <w:ins w:id="376" w:author="Florian" w:date="2019-08-02T16:24:00Z">
              <w:r>
                <w:rPr>
                  <w:rFonts w:ascii="Arial" w:eastAsiaTheme="minorEastAsia" w:hAnsi="Arial" w:cs="Arial"/>
                  <w:lang w:val="en-US"/>
                </w:rPr>
                <w:t>-0.17</w:t>
              </w:r>
            </w:ins>
            <w:ins w:id="377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78" w:author="Florian" w:date="2019-08-02T16:35:00Z">
              <w:r w:rsidR="00261121">
                <w:rPr>
                  <w:rFonts w:ascii="Arial" w:eastAsiaTheme="minorEastAsia" w:hAnsi="Arial" w:cs="Arial"/>
                  <w:lang w:val="en-US"/>
                </w:rPr>
                <w:t>0.52</w:t>
              </w:r>
            </w:ins>
            <w:ins w:id="37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1790ABE6" w14:textId="0AA38610" w:rsidR="00586394" w:rsidRPr="00F918AA" w:rsidRDefault="00586394" w:rsidP="00586394">
            <w:pPr>
              <w:spacing w:line="360" w:lineRule="auto"/>
              <w:jc w:val="center"/>
              <w:rPr>
                <w:ins w:id="380" w:author="Florian" w:date="2019-08-02T16:02:00Z"/>
                <w:rFonts w:ascii="Arial" w:eastAsiaTheme="minorEastAsia" w:hAnsi="Arial" w:cs="Arial"/>
                <w:lang w:val="en-US"/>
              </w:rPr>
            </w:pPr>
            <w:ins w:id="381" w:author="Florian" w:date="2019-08-02T16:24:00Z">
              <w:r>
                <w:rPr>
                  <w:rFonts w:ascii="Arial" w:eastAsiaTheme="minorEastAsia" w:hAnsi="Arial" w:cs="Arial"/>
                  <w:lang w:val="en-US"/>
                </w:rPr>
                <w:t>-0.17</w:t>
              </w:r>
            </w:ins>
            <w:ins w:id="382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83" w:author="Florian" w:date="2019-08-02T16:36:00Z">
              <w:r w:rsidR="00261121">
                <w:rPr>
                  <w:rFonts w:ascii="Arial" w:eastAsiaTheme="minorEastAsia" w:hAnsi="Arial" w:cs="Arial"/>
                  <w:lang w:val="en-US"/>
                </w:rPr>
                <w:t>0.61</w:t>
              </w:r>
            </w:ins>
            <w:ins w:id="384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241F4BFB" w14:textId="69082B32" w:rsidR="00586394" w:rsidRPr="00F918AA" w:rsidRDefault="00586394" w:rsidP="00586394">
            <w:pPr>
              <w:spacing w:line="360" w:lineRule="auto"/>
              <w:jc w:val="center"/>
              <w:rPr>
                <w:ins w:id="385" w:author="Florian" w:date="2019-08-02T16:02:00Z"/>
                <w:rFonts w:ascii="Arial" w:eastAsiaTheme="minorEastAsia" w:hAnsi="Arial" w:cs="Arial"/>
                <w:lang w:val="en-US"/>
              </w:rPr>
            </w:pPr>
            <w:ins w:id="386" w:author="Florian" w:date="2019-08-02T16:24:00Z">
              <w:r>
                <w:rPr>
                  <w:rFonts w:ascii="Arial" w:eastAsiaTheme="minorEastAsia" w:hAnsi="Arial" w:cs="Arial"/>
                  <w:lang w:val="en-US"/>
                </w:rPr>
                <w:t>-0.07</w:t>
              </w:r>
            </w:ins>
            <w:ins w:id="387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 xml:space="preserve"> (</w:t>
              </w:r>
            </w:ins>
            <w:ins w:id="388" w:author="Florian" w:date="2019-08-02T16:36:00Z">
              <w:r w:rsidR="00261121">
                <w:rPr>
                  <w:rFonts w:ascii="Arial" w:eastAsiaTheme="minorEastAsia" w:hAnsi="Arial" w:cs="Arial"/>
                  <w:lang w:val="en-US"/>
                </w:rPr>
                <w:t>0.63</w:t>
              </w:r>
            </w:ins>
            <w:ins w:id="389" w:author="Florian" w:date="2019-08-02T16:29:00Z">
              <w:r>
                <w:rPr>
                  <w:rFonts w:ascii="Arial" w:eastAsiaTheme="minorEastAsia" w:hAnsi="Arial" w:cs="Arial"/>
                  <w:lang w:val="en-US"/>
                </w:rPr>
                <w:t>)</w:t>
              </w:r>
            </w:ins>
          </w:p>
        </w:tc>
      </w:tr>
    </w:tbl>
    <w:p w14:paraId="34A0A379" w14:textId="7C8429FA" w:rsidR="00595445" w:rsidRDefault="00595445">
      <w:pPr>
        <w:rPr>
          <w:ins w:id="390" w:author="Florian" w:date="2019-08-02T16:02:00Z"/>
          <w:rFonts w:ascii="Arial" w:eastAsiaTheme="minorEastAsia" w:hAnsi="Arial" w:cs="Arial"/>
          <w:b/>
          <w:lang w:val="en-US"/>
        </w:rPr>
      </w:pPr>
    </w:p>
    <w:p w14:paraId="09F6B55F" w14:textId="77777777" w:rsidR="00275B96" w:rsidRDefault="00275B96">
      <w:pPr>
        <w:rPr>
          <w:rFonts w:ascii="Arial" w:eastAsiaTheme="minorEastAsia" w:hAnsi="Arial" w:cs="Arial"/>
          <w:b/>
          <w:lang w:val="en-US"/>
        </w:rPr>
      </w:pPr>
      <w:r>
        <w:rPr>
          <w:rFonts w:ascii="Arial" w:eastAsiaTheme="minorEastAsia" w:hAnsi="Arial" w:cs="Arial"/>
          <w:b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72"/>
        <w:gridCol w:w="1630"/>
        <w:gridCol w:w="2683"/>
      </w:tblGrid>
      <w:tr w:rsidR="00275B96" w:rsidRPr="00F918AA" w14:paraId="461FAF7B" w14:textId="77777777" w:rsidTr="00377E82">
        <w:tc>
          <w:tcPr>
            <w:tcW w:w="9062" w:type="dxa"/>
            <w:gridSpan w:val="4"/>
            <w:tcBorders>
              <w:bottom w:val="single" w:sz="4" w:space="0" w:color="auto"/>
            </w:tcBorders>
          </w:tcPr>
          <w:p w14:paraId="5BB1914A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lastRenderedPageBreak/>
              <w:t>Table S</w:t>
            </w:r>
            <w:r>
              <w:rPr>
                <w:rFonts w:ascii="Arial" w:eastAsiaTheme="minorEastAsia" w:hAnsi="Arial" w:cs="Arial"/>
                <w:lang w:val="en-US"/>
              </w:rPr>
              <w:t>2</w:t>
            </w:r>
          </w:p>
        </w:tc>
      </w:tr>
      <w:tr w:rsidR="00275B96" w:rsidRPr="00B87090" w14:paraId="1D500038" w14:textId="77777777" w:rsidTr="00377E82">
        <w:tc>
          <w:tcPr>
            <w:tcW w:w="90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9BD53A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Parameter estimates in the standard reinforcement learning model</w:t>
            </w:r>
          </w:p>
        </w:tc>
      </w:tr>
      <w:tr w:rsidR="00275B96" w:rsidRPr="00F918AA" w14:paraId="51B2FD3F" w14:textId="77777777" w:rsidTr="00377E82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1251845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Parameter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14:paraId="2720E430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Mean (SD)</w:t>
            </w:r>
          </w:p>
          <w:p w14:paraId="33DEC61A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younger adults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0462A3EC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 xml:space="preserve">Mean (SD) </w:t>
            </w:r>
          </w:p>
          <w:p w14:paraId="57374B5B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older adults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</w:tcBorders>
          </w:tcPr>
          <w:p w14:paraId="7F52CBDB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Effect-coded regression coefficient for age group:</w:t>
            </w:r>
          </w:p>
          <w:p w14:paraId="26637CAF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Mean (credible interval)</w:t>
            </w:r>
          </w:p>
        </w:tc>
      </w:tr>
      <w:tr w:rsidR="00275B96" w:rsidRPr="00F918AA" w14:paraId="5926B4CD" w14:textId="77777777" w:rsidTr="00377E82">
        <w:tc>
          <w:tcPr>
            <w:tcW w:w="2977" w:type="dxa"/>
            <w:tcBorders>
              <w:top w:val="single" w:sz="4" w:space="0" w:color="auto"/>
            </w:tcBorders>
          </w:tcPr>
          <w:p w14:paraId="5AAA3227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inverse softmax temperature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14:paraId="4E52DAF5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0.49 (0.17)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5BA6CC35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0.54 (0.57)</w:t>
            </w:r>
          </w:p>
        </w:tc>
        <w:tc>
          <w:tcPr>
            <w:tcW w:w="2683" w:type="dxa"/>
            <w:tcBorders>
              <w:top w:val="single" w:sz="4" w:space="0" w:color="auto"/>
            </w:tcBorders>
          </w:tcPr>
          <w:p w14:paraId="28F4F9FA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-0.04 ([-0.20, 0.11])</w:t>
            </w:r>
          </w:p>
        </w:tc>
      </w:tr>
      <w:tr w:rsidR="00275B96" w:rsidRPr="00F918AA" w14:paraId="7F664082" w14:textId="77777777" w:rsidTr="00377E82">
        <w:tc>
          <w:tcPr>
            <w:tcW w:w="2977" w:type="dxa"/>
          </w:tcPr>
          <w:p w14:paraId="3CF2F32A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reward learning rate</w:t>
            </w:r>
          </w:p>
        </w:tc>
        <w:tc>
          <w:tcPr>
            <w:tcW w:w="1772" w:type="dxa"/>
          </w:tcPr>
          <w:p w14:paraId="4F67722A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0.76 (0.28)</w:t>
            </w:r>
          </w:p>
        </w:tc>
        <w:tc>
          <w:tcPr>
            <w:tcW w:w="1630" w:type="dxa"/>
          </w:tcPr>
          <w:p w14:paraId="4E93A247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0.55 (0.36)</w:t>
            </w:r>
          </w:p>
        </w:tc>
        <w:tc>
          <w:tcPr>
            <w:tcW w:w="2683" w:type="dxa"/>
          </w:tcPr>
          <w:p w14:paraId="10C562A6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0.21 ([0.10, 0.32)]</w:t>
            </w:r>
          </w:p>
        </w:tc>
      </w:tr>
      <w:tr w:rsidR="00275B96" w:rsidRPr="00F918AA" w14:paraId="72608DD8" w14:textId="77777777" w:rsidTr="00377E82">
        <w:tc>
          <w:tcPr>
            <w:tcW w:w="2977" w:type="dxa"/>
          </w:tcPr>
          <w:p w14:paraId="10C5C300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eligibility trace decay</w:t>
            </w:r>
          </w:p>
        </w:tc>
        <w:tc>
          <w:tcPr>
            <w:tcW w:w="1772" w:type="dxa"/>
          </w:tcPr>
          <w:p w14:paraId="0DD68F93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0.55 (0.22)</w:t>
            </w:r>
          </w:p>
        </w:tc>
        <w:tc>
          <w:tcPr>
            <w:tcW w:w="1630" w:type="dxa"/>
          </w:tcPr>
          <w:p w14:paraId="7B4EB332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0.52 (0.22)</w:t>
            </w:r>
          </w:p>
        </w:tc>
        <w:tc>
          <w:tcPr>
            <w:tcW w:w="2683" w:type="dxa"/>
          </w:tcPr>
          <w:p w14:paraId="153D793B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0.03 ([-0.05, 0.11])</w:t>
            </w:r>
          </w:p>
        </w:tc>
      </w:tr>
      <w:tr w:rsidR="00275B96" w:rsidRPr="00F918AA" w14:paraId="40956212" w14:textId="77777777" w:rsidTr="00377E82">
        <w:tc>
          <w:tcPr>
            <w:tcW w:w="2977" w:type="dxa"/>
          </w:tcPr>
          <w:p w14:paraId="7D2E8742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ins w:id="391" w:author="Florian" w:date="2019-07-31T14:22:00Z">
              <w:r>
                <w:rPr>
                  <w:rFonts w:ascii="Arial" w:eastAsiaTheme="minorEastAsia" w:hAnsi="Arial" w:cs="Arial"/>
                  <w:lang w:val="en-US"/>
                </w:rPr>
                <w:t>transition learning rate</w:t>
              </w:r>
            </w:ins>
          </w:p>
        </w:tc>
        <w:tc>
          <w:tcPr>
            <w:tcW w:w="1772" w:type="dxa"/>
          </w:tcPr>
          <w:p w14:paraId="7D07EF7A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392" w:author="Florian" w:date="2019-07-31T14:23:00Z">
              <w:r>
                <w:rPr>
                  <w:rFonts w:ascii="Arial" w:eastAsiaTheme="minorEastAsia" w:hAnsi="Arial" w:cs="Arial"/>
                  <w:lang w:val="en-US"/>
                </w:rPr>
                <w:t>0.58 (0.24)</w:t>
              </w:r>
            </w:ins>
          </w:p>
        </w:tc>
        <w:tc>
          <w:tcPr>
            <w:tcW w:w="1630" w:type="dxa"/>
          </w:tcPr>
          <w:p w14:paraId="347B08F1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393" w:author="Florian" w:date="2019-07-31T14:23:00Z">
              <w:r>
                <w:rPr>
                  <w:rFonts w:ascii="Arial" w:eastAsiaTheme="minorEastAsia" w:hAnsi="Arial" w:cs="Arial"/>
                  <w:lang w:val="en-US"/>
                </w:rPr>
                <w:t>0.35 (0.23)</w:t>
              </w:r>
            </w:ins>
          </w:p>
        </w:tc>
        <w:tc>
          <w:tcPr>
            <w:tcW w:w="2683" w:type="dxa"/>
          </w:tcPr>
          <w:p w14:paraId="6F12D57F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394" w:author="Florian" w:date="2019-07-31T14:27:00Z">
              <w:r w:rsidRPr="00EE60FB">
                <w:rPr>
                  <w:rFonts w:ascii="Arial" w:hAnsi="Arial" w:cs="Arial"/>
                  <w:lang w:val="en-US"/>
                </w:rPr>
                <w:t xml:space="preserve">0.22 </w:t>
              </w:r>
              <w:r>
                <w:rPr>
                  <w:rFonts w:ascii="Arial" w:hAnsi="Arial" w:cs="Arial"/>
                  <w:lang w:val="en-US"/>
                </w:rPr>
                <w:t>(</w:t>
              </w:r>
              <w:r w:rsidRPr="00EE60FB">
                <w:rPr>
                  <w:rFonts w:ascii="Arial" w:hAnsi="Arial" w:cs="Arial"/>
                  <w:lang w:val="en-US"/>
                </w:rPr>
                <w:t>[0.14, 0.31]</w:t>
              </w:r>
              <w:r>
                <w:rPr>
                  <w:rFonts w:ascii="Arial" w:hAnsi="Arial" w:cs="Arial"/>
                  <w:lang w:val="en-US"/>
                </w:rPr>
                <w:t>)</w:t>
              </w:r>
            </w:ins>
          </w:p>
        </w:tc>
      </w:tr>
      <w:tr w:rsidR="00275B96" w:rsidRPr="00EE60FB" w14:paraId="2FAEB35D" w14:textId="77777777" w:rsidTr="00377E82">
        <w:tc>
          <w:tcPr>
            <w:tcW w:w="2977" w:type="dxa"/>
          </w:tcPr>
          <w:p w14:paraId="3DE02CF9" w14:textId="77777777" w:rsidR="00275B96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ins w:id="395" w:author="Florian" w:date="2019-07-31T14:35:00Z">
              <w:r>
                <w:rPr>
                  <w:rFonts w:ascii="Arial" w:eastAsiaTheme="minorEastAsia" w:hAnsi="Arial" w:cs="Arial"/>
                  <w:lang w:val="en-US"/>
                </w:rPr>
                <w:t>model-based weight (low stakes, stable transitions)</w:t>
              </w:r>
            </w:ins>
          </w:p>
        </w:tc>
        <w:tc>
          <w:tcPr>
            <w:tcW w:w="1772" w:type="dxa"/>
          </w:tcPr>
          <w:p w14:paraId="5C2A1D87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396" w:author="Florian" w:date="2019-07-31T14:45:00Z">
              <w:r>
                <w:rPr>
                  <w:rFonts w:ascii="Arial" w:eastAsiaTheme="minorEastAsia" w:hAnsi="Arial" w:cs="Arial"/>
                  <w:lang w:val="en-US"/>
                </w:rPr>
                <w:t>0.62 (0.25)</w:t>
              </w:r>
            </w:ins>
          </w:p>
        </w:tc>
        <w:tc>
          <w:tcPr>
            <w:tcW w:w="1630" w:type="dxa"/>
          </w:tcPr>
          <w:p w14:paraId="56BBB269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397" w:author="Florian" w:date="2019-07-31T14:46:00Z">
              <w:r>
                <w:rPr>
                  <w:rFonts w:ascii="Arial" w:eastAsiaTheme="minorEastAsia" w:hAnsi="Arial" w:cs="Arial"/>
                  <w:lang w:val="en-US"/>
                </w:rPr>
                <w:t>0.54 (0.24)</w:t>
              </w:r>
            </w:ins>
          </w:p>
        </w:tc>
        <w:tc>
          <w:tcPr>
            <w:tcW w:w="2683" w:type="dxa"/>
          </w:tcPr>
          <w:p w14:paraId="79B85556" w14:textId="77777777" w:rsidR="00275B96" w:rsidRPr="00EE60FB" w:rsidRDefault="00275B96" w:rsidP="00377E82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ins w:id="398" w:author="Florian" w:date="2019-07-31T14:47:00Z">
              <w:r>
                <w:rPr>
                  <w:rFonts w:ascii="Arial" w:hAnsi="Arial" w:cs="Arial"/>
                  <w:lang w:val="en-US"/>
                </w:rPr>
                <w:t>0.08 ([-0.01, 0.17)]</w:t>
              </w:r>
            </w:ins>
          </w:p>
        </w:tc>
      </w:tr>
      <w:tr w:rsidR="00275B96" w:rsidRPr="00EE60FB" w14:paraId="5D74CB3E" w14:textId="77777777" w:rsidTr="00377E82">
        <w:tc>
          <w:tcPr>
            <w:tcW w:w="2977" w:type="dxa"/>
          </w:tcPr>
          <w:p w14:paraId="5C23B8A5" w14:textId="77777777" w:rsidR="00275B96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ins w:id="399" w:author="Florian" w:date="2019-07-31T14:35:00Z">
              <w:r>
                <w:rPr>
                  <w:rFonts w:ascii="Arial" w:eastAsiaTheme="minorEastAsia" w:hAnsi="Arial" w:cs="Arial"/>
                  <w:lang w:val="en-US"/>
                </w:rPr>
                <w:t>model-based weight (high stakes, stable transitions)</w:t>
              </w:r>
            </w:ins>
          </w:p>
        </w:tc>
        <w:tc>
          <w:tcPr>
            <w:tcW w:w="1772" w:type="dxa"/>
          </w:tcPr>
          <w:p w14:paraId="616F852E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00" w:author="Florian" w:date="2019-07-31T14:48:00Z">
              <w:r>
                <w:rPr>
                  <w:rFonts w:ascii="Arial" w:eastAsiaTheme="minorEastAsia" w:hAnsi="Arial" w:cs="Arial"/>
                  <w:lang w:val="en-US"/>
                </w:rPr>
                <w:t>0.77 (0.15)</w:t>
              </w:r>
            </w:ins>
          </w:p>
        </w:tc>
        <w:tc>
          <w:tcPr>
            <w:tcW w:w="1630" w:type="dxa"/>
          </w:tcPr>
          <w:p w14:paraId="0E551D7D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01" w:author="Florian" w:date="2019-07-31T14:48:00Z">
              <w:r>
                <w:rPr>
                  <w:rFonts w:ascii="Arial" w:eastAsiaTheme="minorEastAsia" w:hAnsi="Arial" w:cs="Arial"/>
                  <w:lang w:val="en-US"/>
                </w:rPr>
                <w:t>0.54 (0.25)</w:t>
              </w:r>
            </w:ins>
          </w:p>
        </w:tc>
        <w:tc>
          <w:tcPr>
            <w:tcW w:w="2683" w:type="dxa"/>
          </w:tcPr>
          <w:p w14:paraId="72590DD6" w14:textId="77777777" w:rsidR="00275B96" w:rsidRPr="00EE60FB" w:rsidRDefault="00275B96" w:rsidP="00377E82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ins w:id="402" w:author="Florian" w:date="2019-07-31T14:51:00Z">
              <w:r>
                <w:rPr>
                  <w:rFonts w:ascii="Arial" w:hAnsi="Arial" w:cs="Arial"/>
                  <w:lang w:val="en-US"/>
                </w:rPr>
                <w:t>0.22 ([0.15, 0.30])</w:t>
              </w:r>
            </w:ins>
          </w:p>
        </w:tc>
      </w:tr>
      <w:tr w:rsidR="00275B96" w:rsidRPr="00EE60FB" w14:paraId="323B720A" w14:textId="77777777" w:rsidTr="00377E82">
        <w:tc>
          <w:tcPr>
            <w:tcW w:w="2977" w:type="dxa"/>
          </w:tcPr>
          <w:p w14:paraId="64A5F724" w14:textId="77777777" w:rsidR="00275B96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ins w:id="403" w:author="Florian" w:date="2019-07-31T14:35:00Z">
              <w:r>
                <w:rPr>
                  <w:rFonts w:ascii="Arial" w:eastAsiaTheme="minorEastAsia" w:hAnsi="Arial" w:cs="Arial"/>
                  <w:lang w:val="en-US"/>
                </w:rPr>
                <w:t xml:space="preserve">model-based weight (low stakes, </w:t>
              </w:r>
            </w:ins>
            <w:ins w:id="404" w:author="Florian" w:date="2019-07-31T14:36:00Z">
              <w:r>
                <w:rPr>
                  <w:rFonts w:ascii="Arial" w:eastAsiaTheme="minorEastAsia" w:hAnsi="Arial" w:cs="Arial"/>
                  <w:lang w:val="en-US"/>
                </w:rPr>
                <w:t>variable</w:t>
              </w:r>
            </w:ins>
            <w:ins w:id="405" w:author="Florian" w:date="2019-07-31T14:35:00Z">
              <w:r>
                <w:rPr>
                  <w:rFonts w:ascii="Arial" w:eastAsiaTheme="minorEastAsia" w:hAnsi="Arial" w:cs="Arial"/>
                  <w:lang w:val="en-US"/>
                </w:rPr>
                <w:t xml:space="preserve"> transitions)</w:t>
              </w:r>
            </w:ins>
          </w:p>
        </w:tc>
        <w:tc>
          <w:tcPr>
            <w:tcW w:w="1772" w:type="dxa"/>
          </w:tcPr>
          <w:p w14:paraId="4E071650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06" w:author="Florian" w:date="2019-07-31T14:52:00Z">
              <w:r>
                <w:rPr>
                  <w:rFonts w:ascii="Arial" w:eastAsiaTheme="minorEastAsia" w:hAnsi="Arial" w:cs="Arial"/>
                  <w:lang w:val="en-US"/>
                </w:rPr>
                <w:t>0.57 (0.19)</w:t>
              </w:r>
            </w:ins>
          </w:p>
        </w:tc>
        <w:tc>
          <w:tcPr>
            <w:tcW w:w="1630" w:type="dxa"/>
          </w:tcPr>
          <w:p w14:paraId="00EFED08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07" w:author="Florian" w:date="2019-07-31T14:52:00Z">
              <w:r>
                <w:rPr>
                  <w:rFonts w:ascii="Arial" w:eastAsiaTheme="minorEastAsia" w:hAnsi="Arial" w:cs="Arial"/>
                  <w:lang w:val="en-US"/>
                </w:rPr>
                <w:t>0.56 (0.19)</w:t>
              </w:r>
            </w:ins>
          </w:p>
        </w:tc>
        <w:tc>
          <w:tcPr>
            <w:tcW w:w="2683" w:type="dxa"/>
          </w:tcPr>
          <w:p w14:paraId="0F6509F3" w14:textId="77777777" w:rsidR="00275B96" w:rsidRPr="00EE60FB" w:rsidRDefault="00275B96" w:rsidP="00377E82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ins w:id="408" w:author="Florian" w:date="2019-07-31T14:53:00Z">
              <w:r>
                <w:rPr>
                  <w:rFonts w:ascii="Arial" w:hAnsi="Arial" w:cs="Arial"/>
                  <w:lang w:val="en-US"/>
                </w:rPr>
                <w:t>0.02 ([-0.06, 0.08])</w:t>
              </w:r>
            </w:ins>
          </w:p>
        </w:tc>
      </w:tr>
      <w:tr w:rsidR="00275B96" w:rsidRPr="00EE60FB" w14:paraId="45FA01AC" w14:textId="77777777" w:rsidTr="00377E82">
        <w:tc>
          <w:tcPr>
            <w:tcW w:w="2977" w:type="dxa"/>
          </w:tcPr>
          <w:p w14:paraId="2D92C8E8" w14:textId="77777777" w:rsidR="00275B96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ins w:id="409" w:author="Florian" w:date="2019-07-31T14:35:00Z">
              <w:r>
                <w:rPr>
                  <w:rFonts w:ascii="Arial" w:eastAsiaTheme="minorEastAsia" w:hAnsi="Arial" w:cs="Arial"/>
                  <w:lang w:val="en-US"/>
                </w:rPr>
                <w:t xml:space="preserve">model-based weight (high stakes, </w:t>
              </w:r>
            </w:ins>
            <w:ins w:id="410" w:author="Florian" w:date="2019-07-31T14:36:00Z">
              <w:r>
                <w:rPr>
                  <w:rFonts w:ascii="Arial" w:eastAsiaTheme="minorEastAsia" w:hAnsi="Arial" w:cs="Arial"/>
                  <w:lang w:val="en-US"/>
                </w:rPr>
                <w:t>variable</w:t>
              </w:r>
            </w:ins>
            <w:ins w:id="411" w:author="Florian" w:date="2019-07-31T14:35:00Z">
              <w:r>
                <w:rPr>
                  <w:rFonts w:ascii="Arial" w:eastAsiaTheme="minorEastAsia" w:hAnsi="Arial" w:cs="Arial"/>
                  <w:lang w:val="en-US"/>
                </w:rPr>
                <w:t xml:space="preserve"> transitions)</w:t>
              </w:r>
            </w:ins>
          </w:p>
        </w:tc>
        <w:tc>
          <w:tcPr>
            <w:tcW w:w="1772" w:type="dxa"/>
          </w:tcPr>
          <w:p w14:paraId="73323140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12" w:author="Florian" w:date="2019-07-31T14:54:00Z">
              <w:r>
                <w:rPr>
                  <w:rFonts w:ascii="Arial" w:eastAsiaTheme="minorEastAsia" w:hAnsi="Arial" w:cs="Arial"/>
                  <w:lang w:val="en-US"/>
                </w:rPr>
                <w:t>0.64 (0.17)</w:t>
              </w:r>
            </w:ins>
          </w:p>
        </w:tc>
        <w:tc>
          <w:tcPr>
            <w:tcW w:w="1630" w:type="dxa"/>
          </w:tcPr>
          <w:p w14:paraId="679858F3" w14:textId="77777777" w:rsidR="00275B96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13" w:author="Florian" w:date="2019-07-31T14:54:00Z">
              <w:r>
                <w:rPr>
                  <w:rFonts w:ascii="Arial" w:eastAsiaTheme="minorEastAsia" w:hAnsi="Arial" w:cs="Arial"/>
                  <w:lang w:val="en-US"/>
                </w:rPr>
                <w:t>0.52 (0.18)</w:t>
              </w:r>
            </w:ins>
          </w:p>
        </w:tc>
        <w:tc>
          <w:tcPr>
            <w:tcW w:w="2683" w:type="dxa"/>
          </w:tcPr>
          <w:p w14:paraId="5A994BB3" w14:textId="77777777" w:rsidR="00275B96" w:rsidRPr="00EE60FB" w:rsidRDefault="00275B96" w:rsidP="00377E82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ins w:id="414" w:author="Florian" w:date="2019-07-31T14:56:00Z">
              <w:r>
                <w:rPr>
                  <w:rFonts w:ascii="Arial" w:hAnsi="Arial" w:cs="Arial"/>
                  <w:lang w:val="en-US"/>
                </w:rPr>
                <w:t>0.12 ([0.05, 0.18])</w:t>
              </w:r>
            </w:ins>
          </w:p>
        </w:tc>
      </w:tr>
      <w:tr w:rsidR="00275B96" w:rsidRPr="00F918AA" w14:paraId="2A17472D" w14:textId="77777777" w:rsidTr="00377E82">
        <w:tc>
          <w:tcPr>
            <w:tcW w:w="2977" w:type="dxa"/>
          </w:tcPr>
          <w:p w14:paraId="231EEFB0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choice stickiness</w:t>
            </w:r>
          </w:p>
        </w:tc>
        <w:tc>
          <w:tcPr>
            <w:tcW w:w="1772" w:type="dxa"/>
          </w:tcPr>
          <w:p w14:paraId="74DE025C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0.39 (0.63)</w:t>
            </w:r>
          </w:p>
        </w:tc>
        <w:tc>
          <w:tcPr>
            <w:tcW w:w="1630" w:type="dxa"/>
          </w:tcPr>
          <w:p w14:paraId="040D71F2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0.83 (0.94)</w:t>
            </w:r>
          </w:p>
        </w:tc>
        <w:tc>
          <w:tcPr>
            <w:tcW w:w="2683" w:type="dxa"/>
          </w:tcPr>
          <w:p w14:paraId="12D90165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-0.44 ([-0.73, -0.14])</w:t>
            </w:r>
          </w:p>
        </w:tc>
      </w:tr>
      <w:tr w:rsidR="00275B96" w:rsidRPr="00F918AA" w14:paraId="134BAFD6" w14:textId="77777777" w:rsidTr="00377E82">
        <w:tc>
          <w:tcPr>
            <w:tcW w:w="2977" w:type="dxa"/>
            <w:tcBorders>
              <w:bottom w:val="single" w:sz="4" w:space="0" w:color="auto"/>
            </w:tcBorders>
          </w:tcPr>
          <w:p w14:paraId="5A1247C3" w14:textId="77777777" w:rsidR="00275B96" w:rsidRPr="00F918AA" w:rsidRDefault="00275B96" w:rsidP="00377E8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response stickiness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14:paraId="0A57E972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-0.27 (0.42)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69A37994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-0.23 (0.59)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14:paraId="3F7C0153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-0.05 ([-0.23, 0.14])</w:t>
            </w:r>
          </w:p>
        </w:tc>
      </w:tr>
    </w:tbl>
    <w:p w14:paraId="0E21645C" w14:textId="77777777" w:rsidR="00275B96" w:rsidRDefault="00275B96">
      <w:pPr>
        <w:rPr>
          <w:rFonts w:ascii="Arial" w:eastAsiaTheme="minorEastAsia" w:hAnsi="Arial" w:cs="Arial"/>
          <w:b/>
          <w:lang w:val="en-US"/>
        </w:rPr>
      </w:pPr>
    </w:p>
    <w:p w14:paraId="3F726002" w14:textId="77777777" w:rsidR="00275B96" w:rsidRDefault="00275B96">
      <w:pPr>
        <w:rPr>
          <w:rFonts w:ascii="Arial" w:eastAsiaTheme="minorEastAsia" w:hAnsi="Arial" w:cs="Arial"/>
          <w:b/>
          <w:lang w:val="en-US"/>
        </w:rPr>
      </w:pPr>
      <w:r>
        <w:rPr>
          <w:rFonts w:ascii="Arial" w:eastAsiaTheme="minorEastAsia" w:hAnsi="Arial" w:cs="Arial"/>
          <w:b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275B96" w:rsidRPr="00F918AA" w14:paraId="671064F8" w14:textId="77777777" w:rsidTr="00377E8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7799EC6F" w14:textId="7C05A1A3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15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lastRenderedPageBreak/>
                <w:t>Table S</w:t>
              </w:r>
            </w:ins>
            <w:ins w:id="416" w:author="Florian" w:date="2019-08-02T16:38:00Z">
              <w:r>
                <w:rPr>
                  <w:rFonts w:ascii="Arial" w:eastAsiaTheme="minorEastAsia" w:hAnsi="Arial" w:cs="Arial"/>
                  <w:lang w:val="en-US"/>
                </w:rPr>
                <w:t>3</w:t>
              </w:r>
            </w:ins>
          </w:p>
        </w:tc>
      </w:tr>
      <w:tr w:rsidR="00275B96" w:rsidRPr="00B87090" w14:paraId="0CDBE257" w14:textId="77777777" w:rsidTr="00377E8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AFE67AA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ins w:id="417" w:author="Florian" w:date="2019-08-02T14:42:00Z">
              <w:r w:rsidRPr="00F918AA">
                <w:rPr>
                  <w:rFonts w:ascii="Arial" w:eastAsiaTheme="minorEastAsia" w:hAnsi="Arial" w:cs="Arial"/>
                  <w:i/>
                  <w:lang w:val="en-US"/>
                </w:rPr>
                <w:t>Analysis of model-based weights (</w:t>
              </w:r>
              <w:r>
                <w:rPr>
                  <w:rFonts w:ascii="Arial" w:eastAsiaTheme="minorEastAsia" w:hAnsi="Arial" w:cs="Arial"/>
                  <w:i/>
                  <w:lang w:val="en-US"/>
                </w:rPr>
                <w:t xml:space="preserve">model with perfect transition learning, </w:t>
              </w:r>
              <w:r w:rsidRPr="00F918AA">
                <w:rPr>
                  <w:rFonts w:ascii="Arial" w:eastAsiaTheme="minorEastAsia" w:hAnsi="Arial" w:cs="Arial"/>
                  <w:i/>
                  <w:lang w:val="en-US"/>
                </w:rPr>
                <w:t>complete sample)</w:t>
              </w:r>
            </w:ins>
          </w:p>
        </w:tc>
      </w:tr>
      <w:tr w:rsidR="00275B96" w:rsidRPr="00F918AA" w14:paraId="5ABBC39E" w14:textId="77777777" w:rsidTr="00377E8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6A86E790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18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Predictor (effect-coded)</w:t>
              </w:r>
            </w:ins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546E75D9" w14:textId="77777777" w:rsidR="00275B96" w:rsidRPr="00F918AA" w:rsidRDefault="00B87090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ins w:id="419" w:author="Florian" w:date="2019-08-02T14:42:00Z">
                        <w:rPr>
                          <w:rFonts w:ascii="Cambria Math" w:eastAsiaTheme="minorEastAsia" w:hAnsi="Cambria Math" w:cs="Arial"/>
                          <w:i/>
                          <w:lang w:val="en-US"/>
                        </w:rPr>
                      </w:ins>
                    </m:ctrlPr>
                  </m:accPr>
                  <m:e>
                    <m:r>
                      <w:ins w:id="420" w:author="Florian" w:date="2019-08-02T14:42:00Z">
                        <w:rPr>
                          <w:rFonts w:ascii="Cambria Math" w:eastAsiaTheme="minorEastAsia" w:hAnsi="Cambria Math" w:cs="Arial"/>
                          <w:lang w:val="en-US"/>
                        </w:rPr>
                        <m:t>β</m:t>
                      </w:ins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CABED4F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21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95% CI</w:t>
              </w:r>
            </w:ins>
          </w:p>
        </w:tc>
      </w:tr>
      <w:tr w:rsidR="00275B96" w:rsidRPr="00F918AA" w14:paraId="1C5DA7F4" w14:textId="77777777" w:rsidTr="00377E82">
        <w:tc>
          <w:tcPr>
            <w:tcW w:w="4248" w:type="dxa"/>
            <w:tcBorders>
              <w:top w:val="single" w:sz="2" w:space="0" w:color="auto"/>
            </w:tcBorders>
          </w:tcPr>
          <w:p w14:paraId="704C6F05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22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intercept</w:t>
              </w:r>
            </w:ins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3F4BFEDD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23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0.5</w:t>
              </w:r>
              <w:r>
                <w:rPr>
                  <w:rFonts w:ascii="Arial" w:eastAsiaTheme="minorEastAsia" w:hAnsi="Arial" w:cs="Arial"/>
                  <w:lang w:val="en-US"/>
                </w:rPr>
                <w:t>6</w:t>
              </w:r>
            </w:ins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17D3B6D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24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[0.5</w:t>
              </w:r>
              <w:r>
                <w:rPr>
                  <w:rFonts w:ascii="Arial" w:eastAsiaTheme="minorEastAsia" w:hAnsi="Arial" w:cs="Arial"/>
                  <w:lang w:val="en-US"/>
                </w:rPr>
                <w:t>3</w:t>
              </w:r>
              <w:r w:rsidRPr="00F918AA">
                <w:rPr>
                  <w:rFonts w:ascii="Arial" w:eastAsiaTheme="minorEastAsia" w:hAnsi="Arial" w:cs="Arial"/>
                  <w:lang w:val="en-US"/>
                </w:rPr>
                <w:t>, 0.</w:t>
              </w:r>
              <w:r>
                <w:rPr>
                  <w:rFonts w:ascii="Arial" w:eastAsiaTheme="minorEastAsia" w:hAnsi="Arial" w:cs="Arial"/>
                  <w:lang w:val="en-US"/>
                </w:rPr>
                <w:t>58</w:t>
              </w:r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  <w:tr w:rsidR="00275B96" w:rsidRPr="00F918AA" w14:paraId="434C8FFF" w14:textId="77777777" w:rsidTr="00377E82">
        <w:tc>
          <w:tcPr>
            <w:tcW w:w="4248" w:type="dxa"/>
          </w:tcPr>
          <w:p w14:paraId="50010FEF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25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age group</w:t>
              </w:r>
            </w:ins>
          </w:p>
        </w:tc>
        <w:tc>
          <w:tcPr>
            <w:tcW w:w="2407" w:type="dxa"/>
          </w:tcPr>
          <w:p w14:paraId="53CD2AED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26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0.1</w:t>
              </w:r>
              <w:r>
                <w:rPr>
                  <w:rFonts w:ascii="Arial" w:eastAsiaTheme="minorEastAsia" w:hAnsi="Arial" w:cs="Arial"/>
                  <w:lang w:val="en-US"/>
                </w:rPr>
                <w:t>4</w:t>
              </w:r>
            </w:ins>
          </w:p>
        </w:tc>
        <w:tc>
          <w:tcPr>
            <w:tcW w:w="2407" w:type="dxa"/>
          </w:tcPr>
          <w:p w14:paraId="00F49D8B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27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[0.0</w:t>
              </w:r>
              <w:r>
                <w:rPr>
                  <w:rFonts w:ascii="Arial" w:eastAsiaTheme="minorEastAsia" w:hAnsi="Arial" w:cs="Arial"/>
                  <w:lang w:val="en-US"/>
                </w:rPr>
                <w:t>9</w:t>
              </w:r>
              <w:r w:rsidRPr="00F918AA">
                <w:rPr>
                  <w:rFonts w:ascii="Arial" w:eastAsiaTheme="minorEastAsia" w:hAnsi="Arial" w:cs="Arial"/>
                  <w:lang w:val="en-US"/>
                </w:rPr>
                <w:t>, 0.1</w:t>
              </w:r>
              <w:r>
                <w:rPr>
                  <w:rFonts w:ascii="Arial" w:eastAsiaTheme="minorEastAsia" w:hAnsi="Arial" w:cs="Arial"/>
                  <w:lang w:val="en-US"/>
                </w:rPr>
                <w:t>9</w:t>
              </w:r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  <w:tr w:rsidR="00275B96" w:rsidRPr="00F918AA" w14:paraId="65B81254" w14:textId="77777777" w:rsidTr="00377E82">
        <w:tc>
          <w:tcPr>
            <w:tcW w:w="4248" w:type="dxa"/>
          </w:tcPr>
          <w:p w14:paraId="6B3D13CF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28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stakes</w:t>
              </w:r>
            </w:ins>
          </w:p>
        </w:tc>
        <w:tc>
          <w:tcPr>
            <w:tcW w:w="2407" w:type="dxa"/>
          </w:tcPr>
          <w:p w14:paraId="212DE044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29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0.0</w:t>
              </w:r>
            </w:ins>
            <w:ins w:id="430" w:author="Florian" w:date="2019-08-02T14:43:00Z">
              <w:r>
                <w:rPr>
                  <w:rFonts w:ascii="Arial" w:eastAsiaTheme="minorEastAsia" w:hAnsi="Arial" w:cs="Arial"/>
                  <w:lang w:val="en-US"/>
                </w:rPr>
                <w:t>6</w:t>
              </w:r>
            </w:ins>
          </w:p>
        </w:tc>
        <w:tc>
          <w:tcPr>
            <w:tcW w:w="2407" w:type="dxa"/>
          </w:tcPr>
          <w:p w14:paraId="7801521D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31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[0.0</w:t>
              </w:r>
            </w:ins>
            <w:ins w:id="432" w:author="Florian" w:date="2019-08-02T14:43:00Z">
              <w:r>
                <w:rPr>
                  <w:rFonts w:ascii="Arial" w:eastAsiaTheme="minorEastAsia" w:hAnsi="Arial" w:cs="Arial"/>
                  <w:lang w:val="en-US"/>
                </w:rPr>
                <w:t>2</w:t>
              </w:r>
            </w:ins>
            <w:ins w:id="433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, 0.0</w:t>
              </w:r>
            </w:ins>
            <w:ins w:id="434" w:author="Florian" w:date="2019-08-02T14:43:00Z">
              <w:r>
                <w:rPr>
                  <w:rFonts w:ascii="Arial" w:eastAsiaTheme="minorEastAsia" w:hAnsi="Arial" w:cs="Arial"/>
                  <w:lang w:val="en-US"/>
                </w:rPr>
                <w:t>9</w:t>
              </w:r>
            </w:ins>
            <w:ins w:id="435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  <w:tr w:rsidR="00275B96" w:rsidRPr="00F918AA" w14:paraId="042A7844" w14:textId="77777777" w:rsidTr="00377E82">
        <w:tc>
          <w:tcPr>
            <w:tcW w:w="4248" w:type="dxa"/>
          </w:tcPr>
          <w:p w14:paraId="61A3FAA7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36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transition stability</w:t>
              </w:r>
            </w:ins>
          </w:p>
        </w:tc>
        <w:tc>
          <w:tcPr>
            <w:tcW w:w="2407" w:type="dxa"/>
          </w:tcPr>
          <w:p w14:paraId="6AD3C636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37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</w:t>
              </w:r>
            </w:ins>
            <w:ins w:id="438" w:author="Florian" w:date="2019-08-02T14:43:00Z">
              <w:r>
                <w:rPr>
                  <w:rFonts w:ascii="Arial" w:eastAsiaTheme="minorEastAsia" w:hAnsi="Arial" w:cs="Arial"/>
                  <w:lang w:val="en-US"/>
                </w:rPr>
                <w:t>12</w:t>
              </w:r>
            </w:ins>
          </w:p>
        </w:tc>
        <w:tc>
          <w:tcPr>
            <w:tcW w:w="2407" w:type="dxa"/>
          </w:tcPr>
          <w:p w14:paraId="5967F4E2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39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[0.0</w:t>
              </w:r>
            </w:ins>
            <w:ins w:id="440" w:author="Florian" w:date="2019-08-02T14:43:00Z">
              <w:r>
                <w:rPr>
                  <w:rFonts w:ascii="Arial" w:eastAsiaTheme="minorEastAsia" w:hAnsi="Arial" w:cs="Arial"/>
                  <w:lang w:val="en-US"/>
                </w:rPr>
                <w:t>9</w:t>
              </w:r>
            </w:ins>
            <w:ins w:id="441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, 0.</w:t>
              </w:r>
            </w:ins>
            <w:ins w:id="442" w:author="Florian" w:date="2019-08-02T14:43:00Z">
              <w:r>
                <w:rPr>
                  <w:rFonts w:ascii="Arial" w:eastAsiaTheme="minorEastAsia" w:hAnsi="Arial" w:cs="Arial"/>
                  <w:lang w:val="en-US"/>
                </w:rPr>
                <w:t>15</w:t>
              </w:r>
            </w:ins>
            <w:ins w:id="443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  <w:tr w:rsidR="00275B96" w:rsidRPr="00F918AA" w14:paraId="6A0836CE" w14:textId="77777777" w:rsidTr="00377E82">
        <w:tc>
          <w:tcPr>
            <w:tcW w:w="4248" w:type="dxa"/>
          </w:tcPr>
          <w:p w14:paraId="6C548D56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44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age group * stakes</w:t>
              </w:r>
            </w:ins>
          </w:p>
        </w:tc>
        <w:tc>
          <w:tcPr>
            <w:tcW w:w="2407" w:type="dxa"/>
          </w:tcPr>
          <w:p w14:paraId="02BF04C5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45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0.12</w:t>
              </w:r>
            </w:ins>
          </w:p>
        </w:tc>
        <w:tc>
          <w:tcPr>
            <w:tcW w:w="2407" w:type="dxa"/>
          </w:tcPr>
          <w:p w14:paraId="7526BC06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46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[0.06, 0.18]</w:t>
              </w:r>
            </w:ins>
          </w:p>
        </w:tc>
      </w:tr>
      <w:tr w:rsidR="00275B96" w:rsidRPr="00F918AA" w14:paraId="296CFFEE" w14:textId="77777777" w:rsidTr="00377E82">
        <w:tc>
          <w:tcPr>
            <w:tcW w:w="4248" w:type="dxa"/>
          </w:tcPr>
          <w:p w14:paraId="582B5AB8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47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age group * transition stability</w:t>
              </w:r>
            </w:ins>
          </w:p>
        </w:tc>
        <w:tc>
          <w:tcPr>
            <w:tcW w:w="2407" w:type="dxa"/>
          </w:tcPr>
          <w:p w14:paraId="1244358A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48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0.0</w:t>
              </w:r>
            </w:ins>
            <w:ins w:id="449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3</w:t>
              </w:r>
            </w:ins>
          </w:p>
        </w:tc>
        <w:tc>
          <w:tcPr>
            <w:tcW w:w="2407" w:type="dxa"/>
          </w:tcPr>
          <w:p w14:paraId="5DC6A9CD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50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</w:t>
              </w:r>
            </w:ins>
            <w:ins w:id="451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-</w:t>
              </w:r>
            </w:ins>
            <w:ins w:id="452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0.03, 0.</w:t>
              </w:r>
            </w:ins>
            <w:ins w:id="453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09</w:t>
              </w:r>
            </w:ins>
            <w:ins w:id="454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  <w:tr w:rsidR="00275B96" w:rsidRPr="00F918AA" w14:paraId="560C2685" w14:textId="77777777" w:rsidTr="00377E82">
        <w:tc>
          <w:tcPr>
            <w:tcW w:w="4248" w:type="dxa"/>
          </w:tcPr>
          <w:p w14:paraId="55A31ADC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55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stakes * transition stability</w:t>
              </w:r>
            </w:ins>
          </w:p>
        </w:tc>
        <w:tc>
          <w:tcPr>
            <w:tcW w:w="2407" w:type="dxa"/>
          </w:tcPr>
          <w:p w14:paraId="6D4A5C1C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56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0.0</w:t>
              </w:r>
            </w:ins>
            <w:ins w:id="457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4</w:t>
              </w:r>
            </w:ins>
          </w:p>
        </w:tc>
        <w:tc>
          <w:tcPr>
            <w:tcW w:w="2407" w:type="dxa"/>
          </w:tcPr>
          <w:p w14:paraId="58BC977B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58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[-0.0</w:t>
              </w:r>
            </w:ins>
            <w:ins w:id="459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3</w:t>
              </w:r>
            </w:ins>
            <w:ins w:id="460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, 0.1</w:t>
              </w:r>
            </w:ins>
            <w:ins w:id="461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0</w:t>
              </w:r>
            </w:ins>
            <w:ins w:id="462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  <w:tr w:rsidR="00275B96" w:rsidRPr="00F918AA" w14:paraId="0F69DFDC" w14:textId="77777777" w:rsidTr="00377E82">
        <w:tc>
          <w:tcPr>
            <w:tcW w:w="4248" w:type="dxa"/>
            <w:tcBorders>
              <w:bottom w:val="single" w:sz="2" w:space="0" w:color="auto"/>
            </w:tcBorders>
          </w:tcPr>
          <w:p w14:paraId="2B2E982E" w14:textId="77777777" w:rsidR="00275B96" w:rsidRPr="00F918AA" w:rsidRDefault="00275B96" w:rsidP="00377E8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ins w:id="463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age group * stakes * transition stability</w:t>
              </w:r>
            </w:ins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3590EAB6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64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0.0</w:t>
              </w:r>
            </w:ins>
            <w:ins w:id="465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6</w:t>
              </w:r>
            </w:ins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3892555" w14:textId="77777777" w:rsidR="00275B96" w:rsidRPr="00F918AA" w:rsidRDefault="00275B96" w:rsidP="00377E8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ins w:id="466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[-0.07, 0.1</w:t>
              </w:r>
            </w:ins>
            <w:ins w:id="467" w:author="Florian" w:date="2019-08-02T14:44:00Z">
              <w:r>
                <w:rPr>
                  <w:rFonts w:ascii="Arial" w:eastAsiaTheme="minorEastAsia" w:hAnsi="Arial" w:cs="Arial"/>
                  <w:lang w:val="en-US"/>
                </w:rPr>
                <w:t>8</w:t>
              </w:r>
            </w:ins>
            <w:ins w:id="468" w:author="Florian" w:date="2019-08-02T14:42:00Z">
              <w:r w:rsidRPr="00F918AA">
                <w:rPr>
                  <w:rFonts w:ascii="Arial" w:eastAsiaTheme="minorEastAsia" w:hAnsi="Arial" w:cs="Arial"/>
                  <w:lang w:val="en-US"/>
                </w:rPr>
                <w:t>]</w:t>
              </w:r>
            </w:ins>
          </w:p>
        </w:tc>
      </w:tr>
    </w:tbl>
    <w:p w14:paraId="754B470A" w14:textId="3213DF83" w:rsidR="00595445" w:rsidRDefault="00595445">
      <w:pPr>
        <w:rPr>
          <w:ins w:id="469" w:author="Florian" w:date="2019-08-02T16:02:00Z"/>
          <w:rFonts w:ascii="Arial" w:eastAsiaTheme="minorEastAsia" w:hAnsi="Arial" w:cs="Arial"/>
          <w:b/>
          <w:lang w:val="en-US"/>
        </w:rPr>
      </w:pPr>
      <w:ins w:id="470" w:author="Florian" w:date="2019-08-02T16:02:00Z">
        <w:r>
          <w:rPr>
            <w:rFonts w:ascii="Arial" w:eastAsiaTheme="minorEastAsia" w:hAnsi="Arial" w:cs="Arial"/>
            <w:b/>
            <w:lang w:val="en-US"/>
          </w:rPr>
          <w:br w:type="page"/>
        </w:r>
      </w:ins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65"/>
        <w:gridCol w:w="766"/>
        <w:gridCol w:w="765"/>
        <w:gridCol w:w="766"/>
        <w:gridCol w:w="766"/>
        <w:gridCol w:w="1748"/>
        <w:gridCol w:w="1748"/>
        <w:gridCol w:w="1748"/>
      </w:tblGrid>
      <w:tr w:rsidR="00F918AA" w:rsidRPr="00F918AA" w14:paraId="3798393E" w14:textId="77777777" w:rsidTr="00BD1F81">
        <w:trPr>
          <w:trHeight w:val="300"/>
        </w:trPr>
        <w:tc>
          <w:tcPr>
            <w:tcW w:w="90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D4B94CC" w14:textId="54CE3CD2" w:rsidR="00F918AA" w:rsidRPr="00F918AA" w:rsidRDefault="00F918AA" w:rsidP="00275B9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lastRenderedPageBreak/>
              <w:t>Table S</w:t>
            </w:r>
            <w:r w:rsidR="00275B96">
              <w:rPr>
                <w:rFonts w:ascii="Arial" w:eastAsiaTheme="minorEastAsia" w:hAnsi="Arial" w:cs="Arial"/>
                <w:lang w:val="en-US"/>
              </w:rPr>
              <w:t>4</w:t>
            </w:r>
          </w:p>
        </w:tc>
      </w:tr>
      <w:tr w:rsidR="00F918AA" w:rsidRPr="00F918AA" w14:paraId="4720E41C" w14:textId="77777777" w:rsidTr="00BD1F81">
        <w:trPr>
          <w:trHeight w:val="300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  <w:noWrap/>
          </w:tcPr>
          <w:p w14:paraId="65D8BEE9" w14:textId="77777777" w:rsidR="00F918AA" w:rsidRPr="00F918AA" w:rsidRDefault="00F918AA" w:rsidP="00BD1F81">
            <w:pPr>
              <w:spacing w:line="360" w:lineRule="auto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Model comparison results</w:t>
            </w:r>
          </w:p>
        </w:tc>
      </w:tr>
      <w:tr w:rsidR="00F918AA" w:rsidRPr="00F918AA" w14:paraId="7429355E" w14:textId="77777777" w:rsidTr="00BD1F81">
        <w:trPr>
          <w:trHeight w:val="300"/>
        </w:trPr>
        <w:tc>
          <w:tcPr>
            <w:tcW w:w="3828" w:type="dxa"/>
            <w:gridSpan w:val="5"/>
            <w:tcBorders>
              <w:left w:val="nil"/>
              <w:bottom w:val="single" w:sz="4" w:space="0" w:color="auto"/>
              <w:right w:val="nil"/>
            </w:tcBorders>
            <w:noWrap/>
          </w:tcPr>
          <w:p w14:paraId="53DBDC7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Free model parameters</w:t>
            </w: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</w:tcPr>
          <w:p w14:paraId="34A68AD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Akaike Information Criterion</w:t>
            </w:r>
          </w:p>
        </w:tc>
      </w:tr>
      <w:tr w:rsidR="00F918AA" w:rsidRPr="00F918AA" w14:paraId="5F71DBD2" w14:textId="77777777" w:rsidTr="00BD1F81">
        <w:trPr>
          <w:trHeight w:val="300"/>
        </w:trPr>
        <w:tc>
          <w:tcPr>
            <w:tcW w:w="765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6BF13A2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λ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04FDBE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η</w:t>
            </w:r>
          </w:p>
        </w:tc>
        <w:tc>
          <w:tcPr>
            <w:tcW w:w="765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2B3232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η</w:t>
            </w:r>
            <w:r w:rsidRPr="00F918AA">
              <w:rPr>
                <w:rFonts w:ascii="Arial" w:eastAsiaTheme="minorEastAsia" w:hAnsi="Arial" w:cs="Arial"/>
                <w:i/>
                <w:vertAlign w:val="subscript"/>
                <w:lang w:val="en-US"/>
              </w:rPr>
              <w:t>CF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D575B0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π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B4C755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ρ</w:t>
            </w:r>
          </w:p>
        </w:tc>
        <w:tc>
          <w:tcPr>
            <w:tcW w:w="174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7F3F256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all</w:t>
            </w:r>
          </w:p>
        </w:tc>
        <w:tc>
          <w:tcPr>
            <w:tcW w:w="174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48A0E1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younger adults</w:t>
            </w:r>
          </w:p>
        </w:tc>
        <w:tc>
          <w:tcPr>
            <w:tcW w:w="174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F4AB0E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older adults</w:t>
            </w:r>
          </w:p>
        </w:tc>
      </w:tr>
      <w:tr w:rsidR="00F918AA" w:rsidRPr="00F918AA" w14:paraId="5849ADB8" w14:textId="77777777" w:rsidTr="00BD1F81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E0AE6D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345F6D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E1B1C7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12038B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C2D318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CD2E35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46977.0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168306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21951.1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51601A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25025.9</w:t>
            </w:r>
          </w:p>
        </w:tc>
      </w:tr>
      <w:tr w:rsidR="00F918AA" w:rsidRPr="00F918AA" w14:paraId="4A57C8D7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A4E1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20DC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C6CA0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4166B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0ED4E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0A418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46705.5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8117A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21807.2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748D2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24898.3</w:t>
            </w:r>
          </w:p>
        </w:tc>
      </w:tr>
      <w:tr w:rsidR="00F918AA" w:rsidRPr="00F918AA" w14:paraId="223FAC46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0B85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DED4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5862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9591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8AD08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6E552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46653.2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C5CD6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21886.6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4C0A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24766.6</w:t>
            </w:r>
          </w:p>
        </w:tc>
      </w:tr>
      <w:tr w:rsidR="00F918AA" w:rsidRPr="00F918AA" w14:paraId="5B88CB40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C0B89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767DC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C41E2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47B8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C2E17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FCD9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46414.6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F31B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21762.6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3DA4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24651.9</w:t>
            </w:r>
          </w:p>
        </w:tc>
      </w:tr>
      <w:tr w:rsidR="00F918AA" w:rsidRPr="00F918AA" w14:paraId="071CBDBB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A35B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1B4A5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F4FB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A2A34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5DEB2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2F84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46993.1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CBB61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21953.9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4E18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25039.2</w:t>
            </w:r>
          </w:p>
        </w:tc>
      </w:tr>
      <w:tr w:rsidR="00F918AA" w:rsidRPr="00F918AA" w14:paraId="595B7458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A75F8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09ECB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CB9E7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8B47F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53ED6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73DD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46792.9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9C4E8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21845.2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C65D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24947.8</w:t>
            </w:r>
          </w:p>
        </w:tc>
      </w:tr>
      <w:tr w:rsidR="00F918AA" w:rsidRPr="00F918AA" w14:paraId="53E95622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B374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D35F9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0675A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B523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ECFE3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E04FD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46910.5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444E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22003.9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B4ECB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24906.5</w:t>
            </w:r>
          </w:p>
        </w:tc>
      </w:tr>
      <w:tr w:rsidR="00F918AA" w:rsidRPr="00F918AA" w14:paraId="6978579B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A3EA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62608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D653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C1EBD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817BB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4B30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46708.9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05550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21891.6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9B076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24817.3</w:t>
            </w:r>
          </w:p>
        </w:tc>
      </w:tr>
      <w:tr w:rsidR="00F918AA" w:rsidRPr="00F918AA" w14:paraId="6219564C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C5B6F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8090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F245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31EC6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8151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5E317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45964.6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9C130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21765.8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92858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24198.8</w:t>
            </w:r>
          </w:p>
        </w:tc>
      </w:tr>
      <w:tr w:rsidR="00F918AA" w:rsidRPr="00F918AA" w14:paraId="1788E996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07BC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83BE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D008B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BC94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95460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BDB4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45787.9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8D64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21658.9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0B8A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24129.0</w:t>
            </w:r>
          </w:p>
        </w:tc>
      </w:tr>
      <w:tr w:rsidR="00F918AA" w:rsidRPr="00F918AA" w14:paraId="59E6A76A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75F03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C535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659AF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F6498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6F6D1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8521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45728.8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32DEB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21740.8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673D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23987.9</w:t>
            </w:r>
          </w:p>
        </w:tc>
      </w:tr>
      <w:tr w:rsidR="00F918AA" w:rsidRPr="00F918AA" w14:paraId="61578AAA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1831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FE232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97724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08BED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8F000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12FF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45586.5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9B403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21646.1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B2F7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23940.5</w:t>
            </w:r>
          </w:p>
        </w:tc>
      </w:tr>
      <w:tr w:rsidR="00F918AA" w:rsidRPr="00F918AA" w14:paraId="26BEFFD1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6F97B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B256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770B5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FA7BB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69126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36A4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46039.9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131D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21801.7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1A4D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24238.2</w:t>
            </w:r>
          </w:p>
        </w:tc>
      </w:tr>
      <w:tr w:rsidR="00F918AA" w:rsidRPr="00F918AA" w14:paraId="5B0E3455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8B1B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75B90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91B3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A4D6C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CF8D8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75E8D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45913.8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21D5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21719.7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BF33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24194.1</w:t>
            </w:r>
          </w:p>
        </w:tc>
      </w:tr>
      <w:tr w:rsidR="00F918AA" w:rsidRPr="00F918AA" w14:paraId="33236FA9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FA994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781C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9982B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3933E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89C57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69532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46021.4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A8C33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21871.0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569F2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24150.5</w:t>
            </w:r>
          </w:p>
        </w:tc>
      </w:tr>
      <w:tr w:rsidR="00F918AA" w:rsidRPr="00F918AA" w14:paraId="72BFE4F2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7F627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222D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E517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81C2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5C901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04AE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45890.9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6282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21786.8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F65C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24104.2</w:t>
            </w:r>
          </w:p>
        </w:tc>
      </w:tr>
      <w:tr w:rsidR="00F918AA" w:rsidRPr="00F918AA" w14:paraId="42402D91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BF027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E4E1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6D7C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E06D5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D08FF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2F778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46745.7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A5C5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21889.4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85B36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24856.3</w:t>
            </w:r>
          </w:p>
        </w:tc>
      </w:tr>
      <w:tr w:rsidR="00F918AA" w:rsidRPr="00F918AA" w14:paraId="364834FE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20E18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78C75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834F0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7ADEB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FB86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2F74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46480.3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4414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21751.4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9BB6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24728.9</w:t>
            </w:r>
          </w:p>
        </w:tc>
      </w:tr>
      <w:tr w:rsidR="00F918AA" w:rsidRPr="00F918AA" w14:paraId="3DA71C76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5B97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7A3E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7A0D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91723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D70D8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2EEFA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46428.1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AD8E7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21829.3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3E9A0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24598.8</w:t>
            </w:r>
          </w:p>
        </w:tc>
      </w:tr>
      <w:tr w:rsidR="00F918AA" w:rsidRPr="00F918AA" w14:paraId="1284949B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FBBD9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A6660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548F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D734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6BC66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A6469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46199.6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EED00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21709.2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010E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24490.3</w:t>
            </w:r>
          </w:p>
        </w:tc>
      </w:tr>
      <w:tr w:rsidR="00F918AA" w:rsidRPr="00F918AA" w14:paraId="43724E13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45C45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B1D9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FC1D9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785D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56E9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90F55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46769.3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20171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21895.2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1BD9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24874.2</w:t>
            </w:r>
          </w:p>
        </w:tc>
      </w:tr>
      <w:tr w:rsidR="00F918AA" w:rsidRPr="00F918AA" w14:paraId="11DB2312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A060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6B75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4CBF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2900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B9A8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742C4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46573.7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D33D3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21792.0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135D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24781.6</w:t>
            </w:r>
          </w:p>
        </w:tc>
      </w:tr>
      <w:tr w:rsidR="00F918AA" w:rsidRPr="00F918AA" w14:paraId="3A3C4F4D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D123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1106C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3CB8C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88CF7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8C75D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91362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46691.5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87FB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21946.4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7823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24745.1</w:t>
            </w:r>
          </w:p>
        </w:tc>
      </w:tr>
      <w:tr w:rsidR="00F918AA" w:rsidRPr="00F918AA" w14:paraId="5A1764BB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BB217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FF28D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CFC2A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6BAA7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714E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69F05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46491.8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36B85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21838.4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4B917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24653.5</w:t>
            </w:r>
          </w:p>
        </w:tc>
      </w:tr>
      <w:tr w:rsidR="00F918AA" w:rsidRPr="00F918AA" w14:paraId="45C05C23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803B1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8B7E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64EA9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9A25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5AF8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CAE82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45746.2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885B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21710.1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6EB91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24036.1</w:t>
            </w:r>
          </w:p>
        </w:tc>
      </w:tr>
      <w:tr w:rsidR="00F918AA" w:rsidRPr="00F918AA" w14:paraId="4BDCBF65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B72F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58BA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B422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5029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015EC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ED9A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45573.8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10CD3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21607.2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9C650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23966.6</w:t>
            </w:r>
          </w:p>
        </w:tc>
      </w:tr>
      <w:tr w:rsidR="00F918AA" w:rsidRPr="00F918AA" w14:paraId="5A4A05C1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A7573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9A46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B60CD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8729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F20CA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DC939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45514.4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1642A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21686.0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6ADE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23828.3</w:t>
            </w:r>
          </w:p>
        </w:tc>
      </w:tr>
      <w:tr w:rsidR="00F918AA" w:rsidRPr="00F918AA" w14:paraId="3C11D5FF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B959A" w14:textId="77777777" w:rsidR="00F918AA" w:rsidRPr="00824B7F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824B7F">
              <w:rPr>
                <w:rFonts w:ascii="Arial" w:eastAsiaTheme="minorEastAsia" w:hAnsi="Arial" w:cs="Arial"/>
                <w:b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722A3" w14:textId="77777777" w:rsidR="00F918AA" w:rsidRPr="00824B7F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824B7F">
              <w:rPr>
                <w:rFonts w:ascii="Arial" w:eastAsiaTheme="minorEastAsia" w:hAnsi="Arial" w:cs="Arial"/>
                <w:b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38C46B" w14:textId="77777777" w:rsidR="00F918AA" w:rsidRPr="00824B7F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D42ACA" w14:textId="77777777" w:rsidR="00F918AA" w:rsidRPr="00824B7F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824B7F">
              <w:rPr>
                <w:rFonts w:ascii="Arial" w:eastAsiaTheme="minorEastAsia" w:hAnsi="Arial" w:cs="Arial"/>
                <w:b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7A7335" w14:textId="77777777" w:rsidR="00F918AA" w:rsidRPr="00824B7F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824B7F">
              <w:rPr>
                <w:rFonts w:ascii="Arial" w:eastAsiaTheme="minorEastAsia" w:hAnsi="Arial" w:cs="Arial"/>
                <w:b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A27A6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F918AA">
              <w:rPr>
                <w:rFonts w:ascii="Arial" w:eastAsiaTheme="minorEastAsia" w:hAnsi="Arial" w:cs="Arial"/>
                <w:b/>
                <w:lang w:val="en-US"/>
              </w:rPr>
              <w:t>45379.6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3F1D4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F918AA">
              <w:rPr>
                <w:rFonts w:ascii="Arial" w:eastAsiaTheme="minorEastAsia" w:hAnsi="Arial" w:cs="Arial"/>
                <w:b/>
                <w:lang w:val="en-US"/>
              </w:rPr>
              <w:t>21597.4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52444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lang w:val="en-US"/>
              </w:rPr>
            </w:pPr>
            <w:r w:rsidRPr="00F918AA">
              <w:rPr>
                <w:rFonts w:ascii="Arial" w:eastAsiaTheme="minorEastAsia" w:hAnsi="Arial" w:cs="Arial"/>
                <w:b/>
                <w:lang w:val="en-US"/>
              </w:rPr>
              <w:t>23782.2</w:t>
            </w:r>
          </w:p>
        </w:tc>
      </w:tr>
      <w:tr w:rsidR="00F918AA" w:rsidRPr="00F918AA" w14:paraId="6EE0E759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B63B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C3EC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19BC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21DA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93D6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5842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45825.9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DC20B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21747.0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E0D89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24078.9</w:t>
            </w:r>
          </w:p>
        </w:tc>
      </w:tr>
      <w:tr w:rsidR="00F918AA" w:rsidRPr="00F918AA" w14:paraId="64FFD68A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835C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D3AAE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4FF55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842F3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147A1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CC32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45705.1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F6D61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21670.4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7F983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24034.6</w:t>
            </w:r>
          </w:p>
        </w:tc>
      </w:tr>
      <w:tr w:rsidR="00F918AA" w:rsidRPr="00F918AA" w14:paraId="6BB786E4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D6546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71FA2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7274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CA989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CFC3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4097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45809.7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C0B7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21815.8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FFFD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23993.8</w:t>
            </w:r>
          </w:p>
        </w:tc>
      </w:tr>
      <w:tr w:rsidR="00F918AA" w:rsidRPr="00F918AA" w14:paraId="16832B19" w14:textId="77777777" w:rsidTr="00BD1F81">
        <w:trPr>
          <w:trHeight w:val="300"/>
        </w:trPr>
        <w:tc>
          <w:tcPr>
            <w:tcW w:w="765" w:type="dxa"/>
            <w:tcBorders>
              <w:top w:val="nil"/>
              <w:left w:val="nil"/>
              <w:right w:val="nil"/>
            </w:tcBorders>
            <w:noWrap/>
            <w:hideMark/>
          </w:tcPr>
          <w:p w14:paraId="7ABECF3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noWrap/>
            <w:hideMark/>
          </w:tcPr>
          <w:p w14:paraId="05204A8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right w:val="nil"/>
            </w:tcBorders>
            <w:noWrap/>
            <w:hideMark/>
          </w:tcPr>
          <w:p w14:paraId="42D7AC8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noWrap/>
            <w:hideMark/>
          </w:tcPr>
          <w:p w14:paraId="67038E1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noWrap/>
            <w:hideMark/>
          </w:tcPr>
          <w:p w14:paraId="0E6DEAC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x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hideMark/>
          </w:tcPr>
          <w:p w14:paraId="29D4D4D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45682.6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hideMark/>
          </w:tcPr>
          <w:p w14:paraId="64F73D2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21738.5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hideMark/>
          </w:tcPr>
          <w:p w14:paraId="7BF2390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23944.1</w:t>
            </w:r>
          </w:p>
        </w:tc>
      </w:tr>
    </w:tbl>
    <w:p w14:paraId="2064995E" w14:textId="0286844C" w:rsidR="00275B96" w:rsidRDefault="00275B96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AC7FC0" w:rsidRPr="00F918AA" w14:paraId="3A0CC76F" w14:textId="77777777" w:rsidTr="00B87090">
        <w:trPr>
          <w:ins w:id="471" w:author="Florian" w:date="2019-08-05T11:12:00Z"/>
        </w:trPr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2EC44160" w14:textId="77777777" w:rsidR="00AC7FC0" w:rsidRPr="00F918AA" w:rsidRDefault="00AC7FC0" w:rsidP="00B87090">
            <w:pPr>
              <w:spacing w:line="360" w:lineRule="auto"/>
              <w:jc w:val="both"/>
              <w:rPr>
                <w:ins w:id="472" w:author="Florian" w:date="2019-08-05T11:12:00Z"/>
                <w:rFonts w:ascii="Arial" w:eastAsiaTheme="minorEastAsia" w:hAnsi="Arial" w:cs="Arial"/>
                <w:lang w:val="en-US"/>
              </w:rPr>
            </w:pPr>
            <w:ins w:id="473" w:author="Florian" w:date="2019-08-05T11:12:00Z">
              <w:r w:rsidRPr="00F918AA">
                <w:rPr>
                  <w:rFonts w:ascii="Arial" w:eastAsiaTheme="minorEastAsia" w:hAnsi="Arial" w:cs="Arial"/>
                  <w:lang w:val="en-US"/>
                </w:rPr>
                <w:lastRenderedPageBreak/>
                <w:t>Table S</w:t>
              </w:r>
              <w:r>
                <w:rPr>
                  <w:rFonts w:ascii="Arial" w:eastAsiaTheme="minorEastAsia" w:hAnsi="Arial" w:cs="Arial"/>
                  <w:lang w:val="en-US"/>
                </w:rPr>
                <w:t>5</w:t>
              </w:r>
            </w:ins>
          </w:p>
        </w:tc>
      </w:tr>
      <w:tr w:rsidR="00AC7FC0" w:rsidRPr="00B87090" w14:paraId="4E13AB3C" w14:textId="77777777" w:rsidTr="00B87090">
        <w:trPr>
          <w:ins w:id="474" w:author="Florian" w:date="2019-08-05T11:12:00Z"/>
        </w:trPr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74BB2B6" w14:textId="77777777" w:rsidR="00AC7FC0" w:rsidRPr="00F918AA" w:rsidRDefault="00AC7FC0" w:rsidP="00B87090">
            <w:pPr>
              <w:spacing w:line="360" w:lineRule="auto"/>
              <w:jc w:val="both"/>
              <w:rPr>
                <w:ins w:id="475" w:author="Florian" w:date="2019-08-05T11:12:00Z"/>
                <w:rFonts w:ascii="Arial" w:eastAsiaTheme="minorEastAsia" w:hAnsi="Arial" w:cs="Arial"/>
                <w:i/>
                <w:lang w:val="en-US"/>
              </w:rPr>
            </w:pPr>
            <w:ins w:id="476" w:author="Florian" w:date="2019-08-05T11:12:00Z">
              <w:r w:rsidRPr="00F918AA">
                <w:rPr>
                  <w:rFonts w:ascii="Arial" w:eastAsiaTheme="minorEastAsia" w:hAnsi="Arial" w:cs="Arial"/>
                  <w:i/>
                  <w:lang w:val="en-US"/>
                </w:rPr>
                <w:t xml:space="preserve">Analysis of </w:t>
              </w:r>
              <w:r>
                <w:rPr>
                  <w:rFonts w:ascii="Arial" w:eastAsiaTheme="minorEastAsia" w:hAnsi="Arial" w:cs="Arial"/>
                  <w:i/>
                  <w:lang w:val="en-US"/>
                </w:rPr>
                <w:t>baseline-corrected reward</w:t>
              </w:r>
              <w:r w:rsidRPr="00F918AA">
                <w:rPr>
                  <w:rFonts w:ascii="Arial" w:eastAsiaTheme="minorEastAsia" w:hAnsi="Arial" w:cs="Arial"/>
                  <w:i/>
                  <w:lang w:val="en-US"/>
                </w:rPr>
                <w:t xml:space="preserve"> (complete sample)</w:t>
              </w:r>
            </w:ins>
          </w:p>
        </w:tc>
      </w:tr>
      <w:tr w:rsidR="00AC7FC0" w:rsidRPr="00F918AA" w14:paraId="6844D56D" w14:textId="77777777" w:rsidTr="00B87090">
        <w:trPr>
          <w:ins w:id="477" w:author="Florian" w:date="2019-08-05T11:12:00Z"/>
        </w:trPr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639D02B3" w14:textId="77777777" w:rsidR="00AC7FC0" w:rsidRPr="00F918AA" w:rsidRDefault="00AC7FC0" w:rsidP="00B87090">
            <w:pPr>
              <w:spacing w:line="360" w:lineRule="auto"/>
              <w:jc w:val="both"/>
              <w:rPr>
                <w:ins w:id="478" w:author="Florian" w:date="2019-08-05T11:12:00Z"/>
                <w:rFonts w:ascii="Arial" w:eastAsiaTheme="minorEastAsia" w:hAnsi="Arial" w:cs="Arial"/>
                <w:lang w:val="en-US"/>
              </w:rPr>
            </w:pPr>
            <w:ins w:id="479" w:author="Florian" w:date="2019-08-05T11:12:00Z">
              <w:r w:rsidRPr="00F918AA">
                <w:rPr>
                  <w:rFonts w:ascii="Arial" w:eastAsiaTheme="minorEastAsia" w:hAnsi="Arial" w:cs="Arial"/>
                  <w:lang w:val="en-US"/>
                </w:rPr>
                <w:t>Predictor (effect-coded)</w:t>
              </w:r>
            </w:ins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197D6811" w14:textId="77777777" w:rsidR="00AC7FC0" w:rsidRPr="00F918AA" w:rsidRDefault="00B87090" w:rsidP="00B87090">
            <w:pPr>
              <w:spacing w:line="360" w:lineRule="auto"/>
              <w:jc w:val="center"/>
              <w:rPr>
                <w:ins w:id="480" w:author="Florian" w:date="2019-08-05T11:12:00Z"/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ins w:id="481" w:author="Florian" w:date="2019-08-05T11:12:00Z">
                        <w:rPr>
                          <w:rFonts w:ascii="Cambria Math" w:eastAsiaTheme="minorEastAsia" w:hAnsi="Cambria Math" w:cs="Arial"/>
                          <w:i/>
                          <w:lang w:val="en-US"/>
                        </w:rPr>
                      </w:ins>
                    </m:ctrlPr>
                  </m:accPr>
                  <m:e>
                    <m:r>
                      <w:ins w:id="482" w:author="Florian" w:date="2019-08-05T11:12:00Z">
                        <w:rPr>
                          <w:rFonts w:ascii="Cambria Math" w:eastAsiaTheme="minorEastAsia" w:hAnsi="Cambria Math" w:cs="Arial"/>
                          <w:lang w:val="en-US"/>
                        </w:rPr>
                        <m:t>β</m:t>
                      </w:ins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7B0E223F" w14:textId="77777777" w:rsidR="00AC7FC0" w:rsidRPr="00F918AA" w:rsidRDefault="00AC7FC0" w:rsidP="00B87090">
            <w:pPr>
              <w:spacing w:line="360" w:lineRule="auto"/>
              <w:jc w:val="center"/>
              <w:rPr>
                <w:ins w:id="483" w:author="Florian" w:date="2019-08-05T11:12:00Z"/>
                <w:rFonts w:ascii="Arial" w:eastAsiaTheme="minorEastAsia" w:hAnsi="Arial" w:cs="Arial"/>
                <w:lang w:val="en-US"/>
              </w:rPr>
            </w:pPr>
            <w:ins w:id="484" w:author="Florian" w:date="2019-08-05T11:12:00Z">
              <w:r w:rsidRPr="00F918AA">
                <w:rPr>
                  <w:rFonts w:ascii="Arial" w:eastAsiaTheme="minorEastAsia" w:hAnsi="Arial" w:cs="Arial"/>
                  <w:lang w:val="en-US"/>
                </w:rPr>
                <w:t>95% CI</w:t>
              </w:r>
            </w:ins>
          </w:p>
        </w:tc>
      </w:tr>
      <w:tr w:rsidR="00AC7FC0" w:rsidRPr="00F918AA" w14:paraId="1A94C69A" w14:textId="77777777" w:rsidTr="00B87090">
        <w:trPr>
          <w:ins w:id="485" w:author="Florian" w:date="2019-08-05T11:12:00Z"/>
        </w:trPr>
        <w:tc>
          <w:tcPr>
            <w:tcW w:w="4248" w:type="dxa"/>
            <w:tcBorders>
              <w:top w:val="single" w:sz="2" w:space="0" w:color="auto"/>
            </w:tcBorders>
          </w:tcPr>
          <w:p w14:paraId="33BCB142" w14:textId="77777777" w:rsidR="00AC7FC0" w:rsidRPr="00F918AA" w:rsidRDefault="00AC7FC0" w:rsidP="00B87090">
            <w:pPr>
              <w:spacing w:line="360" w:lineRule="auto"/>
              <w:jc w:val="both"/>
              <w:rPr>
                <w:ins w:id="486" w:author="Florian" w:date="2019-08-05T11:12:00Z"/>
                <w:rFonts w:ascii="Arial" w:eastAsiaTheme="minorEastAsia" w:hAnsi="Arial" w:cs="Arial"/>
                <w:lang w:val="en-US"/>
              </w:rPr>
            </w:pPr>
            <w:ins w:id="487" w:author="Florian" w:date="2019-08-05T11:12:00Z">
              <w:r w:rsidRPr="00F918AA">
                <w:rPr>
                  <w:rFonts w:ascii="Arial" w:eastAsiaTheme="minorEastAsia" w:hAnsi="Arial" w:cs="Arial"/>
                  <w:lang w:val="en-US"/>
                </w:rPr>
                <w:t>intercept</w:t>
              </w:r>
            </w:ins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8E8F1B6" w14:textId="77777777" w:rsidR="00AC7FC0" w:rsidRPr="00F918AA" w:rsidRDefault="00AC7FC0" w:rsidP="00B87090">
            <w:pPr>
              <w:spacing w:line="360" w:lineRule="auto"/>
              <w:jc w:val="center"/>
              <w:rPr>
                <w:ins w:id="488" w:author="Florian" w:date="2019-08-05T11:12:00Z"/>
                <w:rFonts w:ascii="Arial" w:eastAsiaTheme="minorEastAsia" w:hAnsi="Arial" w:cs="Arial"/>
                <w:lang w:val="en-US"/>
              </w:rPr>
            </w:pPr>
            <w:ins w:id="489" w:author="Florian" w:date="2019-08-05T11:12:00Z">
              <w:r>
                <w:rPr>
                  <w:rFonts w:ascii="Arial" w:eastAsiaTheme="minorEastAsia" w:hAnsi="Arial" w:cs="Arial"/>
                  <w:lang w:val="en-US"/>
                </w:rPr>
                <w:t>0.40</w:t>
              </w:r>
            </w:ins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4B8DD0EC" w14:textId="77777777" w:rsidR="00AC7FC0" w:rsidRPr="00F918AA" w:rsidRDefault="00AC7FC0" w:rsidP="00B87090">
            <w:pPr>
              <w:spacing w:line="360" w:lineRule="auto"/>
              <w:jc w:val="center"/>
              <w:rPr>
                <w:ins w:id="490" w:author="Florian" w:date="2019-08-05T11:12:00Z"/>
                <w:rFonts w:ascii="Arial" w:eastAsiaTheme="minorEastAsia" w:hAnsi="Arial" w:cs="Arial"/>
                <w:lang w:val="en-US"/>
              </w:rPr>
            </w:pPr>
            <w:ins w:id="491" w:author="Florian" w:date="2019-08-05T11:12:00Z">
              <w:r>
                <w:rPr>
                  <w:rFonts w:ascii="Arial" w:eastAsiaTheme="minorEastAsia" w:hAnsi="Arial" w:cs="Arial"/>
                  <w:lang w:val="en-US"/>
                </w:rPr>
                <w:t>[0.36, 0.44]</w:t>
              </w:r>
            </w:ins>
          </w:p>
        </w:tc>
      </w:tr>
      <w:tr w:rsidR="00AC7FC0" w:rsidRPr="00F918AA" w14:paraId="5DCC72E9" w14:textId="77777777" w:rsidTr="00B87090">
        <w:trPr>
          <w:ins w:id="492" w:author="Florian" w:date="2019-08-05T11:12:00Z"/>
        </w:trPr>
        <w:tc>
          <w:tcPr>
            <w:tcW w:w="4248" w:type="dxa"/>
            <w:tcBorders>
              <w:bottom w:val="single" w:sz="4" w:space="0" w:color="auto"/>
            </w:tcBorders>
          </w:tcPr>
          <w:p w14:paraId="5893C5C1" w14:textId="77777777" w:rsidR="00AC7FC0" w:rsidRPr="00F918AA" w:rsidRDefault="00AC7FC0" w:rsidP="00B87090">
            <w:pPr>
              <w:spacing w:line="360" w:lineRule="auto"/>
              <w:jc w:val="both"/>
              <w:rPr>
                <w:ins w:id="493" w:author="Florian" w:date="2019-08-05T11:12:00Z"/>
                <w:rFonts w:ascii="Arial" w:eastAsiaTheme="minorEastAsia" w:hAnsi="Arial" w:cs="Arial"/>
                <w:lang w:val="en-US"/>
              </w:rPr>
            </w:pPr>
            <w:ins w:id="494" w:author="Florian" w:date="2019-08-05T11:12:00Z">
              <w:r w:rsidRPr="00F918AA">
                <w:rPr>
                  <w:rFonts w:ascii="Arial" w:eastAsiaTheme="minorEastAsia" w:hAnsi="Arial" w:cs="Arial"/>
                  <w:lang w:val="en-US"/>
                </w:rPr>
                <w:t>age group</w:t>
              </w:r>
            </w:ins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81665B7" w14:textId="77777777" w:rsidR="00AC7FC0" w:rsidRPr="00F918AA" w:rsidRDefault="00AC7FC0" w:rsidP="00B87090">
            <w:pPr>
              <w:spacing w:line="360" w:lineRule="auto"/>
              <w:jc w:val="center"/>
              <w:rPr>
                <w:ins w:id="495" w:author="Florian" w:date="2019-08-05T11:12:00Z"/>
                <w:rFonts w:ascii="Arial" w:eastAsiaTheme="minorEastAsia" w:hAnsi="Arial" w:cs="Arial"/>
                <w:lang w:val="en-US"/>
              </w:rPr>
            </w:pPr>
            <w:ins w:id="496" w:author="Florian" w:date="2019-08-05T11:12:00Z">
              <w:r>
                <w:rPr>
                  <w:rFonts w:ascii="Arial" w:eastAsiaTheme="minorEastAsia" w:hAnsi="Arial" w:cs="Arial"/>
                  <w:lang w:val="en-US"/>
                </w:rPr>
                <w:t>0.25</w:t>
              </w:r>
            </w:ins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E48E6D6" w14:textId="77777777" w:rsidR="00AC7FC0" w:rsidRPr="00F918AA" w:rsidRDefault="00AC7FC0" w:rsidP="00B87090">
            <w:pPr>
              <w:spacing w:line="360" w:lineRule="auto"/>
              <w:jc w:val="center"/>
              <w:rPr>
                <w:ins w:id="497" w:author="Florian" w:date="2019-08-05T11:12:00Z"/>
                <w:rFonts w:ascii="Arial" w:eastAsiaTheme="minorEastAsia" w:hAnsi="Arial" w:cs="Arial"/>
                <w:lang w:val="en-US"/>
              </w:rPr>
            </w:pPr>
            <w:ins w:id="498" w:author="Florian" w:date="2019-08-05T11:12:00Z">
              <w:r>
                <w:rPr>
                  <w:rFonts w:ascii="Arial" w:eastAsiaTheme="minorEastAsia" w:hAnsi="Arial" w:cs="Arial"/>
                  <w:lang w:val="en-US"/>
                </w:rPr>
                <w:t>[0.17, 0.33]</w:t>
              </w:r>
            </w:ins>
          </w:p>
        </w:tc>
      </w:tr>
    </w:tbl>
    <w:p w14:paraId="6F085C27" w14:textId="77777777" w:rsidR="00AC7FC0" w:rsidRPr="007E30E9" w:rsidRDefault="00AC7FC0">
      <w:pPr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7E30E9" w14:paraId="1DEC2350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7AC620FA" w14:textId="6AF0CB53" w:rsidR="00F918AA" w:rsidRPr="00A35A9D" w:rsidRDefault="00F918AA" w:rsidP="00275B96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Table S</w:t>
            </w:r>
            <w:r w:rsid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6</w:t>
            </w:r>
          </w:p>
        </w:tc>
      </w:tr>
      <w:tr w:rsidR="00F918AA" w:rsidRPr="00B87090" w14:paraId="11CAC487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07137DB9" w14:textId="60226BA8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i/>
                <w:color w:val="000000" w:themeColor="text1"/>
                <w:lang w:val="en-US"/>
              </w:rPr>
              <w:t>Analysis of model-based weights (</w:t>
            </w:r>
            <w:r w:rsidR="00AC7621" w:rsidRPr="00A35A9D">
              <w:rPr>
                <w:rFonts w:ascii="Arial" w:eastAsiaTheme="minorEastAsia" w:hAnsi="Arial" w:cs="Arial"/>
                <w:i/>
                <w:color w:val="000000" w:themeColor="text1"/>
                <w:lang w:val="en-US"/>
              </w:rPr>
              <w:t xml:space="preserve">standard model, </w:t>
            </w:r>
            <w:r w:rsidRPr="00A35A9D">
              <w:rPr>
                <w:rFonts w:ascii="Arial" w:eastAsiaTheme="minorEastAsia" w:hAnsi="Arial" w:cs="Arial"/>
                <w:i/>
                <w:color w:val="000000" w:themeColor="text1"/>
                <w:lang w:val="en-US"/>
              </w:rPr>
              <w:t>complete sample)</w:t>
            </w:r>
          </w:p>
        </w:tc>
      </w:tr>
      <w:tr w:rsidR="00F918AA" w:rsidRPr="00F918AA" w14:paraId="4A658412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2AE229DD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416CCD51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060D619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F918AA" w14:paraId="72A43FC7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33887271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149B32F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0.59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20FF065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[0.57, 0.62]</w:t>
            </w:r>
          </w:p>
        </w:tc>
      </w:tr>
      <w:tr w:rsidR="00F918AA" w:rsidRPr="00F918AA" w14:paraId="52236A8E" w14:textId="77777777" w:rsidTr="00BD1F81">
        <w:tc>
          <w:tcPr>
            <w:tcW w:w="4248" w:type="dxa"/>
          </w:tcPr>
          <w:p w14:paraId="222FAA42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age group</w:t>
            </w:r>
          </w:p>
        </w:tc>
        <w:tc>
          <w:tcPr>
            <w:tcW w:w="2407" w:type="dxa"/>
          </w:tcPr>
          <w:p w14:paraId="19A36E4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0.11</w:t>
            </w:r>
          </w:p>
        </w:tc>
        <w:tc>
          <w:tcPr>
            <w:tcW w:w="2407" w:type="dxa"/>
          </w:tcPr>
          <w:p w14:paraId="2DCAA4D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[0.05, 0.16]</w:t>
            </w:r>
          </w:p>
        </w:tc>
      </w:tr>
      <w:tr w:rsidR="00F918AA" w:rsidRPr="00F918AA" w14:paraId="7741AF82" w14:textId="77777777" w:rsidTr="00BD1F81">
        <w:tc>
          <w:tcPr>
            <w:tcW w:w="4248" w:type="dxa"/>
          </w:tcPr>
          <w:p w14:paraId="33BBB33C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stakes</w:t>
            </w:r>
          </w:p>
        </w:tc>
        <w:tc>
          <w:tcPr>
            <w:tcW w:w="2407" w:type="dxa"/>
          </w:tcPr>
          <w:p w14:paraId="42D7E2F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0.05</w:t>
            </w:r>
          </w:p>
        </w:tc>
        <w:tc>
          <w:tcPr>
            <w:tcW w:w="2407" w:type="dxa"/>
          </w:tcPr>
          <w:p w14:paraId="6F2B9D6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[0.01, 0.08]</w:t>
            </w:r>
          </w:p>
        </w:tc>
      </w:tr>
      <w:tr w:rsidR="00F918AA" w:rsidRPr="00F918AA" w14:paraId="7AC1795D" w14:textId="77777777" w:rsidTr="00BD1F81">
        <w:tc>
          <w:tcPr>
            <w:tcW w:w="4248" w:type="dxa"/>
          </w:tcPr>
          <w:p w14:paraId="2DF7189F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transition stability</w:t>
            </w:r>
          </w:p>
        </w:tc>
        <w:tc>
          <w:tcPr>
            <w:tcW w:w="2407" w:type="dxa"/>
          </w:tcPr>
          <w:p w14:paraId="7B78521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0.04</w:t>
            </w:r>
          </w:p>
        </w:tc>
        <w:tc>
          <w:tcPr>
            <w:tcW w:w="2407" w:type="dxa"/>
          </w:tcPr>
          <w:p w14:paraId="51F3383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[0.01, 0.07]</w:t>
            </w:r>
          </w:p>
        </w:tc>
      </w:tr>
      <w:tr w:rsidR="00F918AA" w:rsidRPr="00F918AA" w14:paraId="76E24E96" w14:textId="77777777" w:rsidTr="00BD1F81">
        <w:tc>
          <w:tcPr>
            <w:tcW w:w="4248" w:type="dxa"/>
          </w:tcPr>
          <w:p w14:paraId="6B59D2A1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age group * stakes</w:t>
            </w:r>
          </w:p>
        </w:tc>
        <w:tc>
          <w:tcPr>
            <w:tcW w:w="2407" w:type="dxa"/>
          </w:tcPr>
          <w:p w14:paraId="6FF24F6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0.12</w:t>
            </w:r>
          </w:p>
        </w:tc>
        <w:tc>
          <w:tcPr>
            <w:tcW w:w="2407" w:type="dxa"/>
          </w:tcPr>
          <w:p w14:paraId="3DDD891F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[0.06, 0.18]</w:t>
            </w:r>
          </w:p>
        </w:tc>
      </w:tr>
      <w:tr w:rsidR="00F918AA" w:rsidRPr="00F918AA" w14:paraId="3536F95E" w14:textId="77777777" w:rsidTr="00BD1F81">
        <w:tc>
          <w:tcPr>
            <w:tcW w:w="4248" w:type="dxa"/>
          </w:tcPr>
          <w:p w14:paraId="62EDD902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age group * transition stability</w:t>
            </w:r>
          </w:p>
        </w:tc>
        <w:tc>
          <w:tcPr>
            <w:tcW w:w="2407" w:type="dxa"/>
          </w:tcPr>
          <w:p w14:paraId="59AB202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0.09</w:t>
            </w:r>
          </w:p>
        </w:tc>
        <w:tc>
          <w:tcPr>
            <w:tcW w:w="2407" w:type="dxa"/>
          </w:tcPr>
          <w:p w14:paraId="14FC7C3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[0.03, 0.15]</w:t>
            </w:r>
          </w:p>
        </w:tc>
      </w:tr>
      <w:tr w:rsidR="00F918AA" w:rsidRPr="00F918AA" w14:paraId="37CEB4C8" w14:textId="77777777" w:rsidTr="00BD1F81">
        <w:tc>
          <w:tcPr>
            <w:tcW w:w="4248" w:type="dxa"/>
          </w:tcPr>
          <w:p w14:paraId="19095063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stakes * transition stability</w:t>
            </w:r>
          </w:p>
        </w:tc>
        <w:tc>
          <w:tcPr>
            <w:tcW w:w="2407" w:type="dxa"/>
          </w:tcPr>
          <w:p w14:paraId="155D932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0.06</w:t>
            </w:r>
          </w:p>
        </w:tc>
        <w:tc>
          <w:tcPr>
            <w:tcW w:w="2407" w:type="dxa"/>
          </w:tcPr>
          <w:p w14:paraId="41E2E09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[-0.00, 0.12]</w:t>
            </w:r>
          </w:p>
        </w:tc>
      </w:tr>
      <w:tr w:rsidR="00F918AA" w:rsidRPr="00F918AA" w14:paraId="2F88C74F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0FFA31C7" w14:textId="77777777" w:rsidR="00F918AA" w:rsidRPr="00A35A9D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/>
              </w:rPr>
            </w:pPr>
            <w:r w:rsidRPr="00A35A9D">
              <w:rPr>
                <w:rFonts w:ascii="Arial" w:eastAsiaTheme="minorEastAsia" w:hAnsi="Arial" w:cs="Arial"/>
                <w:color w:val="000000" w:themeColor="text1"/>
                <w:lang w:val="en-US"/>
              </w:rPr>
              <w:t>age group * stakes * transition stability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C545FF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0.04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BF20A7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[-0.07, 0.16]</w:t>
            </w:r>
          </w:p>
        </w:tc>
      </w:tr>
    </w:tbl>
    <w:p w14:paraId="2D52E523" w14:textId="09B47A3A" w:rsidR="00F918AA" w:rsidRDefault="00F918AA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2150E2" w:rsidRPr="00F918AA" w14:paraId="5769F1AB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5C76DF86" w14:textId="619036DE" w:rsidR="002150E2" w:rsidRPr="00F918AA" w:rsidRDefault="002150E2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824B7F">
              <w:rPr>
                <w:rFonts w:ascii="Arial" w:eastAsiaTheme="minorEastAsia" w:hAnsi="Arial" w:cs="Arial"/>
                <w:lang w:val="en-US"/>
              </w:rPr>
              <w:t>Table S</w:t>
            </w:r>
            <w:r w:rsidR="00A35A9D">
              <w:rPr>
                <w:rFonts w:ascii="Arial" w:eastAsiaTheme="minorEastAsia" w:hAnsi="Arial" w:cs="Arial"/>
                <w:lang w:val="en-US"/>
              </w:rPr>
              <w:t>7</w:t>
            </w:r>
          </w:p>
        </w:tc>
      </w:tr>
      <w:tr w:rsidR="002150E2" w:rsidRPr="00B87090" w14:paraId="571A3314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6690CBC" w14:textId="66DB7726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Analysis of model-based weights (</w:t>
            </w:r>
            <w:r>
              <w:rPr>
                <w:rFonts w:ascii="Arial" w:eastAsiaTheme="minorEastAsia" w:hAnsi="Arial" w:cs="Arial"/>
                <w:i/>
                <w:lang w:val="en-US"/>
              </w:rPr>
              <w:t xml:space="preserve">exhaustive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complete sample)</w:t>
            </w:r>
          </w:p>
        </w:tc>
      </w:tr>
      <w:tr w:rsidR="002150E2" w:rsidRPr="00F918AA" w14:paraId="35AA2E8B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23267B9B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1660AE05" w14:textId="77777777" w:rsidR="002150E2" w:rsidRPr="00F918AA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1600BEF3" w14:textId="77777777" w:rsidR="002150E2" w:rsidRPr="00F918AA" w:rsidRDefault="002150E2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2150E2" w:rsidRPr="00F918AA" w14:paraId="0FB74B67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5CC86229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0E6AACAB" w14:textId="0181ED94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0.60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2D6ED392" w14:textId="68B02BD0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[0.5</w:t>
            </w:r>
            <w:r w:rsidR="007504FD">
              <w:rPr>
                <w:rFonts w:ascii="Arial" w:eastAsiaTheme="minorEastAsia" w:hAnsi="Arial" w:cs="Arial"/>
                <w:lang w:val="en-US"/>
              </w:rPr>
              <w:t>8</w:t>
            </w:r>
            <w:r w:rsidRPr="00F918AA">
              <w:rPr>
                <w:rFonts w:ascii="Arial" w:eastAsiaTheme="minorEastAsia" w:hAnsi="Arial" w:cs="Arial"/>
                <w:lang w:val="en-US"/>
              </w:rPr>
              <w:t>, 0.6</w:t>
            </w:r>
            <w:r w:rsidR="007504FD">
              <w:rPr>
                <w:rFonts w:ascii="Arial" w:eastAsiaTheme="minorEastAsia" w:hAnsi="Arial" w:cs="Arial"/>
                <w:lang w:val="en-US"/>
              </w:rPr>
              <w:t>3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3D905BB1" w14:textId="77777777" w:rsidTr="00646AC2">
        <w:tc>
          <w:tcPr>
            <w:tcW w:w="4248" w:type="dxa"/>
          </w:tcPr>
          <w:p w14:paraId="05D46D36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</w:t>
            </w:r>
          </w:p>
        </w:tc>
        <w:tc>
          <w:tcPr>
            <w:tcW w:w="2407" w:type="dxa"/>
          </w:tcPr>
          <w:p w14:paraId="416E6C56" w14:textId="7CE27374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0.12</w:t>
            </w:r>
          </w:p>
        </w:tc>
        <w:tc>
          <w:tcPr>
            <w:tcW w:w="2407" w:type="dxa"/>
          </w:tcPr>
          <w:p w14:paraId="443EF02A" w14:textId="4707769B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</w:t>
            </w:r>
            <w:r w:rsidR="007504FD">
              <w:rPr>
                <w:rFonts w:ascii="Arial" w:eastAsiaTheme="minorEastAsia" w:hAnsi="Arial" w:cs="Arial"/>
                <w:lang w:val="en-US"/>
              </w:rPr>
              <w:t>7</w:t>
            </w:r>
            <w:r w:rsidRPr="00F918AA">
              <w:rPr>
                <w:rFonts w:ascii="Arial" w:eastAsiaTheme="minorEastAsia" w:hAnsi="Arial" w:cs="Arial"/>
                <w:lang w:val="en-US"/>
              </w:rPr>
              <w:t>, 0.1</w:t>
            </w:r>
            <w:r w:rsidR="007504FD">
              <w:rPr>
                <w:rFonts w:ascii="Arial" w:eastAsiaTheme="minorEastAsia" w:hAnsi="Arial" w:cs="Arial"/>
                <w:lang w:val="en-US"/>
              </w:rPr>
              <w:t>7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4450DF94" w14:textId="77777777" w:rsidTr="00646AC2">
        <w:tc>
          <w:tcPr>
            <w:tcW w:w="4248" w:type="dxa"/>
          </w:tcPr>
          <w:p w14:paraId="661A665F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stakes</w:t>
            </w:r>
          </w:p>
        </w:tc>
        <w:tc>
          <w:tcPr>
            <w:tcW w:w="2407" w:type="dxa"/>
          </w:tcPr>
          <w:p w14:paraId="1DD638E2" w14:textId="7A5DDB01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0.04</w:t>
            </w:r>
          </w:p>
        </w:tc>
        <w:tc>
          <w:tcPr>
            <w:tcW w:w="2407" w:type="dxa"/>
          </w:tcPr>
          <w:p w14:paraId="3E50FEEF" w14:textId="232FECFB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[0.01, 0.0</w:t>
            </w:r>
            <w:r w:rsidR="007504FD">
              <w:rPr>
                <w:rFonts w:ascii="Arial" w:eastAsiaTheme="minorEastAsia" w:hAnsi="Arial" w:cs="Arial"/>
                <w:lang w:val="en-US"/>
              </w:rPr>
              <w:t>7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6A403F39" w14:textId="77777777" w:rsidTr="00646AC2">
        <w:tc>
          <w:tcPr>
            <w:tcW w:w="4248" w:type="dxa"/>
          </w:tcPr>
          <w:p w14:paraId="6D9E18EA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transition stability</w:t>
            </w:r>
          </w:p>
        </w:tc>
        <w:tc>
          <w:tcPr>
            <w:tcW w:w="2407" w:type="dxa"/>
          </w:tcPr>
          <w:p w14:paraId="652EB547" w14:textId="1CF8F626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0.02</w:t>
            </w:r>
          </w:p>
        </w:tc>
        <w:tc>
          <w:tcPr>
            <w:tcW w:w="2407" w:type="dxa"/>
          </w:tcPr>
          <w:p w14:paraId="4BED50C4" w14:textId="5225F58A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</w:t>
            </w:r>
            <w:r w:rsidR="007504FD">
              <w:rPr>
                <w:rFonts w:ascii="Arial" w:eastAsiaTheme="minorEastAsia" w:hAnsi="Arial" w:cs="Arial"/>
                <w:lang w:val="en-US"/>
              </w:rPr>
              <w:t>-</w:t>
            </w:r>
            <w:r w:rsidRPr="00F918AA">
              <w:rPr>
                <w:rFonts w:ascii="Arial" w:eastAsiaTheme="minorEastAsia" w:hAnsi="Arial" w:cs="Arial"/>
                <w:lang w:val="en-US"/>
              </w:rPr>
              <w:t>0.0</w:t>
            </w:r>
            <w:r w:rsidR="007504FD">
              <w:rPr>
                <w:rFonts w:ascii="Arial" w:eastAsiaTheme="minorEastAsia" w:hAnsi="Arial" w:cs="Arial"/>
                <w:lang w:val="en-US"/>
              </w:rPr>
              <w:t>2</w:t>
            </w:r>
            <w:r w:rsidRPr="00F918AA">
              <w:rPr>
                <w:rFonts w:ascii="Arial" w:eastAsiaTheme="minorEastAsia" w:hAnsi="Arial" w:cs="Arial"/>
                <w:lang w:val="en-US"/>
              </w:rPr>
              <w:t>, 0.0</w:t>
            </w:r>
            <w:r w:rsidR="007504FD">
              <w:rPr>
                <w:rFonts w:ascii="Arial" w:eastAsiaTheme="minorEastAsia" w:hAnsi="Arial" w:cs="Arial"/>
                <w:lang w:val="en-US"/>
              </w:rPr>
              <w:t>5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06C52858" w14:textId="77777777" w:rsidTr="00646AC2">
        <w:tc>
          <w:tcPr>
            <w:tcW w:w="4248" w:type="dxa"/>
          </w:tcPr>
          <w:p w14:paraId="3DC66D9C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stakes</w:t>
            </w:r>
          </w:p>
        </w:tc>
        <w:tc>
          <w:tcPr>
            <w:tcW w:w="2407" w:type="dxa"/>
          </w:tcPr>
          <w:p w14:paraId="0067D5D6" w14:textId="7DB7347A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0.07</w:t>
            </w:r>
          </w:p>
        </w:tc>
        <w:tc>
          <w:tcPr>
            <w:tcW w:w="2407" w:type="dxa"/>
          </w:tcPr>
          <w:p w14:paraId="2A833641" w14:textId="262BF39D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</w:t>
            </w:r>
            <w:r w:rsidR="007504FD">
              <w:rPr>
                <w:rFonts w:ascii="Arial" w:eastAsiaTheme="minorEastAsia" w:hAnsi="Arial" w:cs="Arial"/>
                <w:lang w:val="en-US"/>
              </w:rPr>
              <w:t>1</w:t>
            </w:r>
            <w:r w:rsidRPr="00F918AA">
              <w:rPr>
                <w:rFonts w:ascii="Arial" w:eastAsiaTheme="minorEastAsia" w:hAnsi="Arial" w:cs="Arial"/>
                <w:lang w:val="en-US"/>
              </w:rPr>
              <w:t>, 0.1</w:t>
            </w:r>
            <w:r w:rsidR="007504FD">
              <w:rPr>
                <w:rFonts w:ascii="Arial" w:eastAsiaTheme="minorEastAsia" w:hAnsi="Arial" w:cs="Arial"/>
                <w:lang w:val="en-US"/>
              </w:rPr>
              <w:t>4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399F8BC2" w14:textId="77777777" w:rsidTr="00646AC2">
        <w:tc>
          <w:tcPr>
            <w:tcW w:w="4248" w:type="dxa"/>
          </w:tcPr>
          <w:p w14:paraId="54A979D4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transition stability</w:t>
            </w:r>
          </w:p>
        </w:tc>
        <w:tc>
          <w:tcPr>
            <w:tcW w:w="2407" w:type="dxa"/>
          </w:tcPr>
          <w:p w14:paraId="04B3AD42" w14:textId="2D029177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0.12</w:t>
            </w:r>
          </w:p>
        </w:tc>
        <w:tc>
          <w:tcPr>
            <w:tcW w:w="2407" w:type="dxa"/>
          </w:tcPr>
          <w:p w14:paraId="7C0A7E63" w14:textId="50DF87C4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</w:t>
            </w:r>
            <w:r w:rsidR="007504FD">
              <w:rPr>
                <w:rFonts w:ascii="Arial" w:eastAsiaTheme="minorEastAsia" w:hAnsi="Arial" w:cs="Arial"/>
                <w:lang w:val="en-US"/>
              </w:rPr>
              <w:t>6</w:t>
            </w:r>
            <w:r w:rsidRPr="00F918AA">
              <w:rPr>
                <w:rFonts w:ascii="Arial" w:eastAsiaTheme="minorEastAsia" w:hAnsi="Arial" w:cs="Arial"/>
                <w:lang w:val="en-US"/>
              </w:rPr>
              <w:t>, 0.1</w:t>
            </w:r>
            <w:r w:rsidR="007504FD">
              <w:rPr>
                <w:rFonts w:ascii="Arial" w:eastAsiaTheme="minorEastAsia" w:hAnsi="Arial" w:cs="Arial"/>
                <w:lang w:val="en-US"/>
              </w:rPr>
              <w:t>9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5ABFDD11" w14:textId="77777777" w:rsidTr="00646AC2">
        <w:tc>
          <w:tcPr>
            <w:tcW w:w="4248" w:type="dxa"/>
          </w:tcPr>
          <w:p w14:paraId="38C16B9E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stakes * transition stability</w:t>
            </w:r>
          </w:p>
        </w:tc>
        <w:tc>
          <w:tcPr>
            <w:tcW w:w="2407" w:type="dxa"/>
          </w:tcPr>
          <w:p w14:paraId="6F4A5394" w14:textId="167E5C8F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0.00</w:t>
            </w:r>
          </w:p>
        </w:tc>
        <w:tc>
          <w:tcPr>
            <w:tcW w:w="2407" w:type="dxa"/>
          </w:tcPr>
          <w:p w14:paraId="1175440A" w14:textId="6A98EE15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</w:t>
            </w:r>
            <w:r w:rsidR="007504FD">
              <w:rPr>
                <w:rFonts w:ascii="Arial" w:eastAsiaTheme="minorEastAsia" w:hAnsi="Arial" w:cs="Arial"/>
                <w:lang w:val="en-US"/>
              </w:rPr>
              <w:t>6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 w:rsidR="007504FD">
              <w:rPr>
                <w:rFonts w:ascii="Arial" w:eastAsiaTheme="minorEastAsia" w:hAnsi="Arial" w:cs="Arial"/>
                <w:lang w:val="en-US"/>
              </w:rPr>
              <w:t>06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2150E2" w:rsidRPr="00F918AA" w14:paraId="064B851E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0D90C02D" w14:textId="77777777" w:rsidR="002150E2" w:rsidRPr="00F918AA" w:rsidRDefault="002150E2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stakes * transition stability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5294083" w14:textId="3BA0C834" w:rsidR="002150E2" w:rsidRPr="00F918AA" w:rsidRDefault="007504F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0.05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A9CA3FB" w14:textId="66B5D362" w:rsidR="002150E2" w:rsidRPr="00F918AA" w:rsidRDefault="002150E2" w:rsidP="007504F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[-0.07, 0.1</w:t>
            </w:r>
            <w:r w:rsidR="007504FD">
              <w:rPr>
                <w:rFonts w:ascii="Arial" w:eastAsiaTheme="minorEastAsia" w:hAnsi="Arial" w:cs="Arial"/>
                <w:lang w:val="en-US"/>
              </w:rPr>
              <w:t>7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</w:tbl>
    <w:p w14:paraId="624976B2" w14:textId="77777777" w:rsidR="002150E2" w:rsidRPr="00F918AA" w:rsidRDefault="002150E2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F918AA" w14:paraId="416940EB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602D3579" w14:textId="2FE593A7" w:rsidR="00F918AA" w:rsidRPr="00F918AA" w:rsidRDefault="00F918AA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Table S</w:t>
            </w:r>
            <w:r w:rsidR="00A35A9D">
              <w:rPr>
                <w:rFonts w:ascii="Arial" w:eastAsiaTheme="minorEastAsia" w:hAnsi="Arial" w:cs="Arial"/>
                <w:lang w:val="en-US"/>
              </w:rPr>
              <w:t>8</w:t>
            </w:r>
          </w:p>
        </w:tc>
      </w:tr>
      <w:tr w:rsidR="00F918AA" w:rsidRPr="00B87090" w14:paraId="6CACA508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DEC48AA" w14:textId="0A968499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Analysis of transition learning rates (</w:t>
            </w:r>
            <w:r w:rsidR="00AC7621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complete sample)</w:t>
            </w:r>
          </w:p>
        </w:tc>
      </w:tr>
      <w:tr w:rsidR="00F918AA" w:rsidRPr="00AC7621" w14:paraId="16376A8E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364406BD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6AC34A9D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61124D9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AC7621" w14:paraId="69BFBE26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66FF951D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760856F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0.46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38FD555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[0.42, 0.50]</w:t>
            </w:r>
          </w:p>
        </w:tc>
      </w:tr>
      <w:tr w:rsidR="00F918AA" w:rsidRPr="00AC7621" w14:paraId="6869C2A4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7BEEA5F2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D61359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0.22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6550D0D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[0.14, 0.31]</w:t>
            </w:r>
          </w:p>
        </w:tc>
      </w:tr>
    </w:tbl>
    <w:p w14:paraId="7041E12F" w14:textId="4C929F66" w:rsidR="00DD2264" w:rsidRDefault="00DD2264">
      <w:pPr>
        <w:rPr>
          <w:rFonts w:ascii="Arial" w:eastAsiaTheme="minorEastAsia" w:hAnsi="Arial" w:cs="Arial"/>
          <w:lang w:val="en-US"/>
        </w:rPr>
      </w:pPr>
      <w:r>
        <w:rPr>
          <w:rFonts w:ascii="Arial" w:eastAsiaTheme="minorEastAsia" w:hAnsi="Arial" w:cs="Arial"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AC7621" w14:paraId="14C69297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56E11A9B" w14:textId="40F55A7E" w:rsidR="00F918AA" w:rsidRPr="00F918AA" w:rsidRDefault="00F918AA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lastRenderedPageBreak/>
              <w:t>Table S</w:t>
            </w:r>
            <w:r w:rsidR="00A35A9D">
              <w:rPr>
                <w:rFonts w:ascii="Arial" w:eastAsiaTheme="minorEastAsia" w:hAnsi="Arial" w:cs="Arial"/>
                <w:lang w:val="en-US"/>
              </w:rPr>
              <w:t>9</w:t>
            </w:r>
          </w:p>
        </w:tc>
      </w:tr>
      <w:tr w:rsidR="00F918AA" w:rsidRPr="00B87090" w14:paraId="0CC09890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0F25C03" w14:textId="1346AA4F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Analysis of model-based weights (</w:t>
            </w:r>
            <w:r w:rsidR="00AC7621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performance-matched sample)</w:t>
            </w:r>
          </w:p>
        </w:tc>
      </w:tr>
      <w:tr w:rsidR="00F918AA" w:rsidRPr="00F918AA" w14:paraId="49679B99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53A98C00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A6CC4FA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9CD70A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F918AA" w14:paraId="0F421972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26C909C3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098834C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0.59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495CFC2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[0.55, 0.63]</w:t>
            </w:r>
          </w:p>
        </w:tc>
      </w:tr>
      <w:tr w:rsidR="00F918AA" w:rsidRPr="00F918AA" w14:paraId="0B041023" w14:textId="77777777" w:rsidTr="00BD1F81">
        <w:tc>
          <w:tcPr>
            <w:tcW w:w="4248" w:type="dxa"/>
          </w:tcPr>
          <w:p w14:paraId="75D6E382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</w:t>
            </w:r>
          </w:p>
        </w:tc>
        <w:tc>
          <w:tcPr>
            <w:tcW w:w="2407" w:type="dxa"/>
          </w:tcPr>
          <w:p w14:paraId="4FE2DBC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0.02</w:t>
            </w:r>
          </w:p>
        </w:tc>
        <w:tc>
          <w:tcPr>
            <w:tcW w:w="2407" w:type="dxa"/>
          </w:tcPr>
          <w:p w14:paraId="4D171EC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[-0.06, 0.10]</w:t>
            </w:r>
          </w:p>
        </w:tc>
      </w:tr>
      <w:tr w:rsidR="00F918AA" w:rsidRPr="00F918AA" w14:paraId="0F07A940" w14:textId="77777777" w:rsidTr="00BD1F81">
        <w:tc>
          <w:tcPr>
            <w:tcW w:w="4248" w:type="dxa"/>
          </w:tcPr>
          <w:p w14:paraId="35EBB468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stakes</w:t>
            </w:r>
          </w:p>
        </w:tc>
        <w:tc>
          <w:tcPr>
            <w:tcW w:w="2407" w:type="dxa"/>
          </w:tcPr>
          <w:p w14:paraId="2E74BB4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0.07</w:t>
            </w:r>
          </w:p>
        </w:tc>
        <w:tc>
          <w:tcPr>
            <w:tcW w:w="2407" w:type="dxa"/>
          </w:tcPr>
          <w:p w14:paraId="4F41167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[0.01, 0.12]</w:t>
            </w:r>
          </w:p>
        </w:tc>
      </w:tr>
      <w:tr w:rsidR="00F918AA" w:rsidRPr="00F918AA" w14:paraId="056FF094" w14:textId="77777777" w:rsidTr="00BD1F81">
        <w:tc>
          <w:tcPr>
            <w:tcW w:w="4248" w:type="dxa"/>
          </w:tcPr>
          <w:p w14:paraId="33F4C3CF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transition stability</w:t>
            </w:r>
          </w:p>
        </w:tc>
        <w:tc>
          <w:tcPr>
            <w:tcW w:w="2407" w:type="dxa"/>
          </w:tcPr>
          <w:p w14:paraId="5008A19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0.03</w:t>
            </w:r>
          </w:p>
        </w:tc>
        <w:tc>
          <w:tcPr>
            <w:tcW w:w="2407" w:type="dxa"/>
          </w:tcPr>
          <w:p w14:paraId="762BB29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[-0.02, 0.08]</w:t>
            </w:r>
          </w:p>
        </w:tc>
      </w:tr>
      <w:tr w:rsidR="00F918AA" w:rsidRPr="00F918AA" w14:paraId="5AA6050E" w14:textId="77777777" w:rsidTr="00BD1F81">
        <w:tc>
          <w:tcPr>
            <w:tcW w:w="4248" w:type="dxa"/>
          </w:tcPr>
          <w:p w14:paraId="326D1271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stakes</w:t>
            </w:r>
          </w:p>
        </w:tc>
        <w:tc>
          <w:tcPr>
            <w:tcW w:w="2407" w:type="dxa"/>
          </w:tcPr>
          <w:p w14:paraId="1D69472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0.17</w:t>
            </w:r>
          </w:p>
        </w:tc>
        <w:tc>
          <w:tcPr>
            <w:tcW w:w="2407" w:type="dxa"/>
          </w:tcPr>
          <w:p w14:paraId="6ADA7AC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[0.07, 0.28]</w:t>
            </w:r>
          </w:p>
        </w:tc>
      </w:tr>
      <w:tr w:rsidR="00F918AA" w:rsidRPr="00F918AA" w14:paraId="632F8842" w14:textId="77777777" w:rsidTr="00BD1F81">
        <w:tc>
          <w:tcPr>
            <w:tcW w:w="4248" w:type="dxa"/>
          </w:tcPr>
          <w:p w14:paraId="2E1CCA38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transition stability</w:t>
            </w:r>
          </w:p>
        </w:tc>
        <w:tc>
          <w:tcPr>
            <w:tcW w:w="2407" w:type="dxa"/>
          </w:tcPr>
          <w:p w14:paraId="2186A1E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0.07</w:t>
            </w:r>
          </w:p>
        </w:tc>
        <w:tc>
          <w:tcPr>
            <w:tcW w:w="2407" w:type="dxa"/>
          </w:tcPr>
          <w:p w14:paraId="44FE19C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[-0.04, 0.17]</w:t>
            </w:r>
          </w:p>
        </w:tc>
      </w:tr>
      <w:tr w:rsidR="00F918AA" w:rsidRPr="00F918AA" w14:paraId="0F672064" w14:textId="77777777" w:rsidTr="00BD1F81">
        <w:tc>
          <w:tcPr>
            <w:tcW w:w="4248" w:type="dxa"/>
          </w:tcPr>
          <w:p w14:paraId="318B492F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stakes * transition stability</w:t>
            </w:r>
          </w:p>
        </w:tc>
        <w:tc>
          <w:tcPr>
            <w:tcW w:w="2407" w:type="dxa"/>
          </w:tcPr>
          <w:p w14:paraId="4783578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0.02</w:t>
            </w:r>
          </w:p>
        </w:tc>
        <w:tc>
          <w:tcPr>
            <w:tcW w:w="2407" w:type="dxa"/>
          </w:tcPr>
          <w:p w14:paraId="14C2C75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[-0.08, 0.13]</w:t>
            </w:r>
          </w:p>
        </w:tc>
      </w:tr>
      <w:tr w:rsidR="00F918AA" w:rsidRPr="00F918AA" w14:paraId="216CB143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02525B7F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stakes * transition stability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2C8CCF5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0.15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30FAD29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[-0.07, 0.36]</w:t>
            </w:r>
          </w:p>
        </w:tc>
      </w:tr>
    </w:tbl>
    <w:p w14:paraId="61D90DBC" w14:textId="77777777" w:rsidR="00F918AA" w:rsidRPr="00F918AA" w:rsidRDefault="00F918AA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E757AF" w:rsidRPr="00F918AA" w14:paraId="59E379B5" w14:textId="77777777" w:rsidTr="00CC75AC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5EF0E08D" w14:textId="3D858751" w:rsidR="00E757AF" w:rsidRPr="00F918AA" w:rsidRDefault="00E757AF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Table S</w:t>
            </w:r>
            <w:r w:rsidR="00A35A9D">
              <w:rPr>
                <w:rFonts w:ascii="Arial" w:eastAsiaTheme="minorEastAsia" w:hAnsi="Arial" w:cs="Arial"/>
                <w:lang w:val="en-US"/>
              </w:rPr>
              <w:t>10</w:t>
            </w:r>
          </w:p>
        </w:tc>
      </w:tr>
      <w:tr w:rsidR="00E757AF" w:rsidRPr="00B87090" w14:paraId="330109B8" w14:textId="77777777" w:rsidTr="00CC75AC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06C0F198" w14:textId="58DFD2B5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 xml:space="preserve">Analysis of model-based weights </w:t>
            </w:r>
            <w:r>
              <w:rPr>
                <w:rFonts w:ascii="Arial" w:eastAsiaTheme="minorEastAsia" w:hAnsi="Arial" w:cs="Arial"/>
                <w:i/>
                <w:lang w:val="en-US"/>
              </w:rPr>
              <w:t xml:space="preserve">when controlling for baseline-corrected reward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(</w:t>
            </w:r>
            <w:r w:rsidR="00D91E75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>
              <w:rPr>
                <w:rFonts w:ascii="Arial" w:eastAsiaTheme="minorEastAsia" w:hAnsi="Arial" w:cs="Arial"/>
                <w:i/>
                <w:lang w:val="en-US"/>
              </w:rPr>
              <w:t>complete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 xml:space="preserve"> sample)</w:t>
            </w:r>
          </w:p>
        </w:tc>
      </w:tr>
      <w:tr w:rsidR="00E757AF" w:rsidRPr="00F918AA" w14:paraId="607AEC0E" w14:textId="77777777" w:rsidTr="00CC75AC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49DEA5D8" w14:textId="77777777" w:rsidR="00E757AF" w:rsidRPr="00F918AA" w:rsidRDefault="00E757AF" w:rsidP="00CC75AC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7D8D2CAD" w14:textId="77777777" w:rsidR="00E757AF" w:rsidRPr="00F918AA" w:rsidRDefault="00B87090" w:rsidP="00CC75AC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BF7E78E" w14:textId="77777777" w:rsidR="00E757AF" w:rsidRPr="00F918AA" w:rsidRDefault="00E757AF" w:rsidP="00CC75AC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E757AF" w:rsidRPr="00F918AA" w14:paraId="337DDF48" w14:textId="77777777" w:rsidTr="00CC75AC">
        <w:tc>
          <w:tcPr>
            <w:tcW w:w="4248" w:type="dxa"/>
            <w:tcBorders>
              <w:top w:val="single" w:sz="2" w:space="0" w:color="auto"/>
            </w:tcBorders>
          </w:tcPr>
          <w:p w14:paraId="66BEBB23" w14:textId="77777777" w:rsidR="00E757AF" w:rsidRPr="00F918AA" w:rsidRDefault="00E757AF" w:rsidP="00CC75AC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3E1E16B1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</w:t>
            </w:r>
            <w:r>
              <w:rPr>
                <w:rFonts w:ascii="Arial" w:eastAsiaTheme="minorEastAsia" w:hAnsi="Arial" w:cs="Arial"/>
                <w:lang w:val="en-US"/>
              </w:rPr>
              <w:t>44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23594A23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</w:t>
            </w:r>
            <w:r>
              <w:rPr>
                <w:rFonts w:ascii="Arial" w:eastAsiaTheme="minorEastAsia" w:hAnsi="Arial" w:cs="Arial"/>
                <w:lang w:val="en-US"/>
              </w:rPr>
              <w:t>40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>
              <w:rPr>
                <w:rFonts w:ascii="Arial" w:eastAsiaTheme="minorEastAsia" w:hAnsi="Arial" w:cs="Arial"/>
                <w:lang w:val="en-US"/>
              </w:rPr>
              <w:t>48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57AF" w:rsidRPr="00F918AA" w14:paraId="560DA42F" w14:textId="77777777" w:rsidTr="00CC75AC">
        <w:tc>
          <w:tcPr>
            <w:tcW w:w="4248" w:type="dxa"/>
          </w:tcPr>
          <w:p w14:paraId="7EEB9A54" w14:textId="77777777" w:rsidR="00E757AF" w:rsidRPr="00F918AA" w:rsidRDefault="00E757AF" w:rsidP="00CC75AC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</w:t>
            </w:r>
          </w:p>
        </w:tc>
        <w:tc>
          <w:tcPr>
            <w:tcW w:w="2407" w:type="dxa"/>
          </w:tcPr>
          <w:p w14:paraId="2F8C8C2A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</w:t>
            </w:r>
            <w:r>
              <w:rPr>
                <w:rFonts w:ascii="Arial" w:eastAsiaTheme="minorEastAsia" w:hAnsi="Arial" w:cs="Arial"/>
                <w:lang w:val="en-US"/>
              </w:rPr>
              <w:t>1</w:t>
            </w:r>
          </w:p>
        </w:tc>
        <w:tc>
          <w:tcPr>
            <w:tcW w:w="2407" w:type="dxa"/>
          </w:tcPr>
          <w:p w14:paraId="3DEA06A4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</w:t>
            </w:r>
            <w:r>
              <w:rPr>
                <w:rFonts w:ascii="Arial" w:eastAsiaTheme="minorEastAsia" w:hAnsi="Arial" w:cs="Arial"/>
                <w:lang w:val="en-US"/>
              </w:rPr>
              <w:t>4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>
              <w:rPr>
                <w:rFonts w:ascii="Arial" w:eastAsiaTheme="minorEastAsia" w:hAnsi="Arial" w:cs="Arial"/>
                <w:lang w:val="en-US"/>
              </w:rPr>
              <w:t>06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57AF" w:rsidRPr="00F918AA" w14:paraId="0D5AAC3B" w14:textId="77777777" w:rsidTr="00CC75AC">
        <w:tc>
          <w:tcPr>
            <w:tcW w:w="4248" w:type="dxa"/>
          </w:tcPr>
          <w:p w14:paraId="64607A69" w14:textId="77777777" w:rsidR="00E757AF" w:rsidRPr="00F918AA" w:rsidRDefault="00E757AF" w:rsidP="00CC75AC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stakes</w:t>
            </w:r>
          </w:p>
        </w:tc>
        <w:tc>
          <w:tcPr>
            <w:tcW w:w="2407" w:type="dxa"/>
          </w:tcPr>
          <w:p w14:paraId="6444F817" w14:textId="77777777" w:rsidR="00E757AF" w:rsidRPr="00F918AA" w:rsidRDefault="00E757AF" w:rsidP="00CC75AC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0.13</w:t>
            </w:r>
          </w:p>
        </w:tc>
        <w:tc>
          <w:tcPr>
            <w:tcW w:w="2407" w:type="dxa"/>
          </w:tcPr>
          <w:p w14:paraId="44EE846A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</w:t>
            </w:r>
            <w:r>
              <w:rPr>
                <w:rFonts w:ascii="Arial" w:eastAsiaTheme="minorEastAsia" w:hAnsi="Arial" w:cs="Arial"/>
                <w:lang w:val="en-US"/>
              </w:rPr>
              <w:t>7</w:t>
            </w:r>
            <w:r w:rsidRPr="00F918AA">
              <w:rPr>
                <w:rFonts w:ascii="Arial" w:eastAsiaTheme="minorEastAsia" w:hAnsi="Arial" w:cs="Arial"/>
                <w:lang w:val="en-US"/>
              </w:rPr>
              <w:t>, 0.1</w:t>
            </w:r>
            <w:r>
              <w:rPr>
                <w:rFonts w:ascii="Arial" w:eastAsiaTheme="minorEastAsia" w:hAnsi="Arial" w:cs="Arial"/>
                <w:lang w:val="en-US"/>
              </w:rPr>
              <w:t>9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57AF" w:rsidRPr="00F918AA" w14:paraId="2763D111" w14:textId="77777777" w:rsidTr="00CC75AC">
        <w:tc>
          <w:tcPr>
            <w:tcW w:w="4248" w:type="dxa"/>
          </w:tcPr>
          <w:p w14:paraId="6A8DFF1D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transition stability</w:t>
            </w:r>
          </w:p>
        </w:tc>
        <w:tc>
          <w:tcPr>
            <w:tcW w:w="2407" w:type="dxa"/>
          </w:tcPr>
          <w:p w14:paraId="6480F7C4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</w:t>
            </w:r>
            <w:r w:rsidRPr="00F918AA">
              <w:rPr>
                <w:rFonts w:ascii="Arial" w:eastAsiaTheme="minorEastAsia" w:hAnsi="Arial" w:cs="Arial"/>
                <w:lang w:val="en-US"/>
              </w:rPr>
              <w:t>0.0</w:t>
            </w:r>
            <w:r>
              <w:rPr>
                <w:rFonts w:ascii="Arial" w:eastAsiaTheme="minorEastAsia" w:hAnsi="Arial" w:cs="Arial"/>
                <w:lang w:val="en-US"/>
              </w:rPr>
              <w:t>8</w:t>
            </w:r>
          </w:p>
        </w:tc>
        <w:tc>
          <w:tcPr>
            <w:tcW w:w="2407" w:type="dxa"/>
          </w:tcPr>
          <w:p w14:paraId="42ADFA30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</w:t>
            </w:r>
            <w:r>
              <w:rPr>
                <w:rFonts w:ascii="Arial" w:eastAsiaTheme="minorEastAsia" w:hAnsi="Arial" w:cs="Arial"/>
                <w:lang w:val="en-US"/>
              </w:rPr>
              <w:t>14</w:t>
            </w:r>
            <w:r w:rsidRPr="00F918AA">
              <w:rPr>
                <w:rFonts w:ascii="Arial" w:eastAsiaTheme="minorEastAsia" w:hAnsi="Arial" w:cs="Arial"/>
                <w:lang w:val="en-US"/>
              </w:rPr>
              <w:t xml:space="preserve">, </w:t>
            </w:r>
            <w:r>
              <w:rPr>
                <w:rFonts w:ascii="Arial" w:eastAsiaTheme="minorEastAsia" w:hAnsi="Arial" w:cs="Arial"/>
                <w:lang w:val="en-US"/>
              </w:rPr>
              <w:t>-</w:t>
            </w:r>
            <w:r w:rsidRPr="00F918AA">
              <w:rPr>
                <w:rFonts w:ascii="Arial" w:eastAsiaTheme="minorEastAsia" w:hAnsi="Arial" w:cs="Arial"/>
                <w:lang w:val="en-US"/>
              </w:rPr>
              <w:t>0.0</w:t>
            </w:r>
            <w:r>
              <w:rPr>
                <w:rFonts w:ascii="Arial" w:eastAsiaTheme="minorEastAsia" w:hAnsi="Arial" w:cs="Arial"/>
                <w:lang w:val="en-US"/>
              </w:rPr>
              <w:t>2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57AF" w:rsidRPr="00F918AA" w14:paraId="32DA6584" w14:textId="77777777" w:rsidTr="00CC75AC">
        <w:tc>
          <w:tcPr>
            <w:tcW w:w="4248" w:type="dxa"/>
          </w:tcPr>
          <w:p w14:paraId="3B58338C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reward</w:t>
            </w:r>
          </w:p>
        </w:tc>
        <w:tc>
          <w:tcPr>
            <w:tcW w:w="2407" w:type="dxa"/>
          </w:tcPr>
          <w:p w14:paraId="41BE4871" w14:textId="77777777" w:rsidR="00E757AF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0.39</w:t>
            </w:r>
          </w:p>
        </w:tc>
        <w:tc>
          <w:tcPr>
            <w:tcW w:w="2407" w:type="dxa"/>
          </w:tcPr>
          <w:p w14:paraId="3BEDF4F0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[0.30, 0.49]</w:t>
            </w:r>
          </w:p>
        </w:tc>
      </w:tr>
      <w:tr w:rsidR="00E757AF" w:rsidRPr="00F918AA" w14:paraId="7A1B44C5" w14:textId="77777777" w:rsidTr="00CC75AC">
        <w:tc>
          <w:tcPr>
            <w:tcW w:w="4248" w:type="dxa"/>
          </w:tcPr>
          <w:p w14:paraId="7F7559FB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stakes</w:t>
            </w:r>
          </w:p>
        </w:tc>
        <w:tc>
          <w:tcPr>
            <w:tcW w:w="2407" w:type="dxa"/>
          </w:tcPr>
          <w:p w14:paraId="5409FB00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</w:t>
            </w:r>
            <w:r>
              <w:rPr>
                <w:rFonts w:ascii="Arial" w:eastAsiaTheme="minorEastAsia" w:hAnsi="Arial" w:cs="Arial"/>
                <w:lang w:val="en-US"/>
              </w:rPr>
              <w:t>8</w:t>
            </w:r>
          </w:p>
        </w:tc>
        <w:tc>
          <w:tcPr>
            <w:tcW w:w="2407" w:type="dxa"/>
          </w:tcPr>
          <w:p w14:paraId="1DEF22EB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</w:t>
            </w:r>
            <w:r>
              <w:rPr>
                <w:rFonts w:ascii="Arial" w:eastAsiaTheme="minorEastAsia" w:hAnsi="Arial" w:cs="Arial"/>
                <w:lang w:val="en-US"/>
              </w:rPr>
              <w:t>11</w:t>
            </w:r>
            <w:r w:rsidRPr="00F918AA">
              <w:rPr>
                <w:rFonts w:ascii="Arial" w:eastAsiaTheme="minorEastAsia" w:hAnsi="Arial" w:cs="Arial"/>
                <w:lang w:val="en-US"/>
              </w:rPr>
              <w:t>, 0.2</w:t>
            </w:r>
            <w:r>
              <w:rPr>
                <w:rFonts w:ascii="Arial" w:eastAsiaTheme="minorEastAsia" w:hAnsi="Arial" w:cs="Arial"/>
                <w:lang w:val="en-US"/>
              </w:rPr>
              <w:t>5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57AF" w:rsidRPr="00F918AA" w14:paraId="10907C60" w14:textId="77777777" w:rsidTr="00CC75AC">
        <w:tc>
          <w:tcPr>
            <w:tcW w:w="4248" w:type="dxa"/>
          </w:tcPr>
          <w:p w14:paraId="032A2AA3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transition stability</w:t>
            </w:r>
          </w:p>
        </w:tc>
        <w:tc>
          <w:tcPr>
            <w:tcW w:w="2407" w:type="dxa"/>
          </w:tcPr>
          <w:p w14:paraId="03B26671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</w:t>
            </w:r>
            <w:r>
              <w:rPr>
                <w:rFonts w:ascii="Arial" w:eastAsiaTheme="minorEastAsia" w:hAnsi="Arial" w:cs="Arial"/>
                <w:lang w:val="en-US"/>
              </w:rPr>
              <w:t>1</w:t>
            </w:r>
          </w:p>
        </w:tc>
        <w:tc>
          <w:tcPr>
            <w:tcW w:w="2407" w:type="dxa"/>
          </w:tcPr>
          <w:p w14:paraId="6E10AB82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</w:t>
            </w:r>
            <w:r>
              <w:rPr>
                <w:rFonts w:ascii="Arial" w:eastAsiaTheme="minorEastAsia" w:hAnsi="Arial" w:cs="Arial"/>
                <w:lang w:val="en-US"/>
              </w:rPr>
              <w:t>6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>
              <w:rPr>
                <w:rFonts w:ascii="Arial" w:eastAsiaTheme="minorEastAsia" w:hAnsi="Arial" w:cs="Arial"/>
                <w:lang w:val="en-US"/>
              </w:rPr>
              <w:t>0</w:t>
            </w:r>
            <w:r w:rsidRPr="00F918AA">
              <w:rPr>
                <w:rFonts w:ascii="Arial" w:eastAsiaTheme="minorEastAsia" w:hAnsi="Arial" w:cs="Arial"/>
                <w:lang w:val="en-US"/>
              </w:rPr>
              <w:t>7]</w:t>
            </w:r>
          </w:p>
        </w:tc>
      </w:tr>
      <w:tr w:rsidR="00E757AF" w:rsidRPr="00F918AA" w14:paraId="7BDB30F1" w14:textId="77777777" w:rsidTr="00CC75AC">
        <w:tc>
          <w:tcPr>
            <w:tcW w:w="4248" w:type="dxa"/>
          </w:tcPr>
          <w:p w14:paraId="120037A2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stakes * transition stability</w:t>
            </w:r>
          </w:p>
        </w:tc>
        <w:tc>
          <w:tcPr>
            <w:tcW w:w="2407" w:type="dxa"/>
          </w:tcPr>
          <w:p w14:paraId="2D6303A4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</w:t>
            </w:r>
            <w:r>
              <w:rPr>
                <w:rFonts w:ascii="Arial" w:eastAsiaTheme="minorEastAsia" w:hAnsi="Arial" w:cs="Arial"/>
                <w:lang w:val="en-US"/>
              </w:rPr>
              <w:t>1</w:t>
            </w:r>
            <w:r w:rsidRPr="00F918AA">
              <w:rPr>
                <w:rFonts w:ascii="Arial" w:eastAsiaTheme="minorEastAsia" w:hAnsi="Arial" w:cs="Arial"/>
                <w:lang w:val="en-US"/>
              </w:rPr>
              <w:t>2</w:t>
            </w:r>
          </w:p>
        </w:tc>
        <w:tc>
          <w:tcPr>
            <w:tcW w:w="2407" w:type="dxa"/>
          </w:tcPr>
          <w:p w14:paraId="4A8F707C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</w:t>
            </w:r>
            <w:r>
              <w:rPr>
                <w:rFonts w:ascii="Arial" w:eastAsiaTheme="minorEastAsia" w:hAnsi="Arial" w:cs="Arial"/>
                <w:lang w:val="en-US"/>
              </w:rPr>
              <w:t>0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>
              <w:rPr>
                <w:rFonts w:ascii="Arial" w:eastAsiaTheme="minorEastAsia" w:hAnsi="Arial" w:cs="Arial"/>
                <w:lang w:val="en-US"/>
              </w:rPr>
              <w:t>2</w:t>
            </w:r>
            <w:r w:rsidRPr="00F918AA">
              <w:rPr>
                <w:rFonts w:ascii="Arial" w:eastAsiaTheme="minorEastAsia" w:hAnsi="Arial" w:cs="Arial"/>
                <w:lang w:val="en-US"/>
              </w:rPr>
              <w:t>3]</w:t>
            </w:r>
          </w:p>
        </w:tc>
      </w:tr>
      <w:tr w:rsidR="00E757AF" w:rsidRPr="00F918AA" w14:paraId="293704D8" w14:textId="77777777" w:rsidTr="00CC75AC">
        <w:tc>
          <w:tcPr>
            <w:tcW w:w="4248" w:type="dxa"/>
          </w:tcPr>
          <w:p w14:paraId="22F17CF9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points</w:t>
            </w:r>
            <w:r w:rsidRPr="00F918AA">
              <w:rPr>
                <w:rFonts w:ascii="Arial" w:eastAsiaTheme="minorEastAsia" w:hAnsi="Arial" w:cs="Arial"/>
                <w:lang w:val="en-US"/>
              </w:rPr>
              <w:t xml:space="preserve"> * stakes</w:t>
            </w:r>
          </w:p>
        </w:tc>
        <w:tc>
          <w:tcPr>
            <w:tcW w:w="2407" w:type="dxa"/>
          </w:tcPr>
          <w:p w14:paraId="255413D5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-0.21</w:t>
            </w:r>
          </w:p>
        </w:tc>
        <w:tc>
          <w:tcPr>
            <w:tcW w:w="2407" w:type="dxa"/>
          </w:tcPr>
          <w:p w14:paraId="25898EC6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[-0.34, -0.08]</w:t>
            </w:r>
          </w:p>
        </w:tc>
      </w:tr>
      <w:tr w:rsidR="00E757AF" w:rsidRPr="00F918AA" w14:paraId="595CCE9E" w14:textId="77777777" w:rsidTr="00CC75AC">
        <w:tc>
          <w:tcPr>
            <w:tcW w:w="4248" w:type="dxa"/>
          </w:tcPr>
          <w:p w14:paraId="3EC18DD0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points</w:t>
            </w:r>
            <w:r w:rsidRPr="00F918AA">
              <w:rPr>
                <w:rFonts w:ascii="Arial" w:eastAsiaTheme="minorEastAsia" w:hAnsi="Arial" w:cs="Arial"/>
                <w:lang w:val="en-US"/>
              </w:rPr>
              <w:t xml:space="preserve"> * transition stability</w:t>
            </w:r>
          </w:p>
        </w:tc>
        <w:tc>
          <w:tcPr>
            <w:tcW w:w="2407" w:type="dxa"/>
          </w:tcPr>
          <w:p w14:paraId="226A3902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0.31</w:t>
            </w:r>
          </w:p>
        </w:tc>
        <w:tc>
          <w:tcPr>
            <w:tcW w:w="2407" w:type="dxa"/>
          </w:tcPr>
          <w:p w14:paraId="6019D066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[0.18, 0.44]</w:t>
            </w:r>
          </w:p>
        </w:tc>
      </w:tr>
      <w:tr w:rsidR="00E757AF" w:rsidRPr="00F918AA" w14:paraId="3C93C52F" w14:textId="77777777" w:rsidTr="00E757AF">
        <w:tc>
          <w:tcPr>
            <w:tcW w:w="4248" w:type="dxa"/>
          </w:tcPr>
          <w:p w14:paraId="586F5D03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stakes * transition stability</w:t>
            </w:r>
          </w:p>
        </w:tc>
        <w:tc>
          <w:tcPr>
            <w:tcW w:w="2407" w:type="dxa"/>
          </w:tcPr>
          <w:p w14:paraId="43501F38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</w:t>
            </w:r>
            <w:r w:rsidRPr="00F918AA">
              <w:rPr>
                <w:rFonts w:ascii="Arial" w:eastAsiaTheme="minorEastAsia" w:hAnsi="Arial" w:cs="Arial"/>
                <w:lang w:val="en-US"/>
              </w:rPr>
              <w:t>0.</w:t>
            </w:r>
            <w:r>
              <w:rPr>
                <w:rFonts w:ascii="Arial" w:eastAsiaTheme="minorEastAsia" w:hAnsi="Arial" w:cs="Arial"/>
                <w:lang w:val="en-US"/>
              </w:rPr>
              <w:t>08</w:t>
            </w:r>
          </w:p>
        </w:tc>
        <w:tc>
          <w:tcPr>
            <w:tcW w:w="2407" w:type="dxa"/>
          </w:tcPr>
          <w:p w14:paraId="73CA8D18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</w:t>
            </w:r>
            <w:r>
              <w:rPr>
                <w:rFonts w:ascii="Arial" w:eastAsiaTheme="minorEastAsia" w:hAnsi="Arial" w:cs="Arial"/>
                <w:lang w:val="en-US"/>
              </w:rPr>
              <w:t>05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>
              <w:rPr>
                <w:rFonts w:ascii="Arial" w:eastAsiaTheme="minorEastAsia" w:hAnsi="Arial" w:cs="Arial"/>
                <w:lang w:val="en-US"/>
              </w:rPr>
              <w:t>21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57AF" w:rsidRPr="00F918AA" w14:paraId="7E75EFD7" w14:textId="77777777" w:rsidTr="00CC75AC">
        <w:tc>
          <w:tcPr>
            <w:tcW w:w="4248" w:type="dxa"/>
            <w:tcBorders>
              <w:bottom w:val="single" w:sz="2" w:space="0" w:color="auto"/>
            </w:tcBorders>
          </w:tcPr>
          <w:p w14:paraId="0C007278" w14:textId="77777777" w:rsidR="00E757AF" w:rsidRPr="00F918AA" w:rsidRDefault="00E757AF" w:rsidP="00E757A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points</w:t>
            </w:r>
            <w:r w:rsidRPr="00F918AA">
              <w:rPr>
                <w:rFonts w:ascii="Arial" w:eastAsiaTheme="minorEastAsia" w:hAnsi="Arial" w:cs="Arial"/>
                <w:lang w:val="en-US"/>
              </w:rPr>
              <w:t xml:space="preserve"> * stakes * transition stability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83429A2" w14:textId="77777777" w:rsidR="00E757AF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-0.15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42DDCA1" w14:textId="77777777" w:rsidR="00E757AF" w:rsidRPr="00F918AA" w:rsidRDefault="00E757AF" w:rsidP="00E757AF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</w:t>
            </w:r>
            <w:r>
              <w:rPr>
                <w:rFonts w:ascii="Arial" w:eastAsiaTheme="minorEastAsia" w:hAnsi="Arial" w:cs="Arial"/>
                <w:lang w:val="en-US"/>
              </w:rPr>
              <w:t>41</w:t>
            </w:r>
            <w:r w:rsidRPr="00F918AA">
              <w:rPr>
                <w:rFonts w:ascii="Arial" w:eastAsiaTheme="minorEastAsia" w:hAnsi="Arial" w:cs="Arial"/>
                <w:lang w:val="en-US"/>
              </w:rPr>
              <w:t>, 0.</w:t>
            </w:r>
            <w:r>
              <w:rPr>
                <w:rFonts w:ascii="Arial" w:eastAsiaTheme="minorEastAsia" w:hAnsi="Arial" w:cs="Arial"/>
                <w:lang w:val="en-US"/>
              </w:rPr>
              <w:t>11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</w:tbl>
    <w:p w14:paraId="0D7F05C4" w14:textId="08F2A31F" w:rsidR="00DD2264" w:rsidRDefault="00DD2264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p w14:paraId="5F688EFD" w14:textId="77777777" w:rsidR="00DD2264" w:rsidRDefault="00DD2264">
      <w:pPr>
        <w:rPr>
          <w:rFonts w:ascii="Arial" w:eastAsiaTheme="minorEastAsia" w:hAnsi="Arial" w:cs="Arial"/>
          <w:lang w:val="en-US"/>
        </w:rPr>
      </w:pPr>
      <w:r>
        <w:rPr>
          <w:rFonts w:ascii="Arial" w:eastAsiaTheme="minorEastAsia" w:hAnsi="Arial" w:cs="Arial"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F918AA" w14:paraId="548704DD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5D0CF104" w14:textId="67AAE8B2" w:rsidR="00F918AA" w:rsidRPr="00F918AA" w:rsidRDefault="00F918AA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lastRenderedPageBreak/>
              <w:t>Table S</w:t>
            </w:r>
            <w:r w:rsidR="00275B96">
              <w:rPr>
                <w:rFonts w:ascii="Arial" w:eastAsiaTheme="minorEastAsia" w:hAnsi="Arial" w:cs="Arial"/>
                <w:lang w:val="en-US"/>
              </w:rPr>
              <w:t>1</w:t>
            </w:r>
            <w:r w:rsidR="00A35A9D">
              <w:rPr>
                <w:rFonts w:ascii="Arial" w:eastAsiaTheme="minorEastAsia" w:hAnsi="Arial" w:cs="Arial"/>
                <w:lang w:val="en-US"/>
              </w:rPr>
              <w:t>1</w:t>
            </w:r>
          </w:p>
        </w:tc>
      </w:tr>
      <w:tr w:rsidR="00F918AA" w:rsidRPr="00B87090" w14:paraId="54C76217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AD26707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Analysis of log second-stage reaction times in variable-transitions blocks (complete sample)</w:t>
            </w:r>
          </w:p>
        </w:tc>
      </w:tr>
      <w:tr w:rsidR="00F918AA" w:rsidRPr="00F918AA" w14:paraId="5C27D6A1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000AF170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3EDD0A70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40E63FB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F918AA" w14:paraId="046CACE0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7F61B554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276455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-0.76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E4FBF5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[-0.81, -0.72]</w:t>
            </w:r>
          </w:p>
        </w:tc>
      </w:tr>
      <w:tr w:rsidR="00F918AA" w:rsidRPr="00F918AA" w14:paraId="6FC85997" w14:textId="77777777" w:rsidTr="00BD1F81">
        <w:tc>
          <w:tcPr>
            <w:tcW w:w="4248" w:type="dxa"/>
          </w:tcPr>
          <w:p w14:paraId="5830C472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</w:t>
            </w:r>
            <w:r w:rsidR="00CB6ABF">
              <w:rPr>
                <w:rFonts w:ascii="Arial" w:eastAsiaTheme="minorEastAsia" w:hAnsi="Arial" w:cs="Arial"/>
                <w:lang w:val="en-US"/>
              </w:rPr>
              <w:t xml:space="preserve"> (1 = older adults)</w:t>
            </w:r>
          </w:p>
        </w:tc>
        <w:tc>
          <w:tcPr>
            <w:tcW w:w="2407" w:type="dxa"/>
          </w:tcPr>
          <w:p w14:paraId="61ED36A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0.32</w:t>
            </w:r>
          </w:p>
        </w:tc>
        <w:tc>
          <w:tcPr>
            <w:tcW w:w="2407" w:type="dxa"/>
          </w:tcPr>
          <w:p w14:paraId="6456C4C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[0.26, 0.39]</w:t>
            </w:r>
          </w:p>
        </w:tc>
      </w:tr>
      <w:tr w:rsidR="00F918AA" w:rsidRPr="00F918AA" w14:paraId="79ACFB5B" w14:textId="77777777" w:rsidTr="00BD1F81">
        <w:tc>
          <w:tcPr>
            <w:tcW w:w="4248" w:type="dxa"/>
          </w:tcPr>
          <w:p w14:paraId="7421D862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 w:rsidR="00CB6ABF">
              <w:rPr>
                <w:rFonts w:ascii="Arial" w:eastAsiaTheme="minorEastAsia" w:hAnsi="Arial" w:cs="Arial"/>
                <w:lang w:val="en-US"/>
              </w:rPr>
              <w:t xml:space="preserve"> (1 = yes)</w:t>
            </w:r>
          </w:p>
        </w:tc>
        <w:tc>
          <w:tcPr>
            <w:tcW w:w="2407" w:type="dxa"/>
          </w:tcPr>
          <w:p w14:paraId="5177226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0.15</w:t>
            </w:r>
          </w:p>
        </w:tc>
        <w:tc>
          <w:tcPr>
            <w:tcW w:w="2407" w:type="dxa"/>
          </w:tcPr>
          <w:p w14:paraId="626FE4E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[0.11, 0.18]</w:t>
            </w:r>
          </w:p>
        </w:tc>
      </w:tr>
      <w:tr w:rsidR="00F918AA" w:rsidRPr="00F918AA" w14:paraId="5FACCCE8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7C33CDE9" w14:textId="77777777" w:rsidR="00F918AA" w:rsidRPr="00F918AA" w:rsidRDefault="00F918AA" w:rsidP="002C647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revaluation trial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6A6F6D9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-0.09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4FCBFCC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[-0.14, -0.05]</w:t>
            </w:r>
          </w:p>
        </w:tc>
      </w:tr>
    </w:tbl>
    <w:p w14:paraId="033DDB18" w14:textId="4EFA2270" w:rsidR="00F918AA" w:rsidRDefault="00F918AA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AC7621" w:rsidRPr="00F918AA" w14:paraId="4A77E429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6FE1F4C4" w14:textId="13E58848" w:rsidR="00AC7621" w:rsidRPr="00F918AA" w:rsidRDefault="00AC7621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Table S</w:t>
            </w:r>
            <w:r w:rsidR="00847193">
              <w:rPr>
                <w:rFonts w:ascii="Arial" w:eastAsiaTheme="minorEastAsia" w:hAnsi="Arial" w:cs="Arial"/>
                <w:lang w:val="en-US"/>
              </w:rPr>
              <w:t>1</w:t>
            </w:r>
            <w:r w:rsidR="00A35A9D">
              <w:rPr>
                <w:rFonts w:ascii="Arial" w:eastAsiaTheme="minorEastAsia" w:hAnsi="Arial" w:cs="Arial"/>
                <w:lang w:val="en-US"/>
              </w:rPr>
              <w:t>2</w:t>
            </w:r>
          </w:p>
        </w:tc>
      </w:tr>
      <w:tr w:rsidR="00AC7621" w:rsidRPr="00B87090" w14:paraId="5A7E44DD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478D487" w14:textId="56C5A922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Analysis of log second-stage reaction times in variable-transitions blocks</w:t>
            </w:r>
            <w:r>
              <w:rPr>
                <w:rFonts w:ascii="Arial" w:eastAsiaTheme="minorEastAsia" w:hAnsi="Arial" w:cs="Arial"/>
                <w:i/>
                <w:lang w:val="en-US"/>
              </w:rPr>
              <w:t xml:space="preserve"> when controlling for reward expectation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 xml:space="preserve"> (</w:t>
            </w:r>
            <w:r w:rsidR="00D91E75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complete sample)</w:t>
            </w:r>
          </w:p>
        </w:tc>
      </w:tr>
      <w:tr w:rsidR="00AC7621" w:rsidRPr="00F918AA" w14:paraId="33F00336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3924BC02" w14:textId="77777777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514D7DE1" w14:textId="77777777" w:rsidR="00AC7621" w:rsidRPr="00F918AA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4E302D2" w14:textId="77777777" w:rsidR="00AC7621" w:rsidRPr="00F918AA" w:rsidRDefault="00AC7621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AC7621" w:rsidRPr="00F918AA" w14:paraId="340B5FBB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19B80F0D" w14:textId="77777777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452636CC" w14:textId="33235F6C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-0.76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610F81D" w14:textId="77777777" w:rsidR="00AC7621" w:rsidRPr="00F918AA" w:rsidRDefault="00AC7621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[-0.81, -0.72]</w:t>
            </w:r>
          </w:p>
        </w:tc>
      </w:tr>
      <w:tr w:rsidR="00AC7621" w:rsidRPr="00F918AA" w14:paraId="05886B3E" w14:textId="77777777" w:rsidTr="00646AC2">
        <w:tc>
          <w:tcPr>
            <w:tcW w:w="4248" w:type="dxa"/>
          </w:tcPr>
          <w:p w14:paraId="336451B1" w14:textId="77777777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</w:t>
            </w:r>
            <w:r>
              <w:rPr>
                <w:rFonts w:ascii="Arial" w:eastAsiaTheme="minorEastAsia" w:hAnsi="Arial" w:cs="Arial"/>
                <w:lang w:val="en-US"/>
              </w:rPr>
              <w:t xml:space="preserve"> (1 = older adults)</w:t>
            </w:r>
          </w:p>
        </w:tc>
        <w:tc>
          <w:tcPr>
            <w:tcW w:w="2407" w:type="dxa"/>
          </w:tcPr>
          <w:p w14:paraId="2A9EB517" w14:textId="12CC55D6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0.33</w:t>
            </w:r>
          </w:p>
        </w:tc>
        <w:tc>
          <w:tcPr>
            <w:tcW w:w="2407" w:type="dxa"/>
          </w:tcPr>
          <w:p w14:paraId="2595F944" w14:textId="6A2A0517" w:rsidR="00AC7621" w:rsidRPr="00F918AA" w:rsidRDefault="00AC7621" w:rsidP="00D91E75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[0.26, 0.</w:t>
            </w:r>
            <w:r w:rsidR="00D91E75">
              <w:rPr>
                <w:rFonts w:ascii="Arial" w:eastAsiaTheme="minorEastAsia" w:hAnsi="Arial" w:cs="Arial"/>
                <w:lang w:val="en-US"/>
              </w:rPr>
              <w:t>40</w:t>
            </w:r>
            <w:r w:rsidRPr="00F918AA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AC7621" w:rsidRPr="00F918AA" w14:paraId="4AB15F2E" w14:textId="77777777" w:rsidTr="00646AC2">
        <w:tc>
          <w:tcPr>
            <w:tcW w:w="4248" w:type="dxa"/>
          </w:tcPr>
          <w:p w14:paraId="5D86CC37" w14:textId="77777777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>
              <w:rPr>
                <w:rFonts w:ascii="Arial" w:eastAsiaTheme="minorEastAsia" w:hAnsi="Arial" w:cs="Arial"/>
                <w:lang w:val="en-US"/>
              </w:rPr>
              <w:t xml:space="preserve"> (1 = yes)</w:t>
            </w:r>
          </w:p>
        </w:tc>
        <w:tc>
          <w:tcPr>
            <w:tcW w:w="2407" w:type="dxa"/>
          </w:tcPr>
          <w:p w14:paraId="175537A5" w14:textId="13D1C657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0.15</w:t>
            </w:r>
          </w:p>
        </w:tc>
        <w:tc>
          <w:tcPr>
            <w:tcW w:w="2407" w:type="dxa"/>
          </w:tcPr>
          <w:p w14:paraId="3B446A5E" w14:textId="77777777" w:rsidR="00AC7621" w:rsidRPr="00F918AA" w:rsidRDefault="00AC7621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[0.11, 0.18]</w:t>
            </w:r>
          </w:p>
        </w:tc>
      </w:tr>
      <w:tr w:rsidR="00AC7621" w:rsidRPr="00F918AA" w14:paraId="4C2C89DE" w14:textId="77777777" w:rsidTr="00646AC2">
        <w:tc>
          <w:tcPr>
            <w:tcW w:w="4248" w:type="dxa"/>
          </w:tcPr>
          <w:p w14:paraId="029ECE51" w14:textId="040BD596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reward expectation</w:t>
            </w:r>
          </w:p>
        </w:tc>
        <w:tc>
          <w:tcPr>
            <w:tcW w:w="2407" w:type="dxa"/>
          </w:tcPr>
          <w:p w14:paraId="215DA64F" w14:textId="151D6619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-0.01</w:t>
            </w:r>
          </w:p>
        </w:tc>
        <w:tc>
          <w:tcPr>
            <w:tcW w:w="2407" w:type="dxa"/>
          </w:tcPr>
          <w:p w14:paraId="20C1F6FA" w14:textId="32204E30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[-0.02, -0.00]</w:t>
            </w:r>
          </w:p>
        </w:tc>
      </w:tr>
      <w:tr w:rsidR="00AC7621" w:rsidRPr="00F918AA" w14:paraId="767BFFA1" w14:textId="77777777" w:rsidTr="00AC7621">
        <w:tc>
          <w:tcPr>
            <w:tcW w:w="4248" w:type="dxa"/>
          </w:tcPr>
          <w:p w14:paraId="119D490C" w14:textId="77777777" w:rsidR="00AC7621" w:rsidRPr="00F918AA" w:rsidRDefault="00AC7621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age group * revaluation trial</w:t>
            </w:r>
          </w:p>
        </w:tc>
        <w:tc>
          <w:tcPr>
            <w:tcW w:w="2407" w:type="dxa"/>
          </w:tcPr>
          <w:p w14:paraId="5A0802F6" w14:textId="4F2F8F77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-0.09</w:t>
            </w:r>
          </w:p>
        </w:tc>
        <w:tc>
          <w:tcPr>
            <w:tcW w:w="2407" w:type="dxa"/>
          </w:tcPr>
          <w:p w14:paraId="00667AA7" w14:textId="77777777" w:rsidR="00AC7621" w:rsidRPr="00F918AA" w:rsidRDefault="00AC7621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[-0.14, -0.05]</w:t>
            </w:r>
          </w:p>
        </w:tc>
      </w:tr>
      <w:tr w:rsidR="00AC7621" w:rsidRPr="00F918AA" w14:paraId="07B1C167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4C34BA4C" w14:textId="4EA26EA3" w:rsidR="00AC7621" w:rsidRPr="00F918AA" w:rsidRDefault="00AC7621" w:rsidP="00AC762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 xml:space="preserve">age group * </w:t>
            </w:r>
            <w:r>
              <w:rPr>
                <w:rFonts w:ascii="Arial" w:eastAsiaTheme="minorEastAsia" w:hAnsi="Arial" w:cs="Arial"/>
                <w:lang w:val="en-US"/>
              </w:rPr>
              <w:t>reward expectation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DDBCB2E" w14:textId="03996909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0.01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40E67D3" w14:textId="6F40D433" w:rsidR="00AC7621" w:rsidRPr="00F918AA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[-0.01, 0.02]</w:t>
            </w:r>
          </w:p>
        </w:tc>
      </w:tr>
    </w:tbl>
    <w:p w14:paraId="6D07F3D5" w14:textId="3422704D" w:rsidR="00AC7621" w:rsidRPr="00F918AA" w:rsidRDefault="00AC7621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F918AA" w14:paraId="74DB921B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770AD007" w14:textId="7CB89F90" w:rsidR="00F918AA" w:rsidRPr="00F918AA" w:rsidRDefault="00F918AA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Table S</w:t>
            </w:r>
            <w:r w:rsidR="00E757AF">
              <w:rPr>
                <w:rFonts w:ascii="Arial" w:eastAsiaTheme="minorEastAsia" w:hAnsi="Arial" w:cs="Arial"/>
                <w:lang w:val="en-US"/>
              </w:rPr>
              <w:t>1</w:t>
            </w:r>
            <w:r w:rsidR="00A35A9D">
              <w:rPr>
                <w:rFonts w:ascii="Arial" w:eastAsiaTheme="minorEastAsia" w:hAnsi="Arial" w:cs="Arial"/>
                <w:lang w:val="en-US"/>
              </w:rPr>
              <w:t>3</w:t>
            </w:r>
          </w:p>
        </w:tc>
      </w:tr>
      <w:tr w:rsidR="00F918AA" w:rsidRPr="00B87090" w14:paraId="3EE05DBD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681066D" w14:textId="39FD70E1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>Analysis of log second-stage reaction times in variable-transitions blocks as a function of model-based control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 xml:space="preserve"> in low-stakes trials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 xml:space="preserve"> (</w:t>
            </w:r>
            <w:r w:rsidR="00D91E75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complete sample)</w:t>
            </w:r>
          </w:p>
        </w:tc>
      </w:tr>
      <w:tr w:rsidR="00F918AA" w:rsidRPr="00F918AA" w14:paraId="3B9C049D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4078E2D8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78A3415F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A0FCF9A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F918AA" w14:paraId="35627EED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6B69C151" w14:textId="77777777" w:rsidR="00F918AA" w:rsidRPr="00F918AA" w:rsidRDefault="00F918AA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532A28C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-0.63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136C1B5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[-0.76, -0.51]</w:t>
            </w:r>
          </w:p>
        </w:tc>
      </w:tr>
      <w:tr w:rsidR="00F918AA" w:rsidRPr="00F918AA" w14:paraId="63BAB9C1" w14:textId="77777777" w:rsidTr="00BD1F81">
        <w:tc>
          <w:tcPr>
            <w:tcW w:w="4248" w:type="dxa"/>
          </w:tcPr>
          <w:p w14:paraId="1EAC1028" w14:textId="77777777" w:rsidR="00F918AA" w:rsidRPr="00F918AA" w:rsidRDefault="00CB6ABF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>
              <w:rPr>
                <w:rFonts w:ascii="Arial" w:eastAsiaTheme="minorEastAsia" w:hAnsi="Arial" w:cs="Arial"/>
                <w:lang w:val="en-US"/>
              </w:rPr>
              <w:t xml:space="preserve"> (1 = yes)</w:t>
            </w:r>
          </w:p>
        </w:tc>
        <w:tc>
          <w:tcPr>
            <w:tcW w:w="2407" w:type="dxa"/>
          </w:tcPr>
          <w:p w14:paraId="49F4A20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0.01</w:t>
            </w:r>
          </w:p>
        </w:tc>
        <w:tc>
          <w:tcPr>
            <w:tcW w:w="2407" w:type="dxa"/>
          </w:tcPr>
          <w:p w14:paraId="48F7C12D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[-0.07, 0.08]</w:t>
            </w:r>
          </w:p>
        </w:tc>
      </w:tr>
      <w:tr w:rsidR="00F918AA" w:rsidRPr="00F918AA" w14:paraId="7CFBDC64" w14:textId="77777777" w:rsidTr="00BD1F81">
        <w:tc>
          <w:tcPr>
            <w:tcW w:w="4248" w:type="dxa"/>
          </w:tcPr>
          <w:p w14:paraId="0D751C39" w14:textId="77777777" w:rsidR="00F918AA" w:rsidRPr="00F918AA" w:rsidRDefault="00F918AA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model-based weight (low-stakes, variable-transitions)</w:t>
            </w:r>
          </w:p>
        </w:tc>
        <w:tc>
          <w:tcPr>
            <w:tcW w:w="2407" w:type="dxa"/>
          </w:tcPr>
          <w:p w14:paraId="60C87AE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0.04</w:t>
            </w:r>
          </w:p>
        </w:tc>
        <w:tc>
          <w:tcPr>
            <w:tcW w:w="2407" w:type="dxa"/>
          </w:tcPr>
          <w:p w14:paraId="061F61E9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[-0.18, 0.27]</w:t>
            </w:r>
          </w:p>
        </w:tc>
      </w:tr>
      <w:tr w:rsidR="00F918AA" w:rsidRPr="00F918AA" w14:paraId="3970632C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6542E3BC" w14:textId="77777777" w:rsidR="00F918AA" w:rsidRPr="00F918AA" w:rsidRDefault="00037D62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>
              <w:rPr>
                <w:rFonts w:ascii="Arial" w:eastAsiaTheme="minorEastAsia" w:hAnsi="Arial" w:cs="Arial"/>
                <w:lang w:val="en-US"/>
              </w:rPr>
              <w:t xml:space="preserve"> </w:t>
            </w:r>
            <w:r w:rsidR="00F918AA" w:rsidRPr="00F918AA">
              <w:rPr>
                <w:rFonts w:ascii="Arial" w:eastAsiaTheme="minorEastAsia" w:hAnsi="Arial" w:cs="Arial"/>
                <w:lang w:val="en-US"/>
              </w:rPr>
              <w:t>* model-based weight (low-stakes, variable-transitions)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227836E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0.17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0E9EE8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[0.04, 0.30]</w:t>
            </w:r>
          </w:p>
        </w:tc>
      </w:tr>
    </w:tbl>
    <w:p w14:paraId="27995651" w14:textId="174F9044" w:rsidR="00DD2264" w:rsidRDefault="00DD2264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p w14:paraId="625E494F" w14:textId="77777777" w:rsidR="00DD2264" w:rsidRDefault="00DD2264">
      <w:pPr>
        <w:rPr>
          <w:rFonts w:ascii="Arial" w:eastAsiaTheme="minorEastAsia" w:hAnsi="Arial" w:cs="Arial"/>
          <w:lang w:val="en-US"/>
        </w:rPr>
      </w:pPr>
      <w:r>
        <w:rPr>
          <w:rFonts w:ascii="Arial" w:eastAsiaTheme="minorEastAsia" w:hAnsi="Arial" w:cs="Arial"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F918AA" w14:paraId="1E28768D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40913845" w14:textId="5852E3B3" w:rsidR="00F918AA" w:rsidRPr="00F918AA" w:rsidRDefault="00F918AA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lastRenderedPageBreak/>
              <w:t>Table S1</w:t>
            </w:r>
            <w:r w:rsidR="00A35A9D">
              <w:rPr>
                <w:rFonts w:ascii="Arial" w:eastAsiaTheme="minorEastAsia" w:hAnsi="Arial" w:cs="Arial"/>
                <w:lang w:val="en-US"/>
              </w:rPr>
              <w:t>4</w:t>
            </w:r>
          </w:p>
        </w:tc>
      </w:tr>
      <w:tr w:rsidR="00F918AA" w:rsidRPr="00B87090" w14:paraId="146FFBD2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158BDA4" w14:textId="55B3CF4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 xml:space="preserve">Analysis of log second-stage reaction times in variable-transitions blocks as a function of model-based control 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>in low-stakes trials</w:t>
            </w:r>
            <w:r w:rsidR="00C924AD" w:rsidRPr="00F918AA">
              <w:rPr>
                <w:rFonts w:ascii="Arial" w:eastAsiaTheme="minorEastAsia" w:hAnsi="Arial" w:cs="Arial"/>
                <w:i/>
                <w:lang w:val="en-US"/>
              </w:rPr>
              <w:t xml:space="preserve">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(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younger adults)</w:t>
            </w:r>
          </w:p>
        </w:tc>
      </w:tr>
      <w:tr w:rsidR="00F918AA" w:rsidRPr="00F918AA" w14:paraId="42B1010F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271C6675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07934EB4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393F0BB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F918AA" w14:paraId="52D37B90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1B828248" w14:textId="77777777" w:rsidR="00F918AA" w:rsidRPr="00F918AA" w:rsidRDefault="00F918AA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78CCB1DC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-0.85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5FD03D7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[-1.00, -0.70]</w:t>
            </w:r>
          </w:p>
        </w:tc>
      </w:tr>
      <w:tr w:rsidR="00F918AA" w:rsidRPr="00F918AA" w14:paraId="4D91A28B" w14:textId="77777777" w:rsidTr="00BD1F81">
        <w:tc>
          <w:tcPr>
            <w:tcW w:w="4248" w:type="dxa"/>
          </w:tcPr>
          <w:p w14:paraId="16382206" w14:textId="77777777" w:rsidR="00F918AA" w:rsidRPr="00F918AA" w:rsidRDefault="002C647D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>
              <w:rPr>
                <w:rFonts w:ascii="Arial" w:eastAsiaTheme="minorEastAsia" w:hAnsi="Arial" w:cs="Arial"/>
                <w:lang w:val="en-US"/>
              </w:rPr>
              <w:t xml:space="preserve"> (1 = yes)</w:t>
            </w:r>
          </w:p>
        </w:tc>
        <w:tc>
          <w:tcPr>
            <w:tcW w:w="2407" w:type="dxa"/>
          </w:tcPr>
          <w:p w14:paraId="027E0A7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0.07</w:t>
            </w:r>
          </w:p>
        </w:tc>
        <w:tc>
          <w:tcPr>
            <w:tcW w:w="2407" w:type="dxa"/>
          </w:tcPr>
          <w:p w14:paraId="38631E64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[-0.05, 0.18]</w:t>
            </w:r>
          </w:p>
        </w:tc>
      </w:tr>
      <w:tr w:rsidR="00F918AA" w:rsidRPr="00F918AA" w14:paraId="5388B0DB" w14:textId="77777777" w:rsidTr="00BD1F81">
        <w:tc>
          <w:tcPr>
            <w:tcW w:w="4248" w:type="dxa"/>
          </w:tcPr>
          <w:p w14:paraId="67159286" w14:textId="77777777" w:rsidR="00F918AA" w:rsidRPr="00F918AA" w:rsidRDefault="00F918AA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model-based weight (low-stakes, variable-transitions)</w:t>
            </w:r>
          </w:p>
        </w:tc>
        <w:tc>
          <w:tcPr>
            <w:tcW w:w="2407" w:type="dxa"/>
          </w:tcPr>
          <w:p w14:paraId="41A30B53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0.15</w:t>
            </w:r>
          </w:p>
        </w:tc>
        <w:tc>
          <w:tcPr>
            <w:tcW w:w="2407" w:type="dxa"/>
          </w:tcPr>
          <w:p w14:paraId="26F6578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[-0.10, 0.39]</w:t>
            </w:r>
          </w:p>
        </w:tc>
      </w:tr>
      <w:tr w:rsidR="00F918AA" w:rsidRPr="00F918AA" w14:paraId="451AC401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3DF5A118" w14:textId="77777777" w:rsidR="00F918AA" w:rsidRPr="00F918AA" w:rsidRDefault="00037D62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>
              <w:rPr>
                <w:rFonts w:ascii="Arial" w:eastAsiaTheme="minorEastAsia" w:hAnsi="Arial" w:cs="Arial"/>
                <w:lang w:val="en-US"/>
              </w:rPr>
              <w:t xml:space="preserve"> </w:t>
            </w:r>
            <w:r w:rsidR="00F918AA" w:rsidRPr="00F918AA">
              <w:rPr>
                <w:rFonts w:ascii="Arial" w:eastAsiaTheme="minorEastAsia" w:hAnsi="Arial" w:cs="Arial"/>
                <w:lang w:val="en-US"/>
              </w:rPr>
              <w:t>* model-based weight (low-stakes, variable-transitions)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331DFE7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0.14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7B674DA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[-0.05, 0.33]</w:t>
            </w:r>
          </w:p>
        </w:tc>
      </w:tr>
    </w:tbl>
    <w:p w14:paraId="2EDE2704" w14:textId="77777777" w:rsidR="00F918AA" w:rsidRPr="00F918AA" w:rsidRDefault="00F918AA" w:rsidP="00F918AA">
      <w:pPr>
        <w:spacing w:line="360" w:lineRule="auto"/>
        <w:jc w:val="both"/>
        <w:rPr>
          <w:rFonts w:ascii="Arial" w:eastAsiaTheme="minorEastAsia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F918AA" w:rsidRPr="00F918AA" w14:paraId="553920F2" w14:textId="77777777" w:rsidTr="00BD1F81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1B8B9754" w14:textId="447185D2" w:rsidR="00F918AA" w:rsidRPr="00F918AA" w:rsidRDefault="00F918AA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Table S1</w:t>
            </w:r>
            <w:r w:rsidR="00A35A9D">
              <w:rPr>
                <w:rFonts w:ascii="Arial" w:eastAsiaTheme="minorEastAsia" w:hAnsi="Arial" w:cs="Arial"/>
                <w:lang w:val="en-US"/>
              </w:rPr>
              <w:t>5</w:t>
            </w:r>
          </w:p>
        </w:tc>
      </w:tr>
      <w:tr w:rsidR="00F918AA" w:rsidRPr="00B87090" w14:paraId="3CA9C835" w14:textId="77777777" w:rsidTr="00BD1F81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0BB1BCEF" w14:textId="336EFB6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F918AA">
              <w:rPr>
                <w:rFonts w:ascii="Arial" w:eastAsiaTheme="minorEastAsia" w:hAnsi="Arial" w:cs="Arial"/>
                <w:i/>
                <w:lang w:val="en-US"/>
              </w:rPr>
              <w:t xml:space="preserve">Analysis of log second-stage reaction times in variable-transitions blocks as a function of model-based control 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>in low-stakes trials</w:t>
            </w:r>
            <w:r w:rsidR="00C924AD" w:rsidRPr="00F918AA">
              <w:rPr>
                <w:rFonts w:ascii="Arial" w:eastAsiaTheme="minorEastAsia" w:hAnsi="Arial" w:cs="Arial"/>
                <w:i/>
                <w:lang w:val="en-US"/>
              </w:rPr>
              <w:t xml:space="preserve">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(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F918AA">
              <w:rPr>
                <w:rFonts w:ascii="Arial" w:eastAsiaTheme="minorEastAsia" w:hAnsi="Arial" w:cs="Arial"/>
                <w:i/>
                <w:lang w:val="en-US"/>
              </w:rPr>
              <w:t>older adults)</w:t>
            </w:r>
          </w:p>
        </w:tc>
      </w:tr>
      <w:tr w:rsidR="00F918AA" w:rsidRPr="00F918AA" w14:paraId="160B7CB6" w14:textId="77777777" w:rsidTr="00BD1F81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5872799C" w14:textId="77777777" w:rsidR="00F918AA" w:rsidRPr="00F918AA" w:rsidRDefault="00F918AA" w:rsidP="00BD1F81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3AB04624" w14:textId="77777777" w:rsidR="00F918AA" w:rsidRPr="00F918AA" w:rsidRDefault="00B87090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177F9F35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F918AA" w:rsidRPr="00F918AA" w14:paraId="532BCAAF" w14:textId="77777777" w:rsidTr="00BD1F81">
        <w:tc>
          <w:tcPr>
            <w:tcW w:w="4248" w:type="dxa"/>
            <w:tcBorders>
              <w:top w:val="single" w:sz="2" w:space="0" w:color="auto"/>
            </w:tcBorders>
          </w:tcPr>
          <w:p w14:paraId="51BC1E65" w14:textId="77777777" w:rsidR="00F918AA" w:rsidRPr="00F918AA" w:rsidRDefault="00F918AA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38E6DF16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-0.44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0C09130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[-0.60, -0.27]</w:t>
            </w:r>
          </w:p>
        </w:tc>
      </w:tr>
      <w:tr w:rsidR="00F918AA" w:rsidRPr="00F918AA" w14:paraId="455B206C" w14:textId="77777777" w:rsidTr="00BD1F81">
        <w:tc>
          <w:tcPr>
            <w:tcW w:w="4248" w:type="dxa"/>
          </w:tcPr>
          <w:p w14:paraId="520B7EEE" w14:textId="77777777" w:rsidR="00F918AA" w:rsidRPr="00037D62" w:rsidRDefault="002C647D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revaluation trial</w:t>
            </w:r>
            <w:r>
              <w:rPr>
                <w:rFonts w:ascii="Arial" w:eastAsiaTheme="minorEastAsia" w:hAnsi="Arial" w:cs="Arial"/>
                <w:lang w:val="en-US"/>
              </w:rPr>
              <w:t xml:space="preserve"> (1 = yes)</w:t>
            </w:r>
          </w:p>
        </w:tc>
        <w:tc>
          <w:tcPr>
            <w:tcW w:w="2407" w:type="dxa"/>
          </w:tcPr>
          <w:p w14:paraId="1E1144C2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-0.04</w:t>
            </w:r>
          </w:p>
        </w:tc>
        <w:tc>
          <w:tcPr>
            <w:tcW w:w="2407" w:type="dxa"/>
          </w:tcPr>
          <w:p w14:paraId="1787873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[-0.13, 0.06]</w:t>
            </w:r>
          </w:p>
        </w:tc>
      </w:tr>
      <w:tr w:rsidR="00F918AA" w:rsidRPr="00F918AA" w14:paraId="09E34E57" w14:textId="77777777" w:rsidTr="00BD1F81">
        <w:tc>
          <w:tcPr>
            <w:tcW w:w="4248" w:type="dxa"/>
          </w:tcPr>
          <w:p w14:paraId="53F7A819" w14:textId="77777777" w:rsidR="00F918AA" w:rsidRPr="00037D62" w:rsidRDefault="00F918AA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037D62">
              <w:rPr>
                <w:rFonts w:ascii="Arial" w:eastAsiaTheme="minorEastAsia" w:hAnsi="Arial" w:cs="Arial"/>
                <w:lang w:val="en-US"/>
              </w:rPr>
              <w:t>model-based weight (low-stakes, variable-transitions)</w:t>
            </w:r>
          </w:p>
        </w:tc>
        <w:tc>
          <w:tcPr>
            <w:tcW w:w="2407" w:type="dxa"/>
          </w:tcPr>
          <w:p w14:paraId="5EF8B141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0.00</w:t>
            </w:r>
          </w:p>
        </w:tc>
        <w:tc>
          <w:tcPr>
            <w:tcW w:w="2407" w:type="dxa"/>
          </w:tcPr>
          <w:p w14:paraId="05B4F338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[-0.27, 0.28]</w:t>
            </w:r>
          </w:p>
        </w:tc>
      </w:tr>
      <w:tr w:rsidR="00F918AA" w:rsidRPr="00037D62" w14:paraId="6F2500D5" w14:textId="77777777" w:rsidTr="00BD1F81">
        <w:tc>
          <w:tcPr>
            <w:tcW w:w="4248" w:type="dxa"/>
            <w:tcBorders>
              <w:bottom w:val="single" w:sz="2" w:space="0" w:color="auto"/>
            </w:tcBorders>
          </w:tcPr>
          <w:p w14:paraId="70410C69" w14:textId="77777777" w:rsidR="00F918AA" w:rsidRPr="00037D62" w:rsidRDefault="00037D62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037D62">
              <w:rPr>
                <w:rFonts w:ascii="Arial" w:eastAsiaTheme="minorEastAsia" w:hAnsi="Arial" w:cs="Arial"/>
                <w:lang w:val="en-US"/>
              </w:rPr>
              <w:t xml:space="preserve">revaluation trial </w:t>
            </w:r>
            <w:r w:rsidR="00F918AA" w:rsidRPr="00037D62">
              <w:rPr>
                <w:rFonts w:ascii="Arial" w:eastAsiaTheme="minorEastAsia" w:hAnsi="Arial" w:cs="Arial"/>
                <w:lang w:val="en-US"/>
              </w:rPr>
              <w:t>* model-based weight (low-stakes, variable-transitions)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A8609D0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0.17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333392B" w14:textId="77777777" w:rsidR="00F918AA" w:rsidRPr="00F918AA" w:rsidRDefault="00F918AA" w:rsidP="00BD1F81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F918AA">
              <w:rPr>
                <w:rFonts w:ascii="Arial" w:eastAsiaTheme="minorEastAsia" w:hAnsi="Arial" w:cs="Arial"/>
                <w:lang w:val="en-US"/>
              </w:rPr>
              <w:t>[0.01, 0.33]</w:t>
            </w:r>
          </w:p>
        </w:tc>
      </w:tr>
    </w:tbl>
    <w:p w14:paraId="5E6EAFB6" w14:textId="77777777" w:rsidR="00D91E75" w:rsidRDefault="00D91E75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824B7F" w:rsidRPr="00D91E75" w14:paraId="1B1FB367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1DFA01B1" w14:textId="5454B377" w:rsidR="00D91E75" w:rsidRPr="00D91E75" w:rsidRDefault="00D91E75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color w:val="FF0000"/>
                <w:lang w:val="en-US"/>
              </w:rPr>
            </w:pPr>
            <w:r w:rsidRPr="00824B7F">
              <w:rPr>
                <w:rFonts w:ascii="Arial" w:eastAsiaTheme="minorEastAsia" w:hAnsi="Arial" w:cs="Arial"/>
                <w:lang w:val="en-US"/>
              </w:rPr>
              <w:t>Table S1</w:t>
            </w:r>
            <w:r w:rsidR="00A35A9D">
              <w:rPr>
                <w:rFonts w:ascii="Arial" w:eastAsiaTheme="minorEastAsia" w:hAnsi="Arial" w:cs="Arial"/>
                <w:lang w:val="en-US"/>
              </w:rPr>
              <w:t>6</w:t>
            </w:r>
          </w:p>
        </w:tc>
      </w:tr>
      <w:tr w:rsidR="00824B7F" w:rsidRPr="00B87090" w14:paraId="627DDC5A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A323090" w14:textId="22F83741" w:rsidR="00D91E75" w:rsidRPr="00E776D6" w:rsidRDefault="00D91E75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E776D6">
              <w:rPr>
                <w:rFonts w:ascii="Arial" w:eastAsiaTheme="minorEastAsia" w:hAnsi="Arial" w:cs="Arial"/>
                <w:i/>
                <w:lang w:val="en-US"/>
              </w:rPr>
              <w:t xml:space="preserve">Analysis of log second-stage reaction times in variable-transitions blocks as a function of model-based control 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 xml:space="preserve">in high-stakes trials </w:t>
            </w:r>
            <w:r w:rsidRPr="00E776D6">
              <w:rPr>
                <w:rFonts w:ascii="Arial" w:eastAsiaTheme="minorEastAsia" w:hAnsi="Arial" w:cs="Arial"/>
                <w:i/>
                <w:lang w:val="en-US"/>
              </w:rPr>
              <w:t>(</w:t>
            </w:r>
            <w:r w:rsidR="00C924AD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E776D6">
              <w:rPr>
                <w:rFonts w:ascii="Arial" w:eastAsiaTheme="minorEastAsia" w:hAnsi="Arial" w:cs="Arial"/>
                <w:i/>
                <w:lang w:val="en-US"/>
              </w:rPr>
              <w:t>complete sample)</w:t>
            </w:r>
          </w:p>
        </w:tc>
      </w:tr>
      <w:tr w:rsidR="00824B7F" w:rsidRPr="00D91E75" w14:paraId="0EC42CAF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117B52F2" w14:textId="77777777" w:rsidR="00D91E75" w:rsidRPr="00E776D6" w:rsidRDefault="00D91E75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4329D71E" w14:textId="77777777" w:rsidR="00D91E75" w:rsidRPr="00E776D6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372E857F" w14:textId="77777777" w:rsidR="00D91E75" w:rsidRPr="00E776D6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E776D6" w:rsidRPr="00D91E75" w14:paraId="3E7DD7CE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16F2FD5C" w14:textId="77777777" w:rsidR="00D91E75" w:rsidRPr="00E776D6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02EE665A" w14:textId="6785EDCF" w:rsidR="00D91E75" w:rsidRPr="00E776D6" w:rsidRDefault="00D91E75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-0.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37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0ED93974" w14:textId="42F312D2" w:rsidR="00D91E75" w:rsidRPr="00E776D6" w:rsidRDefault="00D91E75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[-0.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51</w:t>
            </w:r>
            <w:r w:rsidRPr="00E776D6">
              <w:rPr>
                <w:rFonts w:ascii="Arial" w:eastAsiaTheme="minorEastAsia" w:hAnsi="Arial" w:cs="Arial"/>
                <w:lang w:val="en-US"/>
              </w:rPr>
              <w:t>, -0.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24</w:t>
            </w:r>
            <w:r w:rsidRPr="00E776D6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76D6" w:rsidRPr="00E776D6" w14:paraId="37648AE2" w14:textId="77777777" w:rsidTr="00646AC2">
        <w:tc>
          <w:tcPr>
            <w:tcW w:w="4248" w:type="dxa"/>
          </w:tcPr>
          <w:p w14:paraId="7CCCE14F" w14:textId="77777777" w:rsidR="00D91E75" w:rsidRPr="00E776D6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revaluation trial (1 = yes)</w:t>
            </w:r>
          </w:p>
        </w:tc>
        <w:tc>
          <w:tcPr>
            <w:tcW w:w="2407" w:type="dxa"/>
          </w:tcPr>
          <w:p w14:paraId="5AEC8DFB" w14:textId="7DC794AE" w:rsidR="00D91E75" w:rsidRPr="00E776D6" w:rsidRDefault="00E776D6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-</w:t>
            </w:r>
            <w:r w:rsidR="00D91E75" w:rsidRPr="00E776D6">
              <w:rPr>
                <w:rFonts w:ascii="Arial" w:eastAsiaTheme="minorEastAsia" w:hAnsi="Arial" w:cs="Arial"/>
                <w:lang w:val="en-US"/>
              </w:rPr>
              <w:t>0.0</w:t>
            </w:r>
            <w:r w:rsidRPr="00E776D6">
              <w:rPr>
                <w:rFonts w:ascii="Arial" w:eastAsiaTheme="minorEastAsia" w:hAnsi="Arial" w:cs="Arial"/>
                <w:lang w:val="en-US"/>
              </w:rPr>
              <w:t>2</w:t>
            </w:r>
          </w:p>
        </w:tc>
        <w:tc>
          <w:tcPr>
            <w:tcW w:w="2407" w:type="dxa"/>
          </w:tcPr>
          <w:p w14:paraId="400FC0CF" w14:textId="346582BD" w:rsidR="00D91E75" w:rsidRPr="00E776D6" w:rsidRDefault="00E776D6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[-0.10</w:t>
            </w:r>
            <w:r w:rsidR="00D91E75" w:rsidRPr="00E776D6">
              <w:rPr>
                <w:rFonts w:ascii="Arial" w:eastAsiaTheme="minorEastAsia" w:hAnsi="Arial" w:cs="Arial"/>
                <w:lang w:val="en-US"/>
              </w:rPr>
              <w:t>, 0.0</w:t>
            </w:r>
            <w:r w:rsidRPr="00E776D6">
              <w:rPr>
                <w:rFonts w:ascii="Arial" w:eastAsiaTheme="minorEastAsia" w:hAnsi="Arial" w:cs="Arial"/>
                <w:lang w:val="en-US"/>
              </w:rPr>
              <w:t>6</w:t>
            </w:r>
            <w:r w:rsidR="00D91E75" w:rsidRPr="00E776D6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76D6" w:rsidRPr="00E776D6" w14:paraId="34B4DD9A" w14:textId="77777777" w:rsidTr="00646AC2">
        <w:tc>
          <w:tcPr>
            <w:tcW w:w="4248" w:type="dxa"/>
          </w:tcPr>
          <w:p w14:paraId="2730D718" w14:textId="54A228E3" w:rsidR="00D91E75" w:rsidRPr="00E776D6" w:rsidRDefault="00D91E75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model-based weight (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high</w:t>
            </w:r>
            <w:r w:rsidRPr="00E776D6">
              <w:rPr>
                <w:rFonts w:ascii="Arial" w:eastAsiaTheme="minorEastAsia" w:hAnsi="Arial" w:cs="Arial"/>
                <w:lang w:val="en-US"/>
              </w:rPr>
              <w:t>-stakes, variable-transitions)</w:t>
            </w:r>
          </w:p>
        </w:tc>
        <w:tc>
          <w:tcPr>
            <w:tcW w:w="2407" w:type="dxa"/>
          </w:tcPr>
          <w:p w14:paraId="17B88924" w14:textId="344CE867" w:rsidR="00D91E75" w:rsidRPr="00E776D6" w:rsidRDefault="00E776D6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-0.40</w:t>
            </w:r>
          </w:p>
        </w:tc>
        <w:tc>
          <w:tcPr>
            <w:tcW w:w="2407" w:type="dxa"/>
          </w:tcPr>
          <w:p w14:paraId="1D71E041" w14:textId="0092A20A" w:rsidR="00D91E75" w:rsidRPr="00E776D6" w:rsidRDefault="00D91E75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[-0.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63</w:t>
            </w:r>
            <w:r w:rsidRPr="00E776D6">
              <w:rPr>
                <w:rFonts w:ascii="Arial" w:eastAsiaTheme="minorEastAsia" w:hAnsi="Arial" w:cs="Arial"/>
                <w:lang w:val="en-US"/>
              </w:rPr>
              <w:t xml:space="preserve">, 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-</w:t>
            </w:r>
            <w:r w:rsidRPr="00E776D6">
              <w:rPr>
                <w:rFonts w:ascii="Arial" w:eastAsiaTheme="minorEastAsia" w:hAnsi="Arial" w:cs="Arial"/>
                <w:lang w:val="en-US"/>
              </w:rPr>
              <w:t>0.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16</w:t>
            </w:r>
            <w:r w:rsidRPr="00E776D6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E776D6" w:rsidRPr="00D91E75" w14:paraId="115FC21A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19A63B6F" w14:textId="2646E2DA" w:rsidR="00D91E75" w:rsidRPr="00E776D6" w:rsidRDefault="00D91E75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revaluation trial * model-based weight (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high</w:t>
            </w:r>
            <w:r w:rsidRPr="00E776D6">
              <w:rPr>
                <w:rFonts w:ascii="Arial" w:eastAsiaTheme="minorEastAsia" w:hAnsi="Arial" w:cs="Arial"/>
                <w:lang w:val="en-US"/>
              </w:rPr>
              <w:t>-stakes, variable-transitions)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942C6AD" w14:textId="418F9AF4" w:rsidR="00D91E75" w:rsidRPr="00E776D6" w:rsidRDefault="00D91E75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0.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20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31CC9AEA" w14:textId="0FBE0083" w:rsidR="00D91E75" w:rsidRPr="00E776D6" w:rsidRDefault="00D91E75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[0.0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7</w:t>
            </w:r>
            <w:r w:rsidRPr="00E776D6">
              <w:rPr>
                <w:rFonts w:ascii="Arial" w:eastAsiaTheme="minorEastAsia" w:hAnsi="Arial" w:cs="Arial"/>
                <w:lang w:val="en-US"/>
              </w:rPr>
              <w:t>, 0.3</w:t>
            </w:r>
            <w:r w:rsidR="00E776D6" w:rsidRPr="00E776D6">
              <w:rPr>
                <w:rFonts w:ascii="Arial" w:eastAsiaTheme="minorEastAsia" w:hAnsi="Arial" w:cs="Arial"/>
                <w:lang w:val="en-US"/>
              </w:rPr>
              <w:t>4</w:t>
            </w:r>
            <w:r w:rsidRPr="00E776D6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</w:tbl>
    <w:p w14:paraId="21A610AD" w14:textId="26C289AE" w:rsidR="00DD2264" w:rsidRDefault="00DD2264" w:rsidP="00D91E75">
      <w:pPr>
        <w:spacing w:line="360" w:lineRule="auto"/>
        <w:jc w:val="both"/>
        <w:rPr>
          <w:rFonts w:ascii="Arial" w:eastAsiaTheme="minorEastAsia" w:hAnsi="Arial" w:cs="Arial"/>
          <w:color w:val="FF0000"/>
          <w:lang w:val="en-US"/>
        </w:rPr>
      </w:pPr>
    </w:p>
    <w:p w14:paraId="1028A876" w14:textId="77777777" w:rsidR="00DD2264" w:rsidRDefault="00DD2264">
      <w:pPr>
        <w:rPr>
          <w:rFonts w:ascii="Arial" w:eastAsiaTheme="minorEastAsia" w:hAnsi="Arial" w:cs="Arial"/>
          <w:color w:val="FF0000"/>
          <w:lang w:val="en-US"/>
        </w:rPr>
      </w:pPr>
      <w:r>
        <w:rPr>
          <w:rFonts w:ascii="Arial" w:eastAsiaTheme="minorEastAsia" w:hAnsi="Arial" w:cs="Arial"/>
          <w:color w:val="FF0000"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824B7F" w:rsidRPr="00D91E75" w14:paraId="2B053B74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7ADA7D48" w14:textId="4FA2B907" w:rsidR="00D91E75" w:rsidRPr="00C924AD" w:rsidRDefault="00D91E75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lastRenderedPageBreak/>
              <w:t>Table S1</w:t>
            </w:r>
            <w:r w:rsidR="00A35A9D">
              <w:rPr>
                <w:rFonts w:ascii="Arial" w:eastAsiaTheme="minorEastAsia" w:hAnsi="Arial" w:cs="Arial"/>
                <w:lang w:val="en-US"/>
              </w:rPr>
              <w:t>7</w:t>
            </w:r>
          </w:p>
        </w:tc>
      </w:tr>
      <w:tr w:rsidR="00824B7F" w:rsidRPr="00B87090" w14:paraId="1730582C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02C69435" w14:textId="7145A3E1" w:rsidR="00D91E75" w:rsidRPr="00C924AD" w:rsidRDefault="00D91E75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C924AD">
              <w:rPr>
                <w:rFonts w:ascii="Arial" w:eastAsiaTheme="minorEastAsia" w:hAnsi="Arial" w:cs="Arial"/>
                <w:i/>
                <w:lang w:val="en-US"/>
              </w:rPr>
              <w:t xml:space="preserve">Analysis of log second-stage reaction times in variable-transitions blocks as a function of model-based control </w:t>
            </w:r>
            <w:r w:rsidR="00C924AD" w:rsidRPr="00C924AD">
              <w:rPr>
                <w:rFonts w:ascii="Arial" w:eastAsiaTheme="minorEastAsia" w:hAnsi="Arial" w:cs="Arial"/>
                <w:i/>
                <w:lang w:val="en-US"/>
              </w:rPr>
              <w:t xml:space="preserve">in high-stakes trials </w:t>
            </w:r>
            <w:r w:rsidRPr="00C924AD">
              <w:rPr>
                <w:rFonts w:ascii="Arial" w:eastAsiaTheme="minorEastAsia" w:hAnsi="Arial" w:cs="Arial"/>
                <w:i/>
                <w:lang w:val="en-US"/>
              </w:rPr>
              <w:t>(</w:t>
            </w:r>
            <w:r w:rsidR="00C924AD" w:rsidRPr="00C924AD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C924AD">
              <w:rPr>
                <w:rFonts w:ascii="Arial" w:eastAsiaTheme="minorEastAsia" w:hAnsi="Arial" w:cs="Arial"/>
                <w:i/>
                <w:lang w:val="en-US"/>
              </w:rPr>
              <w:t>younger adults)</w:t>
            </w:r>
          </w:p>
        </w:tc>
      </w:tr>
      <w:tr w:rsidR="00824B7F" w:rsidRPr="00D91E75" w14:paraId="0B741C41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34B35C31" w14:textId="77777777" w:rsidR="00D91E75" w:rsidRPr="00C924AD" w:rsidRDefault="00D91E75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5FE483DD" w14:textId="77777777" w:rsidR="00D91E75" w:rsidRPr="00C924AD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5CA39ABD" w14:textId="77777777" w:rsidR="00D91E75" w:rsidRPr="00C924AD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C924AD" w:rsidRPr="00D91E75" w14:paraId="7B8D8397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006CAA0E" w14:textId="77777777" w:rsidR="00D91E75" w:rsidRPr="00C924AD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3C496A7" w14:textId="27F93706" w:rsidR="00D91E75" w:rsidRPr="00C924AD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-0.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70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07D46E06" w14:textId="25745312" w:rsidR="00D91E75" w:rsidRPr="00C924AD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[-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0.87</w:t>
            </w:r>
            <w:r w:rsidRPr="00C924AD">
              <w:rPr>
                <w:rFonts w:ascii="Arial" w:eastAsiaTheme="minorEastAsia" w:hAnsi="Arial" w:cs="Arial"/>
                <w:lang w:val="en-US"/>
              </w:rPr>
              <w:t>, -0.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53</w:t>
            </w:r>
            <w:r w:rsidRPr="00C924AD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C924AD" w:rsidRPr="00D91E75" w14:paraId="3FD50648" w14:textId="77777777" w:rsidTr="00646AC2">
        <w:tc>
          <w:tcPr>
            <w:tcW w:w="4248" w:type="dxa"/>
          </w:tcPr>
          <w:p w14:paraId="7EFE2685" w14:textId="77777777" w:rsidR="00D91E75" w:rsidRPr="00C924AD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revaluation trial (1 = yes)</w:t>
            </w:r>
          </w:p>
        </w:tc>
        <w:tc>
          <w:tcPr>
            <w:tcW w:w="2407" w:type="dxa"/>
          </w:tcPr>
          <w:p w14:paraId="7718C775" w14:textId="209DAA0B" w:rsidR="00D91E75" w:rsidRPr="00C924AD" w:rsidRDefault="00C924A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0.08</w:t>
            </w:r>
          </w:p>
        </w:tc>
        <w:tc>
          <w:tcPr>
            <w:tcW w:w="2407" w:type="dxa"/>
          </w:tcPr>
          <w:p w14:paraId="0CA8B92F" w14:textId="6144E6EA" w:rsidR="00D91E75" w:rsidRPr="00C924AD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[-0.0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6</w:t>
            </w:r>
            <w:r w:rsidRPr="00C924AD">
              <w:rPr>
                <w:rFonts w:ascii="Arial" w:eastAsiaTheme="minorEastAsia" w:hAnsi="Arial" w:cs="Arial"/>
                <w:lang w:val="en-US"/>
              </w:rPr>
              <w:t>, 0.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22</w:t>
            </w:r>
            <w:r w:rsidRPr="00C924AD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C924AD" w:rsidRPr="00D91E75" w14:paraId="545F320F" w14:textId="77777777" w:rsidTr="00646AC2">
        <w:tc>
          <w:tcPr>
            <w:tcW w:w="4248" w:type="dxa"/>
          </w:tcPr>
          <w:p w14:paraId="6A5ED990" w14:textId="426DF455" w:rsidR="00D91E75" w:rsidRPr="00C924AD" w:rsidRDefault="00C924AD" w:rsidP="00C924AD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model-based weight (high</w:t>
            </w:r>
            <w:r w:rsidR="00D91E75" w:rsidRPr="00C924AD">
              <w:rPr>
                <w:rFonts w:ascii="Arial" w:eastAsiaTheme="minorEastAsia" w:hAnsi="Arial" w:cs="Arial"/>
                <w:lang w:val="en-US"/>
              </w:rPr>
              <w:t>-stakes, variable-transitions)</w:t>
            </w:r>
          </w:p>
        </w:tc>
        <w:tc>
          <w:tcPr>
            <w:tcW w:w="2407" w:type="dxa"/>
          </w:tcPr>
          <w:p w14:paraId="53CD483F" w14:textId="77D57F94" w:rsidR="00D91E75" w:rsidRPr="00C924AD" w:rsidRDefault="00C924AD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-</w:t>
            </w:r>
            <w:r w:rsidR="00D91E75" w:rsidRPr="00C924AD">
              <w:rPr>
                <w:rFonts w:ascii="Arial" w:eastAsiaTheme="minorEastAsia" w:hAnsi="Arial" w:cs="Arial"/>
                <w:lang w:val="en-US"/>
              </w:rPr>
              <w:t>0.</w:t>
            </w:r>
            <w:r w:rsidRPr="00C924AD">
              <w:rPr>
                <w:rFonts w:ascii="Arial" w:eastAsiaTheme="minorEastAsia" w:hAnsi="Arial" w:cs="Arial"/>
                <w:lang w:val="en-US"/>
              </w:rPr>
              <w:t>09</w:t>
            </w:r>
          </w:p>
        </w:tc>
        <w:tc>
          <w:tcPr>
            <w:tcW w:w="2407" w:type="dxa"/>
          </w:tcPr>
          <w:p w14:paraId="0559780D" w14:textId="498D3581" w:rsidR="00D91E75" w:rsidRPr="00C924AD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[-0.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36</w:t>
            </w:r>
            <w:r w:rsidRPr="00C924AD">
              <w:rPr>
                <w:rFonts w:ascii="Arial" w:eastAsiaTheme="minorEastAsia" w:hAnsi="Arial" w:cs="Arial"/>
                <w:lang w:val="en-US"/>
              </w:rPr>
              <w:t>, 0.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16</w:t>
            </w:r>
            <w:r w:rsidRPr="00C924AD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C924AD" w:rsidRPr="00D91E75" w14:paraId="4A34518F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63105126" w14:textId="470AEEC5" w:rsidR="00D91E75" w:rsidRPr="00C924AD" w:rsidRDefault="00D91E75" w:rsidP="00C924AD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revaluation trial * model-based weight (</w:t>
            </w:r>
            <w:r w:rsidR="00C924AD">
              <w:rPr>
                <w:rFonts w:ascii="Arial" w:eastAsiaTheme="minorEastAsia" w:hAnsi="Arial" w:cs="Arial"/>
                <w:lang w:val="en-US"/>
              </w:rPr>
              <w:t>high</w:t>
            </w:r>
            <w:r w:rsidRPr="00C924AD">
              <w:rPr>
                <w:rFonts w:ascii="Arial" w:eastAsiaTheme="minorEastAsia" w:hAnsi="Arial" w:cs="Arial"/>
                <w:lang w:val="en-US"/>
              </w:rPr>
              <w:t>-stakes, variable-transitions)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40607A2" w14:textId="30CBEAFD" w:rsidR="00D91E75" w:rsidRPr="00C924AD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0.1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1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765F89BF" w14:textId="07239560" w:rsidR="00D91E75" w:rsidRPr="00C924AD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C924AD">
              <w:rPr>
                <w:rFonts w:ascii="Arial" w:eastAsiaTheme="minorEastAsia" w:hAnsi="Arial" w:cs="Arial"/>
                <w:lang w:val="en-US"/>
              </w:rPr>
              <w:t>[-0.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10</w:t>
            </w:r>
            <w:r w:rsidRPr="00C924AD">
              <w:rPr>
                <w:rFonts w:ascii="Arial" w:eastAsiaTheme="minorEastAsia" w:hAnsi="Arial" w:cs="Arial"/>
                <w:lang w:val="en-US"/>
              </w:rPr>
              <w:t>, 0.3</w:t>
            </w:r>
            <w:r w:rsidR="00C924AD" w:rsidRPr="00C924AD">
              <w:rPr>
                <w:rFonts w:ascii="Arial" w:eastAsiaTheme="minorEastAsia" w:hAnsi="Arial" w:cs="Arial"/>
                <w:lang w:val="en-US"/>
              </w:rPr>
              <w:t>2</w:t>
            </w:r>
            <w:r w:rsidRPr="00C924AD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</w:tbl>
    <w:p w14:paraId="5429A773" w14:textId="77777777" w:rsidR="00D91E75" w:rsidRPr="00D91E75" w:rsidRDefault="00D91E75" w:rsidP="00D91E75">
      <w:pPr>
        <w:spacing w:line="360" w:lineRule="auto"/>
        <w:jc w:val="both"/>
        <w:rPr>
          <w:rFonts w:ascii="Arial" w:eastAsiaTheme="minorEastAsia" w:hAnsi="Arial" w:cs="Arial"/>
          <w:color w:val="FF0000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824B7F" w:rsidRPr="00A04364" w14:paraId="5CCD00F0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5D09D213" w14:textId="03FD9B49" w:rsidR="00D91E75" w:rsidRPr="00A04364" w:rsidRDefault="00D91E75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Table S1</w:t>
            </w:r>
            <w:r w:rsidR="00A35A9D">
              <w:rPr>
                <w:rFonts w:ascii="Arial" w:eastAsiaTheme="minorEastAsia" w:hAnsi="Arial" w:cs="Arial"/>
                <w:lang w:val="en-US"/>
              </w:rPr>
              <w:t>8</w:t>
            </w:r>
          </w:p>
        </w:tc>
      </w:tr>
      <w:tr w:rsidR="00D91E75" w:rsidRPr="00B87090" w14:paraId="70886DEE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3FA9CF74" w14:textId="7CB433DB" w:rsidR="00D91E75" w:rsidRPr="00A04364" w:rsidRDefault="00D91E75" w:rsidP="00646AC2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A04364">
              <w:rPr>
                <w:rFonts w:ascii="Arial" w:eastAsiaTheme="minorEastAsia" w:hAnsi="Arial" w:cs="Arial"/>
                <w:i/>
                <w:lang w:val="en-US"/>
              </w:rPr>
              <w:t xml:space="preserve">Analysis of log second-stage reaction times in variable-transitions blocks as a function of model-based control </w:t>
            </w:r>
            <w:r w:rsidR="00C924AD" w:rsidRPr="00A04364">
              <w:rPr>
                <w:rFonts w:ascii="Arial" w:eastAsiaTheme="minorEastAsia" w:hAnsi="Arial" w:cs="Arial"/>
                <w:i/>
                <w:lang w:val="en-US"/>
              </w:rPr>
              <w:t xml:space="preserve">in high-stakes trials </w:t>
            </w:r>
            <w:r w:rsidRPr="00A04364">
              <w:rPr>
                <w:rFonts w:ascii="Arial" w:eastAsiaTheme="minorEastAsia" w:hAnsi="Arial" w:cs="Arial"/>
                <w:i/>
                <w:lang w:val="en-US"/>
              </w:rPr>
              <w:t>(</w:t>
            </w:r>
            <w:r w:rsidR="00C924AD" w:rsidRPr="00A04364">
              <w:rPr>
                <w:rFonts w:ascii="Arial" w:eastAsiaTheme="minorEastAsia" w:hAnsi="Arial" w:cs="Arial"/>
                <w:i/>
                <w:lang w:val="en-US"/>
              </w:rPr>
              <w:t xml:space="preserve">standard model, </w:t>
            </w:r>
            <w:r w:rsidRPr="00A04364">
              <w:rPr>
                <w:rFonts w:ascii="Arial" w:eastAsiaTheme="minorEastAsia" w:hAnsi="Arial" w:cs="Arial"/>
                <w:i/>
                <w:lang w:val="en-US"/>
              </w:rPr>
              <w:t>older adults)</w:t>
            </w:r>
          </w:p>
        </w:tc>
      </w:tr>
      <w:tr w:rsidR="00D91E75" w:rsidRPr="00A04364" w14:paraId="6C721F73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3CEE26AB" w14:textId="77777777" w:rsidR="00D91E75" w:rsidRPr="00A04364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Predictor (dummy-coded)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174E347B" w14:textId="77777777" w:rsidR="00D91E75" w:rsidRPr="00A04364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E401BAA" w14:textId="77777777" w:rsidR="00D91E75" w:rsidRPr="00A04364" w:rsidRDefault="00D91E75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A04364" w:rsidRPr="00A04364" w14:paraId="76ADA70E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712D5EAF" w14:textId="77777777" w:rsidR="00D91E75" w:rsidRPr="00A04364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74964C98" w14:textId="7931327B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-0.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35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45054826" w14:textId="0D1BCB03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51, -0.19</w:t>
            </w:r>
            <w:r w:rsidRPr="00A04364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D91E75" w:rsidRPr="00A04364" w14:paraId="298DB911" w14:textId="77777777" w:rsidTr="00646AC2">
        <w:tc>
          <w:tcPr>
            <w:tcW w:w="4248" w:type="dxa"/>
          </w:tcPr>
          <w:p w14:paraId="7EEEA856" w14:textId="77777777" w:rsidR="00D91E75" w:rsidRPr="00A04364" w:rsidRDefault="00D91E75" w:rsidP="00D91E75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revaluation trial (1 = yes)</w:t>
            </w:r>
          </w:p>
        </w:tc>
        <w:tc>
          <w:tcPr>
            <w:tcW w:w="2407" w:type="dxa"/>
          </w:tcPr>
          <w:p w14:paraId="24BCECF2" w14:textId="2D858FF2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-0.0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3</w:t>
            </w:r>
          </w:p>
        </w:tc>
        <w:tc>
          <w:tcPr>
            <w:tcW w:w="2407" w:type="dxa"/>
          </w:tcPr>
          <w:p w14:paraId="7EDAC392" w14:textId="505AC6CD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[-0.13, 0.0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7</w:t>
            </w:r>
            <w:r w:rsidRPr="00A04364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D91E75" w:rsidRPr="00A04364" w14:paraId="586A8CC8" w14:textId="77777777" w:rsidTr="00646AC2">
        <w:tc>
          <w:tcPr>
            <w:tcW w:w="4248" w:type="dxa"/>
          </w:tcPr>
          <w:p w14:paraId="3D0192EC" w14:textId="5FF7A917" w:rsidR="00D91E75" w:rsidRPr="00A04364" w:rsidRDefault="00D91E75" w:rsidP="00C924AD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model-based weight (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high</w:t>
            </w:r>
            <w:r w:rsidRPr="00A04364">
              <w:rPr>
                <w:rFonts w:ascii="Arial" w:eastAsiaTheme="minorEastAsia" w:hAnsi="Arial" w:cs="Arial"/>
                <w:lang w:val="en-US"/>
              </w:rPr>
              <w:t>-stakes, variable-transitions)</w:t>
            </w:r>
          </w:p>
        </w:tc>
        <w:tc>
          <w:tcPr>
            <w:tcW w:w="2407" w:type="dxa"/>
          </w:tcPr>
          <w:p w14:paraId="006E4819" w14:textId="6687036F" w:rsidR="00D91E75" w:rsidRPr="00A04364" w:rsidRDefault="00C924AD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-</w:t>
            </w:r>
            <w:r w:rsidR="00D91E75" w:rsidRPr="00A04364">
              <w:rPr>
                <w:rFonts w:ascii="Arial" w:eastAsiaTheme="minorEastAsia" w:hAnsi="Arial" w:cs="Arial"/>
                <w:lang w:val="en-US"/>
              </w:rPr>
              <w:t>0.</w:t>
            </w:r>
            <w:r w:rsidRPr="00A04364">
              <w:rPr>
                <w:rFonts w:ascii="Arial" w:eastAsiaTheme="minorEastAsia" w:hAnsi="Arial" w:cs="Arial"/>
                <w:lang w:val="en-US"/>
              </w:rPr>
              <w:t>17</w:t>
            </w:r>
          </w:p>
        </w:tc>
        <w:tc>
          <w:tcPr>
            <w:tcW w:w="2407" w:type="dxa"/>
          </w:tcPr>
          <w:p w14:paraId="21D08AD3" w14:textId="484E2961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4</w:t>
            </w:r>
            <w:r w:rsidRPr="00A04364">
              <w:rPr>
                <w:rFonts w:ascii="Arial" w:eastAsiaTheme="minorEastAsia" w:hAnsi="Arial" w:cs="Arial"/>
                <w:lang w:val="en-US"/>
              </w:rPr>
              <w:t>7, 0.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14</w:t>
            </w:r>
            <w:r w:rsidRPr="00A04364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  <w:tr w:rsidR="00A04364" w:rsidRPr="00A04364" w14:paraId="46B0791C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0AA7A89E" w14:textId="6906377A" w:rsidR="00D91E75" w:rsidRPr="00A04364" w:rsidRDefault="00D91E75" w:rsidP="00C924AD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revaluation trial * model-based weight (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high</w:t>
            </w:r>
            <w:r w:rsidRPr="00A04364">
              <w:rPr>
                <w:rFonts w:ascii="Arial" w:eastAsiaTheme="minorEastAsia" w:hAnsi="Arial" w:cs="Arial"/>
                <w:lang w:val="en-US"/>
              </w:rPr>
              <w:t>-stakes, variable-transitions)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CFC69FF" w14:textId="6DCEC3F4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16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A7B491B" w14:textId="10472AFB" w:rsidR="00D91E75" w:rsidRPr="00A04364" w:rsidRDefault="00D91E75" w:rsidP="00C924AD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-</w:t>
            </w:r>
            <w:r w:rsidRPr="00A04364">
              <w:rPr>
                <w:rFonts w:ascii="Arial" w:eastAsiaTheme="minorEastAsia" w:hAnsi="Arial" w:cs="Arial"/>
                <w:lang w:val="en-US"/>
              </w:rPr>
              <w:t>0.0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2</w:t>
            </w:r>
            <w:r w:rsidRPr="00A04364">
              <w:rPr>
                <w:rFonts w:ascii="Arial" w:eastAsiaTheme="minorEastAsia" w:hAnsi="Arial" w:cs="Arial"/>
                <w:lang w:val="en-US"/>
              </w:rPr>
              <w:t>, 0.3</w:t>
            </w:r>
            <w:r w:rsidR="00C924AD" w:rsidRPr="00A04364">
              <w:rPr>
                <w:rFonts w:ascii="Arial" w:eastAsiaTheme="minorEastAsia" w:hAnsi="Arial" w:cs="Arial"/>
                <w:lang w:val="en-US"/>
              </w:rPr>
              <w:t>4</w:t>
            </w:r>
            <w:r w:rsidRPr="00A04364">
              <w:rPr>
                <w:rFonts w:ascii="Arial" w:eastAsiaTheme="minorEastAsia" w:hAnsi="Arial" w:cs="Arial"/>
                <w:lang w:val="en-US"/>
              </w:rPr>
              <w:t>]</w:t>
            </w:r>
          </w:p>
        </w:tc>
      </w:tr>
    </w:tbl>
    <w:p w14:paraId="0811F014" w14:textId="77777777" w:rsidR="00E776D6" w:rsidRPr="00A04364" w:rsidRDefault="00E776D6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A04364" w:rsidRPr="00A04364" w14:paraId="1D2FBC8B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7F0FD372" w14:textId="774CAC04" w:rsidR="00E776D6" w:rsidRPr="00A04364" w:rsidRDefault="00E776D6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Table S1</w:t>
            </w:r>
            <w:r w:rsidR="00A35A9D">
              <w:rPr>
                <w:rFonts w:ascii="Arial" w:eastAsiaTheme="minorEastAsia" w:hAnsi="Arial" w:cs="Arial"/>
                <w:lang w:val="en-US"/>
              </w:rPr>
              <w:t>9</w:t>
            </w:r>
          </w:p>
        </w:tc>
      </w:tr>
      <w:tr w:rsidR="00A04364" w:rsidRPr="00B87090" w14:paraId="6031A0C7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4B60EB59" w14:textId="5DC8B98B" w:rsidR="00E776D6" w:rsidRPr="00A04364" w:rsidRDefault="00E776D6" w:rsidP="00E776D6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A04364">
              <w:rPr>
                <w:rFonts w:ascii="Arial" w:eastAsiaTheme="minorEastAsia" w:hAnsi="Arial" w:cs="Arial"/>
                <w:i/>
                <w:lang w:val="en-US"/>
              </w:rPr>
              <w:t>Analysis of inverse softmax temperature (exhaustive model, older adults)</w:t>
            </w:r>
          </w:p>
        </w:tc>
      </w:tr>
      <w:tr w:rsidR="00A04364" w:rsidRPr="00A04364" w14:paraId="4A8A9955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6AF1DE43" w14:textId="775E020F" w:rsidR="00E776D6" w:rsidRPr="00A04364" w:rsidRDefault="00E776D6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5BE8A6BA" w14:textId="77777777" w:rsidR="00E776D6" w:rsidRPr="00A04364" w:rsidRDefault="00B87090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0751071D" w14:textId="77777777" w:rsidR="00E776D6" w:rsidRPr="00A04364" w:rsidRDefault="00E776D6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A04364" w:rsidRPr="00A04364" w14:paraId="3595E196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42293BC1" w14:textId="526D00BD" w:rsidR="00E776D6" w:rsidRPr="00A04364" w:rsidRDefault="00E776D6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42E627D7" w14:textId="486CCCDE" w:rsidR="00E776D6" w:rsidRPr="00A04364" w:rsidRDefault="00C924AD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0.56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12933CF3" w14:textId="129DF48A" w:rsidR="00E776D6" w:rsidRPr="00A04364" w:rsidRDefault="00C924AD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[0.49, 0.63]</w:t>
            </w:r>
          </w:p>
        </w:tc>
      </w:tr>
      <w:tr w:rsidR="00A04364" w:rsidRPr="00A04364" w14:paraId="6218C6D7" w14:textId="77777777" w:rsidTr="00646AC2">
        <w:tc>
          <w:tcPr>
            <w:tcW w:w="4248" w:type="dxa"/>
          </w:tcPr>
          <w:p w14:paraId="1F729BE1" w14:textId="1C9B7D04" w:rsidR="00E776D6" w:rsidRPr="00A04364" w:rsidRDefault="00E776D6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stakes</w:t>
            </w:r>
          </w:p>
        </w:tc>
        <w:tc>
          <w:tcPr>
            <w:tcW w:w="2407" w:type="dxa"/>
          </w:tcPr>
          <w:p w14:paraId="0AD2DB43" w14:textId="41053467" w:rsidR="00E776D6" w:rsidRPr="00A04364" w:rsidRDefault="00C924AD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0.04</w:t>
            </w:r>
          </w:p>
        </w:tc>
        <w:tc>
          <w:tcPr>
            <w:tcW w:w="2407" w:type="dxa"/>
          </w:tcPr>
          <w:p w14:paraId="5632489E" w14:textId="2A9F2226" w:rsidR="00E776D6" w:rsidRPr="00A04364" w:rsidRDefault="00C924AD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[-0.02, 0.10]</w:t>
            </w:r>
          </w:p>
        </w:tc>
      </w:tr>
      <w:tr w:rsidR="00A04364" w:rsidRPr="00A04364" w14:paraId="0B05EBBC" w14:textId="77777777" w:rsidTr="00E776D6">
        <w:tc>
          <w:tcPr>
            <w:tcW w:w="4248" w:type="dxa"/>
          </w:tcPr>
          <w:p w14:paraId="6B910018" w14:textId="6E9F66A1" w:rsidR="00E776D6" w:rsidRPr="00A04364" w:rsidRDefault="00E776D6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transition stability</w:t>
            </w:r>
          </w:p>
        </w:tc>
        <w:tc>
          <w:tcPr>
            <w:tcW w:w="2407" w:type="dxa"/>
          </w:tcPr>
          <w:p w14:paraId="34BD7854" w14:textId="5EFF7328" w:rsidR="00E776D6" w:rsidRPr="00A04364" w:rsidRDefault="00C924AD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0.10</w:t>
            </w:r>
          </w:p>
        </w:tc>
        <w:tc>
          <w:tcPr>
            <w:tcW w:w="2407" w:type="dxa"/>
          </w:tcPr>
          <w:p w14:paraId="63BDFFA9" w14:textId="3C047B4C" w:rsidR="00E776D6" w:rsidRPr="00A04364" w:rsidRDefault="00C924AD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 xml:space="preserve">[0.04, </w:t>
            </w:r>
            <w:r w:rsidR="00A04364" w:rsidRPr="00A04364">
              <w:rPr>
                <w:rFonts w:ascii="Arial" w:eastAsiaTheme="minorEastAsia" w:hAnsi="Arial" w:cs="Arial"/>
                <w:lang w:val="en-US"/>
              </w:rPr>
              <w:t>0.16]</w:t>
            </w:r>
          </w:p>
        </w:tc>
      </w:tr>
      <w:tr w:rsidR="00E776D6" w:rsidRPr="00A04364" w14:paraId="3BBB1EE0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7708105D" w14:textId="17F7DA28" w:rsidR="00E776D6" w:rsidRPr="00A04364" w:rsidRDefault="00E776D6" w:rsidP="00E776D6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stakes * transition stability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0B68C71C" w14:textId="2729917B" w:rsidR="00E776D6" w:rsidRPr="00A04364" w:rsidRDefault="00A04364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0.04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4DAB3272" w14:textId="6A2FE272" w:rsidR="00E776D6" w:rsidRPr="00A04364" w:rsidRDefault="00A04364" w:rsidP="00E776D6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[-0.08, 0.17]</w:t>
            </w:r>
          </w:p>
        </w:tc>
      </w:tr>
    </w:tbl>
    <w:p w14:paraId="7046D3A2" w14:textId="28A1C3E7" w:rsidR="00DD2264" w:rsidRDefault="00DD2264">
      <w:pPr>
        <w:rPr>
          <w:rFonts w:ascii="Arial" w:hAnsi="Arial" w:cs="Arial"/>
          <w:lang w:val="en-US"/>
        </w:rPr>
      </w:pPr>
    </w:p>
    <w:p w14:paraId="60E54E12" w14:textId="77777777" w:rsidR="00DD2264" w:rsidRDefault="00DD226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C924AD" w:rsidRPr="00D91E75" w14:paraId="64A3CD8F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02893430" w14:textId="03A3EA1C" w:rsidR="00C924AD" w:rsidRPr="00A04364" w:rsidRDefault="00C924AD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lastRenderedPageBreak/>
              <w:t>Table S</w:t>
            </w:r>
            <w:r w:rsidR="00A35A9D">
              <w:rPr>
                <w:rFonts w:ascii="Arial" w:eastAsiaTheme="minorEastAsia" w:hAnsi="Arial" w:cs="Arial"/>
                <w:lang w:val="en-US"/>
              </w:rPr>
              <w:t>20</w:t>
            </w:r>
          </w:p>
        </w:tc>
      </w:tr>
      <w:tr w:rsidR="00C924AD" w:rsidRPr="00B87090" w14:paraId="7365CAD2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B11C2A9" w14:textId="323A41DB" w:rsidR="00C924AD" w:rsidRPr="00A04364" w:rsidRDefault="00C924AD" w:rsidP="00C924AD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A04364">
              <w:rPr>
                <w:rFonts w:ascii="Arial" w:eastAsiaTheme="minorEastAsia" w:hAnsi="Arial" w:cs="Arial"/>
                <w:i/>
                <w:lang w:val="en-US"/>
              </w:rPr>
              <w:t>Analysis of choice stickiness (exhaustive model, older adults)</w:t>
            </w:r>
          </w:p>
        </w:tc>
      </w:tr>
      <w:tr w:rsidR="00C924AD" w:rsidRPr="00D91E75" w14:paraId="2369A141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2322DD31" w14:textId="77777777" w:rsidR="00C924AD" w:rsidRPr="00A04364" w:rsidRDefault="00C924AD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Predictor (effect-coded)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0B8C60DE" w14:textId="77777777" w:rsidR="00C924AD" w:rsidRPr="00A04364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236CE3BD" w14:textId="77777777" w:rsidR="00C924AD" w:rsidRPr="00A04364" w:rsidRDefault="00C924AD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C924AD" w:rsidRPr="00D91E75" w14:paraId="73820D20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265BFB0E" w14:textId="77777777" w:rsidR="00C924AD" w:rsidRPr="00A04364" w:rsidRDefault="00C924AD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31BB03A8" w14:textId="4EDDEE7A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0.50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6E880704" w14:textId="0AE7F5B3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[0.35, 0.65]</w:t>
            </w:r>
          </w:p>
        </w:tc>
      </w:tr>
      <w:tr w:rsidR="00C924AD" w:rsidRPr="00D91E75" w14:paraId="5C6C22A3" w14:textId="77777777" w:rsidTr="00646AC2">
        <w:tc>
          <w:tcPr>
            <w:tcW w:w="4248" w:type="dxa"/>
          </w:tcPr>
          <w:p w14:paraId="2E725B7D" w14:textId="77777777" w:rsidR="00C924AD" w:rsidRPr="00A04364" w:rsidRDefault="00C924AD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stakes</w:t>
            </w:r>
          </w:p>
        </w:tc>
        <w:tc>
          <w:tcPr>
            <w:tcW w:w="2407" w:type="dxa"/>
          </w:tcPr>
          <w:p w14:paraId="742C866D" w14:textId="71F8BBFB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0.11</w:t>
            </w:r>
          </w:p>
        </w:tc>
        <w:tc>
          <w:tcPr>
            <w:tcW w:w="2407" w:type="dxa"/>
          </w:tcPr>
          <w:p w14:paraId="6B2DF064" w14:textId="4A755A03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[-0.02, 0.24]</w:t>
            </w:r>
          </w:p>
        </w:tc>
      </w:tr>
      <w:tr w:rsidR="00C924AD" w:rsidRPr="00D91E75" w14:paraId="47ECA539" w14:textId="77777777" w:rsidTr="00646AC2">
        <w:tc>
          <w:tcPr>
            <w:tcW w:w="4248" w:type="dxa"/>
          </w:tcPr>
          <w:p w14:paraId="3B79C03A" w14:textId="77777777" w:rsidR="00C924AD" w:rsidRPr="00A04364" w:rsidRDefault="00C924AD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transition stability</w:t>
            </w:r>
          </w:p>
        </w:tc>
        <w:tc>
          <w:tcPr>
            <w:tcW w:w="2407" w:type="dxa"/>
          </w:tcPr>
          <w:p w14:paraId="48D031F5" w14:textId="53B6B031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-0.21</w:t>
            </w:r>
          </w:p>
        </w:tc>
        <w:tc>
          <w:tcPr>
            <w:tcW w:w="2407" w:type="dxa"/>
          </w:tcPr>
          <w:p w14:paraId="76196961" w14:textId="404A95FC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[-0.34, -0.07]</w:t>
            </w:r>
          </w:p>
        </w:tc>
      </w:tr>
      <w:tr w:rsidR="00C924AD" w:rsidRPr="00D91E75" w14:paraId="6BEC3A5D" w14:textId="77777777" w:rsidTr="00646AC2">
        <w:tc>
          <w:tcPr>
            <w:tcW w:w="4248" w:type="dxa"/>
            <w:tcBorders>
              <w:bottom w:val="single" w:sz="2" w:space="0" w:color="auto"/>
            </w:tcBorders>
          </w:tcPr>
          <w:p w14:paraId="1D1C7A97" w14:textId="77777777" w:rsidR="00C924AD" w:rsidRPr="00A04364" w:rsidRDefault="00C924AD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stakes * transition stability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6897AEB9" w14:textId="6CB92CFB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0.07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1E16CE12" w14:textId="7C98E1DB" w:rsidR="00C924AD" w:rsidRPr="00A04364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A04364">
              <w:rPr>
                <w:rFonts w:ascii="Arial" w:eastAsiaTheme="minorEastAsia" w:hAnsi="Arial" w:cs="Arial"/>
                <w:lang w:val="en-US"/>
              </w:rPr>
              <w:t>[-0.20, 0.33]</w:t>
            </w:r>
          </w:p>
        </w:tc>
      </w:tr>
    </w:tbl>
    <w:p w14:paraId="0FC21DEF" w14:textId="77777777" w:rsidR="00A04364" w:rsidRDefault="00A0436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407"/>
        <w:gridCol w:w="2407"/>
      </w:tblGrid>
      <w:tr w:rsidR="00A04364" w:rsidRPr="00D91E75" w14:paraId="1C18C7B1" w14:textId="77777777" w:rsidTr="00646AC2">
        <w:tc>
          <w:tcPr>
            <w:tcW w:w="9062" w:type="dxa"/>
            <w:gridSpan w:val="3"/>
            <w:tcBorders>
              <w:bottom w:val="single" w:sz="2" w:space="0" w:color="auto"/>
            </w:tcBorders>
          </w:tcPr>
          <w:p w14:paraId="4DADB580" w14:textId="675141C2" w:rsidR="00A04364" w:rsidRPr="00D91E75" w:rsidRDefault="00A04364" w:rsidP="00A35A9D">
            <w:pPr>
              <w:spacing w:line="360" w:lineRule="auto"/>
              <w:jc w:val="both"/>
              <w:rPr>
                <w:rFonts w:ascii="Arial" w:eastAsiaTheme="minorEastAsia" w:hAnsi="Arial" w:cs="Arial"/>
                <w:color w:val="FF0000"/>
                <w:lang w:val="en-US"/>
              </w:rPr>
            </w:pPr>
            <w:r w:rsidRPr="00824B7F">
              <w:rPr>
                <w:rFonts w:ascii="Arial" w:eastAsiaTheme="minorEastAsia" w:hAnsi="Arial" w:cs="Arial"/>
                <w:lang w:val="en-US"/>
              </w:rPr>
              <w:t>Table S</w:t>
            </w:r>
            <w:r w:rsidR="00275B96">
              <w:rPr>
                <w:rFonts w:ascii="Arial" w:eastAsiaTheme="minorEastAsia" w:hAnsi="Arial" w:cs="Arial"/>
                <w:lang w:val="en-US"/>
              </w:rPr>
              <w:t>2</w:t>
            </w:r>
            <w:r w:rsidR="00A35A9D">
              <w:rPr>
                <w:rFonts w:ascii="Arial" w:eastAsiaTheme="minorEastAsia" w:hAnsi="Arial" w:cs="Arial"/>
                <w:lang w:val="en-US"/>
              </w:rPr>
              <w:t>1</w:t>
            </w:r>
          </w:p>
        </w:tc>
      </w:tr>
      <w:tr w:rsidR="00A04364" w:rsidRPr="00B87090" w14:paraId="22CBC397" w14:textId="77777777" w:rsidTr="00646AC2">
        <w:tc>
          <w:tcPr>
            <w:tcW w:w="9062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DB1A31E" w14:textId="036F8B46" w:rsidR="00A04364" w:rsidRPr="00E776D6" w:rsidRDefault="00A04364" w:rsidP="00A04364">
            <w:pPr>
              <w:spacing w:line="360" w:lineRule="auto"/>
              <w:jc w:val="both"/>
              <w:rPr>
                <w:rFonts w:ascii="Arial" w:eastAsiaTheme="minorEastAsia" w:hAnsi="Arial" w:cs="Arial"/>
                <w:i/>
                <w:lang w:val="en-US"/>
              </w:rPr>
            </w:pPr>
            <w:r w:rsidRPr="00E776D6">
              <w:rPr>
                <w:rFonts w:ascii="Arial" w:eastAsiaTheme="minorEastAsia" w:hAnsi="Arial" w:cs="Arial"/>
                <w:i/>
                <w:lang w:val="en-US"/>
              </w:rPr>
              <w:t xml:space="preserve">Analysis of log reaction times in </w:t>
            </w:r>
            <w:r>
              <w:rPr>
                <w:rFonts w:ascii="Arial" w:eastAsiaTheme="minorEastAsia" w:hAnsi="Arial" w:cs="Arial"/>
                <w:i/>
                <w:lang w:val="en-US"/>
              </w:rPr>
              <w:t xml:space="preserve">the task-switching task </w:t>
            </w:r>
            <w:r w:rsidRPr="00E776D6">
              <w:rPr>
                <w:rFonts w:ascii="Arial" w:eastAsiaTheme="minorEastAsia" w:hAnsi="Arial" w:cs="Arial"/>
                <w:i/>
                <w:lang w:val="en-US"/>
              </w:rPr>
              <w:t>(complete sample)</w:t>
            </w:r>
          </w:p>
        </w:tc>
      </w:tr>
      <w:tr w:rsidR="00A04364" w:rsidRPr="00E776D6" w14:paraId="6B91EE5C" w14:textId="77777777" w:rsidTr="00646AC2">
        <w:tc>
          <w:tcPr>
            <w:tcW w:w="4248" w:type="dxa"/>
            <w:tcBorders>
              <w:top w:val="single" w:sz="2" w:space="0" w:color="auto"/>
              <w:bottom w:val="single" w:sz="2" w:space="0" w:color="auto"/>
            </w:tcBorders>
          </w:tcPr>
          <w:p w14:paraId="7E1B3DE9" w14:textId="38A90D8B" w:rsidR="00A04364" w:rsidRPr="00E776D6" w:rsidRDefault="00F834DF" w:rsidP="00F834DF">
            <w:pPr>
              <w:spacing w:line="360" w:lineRule="auto"/>
              <w:jc w:val="both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Predictor</w:t>
            </w:r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76230D7A" w14:textId="77777777" w:rsidR="00A04364" w:rsidRPr="00E776D6" w:rsidRDefault="00B87090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lang w:val="en-US"/>
                      </w:rPr>
                      <m:t>β</m:t>
                    </m:r>
                  </m:e>
                </m:acc>
              </m:oMath>
            </m:oMathPara>
          </w:p>
        </w:tc>
        <w:tc>
          <w:tcPr>
            <w:tcW w:w="2407" w:type="dxa"/>
            <w:tcBorders>
              <w:top w:val="single" w:sz="2" w:space="0" w:color="auto"/>
              <w:bottom w:val="single" w:sz="2" w:space="0" w:color="auto"/>
            </w:tcBorders>
          </w:tcPr>
          <w:p w14:paraId="39C8E8A6" w14:textId="77777777" w:rsidR="00A04364" w:rsidRPr="00E776D6" w:rsidRDefault="00A04364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95% CI</w:t>
            </w:r>
          </w:p>
        </w:tc>
      </w:tr>
      <w:tr w:rsidR="00A04364" w:rsidRPr="00E776D6" w14:paraId="0733AC46" w14:textId="77777777" w:rsidTr="00646AC2">
        <w:tc>
          <w:tcPr>
            <w:tcW w:w="4248" w:type="dxa"/>
            <w:tcBorders>
              <w:top w:val="single" w:sz="2" w:space="0" w:color="auto"/>
            </w:tcBorders>
          </w:tcPr>
          <w:p w14:paraId="58723941" w14:textId="77777777" w:rsidR="00A04364" w:rsidRPr="00E776D6" w:rsidRDefault="00A04364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 w:rsidRPr="00E776D6">
              <w:rPr>
                <w:rFonts w:ascii="Arial" w:eastAsiaTheme="minorEastAsia" w:hAnsi="Arial" w:cs="Arial"/>
                <w:lang w:val="en-US"/>
              </w:rPr>
              <w:t>intercept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310B59F1" w14:textId="6B712A89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-0.74</w:t>
            </w:r>
          </w:p>
        </w:tc>
        <w:tc>
          <w:tcPr>
            <w:tcW w:w="2407" w:type="dxa"/>
            <w:tcBorders>
              <w:top w:val="single" w:sz="2" w:space="0" w:color="auto"/>
            </w:tcBorders>
          </w:tcPr>
          <w:p w14:paraId="1B863889" w14:textId="458969C4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[-0.77, -0.72]</w:t>
            </w:r>
          </w:p>
        </w:tc>
      </w:tr>
      <w:tr w:rsidR="00A04364" w:rsidRPr="00E776D6" w14:paraId="56E6DB60" w14:textId="77777777" w:rsidTr="00646AC2">
        <w:tc>
          <w:tcPr>
            <w:tcW w:w="4248" w:type="dxa"/>
          </w:tcPr>
          <w:p w14:paraId="6464BE5D" w14:textId="0D7AC7F3" w:rsidR="00A04364" w:rsidRPr="00E776D6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age group (1 = older adults)</w:t>
            </w:r>
          </w:p>
        </w:tc>
        <w:tc>
          <w:tcPr>
            <w:tcW w:w="2407" w:type="dxa"/>
          </w:tcPr>
          <w:p w14:paraId="07E7D3D3" w14:textId="3EF5C776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0.36</w:t>
            </w:r>
          </w:p>
        </w:tc>
        <w:tc>
          <w:tcPr>
            <w:tcW w:w="2407" w:type="dxa"/>
          </w:tcPr>
          <w:p w14:paraId="63B5F78E" w14:textId="54BE0F0F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[0.32, 0.39]</w:t>
            </w:r>
          </w:p>
        </w:tc>
      </w:tr>
      <w:tr w:rsidR="00A04364" w:rsidRPr="00E776D6" w14:paraId="14D53765" w14:textId="77777777" w:rsidTr="00646AC2">
        <w:tc>
          <w:tcPr>
            <w:tcW w:w="4248" w:type="dxa"/>
          </w:tcPr>
          <w:p w14:paraId="717AD514" w14:textId="2499D5CC" w:rsidR="00A04364" w:rsidRPr="00E776D6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reward cue duration</w:t>
            </w:r>
          </w:p>
        </w:tc>
        <w:tc>
          <w:tcPr>
            <w:tcW w:w="2407" w:type="dxa"/>
          </w:tcPr>
          <w:p w14:paraId="104D4CFD" w14:textId="741FA42E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0.00</w:t>
            </w:r>
          </w:p>
        </w:tc>
        <w:tc>
          <w:tcPr>
            <w:tcW w:w="2407" w:type="dxa"/>
          </w:tcPr>
          <w:p w14:paraId="008F4EF8" w14:textId="261C0083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[-0.00, 0.00]</w:t>
            </w:r>
          </w:p>
        </w:tc>
      </w:tr>
      <w:tr w:rsidR="00A04364" w:rsidRPr="00E776D6" w14:paraId="46A51CFE" w14:textId="77777777" w:rsidTr="00CF4946">
        <w:tc>
          <w:tcPr>
            <w:tcW w:w="4248" w:type="dxa"/>
          </w:tcPr>
          <w:p w14:paraId="52BAD31E" w14:textId="2F1DC9CC" w:rsidR="00A04364" w:rsidRPr="00E776D6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trial type (1 = switch)</w:t>
            </w:r>
          </w:p>
        </w:tc>
        <w:tc>
          <w:tcPr>
            <w:tcW w:w="2407" w:type="dxa"/>
          </w:tcPr>
          <w:p w14:paraId="6441F86E" w14:textId="2DC729D1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0.02</w:t>
            </w:r>
          </w:p>
        </w:tc>
        <w:tc>
          <w:tcPr>
            <w:tcW w:w="2407" w:type="dxa"/>
          </w:tcPr>
          <w:p w14:paraId="51E483E7" w14:textId="71EA742C" w:rsidR="00A04364" w:rsidRPr="00E776D6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[0.02, 0.03]</w:t>
            </w:r>
          </w:p>
        </w:tc>
      </w:tr>
      <w:tr w:rsidR="00F834DF" w:rsidRPr="00E776D6" w14:paraId="4B3B218C" w14:textId="77777777" w:rsidTr="00CF4946">
        <w:tc>
          <w:tcPr>
            <w:tcW w:w="4248" w:type="dxa"/>
          </w:tcPr>
          <w:p w14:paraId="57603D57" w14:textId="38101D22" w:rsidR="00F834DF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task (1 = size)</w:t>
            </w:r>
          </w:p>
        </w:tc>
        <w:tc>
          <w:tcPr>
            <w:tcW w:w="2407" w:type="dxa"/>
          </w:tcPr>
          <w:p w14:paraId="221E2194" w14:textId="5FFF7B9B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0.01</w:t>
            </w:r>
          </w:p>
        </w:tc>
        <w:tc>
          <w:tcPr>
            <w:tcW w:w="2407" w:type="dxa"/>
          </w:tcPr>
          <w:p w14:paraId="78FADE9D" w14:textId="3DB481DB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[0.00, 0.03]</w:t>
            </w:r>
          </w:p>
        </w:tc>
      </w:tr>
      <w:tr w:rsidR="00F834DF" w:rsidRPr="00E776D6" w14:paraId="270AF1D2" w14:textId="77777777" w:rsidTr="00F834DF">
        <w:tc>
          <w:tcPr>
            <w:tcW w:w="4248" w:type="dxa"/>
          </w:tcPr>
          <w:p w14:paraId="1D7C5C23" w14:textId="176BF26A" w:rsidR="00F834DF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previous trial type (1 = switch)</w:t>
            </w:r>
          </w:p>
        </w:tc>
        <w:tc>
          <w:tcPr>
            <w:tcW w:w="2407" w:type="dxa"/>
          </w:tcPr>
          <w:p w14:paraId="46E76409" w14:textId="68AF1F3C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0.00</w:t>
            </w:r>
          </w:p>
        </w:tc>
        <w:tc>
          <w:tcPr>
            <w:tcW w:w="2407" w:type="dxa"/>
          </w:tcPr>
          <w:p w14:paraId="35F58563" w14:textId="19E14741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[-0.01, 0.01]</w:t>
            </w:r>
          </w:p>
        </w:tc>
      </w:tr>
      <w:tr w:rsidR="00F834DF" w:rsidRPr="00E776D6" w14:paraId="43472696" w14:textId="77777777" w:rsidTr="00CF4946">
        <w:tc>
          <w:tcPr>
            <w:tcW w:w="4248" w:type="dxa"/>
          </w:tcPr>
          <w:p w14:paraId="4236975B" w14:textId="5DE2AEE9" w:rsidR="00F834DF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trial number</w:t>
            </w:r>
          </w:p>
        </w:tc>
        <w:tc>
          <w:tcPr>
            <w:tcW w:w="2407" w:type="dxa"/>
          </w:tcPr>
          <w:p w14:paraId="43595D4B" w14:textId="099D7367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-0.02</w:t>
            </w:r>
          </w:p>
        </w:tc>
        <w:tc>
          <w:tcPr>
            <w:tcW w:w="2407" w:type="dxa"/>
          </w:tcPr>
          <w:p w14:paraId="565CDAEA" w14:textId="504909E6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[-0.03, -0.01]</w:t>
            </w:r>
          </w:p>
        </w:tc>
      </w:tr>
      <w:tr w:rsidR="00F834DF" w:rsidRPr="00E776D6" w14:paraId="342A6C15" w14:textId="77777777" w:rsidTr="00CF4946">
        <w:tc>
          <w:tcPr>
            <w:tcW w:w="4248" w:type="dxa"/>
          </w:tcPr>
          <w:p w14:paraId="482E4822" w14:textId="5953C930" w:rsidR="00F834DF" w:rsidRDefault="00F834DF" w:rsidP="00646AC2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previous error (1 = yes)</w:t>
            </w:r>
          </w:p>
        </w:tc>
        <w:tc>
          <w:tcPr>
            <w:tcW w:w="2407" w:type="dxa"/>
          </w:tcPr>
          <w:p w14:paraId="32921D1D" w14:textId="5B45B826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0.05</w:t>
            </w:r>
          </w:p>
        </w:tc>
        <w:tc>
          <w:tcPr>
            <w:tcW w:w="2407" w:type="dxa"/>
          </w:tcPr>
          <w:p w14:paraId="2A73B66E" w14:textId="2042B010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[0.04, 0.06]</w:t>
            </w:r>
          </w:p>
        </w:tc>
      </w:tr>
      <w:tr w:rsidR="00F834DF" w:rsidRPr="00E776D6" w14:paraId="3FADCEF7" w14:textId="77777777" w:rsidTr="00F834DF">
        <w:tc>
          <w:tcPr>
            <w:tcW w:w="4248" w:type="dxa"/>
          </w:tcPr>
          <w:p w14:paraId="7DCE2E03" w14:textId="7451351A" w:rsidR="00F834DF" w:rsidRDefault="00F834DF" w:rsidP="00F834DF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same response (1 = yes)</w:t>
            </w:r>
          </w:p>
        </w:tc>
        <w:tc>
          <w:tcPr>
            <w:tcW w:w="2407" w:type="dxa"/>
          </w:tcPr>
          <w:p w14:paraId="69C8168F" w14:textId="17C3136C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-0.01</w:t>
            </w:r>
          </w:p>
        </w:tc>
        <w:tc>
          <w:tcPr>
            <w:tcW w:w="2407" w:type="dxa"/>
          </w:tcPr>
          <w:p w14:paraId="3C165453" w14:textId="6B3EF023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[-0.02, -0.00]</w:t>
            </w:r>
          </w:p>
        </w:tc>
      </w:tr>
      <w:tr w:rsidR="00F834DF" w:rsidRPr="00E776D6" w14:paraId="7A9B6132" w14:textId="77777777" w:rsidTr="00CF4946">
        <w:tc>
          <w:tcPr>
            <w:tcW w:w="4248" w:type="dxa"/>
          </w:tcPr>
          <w:p w14:paraId="496DF560" w14:textId="65ACA34C" w:rsidR="00F834DF" w:rsidRDefault="00F834DF" w:rsidP="00F834DF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points at stake</w:t>
            </w:r>
          </w:p>
        </w:tc>
        <w:tc>
          <w:tcPr>
            <w:tcW w:w="2407" w:type="dxa"/>
          </w:tcPr>
          <w:p w14:paraId="1A6B4163" w14:textId="1CEBBA4D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0.00</w:t>
            </w:r>
          </w:p>
        </w:tc>
        <w:tc>
          <w:tcPr>
            <w:tcW w:w="2407" w:type="dxa"/>
          </w:tcPr>
          <w:p w14:paraId="1FB840D1" w14:textId="31E67C22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[-0.00, 0.01]</w:t>
            </w:r>
          </w:p>
        </w:tc>
      </w:tr>
      <w:tr w:rsidR="00F834DF" w:rsidRPr="00E776D6" w14:paraId="520C9F19" w14:textId="77777777" w:rsidTr="00CF4946">
        <w:tc>
          <w:tcPr>
            <w:tcW w:w="4248" w:type="dxa"/>
            <w:tcBorders>
              <w:bottom w:val="single" w:sz="2" w:space="0" w:color="auto"/>
            </w:tcBorders>
          </w:tcPr>
          <w:p w14:paraId="01BA1116" w14:textId="5FBDD23D" w:rsidR="00F834DF" w:rsidRDefault="00F834DF" w:rsidP="00F834DF">
            <w:pPr>
              <w:spacing w:line="360" w:lineRule="auto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points at stake * age group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5A2E3143" w14:textId="174BE567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-0.01</w:t>
            </w:r>
          </w:p>
        </w:tc>
        <w:tc>
          <w:tcPr>
            <w:tcW w:w="2407" w:type="dxa"/>
            <w:tcBorders>
              <w:bottom w:val="single" w:sz="2" w:space="0" w:color="auto"/>
            </w:tcBorders>
          </w:tcPr>
          <w:p w14:paraId="3924C0FE" w14:textId="074AF695" w:rsidR="00F834DF" w:rsidRDefault="00F834DF" w:rsidP="00646AC2">
            <w:pPr>
              <w:spacing w:line="360" w:lineRule="auto"/>
              <w:jc w:val="center"/>
              <w:rPr>
                <w:rFonts w:ascii="Arial" w:eastAsiaTheme="minorEastAsia" w:hAnsi="Arial" w:cs="Arial"/>
                <w:lang w:val="en-US"/>
              </w:rPr>
            </w:pPr>
            <w:r>
              <w:rPr>
                <w:rFonts w:ascii="Arial" w:eastAsiaTheme="minorEastAsia" w:hAnsi="Arial" w:cs="Arial"/>
                <w:lang w:val="en-US"/>
              </w:rPr>
              <w:t>[-0.01, 0.00]</w:t>
            </w:r>
          </w:p>
        </w:tc>
      </w:tr>
    </w:tbl>
    <w:p w14:paraId="6E739FCF" w14:textId="256186D0" w:rsidR="00F918AA" w:rsidRPr="00D7349B" w:rsidRDefault="00F918AA">
      <w:pPr>
        <w:rPr>
          <w:rFonts w:ascii="Arial" w:hAnsi="Arial" w:cs="Arial"/>
          <w:b/>
          <w:rPrChange w:id="499" w:author="Florian" w:date="2019-08-07T13:55:00Z">
            <w:rPr>
              <w:rFonts w:ascii="Arial" w:hAnsi="Arial" w:cs="Arial"/>
              <w:lang w:val="en-US"/>
            </w:rPr>
          </w:rPrChange>
        </w:rPr>
      </w:pPr>
      <w:r>
        <w:rPr>
          <w:rFonts w:ascii="Arial" w:hAnsi="Arial" w:cs="Arial"/>
          <w:b/>
        </w:rPr>
        <w:fldChar w:fldCharType="begin"/>
      </w:r>
      <w:r w:rsidRPr="00D85113">
        <w:rPr>
          <w:rFonts w:ascii="Arial" w:hAnsi="Arial" w:cs="Arial"/>
          <w:b/>
        </w:rPr>
        <w:instrText xml:space="preserve"> ADDIN EN.REFLIST </w:instrText>
      </w:r>
      <w:r>
        <w:rPr>
          <w:rFonts w:ascii="Arial" w:hAnsi="Arial" w:cs="Arial"/>
          <w:b/>
        </w:rPr>
        <w:fldChar w:fldCharType="end"/>
      </w:r>
    </w:p>
    <w:sectPr w:rsidR="00F918AA" w:rsidRPr="00D7349B" w:rsidSect="00DD22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03B435" w16cid:durableId="20A36C56"/>
  <w16cid:commentId w16cid:paraId="333D66E4" w16cid:durableId="20A415D8"/>
  <w16cid:commentId w16cid:paraId="5827658D" w16cid:durableId="20A36DBB"/>
  <w16cid:commentId w16cid:paraId="7A6FA803" w16cid:durableId="20A36E32"/>
  <w16cid:commentId w16cid:paraId="0D376475" w16cid:durableId="20A416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DFC2" w14:textId="77777777" w:rsidR="00B87090" w:rsidRDefault="00B87090" w:rsidP="001C1C14">
      <w:pPr>
        <w:spacing w:after="0" w:line="240" w:lineRule="auto"/>
      </w:pPr>
      <w:r>
        <w:separator/>
      </w:r>
    </w:p>
  </w:endnote>
  <w:endnote w:type="continuationSeparator" w:id="0">
    <w:p w14:paraId="2CC30006" w14:textId="77777777" w:rsidR="00B87090" w:rsidRDefault="00B87090" w:rsidP="001C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Cambria"/>
    <w:charset w:val="00"/>
    <w:family w:val="roman"/>
    <w:pitch w:val="variable"/>
  </w:font>
  <w:font w:name="Noto Sans CJK SC Regular">
    <w:altName w:val="Arial"/>
    <w:charset w:val="00"/>
    <w:family w:val="auto"/>
    <w:pitch w:val="variable"/>
  </w:font>
  <w:font w:name="Lohit Devanagari">
    <w:altName w:val="Cambria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D61FD" w14:textId="77777777" w:rsidR="00B87090" w:rsidRDefault="00B87090" w:rsidP="001C1C14">
      <w:pPr>
        <w:spacing w:after="0" w:line="240" w:lineRule="auto"/>
      </w:pPr>
      <w:r>
        <w:separator/>
      </w:r>
    </w:p>
  </w:footnote>
  <w:footnote w:type="continuationSeparator" w:id="0">
    <w:p w14:paraId="7C540007" w14:textId="77777777" w:rsidR="00B87090" w:rsidRDefault="00B87090" w:rsidP="001C1C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lorian">
    <w15:presenceInfo w15:providerId="None" w15:userId="Flor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awp2xza4awrwxev0vzvpf9oftsd9prdfd5z&quot;&gt;My EndNote Library&lt;record-ids&gt;&lt;item&gt;564&lt;/item&gt;&lt;item&gt;681&lt;/item&gt;&lt;item&gt;682&lt;/item&gt;&lt;item&gt;684&lt;/item&gt;&lt;item&gt;685&lt;/item&gt;&lt;/record-ids&gt;&lt;/item&gt;&lt;/Libraries&gt;"/>
  </w:docVars>
  <w:rsids>
    <w:rsidRoot w:val="00F918AA"/>
    <w:rsid w:val="00010249"/>
    <w:rsid w:val="00026E14"/>
    <w:rsid w:val="00037D62"/>
    <w:rsid w:val="0006690F"/>
    <w:rsid w:val="00071124"/>
    <w:rsid w:val="000925B5"/>
    <w:rsid w:val="000F7B0C"/>
    <w:rsid w:val="001430FE"/>
    <w:rsid w:val="00162B91"/>
    <w:rsid w:val="001C1C14"/>
    <w:rsid w:val="001F1199"/>
    <w:rsid w:val="002150E2"/>
    <w:rsid w:val="002239F4"/>
    <w:rsid w:val="002432BE"/>
    <w:rsid w:val="00243EAE"/>
    <w:rsid w:val="00250ED7"/>
    <w:rsid w:val="00261121"/>
    <w:rsid w:val="00273E55"/>
    <w:rsid w:val="00275B96"/>
    <w:rsid w:val="00285958"/>
    <w:rsid w:val="002C647D"/>
    <w:rsid w:val="00321E48"/>
    <w:rsid w:val="00377E82"/>
    <w:rsid w:val="003A6EBE"/>
    <w:rsid w:val="004467AD"/>
    <w:rsid w:val="00466599"/>
    <w:rsid w:val="00481B8F"/>
    <w:rsid w:val="004D68F9"/>
    <w:rsid w:val="004E7D3A"/>
    <w:rsid w:val="00515F1F"/>
    <w:rsid w:val="00523632"/>
    <w:rsid w:val="00583EC7"/>
    <w:rsid w:val="005856F1"/>
    <w:rsid w:val="00586394"/>
    <w:rsid w:val="00595445"/>
    <w:rsid w:val="005A379A"/>
    <w:rsid w:val="005B2A49"/>
    <w:rsid w:val="006378B0"/>
    <w:rsid w:val="00646AC2"/>
    <w:rsid w:val="00653488"/>
    <w:rsid w:val="006A7281"/>
    <w:rsid w:val="006B242D"/>
    <w:rsid w:val="007504FD"/>
    <w:rsid w:val="007833ED"/>
    <w:rsid w:val="00783575"/>
    <w:rsid w:val="007A2053"/>
    <w:rsid w:val="007D31FA"/>
    <w:rsid w:val="007E0EDF"/>
    <w:rsid w:val="007E30E9"/>
    <w:rsid w:val="007E69F7"/>
    <w:rsid w:val="00812EF0"/>
    <w:rsid w:val="008137F4"/>
    <w:rsid w:val="00824B7F"/>
    <w:rsid w:val="00847193"/>
    <w:rsid w:val="00855014"/>
    <w:rsid w:val="00856B72"/>
    <w:rsid w:val="008661A8"/>
    <w:rsid w:val="00887DFD"/>
    <w:rsid w:val="008C2918"/>
    <w:rsid w:val="008E6706"/>
    <w:rsid w:val="008F0FBC"/>
    <w:rsid w:val="00927BB8"/>
    <w:rsid w:val="00996558"/>
    <w:rsid w:val="009A7493"/>
    <w:rsid w:val="00A04364"/>
    <w:rsid w:val="00A0484A"/>
    <w:rsid w:val="00A1007E"/>
    <w:rsid w:val="00A34CBC"/>
    <w:rsid w:val="00A35A9D"/>
    <w:rsid w:val="00A65212"/>
    <w:rsid w:val="00AA4619"/>
    <w:rsid w:val="00AC7621"/>
    <w:rsid w:val="00AC7FC0"/>
    <w:rsid w:val="00AE1D36"/>
    <w:rsid w:val="00B0431F"/>
    <w:rsid w:val="00B134CA"/>
    <w:rsid w:val="00B155B5"/>
    <w:rsid w:val="00B87090"/>
    <w:rsid w:val="00BD1F81"/>
    <w:rsid w:val="00BD2858"/>
    <w:rsid w:val="00C07F99"/>
    <w:rsid w:val="00C36BE4"/>
    <w:rsid w:val="00C60911"/>
    <w:rsid w:val="00C71A62"/>
    <w:rsid w:val="00C924AD"/>
    <w:rsid w:val="00C95B86"/>
    <w:rsid w:val="00CA1D80"/>
    <w:rsid w:val="00CA720A"/>
    <w:rsid w:val="00CB132A"/>
    <w:rsid w:val="00CB6ABF"/>
    <w:rsid w:val="00CC53DD"/>
    <w:rsid w:val="00CC75AC"/>
    <w:rsid w:val="00CF4946"/>
    <w:rsid w:val="00D400B2"/>
    <w:rsid w:val="00D44370"/>
    <w:rsid w:val="00D54E90"/>
    <w:rsid w:val="00D600C4"/>
    <w:rsid w:val="00D7349B"/>
    <w:rsid w:val="00D85113"/>
    <w:rsid w:val="00D91E75"/>
    <w:rsid w:val="00DA6B78"/>
    <w:rsid w:val="00DD2264"/>
    <w:rsid w:val="00DE06DA"/>
    <w:rsid w:val="00DF3556"/>
    <w:rsid w:val="00E615F8"/>
    <w:rsid w:val="00E6393A"/>
    <w:rsid w:val="00E757AF"/>
    <w:rsid w:val="00E776D6"/>
    <w:rsid w:val="00EA5E61"/>
    <w:rsid w:val="00EE6C91"/>
    <w:rsid w:val="00F036BE"/>
    <w:rsid w:val="00F14DF7"/>
    <w:rsid w:val="00F22381"/>
    <w:rsid w:val="00F5787E"/>
    <w:rsid w:val="00F579F7"/>
    <w:rsid w:val="00F70D15"/>
    <w:rsid w:val="00F834DF"/>
    <w:rsid w:val="00F918AA"/>
    <w:rsid w:val="00FB2F74"/>
    <w:rsid w:val="00FB33DB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668AAE"/>
  <w15:chartTrackingRefBased/>
  <w15:docId w15:val="{6F35149E-19C6-474F-ADD7-852DE438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918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91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F918AA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918AA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F918AA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F918AA"/>
    <w:rPr>
      <w:rFonts w:ascii="Calibri" w:hAnsi="Calibri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F918AA"/>
    <w:rPr>
      <w:color w:val="0563C1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CB132A"/>
  </w:style>
  <w:style w:type="paragraph" w:styleId="Kopfzeile">
    <w:name w:val="header"/>
    <w:basedOn w:val="Standard"/>
    <w:link w:val="KopfzeileZchn"/>
    <w:uiPriority w:val="99"/>
    <w:unhideWhenUsed/>
    <w:rsid w:val="001C1C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1C14"/>
  </w:style>
  <w:style w:type="paragraph" w:styleId="Fuzeile">
    <w:name w:val="footer"/>
    <w:basedOn w:val="Standard"/>
    <w:link w:val="FuzeileZchn"/>
    <w:uiPriority w:val="99"/>
    <w:unhideWhenUsed/>
    <w:rsid w:val="001C1C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C14"/>
  </w:style>
  <w:style w:type="paragraph" w:styleId="Beschriftung">
    <w:name w:val="caption"/>
    <w:basedOn w:val="Standard"/>
    <w:next w:val="Standard"/>
    <w:uiPriority w:val="35"/>
    <w:unhideWhenUsed/>
    <w:qFormat/>
    <w:rsid w:val="00CC75A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3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33D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33D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3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3D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B33DB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3DB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3DB"/>
    <w:rPr>
      <w:rFonts w:ascii="Times New Roman" w:hAnsi="Times New Roman"/>
      <w:sz w:val="18"/>
      <w:szCs w:val="18"/>
    </w:rPr>
  </w:style>
  <w:style w:type="paragraph" w:customStyle="1" w:styleId="Standard1">
    <w:name w:val="Standard1"/>
    <w:rsid w:val="00FB33DB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val="en-C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505F-627B-48B6-AD79-F6FD2817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</dc:creator>
  <cp:keywords/>
  <dc:description/>
  <cp:lastModifiedBy>Florian</cp:lastModifiedBy>
  <cp:revision>10</cp:revision>
  <dcterms:created xsi:type="dcterms:W3CDTF">2019-08-01T15:32:00Z</dcterms:created>
  <dcterms:modified xsi:type="dcterms:W3CDTF">2019-08-07T12:32:00Z</dcterms:modified>
</cp:coreProperties>
</file>