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E0552E" w14:textId="5D9F31EC" w:rsidR="00630D3E" w:rsidRPr="00BF23AB" w:rsidRDefault="00630D3E" w:rsidP="005B6608">
      <w:pPr>
        <w:spacing w:after="120"/>
        <w:ind w:firstLine="0"/>
        <w:rPr>
          <w:rFonts w:ascii="Times New Roman" w:hAnsi="Times New Roman"/>
          <w:sz w:val="24"/>
          <w:szCs w:val="24"/>
          <w:lang w:val="en-US"/>
        </w:rPr>
      </w:pPr>
      <w:r w:rsidRPr="00BF23AB">
        <w:rPr>
          <w:rFonts w:ascii="Times New Roman" w:hAnsi="Times New Roman"/>
          <w:b/>
          <w:sz w:val="24"/>
          <w:szCs w:val="24"/>
          <w:lang w:val="en-US"/>
        </w:rPr>
        <w:t xml:space="preserve">Supplemental Table </w:t>
      </w:r>
      <w:bookmarkStart w:id="0" w:name="_GoBack"/>
      <w:r w:rsidR="006C6057" w:rsidRPr="00B57AA2">
        <w:rPr>
          <w:rFonts w:ascii="Times New Roman" w:hAnsi="Times New Roman"/>
          <w:b/>
          <w:sz w:val="24"/>
          <w:szCs w:val="24"/>
          <w:lang w:val="en-US"/>
        </w:rPr>
        <w:t>6</w:t>
      </w:r>
      <w:bookmarkEnd w:id="0"/>
      <w:r w:rsidRPr="00BF23AB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Pr="00BF23AB">
        <w:rPr>
          <w:rFonts w:ascii="Times New Roman" w:hAnsi="Times New Roman"/>
          <w:sz w:val="24"/>
          <w:szCs w:val="24"/>
          <w:lang w:val="en-US"/>
        </w:rPr>
        <w:t xml:space="preserve">3’ UTR binding sites for miR934 on its predicted targets (adapted from Diana </w:t>
      </w:r>
      <w:proofErr w:type="spellStart"/>
      <w:r w:rsidRPr="00BF23AB">
        <w:rPr>
          <w:rFonts w:ascii="Times New Roman" w:hAnsi="Times New Roman"/>
          <w:sz w:val="24"/>
          <w:szCs w:val="24"/>
          <w:lang w:val="en-US"/>
        </w:rPr>
        <w:t>microT</w:t>
      </w:r>
      <w:proofErr w:type="spellEnd"/>
      <w:r w:rsidRPr="00BF23AB">
        <w:rPr>
          <w:rFonts w:ascii="Times New Roman" w:hAnsi="Times New Roman"/>
          <w:sz w:val="24"/>
          <w:szCs w:val="24"/>
          <w:lang w:val="en-US"/>
        </w:rPr>
        <w:t>-CDS)</w:t>
      </w:r>
    </w:p>
    <w:tbl>
      <w:tblPr>
        <w:tblW w:w="12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9"/>
        <w:gridCol w:w="887"/>
        <w:gridCol w:w="718"/>
        <w:gridCol w:w="2064"/>
        <w:gridCol w:w="1702"/>
        <w:gridCol w:w="5710"/>
      </w:tblGrid>
      <w:tr w:rsidR="00630D3E" w:rsidRPr="00BF23AB" w14:paraId="2DFEA587" w14:textId="77777777" w:rsidTr="005B6608">
        <w:trPr>
          <w:trHeight w:val="377"/>
          <w:jc w:val="center"/>
        </w:trPr>
        <w:tc>
          <w:tcPr>
            <w:tcW w:w="1009" w:type="dxa"/>
            <w:shd w:val="clear" w:color="auto" w:fill="auto"/>
          </w:tcPr>
          <w:p w14:paraId="5D30C5B0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b/>
                <w:sz w:val="20"/>
                <w:szCs w:val="20"/>
              </w:rPr>
            </w:pPr>
            <w:proofErr w:type="spellStart"/>
            <w:r w:rsidRPr="00BF23AB">
              <w:rPr>
                <w:b/>
                <w:sz w:val="20"/>
                <w:szCs w:val="20"/>
              </w:rPr>
              <w:t>Target</w:t>
            </w:r>
            <w:proofErr w:type="spellEnd"/>
          </w:p>
        </w:tc>
        <w:tc>
          <w:tcPr>
            <w:tcW w:w="887" w:type="dxa"/>
            <w:shd w:val="clear" w:color="auto" w:fill="auto"/>
          </w:tcPr>
          <w:p w14:paraId="331CD412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b/>
                <w:sz w:val="20"/>
                <w:szCs w:val="20"/>
              </w:rPr>
            </w:pPr>
            <w:proofErr w:type="spellStart"/>
            <w:r w:rsidRPr="00BF23AB">
              <w:rPr>
                <w:b/>
                <w:sz w:val="20"/>
                <w:szCs w:val="20"/>
              </w:rPr>
              <w:t>Binding</w:t>
            </w:r>
            <w:proofErr w:type="spellEnd"/>
            <w:r w:rsidRPr="00BF23A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F23AB">
              <w:rPr>
                <w:b/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718" w:type="dxa"/>
            <w:shd w:val="clear" w:color="auto" w:fill="auto"/>
          </w:tcPr>
          <w:p w14:paraId="740075ED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b/>
                <w:sz w:val="20"/>
                <w:szCs w:val="20"/>
              </w:rPr>
            </w:pPr>
            <w:proofErr w:type="spellStart"/>
            <w:r w:rsidRPr="00BF23AB">
              <w:rPr>
                <w:b/>
                <w:sz w:val="20"/>
                <w:szCs w:val="20"/>
              </w:rPr>
              <w:t>Score</w:t>
            </w:r>
            <w:proofErr w:type="spellEnd"/>
          </w:p>
        </w:tc>
        <w:tc>
          <w:tcPr>
            <w:tcW w:w="2064" w:type="dxa"/>
            <w:shd w:val="clear" w:color="auto" w:fill="auto"/>
          </w:tcPr>
          <w:p w14:paraId="50B8F890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b/>
                <w:sz w:val="20"/>
                <w:szCs w:val="20"/>
              </w:rPr>
            </w:pPr>
            <w:proofErr w:type="spellStart"/>
            <w:r w:rsidRPr="00BF23AB">
              <w:rPr>
                <w:b/>
                <w:sz w:val="20"/>
                <w:szCs w:val="20"/>
              </w:rPr>
              <w:t>Position</w:t>
            </w:r>
            <w:proofErr w:type="spellEnd"/>
            <w:r w:rsidRPr="00BF23AB">
              <w:rPr>
                <w:b/>
                <w:sz w:val="20"/>
                <w:szCs w:val="20"/>
              </w:rPr>
              <w:t xml:space="preserve"> on </w:t>
            </w:r>
            <w:proofErr w:type="spellStart"/>
            <w:r w:rsidRPr="00BF23AB">
              <w:rPr>
                <w:b/>
                <w:sz w:val="20"/>
                <w:szCs w:val="20"/>
              </w:rPr>
              <w:t>chromosome</w:t>
            </w:r>
            <w:proofErr w:type="spellEnd"/>
          </w:p>
        </w:tc>
        <w:tc>
          <w:tcPr>
            <w:tcW w:w="1702" w:type="dxa"/>
            <w:shd w:val="clear" w:color="auto" w:fill="auto"/>
          </w:tcPr>
          <w:p w14:paraId="632482B4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b/>
                <w:sz w:val="20"/>
                <w:szCs w:val="20"/>
              </w:rPr>
            </w:pPr>
            <w:proofErr w:type="spellStart"/>
            <w:r w:rsidRPr="00BF23AB">
              <w:rPr>
                <w:b/>
                <w:sz w:val="20"/>
                <w:szCs w:val="20"/>
              </w:rPr>
              <w:t>Conserved</w:t>
            </w:r>
            <w:proofErr w:type="spellEnd"/>
            <w:r w:rsidRPr="00BF23A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F23AB">
              <w:rPr>
                <w:b/>
                <w:sz w:val="20"/>
                <w:szCs w:val="20"/>
              </w:rPr>
              <w:t>Species</w:t>
            </w:r>
            <w:proofErr w:type="spellEnd"/>
          </w:p>
        </w:tc>
        <w:tc>
          <w:tcPr>
            <w:tcW w:w="5710" w:type="dxa"/>
            <w:shd w:val="clear" w:color="auto" w:fill="auto"/>
          </w:tcPr>
          <w:p w14:paraId="0AB71DCB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b/>
                <w:sz w:val="20"/>
                <w:szCs w:val="20"/>
              </w:rPr>
            </w:pPr>
            <w:proofErr w:type="spellStart"/>
            <w:r w:rsidRPr="00BF23AB">
              <w:rPr>
                <w:b/>
                <w:sz w:val="20"/>
                <w:szCs w:val="20"/>
              </w:rPr>
              <w:t>Binding</w:t>
            </w:r>
            <w:proofErr w:type="spellEnd"/>
            <w:r w:rsidRPr="00BF23A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F23AB">
              <w:rPr>
                <w:b/>
                <w:sz w:val="20"/>
                <w:szCs w:val="20"/>
              </w:rPr>
              <w:t>Area</w:t>
            </w:r>
            <w:proofErr w:type="spellEnd"/>
          </w:p>
        </w:tc>
      </w:tr>
      <w:tr w:rsidR="00630D3E" w:rsidRPr="00BF23AB" w14:paraId="2D9087CF" w14:textId="77777777" w:rsidTr="005B6608">
        <w:trPr>
          <w:trHeight w:val="377"/>
          <w:jc w:val="center"/>
        </w:trPr>
        <w:tc>
          <w:tcPr>
            <w:tcW w:w="1009" w:type="dxa"/>
            <w:shd w:val="clear" w:color="auto" w:fill="auto"/>
          </w:tcPr>
          <w:p w14:paraId="1D20E909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 w:rsidRPr="00BF23AB">
              <w:rPr>
                <w:rFonts w:ascii="Times New Roman" w:hAnsi="Times New Roman"/>
                <w:b/>
                <w:sz w:val="18"/>
                <w:szCs w:val="18"/>
              </w:rPr>
              <w:t>STMN2</w:t>
            </w:r>
          </w:p>
        </w:tc>
        <w:tc>
          <w:tcPr>
            <w:tcW w:w="887" w:type="dxa"/>
            <w:shd w:val="clear" w:color="auto" w:fill="auto"/>
          </w:tcPr>
          <w:p w14:paraId="1298D291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sz w:val="20"/>
                <w:szCs w:val="20"/>
              </w:rPr>
              <w:t>8mer</w:t>
            </w:r>
          </w:p>
        </w:tc>
        <w:tc>
          <w:tcPr>
            <w:tcW w:w="718" w:type="dxa"/>
            <w:shd w:val="clear" w:color="auto" w:fill="auto"/>
          </w:tcPr>
          <w:p w14:paraId="0BD2C56B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sz w:val="20"/>
                <w:szCs w:val="20"/>
              </w:rPr>
              <w:t>0.039</w:t>
            </w:r>
          </w:p>
        </w:tc>
        <w:tc>
          <w:tcPr>
            <w:tcW w:w="2064" w:type="dxa"/>
            <w:shd w:val="clear" w:color="auto" w:fill="auto"/>
          </w:tcPr>
          <w:p w14:paraId="2FEC4AF3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F23AB">
              <w:rPr>
                <w:rFonts w:ascii="Times New Roman" w:eastAsia="Times New Roman" w:hAnsi="Times New Roman"/>
                <w:sz w:val="20"/>
                <w:szCs w:val="20"/>
              </w:rPr>
              <w:t>8:80577484-80577512</w:t>
            </w:r>
          </w:p>
        </w:tc>
        <w:tc>
          <w:tcPr>
            <w:tcW w:w="1702" w:type="dxa"/>
            <w:shd w:val="clear" w:color="auto" w:fill="auto"/>
          </w:tcPr>
          <w:p w14:paraId="17042525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BF23AB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panTro2,rheMac2</w:t>
            </w:r>
          </w:p>
          <w:p w14:paraId="1511C041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BF23AB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rn4,mm9,oryCun2</w:t>
            </w:r>
          </w:p>
          <w:p w14:paraId="65093FD9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BF23AB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bosTau4,canFam2</w:t>
            </w:r>
          </w:p>
          <w:p w14:paraId="2EE3578D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sz w:val="20"/>
                <w:szCs w:val="20"/>
              </w:rPr>
            </w:pPr>
            <w:r w:rsidRPr="00BF23AB">
              <w:rPr>
                <w:rFonts w:ascii="Times New Roman" w:eastAsia="Times New Roman" w:hAnsi="Times New Roman"/>
                <w:sz w:val="20"/>
                <w:szCs w:val="20"/>
              </w:rPr>
              <w:t>dasNov2,loxAfr3</w:t>
            </w:r>
          </w:p>
        </w:tc>
        <w:tc>
          <w:tcPr>
            <w:tcW w:w="5710" w:type="dxa"/>
            <w:shd w:val="clear" w:color="auto" w:fill="auto"/>
          </w:tcPr>
          <w:tbl>
            <w:tblPr>
              <w:tblpPr w:leftFromText="45" w:rightFromText="45" w:vertAnchor="text"/>
              <w:tblW w:w="5474" w:type="dxa"/>
              <w:tblCellSpacing w:w="1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89"/>
              <w:gridCol w:w="254"/>
              <w:gridCol w:w="3362"/>
              <w:gridCol w:w="254"/>
              <w:gridCol w:w="50"/>
              <w:gridCol w:w="50"/>
              <w:gridCol w:w="50"/>
              <w:gridCol w:w="65"/>
            </w:tblGrid>
            <w:tr w:rsidR="00630D3E" w:rsidRPr="00BF23AB" w14:paraId="482CC07B" w14:textId="77777777" w:rsidTr="005B6608">
              <w:trPr>
                <w:trHeight w:val="238"/>
                <w:tblCellSpacing w:w="15" w:type="dxa"/>
              </w:trPr>
              <w:tc>
                <w:tcPr>
                  <w:tcW w:w="135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2A28F64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(</w:t>
                  </w:r>
                  <w:proofErr w:type="spellStart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Transcript</w:t>
                  </w:r>
                  <w:proofErr w:type="spellEnd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22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163E0FF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5'</w:t>
                  </w:r>
                </w:p>
              </w:tc>
              <w:tc>
                <w:tcPr>
                  <w:tcW w:w="336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FBB5F2B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AAAGAAAAAUGAG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C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________</w:t>
                  </w:r>
                </w:p>
              </w:tc>
              <w:tc>
                <w:tcPr>
                  <w:tcW w:w="22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23EC7DF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3'</w:t>
                  </w:r>
                </w:p>
              </w:tc>
              <w:tc>
                <w:tcPr>
                  <w:tcW w:w="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8661EC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7675F24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3B9E20F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224E91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</w:tr>
            <w:tr w:rsidR="00630D3E" w:rsidRPr="00BF23AB" w14:paraId="5D4C206C" w14:textId="77777777" w:rsidTr="005B6608">
              <w:trPr>
                <w:trHeight w:val="238"/>
                <w:tblCellSpacing w:w="15" w:type="dxa"/>
              </w:trPr>
              <w:tc>
                <w:tcPr>
                  <w:tcW w:w="135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7E1042C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22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E6A15DB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36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6D52E6E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UUCCA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_____________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GU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AGUAGACA</w:t>
                  </w:r>
                </w:p>
              </w:tc>
              <w:tc>
                <w:tcPr>
                  <w:tcW w:w="22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B62EA76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C962B1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4DC187D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A43460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7A0CDB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</w:tr>
            <w:tr w:rsidR="00630D3E" w:rsidRPr="00BF23AB" w14:paraId="2B8FB24F" w14:textId="77777777" w:rsidTr="005B6608">
              <w:trPr>
                <w:trHeight w:val="238"/>
                <w:tblCellSpacing w:w="15" w:type="dxa"/>
              </w:trPr>
              <w:tc>
                <w:tcPr>
                  <w:tcW w:w="135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C84BA88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AF4D172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36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D13B451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.||||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_____________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||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||||||||</w:t>
                  </w:r>
                </w:p>
              </w:tc>
              <w:tc>
                <w:tcPr>
                  <w:tcW w:w="22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7F96037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ED012F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5354CC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E8DF29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C62BEA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</w:tr>
            <w:tr w:rsidR="00630D3E" w:rsidRPr="00BF23AB" w14:paraId="08554196" w14:textId="77777777" w:rsidTr="005B6608">
              <w:trPr>
                <w:trHeight w:val="251"/>
                <w:tblCellSpacing w:w="15" w:type="dxa"/>
              </w:trPr>
              <w:tc>
                <w:tcPr>
                  <w:tcW w:w="135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2B855BE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4BE3A15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36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0C70C3A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GAGGU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_____________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CA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UCAUCUGU</w:t>
                  </w:r>
                </w:p>
              </w:tc>
              <w:tc>
                <w:tcPr>
                  <w:tcW w:w="22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F2CC351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4DE7C0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C0705C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A381CB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6B712B4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</w:tr>
            <w:tr w:rsidR="00630D3E" w:rsidRPr="00BF23AB" w14:paraId="501F270F" w14:textId="77777777" w:rsidTr="005B6608">
              <w:trPr>
                <w:trHeight w:val="238"/>
                <w:tblCellSpacing w:w="15" w:type="dxa"/>
              </w:trPr>
              <w:tc>
                <w:tcPr>
                  <w:tcW w:w="135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9C1C1D4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(</w:t>
                  </w:r>
                  <w:proofErr w:type="spellStart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miRNA</w:t>
                  </w:r>
                  <w:proofErr w:type="spellEnd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22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935AD8C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3'</w:t>
                  </w:r>
                </w:p>
              </w:tc>
              <w:tc>
                <w:tcPr>
                  <w:tcW w:w="336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B4F8AEF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A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_____________________________</w:t>
                  </w:r>
                </w:p>
              </w:tc>
              <w:tc>
                <w:tcPr>
                  <w:tcW w:w="22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591B9B6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5'</w:t>
                  </w:r>
                </w:p>
              </w:tc>
              <w:tc>
                <w:tcPr>
                  <w:tcW w:w="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8E2826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2A71A03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9DC79F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FFF322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</w:tr>
          </w:tbl>
          <w:p w14:paraId="562A3DC5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</w:pPr>
          </w:p>
        </w:tc>
      </w:tr>
      <w:tr w:rsidR="00630D3E" w:rsidRPr="00BF23AB" w14:paraId="6244EDA0" w14:textId="77777777" w:rsidTr="005B6608">
        <w:trPr>
          <w:trHeight w:val="356"/>
          <w:jc w:val="center"/>
        </w:trPr>
        <w:tc>
          <w:tcPr>
            <w:tcW w:w="1009" w:type="dxa"/>
            <w:shd w:val="clear" w:color="auto" w:fill="auto"/>
          </w:tcPr>
          <w:p w14:paraId="1CB6D07D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 w:rsidRPr="00BF23AB">
              <w:rPr>
                <w:rFonts w:ascii="Times New Roman" w:hAnsi="Times New Roman"/>
                <w:b/>
                <w:sz w:val="18"/>
                <w:szCs w:val="18"/>
              </w:rPr>
              <w:t>TFCP2L1</w:t>
            </w:r>
          </w:p>
        </w:tc>
        <w:tc>
          <w:tcPr>
            <w:tcW w:w="887" w:type="dxa"/>
            <w:shd w:val="clear" w:color="auto" w:fill="auto"/>
          </w:tcPr>
          <w:p w14:paraId="2C691F68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sz w:val="20"/>
                <w:szCs w:val="20"/>
              </w:rPr>
              <w:t>7mer</w:t>
            </w:r>
          </w:p>
        </w:tc>
        <w:tc>
          <w:tcPr>
            <w:tcW w:w="718" w:type="dxa"/>
            <w:shd w:val="clear" w:color="auto" w:fill="auto"/>
          </w:tcPr>
          <w:p w14:paraId="57E6A402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sz w:val="20"/>
                <w:szCs w:val="20"/>
              </w:rPr>
              <w:t>0.01</w:t>
            </w:r>
          </w:p>
        </w:tc>
        <w:tc>
          <w:tcPr>
            <w:tcW w:w="2064" w:type="dxa"/>
            <w:shd w:val="clear" w:color="auto" w:fill="auto"/>
          </w:tcPr>
          <w:p w14:paraId="462EC8A7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F23AB">
              <w:rPr>
                <w:rFonts w:ascii="Times New Roman" w:eastAsia="Times New Roman" w:hAnsi="Times New Roman"/>
                <w:sz w:val="20"/>
                <w:szCs w:val="20"/>
              </w:rPr>
              <w:t>2:121981854-121981879</w:t>
            </w:r>
          </w:p>
        </w:tc>
        <w:tc>
          <w:tcPr>
            <w:tcW w:w="1702" w:type="dxa"/>
            <w:shd w:val="clear" w:color="auto" w:fill="auto"/>
          </w:tcPr>
          <w:p w14:paraId="0BD4860A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F23AB">
              <w:rPr>
                <w:rFonts w:ascii="Times New Roman" w:eastAsia="Times New Roman" w:hAnsi="Times New Roman"/>
                <w:sz w:val="20"/>
                <w:szCs w:val="20"/>
              </w:rPr>
              <w:t>panTro2</w:t>
            </w:r>
          </w:p>
          <w:p w14:paraId="7326D92A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F23AB">
              <w:rPr>
                <w:rFonts w:ascii="Times New Roman" w:eastAsia="Times New Roman" w:hAnsi="Times New Roman"/>
                <w:sz w:val="20"/>
                <w:szCs w:val="20"/>
              </w:rPr>
              <w:t>monDom5</w:t>
            </w:r>
          </w:p>
        </w:tc>
        <w:tc>
          <w:tcPr>
            <w:tcW w:w="5710" w:type="dxa"/>
            <w:shd w:val="clear" w:color="auto" w:fill="auto"/>
          </w:tcPr>
          <w:tbl>
            <w:tblPr>
              <w:tblpPr w:leftFromText="45" w:rightFromText="45" w:vertAnchor="text"/>
              <w:tblW w:w="5128" w:type="dxa"/>
              <w:tblCellSpacing w:w="1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72"/>
              <w:gridCol w:w="252"/>
              <w:gridCol w:w="3237"/>
              <w:gridCol w:w="267"/>
            </w:tblGrid>
            <w:tr w:rsidR="00630D3E" w:rsidRPr="00BF23AB" w14:paraId="285B37EC" w14:textId="77777777" w:rsidTr="005B6608">
              <w:trPr>
                <w:trHeight w:val="238"/>
                <w:tblCellSpacing w:w="15" w:type="dxa"/>
              </w:trPr>
              <w:tc>
                <w:tcPr>
                  <w:tcW w:w="132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4660E8E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(</w:t>
                  </w:r>
                  <w:proofErr w:type="spellStart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Transcript</w:t>
                  </w:r>
                  <w:proofErr w:type="spellEnd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A491F73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5'</w:t>
                  </w:r>
                </w:p>
              </w:tc>
              <w:tc>
                <w:tcPr>
                  <w:tcW w:w="32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2484BA7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  <w:lang w:val="fr-FR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AGC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U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___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GA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___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CC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___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GAU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_______</w:t>
                  </w: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A8B2D71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3'</w:t>
                  </w:r>
                </w:p>
              </w:tc>
            </w:tr>
            <w:tr w:rsidR="00630D3E" w:rsidRPr="00D32EB4" w14:paraId="39069B94" w14:textId="77777777" w:rsidTr="005B6608">
              <w:trPr>
                <w:trHeight w:val="238"/>
                <w:tblCellSpacing w:w="15" w:type="dxa"/>
              </w:trPr>
              <w:tc>
                <w:tcPr>
                  <w:tcW w:w="132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E7D137A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F6118BF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2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AFF20AB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  <w:lang w:val="en-US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  <w:lang w:val="en-US"/>
                    </w:rPr>
                    <w:t>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  <w:lang w:val="en-US"/>
                    </w:rPr>
                    <w:t>CC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  <w:lang w:val="en-US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  <w:lang w:val="en-US"/>
                    </w:rPr>
                    <w:t>GUG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  <w:lang w:val="en-US"/>
                    </w:rPr>
                    <w:t>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  <w:lang w:val="en-US"/>
                    </w:rPr>
                    <w:t>UCC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  <w:lang w:val="en-US"/>
                    </w:rPr>
                    <w:t>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  <w:lang w:val="en-US"/>
                    </w:rPr>
                    <w:t>GUG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  <w:lang w:val="en-US"/>
                    </w:rPr>
                    <w:t>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  <w:lang w:val="en-US"/>
                    </w:rPr>
                    <w:t>GUAGACA</w:t>
                  </w: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8950C52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630D3E" w:rsidRPr="00BF23AB" w14:paraId="0B8AB508" w14:textId="77777777" w:rsidTr="005B6608">
              <w:trPr>
                <w:trHeight w:val="238"/>
                <w:tblCellSpacing w:w="15" w:type="dxa"/>
              </w:trPr>
              <w:tc>
                <w:tcPr>
                  <w:tcW w:w="132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D8B44EC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2DFE880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2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2E75D61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||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|||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|||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||.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|||||||</w:t>
                  </w: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0F614D9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</w:tr>
            <w:tr w:rsidR="00630D3E" w:rsidRPr="00D32EB4" w14:paraId="62F0E651" w14:textId="77777777" w:rsidTr="005B6608">
              <w:trPr>
                <w:trHeight w:val="251"/>
                <w:tblCellSpacing w:w="15" w:type="dxa"/>
              </w:trPr>
              <w:tc>
                <w:tcPr>
                  <w:tcW w:w="132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34FB278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37E9923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2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AC58AA4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  <w:lang w:val="fr-FR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GG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CAC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AGG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CAU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CAUCUGU</w:t>
                  </w: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7646E85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  <w:lang w:val="fr-FR"/>
                    </w:rPr>
                  </w:pPr>
                </w:p>
              </w:tc>
            </w:tr>
            <w:tr w:rsidR="00630D3E" w:rsidRPr="00BF23AB" w14:paraId="45CE4D42" w14:textId="77777777" w:rsidTr="005B6608">
              <w:trPr>
                <w:trHeight w:val="238"/>
                <w:tblCellSpacing w:w="15" w:type="dxa"/>
              </w:trPr>
              <w:tc>
                <w:tcPr>
                  <w:tcW w:w="132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EC090F5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(</w:t>
                  </w:r>
                  <w:proofErr w:type="spellStart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miRNA</w:t>
                  </w:r>
                  <w:proofErr w:type="spellEnd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C85F78C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3'</w:t>
                  </w:r>
                </w:p>
              </w:tc>
              <w:tc>
                <w:tcPr>
                  <w:tcW w:w="32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A7688F4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U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AG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U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______________</w:t>
                  </w: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070E357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5'</w:t>
                  </w:r>
                </w:p>
              </w:tc>
            </w:tr>
          </w:tbl>
          <w:p w14:paraId="1676AFDA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</w:pPr>
          </w:p>
        </w:tc>
      </w:tr>
      <w:tr w:rsidR="00630D3E" w:rsidRPr="00BF23AB" w14:paraId="16FD658C" w14:textId="77777777" w:rsidTr="005B6608">
        <w:trPr>
          <w:trHeight w:val="377"/>
          <w:jc w:val="center"/>
        </w:trPr>
        <w:tc>
          <w:tcPr>
            <w:tcW w:w="1009" w:type="dxa"/>
            <w:shd w:val="clear" w:color="auto" w:fill="auto"/>
          </w:tcPr>
          <w:p w14:paraId="095CEC25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</w:pPr>
          </w:p>
        </w:tc>
        <w:tc>
          <w:tcPr>
            <w:tcW w:w="887" w:type="dxa"/>
            <w:shd w:val="clear" w:color="auto" w:fill="auto"/>
          </w:tcPr>
          <w:p w14:paraId="4CDBF2D3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sz w:val="20"/>
                <w:szCs w:val="20"/>
              </w:rPr>
              <w:t>9mer</w:t>
            </w:r>
          </w:p>
        </w:tc>
        <w:tc>
          <w:tcPr>
            <w:tcW w:w="718" w:type="dxa"/>
            <w:shd w:val="clear" w:color="auto" w:fill="auto"/>
          </w:tcPr>
          <w:p w14:paraId="2CFF6903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sz w:val="20"/>
                <w:szCs w:val="20"/>
              </w:rPr>
              <w:t>0.02</w:t>
            </w:r>
          </w:p>
        </w:tc>
        <w:tc>
          <w:tcPr>
            <w:tcW w:w="2064" w:type="dxa"/>
            <w:shd w:val="clear" w:color="auto" w:fill="auto"/>
          </w:tcPr>
          <w:p w14:paraId="5D6C6231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F23AB">
              <w:rPr>
                <w:rFonts w:ascii="Times New Roman" w:eastAsia="Times New Roman" w:hAnsi="Times New Roman"/>
                <w:sz w:val="20"/>
                <w:szCs w:val="20"/>
              </w:rPr>
              <w:t>2:121975850-121975867</w:t>
            </w:r>
          </w:p>
        </w:tc>
        <w:tc>
          <w:tcPr>
            <w:tcW w:w="1702" w:type="dxa"/>
            <w:shd w:val="clear" w:color="auto" w:fill="auto"/>
          </w:tcPr>
          <w:p w14:paraId="21FFE44B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F23AB">
              <w:rPr>
                <w:rFonts w:ascii="Times New Roman" w:eastAsia="Times New Roman" w:hAnsi="Times New Roman"/>
                <w:sz w:val="20"/>
                <w:szCs w:val="20"/>
              </w:rPr>
              <w:t>panTro2,rheMac2</w:t>
            </w:r>
          </w:p>
        </w:tc>
        <w:tc>
          <w:tcPr>
            <w:tcW w:w="5710" w:type="dxa"/>
            <w:shd w:val="clear" w:color="auto" w:fill="auto"/>
          </w:tcPr>
          <w:tbl>
            <w:tblPr>
              <w:tblpPr w:leftFromText="45" w:rightFromText="45" w:vertAnchor="text"/>
              <w:tblW w:w="0" w:type="auto"/>
              <w:tblCellSpacing w:w="1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98"/>
              <w:gridCol w:w="223"/>
              <w:gridCol w:w="2815"/>
              <w:gridCol w:w="238"/>
            </w:tblGrid>
            <w:tr w:rsidR="00630D3E" w:rsidRPr="00BF23AB" w14:paraId="2628BBD6" w14:textId="77777777" w:rsidTr="005B6608">
              <w:trPr>
                <w:tblCellSpacing w:w="15" w:type="dxa"/>
              </w:trPr>
              <w:tc>
                <w:tcPr>
                  <w:tcW w:w="10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0E5D9B3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(</w:t>
                  </w:r>
                  <w:proofErr w:type="spellStart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Transcript</w:t>
                  </w:r>
                  <w:proofErr w:type="spellEnd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CDD9AAB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5'</w:t>
                  </w:r>
                </w:p>
              </w:tc>
              <w:tc>
                <w:tcPr>
                  <w:tcW w:w="27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C8368AA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AAAAAAAAAAU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AUUUU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_________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85313BA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3'</w:t>
                  </w:r>
                </w:p>
              </w:tc>
            </w:tr>
            <w:tr w:rsidR="00630D3E" w:rsidRPr="00BF23AB" w14:paraId="3FF81157" w14:textId="77777777" w:rsidTr="005B6608">
              <w:trPr>
                <w:tblCellSpacing w:w="15" w:type="dxa"/>
              </w:trPr>
              <w:tc>
                <w:tcPr>
                  <w:tcW w:w="115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3BABE90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E2D482C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A3679C2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UCUU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UAGUAGACA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6E9BCAD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</w:tr>
            <w:tr w:rsidR="00630D3E" w:rsidRPr="00BF23AB" w14:paraId="102DCDA1" w14:textId="77777777" w:rsidTr="005B6608">
              <w:trPr>
                <w:tblCellSpacing w:w="15" w:type="dxa"/>
              </w:trPr>
              <w:tc>
                <w:tcPr>
                  <w:tcW w:w="115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ABDFDF0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5C3B707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0517563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|||.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|||||||||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0113BBE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</w:tr>
            <w:tr w:rsidR="00630D3E" w:rsidRPr="00BF23AB" w14:paraId="3A03C2EA" w14:textId="77777777" w:rsidTr="005B6608">
              <w:trPr>
                <w:tblCellSpacing w:w="15" w:type="dxa"/>
              </w:trPr>
              <w:tc>
                <w:tcPr>
                  <w:tcW w:w="115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83658A7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7F3DD3A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17ADCC1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AGAG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AUCAUCUGU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173940F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</w:tr>
            <w:tr w:rsidR="00630D3E" w:rsidRPr="00BF23AB" w14:paraId="0F222B73" w14:textId="77777777" w:rsidTr="005B6608">
              <w:trPr>
                <w:tblCellSpacing w:w="15" w:type="dxa"/>
              </w:trPr>
              <w:tc>
                <w:tcPr>
                  <w:tcW w:w="115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D595F14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(</w:t>
                  </w:r>
                  <w:proofErr w:type="spellStart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miRNA</w:t>
                  </w:r>
                  <w:proofErr w:type="spellEnd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8A15477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3'</w:t>
                  </w:r>
                </w:p>
              </w:tc>
              <w:tc>
                <w:tcPr>
                  <w:tcW w:w="27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03216AC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__________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C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GUC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___________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C9C9C3A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5'</w:t>
                  </w:r>
                </w:p>
              </w:tc>
            </w:tr>
          </w:tbl>
          <w:p w14:paraId="2CE98E1B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</w:pPr>
          </w:p>
        </w:tc>
      </w:tr>
      <w:tr w:rsidR="00630D3E" w:rsidRPr="00BF23AB" w14:paraId="02C5A937" w14:textId="77777777" w:rsidTr="005B6608">
        <w:trPr>
          <w:trHeight w:val="356"/>
          <w:jc w:val="center"/>
        </w:trPr>
        <w:tc>
          <w:tcPr>
            <w:tcW w:w="1009" w:type="dxa"/>
            <w:shd w:val="clear" w:color="auto" w:fill="auto"/>
          </w:tcPr>
          <w:p w14:paraId="122D6721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 w:rsidRPr="00BF23AB">
              <w:rPr>
                <w:rFonts w:ascii="Times New Roman" w:hAnsi="Times New Roman"/>
                <w:b/>
                <w:sz w:val="18"/>
                <w:szCs w:val="18"/>
              </w:rPr>
              <w:t>RAB3B</w:t>
            </w:r>
          </w:p>
        </w:tc>
        <w:tc>
          <w:tcPr>
            <w:tcW w:w="887" w:type="dxa"/>
            <w:shd w:val="clear" w:color="auto" w:fill="auto"/>
          </w:tcPr>
          <w:p w14:paraId="72DA2A76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sz w:val="20"/>
                <w:szCs w:val="20"/>
              </w:rPr>
              <w:t>7mer</w:t>
            </w:r>
          </w:p>
        </w:tc>
        <w:tc>
          <w:tcPr>
            <w:tcW w:w="718" w:type="dxa"/>
            <w:shd w:val="clear" w:color="auto" w:fill="auto"/>
          </w:tcPr>
          <w:p w14:paraId="369BEA07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sz w:val="20"/>
                <w:szCs w:val="20"/>
              </w:rPr>
              <w:t>0.006</w:t>
            </w:r>
          </w:p>
        </w:tc>
        <w:tc>
          <w:tcPr>
            <w:tcW w:w="2064" w:type="dxa"/>
            <w:shd w:val="clear" w:color="auto" w:fill="auto"/>
          </w:tcPr>
          <w:p w14:paraId="166DDD72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F23AB">
              <w:rPr>
                <w:rFonts w:ascii="Times New Roman" w:eastAsia="Times New Roman" w:hAnsi="Times New Roman"/>
                <w:sz w:val="20"/>
                <w:szCs w:val="20"/>
              </w:rPr>
              <w:t>1:52376808-52376829</w:t>
            </w:r>
          </w:p>
        </w:tc>
        <w:tc>
          <w:tcPr>
            <w:tcW w:w="1702" w:type="dxa"/>
            <w:shd w:val="clear" w:color="auto" w:fill="auto"/>
          </w:tcPr>
          <w:p w14:paraId="0FD51C29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F23AB">
              <w:rPr>
                <w:rFonts w:ascii="Times New Roman" w:eastAsia="Times New Roman" w:hAnsi="Times New Roman"/>
                <w:sz w:val="20"/>
                <w:szCs w:val="20"/>
              </w:rPr>
              <w:t>panTro2</w:t>
            </w:r>
          </w:p>
        </w:tc>
        <w:tc>
          <w:tcPr>
            <w:tcW w:w="5710" w:type="dxa"/>
            <w:shd w:val="clear" w:color="auto" w:fill="auto"/>
          </w:tcPr>
          <w:tbl>
            <w:tblPr>
              <w:tblpPr w:leftFromText="45" w:rightFromText="45" w:vertAnchor="text"/>
              <w:tblW w:w="0" w:type="auto"/>
              <w:tblCellSpacing w:w="1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98"/>
              <w:gridCol w:w="223"/>
              <w:gridCol w:w="2911"/>
              <w:gridCol w:w="238"/>
            </w:tblGrid>
            <w:tr w:rsidR="00630D3E" w:rsidRPr="00BF23AB" w14:paraId="26FF970C" w14:textId="77777777" w:rsidTr="005B6608">
              <w:trPr>
                <w:tblCellSpacing w:w="15" w:type="dxa"/>
              </w:trPr>
              <w:tc>
                <w:tcPr>
                  <w:tcW w:w="10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DA5F7C7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(</w:t>
                  </w:r>
                  <w:proofErr w:type="spellStart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Transcript</w:t>
                  </w:r>
                  <w:proofErr w:type="spellEnd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31F97E9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5'</w:t>
                  </w:r>
                </w:p>
              </w:tc>
              <w:tc>
                <w:tcPr>
                  <w:tcW w:w="288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E13A0FB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UGGCUUC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A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CA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________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213A721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3'</w:t>
                  </w:r>
                </w:p>
              </w:tc>
            </w:tr>
            <w:tr w:rsidR="00630D3E" w:rsidRPr="00BF23AB" w14:paraId="46FD090A" w14:textId="77777777" w:rsidTr="005B6608">
              <w:trPr>
                <w:tblCellSpacing w:w="15" w:type="dxa"/>
              </w:trPr>
              <w:tc>
                <w:tcPr>
                  <w:tcW w:w="115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6527D14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5953A51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8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8EAE4EF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CCAG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GU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UCCAG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GGUAGACA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65D5E73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</w:tr>
            <w:tr w:rsidR="00630D3E" w:rsidRPr="00BF23AB" w14:paraId="27E29837" w14:textId="77777777" w:rsidTr="005B6608">
              <w:trPr>
                <w:tblCellSpacing w:w="15" w:type="dxa"/>
              </w:trPr>
              <w:tc>
                <w:tcPr>
                  <w:tcW w:w="115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450A55D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4E4CDBB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8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8B55CF7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||||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||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|||||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.|||||||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0BC6E5D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</w:tr>
            <w:tr w:rsidR="00630D3E" w:rsidRPr="00BF23AB" w14:paraId="6BA3636A" w14:textId="77777777" w:rsidTr="005B6608">
              <w:trPr>
                <w:tblCellSpacing w:w="15" w:type="dxa"/>
              </w:trPr>
              <w:tc>
                <w:tcPr>
                  <w:tcW w:w="115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AF632D3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2088F03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8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D632F11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GGUC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CA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AGGUC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UCAUCUGU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1119C3C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</w:tr>
            <w:tr w:rsidR="00630D3E" w:rsidRPr="00BF23AB" w14:paraId="46B48F07" w14:textId="77777777" w:rsidTr="005B6608">
              <w:trPr>
                <w:tblCellSpacing w:w="15" w:type="dxa"/>
              </w:trPr>
              <w:tc>
                <w:tcPr>
                  <w:tcW w:w="115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629CD7E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(</w:t>
                  </w:r>
                  <w:proofErr w:type="spellStart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miRNA</w:t>
                  </w:r>
                  <w:proofErr w:type="spellEnd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CBD61DF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3'</w:t>
                  </w:r>
                </w:p>
              </w:tc>
              <w:tc>
                <w:tcPr>
                  <w:tcW w:w="288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8606EAB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___________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A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G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A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_________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6827AFA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5'</w:t>
                  </w:r>
                </w:p>
              </w:tc>
            </w:tr>
          </w:tbl>
          <w:p w14:paraId="17DFE0F4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</w:pPr>
          </w:p>
        </w:tc>
      </w:tr>
      <w:tr w:rsidR="00630D3E" w:rsidRPr="00BF23AB" w14:paraId="553D8818" w14:textId="77777777" w:rsidTr="005B6608">
        <w:trPr>
          <w:trHeight w:val="377"/>
          <w:jc w:val="center"/>
        </w:trPr>
        <w:tc>
          <w:tcPr>
            <w:tcW w:w="1009" w:type="dxa"/>
            <w:shd w:val="clear" w:color="auto" w:fill="auto"/>
          </w:tcPr>
          <w:p w14:paraId="73F95BC6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</w:pPr>
          </w:p>
        </w:tc>
        <w:tc>
          <w:tcPr>
            <w:tcW w:w="887" w:type="dxa"/>
            <w:shd w:val="clear" w:color="auto" w:fill="auto"/>
          </w:tcPr>
          <w:p w14:paraId="4042AEFF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sz w:val="20"/>
                <w:szCs w:val="20"/>
              </w:rPr>
              <w:t>7mer</w:t>
            </w:r>
          </w:p>
        </w:tc>
        <w:tc>
          <w:tcPr>
            <w:tcW w:w="718" w:type="dxa"/>
            <w:shd w:val="clear" w:color="auto" w:fill="auto"/>
          </w:tcPr>
          <w:p w14:paraId="594044FA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sz w:val="20"/>
                <w:szCs w:val="20"/>
              </w:rPr>
              <w:t>0.002</w:t>
            </w:r>
          </w:p>
        </w:tc>
        <w:tc>
          <w:tcPr>
            <w:tcW w:w="2064" w:type="dxa"/>
            <w:shd w:val="clear" w:color="auto" w:fill="auto"/>
          </w:tcPr>
          <w:p w14:paraId="11A30A95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F23AB">
              <w:rPr>
                <w:rFonts w:ascii="Times New Roman" w:eastAsia="Times New Roman" w:hAnsi="Times New Roman"/>
                <w:sz w:val="20"/>
                <w:szCs w:val="20"/>
              </w:rPr>
              <w:t>1:52375870-52375892</w:t>
            </w:r>
          </w:p>
        </w:tc>
        <w:tc>
          <w:tcPr>
            <w:tcW w:w="1702" w:type="dxa"/>
            <w:shd w:val="clear" w:color="auto" w:fill="auto"/>
          </w:tcPr>
          <w:p w14:paraId="36D9AEDA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F23AB">
              <w:rPr>
                <w:rFonts w:ascii="Times New Roman" w:eastAsia="Times New Roman" w:hAnsi="Times New Roman"/>
                <w:sz w:val="20"/>
                <w:szCs w:val="20"/>
              </w:rPr>
              <w:t>Not</w:t>
            </w:r>
            <w:proofErr w:type="spellEnd"/>
            <w:r w:rsidRPr="00BF23AB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F23AB">
              <w:rPr>
                <w:rFonts w:ascii="Times New Roman" w:eastAsia="Times New Roman" w:hAnsi="Times New Roman"/>
                <w:sz w:val="20"/>
                <w:szCs w:val="20"/>
              </w:rPr>
              <w:t>Conserved</w:t>
            </w:r>
            <w:proofErr w:type="spellEnd"/>
          </w:p>
        </w:tc>
        <w:tc>
          <w:tcPr>
            <w:tcW w:w="5710" w:type="dxa"/>
            <w:shd w:val="clear" w:color="auto" w:fill="auto"/>
          </w:tcPr>
          <w:tbl>
            <w:tblPr>
              <w:tblpPr w:leftFromText="45" w:rightFromText="45" w:vertAnchor="text"/>
              <w:tblW w:w="0" w:type="auto"/>
              <w:tblCellSpacing w:w="1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98"/>
              <w:gridCol w:w="223"/>
              <w:gridCol w:w="3103"/>
              <w:gridCol w:w="238"/>
            </w:tblGrid>
            <w:tr w:rsidR="00630D3E" w:rsidRPr="00BF23AB" w14:paraId="6BBC18F3" w14:textId="77777777" w:rsidTr="005B6608">
              <w:trPr>
                <w:tblCellSpacing w:w="15" w:type="dxa"/>
              </w:trPr>
              <w:tc>
                <w:tcPr>
                  <w:tcW w:w="10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815A7ED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(</w:t>
                  </w:r>
                  <w:proofErr w:type="spellStart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Transcript</w:t>
                  </w:r>
                  <w:proofErr w:type="spellEnd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1D81AEB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5'</w:t>
                  </w:r>
                </w:p>
              </w:tc>
              <w:tc>
                <w:tcPr>
                  <w:tcW w:w="307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A8D91D2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AGUAAA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U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ACCCCU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4200712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3'</w:t>
                  </w:r>
                </w:p>
              </w:tc>
            </w:tr>
            <w:tr w:rsidR="00630D3E" w:rsidRPr="00BF23AB" w14:paraId="3446A31F" w14:textId="77777777" w:rsidTr="005B6608">
              <w:trPr>
                <w:tblCellSpacing w:w="15" w:type="dxa"/>
              </w:trPr>
              <w:tc>
                <w:tcPr>
                  <w:tcW w:w="115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A161332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BEB34D0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07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955EC9F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CUA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UCU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CCA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GUAGACA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0638087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</w:tr>
            <w:tr w:rsidR="00630D3E" w:rsidRPr="00BF23AB" w14:paraId="6E2C41D2" w14:textId="77777777" w:rsidTr="005B6608">
              <w:trPr>
                <w:tblCellSpacing w:w="15" w:type="dxa"/>
              </w:trPr>
              <w:tc>
                <w:tcPr>
                  <w:tcW w:w="115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4EC9B48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40DC36A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07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F0EA46F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|.|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|||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|||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|||||||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FC6F184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</w:tr>
            <w:tr w:rsidR="00630D3E" w:rsidRPr="00BF23AB" w14:paraId="7D10BD2C" w14:textId="77777777" w:rsidTr="005B6608">
              <w:trPr>
                <w:tblCellSpacing w:w="15" w:type="dxa"/>
              </w:trPr>
              <w:tc>
                <w:tcPr>
                  <w:tcW w:w="115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2E61292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F63397D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07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CA15111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GGU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AGA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GGU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CAUCUGU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3AFDF27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</w:tr>
            <w:tr w:rsidR="00630D3E" w:rsidRPr="00BF23AB" w14:paraId="4AF3CCDC" w14:textId="77777777" w:rsidTr="005B6608">
              <w:trPr>
                <w:tblCellSpacing w:w="15" w:type="dxa"/>
              </w:trPr>
              <w:tc>
                <w:tcPr>
                  <w:tcW w:w="115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636314E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(</w:t>
                  </w:r>
                  <w:proofErr w:type="spellStart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miRNA</w:t>
                  </w:r>
                  <w:proofErr w:type="spellEnd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80E3B99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3'</w:t>
                  </w:r>
                </w:p>
              </w:tc>
              <w:tc>
                <w:tcPr>
                  <w:tcW w:w="307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5115A9E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CAC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CAU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__________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5CE0072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5'</w:t>
                  </w:r>
                </w:p>
              </w:tc>
            </w:tr>
          </w:tbl>
          <w:p w14:paraId="0606FDA6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</w:pPr>
          </w:p>
        </w:tc>
      </w:tr>
      <w:tr w:rsidR="00630D3E" w:rsidRPr="00BF23AB" w14:paraId="5C2C620A" w14:textId="77777777" w:rsidTr="005B6608">
        <w:trPr>
          <w:trHeight w:val="377"/>
          <w:jc w:val="center"/>
        </w:trPr>
        <w:tc>
          <w:tcPr>
            <w:tcW w:w="1009" w:type="dxa"/>
            <w:shd w:val="clear" w:color="auto" w:fill="auto"/>
          </w:tcPr>
          <w:p w14:paraId="349AE2CD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</w:pPr>
          </w:p>
        </w:tc>
        <w:tc>
          <w:tcPr>
            <w:tcW w:w="887" w:type="dxa"/>
            <w:shd w:val="clear" w:color="auto" w:fill="auto"/>
          </w:tcPr>
          <w:p w14:paraId="34FBA365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sz w:val="20"/>
                <w:szCs w:val="20"/>
              </w:rPr>
              <w:t>8mer</w:t>
            </w:r>
          </w:p>
        </w:tc>
        <w:tc>
          <w:tcPr>
            <w:tcW w:w="718" w:type="dxa"/>
            <w:shd w:val="clear" w:color="auto" w:fill="auto"/>
          </w:tcPr>
          <w:p w14:paraId="34B83A20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sz w:val="20"/>
                <w:szCs w:val="20"/>
              </w:rPr>
              <w:t>0.01</w:t>
            </w:r>
          </w:p>
        </w:tc>
        <w:tc>
          <w:tcPr>
            <w:tcW w:w="2064" w:type="dxa"/>
            <w:shd w:val="clear" w:color="auto" w:fill="auto"/>
          </w:tcPr>
          <w:p w14:paraId="1A9AAEB3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F23AB">
              <w:rPr>
                <w:rFonts w:ascii="Times New Roman" w:eastAsia="Times New Roman" w:hAnsi="Times New Roman"/>
                <w:sz w:val="20"/>
                <w:szCs w:val="20"/>
              </w:rPr>
              <w:t>1:52380265-52380293</w:t>
            </w:r>
          </w:p>
        </w:tc>
        <w:tc>
          <w:tcPr>
            <w:tcW w:w="1702" w:type="dxa"/>
            <w:shd w:val="clear" w:color="auto" w:fill="auto"/>
          </w:tcPr>
          <w:p w14:paraId="3B2CD109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F23AB">
              <w:rPr>
                <w:rFonts w:ascii="Times New Roman" w:eastAsia="Times New Roman" w:hAnsi="Times New Roman"/>
                <w:sz w:val="20"/>
                <w:szCs w:val="20"/>
              </w:rPr>
              <w:t>panTro2</w:t>
            </w:r>
          </w:p>
        </w:tc>
        <w:tc>
          <w:tcPr>
            <w:tcW w:w="5710" w:type="dxa"/>
            <w:shd w:val="clear" w:color="auto" w:fill="auto"/>
          </w:tcPr>
          <w:tbl>
            <w:tblPr>
              <w:tblpPr w:leftFromText="45" w:rightFromText="45" w:vertAnchor="text"/>
              <w:tblW w:w="0" w:type="auto"/>
              <w:tblCellSpacing w:w="1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98"/>
              <w:gridCol w:w="223"/>
              <w:gridCol w:w="3007"/>
              <w:gridCol w:w="238"/>
            </w:tblGrid>
            <w:tr w:rsidR="00630D3E" w:rsidRPr="00BF23AB" w14:paraId="5E56D0CB" w14:textId="77777777" w:rsidTr="005B6608">
              <w:trPr>
                <w:tblCellSpacing w:w="15" w:type="dxa"/>
              </w:trPr>
              <w:tc>
                <w:tcPr>
                  <w:tcW w:w="10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15C0F1A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(</w:t>
                  </w:r>
                  <w:proofErr w:type="spellStart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Transcript</w:t>
                  </w:r>
                  <w:proofErr w:type="spellEnd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3BC2134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5'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35289AD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CUGA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UUAUAU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A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________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0789E1E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3'</w:t>
                  </w:r>
                </w:p>
              </w:tc>
            </w:tr>
            <w:tr w:rsidR="00630D3E" w:rsidRPr="00D32EB4" w14:paraId="3178526E" w14:textId="77777777" w:rsidTr="005B6608">
              <w:trPr>
                <w:tblCellSpacing w:w="15" w:type="dxa"/>
              </w:trPr>
              <w:tc>
                <w:tcPr>
                  <w:tcW w:w="115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394EB2A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30E87EB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F811E29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  <w:lang w:val="en-US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  <w:lang w:val="en-US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  <w:lang w:val="en-US"/>
                    </w:rPr>
                    <w:t>AG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  <w:lang w:val="en-US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  <w:lang w:val="en-US"/>
                    </w:rPr>
                    <w:t>GUC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  <w:lang w:val="en-US"/>
                    </w:rPr>
                    <w:t>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  <w:lang w:val="en-US"/>
                    </w:rPr>
                    <w:t>UCCA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  <w:lang w:val="en-US"/>
                    </w:rPr>
                    <w:t>______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  <w:lang w:val="en-US"/>
                    </w:rPr>
                    <w:t>G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  <w:lang w:val="en-US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  <w:lang w:val="en-US"/>
                    </w:rPr>
                    <w:t>AGUAGACA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76ED1ED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630D3E" w:rsidRPr="00BF23AB" w14:paraId="161A21BB" w14:textId="77777777" w:rsidTr="005B6608">
              <w:trPr>
                <w:tblCellSpacing w:w="15" w:type="dxa"/>
              </w:trPr>
              <w:tc>
                <w:tcPr>
                  <w:tcW w:w="115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FFF1DED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92BF061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5B186A4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||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|||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||||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|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||||||||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6870D68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</w:tr>
            <w:tr w:rsidR="00630D3E" w:rsidRPr="00D32EB4" w14:paraId="7FBA48E2" w14:textId="77777777" w:rsidTr="005B6608">
              <w:trPr>
                <w:tblCellSpacing w:w="15" w:type="dxa"/>
              </w:trPr>
              <w:tc>
                <w:tcPr>
                  <w:tcW w:w="115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38CB956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8AEC6C6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40C6C0C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  <w:lang w:val="fr-FR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UC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CAG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AGGU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______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C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UCAUCUGU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B9A0B90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  <w:lang w:val="fr-FR"/>
                    </w:rPr>
                  </w:pPr>
                </w:p>
              </w:tc>
            </w:tr>
            <w:tr w:rsidR="00630D3E" w:rsidRPr="00BF23AB" w14:paraId="41E5878A" w14:textId="77777777" w:rsidTr="005B6608">
              <w:trPr>
                <w:tblCellSpacing w:w="15" w:type="dxa"/>
              </w:trPr>
              <w:tc>
                <w:tcPr>
                  <w:tcW w:w="115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88B016F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(</w:t>
                  </w:r>
                  <w:proofErr w:type="spellStart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miRNA</w:t>
                  </w:r>
                  <w:proofErr w:type="spellEnd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7C2D890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3'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8FAF2F8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G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A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__________________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A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________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E47C1E1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5'</w:t>
                  </w:r>
                </w:p>
              </w:tc>
            </w:tr>
          </w:tbl>
          <w:p w14:paraId="1D8D98D2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</w:pPr>
          </w:p>
        </w:tc>
      </w:tr>
      <w:tr w:rsidR="00630D3E" w:rsidRPr="00BF23AB" w14:paraId="6556C7BC" w14:textId="77777777" w:rsidTr="005B6608">
        <w:trPr>
          <w:trHeight w:val="356"/>
          <w:jc w:val="center"/>
        </w:trPr>
        <w:tc>
          <w:tcPr>
            <w:tcW w:w="1009" w:type="dxa"/>
            <w:shd w:val="clear" w:color="auto" w:fill="auto"/>
          </w:tcPr>
          <w:p w14:paraId="2DBA0ADA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</w:pPr>
          </w:p>
        </w:tc>
        <w:tc>
          <w:tcPr>
            <w:tcW w:w="887" w:type="dxa"/>
            <w:shd w:val="clear" w:color="auto" w:fill="auto"/>
          </w:tcPr>
          <w:p w14:paraId="553F1247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sz w:val="20"/>
                <w:szCs w:val="20"/>
              </w:rPr>
              <w:t>8mer</w:t>
            </w:r>
          </w:p>
        </w:tc>
        <w:tc>
          <w:tcPr>
            <w:tcW w:w="718" w:type="dxa"/>
            <w:shd w:val="clear" w:color="auto" w:fill="auto"/>
          </w:tcPr>
          <w:p w14:paraId="6FAD19C3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sz w:val="20"/>
                <w:szCs w:val="20"/>
              </w:rPr>
              <w:t>0.01</w:t>
            </w:r>
          </w:p>
        </w:tc>
        <w:tc>
          <w:tcPr>
            <w:tcW w:w="2064" w:type="dxa"/>
            <w:shd w:val="clear" w:color="auto" w:fill="auto"/>
          </w:tcPr>
          <w:p w14:paraId="5EC2443A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F23AB">
              <w:rPr>
                <w:rFonts w:ascii="Times New Roman" w:eastAsia="Times New Roman" w:hAnsi="Times New Roman"/>
                <w:sz w:val="20"/>
                <w:szCs w:val="20"/>
              </w:rPr>
              <w:t>1:52380265-52380293</w:t>
            </w:r>
          </w:p>
        </w:tc>
        <w:tc>
          <w:tcPr>
            <w:tcW w:w="1702" w:type="dxa"/>
            <w:shd w:val="clear" w:color="auto" w:fill="auto"/>
          </w:tcPr>
          <w:p w14:paraId="5DC03E9C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F23AB">
              <w:rPr>
                <w:rFonts w:ascii="Times New Roman" w:eastAsia="Times New Roman" w:hAnsi="Times New Roman"/>
                <w:sz w:val="20"/>
                <w:szCs w:val="20"/>
              </w:rPr>
              <w:t>panTro2</w:t>
            </w:r>
          </w:p>
        </w:tc>
        <w:tc>
          <w:tcPr>
            <w:tcW w:w="5710" w:type="dxa"/>
            <w:shd w:val="clear" w:color="auto" w:fill="auto"/>
          </w:tcPr>
          <w:tbl>
            <w:tblPr>
              <w:tblpPr w:leftFromText="45" w:rightFromText="45" w:vertAnchor="text"/>
              <w:tblW w:w="0" w:type="auto"/>
              <w:tblCellSpacing w:w="1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98"/>
              <w:gridCol w:w="223"/>
              <w:gridCol w:w="3007"/>
              <w:gridCol w:w="238"/>
            </w:tblGrid>
            <w:tr w:rsidR="00630D3E" w:rsidRPr="00BF23AB" w14:paraId="204E4317" w14:textId="77777777" w:rsidTr="005B6608">
              <w:trPr>
                <w:tblCellSpacing w:w="15" w:type="dxa"/>
              </w:trPr>
              <w:tc>
                <w:tcPr>
                  <w:tcW w:w="10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32EC2D6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(</w:t>
                  </w:r>
                  <w:proofErr w:type="spellStart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Transcript</w:t>
                  </w:r>
                  <w:proofErr w:type="spellEnd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3F54F41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5'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4EE3D58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CUGA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UUAUAU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A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________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2B40C73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3'</w:t>
                  </w:r>
                </w:p>
              </w:tc>
            </w:tr>
            <w:tr w:rsidR="00630D3E" w:rsidRPr="00D32EB4" w14:paraId="18C1BF40" w14:textId="77777777" w:rsidTr="005B6608">
              <w:trPr>
                <w:tblCellSpacing w:w="15" w:type="dxa"/>
              </w:trPr>
              <w:tc>
                <w:tcPr>
                  <w:tcW w:w="115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5707C61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76089D3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D9455C5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  <w:lang w:val="en-US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  <w:lang w:val="en-US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  <w:lang w:val="en-US"/>
                    </w:rPr>
                    <w:t>AG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  <w:lang w:val="en-US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  <w:lang w:val="en-US"/>
                    </w:rPr>
                    <w:t>GUC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  <w:lang w:val="en-US"/>
                    </w:rPr>
                    <w:t>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  <w:lang w:val="en-US"/>
                    </w:rPr>
                    <w:t>UCCA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  <w:lang w:val="en-US"/>
                    </w:rPr>
                    <w:t>______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  <w:lang w:val="en-US"/>
                    </w:rPr>
                    <w:t>G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  <w:lang w:val="en-US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  <w:lang w:val="en-US"/>
                    </w:rPr>
                    <w:t>AGUAGACA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EAB329E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630D3E" w:rsidRPr="00BF23AB" w14:paraId="5DFEB621" w14:textId="77777777" w:rsidTr="005B6608">
              <w:trPr>
                <w:tblCellSpacing w:w="15" w:type="dxa"/>
              </w:trPr>
              <w:tc>
                <w:tcPr>
                  <w:tcW w:w="115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BD2CAA6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0B51853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E72EFB5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||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|||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||||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|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||||||||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A62DE81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</w:tr>
            <w:tr w:rsidR="00630D3E" w:rsidRPr="00D32EB4" w14:paraId="69D86DD1" w14:textId="77777777" w:rsidTr="005B6608">
              <w:trPr>
                <w:tblCellSpacing w:w="15" w:type="dxa"/>
              </w:trPr>
              <w:tc>
                <w:tcPr>
                  <w:tcW w:w="115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F9E03D5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C05AED0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1103063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  <w:lang w:val="fr-FR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UC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CAG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AGGU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______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C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  <w:lang w:val="fr-FR"/>
                    </w:rPr>
                    <w:t>UCAUCUGU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51D231A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  <w:lang w:val="fr-FR"/>
                    </w:rPr>
                  </w:pPr>
                </w:p>
              </w:tc>
            </w:tr>
            <w:tr w:rsidR="00630D3E" w:rsidRPr="00BF23AB" w14:paraId="4B198A4F" w14:textId="77777777" w:rsidTr="005B6608">
              <w:trPr>
                <w:tblCellSpacing w:w="15" w:type="dxa"/>
              </w:trPr>
              <w:tc>
                <w:tcPr>
                  <w:tcW w:w="115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EF9CECE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(</w:t>
                  </w:r>
                  <w:proofErr w:type="spellStart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miRNA</w:t>
                  </w:r>
                  <w:proofErr w:type="spellEnd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07F938C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3'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94C2C1C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G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A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__________________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A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________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A452E99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5'</w:t>
                  </w:r>
                </w:p>
              </w:tc>
            </w:tr>
          </w:tbl>
          <w:p w14:paraId="2DDBD3BD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</w:pPr>
          </w:p>
        </w:tc>
      </w:tr>
      <w:tr w:rsidR="00630D3E" w:rsidRPr="00BF23AB" w14:paraId="2EFC6FA8" w14:textId="77777777" w:rsidTr="005B6608">
        <w:trPr>
          <w:trHeight w:val="377"/>
          <w:jc w:val="center"/>
        </w:trPr>
        <w:tc>
          <w:tcPr>
            <w:tcW w:w="1009" w:type="dxa"/>
            <w:shd w:val="clear" w:color="auto" w:fill="auto"/>
          </w:tcPr>
          <w:p w14:paraId="4D395B7A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 w:rsidRPr="00BF23AB">
              <w:rPr>
                <w:rFonts w:ascii="Times New Roman" w:hAnsi="Times New Roman"/>
                <w:b/>
                <w:sz w:val="18"/>
                <w:szCs w:val="18"/>
              </w:rPr>
              <w:t>FZD5</w:t>
            </w:r>
          </w:p>
        </w:tc>
        <w:tc>
          <w:tcPr>
            <w:tcW w:w="887" w:type="dxa"/>
            <w:shd w:val="clear" w:color="auto" w:fill="auto"/>
          </w:tcPr>
          <w:p w14:paraId="2C772B8B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sz w:val="20"/>
                <w:szCs w:val="20"/>
              </w:rPr>
              <w:t>7mer</w:t>
            </w:r>
          </w:p>
        </w:tc>
        <w:tc>
          <w:tcPr>
            <w:tcW w:w="718" w:type="dxa"/>
            <w:shd w:val="clear" w:color="auto" w:fill="auto"/>
          </w:tcPr>
          <w:p w14:paraId="72CE2D43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sz w:val="20"/>
                <w:szCs w:val="20"/>
              </w:rPr>
              <w:t>0.03</w:t>
            </w:r>
          </w:p>
        </w:tc>
        <w:tc>
          <w:tcPr>
            <w:tcW w:w="2064" w:type="dxa"/>
            <w:shd w:val="clear" w:color="auto" w:fill="auto"/>
          </w:tcPr>
          <w:p w14:paraId="6AAB6543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F23AB">
              <w:rPr>
                <w:rFonts w:ascii="Times New Roman" w:eastAsia="Times New Roman" w:hAnsi="Times New Roman"/>
                <w:sz w:val="20"/>
                <w:szCs w:val="20"/>
              </w:rPr>
              <w:t>2:208627688-208627711</w:t>
            </w:r>
          </w:p>
        </w:tc>
        <w:tc>
          <w:tcPr>
            <w:tcW w:w="1702" w:type="dxa"/>
            <w:shd w:val="clear" w:color="auto" w:fill="auto"/>
          </w:tcPr>
          <w:p w14:paraId="4C58BA58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F23AB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panTro2,rheMac2rn4,mm9,oryCun2bosTau4,canFam2loxAfr3</w:t>
            </w:r>
          </w:p>
        </w:tc>
        <w:tc>
          <w:tcPr>
            <w:tcW w:w="5710" w:type="dxa"/>
            <w:shd w:val="clear" w:color="auto" w:fill="auto"/>
          </w:tcPr>
          <w:tbl>
            <w:tblPr>
              <w:tblpPr w:leftFromText="45" w:rightFromText="45" w:vertAnchor="text"/>
              <w:tblW w:w="5414" w:type="dxa"/>
              <w:tblCellSpacing w:w="1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48"/>
              <w:gridCol w:w="265"/>
              <w:gridCol w:w="3421"/>
              <w:gridCol w:w="280"/>
            </w:tblGrid>
            <w:tr w:rsidR="00630D3E" w:rsidRPr="00BF23AB" w14:paraId="75C3967F" w14:textId="77777777" w:rsidTr="005B6608">
              <w:trPr>
                <w:trHeight w:val="238"/>
                <w:tblCellSpacing w:w="15" w:type="dxa"/>
              </w:trPr>
              <w:tc>
                <w:tcPr>
                  <w:tcW w:w="14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2F1973E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(</w:t>
                  </w:r>
                  <w:proofErr w:type="spellStart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Transcript</w:t>
                  </w:r>
                  <w:proofErr w:type="spellEnd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2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943CDC3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5'</w:t>
                  </w:r>
                </w:p>
              </w:tc>
              <w:tc>
                <w:tcPr>
                  <w:tcW w:w="339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9397A14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UAGAG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C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AUA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UUU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</w:t>
                  </w:r>
                </w:p>
              </w:tc>
              <w:tc>
                <w:tcPr>
                  <w:tcW w:w="2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D0CF944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3'</w:t>
                  </w:r>
                </w:p>
              </w:tc>
            </w:tr>
            <w:tr w:rsidR="00630D3E" w:rsidRPr="00BF23AB" w14:paraId="4849241C" w14:textId="77777777" w:rsidTr="005B6608">
              <w:trPr>
                <w:trHeight w:val="238"/>
                <w:tblCellSpacing w:w="15" w:type="dxa"/>
              </w:trPr>
              <w:tc>
                <w:tcPr>
                  <w:tcW w:w="14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B71758E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2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AB7A651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39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2747A9E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CCAG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G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CUUUA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GUAGACA</w:t>
                  </w:r>
                </w:p>
              </w:tc>
              <w:tc>
                <w:tcPr>
                  <w:tcW w:w="2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990EFB6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</w:tr>
            <w:tr w:rsidR="00630D3E" w:rsidRPr="00BF23AB" w14:paraId="3F8317D1" w14:textId="77777777" w:rsidTr="005B6608">
              <w:trPr>
                <w:trHeight w:val="238"/>
                <w:tblCellSpacing w:w="15" w:type="dxa"/>
              </w:trPr>
              <w:tc>
                <w:tcPr>
                  <w:tcW w:w="14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8FB1DEA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4B76863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39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B2C514A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||||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|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||..|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|||||||</w:t>
                  </w:r>
                </w:p>
              </w:tc>
              <w:tc>
                <w:tcPr>
                  <w:tcW w:w="2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E376DFB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</w:tr>
            <w:tr w:rsidR="00630D3E" w:rsidRPr="00BF23AB" w14:paraId="3D1560D4" w14:textId="77777777" w:rsidTr="005B6608">
              <w:trPr>
                <w:trHeight w:val="251"/>
                <w:tblCellSpacing w:w="15" w:type="dxa"/>
              </w:trPr>
              <w:tc>
                <w:tcPr>
                  <w:tcW w:w="14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3357A67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5A59436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39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C33D0CE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GGUC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C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GAGGU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CAUCUGU</w:t>
                  </w:r>
                </w:p>
              </w:tc>
              <w:tc>
                <w:tcPr>
                  <w:tcW w:w="2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ADE4BF8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</w:tr>
            <w:tr w:rsidR="00630D3E" w:rsidRPr="00BF23AB" w14:paraId="75D81A53" w14:textId="77777777" w:rsidTr="005B6608">
              <w:trPr>
                <w:trHeight w:val="238"/>
                <w:tblCellSpacing w:w="15" w:type="dxa"/>
              </w:trPr>
              <w:tc>
                <w:tcPr>
                  <w:tcW w:w="14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830890B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(</w:t>
                  </w:r>
                  <w:proofErr w:type="spellStart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miRNA</w:t>
                  </w:r>
                  <w:proofErr w:type="spellEnd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2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90657A4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3'</w:t>
                  </w:r>
                </w:p>
              </w:tc>
              <w:tc>
                <w:tcPr>
                  <w:tcW w:w="339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35D171B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A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A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CAU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</w:t>
                  </w:r>
                </w:p>
              </w:tc>
              <w:tc>
                <w:tcPr>
                  <w:tcW w:w="2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54C2946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5'</w:t>
                  </w:r>
                </w:p>
              </w:tc>
            </w:tr>
          </w:tbl>
          <w:p w14:paraId="7E76CF52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</w:pPr>
          </w:p>
        </w:tc>
      </w:tr>
      <w:tr w:rsidR="00630D3E" w:rsidRPr="00BF23AB" w14:paraId="7EAA351C" w14:textId="77777777" w:rsidTr="005B6608">
        <w:trPr>
          <w:trHeight w:val="356"/>
          <w:jc w:val="center"/>
        </w:trPr>
        <w:tc>
          <w:tcPr>
            <w:tcW w:w="1009" w:type="dxa"/>
            <w:shd w:val="clear" w:color="auto" w:fill="auto"/>
          </w:tcPr>
          <w:p w14:paraId="2554450B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</w:pPr>
          </w:p>
        </w:tc>
        <w:tc>
          <w:tcPr>
            <w:tcW w:w="887" w:type="dxa"/>
            <w:shd w:val="clear" w:color="auto" w:fill="auto"/>
          </w:tcPr>
          <w:p w14:paraId="2CE975A3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sz w:val="20"/>
                <w:szCs w:val="20"/>
              </w:rPr>
              <w:t>8mer</w:t>
            </w:r>
          </w:p>
        </w:tc>
        <w:tc>
          <w:tcPr>
            <w:tcW w:w="718" w:type="dxa"/>
            <w:shd w:val="clear" w:color="auto" w:fill="auto"/>
          </w:tcPr>
          <w:p w14:paraId="1352C25D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F23AB">
              <w:rPr>
                <w:rFonts w:ascii="Times New Roman" w:hAnsi="Times New Roman"/>
                <w:sz w:val="20"/>
                <w:szCs w:val="20"/>
              </w:rPr>
              <w:t>0.005</w:t>
            </w:r>
          </w:p>
        </w:tc>
        <w:tc>
          <w:tcPr>
            <w:tcW w:w="2064" w:type="dxa"/>
            <w:shd w:val="clear" w:color="auto" w:fill="auto"/>
          </w:tcPr>
          <w:p w14:paraId="68F71C96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F23AB">
              <w:rPr>
                <w:rFonts w:ascii="Times New Roman" w:eastAsia="Times New Roman" w:hAnsi="Times New Roman"/>
                <w:sz w:val="20"/>
                <w:szCs w:val="20"/>
              </w:rPr>
              <w:t>2:208629524-208629544</w:t>
            </w:r>
          </w:p>
        </w:tc>
        <w:tc>
          <w:tcPr>
            <w:tcW w:w="1702" w:type="dxa"/>
            <w:shd w:val="clear" w:color="auto" w:fill="auto"/>
          </w:tcPr>
          <w:p w14:paraId="6B10862C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F23AB">
              <w:rPr>
                <w:rFonts w:ascii="Times New Roman" w:eastAsia="Times New Roman" w:hAnsi="Times New Roman"/>
                <w:sz w:val="20"/>
                <w:szCs w:val="20"/>
              </w:rPr>
              <w:t>panTro2</w:t>
            </w:r>
          </w:p>
        </w:tc>
        <w:tc>
          <w:tcPr>
            <w:tcW w:w="5710" w:type="dxa"/>
            <w:shd w:val="clear" w:color="auto" w:fill="auto"/>
          </w:tcPr>
          <w:tbl>
            <w:tblPr>
              <w:tblpPr w:leftFromText="45" w:rightFromText="45" w:vertAnchor="text"/>
              <w:tblW w:w="0" w:type="auto"/>
              <w:tblCellSpacing w:w="1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98"/>
              <w:gridCol w:w="223"/>
              <w:gridCol w:w="2815"/>
              <w:gridCol w:w="238"/>
            </w:tblGrid>
            <w:tr w:rsidR="00630D3E" w:rsidRPr="00BF23AB" w14:paraId="6615FC49" w14:textId="77777777" w:rsidTr="005B6608">
              <w:trPr>
                <w:tblCellSpacing w:w="15" w:type="dxa"/>
              </w:trPr>
              <w:tc>
                <w:tcPr>
                  <w:tcW w:w="10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3F84476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(</w:t>
                  </w:r>
                  <w:proofErr w:type="spellStart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Transcript</w:t>
                  </w:r>
                  <w:proofErr w:type="spellEnd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6675416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5'</w:t>
                  </w:r>
                </w:p>
              </w:tc>
              <w:tc>
                <w:tcPr>
                  <w:tcW w:w="27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5119527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AUUUCAUA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UC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AA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________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E93C5BE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3'</w:t>
                  </w:r>
                </w:p>
              </w:tc>
            </w:tr>
            <w:tr w:rsidR="00630D3E" w:rsidRPr="00BF23AB" w14:paraId="10ABD1FF" w14:textId="77777777" w:rsidTr="005B6608">
              <w:trPr>
                <w:tblCellSpacing w:w="15" w:type="dxa"/>
              </w:trPr>
              <w:tc>
                <w:tcPr>
                  <w:tcW w:w="115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47C7CCB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6CC76BF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CF47918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UGUCU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CCAG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AGUAGACA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9D66349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</w:tr>
            <w:tr w:rsidR="00630D3E" w:rsidRPr="00BF23AB" w14:paraId="7F994C25" w14:textId="77777777" w:rsidTr="005B6608">
              <w:trPr>
                <w:tblCellSpacing w:w="15" w:type="dxa"/>
              </w:trPr>
              <w:tc>
                <w:tcPr>
                  <w:tcW w:w="115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AA3DB63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B241DD5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3996F69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|||||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||||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||||||||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053F2E1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</w:tr>
            <w:tr w:rsidR="00630D3E" w:rsidRPr="00BF23AB" w14:paraId="463CED72" w14:textId="77777777" w:rsidTr="005B6608">
              <w:trPr>
                <w:tblCellSpacing w:w="15" w:type="dxa"/>
              </w:trPr>
              <w:tc>
                <w:tcPr>
                  <w:tcW w:w="115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70B204D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0E3035D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Times New Roman" w:eastAsia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7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004D502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ACAGA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GGUC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</w:t>
                  </w:r>
                  <w:r w:rsidRPr="00BF23AB">
                    <w:rPr>
                      <w:rFonts w:ascii="Courier New" w:eastAsia="Times New Roman" w:hAnsi="Courier New" w:cs="Courier New"/>
                      <w:color w:val="0000FF"/>
                      <w:sz w:val="16"/>
                      <w:szCs w:val="16"/>
                      <w:bdr w:val="none" w:sz="0" w:space="0" w:color="auto" w:frame="1"/>
                    </w:rPr>
                    <w:t>UCAUCUGU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46C9FD8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</w:p>
              </w:tc>
            </w:tr>
            <w:tr w:rsidR="00630D3E" w:rsidRPr="00BF23AB" w14:paraId="392A4773" w14:textId="77777777" w:rsidTr="005B6608">
              <w:trPr>
                <w:tblCellSpacing w:w="15" w:type="dxa"/>
              </w:trPr>
              <w:tc>
                <w:tcPr>
                  <w:tcW w:w="115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A6E0F4C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(</w:t>
                  </w:r>
                  <w:proofErr w:type="spellStart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miRNA</w:t>
                  </w:r>
                  <w:proofErr w:type="spellEnd"/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B4DAB21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3'</w:t>
                  </w:r>
                </w:p>
              </w:tc>
              <w:tc>
                <w:tcPr>
                  <w:tcW w:w="27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DAAE6A1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C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___________</w:t>
                  </w:r>
                  <w:r w:rsidRPr="00BF23AB">
                    <w:rPr>
                      <w:rFonts w:ascii="Courier New" w:eastAsia="Times New Roman" w:hAnsi="Courier New" w:cs="Courier New"/>
                      <w:color w:val="FF0000"/>
                      <w:sz w:val="16"/>
                      <w:szCs w:val="16"/>
                      <w:bdr w:val="none" w:sz="0" w:space="0" w:color="auto" w:frame="1"/>
                    </w:rPr>
                    <w:t>A</w:t>
                  </w:r>
                  <w:r w:rsidRPr="00BF23AB">
                    <w:rPr>
                      <w:rFonts w:ascii="Courier New" w:eastAsia="Times New Roman" w:hAnsi="Courier New" w:cs="Courier New"/>
                      <w:color w:val="FFFFFF"/>
                      <w:sz w:val="16"/>
                      <w:szCs w:val="16"/>
                      <w:bdr w:val="none" w:sz="0" w:space="0" w:color="auto" w:frame="1"/>
                    </w:rPr>
                    <w:t>_________</w:t>
                  </w:r>
                </w:p>
              </w:tc>
              <w:tc>
                <w:tcPr>
                  <w:tcW w:w="19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05E9FEE" w14:textId="77777777" w:rsidR="00630D3E" w:rsidRPr="00BF23AB" w:rsidRDefault="00630D3E" w:rsidP="005B6608">
                  <w:pPr>
                    <w:spacing w:line="240" w:lineRule="auto"/>
                    <w:ind w:firstLine="0"/>
                    <w:jc w:val="left"/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</w:pPr>
                  <w:r w:rsidRPr="00BF23AB">
                    <w:rPr>
                      <w:rFonts w:ascii="Courier New" w:eastAsia="Times New Roman" w:hAnsi="Courier New" w:cs="Courier New"/>
                      <w:sz w:val="16"/>
                      <w:szCs w:val="16"/>
                    </w:rPr>
                    <w:t>5</w:t>
                  </w:r>
                </w:p>
              </w:tc>
            </w:tr>
          </w:tbl>
          <w:p w14:paraId="2603E663" w14:textId="77777777" w:rsidR="00630D3E" w:rsidRPr="00BF23AB" w:rsidRDefault="00630D3E" w:rsidP="005B6608">
            <w:pPr>
              <w:spacing w:after="200" w:line="276" w:lineRule="auto"/>
              <w:ind w:firstLine="0"/>
              <w:jc w:val="left"/>
            </w:pPr>
          </w:p>
        </w:tc>
      </w:tr>
    </w:tbl>
    <w:p w14:paraId="62C46882" w14:textId="60373D85" w:rsidR="00630D3E" w:rsidRPr="00BF23AB" w:rsidDel="00D32EB4" w:rsidRDefault="00630D3E" w:rsidP="005B6608">
      <w:pPr>
        <w:spacing w:after="160" w:line="259" w:lineRule="auto"/>
        <w:ind w:firstLine="0"/>
        <w:jc w:val="left"/>
        <w:rPr>
          <w:del w:id="1" w:author="Νέλλη Προδρομίδου" w:date="2019-12-17T08:36:00Z"/>
          <w:rStyle w:val="fontstyle01"/>
          <w:rFonts w:ascii="Times New Roman" w:hAnsi="Times New Roman"/>
          <w:sz w:val="24"/>
          <w:szCs w:val="24"/>
          <w:lang w:val="en-US"/>
        </w:rPr>
      </w:pPr>
    </w:p>
    <w:p w14:paraId="27C0CC29" w14:textId="5DB18FBC" w:rsidR="00D32EB4" w:rsidRDefault="00D32EB4" w:rsidP="005B6608">
      <w:pPr>
        <w:spacing w:after="160" w:line="259" w:lineRule="auto"/>
        <w:ind w:firstLine="0"/>
        <w:jc w:val="left"/>
        <w:rPr>
          <w:ins w:id="2" w:author="Νέλλη Προδρομίδου" w:date="2019-12-17T08:38:00Z"/>
          <w:rFonts w:ascii="Times New Roman" w:hAnsi="Times New Roman"/>
          <w:b/>
          <w:sz w:val="24"/>
          <w:szCs w:val="24"/>
          <w:lang w:val="en-US"/>
        </w:rPr>
      </w:pPr>
    </w:p>
    <w:p w14:paraId="40B71529" w14:textId="52ADA4B9" w:rsidR="008D0DD9" w:rsidRPr="00824E92" w:rsidRDefault="008D0DD9" w:rsidP="00D32EB4">
      <w:pPr>
        <w:rPr>
          <w:lang w:val="en-US"/>
        </w:rPr>
      </w:pPr>
    </w:p>
    <w:sectPr w:rsidR="008D0DD9" w:rsidRPr="00824E92" w:rsidSect="00D32EB4">
      <w:footerReference w:type="default" r:id="rId7"/>
      <w:pgSz w:w="15840" w:h="12240" w:orient="landscape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8E3CAB" w14:textId="77777777" w:rsidR="00EA0875" w:rsidRDefault="00EA0875">
      <w:pPr>
        <w:spacing w:line="240" w:lineRule="auto"/>
      </w:pPr>
      <w:r>
        <w:separator/>
      </w:r>
    </w:p>
  </w:endnote>
  <w:endnote w:type="continuationSeparator" w:id="0">
    <w:p w14:paraId="395A7FB9" w14:textId="77777777" w:rsidR="00EA0875" w:rsidRDefault="00EA08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PSA183">
    <w:altName w:val="Times New Roman"/>
    <w:panose1 w:val="00000000000000000000"/>
    <w:charset w:val="00"/>
    <w:family w:val="roman"/>
    <w:notTrueType/>
    <w:pitch w:val="default"/>
  </w:font>
  <w:font w:name="AGaramon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ozuka Gothic Pro">
    <w:charset w:val="80"/>
    <w:family w:val="auto"/>
    <w:pitch w:val="variable"/>
    <w:sig w:usb0="00000083" w:usb1="2AC71C11" w:usb2="00000012" w:usb3="00000000" w:csb0="00020005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44642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2EC9B5" w14:textId="77777777" w:rsidR="007213C9" w:rsidRDefault="007213C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7A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EFD1046" w14:textId="77777777" w:rsidR="007213C9" w:rsidRDefault="007213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2BA0F4" w14:textId="77777777" w:rsidR="00EA0875" w:rsidRDefault="00EA0875">
      <w:pPr>
        <w:spacing w:line="240" w:lineRule="auto"/>
      </w:pPr>
      <w:r>
        <w:separator/>
      </w:r>
    </w:p>
  </w:footnote>
  <w:footnote w:type="continuationSeparator" w:id="0">
    <w:p w14:paraId="4C717F61" w14:textId="77777777" w:rsidR="00EA0875" w:rsidRDefault="00EA0875">
      <w:pPr>
        <w:spacing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Νέλλη Προδρομίδου">
    <w15:presenceInfo w15:providerId="AD" w15:userId="S-1-5-21-2399483967-3407742086-3945468165-37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630D3E"/>
    <w:rsid w:val="000119C0"/>
    <w:rsid w:val="00025E1B"/>
    <w:rsid w:val="00037730"/>
    <w:rsid w:val="00063F19"/>
    <w:rsid w:val="000737C6"/>
    <w:rsid w:val="00080852"/>
    <w:rsid w:val="000A630A"/>
    <w:rsid w:val="000F14A2"/>
    <w:rsid w:val="001227C4"/>
    <w:rsid w:val="001618B8"/>
    <w:rsid w:val="00192FD0"/>
    <w:rsid w:val="001B314A"/>
    <w:rsid w:val="001C3F6F"/>
    <w:rsid w:val="001F405D"/>
    <w:rsid w:val="0021538E"/>
    <w:rsid w:val="002204AF"/>
    <w:rsid w:val="00233BD0"/>
    <w:rsid w:val="002454DD"/>
    <w:rsid w:val="00260232"/>
    <w:rsid w:val="00266BF0"/>
    <w:rsid w:val="00290EB6"/>
    <w:rsid w:val="002C2F9C"/>
    <w:rsid w:val="002D319C"/>
    <w:rsid w:val="002E00E5"/>
    <w:rsid w:val="003219C1"/>
    <w:rsid w:val="003265C7"/>
    <w:rsid w:val="00344A20"/>
    <w:rsid w:val="003830CA"/>
    <w:rsid w:val="00395B79"/>
    <w:rsid w:val="003A07A1"/>
    <w:rsid w:val="003C181E"/>
    <w:rsid w:val="003F01E4"/>
    <w:rsid w:val="004049F7"/>
    <w:rsid w:val="00431F30"/>
    <w:rsid w:val="00434931"/>
    <w:rsid w:val="00435E61"/>
    <w:rsid w:val="0046042A"/>
    <w:rsid w:val="00466E61"/>
    <w:rsid w:val="004721E8"/>
    <w:rsid w:val="004A3500"/>
    <w:rsid w:val="004F04A5"/>
    <w:rsid w:val="0050625A"/>
    <w:rsid w:val="00511A4E"/>
    <w:rsid w:val="0051225E"/>
    <w:rsid w:val="00517AD5"/>
    <w:rsid w:val="00521466"/>
    <w:rsid w:val="0054408D"/>
    <w:rsid w:val="0056137D"/>
    <w:rsid w:val="005625B4"/>
    <w:rsid w:val="005B6608"/>
    <w:rsid w:val="005C67D5"/>
    <w:rsid w:val="005F5652"/>
    <w:rsid w:val="0060192D"/>
    <w:rsid w:val="00615574"/>
    <w:rsid w:val="00630D3E"/>
    <w:rsid w:val="00631B8C"/>
    <w:rsid w:val="006340E8"/>
    <w:rsid w:val="00635928"/>
    <w:rsid w:val="00652251"/>
    <w:rsid w:val="00675239"/>
    <w:rsid w:val="006864D8"/>
    <w:rsid w:val="006970FA"/>
    <w:rsid w:val="006C6057"/>
    <w:rsid w:val="006D7658"/>
    <w:rsid w:val="006D7CB5"/>
    <w:rsid w:val="006F1040"/>
    <w:rsid w:val="00712E5C"/>
    <w:rsid w:val="00712E73"/>
    <w:rsid w:val="007213C9"/>
    <w:rsid w:val="007228BA"/>
    <w:rsid w:val="0073596E"/>
    <w:rsid w:val="007369C2"/>
    <w:rsid w:val="00756A2D"/>
    <w:rsid w:val="00767440"/>
    <w:rsid w:val="007E0C65"/>
    <w:rsid w:val="00824E92"/>
    <w:rsid w:val="00837F7A"/>
    <w:rsid w:val="00891B12"/>
    <w:rsid w:val="008C75E1"/>
    <w:rsid w:val="008D0DD9"/>
    <w:rsid w:val="008D64BF"/>
    <w:rsid w:val="008E062D"/>
    <w:rsid w:val="008F056F"/>
    <w:rsid w:val="0092036E"/>
    <w:rsid w:val="009333B9"/>
    <w:rsid w:val="00937543"/>
    <w:rsid w:val="00954778"/>
    <w:rsid w:val="00981928"/>
    <w:rsid w:val="009956C9"/>
    <w:rsid w:val="009B2191"/>
    <w:rsid w:val="009B6087"/>
    <w:rsid w:val="009C66F9"/>
    <w:rsid w:val="009E10B7"/>
    <w:rsid w:val="009E681B"/>
    <w:rsid w:val="00A0715C"/>
    <w:rsid w:val="00A079CE"/>
    <w:rsid w:val="00A279F6"/>
    <w:rsid w:val="00A471C7"/>
    <w:rsid w:val="00A67702"/>
    <w:rsid w:val="00A7722A"/>
    <w:rsid w:val="00A839C1"/>
    <w:rsid w:val="00A87B0C"/>
    <w:rsid w:val="00AA753B"/>
    <w:rsid w:val="00AC5C49"/>
    <w:rsid w:val="00AF2DFA"/>
    <w:rsid w:val="00AF646E"/>
    <w:rsid w:val="00B1538A"/>
    <w:rsid w:val="00B20054"/>
    <w:rsid w:val="00B228D4"/>
    <w:rsid w:val="00B53D3C"/>
    <w:rsid w:val="00B54049"/>
    <w:rsid w:val="00B57539"/>
    <w:rsid w:val="00B57AA2"/>
    <w:rsid w:val="00B61E22"/>
    <w:rsid w:val="00B91A5B"/>
    <w:rsid w:val="00B9316A"/>
    <w:rsid w:val="00B96BE4"/>
    <w:rsid w:val="00BA48ED"/>
    <w:rsid w:val="00BD730E"/>
    <w:rsid w:val="00BF23AB"/>
    <w:rsid w:val="00C81B4F"/>
    <w:rsid w:val="00C944D4"/>
    <w:rsid w:val="00CA0A2F"/>
    <w:rsid w:val="00CB2C83"/>
    <w:rsid w:val="00CD2ED6"/>
    <w:rsid w:val="00D068E4"/>
    <w:rsid w:val="00D32EB4"/>
    <w:rsid w:val="00D35A44"/>
    <w:rsid w:val="00D360FF"/>
    <w:rsid w:val="00D46237"/>
    <w:rsid w:val="00D8247F"/>
    <w:rsid w:val="00DD4A77"/>
    <w:rsid w:val="00E000B1"/>
    <w:rsid w:val="00E10E81"/>
    <w:rsid w:val="00E57714"/>
    <w:rsid w:val="00E65677"/>
    <w:rsid w:val="00E704B9"/>
    <w:rsid w:val="00EA0875"/>
    <w:rsid w:val="00EB46B1"/>
    <w:rsid w:val="00ED490D"/>
    <w:rsid w:val="00ED5492"/>
    <w:rsid w:val="00ED686D"/>
    <w:rsid w:val="00EE31E5"/>
    <w:rsid w:val="00EF1A2F"/>
    <w:rsid w:val="00F202C8"/>
    <w:rsid w:val="00F51BE5"/>
    <w:rsid w:val="00F75E52"/>
    <w:rsid w:val="00F8772F"/>
    <w:rsid w:val="00F87B78"/>
    <w:rsid w:val="00F9666B"/>
    <w:rsid w:val="00FB00D5"/>
    <w:rsid w:val="00FE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22AFA7"/>
  <w15:docId w15:val="{ACBF3755-BEC5-4F0F-A80B-504DAE8DB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D3E"/>
    <w:pPr>
      <w:spacing w:after="0" w:line="480" w:lineRule="auto"/>
      <w:ind w:firstLine="720"/>
      <w:jc w:val="both"/>
    </w:pPr>
    <w:rPr>
      <w:rFonts w:ascii="Calibri" w:eastAsia="Calibri" w:hAnsi="Calibri" w:cs="Times New Roman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30D3E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630D3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30D3E"/>
    <w:rPr>
      <w:sz w:val="24"/>
      <w:szCs w:val="24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0D3E"/>
    <w:rPr>
      <w:rFonts w:ascii="Calibri" w:eastAsia="Calibri" w:hAnsi="Calibri" w:cs="Times New Roman"/>
      <w:sz w:val="24"/>
      <w:szCs w:val="24"/>
      <w:lang w:val="el-GR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0D3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D3E"/>
    <w:rPr>
      <w:rFonts w:ascii="Segoe UI" w:eastAsia="Calibri" w:hAnsi="Segoe UI" w:cs="Segoe UI"/>
      <w:sz w:val="18"/>
      <w:szCs w:val="18"/>
      <w:lang w:val="el-GR"/>
    </w:rPr>
  </w:style>
  <w:style w:type="paragraph" w:customStyle="1" w:styleId="EndNoteBibliographyTitle">
    <w:name w:val="EndNote Bibliography Title"/>
    <w:basedOn w:val="Normal"/>
    <w:link w:val="EndNoteBibliographyTitleChar"/>
    <w:rsid w:val="00630D3E"/>
    <w:pPr>
      <w:jc w:val="center"/>
    </w:pPr>
    <w:rPr>
      <w:rFonts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30D3E"/>
    <w:rPr>
      <w:rFonts w:ascii="Calibri" w:eastAsia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630D3E"/>
    <w:pPr>
      <w:spacing w:line="240" w:lineRule="auto"/>
    </w:pPr>
    <w:rPr>
      <w:rFonts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630D3E"/>
    <w:rPr>
      <w:rFonts w:ascii="Calibri" w:eastAsia="Calibri" w:hAnsi="Calibri" w:cs="Calibri"/>
      <w:noProof/>
    </w:rPr>
  </w:style>
  <w:style w:type="character" w:customStyle="1" w:styleId="fontstyle01">
    <w:name w:val="fontstyle01"/>
    <w:basedOn w:val="DefaultParagraphFont"/>
    <w:rsid w:val="00630D3E"/>
    <w:rPr>
      <w:rFonts w:ascii="AdvPSA183" w:hAnsi="AdvPSA183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apple-converted-space">
    <w:name w:val="apple-converted-space"/>
    <w:basedOn w:val="DefaultParagraphFont"/>
    <w:rsid w:val="00630D3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0D3E"/>
    <w:pPr>
      <w:spacing w:line="240" w:lineRule="auto"/>
    </w:pPr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0D3E"/>
    <w:rPr>
      <w:rFonts w:ascii="Calibri" w:eastAsia="Calibri" w:hAnsi="Calibri" w:cs="Times New Roman"/>
      <w:b/>
      <w:bCs/>
      <w:sz w:val="20"/>
      <w:szCs w:val="20"/>
      <w:lang w:val="el-GR" w:eastAsia="x-none"/>
    </w:rPr>
  </w:style>
  <w:style w:type="character" w:customStyle="1" w:styleId="highlight">
    <w:name w:val="highlight"/>
    <w:basedOn w:val="DefaultParagraphFont"/>
    <w:rsid w:val="00630D3E"/>
  </w:style>
  <w:style w:type="paragraph" w:customStyle="1" w:styleId="Default">
    <w:name w:val="Default"/>
    <w:rsid w:val="00630D3E"/>
    <w:pPr>
      <w:autoSpaceDE w:val="0"/>
      <w:autoSpaceDN w:val="0"/>
      <w:adjustRightInd w:val="0"/>
      <w:spacing w:after="0" w:line="480" w:lineRule="auto"/>
      <w:ind w:firstLine="720"/>
      <w:jc w:val="both"/>
    </w:pPr>
    <w:rPr>
      <w:rFonts w:ascii="AGaramond" w:eastAsia="Calibri" w:hAnsi="AGaramond" w:cs="AGaramon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30D3E"/>
    <w:pPr>
      <w:ind w:left="720"/>
      <w:contextualSpacing/>
    </w:pPr>
  </w:style>
  <w:style w:type="paragraph" w:styleId="Revision">
    <w:name w:val="Revision"/>
    <w:hidden/>
    <w:uiPriority w:val="99"/>
    <w:semiHidden/>
    <w:rsid w:val="00630D3E"/>
    <w:pPr>
      <w:spacing w:after="0" w:line="240" w:lineRule="auto"/>
    </w:pPr>
    <w:rPr>
      <w:rFonts w:ascii="Calibri" w:eastAsia="Calibri" w:hAnsi="Calibri" w:cs="Times New Roman"/>
      <w:lang w:val="el-GR"/>
    </w:rPr>
  </w:style>
  <w:style w:type="paragraph" w:styleId="Header">
    <w:name w:val="header"/>
    <w:basedOn w:val="Normal"/>
    <w:link w:val="HeaderChar"/>
    <w:uiPriority w:val="99"/>
    <w:unhideWhenUsed/>
    <w:rsid w:val="00630D3E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D3E"/>
    <w:rPr>
      <w:rFonts w:ascii="Calibri" w:eastAsia="Calibri" w:hAnsi="Calibri" w:cs="Times New Roman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630D3E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D3E"/>
    <w:rPr>
      <w:rFonts w:ascii="Calibri" w:eastAsia="Calibri" w:hAnsi="Calibri" w:cs="Times New Roman"/>
      <w:lang w:val="el-GR"/>
    </w:rPr>
  </w:style>
  <w:style w:type="character" w:customStyle="1" w:styleId="A3">
    <w:name w:val="A3"/>
    <w:uiPriority w:val="99"/>
    <w:rsid w:val="00630D3E"/>
    <w:rPr>
      <w:rFonts w:cs="Kozuka Gothic Pro"/>
      <w:b/>
      <w:bCs/>
      <w:color w:val="221E1F"/>
      <w:sz w:val="22"/>
      <w:szCs w:val="22"/>
    </w:rPr>
  </w:style>
  <w:style w:type="character" w:styleId="LineNumber">
    <w:name w:val="line number"/>
    <w:basedOn w:val="DefaultParagraphFont"/>
    <w:uiPriority w:val="99"/>
    <w:semiHidden/>
    <w:unhideWhenUsed/>
    <w:rsid w:val="000737C6"/>
  </w:style>
  <w:style w:type="table" w:styleId="TableGrid">
    <w:name w:val="Table Grid"/>
    <w:basedOn w:val="TableNormal"/>
    <w:uiPriority w:val="39"/>
    <w:rsid w:val="00ED490D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">
    <w:name w:val="No List1"/>
    <w:next w:val="NoList"/>
    <w:uiPriority w:val="99"/>
    <w:semiHidden/>
    <w:unhideWhenUsed/>
    <w:rsid w:val="00635928"/>
  </w:style>
  <w:style w:type="character" w:styleId="FollowedHyperlink">
    <w:name w:val="FollowedHyperlink"/>
    <w:basedOn w:val="DefaultParagraphFont"/>
    <w:uiPriority w:val="99"/>
    <w:semiHidden/>
    <w:unhideWhenUsed/>
    <w:rsid w:val="00635928"/>
    <w:rPr>
      <w:color w:val="954F72"/>
      <w:u w:val="single"/>
    </w:rPr>
  </w:style>
  <w:style w:type="paragraph" w:customStyle="1" w:styleId="xl63">
    <w:name w:val="xl63"/>
    <w:basedOn w:val="Normal"/>
    <w:rsid w:val="00635928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04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CD623-5207-4CB2-9CEE-073074F8C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Νέλλη Προδρομίδου</dc:creator>
  <cp:keywords/>
  <dc:description/>
  <cp:lastModifiedBy>Νέλλη Προδρομίδου</cp:lastModifiedBy>
  <cp:revision>5</cp:revision>
  <cp:lastPrinted>2019-08-02T13:59:00Z</cp:lastPrinted>
  <dcterms:created xsi:type="dcterms:W3CDTF">2019-12-17T16:18:00Z</dcterms:created>
  <dcterms:modified xsi:type="dcterms:W3CDTF">2020-05-07T13:06:00Z</dcterms:modified>
</cp:coreProperties>
</file>