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E85DB" w14:textId="77777777" w:rsidR="00D335AF" w:rsidRPr="006B012A" w:rsidRDefault="00D335AF" w:rsidP="00D335AF">
      <w:pPr>
        <w:spacing w:line="276" w:lineRule="auto"/>
        <w:jc w:val="both"/>
        <w:rPr>
          <w:rFonts w:ascii="Arial" w:hAnsi="Arial" w:cs="Arial"/>
          <w:b/>
          <w:lang w:val="en-US"/>
        </w:rPr>
      </w:pPr>
      <w:r w:rsidRPr="006B012A">
        <w:rPr>
          <w:rFonts w:ascii="Arial" w:hAnsi="Arial" w:cs="Arial"/>
          <w:b/>
          <w:lang w:val="en-US"/>
        </w:rPr>
        <w:t>Figure 1</w:t>
      </w:r>
      <w:r>
        <w:rPr>
          <w:rFonts w:ascii="Arial" w:hAnsi="Arial" w:cs="Arial"/>
          <w:b/>
          <w:lang w:val="en-US"/>
        </w:rPr>
        <w:t>-figure supplement:</w:t>
      </w:r>
      <w:r w:rsidRPr="006B012A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T</w:t>
      </w:r>
      <w:r w:rsidRPr="006B012A">
        <w:rPr>
          <w:rFonts w:ascii="Arial" w:hAnsi="Arial" w:cs="Arial"/>
          <w:b/>
          <w:lang w:val="en-US"/>
        </w:rPr>
        <w:t>unicamycin</w:t>
      </w:r>
      <w:r>
        <w:rPr>
          <w:rFonts w:ascii="Arial" w:hAnsi="Arial" w:cs="Arial"/>
          <w:b/>
          <w:lang w:val="en-US"/>
        </w:rPr>
        <w:t xml:space="preserve"> resistance occurs in dye filling defective long-lived chemosensory </w:t>
      </w:r>
      <w:r w:rsidRPr="006B012A">
        <w:rPr>
          <w:rFonts w:ascii="Arial" w:hAnsi="Arial" w:cs="Arial"/>
          <w:b/>
          <w:i/>
          <w:lang w:val="en-US"/>
        </w:rPr>
        <w:t>C. elegans</w:t>
      </w:r>
      <w:r w:rsidRPr="006B012A">
        <w:rPr>
          <w:rFonts w:ascii="Arial" w:hAnsi="Arial" w:cs="Arial"/>
          <w:b/>
          <w:lang w:val="en-US"/>
        </w:rPr>
        <w:t xml:space="preserve"> mutants</w:t>
      </w:r>
    </w:p>
    <w:p w14:paraId="46F57503" w14:textId="502FCD69" w:rsidR="009C036F" w:rsidRDefault="009C036F">
      <w:pPr>
        <w:rPr>
          <w:lang w:val="en-US"/>
        </w:rPr>
      </w:pPr>
    </w:p>
    <w:p w14:paraId="54E81A12" w14:textId="70A6DA40" w:rsidR="00B736FA" w:rsidRDefault="00B736FA">
      <w:pPr>
        <w:rPr>
          <w:lang w:val="en-US"/>
        </w:rPr>
      </w:pPr>
      <w:r w:rsidRPr="00B736FA">
        <w:rPr>
          <w:noProof/>
          <w:lang w:val="en-US"/>
        </w:rPr>
        <w:drawing>
          <wp:inline distT="0" distB="0" distL="0" distR="0" wp14:anchorId="6FF1AAFC" wp14:editId="712341F9">
            <wp:extent cx="5731510" cy="5038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3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E056F" w14:textId="77777777" w:rsidR="00B736FA" w:rsidRDefault="00B736FA" w:rsidP="00B736FA">
      <w:pPr>
        <w:spacing w:line="276" w:lineRule="auto"/>
        <w:jc w:val="both"/>
        <w:rPr>
          <w:rFonts w:ascii="Arial" w:hAnsi="Arial" w:cs="Arial"/>
          <w:b/>
          <w:lang w:val="en-US"/>
        </w:rPr>
      </w:pPr>
    </w:p>
    <w:p w14:paraId="4B1156BF" w14:textId="38F60498" w:rsidR="008A1887" w:rsidRPr="00D335AF" w:rsidRDefault="00D335AF" w:rsidP="00D335AF">
      <w:pPr>
        <w:spacing w:line="276" w:lineRule="auto"/>
        <w:jc w:val="both"/>
        <w:rPr>
          <w:rFonts w:ascii="Arial" w:hAnsi="Arial" w:cs="Arial"/>
          <w:i/>
          <w:lang w:val="en-US"/>
        </w:rPr>
      </w:pPr>
      <w:r w:rsidRPr="006B012A">
        <w:rPr>
          <w:rFonts w:ascii="Arial" w:hAnsi="Arial" w:cs="Arial"/>
          <w:b/>
          <w:lang w:val="en-US"/>
        </w:rPr>
        <w:t>Figure 1</w:t>
      </w:r>
      <w:r>
        <w:rPr>
          <w:rFonts w:ascii="Arial" w:hAnsi="Arial" w:cs="Arial"/>
          <w:b/>
          <w:lang w:val="en-US"/>
        </w:rPr>
        <w:t>-figure supplement</w:t>
      </w:r>
      <w:r w:rsidRPr="006B012A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1, </w:t>
      </w:r>
      <w:r w:rsidRPr="006B012A">
        <w:rPr>
          <w:rFonts w:ascii="Arial" w:hAnsi="Arial" w:cs="Arial"/>
          <w:b/>
          <w:lang w:val="en-US"/>
        </w:rPr>
        <w:t>A</w:t>
      </w:r>
      <w:r>
        <w:rPr>
          <w:rFonts w:ascii="Arial" w:hAnsi="Arial" w:cs="Arial"/>
          <w:b/>
          <w:lang w:val="en-US"/>
        </w:rPr>
        <w:t>-</w:t>
      </w:r>
      <w:r w:rsidRPr="006B012A">
        <w:rPr>
          <w:rFonts w:ascii="Arial" w:hAnsi="Arial" w:cs="Arial"/>
          <w:b/>
          <w:lang w:val="en-US"/>
        </w:rPr>
        <w:t>J.</w:t>
      </w:r>
      <w:r w:rsidRPr="006B012A">
        <w:rPr>
          <w:rFonts w:ascii="Arial" w:hAnsi="Arial" w:cs="Arial"/>
          <w:lang w:val="en-US"/>
        </w:rPr>
        <w:t xml:space="preserve"> Developmental TM resistance assay with WT,</w:t>
      </w:r>
      <w:r>
        <w:rPr>
          <w:rFonts w:ascii="Arial" w:hAnsi="Arial" w:cs="Arial"/>
          <w:lang w:val="en-US"/>
        </w:rPr>
        <w:t xml:space="preserve"> </w:t>
      </w:r>
      <w:r w:rsidRPr="006B012A">
        <w:rPr>
          <w:rFonts w:ascii="Arial" w:hAnsi="Arial" w:cs="Arial"/>
          <w:i/>
          <w:lang w:val="en-US"/>
        </w:rPr>
        <w:t>che-2(e</w:t>
      </w:r>
      <w:proofErr w:type="gramStart"/>
      <w:r w:rsidRPr="006B012A">
        <w:rPr>
          <w:rFonts w:ascii="Arial" w:hAnsi="Arial" w:cs="Arial"/>
          <w:i/>
          <w:lang w:val="en-US"/>
        </w:rPr>
        <w:t>1033)X</w:t>
      </w:r>
      <w:proofErr w:type="gramEnd"/>
      <w:r>
        <w:rPr>
          <w:rFonts w:ascii="Arial" w:hAnsi="Arial" w:cs="Arial"/>
          <w:i/>
          <w:lang w:val="en-US"/>
        </w:rPr>
        <w:t xml:space="preserve">, </w:t>
      </w:r>
      <w:r w:rsidRPr="006B012A">
        <w:rPr>
          <w:rFonts w:ascii="Arial" w:hAnsi="Arial" w:cs="Arial"/>
          <w:i/>
          <w:lang w:val="en-US"/>
        </w:rPr>
        <w:t>che-11(e1810)V</w:t>
      </w:r>
      <w:r>
        <w:rPr>
          <w:rFonts w:ascii="Arial" w:hAnsi="Arial" w:cs="Arial"/>
          <w:lang w:val="en-US"/>
        </w:rPr>
        <w:t xml:space="preserve">, </w:t>
      </w:r>
      <w:r w:rsidRPr="006B012A">
        <w:rPr>
          <w:rFonts w:ascii="Arial" w:hAnsi="Arial" w:cs="Arial"/>
          <w:i/>
          <w:lang w:val="en-US"/>
        </w:rPr>
        <w:t>daf-10(e1387)V</w:t>
      </w:r>
      <w:r w:rsidRPr="006B012A">
        <w:rPr>
          <w:rFonts w:ascii="Arial" w:hAnsi="Arial" w:cs="Arial"/>
          <w:lang w:val="en-US"/>
        </w:rPr>
        <w:t xml:space="preserve">, </w:t>
      </w:r>
      <w:r w:rsidRPr="006B012A">
        <w:rPr>
          <w:rFonts w:ascii="Arial" w:hAnsi="Arial" w:cs="Arial"/>
          <w:i/>
          <w:lang w:val="en-US"/>
        </w:rPr>
        <w:t>dyf-1(mn335)I</w:t>
      </w:r>
      <w:r>
        <w:rPr>
          <w:rFonts w:ascii="Arial" w:hAnsi="Arial" w:cs="Arial"/>
          <w:i/>
          <w:lang w:val="en-US"/>
        </w:rPr>
        <w:t xml:space="preserve">, </w:t>
      </w:r>
      <w:r w:rsidRPr="006B012A">
        <w:rPr>
          <w:rFonts w:ascii="Arial" w:hAnsi="Arial" w:cs="Arial"/>
          <w:i/>
          <w:lang w:val="en-US"/>
        </w:rPr>
        <w:t>osm-1(p808)X, osm-5(p813)X</w:t>
      </w:r>
      <w:r>
        <w:rPr>
          <w:rFonts w:ascii="Arial" w:hAnsi="Arial" w:cs="Arial"/>
          <w:i/>
          <w:lang w:val="en-US"/>
        </w:rPr>
        <w:t>,</w:t>
      </w:r>
      <w:r w:rsidRPr="006B012A">
        <w:rPr>
          <w:rFonts w:ascii="Arial" w:hAnsi="Arial" w:cs="Arial"/>
          <w:lang w:val="en-US"/>
        </w:rPr>
        <w:t xml:space="preserve"> </w:t>
      </w:r>
      <w:r w:rsidRPr="006B012A">
        <w:rPr>
          <w:rFonts w:ascii="Arial" w:hAnsi="Arial" w:cs="Arial"/>
          <w:i/>
          <w:lang w:val="en-US"/>
        </w:rPr>
        <w:t>osm-6(p811)V</w:t>
      </w:r>
      <w:r>
        <w:rPr>
          <w:rFonts w:ascii="Arial" w:hAnsi="Arial" w:cs="Arial"/>
          <w:i/>
          <w:lang w:val="en-US"/>
        </w:rPr>
        <w:t xml:space="preserve">, </w:t>
      </w:r>
      <w:r w:rsidRPr="006B012A">
        <w:rPr>
          <w:rFonts w:ascii="Arial" w:hAnsi="Arial" w:cs="Arial"/>
          <w:i/>
          <w:lang w:val="en-US"/>
        </w:rPr>
        <w:t>odr-1(n1936)X</w:t>
      </w:r>
      <w:r w:rsidRPr="006B012A">
        <w:rPr>
          <w:rFonts w:ascii="Arial" w:hAnsi="Arial" w:cs="Arial"/>
          <w:lang w:val="en-US"/>
        </w:rPr>
        <w:t xml:space="preserve">, </w:t>
      </w:r>
      <w:r w:rsidRPr="006B012A">
        <w:rPr>
          <w:rFonts w:ascii="Arial" w:hAnsi="Arial" w:cs="Arial"/>
          <w:i/>
          <w:lang w:val="en-US"/>
        </w:rPr>
        <w:t>odr-3(n2150)V</w:t>
      </w:r>
      <w:r w:rsidRPr="006B012A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and </w:t>
      </w:r>
      <w:r w:rsidRPr="006B012A">
        <w:rPr>
          <w:rFonts w:ascii="Arial" w:hAnsi="Arial" w:cs="Arial"/>
          <w:i/>
          <w:lang w:val="en-US"/>
        </w:rPr>
        <w:t>tax-4(p678)III</w:t>
      </w:r>
      <w:r>
        <w:rPr>
          <w:rFonts w:ascii="Arial" w:hAnsi="Arial" w:cs="Arial"/>
          <w:lang w:val="en-US"/>
        </w:rPr>
        <w:t xml:space="preserve"> </w:t>
      </w:r>
      <w:r w:rsidRPr="00750B92">
        <w:rPr>
          <w:rFonts w:ascii="Arial" w:hAnsi="Arial" w:cs="Arial"/>
          <w:iCs/>
          <w:lang w:val="en-US"/>
        </w:rPr>
        <w:t>animals</w:t>
      </w:r>
      <w:r>
        <w:rPr>
          <w:rFonts w:ascii="Arial" w:hAnsi="Arial" w:cs="Arial"/>
          <w:lang w:val="en-US"/>
        </w:rPr>
        <w:t>.</w:t>
      </w:r>
      <w:r w:rsidR="005E5457">
        <w:rPr>
          <w:rFonts w:ascii="Arial" w:hAnsi="Arial" w:cs="Arial"/>
          <w:lang w:val="en-US"/>
        </w:rPr>
        <w:t xml:space="preserve"> </w:t>
      </w:r>
      <w:ins w:id="0" w:author="Maxime Derisbourg" w:date="2021-08-26T14:46:00Z">
        <w:r w:rsidR="005E5457" w:rsidRPr="0005519F">
          <w:rPr>
            <w:rFonts w:ascii="Arial" w:hAnsi="Arial" w:cs="Arial"/>
            <w:lang w:val="en-US"/>
          </w:rPr>
          <w:t>Data are mean</w:t>
        </w:r>
        <w:r w:rsidR="005E5457">
          <w:rPr>
            <w:rFonts w:ascii="Arial" w:hAnsi="Arial" w:cs="Arial"/>
            <w:lang w:val="en-US"/>
          </w:rPr>
          <w:t xml:space="preserve"> </w:t>
        </w:r>
      </w:ins>
      <w:ins w:id="1" w:author="Maxime Derisbourg" w:date="2021-08-26T12:27:00Z">
        <w:r w:rsidR="005E5457" w:rsidRPr="001979FB">
          <w:rPr>
            <w:rFonts w:ascii="Arial" w:hAnsi="Arial" w:cs="Arial"/>
            <w:color w:val="000000" w:themeColor="text1"/>
            <w:lang w:val="en-US"/>
          </w:rPr>
          <w:t>±</w:t>
        </w:r>
        <w:r w:rsidR="005E5457" w:rsidRPr="001979FB">
          <w:rPr>
            <w:rFonts w:ascii="Arial" w:hAnsi="Arial" w:cs="Arial"/>
            <w:lang w:val="en-US"/>
          </w:rPr>
          <w:t>S</w:t>
        </w:r>
      </w:ins>
      <w:ins w:id="2" w:author="Maxime Derisbourg" w:date="2021-08-26T12:28:00Z">
        <w:r w:rsidR="005E5457">
          <w:rPr>
            <w:rFonts w:ascii="Arial" w:hAnsi="Arial" w:cs="Arial"/>
            <w:lang w:val="en-US"/>
          </w:rPr>
          <w:t>D (n=</w:t>
        </w:r>
      </w:ins>
      <w:ins w:id="3" w:author="Maxime Derisbourg" w:date="2021-08-26T15:44:00Z">
        <w:r w:rsidR="001C5601">
          <w:rPr>
            <w:rFonts w:ascii="Arial" w:hAnsi="Arial" w:cs="Arial"/>
            <w:lang w:val="en-US"/>
          </w:rPr>
          <w:t>1 for J</w:t>
        </w:r>
      </w:ins>
      <w:ins w:id="4" w:author="Maxime Derisbourg" w:date="2021-08-26T15:46:00Z">
        <w:r w:rsidR="001C5601">
          <w:rPr>
            <w:rFonts w:ascii="Arial" w:hAnsi="Arial" w:cs="Arial"/>
            <w:lang w:val="en-US"/>
          </w:rPr>
          <w:t>;</w:t>
        </w:r>
      </w:ins>
      <w:ins w:id="5" w:author="Maxime Derisbourg" w:date="2021-08-26T15:44:00Z">
        <w:r w:rsidR="001C5601">
          <w:rPr>
            <w:rFonts w:ascii="Arial" w:hAnsi="Arial" w:cs="Arial"/>
            <w:lang w:val="en-US"/>
          </w:rPr>
          <w:t xml:space="preserve"> n=2 for B</w:t>
        </w:r>
      </w:ins>
      <w:ins w:id="6" w:author="Maxime Derisbourg" w:date="2021-08-26T15:45:00Z">
        <w:r w:rsidR="001C5601">
          <w:rPr>
            <w:rFonts w:ascii="Arial" w:hAnsi="Arial" w:cs="Arial"/>
            <w:lang w:val="en-US"/>
          </w:rPr>
          <w:t>, C, E</w:t>
        </w:r>
      </w:ins>
      <w:ins w:id="7" w:author="Maxime Derisbourg" w:date="2021-08-26T15:44:00Z">
        <w:r w:rsidR="001C5601">
          <w:rPr>
            <w:rFonts w:ascii="Arial" w:hAnsi="Arial" w:cs="Arial"/>
            <w:lang w:val="en-US"/>
          </w:rPr>
          <w:t xml:space="preserve">, </w:t>
        </w:r>
      </w:ins>
      <w:ins w:id="8" w:author="Maxime Derisbourg" w:date="2021-08-26T15:45:00Z">
        <w:r w:rsidR="001C5601">
          <w:rPr>
            <w:rFonts w:ascii="Arial" w:hAnsi="Arial" w:cs="Arial"/>
            <w:lang w:val="en-US"/>
          </w:rPr>
          <w:t xml:space="preserve">G, H and I; </w:t>
        </w:r>
      </w:ins>
      <w:ins w:id="9" w:author="Maxime Derisbourg" w:date="2021-08-26T15:44:00Z">
        <w:r w:rsidR="001C5601">
          <w:rPr>
            <w:rFonts w:ascii="Arial" w:hAnsi="Arial" w:cs="Arial"/>
            <w:lang w:val="en-US"/>
          </w:rPr>
          <w:t xml:space="preserve">n=3 for A, </w:t>
        </w:r>
      </w:ins>
      <w:ins w:id="10" w:author="Maxime Derisbourg" w:date="2021-08-26T15:45:00Z">
        <w:r w:rsidR="001C5601">
          <w:rPr>
            <w:rFonts w:ascii="Arial" w:hAnsi="Arial" w:cs="Arial"/>
            <w:lang w:val="en-US"/>
          </w:rPr>
          <w:t xml:space="preserve">D </w:t>
        </w:r>
      </w:ins>
      <w:ins w:id="11" w:author="Maxime Derisbourg" w:date="2021-08-26T15:46:00Z">
        <w:r w:rsidR="001C5601">
          <w:rPr>
            <w:rFonts w:ascii="Arial" w:hAnsi="Arial" w:cs="Arial"/>
            <w:lang w:val="en-US"/>
          </w:rPr>
          <w:t>and</w:t>
        </w:r>
      </w:ins>
      <w:ins w:id="12" w:author="Maxime Derisbourg" w:date="2021-08-26T15:45:00Z">
        <w:r w:rsidR="001C5601">
          <w:rPr>
            <w:rFonts w:ascii="Arial" w:hAnsi="Arial" w:cs="Arial"/>
            <w:lang w:val="en-US"/>
          </w:rPr>
          <w:t xml:space="preserve"> F</w:t>
        </w:r>
      </w:ins>
      <w:ins w:id="13" w:author="Maxime Derisbourg" w:date="2021-08-26T12:28:00Z">
        <w:r w:rsidR="005E5457">
          <w:rPr>
            <w:rFonts w:ascii="Arial" w:hAnsi="Arial" w:cs="Arial"/>
            <w:lang w:val="en-US"/>
          </w:rPr>
          <w:t xml:space="preserve"> </w:t>
        </w:r>
      </w:ins>
      <w:ins w:id="14" w:author="Maxime Derisbourg" w:date="2021-08-26T12:29:00Z">
        <w:r w:rsidR="005E5457">
          <w:rPr>
            <w:rFonts w:ascii="Arial" w:hAnsi="Arial" w:cs="Arial"/>
            <w:lang w:val="en-US"/>
          </w:rPr>
          <w:t>independent experiments with &gt;</w:t>
        </w:r>
      </w:ins>
      <w:ins w:id="15" w:author="Maxime Derisbourg" w:date="2021-08-26T12:30:00Z">
        <w:r w:rsidR="005E5457">
          <w:rPr>
            <w:rFonts w:ascii="Arial" w:hAnsi="Arial" w:cs="Arial"/>
            <w:lang w:val="en-US"/>
          </w:rPr>
          <w:t>15 scored animals</w:t>
        </w:r>
      </w:ins>
      <w:ins w:id="16" w:author="Maxime Derisbourg" w:date="2021-08-26T12:29:00Z">
        <w:r w:rsidR="005E5457">
          <w:rPr>
            <w:rFonts w:ascii="Arial" w:hAnsi="Arial" w:cs="Arial"/>
            <w:lang w:val="en-US"/>
          </w:rPr>
          <w:t xml:space="preserve"> each).</w:t>
        </w:r>
      </w:ins>
    </w:p>
    <w:sectPr w:rsidR="008A1887" w:rsidRPr="00D335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xime Derisbourg">
    <w15:presenceInfo w15:providerId="None" w15:userId="Maxime Derisbour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6FA"/>
    <w:rsid w:val="000C00D0"/>
    <w:rsid w:val="00196E47"/>
    <w:rsid w:val="001C5601"/>
    <w:rsid w:val="00241191"/>
    <w:rsid w:val="002B7751"/>
    <w:rsid w:val="004431D4"/>
    <w:rsid w:val="0049751A"/>
    <w:rsid w:val="004D09FA"/>
    <w:rsid w:val="00547F82"/>
    <w:rsid w:val="005E5457"/>
    <w:rsid w:val="00602E56"/>
    <w:rsid w:val="006A0759"/>
    <w:rsid w:val="007109E0"/>
    <w:rsid w:val="007A718C"/>
    <w:rsid w:val="007C526F"/>
    <w:rsid w:val="00854B99"/>
    <w:rsid w:val="008A1887"/>
    <w:rsid w:val="0091308F"/>
    <w:rsid w:val="009A372D"/>
    <w:rsid w:val="009C036F"/>
    <w:rsid w:val="009F20BD"/>
    <w:rsid w:val="00B736FA"/>
    <w:rsid w:val="00C026E3"/>
    <w:rsid w:val="00C82D81"/>
    <w:rsid w:val="00D335AF"/>
    <w:rsid w:val="00D33A17"/>
    <w:rsid w:val="00D45012"/>
    <w:rsid w:val="00E51E83"/>
    <w:rsid w:val="00F1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DFAFB4"/>
  <w15:chartTrackingRefBased/>
  <w15:docId w15:val="{712ED185-3332-D841-BBE4-2EE0D1D4E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my-MM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6FA"/>
    <w:rPr>
      <w:rFonts w:eastAsiaTheme="minorEastAsia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6FA"/>
    <w:rPr>
      <w:rFonts w:ascii="Times New Roman" w:eastAsiaTheme="minorHAnsi" w:hAnsi="Times New Roman" w:cs="Times New Roman"/>
      <w:sz w:val="18"/>
      <w:szCs w:val="18"/>
      <w:lang w:val="en-DE" w:bidi="my-MM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6F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35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AF"/>
    <w:rPr>
      <w:rFonts w:eastAsiaTheme="minorEastAsia"/>
      <w:sz w:val="20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Derisbourg</dc:creator>
  <cp:keywords/>
  <dc:description/>
  <cp:lastModifiedBy>Maxime Derisbourg</cp:lastModifiedBy>
  <cp:revision>8</cp:revision>
  <dcterms:created xsi:type="dcterms:W3CDTF">2021-07-21T10:18:00Z</dcterms:created>
  <dcterms:modified xsi:type="dcterms:W3CDTF">2021-08-26T13:46:00Z</dcterms:modified>
</cp:coreProperties>
</file>