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96193" w14:textId="7988983A" w:rsidR="007362B9" w:rsidRDefault="007362B9" w:rsidP="007362B9">
      <w:pPr>
        <w:spacing w:line="276" w:lineRule="auto"/>
        <w:jc w:val="both"/>
        <w:rPr>
          <w:rFonts w:ascii="Arial" w:hAnsi="Arial" w:cs="Arial"/>
          <w:b/>
          <w:lang w:val="en-US"/>
        </w:rPr>
      </w:pPr>
      <w:r w:rsidRPr="006B012A">
        <w:rPr>
          <w:rFonts w:ascii="Arial" w:hAnsi="Arial" w:cs="Arial"/>
          <w:b/>
          <w:lang w:val="en-US"/>
        </w:rPr>
        <w:t xml:space="preserve">Figure </w:t>
      </w:r>
      <w:r>
        <w:rPr>
          <w:rFonts w:ascii="Arial" w:hAnsi="Arial" w:cs="Arial"/>
          <w:b/>
          <w:lang w:val="en-US"/>
        </w:rPr>
        <w:t xml:space="preserve">2-figure supplement: Reduced tunicamycin-induced ER stress signaling in </w:t>
      </w:r>
      <w:r w:rsidRPr="00750B92">
        <w:rPr>
          <w:rFonts w:ascii="Arial" w:hAnsi="Arial" w:cs="Arial"/>
          <w:b/>
          <w:i/>
          <w:iCs/>
          <w:lang w:val="en-US"/>
        </w:rPr>
        <w:t>osm</w:t>
      </w:r>
      <w:r w:rsidRPr="00750B92">
        <w:rPr>
          <w:rFonts w:ascii="Arial" w:hAnsi="Arial" w:cs="Arial"/>
          <w:b/>
          <w:i/>
          <w:iCs/>
          <w:lang w:val="en-US"/>
        </w:rPr>
        <w:noBreakHyphen/>
        <w:t>3</w:t>
      </w:r>
      <w:r>
        <w:rPr>
          <w:rFonts w:ascii="Arial" w:hAnsi="Arial" w:cs="Arial"/>
          <w:b/>
          <w:lang w:val="en-US"/>
        </w:rPr>
        <w:t xml:space="preserve"> mutants despite functional ER-UPR pathway</w:t>
      </w:r>
    </w:p>
    <w:p w14:paraId="0844D08D" w14:textId="77777777" w:rsidR="008746E1" w:rsidRDefault="008746E1" w:rsidP="007362B9">
      <w:pPr>
        <w:spacing w:line="276" w:lineRule="auto"/>
        <w:jc w:val="both"/>
        <w:rPr>
          <w:rFonts w:ascii="Arial" w:hAnsi="Arial" w:cs="Arial"/>
          <w:b/>
          <w:lang w:val="en-US"/>
        </w:rPr>
      </w:pPr>
    </w:p>
    <w:p w14:paraId="4B1156BF" w14:textId="7F61AA0E" w:rsidR="008A1887" w:rsidRDefault="008746E1" w:rsidP="008A1887">
      <w:pPr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49DF3358" wp14:editId="26788B66">
            <wp:extent cx="4914900" cy="1981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3BFD2" w14:textId="2E94E758" w:rsidR="008746E1" w:rsidDel="00156F2F" w:rsidRDefault="008746E1" w:rsidP="008746E1">
      <w:pPr>
        <w:spacing w:line="276" w:lineRule="auto"/>
        <w:jc w:val="both"/>
        <w:rPr>
          <w:del w:id="0" w:author="Maxime Derisbourg" w:date="2021-08-26T15:53:00Z"/>
          <w:rFonts w:ascii="Arial" w:hAnsi="Arial" w:cs="Arial"/>
          <w:lang w:val="en-US"/>
        </w:rPr>
      </w:pPr>
      <w:r w:rsidRPr="006B012A">
        <w:rPr>
          <w:rFonts w:ascii="Arial" w:hAnsi="Arial" w:cs="Arial"/>
          <w:b/>
          <w:lang w:val="en-US"/>
        </w:rPr>
        <w:t xml:space="preserve">Figure </w:t>
      </w:r>
      <w:r>
        <w:rPr>
          <w:rFonts w:ascii="Arial" w:hAnsi="Arial" w:cs="Arial"/>
          <w:b/>
          <w:lang w:val="en-US"/>
        </w:rPr>
        <w:t xml:space="preserve">2-figure supplement, </w:t>
      </w:r>
      <w:r w:rsidRPr="006B012A">
        <w:rPr>
          <w:rFonts w:ascii="Arial" w:hAnsi="Arial" w:cs="Arial"/>
          <w:lang w:val="en-US"/>
        </w:rPr>
        <w:t xml:space="preserve">Quantitative PCR measuring relative mRNA expression of indicated genes in WT animals and </w:t>
      </w:r>
      <w:r w:rsidRPr="006B012A">
        <w:rPr>
          <w:rFonts w:ascii="Arial" w:hAnsi="Arial" w:cs="Arial"/>
          <w:i/>
          <w:lang w:val="en-US"/>
        </w:rPr>
        <w:t>osm-3(dh</w:t>
      </w:r>
      <w:proofErr w:type="gramStart"/>
      <w:r w:rsidRPr="006B012A">
        <w:rPr>
          <w:rFonts w:ascii="Arial" w:hAnsi="Arial" w:cs="Arial"/>
          <w:i/>
          <w:lang w:val="en-US"/>
        </w:rPr>
        <w:t>441)IV</w:t>
      </w:r>
      <w:proofErr w:type="gramEnd"/>
      <w:r w:rsidRPr="006B012A">
        <w:rPr>
          <w:rFonts w:ascii="Arial" w:hAnsi="Arial" w:cs="Arial"/>
          <w:lang w:val="en-US"/>
        </w:rPr>
        <w:t xml:space="preserve"> mutants after 6</w:t>
      </w:r>
      <w:r>
        <w:rPr>
          <w:rFonts w:ascii="Arial" w:hAnsi="Arial" w:cs="Arial"/>
          <w:lang w:val="en-US"/>
        </w:rPr>
        <w:t> </w:t>
      </w:r>
      <w:r w:rsidRPr="006B012A">
        <w:rPr>
          <w:rFonts w:ascii="Arial" w:hAnsi="Arial" w:cs="Arial"/>
          <w:lang w:val="en-US"/>
        </w:rPr>
        <w:t>hours of vehicle or TM treatment.</w:t>
      </w:r>
      <w:r w:rsidR="00261B43">
        <w:rPr>
          <w:rFonts w:ascii="Arial" w:hAnsi="Arial" w:cs="Arial"/>
          <w:lang w:val="en-US"/>
        </w:rPr>
        <w:t xml:space="preserve"> </w:t>
      </w:r>
      <w:ins w:id="1" w:author="Maxime Derisbourg" w:date="2021-08-26T15:52:00Z">
        <w:r w:rsidR="00261B43">
          <w:rPr>
            <w:rFonts w:ascii="Arial" w:hAnsi="Arial" w:cs="Arial"/>
            <w:lang w:val="en-US"/>
          </w:rPr>
          <w:t>Fold change r</w:t>
        </w:r>
      </w:ins>
      <w:ins w:id="2" w:author="Maxime Derisbourg" w:date="2021-08-26T15:53:00Z">
        <w:r w:rsidR="00261B43">
          <w:rPr>
            <w:rFonts w:ascii="Arial" w:hAnsi="Arial" w:cs="Arial"/>
            <w:lang w:val="en-US"/>
          </w:rPr>
          <w:t xml:space="preserve">epresents </w:t>
        </w:r>
      </w:ins>
      <w:ins w:id="3" w:author="Maxime Derisbourg" w:date="2021-08-26T15:52:00Z">
        <w:r w:rsidR="00261B43">
          <w:rPr>
            <w:rFonts w:ascii="Arial" w:hAnsi="Arial" w:cs="Arial"/>
            <w:lang w:val="en-US"/>
          </w:rPr>
          <w:t xml:space="preserve">mRNA expression levels </w:t>
        </w:r>
      </w:ins>
      <w:ins w:id="4" w:author="Maxime Derisbourg" w:date="2021-08-26T15:53:00Z">
        <w:r w:rsidR="00261B43">
          <w:rPr>
            <w:rFonts w:ascii="Arial" w:hAnsi="Arial" w:cs="Arial"/>
            <w:lang w:val="en-US"/>
          </w:rPr>
          <w:t xml:space="preserve">of the targeted genes </w:t>
        </w:r>
      </w:ins>
      <w:ins w:id="5" w:author="Maxime Derisbourg" w:date="2021-08-26T15:52:00Z">
        <w:r w:rsidR="00261B43">
          <w:rPr>
            <w:rFonts w:ascii="Arial" w:hAnsi="Arial" w:cs="Arial"/>
            <w:lang w:val="en-US"/>
          </w:rPr>
          <w:t>normalized to WT treated with vehicle</w:t>
        </w:r>
      </w:ins>
      <w:ins w:id="6" w:author="Maxime Derisbourg" w:date="2021-08-26T15:53:00Z">
        <w:r w:rsidR="00261B43">
          <w:rPr>
            <w:rFonts w:ascii="Arial" w:hAnsi="Arial" w:cs="Arial"/>
            <w:lang w:val="en-US"/>
          </w:rPr>
          <w:t>.</w:t>
        </w:r>
        <w:r w:rsidR="00156F2F">
          <w:rPr>
            <w:rFonts w:ascii="Arial" w:hAnsi="Arial" w:cs="Arial"/>
            <w:lang w:val="en-US"/>
          </w:rPr>
          <w:t xml:space="preserve"> </w:t>
        </w:r>
        <w:r w:rsidR="00156F2F" w:rsidRPr="0005519F">
          <w:rPr>
            <w:rFonts w:ascii="Arial" w:hAnsi="Arial" w:cs="Arial"/>
            <w:lang w:val="en-US"/>
          </w:rPr>
          <w:t>Data are mean +SEM</w:t>
        </w:r>
      </w:ins>
      <w:ins w:id="7" w:author="Maxime Derisbourg" w:date="2021-08-26T15:54:00Z">
        <w:r w:rsidR="00156F2F">
          <w:rPr>
            <w:rFonts w:ascii="Arial" w:hAnsi="Arial" w:cs="Arial"/>
            <w:lang w:val="en-US"/>
          </w:rPr>
          <w:t xml:space="preserve">, </w:t>
        </w:r>
        <w:r w:rsidR="00156F2F" w:rsidRPr="0005519F">
          <w:rPr>
            <w:rFonts w:ascii="Arial" w:hAnsi="Arial" w:cs="Arial"/>
            <w:lang w:val="en-US"/>
          </w:rPr>
          <w:t>n=</w:t>
        </w:r>
        <w:r w:rsidR="00156F2F">
          <w:rPr>
            <w:rFonts w:ascii="Arial" w:hAnsi="Arial" w:cs="Arial"/>
            <w:lang w:val="en-US"/>
          </w:rPr>
          <w:t>2.</w:t>
        </w:r>
      </w:ins>
    </w:p>
    <w:p w14:paraId="60C5D19F" w14:textId="60C7CBBF" w:rsidR="008746E1" w:rsidRPr="008A1887" w:rsidRDefault="008746E1" w:rsidP="008A1887">
      <w:pPr>
        <w:spacing w:line="276" w:lineRule="auto"/>
        <w:jc w:val="both"/>
        <w:rPr>
          <w:rFonts w:ascii="Arial" w:hAnsi="Arial" w:cs="Arial"/>
          <w:lang w:val="en-US"/>
        </w:rPr>
      </w:pPr>
    </w:p>
    <w:sectPr w:rsidR="008746E1" w:rsidRPr="008A18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xime Derisbourg">
    <w15:presenceInfo w15:providerId="None" w15:userId="Maxime Derisbou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FA"/>
    <w:rsid w:val="000C00D0"/>
    <w:rsid w:val="00156F2F"/>
    <w:rsid w:val="00196E47"/>
    <w:rsid w:val="00241191"/>
    <w:rsid w:val="00261B43"/>
    <w:rsid w:val="002B7751"/>
    <w:rsid w:val="004431D4"/>
    <w:rsid w:val="0049751A"/>
    <w:rsid w:val="004D09FA"/>
    <w:rsid w:val="00547F82"/>
    <w:rsid w:val="00602E56"/>
    <w:rsid w:val="006A0759"/>
    <w:rsid w:val="007109E0"/>
    <w:rsid w:val="007362B9"/>
    <w:rsid w:val="007A718C"/>
    <w:rsid w:val="007C526F"/>
    <w:rsid w:val="00854B99"/>
    <w:rsid w:val="008746E1"/>
    <w:rsid w:val="008A1887"/>
    <w:rsid w:val="0091308F"/>
    <w:rsid w:val="009A372D"/>
    <w:rsid w:val="009C036F"/>
    <w:rsid w:val="009F20BD"/>
    <w:rsid w:val="00B736FA"/>
    <w:rsid w:val="00C026E3"/>
    <w:rsid w:val="00C82D81"/>
    <w:rsid w:val="00D33A17"/>
    <w:rsid w:val="00D45012"/>
    <w:rsid w:val="00E51E83"/>
    <w:rsid w:val="00F1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DFAFB4"/>
  <w15:chartTrackingRefBased/>
  <w15:docId w15:val="{712ED185-3332-D841-BBE4-2EE0D1D4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my-MM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6FA"/>
    <w:rPr>
      <w:rFonts w:eastAsiaTheme="minorEastAsia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6FA"/>
    <w:rPr>
      <w:rFonts w:ascii="Times New Roman" w:eastAsiaTheme="minorHAnsi" w:hAnsi="Times New Roman" w:cs="Times New Roman"/>
      <w:sz w:val="18"/>
      <w:szCs w:val="18"/>
      <w:lang w:val="en-DE" w:bidi="my-MM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F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74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6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6E1"/>
    <w:rPr>
      <w:rFonts w:eastAsiaTheme="minorEastAsia"/>
      <w:sz w:val="20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Derisbourg</dc:creator>
  <cp:keywords/>
  <dc:description/>
  <cp:lastModifiedBy>Maxime Derisbourg</cp:lastModifiedBy>
  <cp:revision>10</cp:revision>
  <dcterms:created xsi:type="dcterms:W3CDTF">2021-07-21T10:18:00Z</dcterms:created>
  <dcterms:modified xsi:type="dcterms:W3CDTF">2021-08-26T13:54:00Z</dcterms:modified>
</cp:coreProperties>
</file>