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A0A9" w14:textId="77777777" w:rsidR="00DF045C" w:rsidRDefault="00DF045C" w:rsidP="00DF045C">
      <w:pPr>
        <w:spacing w:line="276" w:lineRule="auto"/>
        <w:rPr>
          <w:rFonts w:ascii="Arial" w:hAnsi="Arial" w:cs="Arial"/>
          <w:b/>
          <w:lang w:val="en-US"/>
        </w:rPr>
      </w:pPr>
      <w:r w:rsidRPr="006B012A">
        <w:rPr>
          <w:rFonts w:ascii="Arial" w:hAnsi="Arial" w:cs="Arial"/>
          <w:b/>
          <w:lang w:val="en-US"/>
        </w:rPr>
        <w:t xml:space="preserve">Figure </w:t>
      </w:r>
      <w:r>
        <w:rPr>
          <w:rFonts w:ascii="Arial" w:hAnsi="Arial" w:cs="Arial"/>
          <w:b/>
          <w:lang w:val="en-US"/>
        </w:rPr>
        <w:t xml:space="preserve">3-figure supplement: </w:t>
      </w:r>
      <w:r w:rsidRPr="006B012A">
        <w:rPr>
          <w:rFonts w:ascii="Arial" w:hAnsi="Arial" w:cs="Arial"/>
          <w:b/>
          <w:lang w:val="en-US"/>
        </w:rPr>
        <w:t xml:space="preserve">Tunicamycin resistance in </w:t>
      </w:r>
      <w:r w:rsidRPr="006B012A">
        <w:rPr>
          <w:rFonts w:ascii="Arial" w:hAnsi="Arial" w:cs="Arial"/>
          <w:b/>
          <w:i/>
          <w:lang w:val="en-US"/>
        </w:rPr>
        <w:t>osm-3</w:t>
      </w:r>
      <w:r w:rsidRPr="006B012A">
        <w:rPr>
          <w:rFonts w:ascii="Arial" w:hAnsi="Arial" w:cs="Arial"/>
          <w:b/>
          <w:lang w:val="en-US"/>
        </w:rPr>
        <w:t xml:space="preserve"> mutants is not </w:t>
      </w:r>
      <w:r w:rsidRPr="006B012A">
        <w:rPr>
          <w:rFonts w:ascii="Arial" w:hAnsi="Arial" w:cs="Arial"/>
          <w:b/>
          <w:i/>
          <w:lang w:val="en-US"/>
        </w:rPr>
        <w:t>daf-16</w:t>
      </w:r>
      <w:r w:rsidRPr="006B012A">
        <w:rPr>
          <w:rFonts w:ascii="Arial" w:hAnsi="Arial" w:cs="Arial"/>
          <w:b/>
          <w:lang w:val="en-US"/>
        </w:rPr>
        <w:t xml:space="preserve"> or </w:t>
      </w:r>
      <w:r w:rsidRPr="006B012A">
        <w:rPr>
          <w:rFonts w:ascii="Arial" w:hAnsi="Arial" w:cs="Arial"/>
          <w:b/>
          <w:i/>
          <w:lang w:val="en-US"/>
        </w:rPr>
        <w:t>pmk-1</w:t>
      </w:r>
      <w:r w:rsidRPr="006B012A">
        <w:rPr>
          <w:rFonts w:ascii="Arial" w:hAnsi="Arial" w:cs="Arial"/>
          <w:b/>
          <w:lang w:val="en-US"/>
        </w:rPr>
        <w:t xml:space="preserve"> dependent</w:t>
      </w:r>
    </w:p>
    <w:p w14:paraId="75683CE5" w14:textId="77777777" w:rsidR="00DF045C" w:rsidRDefault="00DF045C" w:rsidP="00DF045C">
      <w:pPr>
        <w:spacing w:line="276" w:lineRule="auto"/>
        <w:rPr>
          <w:rFonts w:ascii="Arial" w:hAnsi="Arial" w:cs="Arial"/>
          <w:b/>
          <w:lang w:val="en-US"/>
        </w:rPr>
      </w:pPr>
    </w:p>
    <w:p w14:paraId="3AF524AA" w14:textId="77777777" w:rsidR="00DF045C" w:rsidRDefault="00DF045C" w:rsidP="00DF045C">
      <w:pPr>
        <w:spacing w:line="276" w:lineRule="auto"/>
        <w:rPr>
          <w:rFonts w:ascii="Arial" w:hAnsi="Arial" w:cs="Arial"/>
          <w:b/>
          <w:lang w:val="en-US"/>
        </w:rPr>
      </w:pPr>
      <w:r w:rsidRPr="008A1887">
        <w:rPr>
          <w:rFonts w:ascii="Arial" w:hAnsi="Arial" w:cs="Arial"/>
          <w:b/>
          <w:noProof/>
          <w:lang w:val="en-US"/>
        </w:rPr>
        <w:drawing>
          <wp:inline distT="0" distB="0" distL="0" distR="0" wp14:anchorId="47055192" wp14:editId="32171A3E">
            <wp:extent cx="5600700" cy="2108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C50D1" w14:textId="23AB2A1E" w:rsidR="00DF045C" w:rsidRDefault="00DF045C" w:rsidP="00DF045C">
      <w:pPr>
        <w:spacing w:after="240" w:line="276" w:lineRule="auto"/>
        <w:jc w:val="both"/>
        <w:rPr>
          <w:rFonts w:ascii="Arial" w:hAnsi="Arial" w:cs="Arial"/>
          <w:lang w:val="en-US"/>
        </w:rPr>
      </w:pPr>
      <w:r w:rsidRPr="006B012A">
        <w:rPr>
          <w:rFonts w:ascii="Arial" w:hAnsi="Arial" w:cs="Arial"/>
          <w:b/>
          <w:lang w:val="en-US"/>
        </w:rPr>
        <w:t xml:space="preserve">Figure </w:t>
      </w:r>
      <w:r>
        <w:rPr>
          <w:rFonts w:ascii="Arial" w:hAnsi="Arial" w:cs="Arial"/>
          <w:b/>
          <w:lang w:val="en-US"/>
        </w:rPr>
        <w:t xml:space="preserve">3-figure supplement, </w:t>
      </w:r>
      <w:r w:rsidRPr="006B012A">
        <w:rPr>
          <w:rFonts w:ascii="Arial" w:hAnsi="Arial" w:cs="Arial"/>
          <w:b/>
          <w:lang w:val="en-US"/>
        </w:rPr>
        <w:t xml:space="preserve">A. </w:t>
      </w:r>
      <w:proofErr w:type="spellStart"/>
      <w:r w:rsidRPr="006B012A">
        <w:rPr>
          <w:rFonts w:ascii="Arial" w:hAnsi="Arial" w:cs="Arial"/>
          <w:lang w:val="en-US"/>
        </w:rPr>
        <w:t>Biosorter</w:t>
      </w:r>
      <w:proofErr w:type="spellEnd"/>
      <w:r w:rsidRPr="006B012A">
        <w:rPr>
          <w:rFonts w:ascii="Arial" w:hAnsi="Arial" w:cs="Arial"/>
          <w:lang w:val="en-US"/>
        </w:rPr>
        <w:t xml:space="preserve"> analysis of </w:t>
      </w:r>
      <w:r w:rsidRPr="006B012A">
        <w:rPr>
          <w:rFonts w:ascii="Arial" w:hAnsi="Arial" w:cs="Arial"/>
          <w:i/>
          <w:lang w:val="en-US"/>
        </w:rPr>
        <w:t>osm-3(dh</w:t>
      </w:r>
      <w:proofErr w:type="gramStart"/>
      <w:r w:rsidRPr="006B012A">
        <w:rPr>
          <w:rFonts w:ascii="Arial" w:hAnsi="Arial" w:cs="Arial"/>
          <w:i/>
          <w:lang w:val="en-US"/>
        </w:rPr>
        <w:t>441)IV</w:t>
      </w:r>
      <w:proofErr w:type="gramEnd"/>
      <w:r w:rsidRPr="006B012A">
        <w:rPr>
          <w:rFonts w:ascii="Arial" w:hAnsi="Arial" w:cs="Arial"/>
          <w:lang w:val="en-US"/>
        </w:rPr>
        <w:t xml:space="preserve"> vs. WT animals in the </w:t>
      </w:r>
      <w:r w:rsidRPr="006B012A">
        <w:rPr>
          <w:rFonts w:ascii="Arial" w:hAnsi="Arial" w:cs="Arial"/>
          <w:i/>
          <w:lang w:val="en-US"/>
        </w:rPr>
        <w:t>hsp-4</w:t>
      </w:r>
      <w:r w:rsidRPr="006B012A">
        <w:rPr>
          <w:rFonts w:ascii="Arial" w:hAnsi="Arial" w:cs="Arial"/>
          <w:lang w:val="en-US"/>
        </w:rPr>
        <w:t xml:space="preserve">::GFP background raised on control or </w:t>
      </w:r>
      <w:r w:rsidRPr="006B012A">
        <w:rPr>
          <w:rFonts w:ascii="Arial" w:hAnsi="Arial" w:cs="Arial"/>
          <w:i/>
          <w:lang w:val="en-US"/>
        </w:rPr>
        <w:t>daf-16</w:t>
      </w:r>
      <w:r w:rsidRPr="006B012A">
        <w:rPr>
          <w:rFonts w:ascii="Arial" w:hAnsi="Arial" w:cs="Arial"/>
          <w:lang w:val="en-US"/>
        </w:rPr>
        <w:t xml:space="preserve"> RNAi. Data are mean +SEM, n=4, *** p&lt;0.0001 by two-way ANOVA.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B</w:t>
      </w:r>
      <w:r w:rsidRPr="006B012A">
        <w:rPr>
          <w:rFonts w:ascii="Arial" w:hAnsi="Arial" w:cs="Arial"/>
          <w:b/>
          <w:lang w:val="en-US"/>
        </w:rPr>
        <w:t>.</w:t>
      </w:r>
      <w:r w:rsidRPr="006B012A">
        <w:rPr>
          <w:rFonts w:ascii="Arial" w:hAnsi="Arial" w:cs="Arial"/>
          <w:lang w:val="en-US"/>
        </w:rPr>
        <w:t xml:space="preserve"> Developmental resistance assay using 10 </w:t>
      </w:r>
      <w:r>
        <w:rPr>
          <w:rFonts w:ascii="Arial" w:hAnsi="Arial" w:cs="Arial"/>
          <w:lang w:val="en-US"/>
        </w:rPr>
        <w:t>µ</w:t>
      </w:r>
      <w:r w:rsidRPr="006B012A">
        <w:rPr>
          <w:rFonts w:ascii="Arial" w:hAnsi="Arial" w:cs="Arial"/>
          <w:lang w:val="en-US"/>
        </w:rPr>
        <w:t xml:space="preserve">g/mL TM with WT, </w:t>
      </w:r>
      <w:r w:rsidRPr="006B012A">
        <w:rPr>
          <w:rFonts w:ascii="Arial" w:hAnsi="Arial" w:cs="Arial"/>
          <w:i/>
          <w:lang w:val="en-US"/>
        </w:rPr>
        <w:t>osm-3(dh</w:t>
      </w:r>
      <w:proofErr w:type="gramStart"/>
      <w:r w:rsidRPr="006B012A">
        <w:rPr>
          <w:rFonts w:ascii="Arial" w:hAnsi="Arial" w:cs="Arial"/>
          <w:i/>
          <w:lang w:val="en-US"/>
        </w:rPr>
        <w:t>441)IV</w:t>
      </w:r>
      <w:proofErr w:type="gramEnd"/>
      <w:r w:rsidRPr="006B012A">
        <w:rPr>
          <w:rFonts w:ascii="Arial" w:hAnsi="Arial" w:cs="Arial"/>
          <w:lang w:val="en-US"/>
        </w:rPr>
        <w:t xml:space="preserve"> and </w:t>
      </w:r>
      <w:r w:rsidRPr="006B012A">
        <w:rPr>
          <w:rFonts w:ascii="Arial" w:hAnsi="Arial" w:cs="Arial"/>
          <w:i/>
          <w:lang w:val="en-US"/>
        </w:rPr>
        <w:t>daf-2(e1370)III</w:t>
      </w:r>
      <w:r w:rsidRPr="006B012A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animals</w:t>
      </w:r>
      <w:r w:rsidRPr="006B012A">
        <w:rPr>
          <w:rFonts w:ascii="Arial" w:hAnsi="Arial" w:cs="Arial"/>
          <w:lang w:val="en-US"/>
        </w:rPr>
        <w:t>.</w:t>
      </w:r>
      <w:r w:rsidR="00837D3C">
        <w:rPr>
          <w:rFonts w:ascii="Arial" w:hAnsi="Arial" w:cs="Arial"/>
          <w:lang w:val="en-US"/>
        </w:rPr>
        <w:t xml:space="preserve"> </w:t>
      </w:r>
      <w:ins w:id="0" w:author="Maxime Derisbourg" w:date="2021-08-26T15:55:00Z">
        <w:r w:rsidR="00837D3C">
          <w:rPr>
            <w:rFonts w:ascii="Arial" w:hAnsi="Arial" w:cs="Arial"/>
            <w:lang w:val="en-US"/>
          </w:rPr>
          <w:t xml:space="preserve">No viable animals were observed in </w:t>
        </w:r>
      </w:ins>
      <w:ins w:id="1" w:author="Martin Denzel" w:date="2021-08-27T10:12:00Z">
        <w:r w:rsidR="00AD6ED0">
          <w:rPr>
            <w:rFonts w:ascii="Arial" w:hAnsi="Arial" w:cs="Arial"/>
            <w:lang w:val="en-US"/>
          </w:rPr>
          <w:t xml:space="preserve">TM treated </w:t>
        </w:r>
      </w:ins>
      <w:ins w:id="2" w:author="Maxime Derisbourg" w:date="2021-08-26T15:55:00Z">
        <w:r w:rsidR="00837D3C">
          <w:rPr>
            <w:rFonts w:ascii="Arial" w:hAnsi="Arial" w:cs="Arial"/>
            <w:lang w:val="en-US"/>
          </w:rPr>
          <w:t>WT.</w:t>
        </w:r>
        <w:r w:rsidR="00837D3C" w:rsidRPr="0005519F">
          <w:rPr>
            <w:rFonts w:ascii="Arial" w:hAnsi="Arial" w:cs="Arial"/>
            <w:lang w:val="en-US"/>
          </w:rPr>
          <w:t xml:space="preserve"> Data are mean +SEM, n=</w:t>
        </w:r>
        <w:r w:rsidR="00837D3C">
          <w:rPr>
            <w:rFonts w:ascii="Arial" w:hAnsi="Arial" w:cs="Arial"/>
            <w:lang w:val="en-US"/>
          </w:rPr>
          <w:t xml:space="preserve">3. </w:t>
        </w:r>
      </w:ins>
    </w:p>
    <w:p w14:paraId="4B1156BF" w14:textId="7CC40F83" w:rsidR="008A1887" w:rsidRPr="008A1887" w:rsidRDefault="008A1887" w:rsidP="008A1887">
      <w:pPr>
        <w:spacing w:line="276" w:lineRule="auto"/>
        <w:jc w:val="both"/>
        <w:rPr>
          <w:rFonts w:ascii="Arial" w:hAnsi="Arial" w:cs="Arial"/>
          <w:lang w:val="en-US"/>
        </w:rPr>
      </w:pPr>
    </w:p>
    <w:sectPr w:rsidR="008A1887" w:rsidRPr="008A18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xime Derisbourg">
    <w15:presenceInfo w15:providerId="None" w15:userId="Maxime Derisbou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FA"/>
    <w:rsid w:val="000C00D0"/>
    <w:rsid w:val="00196E47"/>
    <w:rsid w:val="00241191"/>
    <w:rsid w:val="002B7751"/>
    <w:rsid w:val="004431D4"/>
    <w:rsid w:val="0049751A"/>
    <w:rsid w:val="004D09FA"/>
    <w:rsid w:val="00547F82"/>
    <w:rsid w:val="00602E56"/>
    <w:rsid w:val="006A0759"/>
    <w:rsid w:val="007109E0"/>
    <w:rsid w:val="007A718C"/>
    <w:rsid w:val="007C526F"/>
    <w:rsid w:val="00837D3C"/>
    <w:rsid w:val="00854B99"/>
    <w:rsid w:val="008A1887"/>
    <w:rsid w:val="0091308F"/>
    <w:rsid w:val="009A372D"/>
    <w:rsid w:val="009C036F"/>
    <w:rsid w:val="009F20BD"/>
    <w:rsid w:val="00AD6ED0"/>
    <w:rsid w:val="00B736FA"/>
    <w:rsid w:val="00C026E3"/>
    <w:rsid w:val="00C82D81"/>
    <w:rsid w:val="00D33A17"/>
    <w:rsid w:val="00D45012"/>
    <w:rsid w:val="00DF045C"/>
    <w:rsid w:val="00E51E83"/>
    <w:rsid w:val="00F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DFAFB4"/>
  <w15:chartTrackingRefBased/>
  <w15:docId w15:val="{712ED185-3332-D841-BBE4-2EE0D1D4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my-MM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6FA"/>
    <w:rPr>
      <w:rFonts w:eastAsiaTheme="minorEastAsia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6FA"/>
    <w:rPr>
      <w:rFonts w:ascii="Times New Roman" w:eastAsiaTheme="minorHAnsi" w:hAnsi="Times New Roman" w:cs="Times New Roman"/>
      <w:sz w:val="18"/>
      <w:szCs w:val="18"/>
      <w:lang w:val="en-DE" w:bidi="my-MM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F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Derisbourg</dc:creator>
  <cp:keywords/>
  <dc:description/>
  <cp:lastModifiedBy>Martin Denzel</cp:lastModifiedBy>
  <cp:revision>9</cp:revision>
  <dcterms:created xsi:type="dcterms:W3CDTF">2021-07-21T10:18:00Z</dcterms:created>
  <dcterms:modified xsi:type="dcterms:W3CDTF">2021-08-27T08:13:00Z</dcterms:modified>
</cp:coreProperties>
</file>