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5558E" w14:textId="77777777" w:rsidR="00F036F2" w:rsidRDefault="00F036F2" w:rsidP="00F036F2">
      <w:pPr>
        <w:spacing w:line="276" w:lineRule="auto"/>
        <w:rPr>
          <w:rFonts w:ascii="Arial" w:hAnsi="Arial" w:cs="Arial"/>
          <w:b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 xml:space="preserve">4-figure supplement: </w:t>
      </w:r>
      <w:r w:rsidRPr="006B012A">
        <w:rPr>
          <w:rFonts w:ascii="Arial" w:hAnsi="Arial" w:cs="Arial"/>
          <w:b/>
          <w:i/>
          <w:lang w:val="en-US"/>
        </w:rPr>
        <w:t>nhr-8</w:t>
      </w:r>
      <w:r w:rsidRPr="006B012A">
        <w:rPr>
          <w:rFonts w:ascii="Arial" w:hAnsi="Arial" w:cs="Arial"/>
          <w:b/>
          <w:lang w:val="en-US"/>
        </w:rPr>
        <w:t xml:space="preserve"> signaling regulates xenobiotic detoxification response through PGP</w:t>
      </w:r>
      <w:r>
        <w:rPr>
          <w:rFonts w:ascii="Arial" w:hAnsi="Arial" w:cs="Arial"/>
          <w:b/>
          <w:lang w:val="en-US"/>
        </w:rPr>
        <w:t>s</w:t>
      </w:r>
    </w:p>
    <w:p w14:paraId="4ED0153B" w14:textId="77777777" w:rsidR="00F036F2" w:rsidRDefault="00F036F2" w:rsidP="00F036F2">
      <w:pPr>
        <w:spacing w:line="276" w:lineRule="auto"/>
        <w:rPr>
          <w:rFonts w:ascii="Arial" w:hAnsi="Arial" w:cs="Arial"/>
          <w:b/>
          <w:lang w:val="en-US"/>
        </w:rPr>
      </w:pPr>
    </w:p>
    <w:p w14:paraId="1FCB60D0" w14:textId="77777777" w:rsidR="00F036F2" w:rsidRDefault="00F036F2" w:rsidP="00F036F2">
      <w:pPr>
        <w:spacing w:line="276" w:lineRule="auto"/>
        <w:rPr>
          <w:rFonts w:ascii="Arial" w:hAnsi="Arial" w:cs="Arial"/>
          <w:b/>
          <w:lang w:val="en-US"/>
        </w:rPr>
      </w:pPr>
      <w:r w:rsidRPr="008A1887">
        <w:rPr>
          <w:rFonts w:ascii="Arial" w:hAnsi="Arial" w:cs="Arial"/>
          <w:b/>
          <w:noProof/>
          <w:lang w:val="en-US"/>
        </w:rPr>
        <w:drawing>
          <wp:inline distT="0" distB="0" distL="0" distR="0" wp14:anchorId="64F34E4D" wp14:editId="650FD96E">
            <wp:extent cx="5731510" cy="18764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DC003" w14:textId="77777777" w:rsidR="00F036F2" w:rsidRDefault="00F036F2" w:rsidP="00F036F2">
      <w:pPr>
        <w:spacing w:line="276" w:lineRule="auto"/>
        <w:rPr>
          <w:rFonts w:ascii="Arial" w:hAnsi="Arial" w:cs="Arial"/>
          <w:b/>
          <w:lang w:val="en-US"/>
        </w:rPr>
      </w:pPr>
    </w:p>
    <w:p w14:paraId="39CC12A0" w14:textId="5D207672" w:rsidR="00F036F2" w:rsidRPr="008A1887" w:rsidRDefault="00F036F2" w:rsidP="00F036F2">
      <w:pPr>
        <w:spacing w:line="276" w:lineRule="auto"/>
        <w:jc w:val="both"/>
        <w:rPr>
          <w:rFonts w:ascii="Arial" w:hAnsi="Arial" w:cs="Arial"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>4-figure supplement,</w:t>
      </w:r>
      <w:r w:rsidRPr="008A1887">
        <w:rPr>
          <w:rFonts w:ascii="Arial" w:hAnsi="Arial" w:cs="Arial"/>
          <w:b/>
          <w:lang w:val="en-US"/>
        </w:rPr>
        <w:t xml:space="preserve"> </w:t>
      </w:r>
      <w:r w:rsidRPr="006B012A">
        <w:rPr>
          <w:rFonts w:ascii="Arial" w:hAnsi="Arial" w:cs="Arial"/>
          <w:b/>
          <w:lang w:val="en-US"/>
        </w:rPr>
        <w:t>A.</w:t>
      </w:r>
      <w:r w:rsidRPr="006B012A">
        <w:rPr>
          <w:rFonts w:ascii="Arial" w:hAnsi="Arial" w:cs="Arial"/>
          <w:lang w:val="en-US"/>
        </w:rPr>
        <w:t xml:space="preserve"> Heat shock assay at 35</w:t>
      </w:r>
      <w:r w:rsidRPr="006B012A">
        <w:rPr>
          <w:rFonts w:ascii="Arial" w:hAnsi="Arial" w:cs="Arial"/>
          <w:lang w:val="en-US"/>
        </w:rPr>
        <w:sym w:font="Symbol" w:char="F0B0"/>
      </w:r>
      <w:r w:rsidRPr="006B012A">
        <w:rPr>
          <w:rFonts w:ascii="Arial" w:hAnsi="Arial" w:cs="Arial"/>
          <w:lang w:val="en-US"/>
        </w:rPr>
        <w:t xml:space="preserve">C in WT and </w:t>
      </w:r>
      <w:r w:rsidRPr="006B012A">
        <w:rPr>
          <w:rFonts w:ascii="Arial" w:hAnsi="Arial" w:cs="Arial"/>
          <w:i/>
          <w:lang w:val="en-US"/>
        </w:rPr>
        <w:t>osm</w:t>
      </w:r>
      <w:r>
        <w:rPr>
          <w:rFonts w:ascii="Arial" w:hAnsi="Arial" w:cs="Arial"/>
          <w:i/>
          <w:lang w:val="en-US"/>
        </w:rPr>
        <w:noBreakHyphen/>
      </w:r>
      <w:r w:rsidRPr="006B012A">
        <w:rPr>
          <w:rFonts w:ascii="Arial" w:hAnsi="Arial" w:cs="Arial"/>
          <w:i/>
          <w:lang w:val="en-US"/>
        </w:rPr>
        <w:t>3(dh</w:t>
      </w:r>
      <w:proofErr w:type="gramStart"/>
      <w:r w:rsidRPr="006B012A">
        <w:rPr>
          <w:rFonts w:ascii="Arial" w:hAnsi="Arial" w:cs="Arial"/>
          <w:i/>
          <w:lang w:val="en-US"/>
        </w:rPr>
        <w:t>441)IV</w:t>
      </w:r>
      <w:proofErr w:type="gramEnd"/>
      <w:r w:rsidRPr="006B012A">
        <w:rPr>
          <w:rFonts w:ascii="Arial" w:hAnsi="Arial" w:cs="Arial"/>
          <w:lang w:val="en-US"/>
        </w:rPr>
        <w:t xml:space="preserve"> animals on day</w:t>
      </w:r>
      <w:r>
        <w:rPr>
          <w:rFonts w:ascii="Arial" w:hAnsi="Arial" w:cs="Arial"/>
          <w:lang w:val="en-US"/>
        </w:rPr>
        <w:t> </w:t>
      </w:r>
      <w:r w:rsidRPr="006B012A">
        <w:rPr>
          <w:rFonts w:ascii="Arial" w:hAnsi="Arial" w:cs="Arial"/>
          <w:lang w:val="en-US"/>
        </w:rPr>
        <w:t>1 of adulthood</w:t>
      </w:r>
      <w:del w:id="0" w:author="Maxime Derisbourg" w:date="2021-08-26T16:29:00Z">
        <w:r w:rsidRPr="006B012A" w:rsidDel="00950D21">
          <w:rPr>
            <w:rFonts w:ascii="Arial" w:hAnsi="Arial" w:cs="Arial"/>
            <w:lang w:val="en-US"/>
          </w:rPr>
          <w:delText xml:space="preserve">. WT mean survival = 7 hours, </w:delText>
        </w:r>
        <w:r w:rsidRPr="006B012A" w:rsidDel="00950D21">
          <w:rPr>
            <w:rFonts w:ascii="Arial" w:hAnsi="Arial" w:cs="Arial"/>
            <w:i/>
            <w:lang w:val="en-US"/>
          </w:rPr>
          <w:delText>osm</w:delText>
        </w:r>
        <w:r w:rsidDel="00950D21">
          <w:rPr>
            <w:rFonts w:ascii="Arial" w:hAnsi="Arial" w:cs="Arial"/>
            <w:i/>
            <w:lang w:val="en-US"/>
          </w:rPr>
          <w:noBreakHyphen/>
        </w:r>
        <w:r w:rsidRPr="006B012A" w:rsidDel="00950D21">
          <w:rPr>
            <w:rFonts w:ascii="Arial" w:hAnsi="Arial" w:cs="Arial"/>
            <w:i/>
            <w:lang w:val="en-US"/>
          </w:rPr>
          <w:delText xml:space="preserve">3(dh441)IV </w:delText>
        </w:r>
        <w:r w:rsidRPr="006B012A" w:rsidDel="00950D21">
          <w:rPr>
            <w:rFonts w:ascii="Arial" w:hAnsi="Arial" w:cs="Arial"/>
            <w:lang w:val="en-US"/>
          </w:rPr>
          <w:delText>mean survival = 6 hours, p&lt;0.01</w:delText>
        </w:r>
      </w:del>
      <w:ins w:id="1" w:author="Maxime Derisbourg" w:date="2021-08-26T16:14:00Z">
        <w:r w:rsidR="00020009">
          <w:rPr>
            <w:rFonts w:ascii="Arial" w:hAnsi="Arial" w:cs="Arial"/>
            <w:lang w:val="en-US"/>
          </w:rPr>
          <w:t xml:space="preserve">. </w:t>
        </w:r>
      </w:ins>
      <w:del w:id="2" w:author="Maxime Derisbourg" w:date="2021-08-26T16:05:00Z">
        <w:r w:rsidDel="00C869C4">
          <w:rPr>
            <w:rFonts w:ascii="Arial" w:hAnsi="Arial" w:cs="Arial"/>
            <w:lang w:val="en-US"/>
          </w:rPr>
          <w:delText>.</w:delText>
        </w:r>
      </w:del>
      <w:ins w:id="3" w:author="Maxime Derisbourg" w:date="2021-08-26T16:14:00Z">
        <w:r w:rsidR="00020009">
          <w:rPr>
            <w:rFonts w:ascii="Arial" w:hAnsi="Arial" w:cs="Arial"/>
            <w:lang w:val="en-US"/>
          </w:rPr>
          <w:t>See Supplementary file 1 for statistical analysis.</w:t>
        </w:r>
      </w:ins>
      <w:ins w:id="4" w:author="Maxime Derisbourg" w:date="2021-08-26T16:05:00Z">
        <w:r w:rsidR="00C869C4">
          <w:rPr>
            <w:rFonts w:ascii="Arial" w:hAnsi="Arial" w:cs="Arial"/>
            <w:lang w:val="en-US"/>
          </w:rPr>
          <w:t xml:space="preserve"> </w:t>
        </w:r>
      </w:ins>
      <w:del w:id="5" w:author="Maxime Derisbourg" w:date="2021-08-26T16:06:00Z">
        <w:r w:rsidDel="00C869C4">
          <w:rPr>
            <w:rFonts w:ascii="Arial" w:hAnsi="Arial" w:cs="Arial"/>
            <w:lang w:val="en-US"/>
          </w:rPr>
          <w:delText xml:space="preserve"> </w:delText>
        </w:r>
      </w:del>
      <w:r w:rsidRPr="006B012A">
        <w:rPr>
          <w:rFonts w:ascii="Arial" w:hAnsi="Arial" w:cs="Arial"/>
          <w:b/>
          <w:lang w:val="en-US"/>
        </w:rPr>
        <w:t xml:space="preserve">B. </w:t>
      </w:r>
      <w:r w:rsidRPr="006B012A">
        <w:rPr>
          <w:rFonts w:ascii="Arial" w:hAnsi="Arial" w:cs="Arial"/>
          <w:lang w:val="en-US"/>
        </w:rPr>
        <w:t>Hydrogen peroxide survival assay using 1</w:t>
      </w:r>
      <w:r>
        <w:rPr>
          <w:rFonts w:ascii="Arial" w:hAnsi="Arial" w:cs="Arial"/>
          <w:lang w:val="en-US"/>
        </w:rPr>
        <w:t> µ</w:t>
      </w:r>
      <w:r w:rsidRPr="006B012A">
        <w:rPr>
          <w:rFonts w:ascii="Arial" w:hAnsi="Arial" w:cs="Arial"/>
          <w:lang w:val="en-US"/>
        </w:rPr>
        <w:t>M H</w:t>
      </w:r>
      <w:r w:rsidRPr="006B012A">
        <w:rPr>
          <w:rFonts w:ascii="Arial" w:hAnsi="Arial" w:cs="Arial"/>
          <w:vertAlign w:val="subscript"/>
          <w:lang w:val="en-US"/>
        </w:rPr>
        <w:t>2</w:t>
      </w:r>
      <w:r w:rsidRPr="006B012A">
        <w:rPr>
          <w:rFonts w:ascii="Arial" w:hAnsi="Arial" w:cs="Arial"/>
          <w:lang w:val="en-US"/>
        </w:rPr>
        <w:t>O</w:t>
      </w:r>
      <w:r w:rsidRPr="006B012A">
        <w:rPr>
          <w:rFonts w:ascii="Arial" w:hAnsi="Arial" w:cs="Arial"/>
          <w:vertAlign w:val="subscript"/>
          <w:lang w:val="en-US"/>
        </w:rPr>
        <w:t>2</w:t>
      </w:r>
      <w:r w:rsidRPr="006B012A">
        <w:rPr>
          <w:rFonts w:ascii="Arial" w:hAnsi="Arial" w:cs="Arial"/>
          <w:lang w:val="en-US"/>
        </w:rPr>
        <w:t xml:space="preserve"> on day 1 of adulthood in WT and </w:t>
      </w:r>
      <w:r w:rsidRPr="006B012A">
        <w:rPr>
          <w:rFonts w:ascii="Arial" w:hAnsi="Arial" w:cs="Arial"/>
          <w:i/>
          <w:lang w:val="en-US"/>
        </w:rPr>
        <w:t xml:space="preserve">osm-3(dh441)IV </w:t>
      </w:r>
      <w:r w:rsidRPr="006B012A">
        <w:rPr>
          <w:rFonts w:ascii="Arial" w:hAnsi="Arial" w:cs="Arial"/>
          <w:lang w:val="en-US"/>
        </w:rPr>
        <w:t>animals</w:t>
      </w:r>
      <w:del w:id="6" w:author="Maxime Derisbourg" w:date="2021-08-26T16:29:00Z">
        <w:r w:rsidRPr="006B012A" w:rsidDel="00950D21">
          <w:rPr>
            <w:rFonts w:ascii="Arial" w:hAnsi="Arial" w:cs="Arial"/>
            <w:i/>
            <w:lang w:val="en-US"/>
          </w:rPr>
          <w:delText>.</w:delText>
        </w:r>
        <w:r w:rsidRPr="006B012A" w:rsidDel="00950D21">
          <w:rPr>
            <w:rFonts w:ascii="Arial" w:hAnsi="Arial" w:cs="Arial"/>
            <w:lang w:val="en-US"/>
          </w:rPr>
          <w:delText xml:space="preserve"> WT mean survival = 7 hours, </w:delText>
        </w:r>
        <w:r w:rsidRPr="006B012A" w:rsidDel="00950D21">
          <w:rPr>
            <w:rFonts w:ascii="Arial" w:hAnsi="Arial" w:cs="Arial"/>
            <w:i/>
            <w:lang w:val="en-US"/>
          </w:rPr>
          <w:delText xml:space="preserve">osm-3(dh441)IV </w:delText>
        </w:r>
        <w:r w:rsidRPr="006B012A" w:rsidDel="00950D21">
          <w:rPr>
            <w:rFonts w:ascii="Arial" w:hAnsi="Arial" w:cs="Arial"/>
            <w:lang w:val="en-US"/>
          </w:rPr>
          <w:delText>mean survival = 6 hours, no significant difference</w:delText>
        </w:r>
      </w:del>
      <w:r>
        <w:rPr>
          <w:rFonts w:ascii="Arial" w:hAnsi="Arial" w:cs="Arial"/>
          <w:lang w:val="en-US"/>
        </w:rPr>
        <w:t>.</w:t>
      </w:r>
      <w:ins w:id="7" w:author="Maxime Derisbourg" w:date="2021-08-26T16:14:00Z">
        <w:r w:rsidR="00020009">
          <w:rPr>
            <w:rFonts w:ascii="Arial" w:hAnsi="Arial" w:cs="Arial"/>
            <w:lang w:val="en-US"/>
          </w:rPr>
          <w:t xml:space="preserve"> </w:t>
        </w:r>
        <w:r w:rsidR="00020009">
          <w:rPr>
            <w:rFonts w:ascii="Arial" w:hAnsi="Arial" w:cs="Arial"/>
            <w:lang w:val="en-US"/>
          </w:rPr>
          <w:t>See Supplementary file 1 for statistical analysis.</w:t>
        </w:r>
      </w:ins>
      <w:r>
        <w:rPr>
          <w:rFonts w:ascii="Arial" w:hAnsi="Arial" w:cs="Arial"/>
          <w:lang w:val="en-US"/>
        </w:rPr>
        <w:t xml:space="preserve"> </w:t>
      </w:r>
      <w:r w:rsidRPr="006B012A">
        <w:rPr>
          <w:rFonts w:ascii="Arial" w:hAnsi="Arial" w:cs="Arial"/>
          <w:b/>
          <w:lang w:val="en-US"/>
        </w:rPr>
        <w:t>C.</w:t>
      </w:r>
      <w:r w:rsidRPr="006B012A">
        <w:rPr>
          <w:rFonts w:ascii="Arial" w:hAnsi="Arial" w:cs="Arial"/>
          <w:lang w:val="en-US"/>
        </w:rPr>
        <w:t xml:space="preserve"> WT development on 0 to 1</w:t>
      </w:r>
      <w:r>
        <w:rPr>
          <w:rFonts w:ascii="Arial" w:hAnsi="Arial" w:cs="Arial"/>
          <w:lang w:val="en-US"/>
        </w:rPr>
        <w:t> µ</w:t>
      </w:r>
      <w:r w:rsidRPr="006B012A">
        <w:rPr>
          <w:rFonts w:ascii="Arial" w:hAnsi="Arial" w:cs="Arial"/>
          <w:lang w:val="en-US"/>
        </w:rPr>
        <w:t>M Verapamil. No significant difference in development</w:t>
      </w:r>
      <w:ins w:id="8" w:author="Maxime Derisbourg" w:date="2021-08-26T16:08:00Z">
        <w:r w:rsidR="00C869C4">
          <w:rPr>
            <w:rFonts w:ascii="Arial" w:hAnsi="Arial" w:cs="Arial"/>
            <w:lang w:val="en-US"/>
          </w:rPr>
          <w:t xml:space="preserve">. </w:t>
        </w:r>
      </w:ins>
      <w:ins w:id="9" w:author="Maxime Derisbourg" w:date="2021-08-26T16:09:00Z">
        <w:r w:rsidR="00C869C4" w:rsidRPr="0005519F">
          <w:rPr>
            <w:rFonts w:ascii="Arial" w:hAnsi="Arial" w:cs="Arial"/>
            <w:lang w:val="en-US"/>
          </w:rPr>
          <w:t>Data are mean</w:t>
        </w:r>
        <w:r w:rsidR="00C869C4">
          <w:rPr>
            <w:rFonts w:ascii="Arial" w:hAnsi="Arial" w:cs="Arial"/>
            <w:lang w:val="en-US"/>
          </w:rPr>
          <w:t xml:space="preserve"> </w:t>
        </w:r>
        <w:r w:rsidR="00C869C4" w:rsidRPr="001979FB">
          <w:rPr>
            <w:rFonts w:ascii="Arial" w:hAnsi="Arial" w:cs="Arial"/>
            <w:color w:val="000000" w:themeColor="text1"/>
            <w:lang w:val="en-US"/>
          </w:rPr>
          <w:t>±</w:t>
        </w:r>
        <w:r w:rsidR="00C869C4" w:rsidRPr="001979FB">
          <w:rPr>
            <w:rFonts w:ascii="Arial" w:hAnsi="Arial" w:cs="Arial"/>
            <w:lang w:val="en-US"/>
          </w:rPr>
          <w:t>S</w:t>
        </w:r>
        <w:r w:rsidR="00C869C4">
          <w:rPr>
            <w:rFonts w:ascii="Arial" w:hAnsi="Arial" w:cs="Arial"/>
            <w:lang w:val="en-US"/>
          </w:rPr>
          <w:t>D (n=3 independent experiments with &gt;</w:t>
        </w:r>
        <w:r w:rsidR="00C869C4">
          <w:rPr>
            <w:rFonts w:ascii="Arial" w:hAnsi="Arial" w:cs="Arial"/>
            <w:lang w:val="en-US"/>
          </w:rPr>
          <w:t>9</w:t>
        </w:r>
        <w:r w:rsidR="00C869C4">
          <w:rPr>
            <w:rFonts w:ascii="Arial" w:hAnsi="Arial" w:cs="Arial"/>
            <w:lang w:val="en-US"/>
          </w:rPr>
          <w:t xml:space="preserve"> scored animals each).</w:t>
        </w:r>
      </w:ins>
      <w:del w:id="10" w:author="Maxime Derisbourg" w:date="2021-08-26T16:09:00Z">
        <w:r w:rsidRPr="006B012A" w:rsidDel="00C869C4">
          <w:rPr>
            <w:rFonts w:ascii="Arial" w:hAnsi="Arial" w:cs="Arial"/>
            <w:lang w:val="en-US"/>
          </w:rPr>
          <w:delText>.</w:delText>
        </w:r>
      </w:del>
    </w:p>
    <w:p w14:paraId="4B1156BF" w14:textId="5DFCB275" w:rsidR="008A1887" w:rsidRPr="008A1887" w:rsidRDefault="008A1887" w:rsidP="008A1887">
      <w:pPr>
        <w:spacing w:line="276" w:lineRule="auto"/>
        <w:jc w:val="both"/>
        <w:rPr>
          <w:rFonts w:ascii="Arial" w:hAnsi="Arial" w:cs="Arial"/>
          <w:lang w:val="en-US"/>
        </w:rPr>
      </w:pPr>
    </w:p>
    <w:sectPr w:rsidR="008A1887" w:rsidRPr="008A1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xime Derisbourg">
    <w15:presenceInfo w15:providerId="None" w15:userId="Maxime Derisbou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FA"/>
    <w:rsid w:val="00020009"/>
    <w:rsid w:val="000C00D0"/>
    <w:rsid w:val="00196E47"/>
    <w:rsid w:val="00241191"/>
    <w:rsid w:val="002B7751"/>
    <w:rsid w:val="004431D4"/>
    <w:rsid w:val="0049751A"/>
    <w:rsid w:val="004D09FA"/>
    <w:rsid w:val="00547F82"/>
    <w:rsid w:val="00602E56"/>
    <w:rsid w:val="006A0759"/>
    <w:rsid w:val="007109E0"/>
    <w:rsid w:val="007A718C"/>
    <w:rsid w:val="007C526F"/>
    <w:rsid w:val="00854B99"/>
    <w:rsid w:val="008A1887"/>
    <w:rsid w:val="0091308F"/>
    <w:rsid w:val="00950D21"/>
    <w:rsid w:val="009A372D"/>
    <w:rsid w:val="009C036F"/>
    <w:rsid w:val="009F20BD"/>
    <w:rsid w:val="00B736FA"/>
    <w:rsid w:val="00BC324D"/>
    <w:rsid w:val="00C026E3"/>
    <w:rsid w:val="00C82D81"/>
    <w:rsid w:val="00C869C4"/>
    <w:rsid w:val="00D33A17"/>
    <w:rsid w:val="00D45012"/>
    <w:rsid w:val="00E51E83"/>
    <w:rsid w:val="00F036F2"/>
    <w:rsid w:val="00F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DFAFB4"/>
  <w15:chartTrackingRefBased/>
  <w15:docId w15:val="{712ED185-3332-D841-BBE4-2EE0D1D4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6FA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6FA"/>
    <w:rPr>
      <w:rFonts w:ascii="Times New Roman" w:eastAsiaTheme="minorHAnsi" w:hAnsi="Times New Roman" w:cs="Times New Roman"/>
      <w:sz w:val="18"/>
      <w:szCs w:val="18"/>
      <w:lang w:val="en-DE" w:bidi="my-M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Maxime Derisbourg</cp:lastModifiedBy>
  <cp:revision>12</cp:revision>
  <dcterms:created xsi:type="dcterms:W3CDTF">2021-07-21T10:18:00Z</dcterms:created>
  <dcterms:modified xsi:type="dcterms:W3CDTF">2021-08-26T14:29:00Z</dcterms:modified>
</cp:coreProperties>
</file>