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052FD" w14:textId="37C0E5B9" w:rsidR="000E0AEA" w:rsidRPr="002B5630" w:rsidRDefault="002B5630" w:rsidP="002D0655">
      <w:pPr>
        <w:suppressLineNumbers/>
        <w:tabs>
          <w:tab w:val="left" w:pos="5670"/>
        </w:tabs>
        <w:spacing w:line="480" w:lineRule="auto"/>
        <w:rPr>
          <w:rFonts w:ascii="Arial" w:hAnsi="Arial" w:cs="Arial"/>
        </w:rPr>
      </w:pPr>
      <w:bookmarkStart w:id="0" w:name="_GoBack"/>
      <w:bookmarkEnd w:id="0"/>
      <w:r w:rsidRPr="00B500A4">
        <w:rPr>
          <w:rFonts w:ascii="Arial" w:hAnsi="Arial" w:cs="Arial"/>
          <w:b/>
        </w:rPr>
        <w:t>Figure 1A</w:t>
      </w:r>
      <w:r w:rsidR="008C374D" w:rsidRPr="002B5630">
        <w:rPr>
          <w:rFonts w:ascii="Arial" w:hAnsi="Arial" w:cs="Arial"/>
        </w:rPr>
        <w:t xml:space="preserve"> </w:t>
      </w:r>
      <w:r w:rsidR="00D851B7">
        <w:rPr>
          <w:rFonts w:ascii="Arial" w:hAnsi="Arial" w:cs="Arial"/>
        </w:rPr>
        <w:t>S</w:t>
      </w:r>
      <w:r w:rsidR="00D851B7" w:rsidRPr="002B5630">
        <w:rPr>
          <w:rFonts w:ascii="Arial" w:hAnsi="Arial" w:cs="Arial"/>
        </w:rPr>
        <w:t xml:space="preserve">ummary </w:t>
      </w:r>
      <w:r w:rsidRPr="002B5630">
        <w:rPr>
          <w:rFonts w:ascii="Arial" w:hAnsi="Arial" w:cs="Arial"/>
        </w:rPr>
        <w:t>statistics</w:t>
      </w:r>
      <w:r w:rsidR="00D851B7">
        <w:rPr>
          <w:rFonts w:ascii="Arial" w:hAnsi="Arial" w:cs="Arial"/>
        </w:rPr>
        <w:t>.</w:t>
      </w:r>
    </w:p>
    <w:tbl>
      <w:tblPr>
        <w:tblStyle w:val="a3"/>
        <w:tblW w:w="5575" w:type="dxa"/>
        <w:tblLook w:val="04A0" w:firstRow="1" w:lastRow="0" w:firstColumn="1" w:lastColumn="0" w:noHBand="0" w:noVBand="1"/>
      </w:tblPr>
      <w:tblGrid>
        <w:gridCol w:w="1609"/>
        <w:gridCol w:w="483"/>
        <w:gridCol w:w="1917"/>
        <w:gridCol w:w="1566"/>
      </w:tblGrid>
      <w:tr w:rsidR="00424CAF" w:rsidRPr="00BA7E64" w14:paraId="7016545B" w14:textId="77777777" w:rsidTr="00573C09">
        <w:trPr>
          <w:trHeight w:val="602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7EC3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EA49" w14:textId="77777777" w:rsidR="00424CAF" w:rsidRPr="00C0683A" w:rsidRDefault="00E73E55" w:rsidP="0025035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DE7F" w14:textId="50CE09C5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D851B7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7E0" w14:textId="46084960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970DE5">
              <w:rPr>
                <w:rFonts w:ascii="Arial" w:hAnsi="Arial" w:cs="Arial"/>
                <w:i/>
              </w:rPr>
              <w:t>P</w:t>
            </w:r>
            <w:r w:rsidR="00D851B7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896E686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424CAF" w:rsidRPr="00BA7E64" w14:paraId="6A199D2E" w14:textId="77777777" w:rsidTr="00A16860">
        <w:trPr>
          <w:trHeight w:val="44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CD0F" w14:textId="7C305A2D" w:rsidR="00424CAF" w:rsidRPr="00BA7E64" w:rsidRDefault="00424CAF" w:rsidP="00A16860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6542" w14:textId="77777777" w:rsidR="00424CAF" w:rsidRDefault="00424CAF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6047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0.39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72AF" w14:textId="77777777" w:rsidR="00424CAF" w:rsidRPr="00BA7E64" w:rsidRDefault="00151086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24CAF" w:rsidRPr="00BA7E64" w14:paraId="07A58C67" w14:textId="77777777" w:rsidTr="00A16860">
        <w:trPr>
          <w:trHeight w:val="44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889D" w14:textId="11C2E0A2" w:rsidR="00424CAF" w:rsidRPr="00BA7E64" w:rsidRDefault="00424CAF" w:rsidP="00A16860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BEB0" w14:textId="77777777" w:rsidR="00424CAF" w:rsidRDefault="00424CAF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1CA2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</w:t>
            </w:r>
            <w:r w:rsidR="0041707B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±0.05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39E" w14:textId="1181D8FC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=0.0</w:t>
            </w:r>
            <w:r w:rsidR="00B500A4">
              <w:rPr>
                <w:rFonts w:ascii="Arial" w:hAnsi="Arial" w:cs="Arial"/>
              </w:rPr>
              <w:t>9</w:t>
            </w:r>
          </w:p>
        </w:tc>
      </w:tr>
      <w:tr w:rsidR="00424CAF" w:rsidRPr="00BA7E64" w14:paraId="14C8D894" w14:textId="77777777" w:rsidTr="00A16860">
        <w:trPr>
          <w:trHeight w:val="44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0363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E11A" w14:textId="77777777" w:rsidR="00424CAF" w:rsidRDefault="00424CAF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9144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0.33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A9FA" w14:textId="0825E8E1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=0.39</w:t>
            </w:r>
          </w:p>
        </w:tc>
      </w:tr>
      <w:tr w:rsidR="00424CAF" w:rsidRPr="00BA7E64" w14:paraId="27FF20A2" w14:textId="77777777" w:rsidTr="00A16860">
        <w:trPr>
          <w:trHeight w:val="44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947C" w14:textId="66005A72" w:rsidR="00424CAF" w:rsidRPr="00BA7E64" w:rsidRDefault="00424CAF" w:rsidP="00A1686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Gr64</w:t>
            </w:r>
            <w:r w:rsidRPr="008B062B">
              <w:rPr>
                <w:rFonts w:ascii="Arial" w:hAnsi="Arial" w:cs="Arial"/>
                <w:i/>
                <w:iCs/>
                <w:vertAlign w:val="superscript"/>
              </w:rPr>
              <w:t>ab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3848" w14:textId="77777777" w:rsidR="00424CAF" w:rsidRDefault="00424CAF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6D3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E03C" w14:textId="5A380722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="008B7F64">
              <w:rPr>
                <w:rFonts w:ascii="Arial" w:hAnsi="Arial" w:cs="Arial"/>
              </w:rPr>
              <w:t>4.1</w:t>
            </w:r>
            <w:r w:rsidR="008B7F64" w:rsidRPr="00067AD6">
              <w:rPr>
                <w:rFonts w:ascii="Arial" w:hAnsi="Arial" w:cs="Arial"/>
                <w:sz w:val="18"/>
              </w:rPr>
              <w:t xml:space="preserve"> X</w:t>
            </w:r>
            <w:r w:rsidR="008B7F64">
              <w:rPr>
                <w:rFonts w:ascii="Arial" w:hAnsi="Arial" w:cs="Arial"/>
              </w:rPr>
              <w:t>10</w:t>
            </w:r>
            <w:r w:rsidR="008B7F64"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0193C198" w14:textId="77777777" w:rsidR="000E0AEA" w:rsidRDefault="000E0AEA" w:rsidP="000E0AEA">
      <w:pPr>
        <w:suppressLineNumbers/>
      </w:pPr>
    </w:p>
    <w:p w14:paraId="1C76966C" w14:textId="77777777" w:rsidR="000E0AEA" w:rsidRPr="00A45689" w:rsidRDefault="000E0AEA" w:rsidP="000E0AEA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Cs/>
        </w:rPr>
      </w:pPr>
    </w:p>
    <w:p w14:paraId="0C757B8A" w14:textId="0837ADDC" w:rsidR="008B062B" w:rsidRPr="00F006E5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1B</w:t>
      </w:r>
      <w:r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8455" w:type="dxa"/>
        <w:tblLook w:val="04A0" w:firstRow="1" w:lastRow="0" w:firstColumn="1" w:lastColumn="0" w:noHBand="0" w:noVBand="1"/>
      </w:tblPr>
      <w:tblGrid>
        <w:gridCol w:w="2605"/>
        <w:gridCol w:w="540"/>
        <w:gridCol w:w="1890"/>
        <w:gridCol w:w="1710"/>
        <w:gridCol w:w="1710"/>
      </w:tblGrid>
      <w:tr w:rsidR="007E041B" w:rsidRPr="00BA7E64" w14:paraId="0C31DA4F" w14:textId="77777777" w:rsidTr="008728A4">
        <w:trPr>
          <w:trHeight w:val="602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14FF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2AC7" w14:textId="77777777" w:rsidR="007E041B" w:rsidRPr="00C0683A" w:rsidRDefault="007E041B" w:rsidP="0025035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F5F6" w14:textId="19EE1B5F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970DE5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C283" w14:textId="073D4C03" w:rsidR="007E041B" w:rsidRDefault="007E041B" w:rsidP="00831FB0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970DE5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4332D92E" w14:textId="77777777" w:rsidR="007E041B" w:rsidRPr="00BA7E64" w:rsidRDefault="007E041B" w:rsidP="00831FB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9F64" w14:textId="5599B3E1" w:rsidR="007E041B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970DE5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5698577" w14:textId="77777777" w:rsidR="007E041B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7E041B" w:rsidRPr="00BA7E64" w14:paraId="72D42301" w14:textId="77777777" w:rsidTr="008728A4">
        <w:trPr>
          <w:trHeight w:val="422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C1D" w14:textId="508151ED" w:rsidR="007E041B" w:rsidRPr="00BA7E64" w:rsidRDefault="007E041B" w:rsidP="00A16860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65D6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794A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-0.51 ±0.03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EEB6" w14:textId="77777777" w:rsidR="007E041B" w:rsidRPr="00BA7E64" w:rsidRDefault="00144D13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AC5D" w14:textId="77777777" w:rsidR="007E041B" w:rsidRPr="00BA7E64" w:rsidRDefault="00144D13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E041B" w:rsidRPr="00BA7E64" w14:paraId="5D42D773" w14:textId="77777777" w:rsidTr="00A16860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3E03" w14:textId="6B3AF978" w:rsidR="007E041B" w:rsidRPr="00BA7E64" w:rsidRDefault="007E041B" w:rsidP="00A1686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Gr64</w:t>
            </w:r>
            <w:r w:rsidRPr="008B062B">
              <w:rPr>
                <w:rFonts w:ascii="Arial" w:hAnsi="Arial" w:cs="Arial"/>
                <w:i/>
                <w:iCs/>
                <w:vertAlign w:val="superscript"/>
              </w:rPr>
              <w:t>ab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DA0C" w14:textId="77777777" w:rsidR="007E041B" w:rsidRPr="009710E5" w:rsidRDefault="007E041B" w:rsidP="008728A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2B5A" w14:textId="6CBC5BC7" w:rsidR="007E041B" w:rsidRPr="00A16860" w:rsidRDefault="007E041B" w:rsidP="00A16860">
            <w:pPr>
              <w:jc w:val="center"/>
              <w:rPr>
                <w:rFonts w:ascii="Arial" w:hAnsi="Arial" w:cs="Arial"/>
                <w:color w:val="000000"/>
              </w:rPr>
            </w:pPr>
            <w:r w:rsidRPr="009710E5">
              <w:rPr>
                <w:rFonts w:ascii="Arial" w:hAnsi="Arial" w:cs="Arial"/>
                <w:color w:val="000000"/>
              </w:rPr>
              <w:t>-0.40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710E5">
              <w:rPr>
                <w:rFonts w:ascii="Arial" w:hAnsi="Arial" w:cs="Arial"/>
              </w:rPr>
              <w:t>±0.05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D82" w14:textId="21794B2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0.64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310F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7E041B" w:rsidRPr="00BA7E64" w14:paraId="6969DAD2" w14:textId="77777777" w:rsidTr="00A16860">
        <w:trPr>
          <w:trHeight w:val="46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5029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89F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82E6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0.13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433" w14:textId="7F9F99C0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7FC8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7E041B" w:rsidRPr="00BA7E64" w14:paraId="671CC8F0" w14:textId="77777777" w:rsidTr="00A16860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CF84" w14:textId="7BDD1351" w:rsidR="007E041B" w:rsidRPr="00BA7E64" w:rsidRDefault="007E041B" w:rsidP="00A16860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B6E5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5504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-0.12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74E3" w14:textId="5B5EBA48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DC75E8">
              <w:rPr>
                <w:rFonts w:ascii="Arial" w:hAnsi="Arial" w:cs="Arial"/>
              </w:rPr>
              <w:t>2.9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DC75E8">
              <w:rPr>
                <w:rFonts w:ascii="Arial" w:hAnsi="Arial" w:cs="Arial"/>
                <w:vertAlign w:val="superscript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FAD0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7E041B" w:rsidRPr="00BA7E64" w14:paraId="517543B2" w14:textId="77777777" w:rsidTr="008728A4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E2D9" w14:textId="1119CF71" w:rsidR="007E041B" w:rsidRPr="00BA7E64" w:rsidRDefault="007E041B" w:rsidP="00A16860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717A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C93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-0.11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26A" w14:textId="68BE5D05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E37E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7E041B" w:rsidRPr="00BA7E64" w14:paraId="02C954F4" w14:textId="77777777" w:rsidTr="008728A4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8237" w14:textId="2637D621" w:rsidR="007E041B" w:rsidRPr="00A16860" w:rsidRDefault="007E041B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23803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23803">
              <w:rPr>
                <w:rFonts w:ascii="Arial" w:hAnsi="Arial" w:cs="Arial"/>
                <w:i/>
                <w:iCs/>
              </w:rPr>
              <w:sym w:font="Symbol" w:char="F067"/>
            </w:r>
            <w:r w:rsidRPr="00023803">
              <w:rPr>
                <w:rFonts w:ascii="Arial" w:hAnsi="Arial" w:cs="Arial"/>
                <w:i/>
                <w:iCs/>
              </w:rPr>
              <w:t xml:space="preserve"> </w:t>
            </w:r>
            <w:proofErr w:type="gramStart"/>
            <w:r w:rsidRPr="00023803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023803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023803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23803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4EE7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9C02" w14:textId="77777777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-0.56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B306" w14:textId="236D44D8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BB2B" w14:textId="68530A30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7E041B" w:rsidRPr="00BA7E64" w14:paraId="036A063E" w14:textId="77777777" w:rsidTr="008728A4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B4DD" w14:textId="77777777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484339CF" w14:textId="77777777" w:rsidR="007E041B" w:rsidRDefault="007E041B" w:rsidP="007E041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9B86" w14:textId="77777777" w:rsidR="007E041B" w:rsidRDefault="007E041B" w:rsidP="008728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4EE6" w14:textId="77777777" w:rsidR="007E041B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-0.10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CAFD" w14:textId="1D507805" w:rsidR="007E041B" w:rsidRDefault="007E041B" w:rsidP="007E041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1F0" w14:textId="43558503" w:rsidR="007E041B" w:rsidRDefault="00B3791B" w:rsidP="007E041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=0.77</w:t>
            </w:r>
          </w:p>
        </w:tc>
      </w:tr>
      <w:tr w:rsidR="007E041B" w:rsidRPr="00BA7E64" w14:paraId="3CDE4A48" w14:textId="77777777" w:rsidTr="008728A4">
        <w:trPr>
          <w:trHeight w:val="5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38E4" w14:textId="77777777" w:rsidR="007E041B" w:rsidRDefault="007E041B" w:rsidP="007E041B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  <w:p w14:paraId="265942ED" w14:textId="77777777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C3B" w14:textId="0CD350F9" w:rsidR="007E041B" w:rsidRDefault="00A6453F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7E041B">
              <w:rPr>
                <w:rFonts w:ascii="Arial" w:hAnsi="Arial" w:cs="Arial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4015" w14:textId="77777777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</w:t>
            </w:r>
            <w:r w:rsidR="000F51CB">
              <w:rPr>
                <w:rFonts w:ascii="Arial" w:hAnsi="Arial" w:cs="Arial"/>
              </w:rPr>
              <w:t>52</w:t>
            </w:r>
            <w:r>
              <w:rPr>
                <w:rFonts w:ascii="Arial" w:hAnsi="Arial" w:cs="Arial"/>
              </w:rPr>
              <w:t xml:space="preserve">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</w:t>
            </w:r>
            <w:r w:rsidR="000F51CB">
              <w:rPr>
                <w:rFonts w:ascii="Arial" w:hAnsi="Arial" w:cs="Arial"/>
              </w:rPr>
              <w:t>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5EDD" w14:textId="5C00ADDB" w:rsidR="007E041B" w:rsidRPr="00BA7E64" w:rsidRDefault="007E041B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</w:t>
            </w:r>
            <w:r w:rsidR="00970DE5"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1A14" w14:textId="3D6DEE20" w:rsidR="007E041B" w:rsidRPr="00BA7E64" w:rsidRDefault="008D68D7" w:rsidP="007E041B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="007E041B">
              <w:rPr>
                <w:rFonts w:ascii="Arial" w:hAnsi="Arial" w:cs="Arial"/>
              </w:rPr>
              <w:t>=</w:t>
            </w:r>
            <w:r w:rsidR="000F51CB">
              <w:rPr>
                <w:rFonts w:ascii="Arial" w:hAnsi="Arial" w:cs="Arial"/>
              </w:rPr>
              <w:t>1.5</w:t>
            </w:r>
            <w:r w:rsidR="007E041B" w:rsidRPr="00067AD6">
              <w:rPr>
                <w:rFonts w:ascii="Arial" w:hAnsi="Arial" w:cs="Arial"/>
                <w:sz w:val="18"/>
              </w:rPr>
              <w:t>X</w:t>
            </w:r>
            <w:r w:rsidR="007E041B">
              <w:rPr>
                <w:rFonts w:ascii="Arial" w:hAnsi="Arial" w:cs="Arial"/>
              </w:rPr>
              <w:t>10</w:t>
            </w:r>
            <w:r w:rsidR="007E041B"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36D47DE7" w14:textId="77777777" w:rsidR="000E527D" w:rsidRDefault="000E527D" w:rsidP="00023803">
      <w:pPr>
        <w:suppressLineNumbers/>
        <w:spacing w:line="480" w:lineRule="auto"/>
        <w:rPr>
          <w:rFonts w:ascii="Arial" w:hAnsi="Arial" w:cs="Arial"/>
          <w:b/>
        </w:rPr>
      </w:pPr>
    </w:p>
    <w:p w14:paraId="10EEE747" w14:textId="5B157350" w:rsidR="00023803" w:rsidRPr="00F006E5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</w:t>
      </w:r>
      <w:r w:rsidR="00976D1D" w:rsidRPr="00B500A4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5575" w:type="dxa"/>
        <w:tblLook w:val="04A0" w:firstRow="1" w:lastRow="0" w:firstColumn="1" w:lastColumn="0" w:noHBand="0" w:noVBand="1"/>
      </w:tblPr>
      <w:tblGrid>
        <w:gridCol w:w="1377"/>
        <w:gridCol w:w="508"/>
        <w:gridCol w:w="1980"/>
        <w:gridCol w:w="1710"/>
      </w:tblGrid>
      <w:tr w:rsidR="00424CAF" w:rsidRPr="00BA7E64" w14:paraId="18301D57" w14:textId="77777777" w:rsidTr="00285C55">
        <w:trPr>
          <w:trHeight w:val="512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58E6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3BAE" w14:textId="77777777" w:rsidR="00424CAF" w:rsidRPr="00C0683A" w:rsidRDefault="00E73E55" w:rsidP="0025035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108" w14:textId="5FED6E8E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970DE5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0C41" w14:textId="6C3BAE2E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970DE5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424CAF" w:rsidRPr="00BA7E64" w14:paraId="09F22EC8" w14:textId="77777777" w:rsidTr="00285C55">
        <w:trPr>
          <w:trHeight w:val="422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52AC" w14:textId="77777777" w:rsidR="00424CAF" w:rsidRPr="00BA7E64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4F92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91FE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-0.57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A427" w14:textId="4E56E81B" w:rsidR="00424CAF" w:rsidRDefault="003C38DF" w:rsidP="00B2334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24CAF" w:rsidRPr="00BA7E64" w14:paraId="699737DB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747E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C457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0AC9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-0.07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77F2" w14:textId="3FCA493E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</w:t>
            </w:r>
            <w:r w:rsidR="00970DE5">
              <w:rPr>
                <w:rFonts w:ascii="Arial" w:hAnsi="Arial" w:cs="Arial"/>
              </w:rPr>
              <w:t>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424CAF" w:rsidRPr="00BA7E64" w14:paraId="70781FC0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CE8F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trpl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29134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2368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365B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-0.47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1846" w14:textId="209AC1EF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=0.15</w:t>
            </w:r>
          </w:p>
        </w:tc>
      </w:tr>
      <w:tr w:rsidR="00424CAF" w:rsidRPr="00BA7E64" w14:paraId="4F6D6ADF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FF5C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iav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3621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AF1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A651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-0.46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84D" w14:textId="0E6DD44A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=0.08</w:t>
            </w:r>
          </w:p>
        </w:tc>
      </w:tr>
      <w:tr w:rsidR="00424CAF" w:rsidRPr="00BA7E64" w14:paraId="44B13CC3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D23E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nan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36a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5736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7F6B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-0.47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0CAF" w14:textId="02C9AFE7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=0.07</w:t>
            </w:r>
          </w:p>
        </w:tc>
      </w:tr>
      <w:tr w:rsidR="00424CAF" w:rsidRPr="00BA7E64" w14:paraId="39754562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DE9A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lastRenderedPageBreak/>
              <w:t>trpA1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AB03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6F99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-0.62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4CC" w14:textId="6EBAB99E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</w:tr>
      <w:tr w:rsidR="00424CAF" w:rsidRPr="00BA7E64" w14:paraId="5F849329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12F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pain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6716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76C2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-0.55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BA0E" w14:textId="3B40E086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=0.42</w:t>
            </w:r>
          </w:p>
        </w:tc>
      </w:tr>
      <w:tr w:rsidR="00424CAF" w:rsidRPr="00BA7E64" w14:paraId="4CEB2287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7132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pyx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7B2E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82D4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-0.48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E72B" w14:textId="633CC730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=0.16</w:t>
            </w:r>
          </w:p>
        </w:tc>
      </w:tr>
      <w:tr w:rsidR="00424CAF" w:rsidRPr="00BA7E64" w14:paraId="7D54ED05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80F0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amo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669B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260C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-0.52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56C0" w14:textId="2F3A013B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=0.29</w:t>
            </w:r>
          </w:p>
        </w:tc>
      </w:tr>
      <w:tr w:rsidR="00424CAF" w:rsidRPr="00BA7E64" w14:paraId="6D93D499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0E3" w14:textId="77777777" w:rsidR="00424CAF" w:rsidRPr="00B23348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6939F6">
              <w:rPr>
                <w:rFonts w:ascii="Arial" w:hAnsi="Arial" w:cs="Arial"/>
                <w:i/>
                <w:iCs/>
              </w:rPr>
              <w:t>trpml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38E8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1151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-0.48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45FE" w14:textId="3D550C67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=0.07</w:t>
            </w:r>
          </w:p>
        </w:tc>
      </w:tr>
      <w:tr w:rsidR="00424CAF" w:rsidRPr="00BA7E64" w14:paraId="292864F2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DBAE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wtrw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ex</w:t>
            </w:r>
            <w:proofErr w:type="spell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83D8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2F2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-0.62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90B5" w14:textId="2E66D28B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=0.93</w:t>
            </w:r>
          </w:p>
        </w:tc>
      </w:tr>
      <w:tr w:rsidR="00424CAF" w:rsidRPr="00BA7E64" w14:paraId="64D3FB71" w14:textId="77777777" w:rsidTr="00285C55">
        <w:trPr>
          <w:trHeight w:val="45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4EB1" w14:textId="77777777" w:rsidR="00424CAF" w:rsidRPr="006939F6" w:rsidRDefault="00424CAF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6939F6">
              <w:rPr>
                <w:rFonts w:ascii="Arial" w:hAnsi="Arial" w:cs="Arial"/>
                <w:i/>
                <w:iCs/>
              </w:rPr>
              <w:t>trp</w:t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343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874E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C595" w14:textId="77777777" w:rsidR="00424CAF" w:rsidRDefault="00424CA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-0.67±0.007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9D8D" w14:textId="7C536862" w:rsidR="00424CAF" w:rsidRDefault="00424CAF" w:rsidP="00B2334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=0.84</w:t>
            </w:r>
          </w:p>
        </w:tc>
      </w:tr>
    </w:tbl>
    <w:p w14:paraId="4ECD5053" w14:textId="77777777" w:rsidR="00E06F88" w:rsidRDefault="00E06F88" w:rsidP="00611EAF">
      <w:pPr>
        <w:suppressLineNumbers/>
        <w:spacing w:line="480" w:lineRule="auto"/>
        <w:rPr>
          <w:rFonts w:ascii="Arial" w:hAnsi="Arial" w:cs="Arial"/>
        </w:rPr>
      </w:pPr>
    </w:p>
    <w:p w14:paraId="358F6994" w14:textId="60F5AC36" w:rsidR="00D65121" w:rsidRPr="002869C9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1H</w:t>
      </w:r>
      <w:r w:rsidRPr="002869C9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869C9"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8545" w:type="dxa"/>
        <w:tblLayout w:type="fixed"/>
        <w:tblLook w:val="04A0" w:firstRow="1" w:lastRow="0" w:firstColumn="1" w:lastColumn="0" w:noHBand="0" w:noVBand="1"/>
      </w:tblPr>
      <w:tblGrid>
        <w:gridCol w:w="1705"/>
        <w:gridCol w:w="540"/>
        <w:gridCol w:w="1440"/>
        <w:gridCol w:w="1260"/>
        <w:gridCol w:w="540"/>
        <w:gridCol w:w="1620"/>
        <w:gridCol w:w="1440"/>
      </w:tblGrid>
      <w:tr w:rsidR="00E73E55" w:rsidRPr="00BA7E64" w14:paraId="34E329B2" w14:textId="77777777" w:rsidTr="00573C09">
        <w:trPr>
          <w:trHeight w:val="557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21C0B" w14:textId="77777777" w:rsidR="00E73E55" w:rsidRDefault="00E73E55" w:rsidP="00976D1D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C8AC48F" w14:textId="77777777" w:rsidR="00E73E55" w:rsidRPr="00BA7E64" w:rsidRDefault="00E73E55" w:rsidP="00976D1D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97BD" w14:textId="744391F4" w:rsidR="00E73E55" w:rsidRPr="00B500A4" w:rsidRDefault="00E73E55" w:rsidP="00CF598D">
            <w:r>
              <w:rPr>
                <w:rFonts w:ascii="Arial" w:hAnsi="Arial" w:cs="Arial"/>
              </w:rPr>
              <w:t>Temperature (</w:t>
            </w:r>
            <w:r w:rsidR="00D851B7">
              <w:rPr>
                <w:rFonts w:ascii="Arial" w:hAnsi="Arial" w:cs="Arial"/>
              </w:rPr>
              <w:t>17°</w:t>
            </w:r>
            <w:r w:rsidR="00CF598D">
              <w:rPr>
                <w:rFonts w:ascii="Arial" w:hAnsi="Arial" w:cs="Arial"/>
                <w:iCs/>
                <w:lang w:eastAsia="ko-KR"/>
              </w:rPr>
              <w:t>C</w:t>
            </w:r>
            <w:r w:rsidR="00CF598D">
              <w:t xml:space="preserve"> </w:t>
            </w:r>
            <w:r w:rsidR="00D851B7">
              <w:sym w:font="Symbol" w:char="F0AE"/>
            </w:r>
            <w:r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  <w:iCs/>
                <w:lang w:eastAsia="ko-KR"/>
              </w:rPr>
              <w:t>°C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5D0" w14:textId="19F45B15" w:rsidR="00E73E55" w:rsidRDefault="00E73E55" w:rsidP="00976D1D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Temperature (</w:t>
            </w:r>
            <w:r w:rsidR="00D851B7">
              <w:rPr>
                <w:rFonts w:ascii="Arial" w:hAnsi="Arial" w:cs="Arial"/>
              </w:rPr>
              <w:t>17°</w:t>
            </w:r>
            <w:r w:rsidR="00D851B7">
              <w:sym w:font="Symbol" w:char="F0AE"/>
            </w:r>
            <w:r w:rsidR="003C38DF">
              <w:t xml:space="preserve"> </w:t>
            </w:r>
            <w:r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  <w:iCs/>
                <w:lang w:eastAsia="ko-KR"/>
              </w:rPr>
              <w:t>°C</w:t>
            </w:r>
            <w:r>
              <w:rPr>
                <w:rFonts w:ascii="Arial" w:hAnsi="Arial" w:cs="Arial"/>
              </w:rPr>
              <w:t>)</w:t>
            </w:r>
          </w:p>
        </w:tc>
      </w:tr>
      <w:tr w:rsidR="00E73E55" w:rsidRPr="00BA7E64" w14:paraId="5A11D7D3" w14:textId="77777777" w:rsidTr="00573C09">
        <w:trPr>
          <w:trHeight w:val="557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5255" w14:textId="77777777" w:rsidR="00E73E55" w:rsidRPr="00BA7E64" w:rsidRDefault="00E73E55" w:rsidP="00976D1D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30FE" w14:textId="77777777" w:rsidR="00E73E55" w:rsidRPr="003673A7" w:rsidRDefault="00E73E55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36E5" w14:textId="35E4F871" w:rsidR="00E73E55" w:rsidRDefault="00E73E55" w:rsidP="00976D1D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970DE5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D8FE" w14:textId="5AC93C60" w:rsidR="00E73E55" w:rsidRPr="00C0683A" w:rsidRDefault="00E73E55" w:rsidP="00976D1D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970DE5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4E08" w14:textId="77777777" w:rsidR="00E73E55" w:rsidRDefault="00E73E55" w:rsidP="00976D1D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66DE" w14:textId="7486EDA0" w:rsidR="00E73E55" w:rsidRDefault="00E73E55" w:rsidP="00976D1D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970DE5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23F3" w14:textId="751E18D2" w:rsidR="00E73E55" w:rsidRDefault="00E73E55" w:rsidP="00976D1D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970DE5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values</w:t>
            </w:r>
          </w:p>
        </w:tc>
      </w:tr>
      <w:tr w:rsidR="003673A7" w:rsidRPr="00BA7E64" w14:paraId="3E0CA9A8" w14:textId="77777777" w:rsidTr="00A16860">
        <w:trPr>
          <w:trHeight w:val="48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C7B" w14:textId="77777777" w:rsidR="003673A7" w:rsidRPr="00BA7E64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1ED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7C0D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-0.51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01B3" w14:textId="485EA2A8" w:rsidR="003673A7" w:rsidRDefault="00A96798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F6FB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BE8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-0.56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5E1" w14:textId="2E843F72" w:rsidR="003673A7" w:rsidRDefault="00886664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=0.49</w:t>
            </w:r>
          </w:p>
        </w:tc>
      </w:tr>
      <w:tr w:rsidR="003673A7" w:rsidRPr="00BA7E64" w14:paraId="40D84D3C" w14:textId="77777777" w:rsidTr="00573C09">
        <w:trPr>
          <w:trHeight w:val="548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619C" w14:textId="77777777" w:rsidR="003673A7" w:rsidRPr="00B23348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5C1183"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Kir2</w:t>
            </w:r>
            <w:r w:rsidRPr="005C1183">
              <w:rPr>
                <w:rFonts w:ascii="Arial" w:hAnsi="Arial" w:cs="Arial"/>
              </w:rPr>
              <w:t>.</w:t>
            </w:r>
            <w:r w:rsidRPr="005C1183">
              <w:rPr>
                <w:rFonts w:ascii="Arial" w:hAnsi="Arial" w:cs="Arial"/>
                <w:i/>
                <w:iCs/>
              </w:rPr>
              <w:t>1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4D67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36F2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-0.55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A32D" w14:textId="69655232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</w:t>
            </w:r>
            <w:r w:rsidR="00426F66">
              <w:rPr>
                <w:rFonts w:ascii="Arial" w:hAnsi="Arial" w:cs="Arial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D734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846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0.50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EBDD" w14:textId="0FB79A10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</w:t>
            </w:r>
            <w:r w:rsidR="00886664">
              <w:rPr>
                <w:rFonts w:ascii="Arial" w:hAnsi="Arial" w:cs="Arial"/>
              </w:rPr>
              <w:t>8</w:t>
            </w:r>
          </w:p>
        </w:tc>
      </w:tr>
      <w:tr w:rsidR="003673A7" w:rsidRPr="00BA7E64" w14:paraId="59D6123C" w14:textId="77777777" w:rsidTr="00573C09">
        <w:trPr>
          <w:trHeight w:val="62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C95E" w14:textId="77777777" w:rsidR="003673A7" w:rsidRPr="00B23348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5C1183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5C1183">
              <w:rPr>
                <w:rFonts w:ascii="Arial" w:hAnsi="Arial" w:cs="Arial"/>
                <w:i/>
                <w:iCs/>
              </w:rPr>
              <w:sym w:font="Symbol" w:char="F067"/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G</w:t>
            </w:r>
            <w:proofErr w:type="gramStart"/>
            <w:r w:rsidRPr="005C1183">
              <w:rPr>
                <w:rFonts w:ascii="Arial" w:hAnsi="Arial" w:cs="Arial"/>
                <w:i/>
                <w:iCs/>
                <w:vertAlign w:val="superscript"/>
              </w:rPr>
              <w:t>4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tub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GAL80</w:t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ts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B6F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9476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-0.53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431E" w14:textId="5DFF34F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426F66">
              <w:rPr>
                <w:rFonts w:ascii="Arial" w:hAnsi="Arial" w:cs="Arial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9DFB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5FC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-0.49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092E" w14:textId="7AB9BF89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886664">
              <w:rPr>
                <w:rFonts w:ascii="Arial" w:hAnsi="Arial" w:cs="Arial"/>
              </w:rPr>
              <w:t>94</w:t>
            </w:r>
          </w:p>
        </w:tc>
      </w:tr>
      <w:tr w:rsidR="003673A7" w:rsidRPr="00BA7E64" w14:paraId="76C6E879" w14:textId="77777777" w:rsidTr="00573C09">
        <w:trPr>
          <w:trHeight w:val="62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708D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5C1183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5C1183">
              <w:rPr>
                <w:rFonts w:ascii="Arial" w:hAnsi="Arial" w:cs="Arial"/>
                <w:i/>
                <w:iCs/>
              </w:rPr>
              <w:sym w:font="Symbol" w:char="F067"/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G</w:t>
            </w:r>
            <w:proofErr w:type="gramStart"/>
            <w:r w:rsidRPr="005C1183">
              <w:rPr>
                <w:rFonts w:ascii="Arial" w:hAnsi="Arial" w:cs="Arial"/>
                <w:i/>
                <w:iCs/>
                <w:vertAlign w:val="superscript"/>
              </w:rPr>
              <w:t>4</w:t>
            </w:r>
            <w:r w:rsidRPr="00DB449C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tub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GAL80</w:t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ts</w:t>
            </w:r>
            <w:r w:rsidRPr="00DB449C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Kir2</w:t>
            </w:r>
            <w:r w:rsidRPr="005C1183">
              <w:rPr>
                <w:rFonts w:ascii="Arial" w:hAnsi="Arial" w:cs="Arial"/>
              </w:rPr>
              <w:t>.</w:t>
            </w:r>
            <w:r w:rsidRPr="005C1183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8227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DD18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-0.48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D423" w14:textId="3585A220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26F66">
              <w:rPr>
                <w:rFonts w:ascii="Arial" w:hAnsi="Arial" w:cs="Arial"/>
              </w:rPr>
              <w:t>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0433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0F4A" w14:textId="77777777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</w:t>
            </w:r>
            <w:r w:rsidR="000F51C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62</w:t>
            </w:r>
            <w:r w:rsidR="004170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5FE7" w14:textId="32756D24" w:rsidR="003673A7" w:rsidRDefault="003673A7" w:rsidP="003673A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6E524F">
              <w:rPr>
                <w:rFonts w:ascii="Arial" w:hAnsi="Arial" w:cs="Arial"/>
              </w:rPr>
              <w:t>1.4</w:t>
            </w:r>
            <w:r w:rsidR="000F51CB" w:rsidRPr="00067AD6">
              <w:rPr>
                <w:rFonts w:ascii="Arial" w:hAnsi="Arial" w:cs="Arial"/>
                <w:sz w:val="18"/>
              </w:rPr>
              <w:t xml:space="preserve"> X</w:t>
            </w:r>
            <w:r w:rsidR="000F51CB">
              <w:rPr>
                <w:rFonts w:ascii="Arial" w:hAnsi="Arial" w:cs="Arial"/>
              </w:rPr>
              <w:t>10</w:t>
            </w:r>
            <w:r w:rsidR="000F51CB">
              <w:rPr>
                <w:rFonts w:ascii="Arial" w:hAnsi="Arial" w:cs="Arial"/>
                <w:vertAlign w:val="superscript"/>
              </w:rPr>
              <w:t>-</w:t>
            </w:r>
            <w:r w:rsidR="00886664">
              <w:rPr>
                <w:rFonts w:ascii="Arial" w:hAnsi="Arial" w:cs="Arial"/>
                <w:vertAlign w:val="superscript"/>
              </w:rPr>
              <w:t>3</w:t>
            </w:r>
          </w:p>
        </w:tc>
      </w:tr>
    </w:tbl>
    <w:p w14:paraId="47D155B4" w14:textId="77777777" w:rsidR="00AA0F7F" w:rsidRDefault="00AA0F7F" w:rsidP="00B07ADA">
      <w:pPr>
        <w:suppressLineNumbers/>
        <w:spacing w:line="480" w:lineRule="auto"/>
        <w:rPr>
          <w:rFonts w:ascii="Arial" w:hAnsi="Arial" w:cs="Arial"/>
        </w:rPr>
      </w:pPr>
    </w:p>
    <w:p w14:paraId="44D1BC06" w14:textId="4BDC7FE3" w:rsidR="006812BF" w:rsidRPr="00F006E5" w:rsidRDefault="00B07ADA" w:rsidP="00B07ADA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1I</w:t>
      </w:r>
      <w:r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8905" w:type="dxa"/>
        <w:tblLayout w:type="fixed"/>
        <w:tblLook w:val="04A0" w:firstRow="1" w:lastRow="0" w:firstColumn="1" w:lastColumn="0" w:noHBand="0" w:noVBand="1"/>
      </w:tblPr>
      <w:tblGrid>
        <w:gridCol w:w="3865"/>
        <w:gridCol w:w="540"/>
        <w:gridCol w:w="1440"/>
        <w:gridCol w:w="1620"/>
        <w:gridCol w:w="1440"/>
      </w:tblGrid>
      <w:tr w:rsidR="007E041B" w:rsidRPr="00BA7E64" w14:paraId="33311AC5" w14:textId="77777777" w:rsidTr="00573C09">
        <w:trPr>
          <w:trHeight w:val="51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FA8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A2D4" w14:textId="77777777" w:rsidR="007E041B" w:rsidRPr="00C0683A" w:rsidRDefault="007E041B" w:rsidP="0025035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DD8" w14:textId="77571280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970DE5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AE3F" w14:textId="7F8AF14E" w:rsidR="007E041B" w:rsidRDefault="007E041B" w:rsidP="00353C91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970DE5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88051E4" w14:textId="77777777" w:rsidR="007450E0" w:rsidRDefault="007450E0" w:rsidP="00353C9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  <w:p w14:paraId="6DD2A211" w14:textId="77777777" w:rsidR="007E041B" w:rsidRDefault="007E041B" w:rsidP="00B00DC8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6B53" w14:textId="105833CD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970DE5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9422073" w14:textId="77777777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14:paraId="58E3B8B0" w14:textId="77777777" w:rsidR="007E041B" w:rsidRDefault="007E041B" w:rsidP="00353C91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7E041B" w:rsidRPr="00BA7E64" w14:paraId="0F78D76C" w14:textId="77777777" w:rsidTr="00573C09">
        <w:trPr>
          <w:trHeight w:val="42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C171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1001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A4E5" w14:textId="77777777" w:rsidR="007E041B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-0.51 ±0.03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B751" w14:textId="77777777" w:rsidR="007E041B" w:rsidRDefault="00144D13" w:rsidP="00353C9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54E6" w14:textId="77777777" w:rsidR="007E041B" w:rsidRDefault="00144D13" w:rsidP="00353C9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E041B" w:rsidRPr="00BA7E64" w14:paraId="341D721B" w14:textId="77777777" w:rsidTr="00573C09">
        <w:trPr>
          <w:trHeight w:val="422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F1E0" w14:textId="77777777" w:rsidR="007E041B" w:rsidRPr="00B23348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D53A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40D" w14:textId="77777777" w:rsidR="007E041B" w:rsidRPr="00BA7E64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0.13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E01E" w14:textId="6CC2DA4F" w:rsidR="007E041B" w:rsidRPr="00BA7E64" w:rsidRDefault="00C04818" w:rsidP="00D4564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DC75E8">
              <w:rPr>
                <w:rFonts w:ascii="Arial" w:hAnsi="Arial" w:cs="Arial"/>
              </w:rPr>
              <w:t>2.9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DC75E8">
              <w:rPr>
                <w:rFonts w:ascii="Arial" w:hAnsi="Arial" w:cs="Arial"/>
                <w:vertAlign w:val="superscript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D4FB" w14:textId="77777777" w:rsidR="007E041B" w:rsidRPr="00BA7E64" w:rsidRDefault="007450E0" w:rsidP="00D4564F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7E041B" w:rsidRPr="00BA7E64" w14:paraId="32219974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63D" w14:textId="77777777" w:rsidR="007E041B" w:rsidRPr="001A124F" w:rsidRDefault="007E041B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5999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0A98" w14:textId="77777777" w:rsidR="007E041B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-0.10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0BAF" w14:textId="050004AD" w:rsidR="007E041B" w:rsidRDefault="007E041B" w:rsidP="00D4564F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27B1" w14:textId="1D464371" w:rsidR="007E041B" w:rsidRPr="00BA7E64" w:rsidRDefault="00B3791B" w:rsidP="00D4564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=0.77</w:t>
            </w:r>
          </w:p>
        </w:tc>
      </w:tr>
      <w:tr w:rsidR="007E041B" w:rsidRPr="00BA7E64" w14:paraId="20563C44" w14:textId="77777777" w:rsidTr="00573C09">
        <w:trPr>
          <w:trHeight w:val="485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BD0C" w14:textId="77777777" w:rsidR="007E041B" w:rsidRPr="005C1183" w:rsidRDefault="007E041B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6142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EA08" w14:textId="77777777" w:rsidR="007E041B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-0.11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1291" w14:textId="36F69AA9" w:rsidR="007E041B" w:rsidRPr="00BA7E64" w:rsidRDefault="007E041B" w:rsidP="00353C9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077" w14:textId="3D583079" w:rsidR="007E041B" w:rsidRPr="00BA7E64" w:rsidRDefault="00B3791B" w:rsidP="00353C9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=0.77</w:t>
            </w:r>
          </w:p>
        </w:tc>
      </w:tr>
      <w:tr w:rsidR="007E041B" w:rsidRPr="00BA7E64" w14:paraId="3380FA3C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B7AC" w14:textId="77777777" w:rsidR="007E041B" w:rsidRPr="005C1183" w:rsidRDefault="007E041B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  <w:iCs/>
              </w:rPr>
              <w:t>iav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1974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340F" w14:textId="77777777" w:rsidR="007E041B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-0.14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F0C6" w14:textId="23D808BB" w:rsidR="007E041B" w:rsidRPr="00BA7E64" w:rsidRDefault="007E041B" w:rsidP="00D4564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C04818">
              <w:rPr>
                <w:rFonts w:ascii="Arial" w:hAnsi="Arial" w:cs="Arial"/>
              </w:rPr>
              <w:t>1.6</w:t>
            </w:r>
            <w:r w:rsidR="00C04818" w:rsidRPr="00067AD6">
              <w:rPr>
                <w:rFonts w:ascii="Arial" w:hAnsi="Arial" w:cs="Arial"/>
                <w:sz w:val="18"/>
              </w:rPr>
              <w:t xml:space="preserve"> X</w:t>
            </w:r>
            <w:r w:rsidR="00C04818">
              <w:rPr>
                <w:rFonts w:ascii="Arial" w:hAnsi="Arial" w:cs="Arial"/>
              </w:rPr>
              <w:t>10</w:t>
            </w:r>
            <w:r w:rsidR="00C04818"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C728" w14:textId="243C4D42" w:rsidR="007E041B" w:rsidRPr="00BA7E64" w:rsidRDefault="00B3791B" w:rsidP="00D4564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B3791B">
              <w:rPr>
                <w:rFonts w:ascii="Arial" w:hAnsi="Arial" w:cs="Arial"/>
                <w:iCs/>
              </w:rPr>
              <w:t>0.97</w:t>
            </w:r>
          </w:p>
        </w:tc>
      </w:tr>
      <w:tr w:rsidR="007E041B" w:rsidRPr="00BA7E64" w14:paraId="37362E36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AC2F" w14:textId="77777777" w:rsidR="007E041B" w:rsidRPr="005C1183" w:rsidRDefault="007E041B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67E" w14:textId="77777777" w:rsidR="007E041B" w:rsidRDefault="007E041B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D82" w14:textId="77777777" w:rsidR="007E041B" w:rsidRDefault="007E041B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-0.11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6FC" w14:textId="3CD98B2B" w:rsidR="007E041B" w:rsidRPr="00BA7E64" w:rsidRDefault="007E041B" w:rsidP="00353C9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9476" w14:textId="6553E6AD" w:rsidR="007E041B" w:rsidRPr="00BA7E64" w:rsidRDefault="00B3791B" w:rsidP="00353C9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AA4E8B">
              <w:rPr>
                <w:rFonts w:ascii="Arial" w:hAnsi="Arial" w:cs="Arial"/>
              </w:rPr>
              <w:t>9</w:t>
            </w:r>
          </w:p>
        </w:tc>
      </w:tr>
      <w:tr w:rsidR="007450E0" w:rsidRPr="00BA7E64" w14:paraId="167F1723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A210" w14:textId="77777777" w:rsidR="007450E0" w:rsidRPr="005C1183" w:rsidRDefault="007450E0" w:rsidP="007450E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lastRenderedPageBreak/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FF09D8">
              <w:rPr>
                <w:rFonts w:ascii="Arial" w:hAnsi="Arial" w:cs="Arial"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0E7D" w14:textId="77777777" w:rsidR="007450E0" w:rsidRDefault="007450E0" w:rsidP="00B500A4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A09C" w14:textId="77777777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-0.51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5A49" w14:textId="55C164E1" w:rsidR="007450E0" w:rsidRPr="00BA7E64" w:rsidRDefault="007450E0" w:rsidP="007450E0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5A6" w14:textId="1E52F884" w:rsidR="007450E0" w:rsidRPr="00BA7E64" w:rsidRDefault="007450E0" w:rsidP="007450E0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7450E0" w:rsidRPr="00BA7E64" w14:paraId="4A7A5E93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476C" w14:textId="77777777" w:rsidR="007450E0" w:rsidRPr="005C1183" w:rsidRDefault="007450E0" w:rsidP="007450E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-trp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FF09D8">
              <w:rPr>
                <w:rFonts w:ascii="Arial" w:hAnsi="Arial" w:cs="Arial"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  <w:iCs/>
              </w:rPr>
              <w:t>iav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CC6E" w14:textId="77777777" w:rsidR="007450E0" w:rsidRDefault="007450E0" w:rsidP="00285C55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BC5" w14:textId="77777777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-0.19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E5F2" w14:textId="61152CDF" w:rsidR="007450E0" w:rsidRPr="00BA7E64" w:rsidRDefault="007450E0" w:rsidP="007450E0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</w:t>
            </w:r>
            <w:r w:rsidR="00AA4E8B">
              <w:rPr>
                <w:rFonts w:ascii="Arial" w:hAnsi="Arial" w:cs="Arial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434B" w14:textId="0B5498A9" w:rsidR="007450E0" w:rsidRPr="00BA7E64" w:rsidRDefault="007450E0" w:rsidP="007450E0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=0.94</w:t>
            </w:r>
          </w:p>
        </w:tc>
      </w:tr>
      <w:tr w:rsidR="007450E0" w:rsidRPr="00BA7E64" w14:paraId="1EE0486C" w14:textId="77777777" w:rsidTr="00573C09">
        <w:trPr>
          <w:trHeight w:val="458"/>
        </w:trPr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0E6F" w14:textId="77777777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6812BF">
              <w:rPr>
                <w:rFonts w:ascii="Arial" w:hAnsi="Arial" w:cs="Arial"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-trp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dilp2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AC8" w14:textId="77777777" w:rsidR="007450E0" w:rsidRDefault="007450E0" w:rsidP="00285C55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B810" w14:textId="77777777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-0.24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E347" w14:textId="5E0188A2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EDBE" w14:textId="629844A0" w:rsidR="007450E0" w:rsidRDefault="007450E0" w:rsidP="007450E0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=0.60</w:t>
            </w:r>
          </w:p>
        </w:tc>
      </w:tr>
    </w:tbl>
    <w:p w14:paraId="1D472C21" w14:textId="77777777" w:rsidR="006939F6" w:rsidRDefault="006939F6" w:rsidP="00023803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Cs/>
        </w:rPr>
      </w:pPr>
    </w:p>
    <w:p w14:paraId="4E74C01C" w14:textId="6523135C" w:rsidR="002B5630" w:rsidRPr="008A109F" w:rsidRDefault="002B5630" w:rsidP="002B5630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2C</w:t>
      </w:r>
      <w:r w:rsidRPr="008A109F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8A109F"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9355" w:type="dxa"/>
        <w:tblLayout w:type="fixed"/>
        <w:tblLook w:val="04A0" w:firstRow="1" w:lastRow="0" w:firstColumn="1" w:lastColumn="0" w:noHBand="0" w:noVBand="1"/>
      </w:tblPr>
      <w:tblGrid>
        <w:gridCol w:w="1435"/>
        <w:gridCol w:w="1080"/>
        <w:gridCol w:w="1800"/>
        <w:gridCol w:w="1440"/>
        <w:gridCol w:w="1530"/>
        <w:gridCol w:w="2070"/>
      </w:tblGrid>
      <w:tr w:rsidR="008A109F" w:rsidRPr="00BA7E64" w14:paraId="74FBD51C" w14:textId="77777777" w:rsidTr="003C38DF">
        <w:trPr>
          <w:trHeight w:val="980"/>
        </w:trPr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F01" w14:textId="77777777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5B98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  <w:p w14:paraId="6A9A7E01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(D-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, L-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D783" w14:textId="4AB3FCD5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D-glucose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8CB1" w14:textId="0396A781" w:rsidR="008A109F" w:rsidRDefault="008A109F" w:rsidP="008A109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</w:t>
            </w:r>
          </w:p>
          <w:p w14:paraId="79FA1C71" w14:textId="77777777" w:rsidR="008A109F" w:rsidRPr="00B973C7" w:rsidRDefault="008A109F" w:rsidP="008A109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(with control)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1975" w14:textId="2E2149EE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  <w:p w14:paraId="36376177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(L-glucose)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E268" w14:textId="45A4A8B3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</w:t>
            </w:r>
          </w:p>
          <w:p w14:paraId="54D470E5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(D-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 xml:space="preserve"> vs L-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)</w:t>
            </w:r>
          </w:p>
        </w:tc>
      </w:tr>
      <w:tr w:rsidR="008A109F" w:rsidRPr="00BA7E64" w14:paraId="1C643A49" w14:textId="77777777" w:rsidTr="00573C09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7DCB" w14:textId="77777777" w:rsidR="008A109F" w:rsidRPr="00E16745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C0DF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(16, 10)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E2AF" w14:textId="58E8B4A4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2BD6" w14:textId="3491B913" w:rsidR="008A109F" w:rsidRPr="00BA7E64" w:rsidRDefault="003C38D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AFE6" w14:textId="7F02B2FD" w:rsidR="008A109F" w:rsidRPr="00B973C7" w:rsidRDefault="00F0759D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</w:t>
            </w:r>
            <w:r w:rsidR="008A109F">
              <w:rPr>
                <w:rFonts w:ascii="Arial" w:hAnsi="Arial" w:cs="Arial"/>
              </w:rPr>
              <w:t xml:space="preserve"> </w:t>
            </w:r>
            <w:r w:rsidR="008A109F" w:rsidRPr="00B973C7">
              <w:rPr>
                <w:rFonts w:ascii="Arial" w:hAnsi="Arial" w:cs="Arial"/>
              </w:rPr>
              <w:t>±</w:t>
            </w:r>
            <w:r w:rsidR="008A109F">
              <w:rPr>
                <w:rFonts w:ascii="Arial" w:hAnsi="Arial" w:cs="Arial"/>
              </w:rPr>
              <w:t>0.15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C778" w14:textId="6EE13781" w:rsidR="008A109F" w:rsidRPr="008D03AA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</w:tr>
      <w:tr w:rsidR="008A109F" w:rsidRPr="00BA7E64" w14:paraId="3AC92222" w14:textId="77777777" w:rsidTr="00573C09">
        <w:trPr>
          <w:trHeight w:val="45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C761" w14:textId="77777777" w:rsidR="008A109F" w:rsidRPr="00E16745" w:rsidRDefault="008A109F" w:rsidP="008A109F">
            <w:pPr>
              <w:suppressLineNumbers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AB4F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(11, 11)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ABB8" w14:textId="511B437A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2.8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B0A0" w14:textId="61DF5976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</w:t>
            </w:r>
            <w:r w:rsidR="00632DAC">
              <w:rPr>
                <w:rFonts w:ascii="Arial" w:hAnsi="Arial" w:cs="Arial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AA7C" w14:textId="5575DC34" w:rsidR="008A109F" w:rsidRPr="00BA7E64" w:rsidRDefault="003C38D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585F" w14:textId="7DCE69FE" w:rsidR="008A109F" w:rsidRPr="00BA7E64" w:rsidRDefault="003C38DF" w:rsidP="003C38DF">
            <w:pPr>
              <w:suppressLineNumbers/>
              <w:ind w:right="-2088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8A109F" w:rsidRPr="00BA7E64" w14:paraId="58BF6293" w14:textId="77777777" w:rsidTr="00573C09">
        <w:trPr>
          <w:trHeight w:val="48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568C" w14:textId="6BCFDE3C" w:rsidR="008A109F" w:rsidRPr="005C1183" w:rsidRDefault="008A109F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F2C7" w14:textId="77777777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(20, 10)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A5CB" w14:textId="5077DBC2" w:rsidR="008A109F" w:rsidRDefault="008A109F" w:rsidP="008A109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4.7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2CFF" w14:textId="7028D2DC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0E4AD5">
              <w:rPr>
                <w:rFonts w:ascii="Arial" w:hAnsi="Arial" w:cs="Arial"/>
              </w:rPr>
              <w:t>1.</w:t>
            </w:r>
            <w:r w:rsidR="00632DAC">
              <w:rPr>
                <w:rFonts w:ascii="Arial" w:hAnsi="Arial" w:cs="Arial"/>
              </w:rPr>
              <w:t>8</w:t>
            </w:r>
            <w:r w:rsidR="000E4AD5" w:rsidRPr="00067AD6">
              <w:rPr>
                <w:rFonts w:ascii="Arial" w:hAnsi="Arial" w:cs="Arial"/>
                <w:sz w:val="18"/>
              </w:rPr>
              <w:t xml:space="preserve"> X</w:t>
            </w:r>
            <w:r w:rsidR="000E4AD5">
              <w:rPr>
                <w:rFonts w:ascii="Arial" w:hAnsi="Arial" w:cs="Arial"/>
              </w:rPr>
              <w:t>10</w:t>
            </w:r>
            <w:r w:rsidR="000E4AD5"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FAB8" w14:textId="692E42DF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0.</w:t>
            </w:r>
            <w:r w:rsidR="00632DA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34A5" w14:textId="175F1225" w:rsidR="008A109F" w:rsidRPr="00BA7E64" w:rsidRDefault="008A109F" w:rsidP="008A109F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</w:t>
            </w:r>
            <w:r w:rsidR="00632DAC">
              <w:rPr>
                <w:rFonts w:ascii="Arial" w:hAnsi="Arial" w:cs="Arial"/>
              </w:rPr>
              <w:t>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-10</w:t>
            </w:r>
          </w:p>
        </w:tc>
      </w:tr>
    </w:tbl>
    <w:p w14:paraId="413589ED" w14:textId="77777777" w:rsidR="00767375" w:rsidRDefault="002B5630" w:rsidP="002B5630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Dh44&gt;GCaMP6s</w:t>
      </w:r>
    </w:p>
    <w:p w14:paraId="3DF931D9" w14:textId="77777777" w:rsidR="00151086" w:rsidRPr="002B5630" w:rsidRDefault="00151086" w:rsidP="002B5630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</w:p>
    <w:p w14:paraId="1BFA2920" w14:textId="0DAA9FD8" w:rsidR="00442AAD" w:rsidRPr="002869C9" w:rsidRDefault="002B5630" w:rsidP="002869C9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2F</w:t>
      </w:r>
      <w:r w:rsidRPr="008A109F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8A109F">
        <w:rPr>
          <w:rFonts w:ascii="Arial" w:hAnsi="Arial" w:cs="Arial"/>
        </w:rPr>
        <w:t>ummary statistics</w:t>
      </w:r>
      <w:r w:rsidR="00F0759D">
        <w:rPr>
          <w:rFonts w:ascii="Arial" w:hAnsi="Arial" w:cs="Arial"/>
        </w:rPr>
        <w:t>.</w:t>
      </w:r>
    </w:p>
    <w:tbl>
      <w:tblPr>
        <w:tblStyle w:val="a3"/>
        <w:tblW w:w="8905" w:type="dxa"/>
        <w:tblLayout w:type="fixed"/>
        <w:tblLook w:val="04A0" w:firstRow="1" w:lastRow="0" w:firstColumn="1" w:lastColumn="0" w:noHBand="0" w:noVBand="1"/>
      </w:tblPr>
      <w:tblGrid>
        <w:gridCol w:w="1435"/>
        <w:gridCol w:w="1080"/>
        <w:gridCol w:w="1800"/>
        <w:gridCol w:w="1620"/>
        <w:gridCol w:w="1530"/>
        <w:gridCol w:w="1440"/>
      </w:tblGrid>
      <w:tr w:rsidR="002855E3" w:rsidRPr="00BA7E64" w14:paraId="04659A95" w14:textId="77777777" w:rsidTr="003C38DF">
        <w:trPr>
          <w:trHeight w:val="980"/>
        </w:trPr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B8D" w14:textId="77777777" w:rsidR="002855E3" w:rsidRPr="00BA7E64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C2A3" w14:textId="77777777" w:rsidR="002855E3" w:rsidRDefault="002855E3" w:rsidP="007E041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  <w:p w14:paraId="72CFCF10" w14:textId="77777777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(D-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, L-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8F93" w14:textId="6C725907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D-glucose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07F" w14:textId="221E2111" w:rsidR="002855E3" w:rsidRDefault="002855E3" w:rsidP="007E041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</w:t>
            </w:r>
          </w:p>
          <w:p w14:paraId="125A66AA" w14:textId="77777777" w:rsidR="002855E3" w:rsidRPr="00B973C7" w:rsidRDefault="002855E3" w:rsidP="007E041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(with control)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4906" w14:textId="7C85F9C5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  <w:p w14:paraId="64FB26AC" w14:textId="77777777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(L-glucose)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76DE" w14:textId="78E741D2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</w:t>
            </w:r>
          </w:p>
          <w:p w14:paraId="4367E915" w14:textId="77777777" w:rsidR="002855E3" w:rsidRDefault="002855E3" w:rsidP="007E041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(D-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 xml:space="preserve"> vs L-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)</w:t>
            </w:r>
          </w:p>
        </w:tc>
      </w:tr>
      <w:tr w:rsidR="002855E3" w:rsidRPr="00BA7E64" w14:paraId="53F28966" w14:textId="77777777" w:rsidTr="00573C09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F256" w14:textId="77777777" w:rsidR="002855E3" w:rsidRPr="00E16745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AD87" w14:textId="77777777" w:rsidR="002855E3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(16, 10)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D72E" w14:textId="41FCD402" w:rsidR="002855E3" w:rsidRPr="00BA7E64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</w:t>
            </w:r>
            <w:r w:rsidR="00632DAC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CFF6" w14:textId="028029FB" w:rsidR="002855E3" w:rsidRPr="00BA7E64" w:rsidRDefault="003C38DF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874" w14:textId="1B5E2267" w:rsidR="002855E3" w:rsidRPr="00B973C7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 w:rsidRPr="00B973C7">
              <w:rPr>
                <w:rFonts w:ascii="Arial" w:hAnsi="Arial" w:cs="Arial"/>
              </w:rPr>
              <w:t>0.03</w:t>
            </w:r>
            <w:r w:rsidR="00632DA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B973C7">
              <w:rPr>
                <w:rFonts w:ascii="Arial" w:hAnsi="Arial" w:cs="Arial"/>
              </w:rPr>
              <w:t>±0.01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8393" w14:textId="1A671694" w:rsidR="002855E3" w:rsidRPr="008D03AA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=0.06</w:t>
            </w:r>
          </w:p>
        </w:tc>
      </w:tr>
      <w:tr w:rsidR="002855E3" w:rsidRPr="00BA7E64" w14:paraId="515BB383" w14:textId="77777777" w:rsidTr="00573C09">
        <w:trPr>
          <w:trHeight w:val="45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020C" w14:textId="77777777" w:rsidR="002855E3" w:rsidRPr="00E16745" w:rsidRDefault="002855E3" w:rsidP="002855E3">
            <w:pPr>
              <w:suppressLineNumbers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40BA" w14:textId="77777777" w:rsidR="002855E3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(11, 11)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0C84" w14:textId="055A7C73" w:rsidR="002855E3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0.03</w:t>
            </w:r>
            <w:r w:rsidR="00632DA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01D7" w14:textId="7FD9F0B2" w:rsidR="002855E3" w:rsidRPr="00BA7E64" w:rsidRDefault="002855E3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5F6F" w14:textId="09D73091" w:rsidR="002855E3" w:rsidRPr="00BA7E64" w:rsidRDefault="003C38DF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065C" w14:textId="1F6EEEDD" w:rsidR="002855E3" w:rsidRPr="00BA7E64" w:rsidRDefault="003C38DF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855E3" w:rsidRPr="00BA7E64" w14:paraId="2D356132" w14:textId="77777777" w:rsidTr="00573C09">
        <w:trPr>
          <w:trHeight w:val="48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1AE2" w14:textId="208D93AB" w:rsidR="002855E3" w:rsidRPr="005C1183" w:rsidRDefault="002855E3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96A" w14:textId="77777777" w:rsidR="002855E3" w:rsidRPr="008D03AA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(20, 9)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1DFB" w14:textId="36EC19E3" w:rsidR="002855E3" w:rsidRDefault="002855E3" w:rsidP="002855E3">
            <w:pPr>
              <w:suppressLineNumbers/>
              <w:jc w:val="center"/>
              <w:rPr>
                <w:rFonts w:ascii="Arial" w:hAnsi="Arial" w:cs="Arial"/>
              </w:rPr>
            </w:pPr>
            <w:r w:rsidRPr="008D03AA">
              <w:rPr>
                <w:rFonts w:ascii="Arial" w:hAnsi="Arial" w:cs="Arial"/>
              </w:rPr>
              <w:t>0.0</w:t>
            </w:r>
            <w:r w:rsidR="00632DAC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 xml:space="preserve"> </w:t>
            </w:r>
            <w:r w:rsidRPr="00B973C7"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020C" w14:textId="4358185B" w:rsidR="002855E3" w:rsidRPr="00BA7E64" w:rsidRDefault="002855E3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</w:t>
            </w:r>
            <w:r w:rsidR="00632DAC"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545C" w14:textId="2599814F" w:rsidR="002855E3" w:rsidRPr="00BA7E64" w:rsidRDefault="002855E3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0.02</w:t>
            </w:r>
            <w:r w:rsidR="00F0759D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 w:rsidRPr="00B973C7">
              <w:rPr>
                <w:rFonts w:ascii="Arial" w:hAnsi="Arial" w:cs="Arial"/>
              </w:rPr>
              <w:t>±0.01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2AA2" w14:textId="36BF8EB5" w:rsidR="002855E3" w:rsidRPr="00BA7E64" w:rsidRDefault="002855E3" w:rsidP="002855E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=0.26</w:t>
            </w:r>
          </w:p>
        </w:tc>
      </w:tr>
    </w:tbl>
    <w:p w14:paraId="5100AF2B" w14:textId="23B6DEAF" w:rsidR="00340780" w:rsidRDefault="002869C9" w:rsidP="00340780">
      <w:pPr>
        <w:suppressLineNumbers/>
        <w:autoSpaceDE w:val="0"/>
        <w:autoSpaceDN w:val="0"/>
        <w:adjustRightInd w:val="0"/>
        <w:spacing w:line="480" w:lineRule="auto"/>
        <w:rPr>
          <w:ins w:id="1" w:author="상지운(대학원생-바이오발효융합전공)" w:date="2022-02-03T11:09:00Z"/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Dh44&gt;GCaMP6s</w:t>
      </w:r>
    </w:p>
    <w:p w14:paraId="3989AE53" w14:textId="77777777" w:rsidR="00033295" w:rsidRDefault="00033295" w:rsidP="00340780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</w:p>
    <w:p w14:paraId="7F041131" w14:textId="77777777" w:rsidR="009F578E" w:rsidRPr="002869C9" w:rsidRDefault="009F578E" w:rsidP="009F578E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3A</w:t>
      </w:r>
      <w:r w:rsidRPr="002B5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005" w:type="dxa"/>
        <w:tblLayout w:type="fixed"/>
        <w:tblLook w:val="04A0" w:firstRow="1" w:lastRow="0" w:firstColumn="1" w:lastColumn="0" w:noHBand="0" w:noVBand="1"/>
      </w:tblPr>
      <w:tblGrid>
        <w:gridCol w:w="2785"/>
        <w:gridCol w:w="540"/>
        <w:gridCol w:w="2070"/>
        <w:gridCol w:w="2610"/>
      </w:tblGrid>
      <w:tr w:rsidR="009F578E" w:rsidRPr="00BA7E64" w14:paraId="3FE075A2" w14:textId="77777777" w:rsidTr="000E54E3">
        <w:trPr>
          <w:trHeight w:val="980"/>
        </w:trPr>
        <w:tc>
          <w:tcPr>
            <w:tcW w:w="2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8D8B" w14:textId="77777777" w:rsidR="009F578E" w:rsidRPr="00BA7E64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  <w:r>
              <w:rPr>
                <w:rFonts w:ascii="Arial" w:hAnsi="Arial" w:cs="Arial"/>
              </w:rPr>
              <w:t>/conditions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FA5D" w14:textId="77777777" w:rsidR="009F578E" w:rsidRPr="00001871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BF12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D-glucose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BDA0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Cs/>
              </w:rPr>
              <w:t xml:space="preserve"> value</w:t>
            </w:r>
          </w:p>
          <w:p w14:paraId="1C2483C9" w14:textId="77777777" w:rsidR="009F578E" w:rsidRPr="00B973C7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(vs control 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  <w:iCs/>
              </w:rPr>
              <w:t>)</w:t>
            </w:r>
          </w:p>
        </w:tc>
      </w:tr>
      <w:tr w:rsidR="009F578E" w:rsidRPr="00BA7E64" w14:paraId="119F3A6D" w14:textId="77777777" w:rsidTr="000E54E3">
        <w:trPr>
          <w:trHeight w:val="4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A9DC" w14:textId="77777777" w:rsidR="009F578E" w:rsidRPr="00E16745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control (with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26E1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43ED" w14:textId="77777777" w:rsidR="009F578E" w:rsidRPr="00BA7E64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14.6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1.41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229" w14:textId="77777777" w:rsidR="009F578E" w:rsidRPr="00C831CD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831CD">
              <w:rPr>
                <w:rFonts w:ascii="Arial" w:hAnsi="Arial" w:cs="Arial"/>
                <w:iCs/>
              </w:rPr>
              <w:t>-</w:t>
            </w:r>
          </w:p>
        </w:tc>
      </w:tr>
      <w:tr w:rsidR="00C77D04" w:rsidRPr="00BA7E64" w14:paraId="4EBB4FDE" w14:textId="77777777" w:rsidTr="000E54E3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04B9" w14:textId="77777777" w:rsidR="00C77D04" w:rsidRPr="00605542" w:rsidRDefault="00C77D04" w:rsidP="00C77D04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>control (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 xml:space="preserve">2+ </w:t>
            </w:r>
            <w:r w:rsidRPr="00457471">
              <w:rPr>
                <w:rFonts w:ascii="Arial" w:hAnsi="Arial" w:cs="Arial"/>
              </w:rPr>
              <w:t>free</w:t>
            </w:r>
            <w:r>
              <w:rPr>
                <w:rFonts w:ascii="Arial" w:hAnsi="Arial" w:cs="Arial"/>
              </w:rPr>
              <w:t>)</w:t>
            </w:r>
          </w:p>
          <w:p w14:paraId="24911EAC" w14:textId="6AAD8DCA" w:rsidR="00C77D04" w:rsidRPr="00E80318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735D" w14:textId="22DBFBA9" w:rsidR="00C77D04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B08B" w14:textId="6C523CB0" w:rsidR="00C77D04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24.3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2.19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A4C8" w14:textId="29EF11EB" w:rsidR="00C77D04" w:rsidRPr="00BA7E64" w:rsidRDefault="00C77D04" w:rsidP="00C77D04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C77D04" w:rsidRPr="00BA7E64" w14:paraId="1F588883" w14:textId="77777777" w:rsidTr="000E54E3">
        <w:trPr>
          <w:trHeight w:val="485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DE9B" w14:textId="538F2017" w:rsidR="00C77D04" w:rsidRPr="00605542" w:rsidRDefault="00C77D04" w:rsidP="00C77D04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lastRenderedPageBreak/>
              <w:t>t</w:t>
            </w:r>
            <w:r w:rsidRPr="00E16745">
              <w:rPr>
                <w:rFonts w:ascii="Arial" w:hAnsi="Arial" w:cs="Arial"/>
                <w:i/>
                <w:iCs/>
              </w:rPr>
              <w:t>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(with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D6D9" w14:textId="34CEE347" w:rsidR="00C77D04" w:rsidRPr="008D03AA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AF2" w14:textId="7FF1FB39" w:rsidR="00C77D04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22.5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3.99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721" w14:textId="775EA963" w:rsidR="00C77D04" w:rsidRPr="00BA7E64" w:rsidRDefault="00C77D04" w:rsidP="00C77D04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4643CF">
              <w:rPr>
                <w:rFonts w:ascii="Arial" w:hAnsi="Arial" w:cs="Arial"/>
              </w:rPr>
              <w:t>4</w:t>
            </w:r>
          </w:p>
        </w:tc>
      </w:tr>
      <w:tr w:rsidR="00C77D04" w:rsidRPr="00BA7E64" w14:paraId="203880B6" w14:textId="77777777" w:rsidTr="000E54E3">
        <w:trPr>
          <w:trHeight w:val="485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89A" w14:textId="15EEFD13" w:rsidR="00C77D04" w:rsidRDefault="00C77D04" w:rsidP="00C77D04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t</w:t>
            </w:r>
            <w:r w:rsidRPr="00E16745">
              <w:rPr>
                <w:rFonts w:ascii="Arial" w:hAnsi="Arial" w:cs="Arial"/>
                <w:i/>
                <w:iCs/>
              </w:rPr>
              <w:t>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(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 xml:space="preserve"> free)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4FF0" w14:textId="0C6F8A83" w:rsidR="00C77D04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BC8" w14:textId="6EDC128B" w:rsidR="00C77D04" w:rsidRDefault="00C77D04" w:rsidP="00C77D04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31.5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3.61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0939" w14:textId="7F79D8D8" w:rsidR="00C77D04" w:rsidRPr="00BA7E64" w:rsidRDefault="0038574D" w:rsidP="00C77D04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=2.0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2279D62B" w14:textId="77777777" w:rsidR="009F578E" w:rsidRDefault="009F578E" w:rsidP="009F578E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</w:t>
      </w:r>
      <w:r>
        <w:rPr>
          <w:rFonts w:ascii="Arial" w:hAnsi="Arial" w:cs="Arial"/>
          <w:i/>
          <w:iCs/>
        </w:rPr>
        <w:t>ASAP2</w:t>
      </w:r>
    </w:p>
    <w:p w14:paraId="00315446" w14:textId="77777777" w:rsidR="009F578E" w:rsidRDefault="009F578E" w:rsidP="009F578E">
      <w:pPr>
        <w:suppressLineNumbers/>
        <w:spacing w:line="480" w:lineRule="auto"/>
        <w:rPr>
          <w:rFonts w:ascii="Arial" w:hAnsi="Arial" w:cs="Arial"/>
        </w:rPr>
      </w:pPr>
    </w:p>
    <w:p w14:paraId="7F7AC037" w14:textId="689DA603" w:rsidR="009F578E" w:rsidRPr="002869C9" w:rsidRDefault="009F578E" w:rsidP="009F578E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5E36BE" w:rsidRPr="00B500A4">
        <w:rPr>
          <w:rFonts w:ascii="Arial" w:hAnsi="Arial" w:cs="Arial"/>
          <w:b/>
          <w:bCs/>
        </w:rPr>
        <w:t>3</w:t>
      </w:r>
      <w:r w:rsidR="005E36BE">
        <w:rPr>
          <w:rFonts w:ascii="Arial" w:hAnsi="Arial" w:cs="Arial"/>
          <w:b/>
          <w:bCs/>
        </w:rPr>
        <w:t>B</w:t>
      </w:r>
      <w:r w:rsidR="005E36BE" w:rsidRPr="002B5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995" w:type="dxa"/>
        <w:tblLayout w:type="fixed"/>
        <w:tblLook w:val="04A0" w:firstRow="1" w:lastRow="0" w:firstColumn="1" w:lastColumn="0" w:noHBand="0" w:noVBand="1"/>
      </w:tblPr>
      <w:tblGrid>
        <w:gridCol w:w="3595"/>
        <w:gridCol w:w="540"/>
        <w:gridCol w:w="1800"/>
        <w:gridCol w:w="1530"/>
        <w:gridCol w:w="1530"/>
      </w:tblGrid>
      <w:tr w:rsidR="009F578E" w:rsidRPr="00BA7E64" w14:paraId="257F8765" w14:textId="77777777" w:rsidTr="00F740EC">
        <w:trPr>
          <w:trHeight w:val="980"/>
        </w:trPr>
        <w:tc>
          <w:tcPr>
            <w:tcW w:w="3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066E" w14:textId="77777777" w:rsidR="009F578E" w:rsidRPr="00BA7E64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2FC" w14:textId="77777777" w:rsidR="009F578E" w:rsidRPr="00E61FA5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19CB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D-glucose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35B8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Cs/>
              </w:rPr>
              <w:t xml:space="preserve"> value</w:t>
            </w:r>
          </w:p>
          <w:p w14:paraId="0D59BDCC" w14:textId="77777777" w:rsidR="009F578E" w:rsidRPr="00B973C7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(with control buffer)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E897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value</w:t>
            </w:r>
          </w:p>
          <w:p w14:paraId="2431CC83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(with control D-</w:t>
            </w:r>
            <w:proofErr w:type="spellStart"/>
            <w:r>
              <w:rPr>
                <w:rFonts w:ascii="Arial" w:hAnsi="Arial" w:cs="Arial"/>
                <w:iCs/>
              </w:rPr>
              <w:t>glu</w:t>
            </w:r>
            <w:proofErr w:type="spellEnd"/>
            <w:r>
              <w:rPr>
                <w:rFonts w:ascii="Arial" w:hAnsi="Arial" w:cs="Arial"/>
                <w:iCs/>
              </w:rPr>
              <w:t>)</w:t>
            </w:r>
          </w:p>
        </w:tc>
      </w:tr>
      <w:tr w:rsidR="009F578E" w:rsidRPr="00BA7E64" w14:paraId="4DAF44A9" w14:textId="77777777" w:rsidTr="00F740EC">
        <w:trPr>
          <w:trHeight w:val="42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044F" w14:textId="5986E2B1" w:rsidR="009F578E" w:rsidRPr="00E16745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(buffer</w:t>
            </w:r>
            <w:r w:rsidR="005E36BE">
              <w:rPr>
                <w:rFonts w:ascii="Arial" w:hAnsi="Arial" w:cs="Arial"/>
              </w:rPr>
              <w:t xml:space="preserve"> with Ca</w:t>
            </w:r>
            <w:r w:rsidR="005E36BE" w:rsidRPr="005E36BE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23A3" w14:textId="6ADFFD90" w:rsidR="009F578E" w:rsidRDefault="003001B3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155B" w14:textId="4CA44762" w:rsidR="009F578E" w:rsidRPr="00BA7E64" w:rsidRDefault="003001B3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  <w:r w:rsidR="009F578E">
              <w:rPr>
                <w:rFonts w:ascii="Arial" w:hAnsi="Arial" w:cs="Arial"/>
              </w:rPr>
              <w:t xml:space="preserve"> </w:t>
            </w:r>
            <w:r w:rsidR="009F578E" w:rsidRPr="009710E5">
              <w:rPr>
                <w:rFonts w:ascii="Arial" w:hAnsi="Arial" w:cs="Arial"/>
              </w:rPr>
              <w:t>±</w:t>
            </w:r>
            <w:r w:rsidR="009F578E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28AF" w14:textId="77777777" w:rsidR="009F578E" w:rsidRPr="00BA7E64" w:rsidRDefault="009F578E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BFAE" w14:textId="77777777" w:rsidR="009F578E" w:rsidRPr="004C276E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4C276E">
              <w:rPr>
                <w:rFonts w:ascii="Arial" w:hAnsi="Arial" w:cs="Arial"/>
                <w:iCs/>
              </w:rPr>
              <w:t>-</w:t>
            </w:r>
          </w:p>
        </w:tc>
      </w:tr>
      <w:tr w:rsidR="009F578E" w:rsidRPr="00BA7E64" w14:paraId="116E31E9" w14:textId="77777777" w:rsidTr="00F740EC">
        <w:trPr>
          <w:trHeight w:val="458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E80D" w14:textId="548AC651" w:rsidR="009F578E" w:rsidRPr="00E11103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(D-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 w:rsidR="00522985">
              <w:rPr>
                <w:rFonts w:ascii="Arial" w:hAnsi="Arial" w:cs="Arial"/>
              </w:rPr>
              <w:t xml:space="preserve"> with Ca</w:t>
            </w:r>
            <w:r w:rsidR="00522985" w:rsidRPr="005E36BE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20B3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5508" w14:textId="77777777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9.5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0439" w14:textId="77777777" w:rsidR="009F578E" w:rsidRPr="00BA7E64" w:rsidRDefault="009F578E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356" w14:textId="77777777" w:rsidR="009F578E" w:rsidRPr="004C276E" w:rsidRDefault="009F578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4C276E">
              <w:rPr>
                <w:rFonts w:ascii="Arial" w:hAnsi="Arial" w:cs="Arial"/>
                <w:iCs/>
              </w:rPr>
              <w:t>-</w:t>
            </w:r>
          </w:p>
        </w:tc>
      </w:tr>
      <w:tr w:rsidR="009F578E" w:rsidRPr="00BA7E64" w14:paraId="437669E4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F0D" w14:textId="4BF5D79A" w:rsidR="009F578E" w:rsidRPr="005C1183" w:rsidRDefault="009F578E" w:rsidP="005E36BE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control (L-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 w:rsidR="00385DE6">
              <w:rPr>
                <w:rFonts w:ascii="Arial" w:hAnsi="Arial" w:cs="Arial"/>
              </w:rPr>
              <w:t xml:space="preserve"> with Ca</w:t>
            </w:r>
            <w:r w:rsidR="00385DE6" w:rsidRPr="005E36BE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F389" w14:textId="77777777" w:rsidR="009F578E" w:rsidRPr="008D03AA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9221" w14:textId="179B800B" w:rsidR="009F578E" w:rsidRDefault="009F578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4.7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E123" w14:textId="47EF29BE" w:rsidR="009F578E" w:rsidRPr="00BA7E64" w:rsidRDefault="003041E5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3041E5">
              <w:rPr>
                <w:rFonts w:ascii="Arial" w:hAnsi="Arial" w:cs="Arial"/>
                <w:iCs/>
              </w:rPr>
              <w:t>0.5</w:t>
            </w:r>
            <w:r w:rsidR="005A4CCE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0428" w14:textId="3FCC1675" w:rsidR="009F578E" w:rsidRPr="004C276E" w:rsidRDefault="003041E5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4C276E">
              <w:rPr>
                <w:rFonts w:ascii="Arial" w:hAnsi="Arial" w:cs="Arial"/>
                <w:iCs/>
              </w:rPr>
              <w:t>-</w:t>
            </w:r>
          </w:p>
        </w:tc>
      </w:tr>
      <w:tr w:rsidR="005C260A" w:rsidRPr="00BA7E64" w14:paraId="78246D06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374E" w14:textId="22E8CEAD" w:rsidR="005C260A" w:rsidRPr="00E77FC6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r w:rsidRPr="009F578E">
              <w:rPr>
                <w:rFonts w:ascii="Arial" w:hAnsi="Arial" w:cs="Arial"/>
              </w:rPr>
              <w:t>control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9F57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84332">
              <w:rPr>
                <w:rFonts w:ascii="Arial" w:hAnsi="Arial" w:cs="Arial"/>
              </w:rPr>
              <w:t>Ca</w:t>
            </w:r>
            <w:r w:rsidRPr="00384332">
              <w:rPr>
                <w:rFonts w:ascii="Arial" w:hAnsi="Arial" w:cs="Arial"/>
                <w:vertAlign w:val="superscript"/>
              </w:rPr>
              <w:t xml:space="preserve">2+ </w:t>
            </w:r>
            <w:r w:rsidRPr="00384332">
              <w:rPr>
                <w:rFonts w:ascii="Arial" w:hAnsi="Arial" w:cs="Arial"/>
              </w:rPr>
              <w:t>free buffer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7F42" w14:textId="584D9904" w:rsidR="005C260A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CB3C" w14:textId="33F403F3" w:rsidR="005C260A" w:rsidRPr="008D03AA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13.6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A8D8" w14:textId="33483E6C" w:rsidR="005C260A" w:rsidRPr="00EF01A4" w:rsidRDefault="005C260A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EF01A4">
              <w:rPr>
                <w:rFonts w:ascii="Arial" w:hAnsi="Arial" w:cs="Arial"/>
                <w:i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3D9D" w14:textId="30F6ADFD" w:rsidR="005C260A" w:rsidRPr="00BA7E64" w:rsidRDefault="00EF01A4" w:rsidP="005C260A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5A4CCE">
              <w:rPr>
                <w:rFonts w:ascii="Arial" w:hAnsi="Arial" w:cs="Arial"/>
              </w:rPr>
              <w:t>2</w:t>
            </w:r>
          </w:p>
        </w:tc>
      </w:tr>
      <w:tr w:rsidR="005C260A" w:rsidRPr="00BA7E64" w14:paraId="25365B07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79D7" w14:textId="3621416C" w:rsidR="005C260A" w:rsidRPr="00F740EC" w:rsidRDefault="00230880" w:rsidP="005C260A">
            <w:pPr>
              <w:suppressLineNumbers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="005C260A">
              <w:rPr>
                <w:rFonts w:ascii="Arial" w:hAnsi="Arial" w:cs="Arial"/>
              </w:rPr>
              <w:t>(buffer with Ca</w:t>
            </w:r>
            <w:r w:rsidR="005C260A" w:rsidRPr="005E36BE">
              <w:rPr>
                <w:rFonts w:ascii="Arial" w:hAnsi="Arial" w:cs="Arial"/>
                <w:vertAlign w:val="superscript"/>
              </w:rPr>
              <w:t>2+</w:t>
            </w:r>
            <w:r w:rsidR="005C260A"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DEC" w14:textId="2E0F5F78" w:rsidR="005C260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EC7" w14:textId="3BC37A73" w:rsidR="005C260A" w:rsidRPr="008D03A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4.1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8367" w14:textId="5FEE44D5" w:rsidR="005C260A" w:rsidRPr="00EF01A4" w:rsidRDefault="003041E5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EF01A4">
              <w:rPr>
                <w:rFonts w:ascii="Arial" w:hAnsi="Arial" w:cs="Arial"/>
                <w:i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CA9B" w14:textId="21FD20C1" w:rsidR="005C260A" w:rsidRPr="00EF01A4" w:rsidRDefault="00EF01A4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EF01A4">
              <w:rPr>
                <w:rFonts w:ascii="Arial" w:hAnsi="Arial" w:cs="Arial"/>
                <w:iCs/>
              </w:rPr>
              <w:t>-</w:t>
            </w:r>
          </w:p>
        </w:tc>
      </w:tr>
      <w:tr w:rsidR="005C260A" w:rsidRPr="00BA7E64" w14:paraId="43C07550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D09C" w14:textId="5E66CED0" w:rsidR="005C260A" w:rsidRPr="009F578E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>(D-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with Ca</w:t>
            </w:r>
            <w:r w:rsidRPr="005E36BE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CEB6" w14:textId="2918F33B" w:rsidR="005C260A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CE05" w14:textId="3D37E6F7" w:rsidR="005C260A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13.4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6E9B" w14:textId="24A464FA" w:rsidR="005C260A" w:rsidRPr="00EF01A4" w:rsidRDefault="005C260A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EF01A4">
              <w:rPr>
                <w:rFonts w:ascii="Arial" w:hAnsi="Arial" w:cs="Arial"/>
                <w:i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1383" w14:textId="11C2FBA6" w:rsidR="005C260A" w:rsidRPr="00BA7E64" w:rsidRDefault="005C260A" w:rsidP="005C260A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5A4CCE">
              <w:rPr>
                <w:rFonts w:ascii="Arial" w:hAnsi="Arial" w:cs="Arial"/>
              </w:rPr>
              <w:t>4</w:t>
            </w:r>
          </w:p>
        </w:tc>
      </w:tr>
      <w:tr w:rsidR="005C260A" w:rsidRPr="00BA7E64" w14:paraId="4B093EBA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6ED1" w14:textId="75438FF9" w:rsidR="005C260A" w:rsidRPr="009F578E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>(L-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with Ca</w:t>
            </w:r>
            <w:r w:rsidRPr="005E36BE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2B5A" w14:textId="1ECE56A3" w:rsidR="005C260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D53" w14:textId="553D503D" w:rsidR="005C260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5.6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5EB" w14:textId="59CC582E" w:rsidR="005C260A" w:rsidRDefault="003041E5" w:rsidP="005C260A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3041E5">
              <w:rPr>
                <w:rFonts w:ascii="Arial" w:hAnsi="Arial" w:cs="Arial"/>
                <w:iCs/>
              </w:rPr>
              <w:t>0.1</w:t>
            </w:r>
            <w:r w:rsidR="005A4CCE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DE20" w14:textId="1773D2F2" w:rsidR="005C260A" w:rsidRPr="00EF01A4" w:rsidRDefault="00EF01A4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EF01A4">
              <w:rPr>
                <w:rFonts w:ascii="Arial" w:hAnsi="Arial" w:cs="Arial"/>
                <w:iCs/>
              </w:rPr>
              <w:t>-</w:t>
            </w:r>
          </w:p>
        </w:tc>
      </w:tr>
      <w:tr w:rsidR="005C260A" w:rsidRPr="00BA7E64" w14:paraId="76EE3C48" w14:textId="77777777" w:rsidTr="00F740EC">
        <w:trPr>
          <w:trHeight w:val="4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95EF" w14:textId="3BF737F9" w:rsidR="005C260A" w:rsidRDefault="005C260A" w:rsidP="005C260A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E16745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9F57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84332">
              <w:rPr>
                <w:rFonts w:ascii="Arial" w:hAnsi="Arial" w:cs="Arial"/>
              </w:rPr>
              <w:t>Ca</w:t>
            </w:r>
            <w:r w:rsidRPr="00384332">
              <w:rPr>
                <w:rFonts w:ascii="Arial" w:hAnsi="Arial" w:cs="Arial"/>
                <w:vertAlign w:val="superscript"/>
              </w:rPr>
              <w:t xml:space="preserve">2+ </w:t>
            </w:r>
            <w:r w:rsidRPr="00384332">
              <w:rPr>
                <w:rFonts w:ascii="Arial" w:hAnsi="Arial" w:cs="Arial"/>
              </w:rPr>
              <w:t>free buffer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DAA7" w14:textId="6CDE6F19" w:rsidR="005C260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F091" w14:textId="524853CB" w:rsidR="005C260A" w:rsidRDefault="003001B3" w:rsidP="005C260A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13.9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B17C" w14:textId="384E18B3" w:rsidR="005C260A" w:rsidRPr="00EF01A4" w:rsidRDefault="00EF01A4" w:rsidP="005C260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AE7A" w14:textId="003CB825" w:rsidR="005C260A" w:rsidRPr="00BA7E64" w:rsidRDefault="003041E5" w:rsidP="005C260A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EF01A4">
              <w:rPr>
                <w:rFonts w:ascii="Arial" w:hAnsi="Arial" w:cs="Arial"/>
              </w:rPr>
              <w:t>0.04</w:t>
            </w:r>
          </w:p>
        </w:tc>
      </w:tr>
    </w:tbl>
    <w:p w14:paraId="6B7E8FB7" w14:textId="77777777" w:rsidR="001C7D0B" w:rsidRDefault="001C7D0B" w:rsidP="001C7D0B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</w:t>
      </w:r>
      <w:r>
        <w:rPr>
          <w:rFonts w:ascii="Arial" w:hAnsi="Arial" w:cs="Arial"/>
          <w:i/>
          <w:iCs/>
        </w:rPr>
        <w:t>ASAP2</w:t>
      </w:r>
    </w:p>
    <w:p w14:paraId="736270D2" w14:textId="175DF25A" w:rsidR="009271DB" w:rsidRDefault="009271DB" w:rsidP="00340780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</w:p>
    <w:p w14:paraId="17E7A9E3" w14:textId="71CDB380" w:rsidR="005E36BE" w:rsidRPr="002869C9" w:rsidRDefault="005E36BE" w:rsidP="005E36BE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3</w:t>
      </w:r>
      <w:r>
        <w:rPr>
          <w:rFonts w:ascii="Arial" w:hAnsi="Arial" w:cs="Arial"/>
          <w:b/>
          <w:bCs/>
        </w:rPr>
        <w:t>C</w:t>
      </w:r>
      <w:r w:rsidRPr="002B5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7915" w:type="dxa"/>
        <w:tblLayout w:type="fixed"/>
        <w:tblLook w:val="04A0" w:firstRow="1" w:lastRow="0" w:firstColumn="1" w:lastColumn="0" w:noHBand="0" w:noVBand="1"/>
      </w:tblPr>
      <w:tblGrid>
        <w:gridCol w:w="2605"/>
        <w:gridCol w:w="720"/>
        <w:gridCol w:w="2070"/>
        <w:gridCol w:w="2520"/>
      </w:tblGrid>
      <w:tr w:rsidR="005E36BE" w:rsidRPr="00BA7E64" w14:paraId="217C997A" w14:textId="77777777" w:rsidTr="000E54E3">
        <w:trPr>
          <w:trHeight w:val="980"/>
        </w:trPr>
        <w:tc>
          <w:tcPr>
            <w:tcW w:w="2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1573" w14:textId="77777777" w:rsidR="005E36BE" w:rsidRPr="00BA7E64" w:rsidRDefault="005E36B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  <w:r>
              <w:rPr>
                <w:rFonts w:ascii="Arial" w:hAnsi="Arial" w:cs="Arial"/>
              </w:rPr>
              <w:t>/conditions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828" w14:textId="77777777" w:rsidR="005E36BE" w:rsidRPr="00001871" w:rsidRDefault="005E36B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D608" w14:textId="77777777" w:rsidR="005E36BE" w:rsidRDefault="005E36BE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D-glucose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C008" w14:textId="77777777" w:rsidR="005E36BE" w:rsidRDefault="005E36B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Cs/>
              </w:rPr>
              <w:t xml:space="preserve"> value</w:t>
            </w:r>
          </w:p>
          <w:p w14:paraId="34D9C58E" w14:textId="77777777" w:rsidR="005E36BE" w:rsidRPr="00B973C7" w:rsidRDefault="005E36B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(vs control 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  <w:iCs/>
              </w:rPr>
              <w:t>)</w:t>
            </w:r>
          </w:p>
        </w:tc>
      </w:tr>
      <w:tr w:rsidR="005E36BE" w:rsidRPr="00BA7E64" w14:paraId="36E907F1" w14:textId="77777777" w:rsidTr="000E54E3">
        <w:trPr>
          <w:trHeight w:val="422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C56" w14:textId="77777777" w:rsidR="005E36BE" w:rsidRPr="00E16745" w:rsidRDefault="005E36B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control (with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5FDD" w14:textId="77777777" w:rsidR="005E36BE" w:rsidRDefault="005E36B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8C35" w14:textId="5DDF56B5" w:rsidR="005E36BE" w:rsidRPr="00BA7E64" w:rsidRDefault="005E36BE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134D3E">
              <w:rPr>
                <w:rFonts w:ascii="Arial" w:hAnsi="Arial" w:cs="Arial"/>
              </w:rPr>
              <w:t>7.6</w:t>
            </w:r>
            <w:r>
              <w:rPr>
                <w:rFonts w:ascii="Arial" w:hAnsi="Arial" w:cs="Arial"/>
              </w:rPr>
              <w:t xml:space="preserve"> </w:t>
            </w:r>
            <w:r w:rsidRPr="009710E5">
              <w:rPr>
                <w:rFonts w:ascii="Arial" w:hAnsi="Arial" w:cs="Arial"/>
              </w:rPr>
              <w:t>±</w:t>
            </w:r>
            <w:r w:rsidR="00134D3E">
              <w:rPr>
                <w:rFonts w:ascii="Arial" w:hAnsi="Arial" w:cs="Arial"/>
              </w:rPr>
              <w:t>1.81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AEE3" w14:textId="77777777" w:rsidR="005E36BE" w:rsidRPr="00CA6A4D" w:rsidRDefault="005E36BE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A6A4D">
              <w:rPr>
                <w:rFonts w:ascii="Arial" w:hAnsi="Arial" w:cs="Arial"/>
                <w:iCs/>
              </w:rPr>
              <w:t>-</w:t>
            </w:r>
          </w:p>
        </w:tc>
      </w:tr>
      <w:tr w:rsidR="00134D3E" w:rsidRPr="00BA7E64" w14:paraId="4F27E9A7" w14:textId="77777777" w:rsidTr="000E54E3">
        <w:trPr>
          <w:trHeight w:val="45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B59" w14:textId="7C40C160" w:rsidR="00134D3E" w:rsidRPr="00E16745" w:rsidRDefault="00134D3E" w:rsidP="00134D3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control (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 xml:space="preserve">2+ </w:t>
            </w:r>
            <w:r w:rsidRPr="00457471">
              <w:rPr>
                <w:rFonts w:ascii="Arial" w:hAnsi="Arial" w:cs="Arial"/>
              </w:rPr>
              <w:t>free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D429" w14:textId="5B47809A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DFAB" w14:textId="611D871C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5.3 </w:t>
            </w:r>
            <w:r w:rsidRPr="00B973C7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747D" w14:textId="660CDB19" w:rsidR="00134D3E" w:rsidRPr="00BA7E64" w:rsidRDefault="00134D3E" w:rsidP="00134D3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356800">
              <w:rPr>
                <w:rFonts w:ascii="Arial" w:hAnsi="Arial" w:cs="Arial"/>
              </w:rPr>
              <w:t>0.3</w:t>
            </w:r>
            <w:r w:rsidR="005A4CCE">
              <w:rPr>
                <w:rFonts w:ascii="Arial" w:hAnsi="Arial" w:cs="Arial"/>
              </w:rPr>
              <w:t>4</w:t>
            </w:r>
          </w:p>
        </w:tc>
      </w:tr>
      <w:tr w:rsidR="00134D3E" w:rsidRPr="00BA7E64" w14:paraId="335B222F" w14:textId="77777777" w:rsidTr="000E54E3">
        <w:trPr>
          <w:trHeight w:val="48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8A74" w14:textId="342A632B" w:rsidR="00134D3E" w:rsidRPr="00605542" w:rsidRDefault="00134D3E" w:rsidP="00134D3E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t</w:t>
            </w:r>
            <w:r w:rsidRPr="00E16745">
              <w:rPr>
                <w:rFonts w:ascii="Arial" w:hAnsi="Arial" w:cs="Arial"/>
                <w:i/>
                <w:iCs/>
              </w:rPr>
              <w:t>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(with 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>2+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555E" w14:textId="592B2EAE" w:rsidR="00134D3E" w:rsidRPr="008D03AA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A6BA" w14:textId="68AA9CAE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3.8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1486" w14:textId="3232F28F" w:rsidR="00134D3E" w:rsidRPr="00BA7E64" w:rsidRDefault="00134D3E" w:rsidP="00134D3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5A4CCE">
              <w:rPr>
                <w:rFonts w:ascii="Arial" w:hAnsi="Arial" w:cs="Arial"/>
              </w:rPr>
              <w:t>8</w:t>
            </w:r>
          </w:p>
        </w:tc>
      </w:tr>
      <w:tr w:rsidR="00134D3E" w:rsidRPr="00BA7E64" w14:paraId="565E4223" w14:textId="77777777" w:rsidTr="000E54E3">
        <w:trPr>
          <w:trHeight w:val="48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2795" w14:textId="1B1AD890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t</w:t>
            </w:r>
            <w:r w:rsidRPr="00E16745">
              <w:rPr>
                <w:rFonts w:ascii="Arial" w:hAnsi="Arial" w:cs="Arial"/>
                <w:i/>
                <w:iCs/>
              </w:rPr>
              <w:t>rp</w:t>
            </w:r>
            <w:proofErr w:type="spellEnd"/>
            <w:r w:rsidRPr="00E16745">
              <w:rPr>
                <w:rFonts w:ascii="Arial" w:hAnsi="Arial" w:cs="Arial"/>
                <w:i/>
                <w:iCs/>
              </w:rPr>
              <w:sym w:font="Symbol" w:char="F067"/>
            </w:r>
            <w:r w:rsidRPr="00E16745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(</w:t>
            </w:r>
            <w:r w:rsidRPr="00457471">
              <w:rPr>
                <w:rFonts w:ascii="Arial" w:hAnsi="Arial" w:cs="Arial"/>
              </w:rPr>
              <w:t>Ca</w:t>
            </w:r>
            <w:r w:rsidRPr="00457471">
              <w:rPr>
                <w:rFonts w:ascii="Arial" w:hAnsi="Arial" w:cs="Arial"/>
                <w:vertAlign w:val="superscript"/>
              </w:rPr>
              <w:t xml:space="preserve">2+ </w:t>
            </w:r>
            <w:r w:rsidRPr="00457471">
              <w:rPr>
                <w:rFonts w:ascii="Arial" w:hAnsi="Arial" w:cs="Arial"/>
              </w:rPr>
              <w:t>free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50BB" w14:textId="2B208C7B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C1FF" w14:textId="14CAE99B" w:rsidR="00134D3E" w:rsidRDefault="00134D3E" w:rsidP="00134D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5.9 </w:t>
            </w:r>
            <w:r w:rsidRPr="009710E5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F9F" w14:textId="67901C0F" w:rsidR="00134D3E" w:rsidRPr="00BA7E64" w:rsidRDefault="00134D3E" w:rsidP="00134D3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356800">
              <w:rPr>
                <w:rFonts w:ascii="Arial" w:hAnsi="Arial" w:cs="Arial"/>
              </w:rPr>
              <w:t>0.43</w:t>
            </w:r>
          </w:p>
        </w:tc>
      </w:tr>
    </w:tbl>
    <w:p w14:paraId="4A3B462E" w14:textId="77777777" w:rsidR="005E36BE" w:rsidRDefault="005E36BE" w:rsidP="005E36BE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</w:t>
      </w:r>
      <w:r>
        <w:rPr>
          <w:rFonts w:ascii="Arial" w:hAnsi="Arial" w:cs="Arial"/>
          <w:i/>
          <w:iCs/>
        </w:rPr>
        <w:t>ASAP2</w:t>
      </w:r>
    </w:p>
    <w:p w14:paraId="12BC9430" w14:textId="77777777" w:rsidR="00892397" w:rsidRPr="00340780" w:rsidRDefault="00892397" w:rsidP="00340780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</w:p>
    <w:p w14:paraId="45B124B1" w14:textId="6E9691CE" w:rsidR="009814A5" w:rsidRPr="00F006E5" w:rsidRDefault="002B5630" w:rsidP="002B5630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lastRenderedPageBreak/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A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46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260"/>
        <w:gridCol w:w="1170"/>
        <w:gridCol w:w="540"/>
        <w:gridCol w:w="1350"/>
        <w:gridCol w:w="1170"/>
      </w:tblGrid>
      <w:tr w:rsidR="007536AB" w:rsidRPr="00BA7E64" w14:paraId="4D0C63BF" w14:textId="77777777" w:rsidTr="00573C09">
        <w:trPr>
          <w:trHeight w:val="503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97EA1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2DDBC8A5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Genotypes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39D5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sated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7CB2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</w:tr>
      <w:tr w:rsidR="007536AB" w:rsidRPr="00BA7E64" w14:paraId="725EE09D" w14:textId="77777777" w:rsidTr="00573C09">
        <w:trPr>
          <w:trHeight w:val="620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813B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B563" w14:textId="77777777" w:rsidR="007536AB" w:rsidRPr="000A7275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1AA" w14:textId="3D7473EB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AA2" w14:textId="3FC4E3F2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A6B4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74E7" w14:textId="77777777" w:rsidR="008728A4" w:rsidRDefault="007536AB" w:rsidP="007536A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52D316AA" w14:textId="7CEFCF73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5858" w14:textId="7F69938D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7536AB" w:rsidRPr="00BA7E64" w14:paraId="099BA77A" w14:textId="77777777" w:rsidTr="00573C09">
        <w:trPr>
          <w:trHeight w:val="50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CD2A" w14:textId="77777777" w:rsidR="007536AB" w:rsidRPr="00BA7E64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8DE9" w14:textId="77777777" w:rsidR="007536AB" w:rsidRPr="000A7275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0A7275">
              <w:rPr>
                <w:rFonts w:ascii="Arial" w:hAnsi="Arial" w:cs="Arial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12B0" w14:textId="104E83DC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 ±0.02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B1F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2E4B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B867" w14:textId="2F25374F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 ±0.03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A5D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536AB" w:rsidRPr="00BA7E64" w14:paraId="3420C613" w14:textId="77777777" w:rsidTr="00A16860">
        <w:trPr>
          <w:trHeight w:val="44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B4CF" w14:textId="77777777" w:rsidR="007536AB" w:rsidRPr="00B23348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4741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5903" w14:textId="41C7A7DE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 ±0.03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9E1B" w14:textId="77BAD994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5FBB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4E65" w14:textId="315C6E17" w:rsidR="007536AB" w:rsidRDefault="007536AB" w:rsidP="00F0759D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</w:t>
            </w:r>
            <w:r w:rsidR="00F0759D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±0.07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AC8" w14:textId="7468E6EC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B500A4">
              <w:rPr>
                <w:rFonts w:ascii="Arial" w:hAnsi="Arial" w:cs="Arial"/>
              </w:rPr>
              <w:t>9</w:t>
            </w:r>
          </w:p>
        </w:tc>
      </w:tr>
      <w:tr w:rsidR="007536AB" w:rsidRPr="00BA7E64" w14:paraId="25584562" w14:textId="77777777" w:rsidTr="00A16860">
        <w:trPr>
          <w:trHeight w:val="45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A250" w14:textId="77777777" w:rsidR="007536AB" w:rsidRPr="00B23348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7FB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7C3" w14:textId="2B6B2D38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32DA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±0.04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6392" w14:textId="0FD7B7C6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F807BF">
              <w:rPr>
                <w:rFonts w:ascii="Arial" w:hAnsi="Arial" w:cs="Arial"/>
              </w:rPr>
              <w:t>0.0</w:t>
            </w:r>
            <w:r w:rsidR="00B500A4">
              <w:rPr>
                <w:rFonts w:ascii="Arial" w:hAnsi="Arial" w:cs="Arial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691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C9F0" w14:textId="67BABBC1" w:rsidR="007536AB" w:rsidRDefault="00F0759D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</w:t>
            </w:r>
            <w:r w:rsidR="007536AB">
              <w:rPr>
                <w:rFonts w:ascii="Arial" w:hAnsi="Arial" w:cs="Arial"/>
              </w:rPr>
              <w:t xml:space="preserve"> ±0.03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DE0C" w14:textId="1D38D09B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B500A4">
              <w:rPr>
                <w:rFonts w:ascii="Arial" w:hAnsi="Arial" w:cs="Arial"/>
              </w:rPr>
              <w:t>8</w:t>
            </w:r>
          </w:p>
        </w:tc>
      </w:tr>
      <w:tr w:rsidR="007536AB" w:rsidRPr="00BA7E64" w14:paraId="7333E06A" w14:textId="77777777" w:rsidTr="00A16860">
        <w:trPr>
          <w:trHeight w:val="44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7DF8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3DD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E26" w14:textId="1EF9D86B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 ±0.04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7AD5" w14:textId="276B4820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0B9B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050F" w14:textId="46992A68" w:rsidR="007536AB" w:rsidRDefault="00F0759D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  <w:r w:rsidR="007536AB">
              <w:rPr>
                <w:rFonts w:ascii="Arial" w:hAnsi="Arial" w:cs="Arial"/>
              </w:rPr>
              <w:t xml:space="preserve"> ±0.04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02CA" w14:textId="27A78F3F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=0.09</w:t>
            </w:r>
          </w:p>
        </w:tc>
      </w:tr>
      <w:tr w:rsidR="007536AB" w:rsidRPr="00BA7E64" w14:paraId="25BF262D" w14:textId="77777777" w:rsidTr="00573C09">
        <w:trPr>
          <w:trHeight w:val="45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24F7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549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4ED" w14:textId="20F8176E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632DA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±0.07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2C6F" w14:textId="017ED972" w:rsidR="007536AB" w:rsidRPr="00BA7E64" w:rsidRDefault="007536AB" w:rsidP="007536A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A232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4C62" w14:textId="67064191" w:rsidR="007536AB" w:rsidRDefault="00F0759D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  <w:r w:rsidR="007536AB">
              <w:rPr>
                <w:rFonts w:ascii="Arial" w:hAnsi="Arial" w:cs="Arial"/>
              </w:rPr>
              <w:t xml:space="preserve"> ±0.03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F483" w14:textId="1A67068A" w:rsidR="007536AB" w:rsidRPr="00BA7E64" w:rsidRDefault="007536AB" w:rsidP="007536A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=0.13</w:t>
            </w:r>
          </w:p>
        </w:tc>
      </w:tr>
      <w:tr w:rsidR="007536AB" w:rsidRPr="00BA7E64" w14:paraId="4AEAD125" w14:textId="77777777" w:rsidTr="00573C09">
        <w:trPr>
          <w:trHeight w:val="66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44FF" w14:textId="77777777" w:rsidR="007536AB" w:rsidRPr="00CF2F27" w:rsidRDefault="007536AB" w:rsidP="007536AB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A66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FB00" w14:textId="7D72954D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 ±0.06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F0DD" w14:textId="5718EA33" w:rsidR="007536AB" w:rsidRPr="00BA7E64" w:rsidRDefault="007536AB" w:rsidP="007536A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1B29" w14:textId="77777777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DBAC" w14:textId="71DD78CC" w:rsidR="007536AB" w:rsidRDefault="007536AB" w:rsidP="007536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 ±0.02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EEA" w14:textId="5EDDF5CB" w:rsidR="007536AB" w:rsidRPr="00BA7E64" w:rsidRDefault="007536AB" w:rsidP="007536A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=0.23</w:t>
            </w:r>
          </w:p>
        </w:tc>
      </w:tr>
    </w:tbl>
    <w:p w14:paraId="2D6665FD" w14:textId="77777777" w:rsidR="002B5630" w:rsidRDefault="002B5630" w:rsidP="00023803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Cs/>
        </w:rPr>
      </w:pPr>
    </w:p>
    <w:p w14:paraId="0D9C9F63" w14:textId="21646D8C" w:rsidR="006F059C" w:rsidRPr="00F006E5" w:rsidRDefault="002B5630" w:rsidP="006F059C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B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455" w:type="dxa"/>
        <w:tblLayout w:type="fixed"/>
        <w:tblLook w:val="04A0" w:firstRow="1" w:lastRow="0" w:firstColumn="1" w:lastColumn="0" w:noHBand="0" w:noVBand="1"/>
      </w:tblPr>
      <w:tblGrid>
        <w:gridCol w:w="2785"/>
        <w:gridCol w:w="720"/>
        <w:gridCol w:w="1710"/>
        <w:gridCol w:w="1620"/>
        <w:gridCol w:w="1620"/>
      </w:tblGrid>
      <w:tr w:rsidR="00340780" w:rsidRPr="00BA7E64" w14:paraId="38EC7022" w14:textId="77777777" w:rsidTr="00340780">
        <w:trPr>
          <w:trHeight w:val="512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B52CF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DC4B1BA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274D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sated</w:t>
            </w:r>
          </w:p>
        </w:tc>
      </w:tr>
      <w:tr w:rsidR="00340780" w:rsidRPr="00BA7E64" w14:paraId="697D47AC" w14:textId="77777777" w:rsidTr="00340780">
        <w:trPr>
          <w:trHeight w:val="638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A051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26B4" w14:textId="77777777" w:rsidR="00340780" w:rsidRPr="00C0683A" w:rsidRDefault="00340780" w:rsidP="00F239D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BB14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D97E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387B677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FB4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1BEEB2B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340780" w:rsidRPr="00BA7E64" w14:paraId="2DBACD2A" w14:textId="77777777" w:rsidTr="00A16860">
        <w:trPr>
          <w:trHeight w:val="46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E2D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5BE8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CFE3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 ±0.25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1400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2A5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40780" w:rsidRPr="00BA7E64" w14:paraId="00551E79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1D9" w14:textId="77777777" w:rsidR="00340780" w:rsidRPr="00B23348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5304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FC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 ±0.12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8BA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FBF4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40780" w:rsidRPr="00BA7E64" w14:paraId="7B3EC61B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8ED" w14:textId="77777777" w:rsidR="00340780" w:rsidRPr="00B23348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62F2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8D6C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 ±0.08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21DC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B32F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40780" w:rsidRPr="00BA7E64" w14:paraId="564D0140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F2F8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E2FE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0E60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 ±0.37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6C7E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DBA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=0.21</w:t>
            </w:r>
          </w:p>
        </w:tc>
      </w:tr>
      <w:tr w:rsidR="00340780" w:rsidRPr="00BA7E64" w14:paraId="031DA2C7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CCF7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-trp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FBF8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2393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 ±0.22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8703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1F0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=0.57</w:t>
            </w:r>
          </w:p>
        </w:tc>
      </w:tr>
      <w:tr w:rsidR="00340780" w:rsidRPr="00BA7E64" w14:paraId="655C329B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702E" w14:textId="77777777" w:rsidR="00340780" w:rsidRPr="006812BF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5DE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DC9C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 ±0.35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173A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=5.0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DBA5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=0.46</w:t>
            </w:r>
          </w:p>
        </w:tc>
      </w:tr>
      <w:tr w:rsidR="00340780" w:rsidRPr="00BA7E64" w14:paraId="1549F433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F02" w14:textId="77777777" w:rsidR="00340780" w:rsidRPr="006812BF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CC61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781C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 ±0.32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9FF6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9FBF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=0.14</w:t>
            </w:r>
          </w:p>
        </w:tc>
      </w:tr>
      <w:tr w:rsidR="00340780" w:rsidRPr="00BA7E64" w14:paraId="19CE149F" w14:textId="77777777" w:rsidTr="00340780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4CE" w14:textId="77777777" w:rsidR="00340780" w:rsidRPr="00353C91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F93A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1078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 ±0.44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A2BC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E9A6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340780" w:rsidRPr="00BA7E64" w14:paraId="566631F6" w14:textId="77777777" w:rsidTr="00340780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D6DB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>
              <w:rPr>
                <w:rFonts w:ascii="Arial" w:hAnsi="Arial" w:cs="Arial"/>
                <w:i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38B440CA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5D1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6B39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 ±0.40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CC5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4AD8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340780" w:rsidRPr="00BA7E64" w14:paraId="68A5EBE8" w14:textId="77777777" w:rsidTr="00340780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9345" w14:textId="77777777" w:rsidR="00340780" w:rsidRPr="00353C91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36F993EF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gramStart"/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17CF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2DD3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 ±0.39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D862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8C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=0.30</w:t>
            </w:r>
          </w:p>
        </w:tc>
      </w:tr>
      <w:tr w:rsidR="00340780" w:rsidRPr="00BA7E64" w14:paraId="199E8A38" w14:textId="77777777" w:rsidTr="00A16860">
        <w:trPr>
          <w:trHeight w:val="50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1DB9" w14:textId="11C41F76" w:rsidR="00340780" w:rsidRPr="00BA7E64" w:rsidRDefault="00340780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F53B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CD07" w14:textId="77777777" w:rsidR="00340780" w:rsidRDefault="00340780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 ±0.34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2AEE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DECE" w14:textId="77777777" w:rsidR="00340780" w:rsidRPr="00BA7E64" w:rsidRDefault="00340780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=1.8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</w:tbl>
    <w:p w14:paraId="72295158" w14:textId="77777777" w:rsidR="006F059C" w:rsidRDefault="006F059C" w:rsidP="006F059C">
      <w:pPr>
        <w:suppressLineNumbers/>
      </w:pPr>
    </w:p>
    <w:tbl>
      <w:tblPr>
        <w:tblStyle w:val="a3"/>
        <w:tblW w:w="8455" w:type="dxa"/>
        <w:tblLayout w:type="fixed"/>
        <w:tblLook w:val="04A0" w:firstRow="1" w:lastRow="0" w:firstColumn="1" w:lastColumn="0" w:noHBand="0" w:noVBand="1"/>
      </w:tblPr>
      <w:tblGrid>
        <w:gridCol w:w="2785"/>
        <w:gridCol w:w="720"/>
        <w:gridCol w:w="1710"/>
        <w:gridCol w:w="1620"/>
        <w:gridCol w:w="1620"/>
      </w:tblGrid>
      <w:tr w:rsidR="00340780" w:rsidRPr="00BA7E64" w14:paraId="7039555F" w14:textId="77777777" w:rsidTr="00285C55">
        <w:trPr>
          <w:trHeight w:val="512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49D6B" w14:textId="77777777" w:rsidR="00340780" w:rsidRDefault="00340780" w:rsidP="008F187B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F07B9F6" w14:textId="77777777" w:rsidR="00340780" w:rsidRPr="00BA7E64" w:rsidRDefault="00340780" w:rsidP="008F187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CAA" w14:textId="08893E9C" w:rsidR="00340780" w:rsidRDefault="00340780" w:rsidP="008F187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285C55">
              <w:rPr>
                <w:rFonts w:ascii="Arial" w:hAnsi="Arial" w:cs="Arial"/>
              </w:rPr>
              <w:t>tarved</w:t>
            </w:r>
          </w:p>
        </w:tc>
      </w:tr>
      <w:tr w:rsidR="00285C55" w:rsidRPr="00BA7E64" w14:paraId="7C81DE8E" w14:textId="77777777" w:rsidTr="00285C55">
        <w:trPr>
          <w:trHeight w:val="638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F84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5B45" w14:textId="1F82B3A9" w:rsidR="00285C55" w:rsidRPr="00C0683A" w:rsidRDefault="00285C55" w:rsidP="00285C5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9451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</w:p>
          <w:p w14:paraId="0B414AA0" w14:textId="1A7FCBC2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67F5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27AB2866" w14:textId="7270FE50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67EF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62820DE" w14:textId="77041D74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85C55" w:rsidRPr="00BA7E64" w14:paraId="67F06EB4" w14:textId="77777777" w:rsidTr="00A16860">
        <w:trPr>
          <w:trHeight w:val="4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DBCF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4F2B" w14:textId="73EADF0D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FC96" w14:textId="147BF5E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 ±0.31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E9C6" w14:textId="729656D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1E55" w14:textId="0C8E7CD4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55" w:rsidRPr="00BA7E64" w14:paraId="3B145955" w14:textId="77777777" w:rsidTr="009C2386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8B4" w14:textId="77777777" w:rsidR="00285C55" w:rsidRPr="00B23348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7CB" w14:textId="51579B45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547" w14:textId="28EC8022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±0.07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D6EB" w14:textId="13FC589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ABD8" w14:textId="52DE7FB4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85C55" w:rsidRPr="00BA7E64" w14:paraId="42FB0322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FE2" w14:textId="77777777" w:rsidR="00285C55" w:rsidRPr="00B23348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97F4" w14:textId="3CD5EBBD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1D9E" w14:textId="75C19935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 ±0.16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1628" w14:textId="1F1F8782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DB9E" w14:textId="179E467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85C55" w:rsidRPr="00BA7E64" w14:paraId="486F5CD1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4D0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1A6" w14:textId="2E012A14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6F16" w14:textId="7DB8109C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 ±0.26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7A67" w14:textId="19623E9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B256" w14:textId="6907DB8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=0.88</w:t>
            </w:r>
          </w:p>
        </w:tc>
      </w:tr>
      <w:tr w:rsidR="00285C55" w:rsidRPr="00BA7E64" w14:paraId="2E4913F4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9404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5257" w14:textId="6D7DBE7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BB3A" w14:textId="0C0158D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 ±0.09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A84A" w14:textId="2ABAEA95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169" w14:textId="5FC616D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=0.12</w:t>
            </w:r>
          </w:p>
        </w:tc>
      </w:tr>
      <w:tr w:rsidR="00285C55" w:rsidRPr="00BA7E64" w14:paraId="0EF8A6B1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4651" w14:textId="77777777" w:rsidR="00285C55" w:rsidRPr="006812BF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0A0" w14:textId="4D681A1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B3BC" w14:textId="2DBDBD39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 ±0.10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CCB" w14:textId="6310F784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F735" w14:textId="1CF46B8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=0.87</w:t>
            </w:r>
          </w:p>
        </w:tc>
      </w:tr>
      <w:tr w:rsidR="00285C55" w:rsidRPr="00BA7E64" w14:paraId="6C0C8DAB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022" w14:textId="77777777" w:rsidR="00285C55" w:rsidRPr="006812BF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7C27" w14:textId="67CEEFF0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E247" w14:textId="08D7C3BA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 ±0.13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65E2" w14:textId="587C5B82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4964" w14:textId="35CF791F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=0.23</w:t>
            </w:r>
          </w:p>
        </w:tc>
      </w:tr>
      <w:tr w:rsidR="00285C55" w:rsidRPr="00BA7E64" w14:paraId="401AE1D3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B34" w14:textId="77777777" w:rsidR="00285C55" w:rsidRPr="00353C91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8AE2" w14:textId="73666D8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0DDD" w14:textId="3B83E680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 ±0.16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CA9A" w14:textId="4E2E810F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3E55" w14:textId="6919FE01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285C55" w:rsidRPr="00BA7E64" w14:paraId="79903367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362A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2068DEBF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1808" w14:textId="2532593C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D229" w14:textId="179629B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 ±0.29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2E10" w14:textId="76CB1FED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403" w14:textId="6994CE1E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285C55" w:rsidRPr="00BA7E64" w14:paraId="6AA01F39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FF17" w14:textId="77777777" w:rsidR="00285C55" w:rsidRPr="00353C91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2316D4D2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gramStart"/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505C" w14:textId="0CB43B0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AB9F" w14:textId="7949451F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 ±0.24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B033" w14:textId="0AED9E5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2A2" w14:textId="58E02E9E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=0.21</w:t>
            </w:r>
          </w:p>
        </w:tc>
      </w:tr>
      <w:tr w:rsidR="00285C55" w:rsidRPr="00BA7E64" w14:paraId="5B64D38F" w14:textId="77777777" w:rsidTr="00A16860">
        <w:trPr>
          <w:trHeight w:val="41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593" w14:textId="395B7D3E" w:rsidR="00285C55" w:rsidRPr="00BA7E64" w:rsidRDefault="00285C55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6A0A" w14:textId="2B695A63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A8BE" w14:textId="03BD4C8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 ±0.38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7A2E" w14:textId="102D923D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F9" w14:textId="3F4FF4AB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73EF920F" w14:textId="77777777" w:rsidR="00767375" w:rsidRDefault="00767375" w:rsidP="007F0045">
      <w:pPr>
        <w:suppressLineNumbers/>
        <w:spacing w:line="480" w:lineRule="auto"/>
        <w:rPr>
          <w:rFonts w:ascii="Arial" w:hAnsi="Arial" w:cs="Arial"/>
        </w:rPr>
      </w:pPr>
    </w:p>
    <w:p w14:paraId="425B1495" w14:textId="24CB4D7B" w:rsidR="00BD3E5D" w:rsidRPr="00F006E5" w:rsidRDefault="007F0045" w:rsidP="00BD3E5D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C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455" w:type="dxa"/>
        <w:tblLayout w:type="fixed"/>
        <w:tblLook w:val="04A0" w:firstRow="1" w:lastRow="0" w:firstColumn="1" w:lastColumn="0" w:noHBand="0" w:noVBand="1"/>
      </w:tblPr>
      <w:tblGrid>
        <w:gridCol w:w="2785"/>
        <w:gridCol w:w="720"/>
        <w:gridCol w:w="1710"/>
        <w:gridCol w:w="1620"/>
        <w:gridCol w:w="1620"/>
      </w:tblGrid>
      <w:tr w:rsidR="00285C55" w:rsidRPr="00BA7E64" w14:paraId="48F51753" w14:textId="77777777" w:rsidTr="00285C55">
        <w:trPr>
          <w:trHeight w:val="512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1805B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515EFEF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5C74" w14:textId="46FD8CA1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sated</w:t>
            </w:r>
          </w:p>
        </w:tc>
      </w:tr>
      <w:tr w:rsidR="00285C55" w:rsidRPr="00BA7E64" w14:paraId="39698949" w14:textId="77777777" w:rsidTr="00285C55">
        <w:trPr>
          <w:trHeight w:val="692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975A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4D7C" w14:textId="77777777" w:rsidR="00285C55" w:rsidRPr="00C0683A" w:rsidRDefault="00285C55" w:rsidP="00F239D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633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DFA9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EF016E8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AB2F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3D2E8F0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85C55" w:rsidRPr="00BA7E64" w14:paraId="2A6EDFC6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835F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A2CA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D99B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 ±0.71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C7F4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C1C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55" w:rsidRPr="00BA7E64" w14:paraId="459A207E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7762" w14:textId="77777777" w:rsidR="00285C55" w:rsidRPr="00B23348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DD3E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A12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±0.85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E026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=9.8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0B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55" w:rsidRPr="00BA7E64" w14:paraId="40256E2B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64AE" w14:textId="77777777" w:rsidR="00285C55" w:rsidRPr="00B23348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380E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70E9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 ±0.96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65B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D044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55" w:rsidRPr="00BA7E64" w14:paraId="002DBC9A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50E4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42E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45FF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 ±0.61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3CAC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880C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=0.78</w:t>
            </w:r>
          </w:p>
        </w:tc>
      </w:tr>
      <w:tr w:rsidR="00285C55" w:rsidRPr="00BA7E64" w14:paraId="7288A4D6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0867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5AEA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C934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9.0 ±1.27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B604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A76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=0.35</w:t>
            </w:r>
          </w:p>
        </w:tc>
      </w:tr>
      <w:tr w:rsidR="00285C55" w:rsidRPr="00BA7E64" w14:paraId="50CA26D9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9622" w14:textId="77777777" w:rsidR="00285C55" w:rsidRPr="006812BF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8FCF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E2F9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9.7 ±0.62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3E14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540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=0.44</w:t>
            </w:r>
          </w:p>
        </w:tc>
      </w:tr>
      <w:tr w:rsidR="00285C55" w:rsidRPr="00BA7E64" w14:paraId="34D9F87C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2B05" w14:textId="77777777" w:rsidR="00285C55" w:rsidRPr="006812BF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5700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8255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 ±0.49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9680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=9.2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7901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=0.14</w:t>
            </w:r>
          </w:p>
        </w:tc>
      </w:tr>
      <w:tr w:rsidR="00285C55" w:rsidRPr="00BA7E64" w14:paraId="744F55E0" w14:textId="77777777" w:rsidTr="00A16860">
        <w:trPr>
          <w:trHeight w:val="44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7788" w14:textId="77777777" w:rsidR="00285C55" w:rsidRPr="00353C91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55A8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B8D0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 ±0.72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F8E6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7AC7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=0.01</w:t>
            </w:r>
          </w:p>
        </w:tc>
      </w:tr>
      <w:tr w:rsidR="00285C55" w:rsidRPr="00BA7E64" w14:paraId="0AD4550F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66E4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31DDFDB0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2001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A2C1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 ±0.92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782B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C9FD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285C55" w:rsidRPr="00BA7E64" w14:paraId="6A2B0626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EA42" w14:textId="77777777" w:rsidR="00285C55" w:rsidRPr="00353C91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lastRenderedPageBreak/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595A963B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gramStart"/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2E61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E3A8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 ±0.49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6226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2C8A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=0.56</w:t>
            </w:r>
          </w:p>
        </w:tc>
      </w:tr>
      <w:tr w:rsidR="00285C55" w:rsidRPr="00BA7E64" w14:paraId="6F745AA2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53DE" w14:textId="3FB8FC60" w:rsidR="00285C55" w:rsidRPr="00BA7E64" w:rsidRDefault="00285C55" w:rsidP="00A16860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3E98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9FA" w14:textId="77777777" w:rsidR="00285C55" w:rsidRDefault="00285C55" w:rsidP="00F239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 ±0.53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5713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6C64" w14:textId="77777777" w:rsidR="00285C55" w:rsidRPr="00BA7E64" w:rsidRDefault="00285C55" w:rsidP="00F239D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=2.4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0FD375B2" w14:textId="77777777" w:rsidR="00BD3E5D" w:rsidRDefault="00BD3E5D" w:rsidP="00BD3E5D">
      <w:pPr>
        <w:suppressLineNumbers/>
        <w:spacing w:line="480" w:lineRule="auto"/>
        <w:rPr>
          <w:rFonts w:ascii="Arial" w:hAnsi="Arial" w:cs="Arial"/>
        </w:rPr>
      </w:pPr>
    </w:p>
    <w:tbl>
      <w:tblPr>
        <w:tblStyle w:val="a3"/>
        <w:tblW w:w="8455" w:type="dxa"/>
        <w:tblLayout w:type="fixed"/>
        <w:tblLook w:val="04A0" w:firstRow="1" w:lastRow="0" w:firstColumn="1" w:lastColumn="0" w:noHBand="0" w:noVBand="1"/>
      </w:tblPr>
      <w:tblGrid>
        <w:gridCol w:w="2785"/>
        <w:gridCol w:w="720"/>
        <w:gridCol w:w="1710"/>
        <w:gridCol w:w="1620"/>
        <w:gridCol w:w="1620"/>
      </w:tblGrid>
      <w:tr w:rsidR="00285C55" w:rsidRPr="00BA7E64" w14:paraId="0B28C8B9" w14:textId="77777777" w:rsidTr="00285C55">
        <w:trPr>
          <w:trHeight w:val="512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7A89A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30DBD63E" w14:textId="77777777" w:rsidR="00285C55" w:rsidRPr="00BA7E64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822" w14:textId="0142C089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</w:tr>
      <w:tr w:rsidR="00285C55" w:rsidRPr="00BA7E64" w14:paraId="580F85C4" w14:textId="77777777" w:rsidTr="00285C55">
        <w:trPr>
          <w:trHeight w:val="692"/>
        </w:trPr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2B2A" w14:textId="77777777" w:rsidR="00285C55" w:rsidRPr="00BA7E64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A874" w14:textId="77777777" w:rsidR="00285C55" w:rsidRPr="00C0683A" w:rsidRDefault="00285C55" w:rsidP="008F187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47A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57DA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18CFD44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06F2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2606BAC" w14:textId="77777777" w:rsidR="00285C55" w:rsidRDefault="00285C55" w:rsidP="008F187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85C55" w:rsidRPr="00BA7E64" w14:paraId="7FE174A1" w14:textId="77777777" w:rsidTr="00206D9E">
        <w:trPr>
          <w:trHeight w:val="46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99B3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5EA4" w14:textId="108533C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81A9" w14:textId="611F2EF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 ±0.54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0031" w14:textId="045A320C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42CD" w14:textId="133EA83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85C55" w:rsidRPr="00BA7E64" w14:paraId="300F39FD" w14:textId="77777777" w:rsidTr="00A16860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539B" w14:textId="77777777" w:rsidR="00285C55" w:rsidRPr="00B23348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1263" w14:textId="65C70B42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8D4" w14:textId="2007CA4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 ±0.53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0731" w14:textId="65E8D85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=4.9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A50A" w14:textId="30BF8E4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85C55" w:rsidRPr="00BA7E64" w14:paraId="20DE5BF4" w14:textId="77777777" w:rsidTr="00206D9E">
        <w:trPr>
          <w:trHeight w:val="51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7214" w14:textId="77777777" w:rsidR="00285C55" w:rsidRPr="00B23348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5AF0" w14:textId="3FC2982E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4B5A" w14:textId="2754FABF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 ±0.08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B54E" w14:textId="022449A8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=7.1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43AF" w14:textId="452A6475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85C55" w:rsidRPr="00BA7E64" w14:paraId="0E746E88" w14:textId="77777777" w:rsidTr="00206D9E">
        <w:trPr>
          <w:trHeight w:val="485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6F25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8734" w14:textId="065CBFB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889" w14:textId="2F33867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 ±0.15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7705" w14:textId="66BADC98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E058" w14:textId="29ADB11A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=0.73</w:t>
            </w:r>
          </w:p>
        </w:tc>
      </w:tr>
      <w:tr w:rsidR="00285C55" w:rsidRPr="00BA7E64" w14:paraId="61CFD744" w14:textId="77777777" w:rsidTr="00A16860">
        <w:trPr>
          <w:trHeight w:val="50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13BA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283" w14:textId="076FEBE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16B" w14:textId="6BBA560F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 ±0.53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F9F0" w14:textId="6684666C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64C0" w14:textId="005A2983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=0.90</w:t>
            </w:r>
          </w:p>
        </w:tc>
      </w:tr>
      <w:tr w:rsidR="00285C55" w:rsidRPr="00BA7E64" w14:paraId="572817CF" w14:textId="77777777" w:rsidTr="00285C55">
        <w:trPr>
          <w:trHeight w:val="51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2A69" w14:textId="77777777" w:rsidR="00285C55" w:rsidRPr="006812BF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EEC4" w14:textId="1DF725C3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88FB" w14:textId="2D7072E6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 ±0.30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CC5E" w14:textId="4DF4A73D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FB0F" w14:textId="3DC0A62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=0.87</w:t>
            </w:r>
          </w:p>
        </w:tc>
      </w:tr>
      <w:tr w:rsidR="00285C55" w:rsidRPr="00BA7E64" w14:paraId="5E7E9389" w14:textId="77777777" w:rsidTr="00285C55">
        <w:trPr>
          <w:trHeight w:val="54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443B" w14:textId="77777777" w:rsidR="00285C55" w:rsidRPr="006812BF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51B8" w14:textId="22B2FB9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C1DB" w14:textId="476A8607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 ±0.34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C95F" w14:textId="5CA4A0E5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210C" w14:textId="32BD4FAD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=0.75</w:t>
            </w:r>
          </w:p>
        </w:tc>
      </w:tr>
      <w:tr w:rsidR="00285C55" w:rsidRPr="00BA7E64" w14:paraId="3C5887F2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E83B" w14:textId="77777777" w:rsidR="00285C55" w:rsidRPr="00353C91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E3C5" w14:textId="23A67B90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C938" w14:textId="44DF0360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 ±0.44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C38" w14:textId="3A915F54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FC7" w14:textId="7602F11B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=2.6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85C55" w:rsidRPr="00BA7E64" w14:paraId="56F4FE8F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20AA" w14:textId="77777777" w:rsidR="00285C55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3B45D3C1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5D39" w14:textId="69E87F9C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979" w14:textId="1774659B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 ±0.34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5F6B" w14:textId="676AAE4B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3D49" w14:textId="02AD5BED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=2.4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85C55" w:rsidRPr="00BA7E64" w14:paraId="50536409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9ECD" w14:textId="77777777" w:rsidR="00285C55" w:rsidRPr="00353C91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3796D2B3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gramStart"/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E7A8" w14:textId="4FAC3D0F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EE94" w14:textId="1DAF3781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 ±0.36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F60" w14:textId="65F10C2E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4C6" w14:textId="6B6D2304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=0.35</w:t>
            </w:r>
          </w:p>
        </w:tc>
      </w:tr>
      <w:tr w:rsidR="00285C55" w:rsidRPr="00BA7E64" w14:paraId="47D05854" w14:textId="77777777" w:rsidTr="00285C55">
        <w:trPr>
          <w:trHeight w:val="458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7A86" w14:textId="77777777" w:rsidR="00285C55" w:rsidRPr="00353C91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)</w:t>
            </w:r>
          </w:p>
          <w:p w14:paraId="47362492" w14:textId="77777777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D03B" w14:textId="54E53648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D15" w14:textId="78603C4C" w:rsidR="00285C55" w:rsidRDefault="00285C55" w:rsidP="00285C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 ±0.42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8A92" w14:textId="1EF62F24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C8A6" w14:textId="657B318C" w:rsidR="00285C55" w:rsidRPr="00BA7E64" w:rsidRDefault="00285C55" w:rsidP="00285C5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=2.7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25751D3A" w14:textId="77777777" w:rsidR="00767375" w:rsidRDefault="00767375" w:rsidP="002B5630">
      <w:pPr>
        <w:suppressLineNumbers/>
        <w:spacing w:line="480" w:lineRule="auto"/>
        <w:rPr>
          <w:rFonts w:ascii="Arial" w:hAnsi="Arial" w:cs="Arial"/>
        </w:rPr>
      </w:pPr>
    </w:p>
    <w:p w14:paraId="18EEF51E" w14:textId="26683550" w:rsidR="002B5630" w:rsidRPr="002B5630" w:rsidRDefault="002B5630" w:rsidP="002B5630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Pr="00B500A4">
        <w:rPr>
          <w:rFonts w:ascii="Arial" w:hAnsi="Arial" w:cs="Arial"/>
          <w:b/>
          <w:bCs/>
        </w:rPr>
        <w:t>C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285" w:type="dxa"/>
        <w:tblLook w:val="04A0" w:firstRow="1" w:lastRow="0" w:firstColumn="1" w:lastColumn="0" w:noHBand="0" w:noVBand="1"/>
      </w:tblPr>
      <w:tblGrid>
        <w:gridCol w:w="1705"/>
        <w:gridCol w:w="720"/>
        <w:gridCol w:w="1440"/>
        <w:gridCol w:w="1710"/>
        <w:gridCol w:w="1710"/>
      </w:tblGrid>
      <w:tr w:rsidR="005B1402" w:rsidRPr="00BA7E64" w14:paraId="70071745" w14:textId="77777777" w:rsidTr="00E12ACD">
        <w:trPr>
          <w:trHeight w:val="458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3879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32C1" w14:textId="77777777" w:rsidR="005B1402" w:rsidRDefault="00B00DC8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3D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(min)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8A43" w14:textId="6D653074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1529" w14:textId="3F0C8814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4515CA85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B1402" w:rsidRPr="00BA7E64" w14:paraId="5E869028" w14:textId="77777777" w:rsidTr="00E12ACD">
        <w:trPr>
          <w:trHeight w:val="377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B2C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441BF1F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F1F1B06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75CA42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8122017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  <w:p w14:paraId="1A660DD7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DB1C4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A309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939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0.33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E46" w14:textId="72C51E6F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5B087919" w14:textId="77777777" w:rsidTr="00E12ACD">
        <w:trPr>
          <w:trHeight w:val="323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5285E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CFA962F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629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FD3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5131" w14:textId="0F2D72CD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3A6E22EB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AAC0A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D46F46A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7F3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52C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3294" w14:textId="5D99DA4B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7687B21B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E7254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CB4DC0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E3E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46E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7BD8" w14:textId="72585572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6F86E14B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8AF31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03F5CE89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082F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9F3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D91" w14:textId="41D2ED53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073431A8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F07C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0E7F90CD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D47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20A8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C7E9" w14:textId="53E76D2E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13DE751A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19ED1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416BF3F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AF8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8724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334B" w14:textId="70546A5B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2919C3E8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A67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A7F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231D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9D2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18D" w14:textId="71810D6E" w:rsidR="005B1402" w:rsidRPr="00BA7E64" w:rsidRDefault="003C38DF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B1402" w:rsidRPr="00BA7E64" w14:paraId="209A5F1A" w14:textId="77777777" w:rsidTr="00E12ACD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D7246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395BCD9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27AAD5F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2759D58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C606DFC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5A683842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3226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AEE0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78C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527D" w14:textId="122B3421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=0.79</w:t>
            </w:r>
          </w:p>
        </w:tc>
      </w:tr>
      <w:tr w:rsidR="005B1402" w:rsidRPr="00BA7E64" w14:paraId="4E60D530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F2C2E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B8EC25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77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233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9D71" w14:textId="00889A80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</w:t>
            </w:r>
            <w:r w:rsidR="00ED12A7">
              <w:rPr>
                <w:rFonts w:ascii="Arial" w:hAnsi="Arial" w:cs="Arial"/>
              </w:rPr>
              <w:t>.0</w:t>
            </w:r>
            <w:r w:rsidR="00ED12A7" w:rsidRPr="00067AD6">
              <w:rPr>
                <w:rFonts w:ascii="Arial" w:hAnsi="Arial" w:cs="Arial"/>
                <w:sz w:val="18"/>
              </w:rPr>
              <w:t>X</w:t>
            </w:r>
            <w:r w:rsidR="00ED12A7">
              <w:rPr>
                <w:rFonts w:ascii="Arial" w:hAnsi="Arial" w:cs="Arial"/>
              </w:rPr>
              <w:t>10</w:t>
            </w:r>
            <w:r w:rsidR="00ED12A7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B1402" w:rsidRPr="00BA7E64" w14:paraId="64221E82" w14:textId="77777777" w:rsidTr="00E12ACD">
        <w:trPr>
          <w:trHeight w:val="323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F63CF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C04E014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3E0D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49F2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EDB" w14:textId="139BBEB3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5B1402" w:rsidRPr="00BA7E64" w14:paraId="1589E5F1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9513F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6AEA690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E9D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670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3AB" w14:textId="58EF9438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5B1402" w:rsidRPr="00BA7E64" w14:paraId="76907B84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71AD3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0DD0D68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392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70D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0.24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3E8D" w14:textId="7A1620B6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5B1402" w:rsidRPr="00BA7E64" w14:paraId="621D1760" w14:textId="77777777" w:rsidTr="00E12ACD">
        <w:trPr>
          <w:trHeight w:val="368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F5E0F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728168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11E9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DB74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0.21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D9BE" w14:textId="6EFCBC40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</w:t>
            </w:r>
            <w:r w:rsidR="00ED12A7">
              <w:rPr>
                <w:rFonts w:ascii="Arial" w:hAnsi="Arial" w:cs="Arial"/>
              </w:rPr>
              <w:t>.</w:t>
            </w:r>
            <w:r w:rsidR="00EC3465">
              <w:rPr>
                <w:rFonts w:ascii="Arial" w:hAnsi="Arial" w:cs="Arial"/>
              </w:rPr>
              <w:t>2</w:t>
            </w:r>
            <w:r w:rsidR="00ED12A7" w:rsidRPr="00067AD6">
              <w:rPr>
                <w:rFonts w:ascii="Arial" w:hAnsi="Arial" w:cs="Arial"/>
                <w:sz w:val="18"/>
              </w:rPr>
              <w:t>X</w:t>
            </w:r>
            <w:r w:rsidR="00ED12A7">
              <w:rPr>
                <w:rFonts w:ascii="Arial" w:hAnsi="Arial" w:cs="Arial"/>
              </w:rPr>
              <w:t>10</w:t>
            </w:r>
            <w:r w:rsidR="00ED12A7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B1402" w:rsidRPr="00BA7E64" w14:paraId="7D0B5AD8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6B769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F87027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BE4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AFF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A930" w14:textId="2676D0F4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ED12A7">
              <w:rPr>
                <w:rFonts w:ascii="Arial" w:hAnsi="Arial" w:cs="Arial"/>
              </w:rPr>
              <w:t>8</w:t>
            </w:r>
          </w:p>
        </w:tc>
      </w:tr>
      <w:tr w:rsidR="005B1402" w:rsidRPr="00BA7E64" w14:paraId="716BD6C8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0A74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D2E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4AF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EE48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0B3B" w14:textId="67838D96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=0.06</w:t>
            </w:r>
          </w:p>
        </w:tc>
      </w:tr>
      <w:tr w:rsidR="005B1402" w:rsidRPr="00BA7E64" w14:paraId="424EC12E" w14:textId="77777777" w:rsidTr="00E12ACD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BBCB4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0231D9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E32AEF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96E879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70550B4A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F08C0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72C3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617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0.03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7FD4" w14:textId="2B60FB1E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ED12A7">
              <w:rPr>
                <w:rFonts w:ascii="Arial" w:hAnsi="Arial" w:cs="Arial"/>
              </w:rPr>
              <w:t>8</w:t>
            </w:r>
          </w:p>
        </w:tc>
      </w:tr>
      <w:tr w:rsidR="005B1402" w:rsidRPr="00BA7E64" w14:paraId="0A12253F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5E165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3B4B7CF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4B0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1D2B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E697" w14:textId="428E79BA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  <w:tr w:rsidR="005B1402" w:rsidRPr="00BA7E64" w14:paraId="5F9B1CE1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B950F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40262FA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47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4D5A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20EE" w14:textId="6EE0A783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=0.89</w:t>
            </w:r>
          </w:p>
        </w:tc>
      </w:tr>
      <w:tr w:rsidR="005B1402" w:rsidRPr="00BA7E64" w14:paraId="2E72D48D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FDC72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1A8F32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1508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A30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3C8E" w14:textId="3B874FB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=0.70</w:t>
            </w:r>
          </w:p>
        </w:tc>
      </w:tr>
      <w:tr w:rsidR="005B1402" w:rsidRPr="00BA7E64" w14:paraId="2CAC949D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0EB36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95C1CC1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36A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B12E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09F9" w14:textId="5109F486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5B1402" w:rsidRPr="00BA7E64" w14:paraId="3C57B67E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E07F3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4213E8F8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36F5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5B6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D24" w14:textId="39A91D3A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ED12A7">
              <w:rPr>
                <w:rFonts w:ascii="Arial" w:hAnsi="Arial" w:cs="Arial"/>
              </w:rPr>
              <w:t>8</w:t>
            </w:r>
          </w:p>
        </w:tc>
      </w:tr>
      <w:tr w:rsidR="005B1402" w:rsidRPr="00BA7E64" w14:paraId="045FAB44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0E681" w14:textId="77777777" w:rsidR="005B1402" w:rsidRPr="00BA7E64" w:rsidRDefault="005B1402" w:rsidP="00E14AD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9979777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7756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068B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D657" w14:textId="27D3010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5B1402" w:rsidRPr="00BA7E64" w14:paraId="7F41B050" w14:textId="77777777" w:rsidTr="00E12AC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F34B" w14:textId="77777777" w:rsidR="005B1402" w:rsidRPr="00BA7E64" w:rsidRDefault="005B1402" w:rsidP="00E14AD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68C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512C" w14:textId="77777777" w:rsidR="005B1402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D097" w14:textId="77777777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EEE5" w14:textId="64DB43E8" w:rsidR="005B1402" w:rsidRPr="00BA7E64" w:rsidRDefault="005B1402" w:rsidP="0025035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</w:tbl>
    <w:p w14:paraId="1615E746" w14:textId="77777777" w:rsidR="00767375" w:rsidRDefault="00DF41FE" w:rsidP="00E06F88">
      <w:pPr>
        <w:suppressLineNumbers/>
      </w:pPr>
      <w:r>
        <w:t xml:space="preserve"> </w:t>
      </w:r>
    </w:p>
    <w:p w14:paraId="615625CB" w14:textId="77777777" w:rsidR="00E06F88" w:rsidRPr="00E06F88" w:rsidRDefault="00E06F88" w:rsidP="00E06F88">
      <w:pPr>
        <w:suppressLineNumbers/>
      </w:pPr>
    </w:p>
    <w:p w14:paraId="40F4D3E2" w14:textId="06D1F86F" w:rsidR="002B5630" w:rsidRPr="00D953A5" w:rsidRDefault="00922442" w:rsidP="00D953A5">
      <w:pPr>
        <w:suppressLineNumbers/>
        <w:tabs>
          <w:tab w:val="left" w:pos="9270"/>
        </w:tabs>
        <w:spacing w:line="480" w:lineRule="auto"/>
        <w:ind w:left="-180" w:right="-36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B5630"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="002B5630" w:rsidRPr="00B500A4">
        <w:rPr>
          <w:rFonts w:ascii="Arial" w:hAnsi="Arial" w:cs="Arial"/>
          <w:b/>
          <w:bCs/>
        </w:rPr>
        <w:t>D</w:t>
      </w:r>
      <w:r w:rsidR="002B5630"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="002B5630"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26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710"/>
        <w:gridCol w:w="1620"/>
        <w:gridCol w:w="630"/>
        <w:gridCol w:w="1710"/>
        <w:gridCol w:w="1620"/>
      </w:tblGrid>
      <w:tr w:rsidR="00D875C2" w:rsidRPr="00BA7E64" w14:paraId="7A235649" w14:textId="77777777" w:rsidTr="00EC3465">
        <w:trPr>
          <w:trHeight w:val="512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1579A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63A61E6" w14:textId="77777777" w:rsidR="00D875C2" w:rsidRPr="00BA7E64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7BCF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sated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A6F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</w:tr>
      <w:tr w:rsidR="00D953A5" w:rsidRPr="00BA7E64" w14:paraId="62D84E50" w14:textId="77777777" w:rsidTr="004802D8">
        <w:trPr>
          <w:trHeight w:val="602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395D" w14:textId="77777777" w:rsidR="00D875C2" w:rsidRPr="00BA7E64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6E97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6D7A" w14:textId="5ED1DFE4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93E6" w14:textId="4F9DD2A9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6BCA955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65C" w14:textId="77777777" w:rsidR="00D875C2" w:rsidRPr="00BA7E64" w:rsidRDefault="00D875C2" w:rsidP="00EC346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C127" w14:textId="3AD3A194" w:rsidR="00D875C2" w:rsidRPr="00BA7E64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C4D2" w14:textId="74A77A3A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16E62FC" w14:textId="77777777" w:rsidR="00D875C2" w:rsidRDefault="00D875C2" w:rsidP="00E73E55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D953A5" w:rsidRPr="00BA7E64" w14:paraId="67832006" w14:textId="77777777" w:rsidTr="004802D8">
        <w:trPr>
          <w:trHeight w:val="44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B11" w14:textId="77777777" w:rsidR="00D953A5" w:rsidRPr="00BA7E64" w:rsidRDefault="00D953A5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B326" w14:textId="77777777" w:rsidR="00D953A5" w:rsidRDefault="00D953A5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8694" w14:textId="77777777" w:rsidR="00D953A5" w:rsidRDefault="00D953A5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CA70" w14:textId="7EED3635" w:rsidR="00D953A5" w:rsidRDefault="003C38DF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E919" w14:textId="77777777" w:rsidR="00D953A5" w:rsidRDefault="00D953A5" w:rsidP="00EC346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700C" w14:textId="77777777" w:rsidR="00D953A5" w:rsidRDefault="00D953A5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61E3" w14:textId="6D459C31" w:rsidR="00D953A5" w:rsidRDefault="003C38DF" w:rsidP="00D95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82F36" w:rsidRPr="00BA7E64" w14:paraId="1C24251D" w14:textId="77777777" w:rsidTr="00EC3465">
        <w:trPr>
          <w:trHeight w:val="467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8DD" w14:textId="77777777" w:rsidR="00982F36" w:rsidRPr="00B23348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A23A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70E6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±0.02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FBB2" w14:textId="4AC8F75E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DB32" w14:textId="77777777" w:rsidR="00982F36" w:rsidRDefault="00982F36" w:rsidP="00EC346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67C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0.26 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5B29" w14:textId="53F64DEF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982F36" w:rsidRPr="00BA7E64" w14:paraId="12F1C595" w14:textId="77777777" w:rsidTr="00EC3465">
        <w:trPr>
          <w:trHeight w:val="45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8EB2" w14:textId="77777777" w:rsidR="00982F36" w:rsidRPr="00B23348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F3D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96E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 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F482" w14:textId="1AC6B40E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1E3B" w14:textId="77777777" w:rsidR="00982F36" w:rsidRDefault="00982F36" w:rsidP="00EC346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92B3" w14:textId="77777777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 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D1FE" w14:textId="2B18A34A" w:rsidR="00982F36" w:rsidRDefault="00982F36" w:rsidP="00982F3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=0.73</w:t>
            </w:r>
          </w:p>
        </w:tc>
      </w:tr>
    </w:tbl>
    <w:p w14:paraId="6035A378" w14:textId="77777777" w:rsidR="00D875C2" w:rsidRDefault="00D875C2" w:rsidP="007F061C">
      <w:pPr>
        <w:suppressLineNumbers/>
      </w:pPr>
    </w:p>
    <w:p w14:paraId="04CD113B" w14:textId="77777777" w:rsidR="00D953A5" w:rsidRDefault="00D953A5" w:rsidP="007F061C">
      <w:pPr>
        <w:suppressLineNumbers/>
      </w:pPr>
    </w:p>
    <w:p w14:paraId="4A1AC7B8" w14:textId="403480E8" w:rsidR="00B00DC8" w:rsidRPr="00B00DC8" w:rsidRDefault="002B5630" w:rsidP="00B00DC8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Pr="00B500A4">
        <w:rPr>
          <w:rFonts w:ascii="Arial" w:hAnsi="Arial" w:cs="Arial"/>
          <w:b/>
          <w:bCs/>
        </w:rPr>
        <w:t>E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265" w:type="dxa"/>
        <w:tblLayout w:type="fixed"/>
        <w:tblLook w:val="04A0" w:firstRow="1" w:lastRow="0" w:firstColumn="1" w:lastColumn="0" w:noHBand="0" w:noVBand="1"/>
      </w:tblPr>
      <w:tblGrid>
        <w:gridCol w:w="1795"/>
        <w:gridCol w:w="630"/>
        <w:gridCol w:w="1710"/>
        <w:gridCol w:w="1260"/>
        <w:gridCol w:w="630"/>
        <w:gridCol w:w="1710"/>
        <w:gridCol w:w="1530"/>
      </w:tblGrid>
      <w:tr w:rsidR="00B00DC8" w:rsidRPr="00BA7E64" w14:paraId="6151F5EF" w14:textId="77777777" w:rsidTr="004802D8">
        <w:trPr>
          <w:trHeight w:val="575"/>
        </w:trPr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BC08" w14:textId="2B16F4C2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(</w:t>
            </w:r>
            <w:r w:rsidR="0043514C">
              <w:rPr>
                <w:rFonts w:ascii="Arial" w:hAnsi="Arial" w:cs="Arial"/>
              </w:rPr>
              <w:t>17°C</w:t>
            </w:r>
            <w:r w:rsidR="0043514C">
              <w:sym w:font="Symbol" w:char="F0AE"/>
            </w:r>
            <w:r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  <w:iCs/>
                <w:lang w:eastAsia="ko-KR"/>
              </w:rPr>
              <w:t>°C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3EBE" w14:textId="3F4800D5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(</w:t>
            </w:r>
            <w:r w:rsidR="0043514C">
              <w:rPr>
                <w:rFonts w:ascii="Arial" w:hAnsi="Arial" w:cs="Arial"/>
              </w:rPr>
              <w:t>17°C</w:t>
            </w:r>
            <w:r w:rsidR="0043514C">
              <w:sym w:font="Symbol" w:char="F0AE"/>
            </w:r>
            <w:r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  <w:iCs/>
                <w:lang w:eastAsia="ko-KR"/>
              </w:rPr>
              <w:t>°C</w:t>
            </w:r>
            <w:r>
              <w:rPr>
                <w:rFonts w:ascii="Arial" w:hAnsi="Arial" w:cs="Arial"/>
              </w:rPr>
              <w:t>)</w:t>
            </w:r>
          </w:p>
        </w:tc>
      </w:tr>
      <w:tr w:rsidR="00B00DC8" w:rsidRPr="00BA7E64" w14:paraId="291F1993" w14:textId="77777777" w:rsidTr="00EC3465">
        <w:trPr>
          <w:trHeight w:val="557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13F" w14:textId="77777777" w:rsidR="00B00DC8" w:rsidRPr="00BA7E64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452E" w14:textId="77777777" w:rsidR="00B00DC8" w:rsidRPr="003673A7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F7DD" w14:textId="36B76270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A064" w14:textId="0846F5CE" w:rsidR="00B00DC8" w:rsidRPr="00C0683A" w:rsidRDefault="00B00DC8" w:rsidP="00144D13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04A1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6856" w14:textId="5271F6C6" w:rsidR="00B00DC8" w:rsidRDefault="00B00DC8" w:rsidP="00144D13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6889" w14:textId="2550A48C" w:rsidR="00B00DC8" w:rsidRDefault="00B00DC8" w:rsidP="00144D13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values</w:t>
            </w:r>
          </w:p>
        </w:tc>
      </w:tr>
      <w:tr w:rsidR="00B00DC8" w:rsidRPr="00BA7E64" w14:paraId="135376CD" w14:textId="77777777" w:rsidTr="00206D9E">
        <w:trPr>
          <w:trHeight w:val="44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F305" w14:textId="77777777" w:rsidR="00B00DC8" w:rsidRPr="00BA7E64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DFC3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041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0217" w14:textId="2285F744" w:rsidR="00B00DC8" w:rsidRDefault="003C38DF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1C73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376E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2DA8" w14:textId="440A61AF" w:rsidR="00B00DC8" w:rsidRDefault="004D1A6A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=0.55</w:t>
            </w:r>
          </w:p>
        </w:tc>
      </w:tr>
      <w:tr w:rsidR="00B00DC8" w:rsidRPr="00BA7E64" w14:paraId="62EFE5F4" w14:textId="77777777" w:rsidTr="00206D9E">
        <w:trPr>
          <w:trHeight w:val="44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581D" w14:textId="77777777" w:rsidR="00B00DC8" w:rsidRPr="00B2334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5C1183"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Kir2</w:t>
            </w:r>
            <w:r w:rsidRPr="005C1183">
              <w:rPr>
                <w:rFonts w:ascii="Arial" w:hAnsi="Arial" w:cs="Arial"/>
              </w:rPr>
              <w:t>.</w:t>
            </w:r>
            <w:r w:rsidRPr="005C1183">
              <w:rPr>
                <w:rFonts w:ascii="Arial" w:hAnsi="Arial" w:cs="Arial"/>
                <w:i/>
                <w:iCs/>
              </w:rPr>
              <w:t>1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882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3101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BBAC" w14:textId="4D19BB0B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91FBC">
              <w:rPr>
                <w:rFonts w:ascii="Arial" w:hAnsi="Arial" w:cs="Arial"/>
              </w:rPr>
              <w:t>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73D3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4449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8E2C" w14:textId="0883BC3A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bookmarkStart w:id="2" w:name="OLE_LINK1"/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bookmarkEnd w:id="2"/>
            <w:r w:rsidR="004D1A6A">
              <w:rPr>
                <w:rFonts w:ascii="Arial" w:hAnsi="Arial" w:cs="Arial"/>
              </w:rPr>
              <w:t>89</w:t>
            </w:r>
          </w:p>
        </w:tc>
      </w:tr>
      <w:tr w:rsidR="00B00DC8" w:rsidRPr="00BA7E64" w14:paraId="4B7BCF49" w14:textId="77777777" w:rsidTr="00EC3465">
        <w:trPr>
          <w:trHeight w:val="6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B5C8" w14:textId="77777777" w:rsidR="00B00DC8" w:rsidRPr="00B2334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5C1183">
              <w:rPr>
                <w:rFonts w:ascii="Arial" w:hAnsi="Arial" w:cs="Arial"/>
                <w:i/>
                <w:iCs/>
              </w:rPr>
              <w:lastRenderedPageBreak/>
              <w:t>trp</w:t>
            </w:r>
            <w:proofErr w:type="spellEnd"/>
            <w:r w:rsidRPr="005C1183">
              <w:rPr>
                <w:rFonts w:ascii="Arial" w:hAnsi="Arial" w:cs="Arial"/>
                <w:i/>
                <w:iCs/>
              </w:rPr>
              <w:sym w:font="Symbol" w:char="F067"/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G</w:t>
            </w:r>
            <w:proofErr w:type="gramStart"/>
            <w:r w:rsidRPr="005C1183">
              <w:rPr>
                <w:rFonts w:ascii="Arial" w:hAnsi="Arial" w:cs="Arial"/>
                <w:i/>
                <w:iCs/>
                <w:vertAlign w:val="superscript"/>
              </w:rPr>
              <w:t>4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tub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GAL80</w:t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ts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1F5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9F12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542C" w14:textId="06CF616F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91FBC">
              <w:rPr>
                <w:rFonts w:ascii="Arial" w:hAnsi="Arial" w:cs="Arial"/>
              </w:rPr>
              <w:t>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5A2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F630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5D37" w14:textId="6EA08E4B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D1A6A">
              <w:rPr>
                <w:rFonts w:ascii="Arial" w:hAnsi="Arial" w:cs="Arial"/>
              </w:rPr>
              <w:t>72</w:t>
            </w:r>
          </w:p>
        </w:tc>
      </w:tr>
      <w:tr w:rsidR="00B00DC8" w:rsidRPr="00BA7E64" w14:paraId="3EBC4BCE" w14:textId="77777777" w:rsidTr="00EC3465">
        <w:trPr>
          <w:trHeight w:val="62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0839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5C1183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5C1183">
              <w:rPr>
                <w:rFonts w:ascii="Arial" w:hAnsi="Arial" w:cs="Arial"/>
                <w:i/>
                <w:iCs/>
              </w:rPr>
              <w:sym w:font="Symbol" w:char="F067"/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G</w:t>
            </w:r>
            <w:proofErr w:type="gramStart"/>
            <w:r w:rsidRPr="005C1183">
              <w:rPr>
                <w:rFonts w:ascii="Arial" w:hAnsi="Arial" w:cs="Arial"/>
                <w:i/>
                <w:iCs/>
                <w:vertAlign w:val="superscript"/>
              </w:rPr>
              <w:t>4</w:t>
            </w:r>
            <w:r w:rsidRPr="00DB449C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tub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GAL80</w:t>
            </w:r>
            <w:r w:rsidRPr="005C1183">
              <w:rPr>
                <w:rFonts w:ascii="Arial" w:hAnsi="Arial" w:cs="Arial"/>
                <w:i/>
                <w:iCs/>
                <w:vertAlign w:val="superscript"/>
              </w:rPr>
              <w:t>ts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5C1183"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5C1183">
              <w:rPr>
                <w:rFonts w:ascii="Arial" w:hAnsi="Arial" w:cs="Arial"/>
                <w:i/>
                <w:iCs/>
              </w:rPr>
              <w:t>Kir2</w:t>
            </w:r>
            <w:r w:rsidRPr="005C1183">
              <w:rPr>
                <w:rFonts w:ascii="Arial" w:hAnsi="Arial" w:cs="Arial"/>
              </w:rPr>
              <w:t>.</w:t>
            </w:r>
            <w:r w:rsidRPr="005C1183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5158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6041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BCC" w14:textId="1CC0F66A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91FBC">
              <w:rPr>
                <w:rFonts w:ascii="Arial" w:hAnsi="Arial" w:cs="Arial"/>
              </w:rPr>
              <w:t>0</w:t>
            </w:r>
            <w:r w:rsidR="00BE37FE">
              <w:rPr>
                <w:rFonts w:ascii="Arial" w:hAnsi="Arial" w:cs="Arial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2750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F89C" w14:textId="77777777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5CA1" w14:textId="10BC4D4B" w:rsidR="00B00DC8" w:rsidRDefault="00B00DC8" w:rsidP="00144D1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4D1A6A">
              <w:rPr>
                <w:rFonts w:ascii="Arial" w:hAnsi="Arial" w:cs="Arial"/>
              </w:rPr>
              <w:t>3.1</w:t>
            </w:r>
            <w:r w:rsidR="00ED12A7" w:rsidRPr="00067AD6">
              <w:rPr>
                <w:rFonts w:ascii="Arial" w:hAnsi="Arial" w:cs="Arial"/>
                <w:sz w:val="18"/>
              </w:rPr>
              <w:t>X</w:t>
            </w:r>
            <w:r w:rsidR="00ED12A7">
              <w:rPr>
                <w:rFonts w:ascii="Arial" w:hAnsi="Arial" w:cs="Arial"/>
              </w:rPr>
              <w:t>10</w:t>
            </w:r>
            <w:r w:rsidR="00ED12A7"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58B4E3F8" w14:textId="77777777" w:rsidR="009A0F47" w:rsidRDefault="009A0F47" w:rsidP="002B5630">
      <w:pPr>
        <w:suppressLineNumbers/>
        <w:spacing w:line="480" w:lineRule="auto"/>
        <w:rPr>
          <w:rFonts w:ascii="Arial" w:hAnsi="Arial" w:cs="Arial"/>
        </w:rPr>
      </w:pPr>
    </w:p>
    <w:p w14:paraId="2E9A7B89" w14:textId="3942222B" w:rsidR="002B5630" w:rsidRPr="002B5630" w:rsidRDefault="002B5630" w:rsidP="002B5630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Pr="00B500A4">
        <w:rPr>
          <w:rFonts w:ascii="Arial" w:hAnsi="Arial" w:cs="Arial"/>
          <w:b/>
          <w:bCs/>
        </w:rPr>
        <w:t>F</w:t>
      </w:r>
      <w:r w:rsidRPr="002B5630">
        <w:rPr>
          <w:rFonts w:ascii="Arial" w:hAnsi="Arial" w:cs="Arial"/>
        </w:rPr>
        <w:t xml:space="preserve"> </w:t>
      </w:r>
      <w:r w:rsidR="006B1E0B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455" w:type="dxa"/>
        <w:tblLayout w:type="fixed"/>
        <w:tblLook w:val="04A0" w:firstRow="1" w:lastRow="0" w:firstColumn="1" w:lastColumn="0" w:noHBand="0" w:noVBand="1"/>
      </w:tblPr>
      <w:tblGrid>
        <w:gridCol w:w="2605"/>
        <w:gridCol w:w="630"/>
        <w:gridCol w:w="1800"/>
        <w:gridCol w:w="1710"/>
        <w:gridCol w:w="1710"/>
      </w:tblGrid>
      <w:tr w:rsidR="00950F6E" w:rsidRPr="00BA7E64" w14:paraId="4E502E19" w14:textId="77777777" w:rsidTr="004802D8">
        <w:trPr>
          <w:trHeight w:val="683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F375" w14:textId="77777777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D4A7" w14:textId="77777777" w:rsidR="00950F6E" w:rsidRPr="00C0683A" w:rsidRDefault="00950F6E" w:rsidP="00B00DC8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99B3" w14:textId="77777777" w:rsidR="008728A4" w:rsidRDefault="00950F6E" w:rsidP="007E641A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109BDBF8" w14:textId="15496BCF" w:rsidR="00950F6E" w:rsidRDefault="00950F6E" w:rsidP="007E641A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6FA4" w14:textId="2C495F3D" w:rsidR="00950F6E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391C968" w14:textId="77777777" w:rsidR="00950F6E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8B06" w14:textId="15D77816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62A42C3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015CAA">
              <w:rPr>
                <w:rFonts w:ascii="Arial" w:hAnsi="Arial" w:cs="Arial"/>
                <w:i/>
                <w:iCs/>
                <w:vertAlign w:val="superscript"/>
              </w:rPr>
              <w:t>G4</w:t>
            </w:r>
            <w:r>
              <w:rPr>
                <w:rFonts w:ascii="Arial" w:hAnsi="Arial" w:cs="Arial"/>
              </w:rPr>
              <w:t>)</w:t>
            </w:r>
          </w:p>
        </w:tc>
      </w:tr>
      <w:tr w:rsidR="00950F6E" w:rsidRPr="00BA7E64" w14:paraId="50E4AD08" w14:textId="77777777" w:rsidTr="00950F6E">
        <w:trPr>
          <w:trHeight w:val="422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4747" w14:textId="77777777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5298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8F53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 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3188" w14:textId="77777777" w:rsidR="00950F6E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E1BC" w14:textId="77777777" w:rsidR="00950F6E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50F6E" w:rsidRPr="00BA7E64" w14:paraId="55DB2365" w14:textId="77777777" w:rsidTr="00950F6E">
        <w:trPr>
          <w:trHeight w:val="46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ED89" w14:textId="77777777" w:rsidR="00950F6E" w:rsidRPr="007E641A" w:rsidRDefault="00950F6E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015CAA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015CAA">
              <w:rPr>
                <w:rFonts w:ascii="Arial" w:hAnsi="Arial" w:cs="Arial"/>
                <w:i/>
                <w:iCs/>
              </w:rPr>
              <w:t>trp</w:t>
            </w:r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49B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F79E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0.21 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453C" w14:textId="37622A8E" w:rsidR="00950F6E" w:rsidRDefault="00950F6E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=5.</w:t>
            </w:r>
            <w:r w:rsidR="00ED12A7">
              <w:rPr>
                <w:rFonts w:ascii="Arial" w:hAnsi="Arial" w:cs="Arial"/>
              </w:rPr>
              <w:t>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EAA9" w14:textId="319BAB2B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ED12A7">
              <w:rPr>
                <w:rFonts w:ascii="Arial" w:hAnsi="Arial" w:cs="Arial"/>
              </w:rPr>
              <w:t>7</w:t>
            </w:r>
          </w:p>
        </w:tc>
      </w:tr>
      <w:tr w:rsidR="00950F6E" w:rsidRPr="00BA7E64" w14:paraId="6488806D" w14:textId="77777777" w:rsidTr="00950F6E">
        <w:trPr>
          <w:trHeight w:val="46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B6E7" w14:textId="77777777" w:rsidR="00950F6E" w:rsidRPr="00015CAA" w:rsidRDefault="00950F6E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015CAA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9442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87BB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 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687" w14:textId="49A2E2E7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3426" w14:textId="77777777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950F6E" w:rsidRPr="00BA7E64" w14:paraId="5298BD08" w14:textId="77777777" w:rsidTr="00950F6E">
        <w:trPr>
          <w:trHeight w:val="4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1B8" w14:textId="77777777" w:rsidR="00950F6E" w:rsidRPr="00015CAA" w:rsidRDefault="00950F6E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015CAA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015CAA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015CAA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8DCF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921" w14:textId="77777777" w:rsidR="00950F6E" w:rsidRDefault="00950F6E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0.23 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9A44" w14:textId="3CB011AD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F63F" w14:textId="3C025961" w:rsidR="00950F6E" w:rsidRPr="00BA7E64" w:rsidRDefault="00950F6E" w:rsidP="00617A59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=0.90</w:t>
            </w:r>
          </w:p>
        </w:tc>
      </w:tr>
      <w:tr w:rsidR="00950F6E" w:rsidRPr="00BA7E64" w14:paraId="7171CC02" w14:textId="77777777" w:rsidTr="00950F6E">
        <w:trPr>
          <w:trHeight w:val="467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B632" w14:textId="77777777" w:rsidR="00950F6E" w:rsidRPr="00015CAA" w:rsidRDefault="00950F6E" w:rsidP="00950F6E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015CAA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015CAA">
              <w:rPr>
                <w:rFonts w:ascii="Arial" w:hAnsi="Arial" w:cs="Arial"/>
                <w:i/>
                <w:iCs/>
              </w:rPr>
              <w:t>-trp</w:t>
            </w:r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015CAA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7149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BE2E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 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E18C" w14:textId="2C5243E7" w:rsidR="00950F6E" w:rsidRPr="00BA7E64" w:rsidRDefault="00950F6E" w:rsidP="00950F6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17624A">
              <w:rPr>
                <w:rFonts w:ascii="Arial" w:hAnsi="Arial" w:cs="Arial"/>
              </w:rPr>
              <w:t>0.46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94FE" w14:textId="412BA007" w:rsidR="00950F6E" w:rsidRPr="00BA7E64" w:rsidRDefault="009C1934" w:rsidP="00950F6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</w:tr>
      <w:tr w:rsidR="00950F6E" w:rsidRPr="00BA7E64" w14:paraId="1B3A73E4" w14:textId="77777777" w:rsidTr="00950F6E">
        <w:trPr>
          <w:trHeight w:val="45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CC2" w14:textId="77777777" w:rsidR="00950F6E" w:rsidRPr="007E641A" w:rsidRDefault="00950F6E" w:rsidP="00950F6E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015CAA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015CAA">
              <w:rPr>
                <w:rFonts w:ascii="Arial" w:hAnsi="Arial" w:cs="Arial"/>
                <w:i/>
                <w:iCs/>
              </w:rPr>
              <w:t>trp</w:t>
            </w:r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015CA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sym w:font="Symbol" w:char="F067"/>
            </w:r>
            <w:r w:rsidRPr="00015CA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015CAA">
              <w:rPr>
                <w:rFonts w:ascii="Arial" w:hAnsi="Arial" w:cs="Arial"/>
                <w:i/>
                <w:iCs/>
              </w:rPr>
              <w:t>Dh44GAL4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74D6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FEB9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</w:t>
            </w:r>
            <w:r w:rsidR="0017624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±0.01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D5E6" w14:textId="4FAC9EBB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17624A">
              <w:rPr>
                <w:rFonts w:ascii="Arial" w:hAnsi="Arial" w:cs="Arial"/>
              </w:rPr>
              <w:t>0.0</w:t>
            </w:r>
            <w:r w:rsidR="009A0F47">
              <w:rPr>
                <w:rFonts w:ascii="Arial" w:hAnsi="Arial" w:cs="Arial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B876" w14:textId="41A6F274" w:rsidR="00950F6E" w:rsidRDefault="009C1934" w:rsidP="00950F6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-8</w:t>
            </w:r>
          </w:p>
        </w:tc>
      </w:tr>
      <w:tr w:rsidR="00950F6E" w:rsidRPr="00BA7E64" w14:paraId="1A48F45F" w14:textId="77777777" w:rsidTr="00950F6E">
        <w:trPr>
          <w:trHeight w:val="458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B065" w14:textId="77777777" w:rsidR="00950F6E" w:rsidRPr="00015CAA" w:rsidRDefault="00950F6E" w:rsidP="00950F6E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544EB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544EB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544EB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544EB0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544EB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544EB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DFDE" w14:textId="77777777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24EF" w14:textId="6A4642C5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EA7D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422" w14:textId="013FD14D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17624A">
              <w:rPr>
                <w:rFonts w:ascii="Arial" w:hAnsi="Arial" w:cs="Arial"/>
              </w:rPr>
              <w:t>0.0</w:t>
            </w:r>
            <w:r w:rsidR="00ED12A7">
              <w:rPr>
                <w:rFonts w:ascii="Arial" w:hAnsi="Arial" w:cs="Arial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27FE" w14:textId="72097365" w:rsidR="00950F6E" w:rsidRDefault="00950F6E" w:rsidP="00950F6E">
            <w:pPr>
              <w:suppressLineNumbers/>
              <w:jc w:val="center"/>
              <w:rPr>
                <w:rFonts w:ascii="Arial" w:hAnsi="Arial" w:cs="Arial"/>
              </w:rPr>
            </w:pPr>
            <w:r w:rsidRPr="009A0F47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9C1934">
              <w:rPr>
                <w:rFonts w:ascii="Arial" w:hAnsi="Arial" w:cs="Arial"/>
              </w:rPr>
              <w:t>7.</w:t>
            </w:r>
            <w:r w:rsidR="00ED12A7">
              <w:rPr>
                <w:rFonts w:ascii="Arial" w:hAnsi="Arial" w:cs="Arial"/>
              </w:rPr>
              <w:t>7</w:t>
            </w:r>
            <w:r w:rsidR="009C1934" w:rsidRPr="00067AD6">
              <w:rPr>
                <w:rFonts w:ascii="Arial" w:hAnsi="Arial" w:cs="Arial"/>
                <w:sz w:val="18"/>
              </w:rPr>
              <w:t xml:space="preserve"> X</w:t>
            </w:r>
            <w:r w:rsidR="009C1934">
              <w:rPr>
                <w:rFonts w:ascii="Arial" w:hAnsi="Arial" w:cs="Arial"/>
              </w:rPr>
              <w:t>10</w:t>
            </w:r>
            <w:r w:rsidR="009C1934"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7BD3A3B8" w14:textId="77777777" w:rsidR="00767375" w:rsidRDefault="00767375" w:rsidP="002B5630">
      <w:pPr>
        <w:suppressLineNumbers/>
        <w:spacing w:line="480" w:lineRule="auto"/>
        <w:rPr>
          <w:rFonts w:ascii="Arial" w:hAnsi="Arial" w:cs="Arial"/>
        </w:rPr>
      </w:pPr>
    </w:p>
    <w:p w14:paraId="013CC76D" w14:textId="392595F3" w:rsidR="002B5630" w:rsidRPr="002B5630" w:rsidRDefault="002B5630" w:rsidP="002B5630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Pr="00B500A4">
        <w:rPr>
          <w:rFonts w:ascii="Arial" w:hAnsi="Arial" w:cs="Arial"/>
          <w:b/>
          <w:bCs/>
        </w:rPr>
        <w:t>G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195" w:type="dxa"/>
        <w:tblLayout w:type="fixed"/>
        <w:tblLook w:val="04A0" w:firstRow="1" w:lastRow="0" w:firstColumn="1" w:lastColumn="0" w:noHBand="0" w:noVBand="1"/>
      </w:tblPr>
      <w:tblGrid>
        <w:gridCol w:w="3235"/>
        <w:gridCol w:w="630"/>
        <w:gridCol w:w="1710"/>
        <w:gridCol w:w="1620"/>
      </w:tblGrid>
      <w:tr w:rsidR="001B6D03" w:rsidRPr="00BA7E64" w14:paraId="40692AA5" w14:textId="77777777" w:rsidTr="004802D8">
        <w:trPr>
          <w:trHeight w:val="60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490" w14:textId="77777777" w:rsidR="001B6D03" w:rsidRPr="00BA7E64" w:rsidRDefault="001B6D03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9220" w14:textId="77777777" w:rsidR="001B6D03" w:rsidRPr="00C0683A" w:rsidRDefault="00B00DC8" w:rsidP="00BC0ED8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A23C" w14:textId="3A423F9B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0BB" w14:textId="70DD2325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1B6D03" w:rsidRPr="00BA7E64" w14:paraId="278FB3B2" w14:textId="77777777" w:rsidTr="002912C4">
        <w:trPr>
          <w:trHeight w:val="42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513" w14:textId="77777777" w:rsidR="001B6D03" w:rsidRPr="00BA7E64" w:rsidRDefault="001B6D03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82C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D14A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B4A" w14:textId="2901FD1E" w:rsidR="001B6D03" w:rsidRDefault="003C38DF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68575950" w14:textId="77777777" w:rsidTr="00206D9E">
        <w:trPr>
          <w:trHeight w:val="422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7706" w14:textId="77777777" w:rsidR="001B6D03" w:rsidRPr="007E641A" w:rsidRDefault="001B6D03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Kir2.1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0656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CCF7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CA4A" w14:textId="084D2F2C" w:rsidR="001B6D03" w:rsidRDefault="001B6D03" w:rsidP="007F393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1B6D03" w:rsidRPr="00BA7E64" w14:paraId="1B21AFCE" w14:textId="77777777" w:rsidTr="002912C4">
        <w:trPr>
          <w:trHeight w:val="46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497F" w14:textId="77777777" w:rsidR="001B6D03" w:rsidRPr="00015CAA" w:rsidRDefault="001B6D03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015CAA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015CAA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B81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F322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2F26" w14:textId="1417674E" w:rsidR="001B6D03" w:rsidRPr="00BA7E64" w:rsidRDefault="001B6D03" w:rsidP="007F3938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=0.66</w:t>
            </w:r>
          </w:p>
        </w:tc>
      </w:tr>
      <w:tr w:rsidR="001B6D03" w:rsidRPr="00BA7E64" w14:paraId="0529AD1E" w14:textId="77777777" w:rsidTr="002912C4">
        <w:trPr>
          <w:trHeight w:val="44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33FF" w14:textId="77777777" w:rsidR="001B6D03" w:rsidRPr="00015CAA" w:rsidRDefault="001B6D03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Kir2.1</w:t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gramStart"/>
            <w:r w:rsidRPr="009C2386">
              <w:rPr>
                <w:rFonts w:ascii="Arial" w:hAnsi="Arial" w:cs="Arial"/>
                <w:iCs/>
              </w:rPr>
              <w:t>+</w:t>
            </w:r>
            <w:r w:rsidRPr="007F3938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  <w:iCs/>
              </w:rPr>
              <w:t>Dh</w:t>
            </w:r>
            <w:proofErr w:type="gramEnd"/>
            <w:r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663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FB69" w14:textId="77777777" w:rsidR="001B6D03" w:rsidRDefault="001B6D03" w:rsidP="00BC0ED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9DA5" w14:textId="60E2E2C7" w:rsidR="001B6D03" w:rsidRPr="00BA7E64" w:rsidRDefault="001B6D03" w:rsidP="00BC0ED8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8D68D7">
              <w:rPr>
                <w:rFonts w:ascii="Arial" w:hAnsi="Arial" w:cs="Arial"/>
                <w:i/>
              </w:rPr>
              <w:t>P</w:t>
            </w:r>
            <w:r w:rsidRPr="00B500A4">
              <w:rPr>
                <w:rFonts w:ascii="Arial" w:hAnsi="Arial" w:cs="Arial"/>
                <w:iCs/>
              </w:rPr>
              <w:t>=</w:t>
            </w:r>
            <w:r>
              <w:rPr>
                <w:rFonts w:ascii="Arial" w:hAnsi="Arial" w:cs="Arial"/>
              </w:rPr>
              <w:t>2.4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</w:tbl>
    <w:p w14:paraId="2AE31A23" w14:textId="77777777" w:rsidR="009A0F47" w:rsidRDefault="009A0F47" w:rsidP="00442AAD">
      <w:pPr>
        <w:suppressLineNumbers/>
        <w:spacing w:line="480" w:lineRule="auto"/>
        <w:rPr>
          <w:rFonts w:ascii="Arial" w:hAnsi="Arial" w:cs="Arial"/>
        </w:rPr>
      </w:pPr>
    </w:p>
    <w:p w14:paraId="656E7A11" w14:textId="71F66C4F" w:rsidR="00442AAD" w:rsidRPr="002B5630" w:rsidRDefault="00442AAD" w:rsidP="00442AAD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</w:t>
      </w:r>
      <w:r w:rsidR="00F540AF" w:rsidRPr="00B500A4">
        <w:rPr>
          <w:rFonts w:ascii="Arial" w:hAnsi="Arial" w:cs="Arial"/>
          <w:b/>
          <w:bCs/>
        </w:rPr>
        <w:t xml:space="preserve">gure </w:t>
      </w:r>
      <w:r w:rsidR="00033295">
        <w:rPr>
          <w:rFonts w:ascii="Arial" w:hAnsi="Arial" w:cs="Arial"/>
          <w:b/>
          <w:bCs/>
        </w:rPr>
        <w:t>6</w:t>
      </w:r>
      <w:r w:rsidR="00F540AF" w:rsidRPr="00B500A4">
        <w:rPr>
          <w:rFonts w:ascii="Arial" w:hAnsi="Arial" w:cs="Arial"/>
          <w:b/>
          <w:bCs/>
        </w:rPr>
        <w:t>B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995" w:type="dxa"/>
        <w:tblLayout w:type="fixed"/>
        <w:tblLook w:val="04A0" w:firstRow="1" w:lastRow="0" w:firstColumn="1" w:lastColumn="0" w:noHBand="0" w:noVBand="1"/>
      </w:tblPr>
      <w:tblGrid>
        <w:gridCol w:w="2425"/>
        <w:gridCol w:w="540"/>
        <w:gridCol w:w="1440"/>
        <w:gridCol w:w="1530"/>
        <w:gridCol w:w="1620"/>
        <w:gridCol w:w="1440"/>
      </w:tblGrid>
      <w:tr w:rsidR="009A0F47" w:rsidRPr="00BA7E64" w14:paraId="7158FD4F" w14:textId="77777777" w:rsidTr="00BD3E5D">
        <w:trPr>
          <w:trHeight w:val="5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D7B5" w14:textId="77777777" w:rsidR="009A0F47" w:rsidRPr="00BA7E64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6B" w14:textId="77777777" w:rsidR="009A0F47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F3C4" w14:textId="77777777" w:rsidR="009A0F47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7973" w14:textId="77EEB285" w:rsidR="009A0F47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030C" w14:textId="270EE5C3" w:rsidR="009A0F47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4222CE22" w14:textId="77777777" w:rsidR="009A0F47" w:rsidRDefault="009A0F47" w:rsidP="00C25C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20C" w14:textId="01913872" w:rsidR="009A0F47" w:rsidRDefault="009A0F47" w:rsidP="009A0F47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B031C13" w14:textId="77777777" w:rsidR="009A0F47" w:rsidRP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9A0F47" w:rsidRPr="00BA7E64" w14:paraId="501411FD" w14:textId="77777777" w:rsidTr="00BD3E5D">
        <w:trPr>
          <w:trHeight w:val="3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ABC00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70B5964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297121E1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42D7254" w14:textId="77777777" w:rsidR="009A0F47" w:rsidRPr="00BA7E64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7E632" w14:textId="77777777" w:rsidR="009A0F47" w:rsidRPr="00C0683A" w:rsidRDefault="009A0F47" w:rsidP="001B6D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D260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67EB" w14:textId="0217CC12" w:rsidR="009A0F47" w:rsidRPr="00C0683A" w:rsidRDefault="000102C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9A0F47" w:rsidRPr="00C0683A">
              <w:rPr>
                <w:rFonts w:ascii="Arial" w:hAnsi="Arial" w:cs="Arial"/>
                <w:color w:val="000000"/>
              </w:rPr>
              <w:t>9.2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9A0F47" w:rsidRPr="00C0683A">
              <w:rPr>
                <w:rFonts w:ascii="Arial" w:hAnsi="Arial" w:cs="Arial"/>
                <w:color w:val="000000"/>
              </w:rPr>
              <w:t>1.</w:t>
            </w:r>
            <w:r w:rsidR="00377942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14D" w14:textId="4C583F0A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6C7F" w14:textId="707745FC" w:rsidR="009A0F47" w:rsidRDefault="003C38DF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A0F47" w:rsidRPr="00BA7E64" w14:paraId="2C511F1C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2E630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634579A8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0109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C2C3" w14:textId="238CC1DC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13.2</w:t>
            </w:r>
            <w:r w:rsidR="00ED12A7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377942">
              <w:rPr>
                <w:rFonts w:ascii="Arial" w:hAnsi="Arial" w:cs="Arial"/>
                <w:color w:val="000000"/>
              </w:rPr>
              <w:t>4.09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7C7E" w14:textId="2AC4CF35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DCD1" w14:textId="5B4DE511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A0F47" w:rsidRPr="00BA7E64" w14:paraId="04ECCEF4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33F34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463C730D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64D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03E0" w14:textId="7EC2FC98" w:rsidR="009A0F47" w:rsidRPr="00C0683A" w:rsidRDefault="00BD3E5D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55.</w:t>
            </w:r>
            <w:r w:rsidR="00D57A0B">
              <w:rPr>
                <w:rFonts w:ascii="Arial" w:hAnsi="Arial" w:cs="Arial"/>
                <w:color w:val="000000"/>
              </w:rPr>
              <w:t>8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iCs/>
              </w:rPr>
              <w:t>2.10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24B" w14:textId="56599B96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987" w14:textId="46B29E3C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A0F47" w:rsidRPr="00BA7E64" w14:paraId="03675E03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C0EE1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E6395F8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28D4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FC6" w14:textId="1150E0CD" w:rsidR="009A0F47" w:rsidRPr="00C0683A" w:rsidRDefault="00CD5CD2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 w:rsidR="009A0F47" w:rsidRPr="00C0683A">
              <w:rPr>
                <w:rFonts w:ascii="Arial" w:hAnsi="Arial" w:cs="Arial"/>
                <w:color w:val="000000"/>
              </w:rPr>
              <w:t>.</w:t>
            </w:r>
            <w:r w:rsidR="00D57A0B">
              <w:rPr>
                <w:rFonts w:ascii="Arial" w:hAnsi="Arial" w:cs="Arial"/>
                <w:color w:val="000000"/>
              </w:rPr>
              <w:t>7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9A0F47" w:rsidRPr="00C0683A">
              <w:rPr>
                <w:rFonts w:ascii="Arial" w:hAnsi="Arial" w:cs="Arial"/>
                <w:color w:val="000000"/>
              </w:rPr>
              <w:t>4.</w:t>
            </w:r>
            <w:r w:rsidR="00D57A0B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81D8" w14:textId="4D6D4E58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F6D0" w14:textId="75636B0B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A0F47" w:rsidRPr="00BA7E64" w14:paraId="20EA277A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167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DB9D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1604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5438" w14:textId="381E81B0" w:rsidR="009A0F47" w:rsidRPr="00C0683A" w:rsidRDefault="000102C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4B442F">
              <w:rPr>
                <w:rFonts w:ascii="Arial" w:hAnsi="Arial" w:cs="Arial"/>
                <w:color w:val="000000"/>
              </w:rPr>
              <w:t>9</w:t>
            </w:r>
            <w:r w:rsidR="00BD3E5D">
              <w:rPr>
                <w:rFonts w:ascii="Arial" w:hAnsi="Arial" w:cs="Arial"/>
                <w:color w:val="000000"/>
              </w:rPr>
              <w:t>.</w:t>
            </w:r>
            <w:r w:rsidR="004B442F">
              <w:rPr>
                <w:rFonts w:ascii="Arial" w:hAnsi="Arial" w:cs="Arial"/>
                <w:color w:val="000000"/>
              </w:rPr>
              <w:t>7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9A0F47" w:rsidRPr="00C0683A">
              <w:rPr>
                <w:rFonts w:ascii="Arial" w:hAnsi="Arial" w:cs="Arial"/>
                <w:color w:val="000000"/>
              </w:rPr>
              <w:t>2.</w:t>
            </w:r>
            <w:r w:rsidR="004B442F">
              <w:rPr>
                <w:rFonts w:ascii="Arial" w:hAnsi="Arial" w:cs="Arial"/>
                <w:color w:val="000000"/>
              </w:rPr>
              <w:t>7</w:t>
            </w:r>
            <w:r w:rsidR="00BD3E5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CE19" w14:textId="020E867A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6DBA" w14:textId="0249A501" w:rsidR="009A0F47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A0F47" w:rsidRPr="00BA7E64" w14:paraId="1A05F103" w14:textId="77777777" w:rsidTr="00BD3E5D">
        <w:trPr>
          <w:trHeight w:val="3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941EB" w14:textId="77777777" w:rsidR="009A0F47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6262C2F7" w14:textId="77777777" w:rsidR="009A0F47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01DE5B78" w14:textId="77777777" w:rsidR="009A0F47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A67C6FC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0A499AD4" w14:textId="77777777" w:rsidR="009A0F47" w:rsidRPr="007E641A" w:rsidRDefault="009A0F47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56300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C260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D2BC" w14:textId="5469BB15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10.2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2.59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6BC9" w14:textId="08AA1F7C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D0AA" w14:textId="77777777" w:rsidR="009A0F47" w:rsidRPr="0043695D" w:rsidRDefault="00151086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9A0F47" w:rsidRPr="00BA7E64" w14:paraId="1A8C081D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BBF40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04E4FF2D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1DD0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A4CD" w14:textId="6CCACB68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7.</w:t>
            </w:r>
            <w:r w:rsidR="004B442F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1.57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506C" w14:textId="1DD4E3D9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421" w14:textId="77777777" w:rsidR="009A0F47" w:rsidRPr="0043695D" w:rsidRDefault="00151086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9A0F47" w:rsidRPr="00BA7E64" w14:paraId="6B0152B7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FF703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A53E397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E5DA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DFC5" w14:textId="35093F26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34.7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1.96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60E8" w14:textId="7DB1835F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473EC3">
              <w:rPr>
                <w:rFonts w:ascii="Arial" w:hAnsi="Arial" w:cs="Arial"/>
              </w:rPr>
              <w:t>.</w:t>
            </w:r>
            <w:r w:rsidR="009C1934">
              <w:rPr>
                <w:rFonts w:ascii="Arial" w:hAnsi="Arial" w:cs="Arial"/>
              </w:rPr>
              <w:t>5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40A" w14:textId="77777777" w:rsidR="009A0F47" w:rsidRPr="0043695D" w:rsidRDefault="00151086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9A0F47" w:rsidRPr="00BA7E64" w14:paraId="2BBD27F3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F2394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194AA3A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3528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2151" w14:textId="57EB2B8E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4B442F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.8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1.30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D57A" w14:textId="1E09D092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73E1" w14:textId="77777777" w:rsidR="009A0F47" w:rsidRPr="0043695D" w:rsidRDefault="00151086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9A0F47" w:rsidRPr="00BA7E64" w14:paraId="3D0800B1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60" w14:textId="77777777" w:rsidR="009A0F47" w:rsidRDefault="009A0F47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F589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7F0B" w14:textId="77777777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AB4E" w14:textId="0837441F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8.</w:t>
            </w:r>
            <w:r w:rsidR="00D57A0B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2.74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8ECC" w14:textId="2FBEC460" w:rsidR="009A0F47" w:rsidRPr="00C0683A" w:rsidRDefault="009A0F47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9C1934">
              <w:rPr>
                <w:rFonts w:ascii="Arial" w:hAnsi="Arial" w:cs="Arial"/>
              </w:rPr>
              <w:t>1</w:t>
            </w:r>
            <w:r w:rsidR="00473EC3">
              <w:rPr>
                <w:rFonts w:ascii="Arial" w:hAnsi="Arial" w:cs="Arial"/>
              </w:rPr>
              <w:t>.</w:t>
            </w:r>
            <w:r w:rsidR="009C1934">
              <w:rPr>
                <w:rFonts w:ascii="Arial" w:hAnsi="Arial" w:cs="Arial"/>
              </w:rPr>
              <w:t>9</w:t>
            </w:r>
            <w:r w:rsidR="00473EC3" w:rsidRPr="00067AD6">
              <w:rPr>
                <w:rFonts w:ascii="Arial" w:hAnsi="Arial" w:cs="Arial"/>
                <w:sz w:val="18"/>
              </w:rPr>
              <w:t xml:space="preserve"> 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228A" w14:textId="77777777" w:rsidR="009A0F47" w:rsidRPr="0043695D" w:rsidRDefault="00151086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-</w:t>
            </w:r>
          </w:p>
        </w:tc>
      </w:tr>
      <w:tr w:rsidR="009A0F47" w:rsidRPr="00BA7E64" w14:paraId="14F0192A" w14:textId="77777777" w:rsidTr="00BD3E5D">
        <w:trPr>
          <w:trHeight w:val="3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F6A1A" w14:textId="77777777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2566658D" w14:textId="77777777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6452A0AC" w14:textId="77777777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50EAC724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proofErr w:type="gramStart"/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C0683A">
              <w:rPr>
                <w:rFonts w:ascii="Arial" w:hAnsi="Arial" w:cs="Arial"/>
                <w:iCs/>
              </w:rPr>
              <w:t>,</w:t>
            </w:r>
            <w:r w:rsidRPr="00C0683A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C0683A">
              <w:rPr>
                <w:rFonts w:ascii="Arial" w:hAnsi="Arial" w:cs="Arial"/>
                <w:i/>
                <w:iCs/>
              </w:rPr>
              <w:t>trp</w:t>
            </w:r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Cs/>
              </w:rPr>
              <w:t>/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  <w:p w14:paraId="59E6960E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77917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57AC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61C" w14:textId="51542B44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5.</w:t>
            </w:r>
            <w:r w:rsidR="00D57A0B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2.54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9E34" w14:textId="44807309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873" w14:textId="0ECA0A26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=0.77</w:t>
            </w:r>
          </w:p>
        </w:tc>
      </w:tr>
      <w:tr w:rsidR="009A0F47" w:rsidRPr="00BA7E64" w14:paraId="4100455C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21B60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DE117C8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0854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72F5" w14:textId="1F580D42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11.7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2.13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DED3" w14:textId="4D0637BC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282" w14:textId="4CFD252E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</w:tr>
      <w:tr w:rsidR="009A0F47" w:rsidRPr="00BA7E64" w14:paraId="25161616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1B5FC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F5F5D0A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0FF7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D92" w14:textId="55B479E2" w:rsidR="009A0F47" w:rsidRPr="00C0683A" w:rsidRDefault="004A7D76" w:rsidP="00EA7DF5">
            <w:pPr>
              <w:jc w:val="center"/>
              <w:rPr>
                <w:rFonts w:ascii="Arial" w:hAnsi="Arial" w:cs="Arial"/>
                <w:color w:val="000000"/>
                <w:lang w:eastAsia="ko-KR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  <w:r w:rsidR="009A0F47" w:rsidRPr="00C0683A">
              <w:rPr>
                <w:rFonts w:ascii="Arial" w:hAnsi="Arial" w:cs="Arial"/>
                <w:color w:val="000000"/>
              </w:rPr>
              <w:t>.</w:t>
            </w:r>
            <w:r w:rsidR="00D57A0B">
              <w:rPr>
                <w:rFonts w:ascii="Arial" w:hAnsi="Arial" w:cs="Arial"/>
                <w:color w:val="000000"/>
              </w:rPr>
              <w:t>9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D57A0B">
              <w:rPr>
                <w:rFonts w:ascii="Arial" w:hAnsi="Arial" w:cs="Arial"/>
                <w:color w:val="000000"/>
              </w:rPr>
              <w:t>3.55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C7E3" w14:textId="029507F5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E07" w14:textId="4FD49A12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4A7D76">
              <w:rPr>
                <w:rFonts w:ascii="Arial" w:hAnsi="Arial" w:cs="Arial"/>
              </w:rPr>
              <w:t>1.2</w:t>
            </w:r>
            <w:r w:rsidR="004A7D76" w:rsidRPr="00067AD6">
              <w:rPr>
                <w:rFonts w:ascii="Arial" w:hAnsi="Arial" w:cs="Arial"/>
                <w:sz w:val="18"/>
              </w:rPr>
              <w:t>X</w:t>
            </w:r>
            <w:r w:rsidR="004A7D76">
              <w:rPr>
                <w:rFonts w:ascii="Arial" w:hAnsi="Arial" w:cs="Arial"/>
              </w:rPr>
              <w:t>10</w:t>
            </w:r>
            <w:r w:rsidR="004A7D76"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9A0F47" w:rsidRPr="00BA7E64" w14:paraId="22A0D012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A00EA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6E1F052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2F10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5846" w14:textId="1FD739F6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4B442F">
              <w:rPr>
                <w:rFonts w:ascii="Arial" w:hAnsi="Arial" w:cs="Arial"/>
                <w:color w:val="000000"/>
              </w:rPr>
              <w:t>4</w:t>
            </w:r>
            <w:r w:rsidRPr="00C0683A">
              <w:rPr>
                <w:rFonts w:ascii="Arial" w:hAnsi="Arial" w:cs="Arial"/>
                <w:color w:val="000000"/>
              </w:rPr>
              <w:t>.</w:t>
            </w:r>
            <w:r w:rsidR="004B442F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1.16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8A4" w14:textId="2A5F019F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C2CB" w14:textId="2A2774A4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90</w:t>
            </w:r>
          </w:p>
        </w:tc>
      </w:tr>
      <w:tr w:rsidR="009A0F47" w:rsidRPr="00BA7E64" w14:paraId="1EB7C9DF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12B7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798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1623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2757" w14:textId="6B0C80BD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Arial" w:hAnsi="Arial" w:cs="Arial"/>
                <w:color w:val="000000"/>
              </w:rPr>
              <w:t xml:space="preserve">.0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A49" w14:textId="00A9FE26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8317EB">
              <w:rPr>
                <w:rFonts w:ascii="Arial" w:hAnsi="Arial" w:cs="Arial"/>
              </w:rPr>
              <w:t>0.21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BFDF" w14:textId="46B271B9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66</w:t>
            </w:r>
          </w:p>
        </w:tc>
      </w:tr>
      <w:tr w:rsidR="009A0F47" w:rsidRPr="00BA7E64" w14:paraId="5D44668E" w14:textId="77777777" w:rsidTr="00BD3E5D">
        <w:trPr>
          <w:trHeight w:val="3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82D3B" w14:textId="77777777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197BF346" w14:textId="77777777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33078CE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proofErr w:type="gramStart"/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C0683A">
              <w:rPr>
                <w:rFonts w:ascii="Arial" w:hAnsi="Arial" w:cs="Arial"/>
                <w:iCs/>
              </w:rPr>
              <w:t>,</w:t>
            </w:r>
            <w:r w:rsidRPr="00C0683A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C0683A">
              <w:rPr>
                <w:rFonts w:ascii="Arial" w:hAnsi="Arial" w:cs="Arial"/>
                <w:i/>
                <w:iCs/>
              </w:rPr>
              <w:t>trp</w:t>
            </w:r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Cs/>
              </w:rPr>
              <w:t>/</w:t>
            </w:r>
          </w:p>
          <w:p w14:paraId="35974F67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proofErr w:type="gramStart"/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C0683A">
              <w:rPr>
                <w:rFonts w:ascii="Arial" w:hAnsi="Arial" w:cs="Arial"/>
                <w:iCs/>
              </w:rPr>
              <w:t>;</w:t>
            </w:r>
            <w:r w:rsidRPr="00C0683A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C0683A">
              <w:rPr>
                <w:rFonts w:ascii="Arial" w:hAnsi="Arial" w:cs="Arial"/>
                <w:i/>
                <w:iCs/>
              </w:rPr>
              <w:t>44</w:t>
            </w:r>
            <w:r w:rsidRPr="00C0683A">
              <w:rPr>
                <w:rFonts w:ascii="Arial" w:hAnsi="Arial" w:cs="Arial"/>
                <w:iCs/>
              </w:rPr>
              <w:t>-</w:t>
            </w:r>
            <w:r w:rsidRPr="00C0683A">
              <w:rPr>
                <w:rFonts w:ascii="Arial" w:hAnsi="Arial" w:cs="Arial"/>
                <w:i/>
                <w:iCs/>
              </w:rPr>
              <w:t>GAL4</w:t>
            </w:r>
            <w:r w:rsidRPr="00C0683A">
              <w:rPr>
                <w:rFonts w:ascii="Arial" w:hAnsi="Arial" w:cs="Arial"/>
                <w:iCs/>
              </w:rPr>
              <w:t>/</w:t>
            </w:r>
            <w:r w:rsidRPr="009C2386">
              <w:rPr>
                <w:rFonts w:ascii="Arial" w:hAnsi="Arial" w:cs="Arial"/>
                <w:iCs/>
              </w:rPr>
              <w:t>+</w:t>
            </w:r>
          </w:p>
          <w:p w14:paraId="08CDF0B9" w14:textId="77777777" w:rsidR="009A0F47" w:rsidRPr="00015CAA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89590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A387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9A9" w14:textId="4577656C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9.</w:t>
            </w:r>
            <w:r w:rsidR="004B442F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2.7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3FE9" w14:textId="1487A24B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7654" w14:textId="46C19E3F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>
              <w:rPr>
                <w:rFonts w:ascii="Arial" w:hAnsi="Arial" w:cs="Arial" w:hint="eastAsia"/>
                <w:i/>
                <w:iCs/>
                <w:lang w:eastAsia="ko-KR"/>
              </w:rPr>
              <w:t>P</w:t>
            </w:r>
            <w:r>
              <w:rPr>
                <w:rFonts w:ascii="Arial" w:hAnsi="Arial" w:cs="Arial"/>
              </w:rPr>
              <w:t>=9.95</w:t>
            </w:r>
          </w:p>
        </w:tc>
      </w:tr>
      <w:tr w:rsidR="009A0F47" w:rsidRPr="00BA7E64" w14:paraId="00295E59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F411C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E119BBF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E0A7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4095" w14:textId="623C72C7" w:rsidR="009A0F47" w:rsidRPr="00C0683A" w:rsidRDefault="004B442F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9A0F47" w:rsidRPr="00C0683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4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9A0F47" w:rsidRPr="00C0683A">
              <w:rPr>
                <w:rFonts w:ascii="Arial" w:hAnsi="Arial" w:cs="Arial"/>
                <w:color w:val="000000"/>
              </w:rPr>
              <w:t>0.3</w:t>
            </w:r>
            <w:r w:rsidR="009A0F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6CC5" w14:textId="7E01210C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96D5" w14:textId="0CE0C123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99</w:t>
            </w:r>
          </w:p>
        </w:tc>
      </w:tr>
      <w:tr w:rsidR="009A0F47" w:rsidRPr="00BA7E64" w14:paraId="49DD1179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1E33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B346844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C37B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2A2B" w14:textId="49D67C55" w:rsidR="009A0F47" w:rsidRPr="00C0683A" w:rsidRDefault="004A7D76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  <w:r w:rsidR="009A0F47">
              <w:rPr>
                <w:rFonts w:ascii="Arial" w:hAnsi="Arial" w:cs="Arial"/>
                <w:color w:val="000000"/>
              </w:rPr>
              <w:t>.</w:t>
            </w:r>
            <w:r w:rsidR="00473EC3">
              <w:rPr>
                <w:rFonts w:ascii="Arial" w:hAnsi="Arial" w:cs="Arial"/>
                <w:color w:val="000000"/>
              </w:rPr>
              <w:t>4</w:t>
            </w:r>
            <w:r w:rsidR="009A0F47">
              <w:rPr>
                <w:rFonts w:ascii="Arial" w:hAnsi="Arial" w:cs="Arial"/>
                <w:color w:val="000000"/>
              </w:rPr>
              <w:t xml:space="preserve">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9A0F47" w:rsidRPr="00C0683A">
              <w:rPr>
                <w:rFonts w:ascii="Arial" w:hAnsi="Arial" w:cs="Arial"/>
                <w:color w:val="000000"/>
              </w:rPr>
              <w:t>4.6</w:t>
            </w:r>
            <w:r w:rsidR="009A0F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56FD" w14:textId="0C5DC2D2" w:rsidR="009A0F47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78F" w14:textId="4BA25E7F" w:rsidR="009A0F47" w:rsidRDefault="004A7D76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AC3D68">
              <w:rPr>
                <w:rFonts w:ascii="Arial" w:hAnsi="Arial" w:cs="Arial"/>
              </w:rPr>
              <w:t>4</w:t>
            </w:r>
            <w:r w:rsidR="00473EC3">
              <w:rPr>
                <w:rFonts w:ascii="Arial" w:hAnsi="Arial" w:cs="Arial"/>
              </w:rPr>
              <w:t>.</w:t>
            </w:r>
            <w:r w:rsidR="00AC3D68">
              <w:rPr>
                <w:rFonts w:ascii="Arial" w:hAnsi="Arial" w:cs="Arial"/>
              </w:rPr>
              <w:t>7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9A0F47" w:rsidRPr="00BA7E64" w14:paraId="53EE22E7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437B5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7409F20B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14A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BFF0" w14:textId="5D71E0F1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4B442F">
              <w:rPr>
                <w:rFonts w:ascii="Arial" w:hAnsi="Arial" w:cs="Arial"/>
                <w:color w:val="000000"/>
              </w:rPr>
              <w:t>3</w:t>
            </w:r>
            <w:r w:rsidRPr="00C0683A">
              <w:rPr>
                <w:rFonts w:ascii="Arial" w:hAnsi="Arial" w:cs="Arial"/>
                <w:color w:val="000000"/>
              </w:rPr>
              <w:t>.</w:t>
            </w:r>
            <w:r w:rsidR="005F412B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2.1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1BAD" w14:textId="0407B6B4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8C40" w14:textId="2F1018FC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 w:hint="eastAsia"/>
                <w:i/>
                <w:iCs/>
                <w:lang w:eastAsia="ko-KR"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  <w:tr w:rsidR="009A0F47" w:rsidRPr="00BA7E64" w14:paraId="7E0174B1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E5D6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2E7E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530C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9A79" w14:textId="51A8E561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16.</w:t>
            </w:r>
            <w:r w:rsidR="005F412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3.0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E6C1" w14:textId="36F8C4A6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8317EB">
              <w:rPr>
                <w:rFonts w:ascii="Arial" w:hAnsi="Arial" w:cs="Arial"/>
              </w:rPr>
              <w:t>0.52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5FF1" w14:textId="179B5623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57</w:t>
            </w:r>
          </w:p>
        </w:tc>
      </w:tr>
      <w:tr w:rsidR="009A0F47" w:rsidRPr="00BA7E64" w14:paraId="03D39CC4" w14:textId="77777777" w:rsidTr="00BD3E5D">
        <w:trPr>
          <w:trHeight w:val="3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A9D5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640E09D9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99CAFE3" w14:textId="77777777" w:rsidR="009A0F47" w:rsidRPr="00EB6D10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trp</w:t>
            </w:r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5B145A13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EB6D10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0771A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F02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4345" w14:textId="42648646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17.2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1.57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6523" w14:textId="009CE30F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DCF6" w14:textId="3D444758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10</w:t>
            </w:r>
          </w:p>
        </w:tc>
      </w:tr>
      <w:tr w:rsidR="009A0F47" w:rsidRPr="00BA7E64" w14:paraId="59E5D45E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1C50C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8613FE4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E233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863C" w14:textId="197B95DF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</w:t>
            </w:r>
            <w:r w:rsidR="005F412B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7F1D" w14:textId="1DBF6642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7B24" w14:textId="7F71D182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68</w:t>
            </w:r>
          </w:p>
        </w:tc>
      </w:tr>
      <w:tr w:rsidR="009A0F47" w:rsidRPr="00BA7E64" w14:paraId="2766938F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0EE24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618CCCAB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A40B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37B9" w14:textId="47D8D833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</w:t>
            </w:r>
            <w:r w:rsidR="005F412B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AC9D" w14:textId="52C2A11B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58143C">
              <w:rPr>
                <w:rFonts w:ascii="Arial" w:hAnsi="Arial" w:cs="Arial"/>
              </w:rPr>
              <w:t>0.11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FF58" w14:textId="4C7F6090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.88</w:t>
            </w:r>
          </w:p>
        </w:tc>
      </w:tr>
      <w:tr w:rsidR="009A0F47" w:rsidRPr="00BA7E64" w14:paraId="038D984E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79E75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61C6A93F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BF50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2958" w14:textId="579495F0" w:rsidR="009A0F47" w:rsidRPr="00C0683A" w:rsidRDefault="005F412B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</w:t>
            </w:r>
            <w:r w:rsidR="009A0F47">
              <w:rPr>
                <w:rFonts w:ascii="Arial" w:hAnsi="Arial" w:cs="Arial"/>
                <w:color w:val="000000"/>
              </w:rPr>
              <w:t>9.</w:t>
            </w:r>
            <w:r>
              <w:rPr>
                <w:rFonts w:ascii="Arial" w:hAnsi="Arial" w:cs="Arial"/>
                <w:color w:val="000000"/>
              </w:rPr>
              <w:t xml:space="preserve">9 </w:t>
            </w:r>
            <w:r w:rsidR="009A0F47"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E12B" w14:textId="0FAB77D1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8317EB">
              <w:rPr>
                <w:rFonts w:ascii="Arial" w:hAnsi="Arial" w:cs="Arial"/>
              </w:rPr>
              <w:t>0.14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2469" w14:textId="4DA8435D" w:rsidR="009A0F47" w:rsidRPr="00A5592B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noProof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99</w:t>
            </w:r>
          </w:p>
        </w:tc>
      </w:tr>
      <w:tr w:rsidR="009A0F47" w:rsidRPr="00BA7E64" w14:paraId="71D6E343" w14:textId="77777777" w:rsidTr="00BD3E5D">
        <w:trPr>
          <w:trHeight w:val="35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98BD" w14:textId="77777777" w:rsidR="009A0F47" w:rsidRDefault="009A0F47" w:rsidP="009A0F4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7189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DAB" w14:textId="77777777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EE59" w14:textId="5BFBF932" w:rsidR="009A0F47" w:rsidRPr="00C0683A" w:rsidRDefault="009A0F47" w:rsidP="00EA7D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5F412B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 xml:space="preserve">.7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B574" w14:textId="33C5F963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8317EB">
              <w:rPr>
                <w:rFonts w:ascii="Arial" w:hAnsi="Arial" w:cs="Arial"/>
              </w:rPr>
              <w:t>0.07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1D46" w14:textId="4B2D1276" w:rsidR="009A0F47" w:rsidRPr="00C0683A" w:rsidRDefault="009A0F47" w:rsidP="009A0F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80</w:t>
            </w:r>
          </w:p>
        </w:tc>
      </w:tr>
    </w:tbl>
    <w:p w14:paraId="5BD98390" w14:textId="77777777" w:rsidR="00B502C8" w:rsidRDefault="00F92340" w:rsidP="00B502C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iCs/>
          <w:lang w:eastAsia="ko-KR"/>
        </w:rPr>
      </w:pPr>
      <w:r>
        <w:rPr>
          <w:rFonts w:ascii="Arial" w:hAnsi="Arial" w:cs="Arial"/>
          <w:b/>
          <w:iCs/>
        </w:rPr>
        <w:tab/>
      </w:r>
      <w:r>
        <w:rPr>
          <w:rFonts w:ascii="Arial" w:hAnsi="Arial" w:cs="Arial"/>
          <w:b/>
          <w:iCs/>
        </w:rPr>
        <w:tab/>
      </w:r>
    </w:p>
    <w:p w14:paraId="42991FD3" w14:textId="15A5F528" w:rsidR="00F540AF" w:rsidRPr="00B502C8" w:rsidRDefault="00F540AF" w:rsidP="00B502C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iCs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C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015" w:type="dxa"/>
        <w:tblLayout w:type="fixed"/>
        <w:tblLook w:val="04A0" w:firstRow="1" w:lastRow="0" w:firstColumn="1" w:lastColumn="0" w:noHBand="0" w:noVBand="1"/>
      </w:tblPr>
      <w:tblGrid>
        <w:gridCol w:w="1795"/>
        <w:gridCol w:w="540"/>
        <w:gridCol w:w="1440"/>
        <w:gridCol w:w="1620"/>
        <w:gridCol w:w="1620"/>
      </w:tblGrid>
      <w:tr w:rsidR="001B6D03" w:rsidRPr="00BA7E64" w14:paraId="6B12700A" w14:textId="77777777" w:rsidTr="00BD3E5D">
        <w:trPr>
          <w:trHeight w:val="593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CCE" w14:textId="77777777" w:rsidR="001B6D03" w:rsidRPr="00BA7E64" w:rsidRDefault="001B6D03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493" w14:textId="77777777" w:rsidR="001B6D03" w:rsidRDefault="002912C4" w:rsidP="00C25C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558C" w14:textId="77777777" w:rsidR="001B6D03" w:rsidRDefault="001B6D03" w:rsidP="00C25C3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B3E7" w14:textId="58DFB844" w:rsidR="001B6D03" w:rsidRDefault="001B6D03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 w:rsidR="00DF41FE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(%)</w:t>
            </w:r>
            <w:r w:rsidR="00DF41FE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68CD" w14:textId="4679870C" w:rsidR="001B6D03" w:rsidRDefault="001B6D03" w:rsidP="00C25C3E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1B6D03" w:rsidRPr="00BA7E64" w14:paraId="4B8E2254" w14:textId="77777777" w:rsidTr="00BD3E5D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11B4E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516159EC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EC3A3BB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526CED1D" w14:textId="77777777" w:rsidR="001B6D03" w:rsidRPr="00BA7E64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iCs/>
                <w:lang w:eastAsia="ko-KR"/>
              </w:rPr>
              <w:t>c</w:t>
            </w:r>
            <w:r w:rsidRPr="001467C1">
              <w:rPr>
                <w:rFonts w:ascii="Arial" w:hAnsi="Arial" w:cs="Arial"/>
                <w:iCs/>
              </w:rPr>
              <w:t>ontrol D-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14382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A120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2CBC" w14:textId="59EAA184" w:rsidR="001B6D03" w:rsidRPr="00C0683A" w:rsidRDefault="00EA7DF5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color w:val="000000"/>
              </w:rPr>
              <w:t>8.</w:t>
            </w:r>
            <w:r w:rsidR="000D09BF">
              <w:rPr>
                <w:rFonts w:ascii="Arial" w:hAnsi="Arial" w:cs="Arial"/>
                <w:color w:val="000000"/>
              </w:rPr>
              <w:t>4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1.09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CF30" w14:textId="5E4BD10F" w:rsidR="001B6D03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38F7D3A4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7CBB5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9DE9467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0F5B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EB06" w14:textId="55FCF004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12.</w:t>
            </w:r>
            <w:r w:rsidR="000D09BF">
              <w:rPr>
                <w:rFonts w:ascii="Arial" w:hAnsi="Arial" w:cs="Arial"/>
                <w:color w:val="000000"/>
              </w:rPr>
              <w:t>5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1.</w:t>
            </w:r>
            <w:r w:rsidR="000D09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44A2" w14:textId="1DA0180B" w:rsidR="001B6D03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69ABFB3D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F1DC9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25A66E6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4837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630A" w14:textId="3D734F90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55.</w:t>
            </w:r>
            <w:r w:rsidR="000D09BF">
              <w:rPr>
                <w:rFonts w:ascii="Arial" w:hAnsi="Arial" w:cs="Arial"/>
                <w:color w:val="000000"/>
              </w:rPr>
              <w:t>4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3041" w14:textId="21C729E7" w:rsidR="001B6D03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075DE5AE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24AE6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6F90171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EC4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D81" w14:textId="61367A8F" w:rsidR="001B6D03" w:rsidRPr="00C0683A" w:rsidRDefault="00E977AD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1B6D03" w:rsidRPr="001467C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7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1B6D03" w:rsidRPr="001467C1">
              <w:rPr>
                <w:rFonts w:ascii="Arial" w:hAnsi="Arial" w:cs="Arial"/>
                <w:color w:val="000000"/>
              </w:rPr>
              <w:t>3.</w:t>
            </w:r>
            <w:r w:rsidR="000D09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B7ED" w14:textId="709F3677" w:rsidR="001B6D03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54B7D1F1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AE0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62BA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AC3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FF5D" w14:textId="4C849608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13.</w:t>
            </w:r>
            <w:r w:rsidR="000D09BF">
              <w:rPr>
                <w:rFonts w:ascii="Arial" w:hAnsi="Arial" w:cs="Arial"/>
                <w:color w:val="000000"/>
              </w:rPr>
              <w:t>0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1.24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794A" w14:textId="26F9723C" w:rsidR="001B6D03" w:rsidRDefault="003C38DF" w:rsidP="00F540A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B6D03" w:rsidRPr="00BA7E64" w14:paraId="1C577A81" w14:textId="77777777" w:rsidTr="00BD3E5D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DDE06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683B4CFE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6058AAF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5DA63051" w14:textId="77777777" w:rsidR="001B6D03" w:rsidRPr="007E641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c</w:t>
            </w:r>
            <w:r w:rsidRPr="001467C1">
              <w:rPr>
                <w:rFonts w:ascii="Arial" w:hAnsi="Arial" w:cs="Arial"/>
                <w:iCs/>
              </w:rPr>
              <w:t>ontrol L-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  <w:r w:rsidRPr="007E641A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87DF9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E89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C8E2" w14:textId="3E27EB17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10.</w:t>
            </w:r>
            <w:r w:rsidR="000D09BF">
              <w:rPr>
                <w:rFonts w:ascii="Arial" w:hAnsi="Arial" w:cs="Arial"/>
                <w:color w:val="000000"/>
              </w:rPr>
              <w:t>6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D09BF">
              <w:rPr>
                <w:rFonts w:ascii="Arial" w:hAnsi="Arial" w:cs="Arial"/>
                <w:color w:val="000000"/>
              </w:rPr>
              <w:t>2.29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5B26" w14:textId="626993D5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=0.73</w:t>
            </w:r>
          </w:p>
        </w:tc>
      </w:tr>
      <w:tr w:rsidR="001B6D03" w:rsidRPr="00BA7E64" w14:paraId="2FFFEFD7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35518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1E4565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D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091C" w14:textId="6FEB28E1" w:rsidR="001B6D03" w:rsidRPr="00C0683A" w:rsidRDefault="00EA7DF5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E977AD">
              <w:rPr>
                <w:rFonts w:ascii="Arial" w:hAnsi="Arial" w:cs="Arial"/>
                <w:color w:val="000000"/>
              </w:rPr>
              <w:t xml:space="preserve"> 9</w:t>
            </w:r>
            <w:r w:rsidR="001B6D03" w:rsidRPr="001467C1">
              <w:rPr>
                <w:rFonts w:ascii="Arial" w:hAnsi="Arial" w:cs="Arial"/>
                <w:color w:val="000000"/>
              </w:rPr>
              <w:t>.</w:t>
            </w:r>
            <w:r w:rsidR="00E977AD">
              <w:rPr>
                <w:rFonts w:ascii="Arial" w:hAnsi="Arial" w:cs="Arial"/>
                <w:color w:val="000000"/>
              </w:rPr>
              <w:t xml:space="preserve">8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2D0C" w14:textId="075934EA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=0.89</w:t>
            </w:r>
          </w:p>
        </w:tc>
      </w:tr>
      <w:tr w:rsidR="001B6D03" w:rsidRPr="00BA7E64" w14:paraId="050D8491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0D3B7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1CE6C75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D607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B5B1" w14:textId="78DCA66E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38.</w:t>
            </w:r>
            <w:r w:rsidR="000C1327">
              <w:rPr>
                <w:rFonts w:ascii="Arial" w:hAnsi="Arial" w:cs="Arial"/>
                <w:color w:val="000000"/>
              </w:rPr>
              <w:t>9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2.</w:t>
            </w:r>
            <w:r w:rsidR="000C132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766" w14:textId="6712D26E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25C3E">
              <w:rPr>
                <w:rFonts w:ascii="Arial" w:hAnsi="Arial" w:cs="Arial"/>
                <w:iCs/>
              </w:rPr>
              <w:t>6</w:t>
            </w:r>
            <w:r w:rsidR="00473EC3">
              <w:rPr>
                <w:rFonts w:ascii="Arial" w:hAnsi="Arial" w:cs="Arial"/>
                <w:iCs/>
              </w:rPr>
              <w:t>.</w:t>
            </w:r>
            <w:r w:rsidR="00963712">
              <w:rPr>
                <w:rFonts w:ascii="Arial" w:hAnsi="Arial" w:cs="Arial"/>
                <w:iCs/>
              </w:rPr>
              <w:t>6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1B6D03" w:rsidRPr="00BA7E64" w14:paraId="56F00DE9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3605A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00B446F3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7B4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D93D" w14:textId="412EFDE3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13.</w:t>
            </w:r>
            <w:r w:rsidR="000C1327">
              <w:rPr>
                <w:rFonts w:ascii="Arial" w:hAnsi="Arial" w:cs="Arial"/>
                <w:color w:val="000000"/>
              </w:rPr>
              <w:t>4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1.</w:t>
            </w:r>
            <w:r w:rsidR="000C132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CFF7" w14:textId="7EEAD32A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=0.50</w:t>
            </w:r>
          </w:p>
        </w:tc>
      </w:tr>
      <w:tr w:rsidR="001B6D03" w:rsidRPr="00BA7E64" w14:paraId="1C850CB5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774D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AA6D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EF30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EB3E" w14:textId="14C2093D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</w:t>
            </w:r>
            <w:r w:rsidR="000C1327">
              <w:rPr>
                <w:rFonts w:ascii="Arial" w:hAnsi="Arial" w:cs="Arial"/>
                <w:color w:val="000000"/>
              </w:rPr>
              <w:t>4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1.93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6518" w14:textId="65C2F9F3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  <w:iCs/>
              </w:rPr>
              <w:t>3</w:t>
            </w:r>
            <w:r w:rsidR="00473EC3">
              <w:rPr>
                <w:rFonts w:ascii="Arial" w:hAnsi="Arial" w:cs="Arial"/>
                <w:iCs/>
              </w:rPr>
              <w:t>.</w:t>
            </w:r>
            <w:r w:rsidR="00963712">
              <w:rPr>
                <w:rFonts w:ascii="Arial" w:hAnsi="Arial" w:cs="Arial"/>
                <w:iCs/>
              </w:rPr>
              <w:t>1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1B6D03" w:rsidRPr="00BA7E64" w14:paraId="47CB16C6" w14:textId="77777777" w:rsidTr="00BD3E5D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53E11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766AE27F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7D80178C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361447FA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1467C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1467C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1467C1">
              <w:rPr>
                <w:rFonts w:ascii="Arial" w:hAnsi="Arial" w:cs="Arial"/>
                <w:iCs/>
              </w:rPr>
              <w:t xml:space="preserve"> D-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A0DDF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0BDC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EDAE" w14:textId="48DE5D47" w:rsidR="001B6D03" w:rsidRPr="00C0683A" w:rsidRDefault="00F37AB2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9.3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0.83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2897" w14:textId="4AA03D24" w:rsidR="001B6D03" w:rsidRPr="00C0683A" w:rsidRDefault="003C38DF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1B6D03" w:rsidRPr="00BA7E64" w14:paraId="390A1506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595AD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03BBEF5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4F6B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6E9" w14:textId="771C674D" w:rsidR="001B6D03" w:rsidRPr="00C0683A" w:rsidRDefault="00EA7DF5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color w:val="000000"/>
              </w:rPr>
              <w:t>8.</w:t>
            </w:r>
            <w:r w:rsidR="00F37AB2">
              <w:rPr>
                <w:rFonts w:ascii="Arial" w:hAnsi="Arial" w:cs="Arial"/>
                <w:color w:val="000000"/>
              </w:rPr>
              <w:t>5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6B8" w14:textId="005663A7" w:rsidR="001B6D03" w:rsidRPr="00C0683A" w:rsidRDefault="003C38DF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1B6D03" w:rsidRPr="00BA7E64" w14:paraId="4096D8A7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55B66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E203830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650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897D" w14:textId="642071A5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33.</w:t>
            </w:r>
            <w:r w:rsidR="000C1327">
              <w:rPr>
                <w:rFonts w:ascii="Arial" w:hAnsi="Arial" w:cs="Arial"/>
                <w:color w:val="000000"/>
              </w:rPr>
              <w:t>2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2.</w:t>
            </w:r>
            <w:r w:rsidR="000C132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6E1B" w14:textId="0D399B6B" w:rsidR="001B6D03" w:rsidRPr="00C0683A" w:rsidRDefault="003C38DF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1B6D03" w:rsidRPr="00BA7E64" w14:paraId="3A51A57B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24626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04A049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DCF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455" w14:textId="5939A21B" w:rsidR="001B6D03" w:rsidRPr="00C0683A" w:rsidRDefault="00F37AB2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16.8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1.90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2B52" w14:textId="760C0F9E" w:rsidR="001B6D03" w:rsidRPr="00C0683A" w:rsidRDefault="003C38DF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1B6D03" w:rsidRPr="00BA7E64" w14:paraId="252F9558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3E78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5E48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BE15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01DF" w14:textId="7B346164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32.8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A47A" w14:textId="47C00E02" w:rsidR="001B6D03" w:rsidRPr="00C0683A" w:rsidRDefault="003C38DF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1B6D03" w:rsidRPr="00BA7E64" w14:paraId="2F0EC0C3" w14:textId="77777777" w:rsidTr="00BD3E5D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10D36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AE4ABF4" w14:textId="77777777" w:rsidR="001B6D03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1A59997" w14:textId="77777777" w:rsidR="001B6D03" w:rsidRPr="00015CAA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1467C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1467C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1467C1">
              <w:rPr>
                <w:rFonts w:ascii="Arial" w:hAnsi="Arial" w:cs="Arial"/>
                <w:iCs/>
              </w:rPr>
              <w:t xml:space="preserve"> L-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  <w:r w:rsidRPr="00015CAA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2098E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3BF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5E99" w14:textId="76FE9883" w:rsidR="001B6D03" w:rsidRPr="00C0683A" w:rsidRDefault="00EA7DF5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color w:val="000000"/>
              </w:rPr>
              <w:t>8.</w:t>
            </w:r>
            <w:r w:rsidR="000C1327">
              <w:rPr>
                <w:rFonts w:ascii="Arial" w:hAnsi="Arial" w:cs="Arial"/>
                <w:color w:val="000000"/>
              </w:rPr>
              <w:t>3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="001B6D03"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3.27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973" w14:textId="6AE6A73A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=0.5</w:t>
            </w:r>
            <w:r w:rsidR="00473EC3">
              <w:rPr>
                <w:rFonts w:ascii="Arial" w:hAnsi="Arial" w:cs="Arial"/>
              </w:rPr>
              <w:t>9</w:t>
            </w:r>
          </w:p>
        </w:tc>
      </w:tr>
      <w:tr w:rsidR="001B6D03" w:rsidRPr="00BA7E64" w14:paraId="049F2E58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5C677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4C9BA3F6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015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7F4" w14:textId="122A930A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  <w:r w:rsidR="00F37AB2">
              <w:rPr>
                <w:rFonts w:ascii="Arial" w:hAnsi="Arial" w:cs="Arial"/>
                <w:color w:val="000000"/>
              </w:rPr>
              <w:t>0</w:t>
            </w:r>
            <w:r w:rsidRPr="001467C1">
              <w:rPr>
                <w:rFonts w:ascii="Arial" w:hAnsi="Arial" w:cs="Arial"/>
                <w:color w:val="000000"/>
              </w:rPr>
              <w:t>.</w:t>
            </w:r>
            <w:r w:rsidR="00F37AB2">
              <w:rPr>
                <w:rFonts w:ascii="Arial" w:hAnsi="Arial" w:cs="Arial"/>
                <w:color w:val="000000"/>
              </w:rPr>
              <w:t>2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2F9B" w14:textId="2DAA517C" w:rsidR="001B6D03" w:rsidRPr="00A5592B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lang w:eastAsia="ko-KR"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912C4">
              <w:rPr>
                <w:rFonts w:ascii="Arial" w:hAnsi="Arial" w:cs="Arial"/>
              </w:rPr>
              <w:t>0.97</w:t>
            </w:r>
          </w:p>
        </w:tc>
      </w:tr>
      <w:tr w:rsidR="001B6D03" w:rsidRPr="00BA7E64" w14:paraId="35B2C9EF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1A20F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44730D37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2D0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5224" w14:textId="3F11E6F0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25.8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233" w14:textId="7A04CDCC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=0.30</w:t>
            </w:r>
          </w:p>
        </w:tc>
      </w:tr>
      <w:tr w:rsidR="001B6D03" w:rsidRPr="00BA7E64" w14:paraId="209E6188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9B5F6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14:paraId="54C65391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BA2A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CAF5" w14:textId="4BF3F89A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</w:t>
            </w:r>
            <w:r w:rsidR="000C1327">
              <w:rPr>
                <w:rFonts w:ascii="Arial" w:hAnsi="Arial" w:cs="Arial"/>
                <w:color w:val="000000"/>
              </w:rPr>
              <w:t>6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2.90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C97B" w14:textId="3BA305CF" w:rsidR="001B6D03" w:rsidRPr="00C0683A" w:rsidRDefault="00963712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=1.1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1B6D03" w:rsidRPr="00BA7E64" w14:paraId="2FF23076" w14:textId="77777777" w:rsidTr="00BD3E5D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6848" w14:textId="77777777" w:rsidR="001B6D03" w:rsidRDefault="001B6D03" w:rsidP="00F540A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961B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5EB4" w14:textId="7777777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F183" w14:textId="58867F81" w:rsidR="001B6D03" w:rsidRPr="00C0683A" w:rsidRDefault="001B6D03" w:rsidP="00F540AF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41.</w:t>
            </w:r>
            <w:r w:rsidR="000C1327">
              <w:rPr>
                <w:rFonts w:ascii="Arial" w:hAnsi="Arial" w:cs="Arial"/>
                <w:color w:val="000000"/>
              </w:rPr>
              <w:t>3</w:t>
            </w:r>
            <w:r w:rsidR="00DF41FE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0C1327">
              <w:rPr>
                <w:rFonts w:ascii="Arial" w:hAnsi="Arial" w:cs="Arial"/>
                <w:color w:val="000000"/>
              </w:rPr>
              <w:t>5.73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0B6C" w14:textId="7822B8A7" w:rsidR="001B6D03" w:rsidRPr="00C0683A" w:rsidRDefault="001B6D03" w:rsidP="00F540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=0.60</w:t>
            </w:r>
          </w:p>
        </w:tc>
      </w:tr>
    </w:tbl>
    <w:p w14:paraId="7939ED04" w14:textId="77777777" w:rsidR="00B502C8" w:rsidRDefault="00B502C8" w:rsidP="00671173">
      <w:pPr>
        <w:suppressLineNumbers/>
        <w:spacing w:line="480" w:lineRule="auto"/>
        <w:rPr>
          <w:rFonts w:ascii="Arial" w:hAnsi="Arial" w:cs="Arial"/>
        </w:rPr>
      </w:pPr>
    </w:p>
    <w:p w14:paraId="3E469D9A" w14:textId="1ABACD16" w:rsidR="00103D61" w:rsidRPr="00F006E5" w:rsidRDefault="002D7321" w:rsidP="00671173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D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635" w:type="dxa"/>
        <w:tblLook w:val="04A0" w:firstRow="1" w:lastRow="0" w:firstColumn="1" w:lastColumn="0" w:noHBand="0" w:noVBand="1"/>
      </w:tblPr>
      <w:tblGrid>
        <w:gridCol w:w="3055"/>
        <w:gridCol w:w="630"/>
        <w:gridCol w:w="1710"/>
        <w:gridCol w:w="1620"/>
        <w:gridCol w:w="1620"/>
      </w:tblGrid>
      <w:tr w:rsidR="008317EB" w:rsidRPr="00BA7E64" w14:paraId="126ED41C" w14:textId="77777777" w:rsidTr="008317EB">
        <w:trPr>
          <w:trHeight w:val="602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D32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5F3E" w14:textId="77777777" w:rsidR="008317EB" w:rsidRPr="00C0683A" w:rsidRDefault="008317EB" w:rsidP="008317EB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C3B0" w14:textId="1C5E536C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FBA6" w14:textId="50A37C0E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B37D870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EF4" w14:textId="2ADAFB08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81FAE4F" w14:textId="77777777" w:rsidR="008317EB" w:rsidRPr="009A0F47" w:rsidRDefault="008317EB" w:rsidP="008317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8317EB" w:rsidRPr="00BA7E64" w14:paraId="0BB905BB" w14:textId="77777777" w:rsidTr="008317EB">
        <w:trPr>
          <w:trHeight w:val="422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ED9E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B01F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7A6B" w14:textId="53EB62FC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 ±0.47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1696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6FC8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317EB" w:rsidRPr="00BA7E64" w14:paraId="13FBA029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81A4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5EF3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591C" w14:textId="08413631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25.7 ±0.85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FEE" w14:textId="581FB83A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1F41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8317EB" w:rsidRPr="00BA7E64" w14:paraId="5D37D084" w14:textId="77777777" w:rsidTr="008317EB">
        <w:trPr>
          <w:trHeight w:val="45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0A6E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EB6D10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F285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E4C" w14:textId="48C8A4B5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 ±0.71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BC7A" w14:textId="284EC128" w:rsidR="008317E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5955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8317EB" w:rsidRPr="00BA7E64" w14:paraId="45FA1525" w14:textId="77777777" w:rsidTr="008317EB">
        <w:trPr>
          <w:trHeight w:val="458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5276" w14:textId="77777777" w:rsidR="008317EB" w:rsidRPr="00EA1B7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208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C98" w14:textId="5463825A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25.3 ±1.22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64F8" w14:textId="7054DE71" w:rsidR="008317E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=2.0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6F51" w14:textId="4CAF3319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73EC3">
              <w:rPr>
                <w:rFonts w:ascii="Arial" w:hAnsi="Arial" w:cs="Arial"/>
              </w:rPr>
              <w:t>80</w:t>
            </w:r>
          </w:p>
        </w:tc>
      </w:tr>
      <w:tr w:rsidR="008317EB" w:rsidRPr="00BA7E64" w14:paraId="64FF7C6B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186B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75FE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8928" w14:textId="088CA54B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23.9 ±0.70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558" w14:textId="279D606A" w:rsidR="008317E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</w:t>
            </w:r>
            <w:r w:rsidR="00473EC3">
              <w:rPr>
                <w:rFonts w:ascii="Arial" w:hAnsi="Arial" w:cs="Arial"/>
              </w:rPr>
              <w:t>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EDE0" w14:textId="28CD4446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=0.10</w:t>
            </w:r>
          </w:p>
        </w:tc>
      </w:tr>
      <w:tr w:rsidR="008317EB" w:rsidRPr="00BA7E64" w14:paraId="285891B4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111A" w14:textId="77777777" w:rsidR="008317EB" w:rsidRPr="00EA1B7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26E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3397" w14:textId="16ADE59F" w:rsidR="008317EB" w:rsidRPr="00BA7E64" w:rsidRDefault="00D435A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</w:t>
            </w:r>
            <w:r w:rsidR="008317EB">
              <w:rPr>
                <w:rFonts w:ascii="Arial" w:hAnsi="Arial" w:cs="Arial"/>
              </w:rPr>
              <w:t xml:space="preserve"> ±0.</w:t>
            </w:r>
            <w:r>
              <w:rPr>
                <w:rFonts w:ascii="Arial" w:hAnsi="Arial" w:cs="Arial"/>
              </w:rPr>
              <w:t>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E239" w14:textId="797A7BB0" w:rsidR="008317EB" w:rsidRPr="00BA7E64" w:rsidRDefault="00D435A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</w:t>
            </w:r>
            <w:r w:rsidR="00473EC3"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91A6" w14:textId="65F035C4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8317EB" w:rsidRPr="00BA7E64" w14:paraId="60ECC57F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7EBB" w14:textId="77777777" w:rsidR="008317EB" w:rsidRPr="00EA1B7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8D05D2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8D05D2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8D05D2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BB2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8463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 ±0.79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90B2" w14:textId="6AE81AFA" w:rsidR="008317EB" w:rsidRPr="00BA7E64" w:rsidRDefault="00D435A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EE4613">
              <w:rPr>
                <w:rFonts w:ascii="Arial" w:hAnsi="Arial" w:cs="Arial"/>
              </w:rPr>
              <w:t>0.68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E87C" w14:textId="7C537570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8317EB" w:rsidRPr="00BA7E64" w14:paraId="533BF308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7AEA" w14:textId="77777777" w:rsidR="008317EB" w:rsidRPr="00EB6D10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trp</w:t>
            </w:r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8D05D2">
              <w:rPr>
                <w:rFonts w:ascii="Arial" w:hAnsi="Arial" w:cs="Arial"/>
                <w:iCs/>
              </w:rPr>
              <w:t>/</w:t>
            </w:r>
          </w:p>
          <w:p w14:paraId="14B564C9" w14:textId="77777777" w:rsidR="008317EB" w:rsidRPr="00EA1B7B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EB6D10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D94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FFFA" w14:textId="77777777" w:rsidR="008317EB" w:rsidRPr="00BA7E64" w:rsidRDefault="008317EB" w:rsidP="00144D1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 ±1.10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EFEB" w14:textId="655FD564" w:rsidR="008317EB" w:rsidRPr="00BA7E64" w:rsidRDefault="00D435A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EE4613">
              <w:rPr>
                <w:rFonts w:ascii="Arial" w:hAnsi="Arial" w:cs="Arial"/>
              </w:rPr>
              <w:t>0.56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B289" w14:textId="68D2DC1F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473EC3">
              <w:rPr>
                <w:rFonts w:ascii="Arial" w:hAnsi="Arial" w:cs="Arial"/>
              </w:rPr>
              <w:t>7</w:t>
            </w:r>
          </w:p>
        </w:tc>
      </w:tr>
      <w:tr w:rsidR="008317EB" w:rsidRPr="00BA7E64" w14:paraId="3B94B7D2" w14:textId="77777777" w:rsidTr="008317EB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5BC3" w14:textId="77777777" w:rsidR="008317EB" w:rsidRPr="00EB6D10" w:rsidRDefault="008317EB" w:rsidP="008317E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;</w:t>
            </w:r>
            <w:r w:rsidRPr="00BA7E64">
              <w:rPr>
                <w:rFonts w:ascii="Arial" w:hAnsi="Arial" w:cs="Arial"/>
                <w:i/>
                <w:iCs/>
              </w:rPr>
              <w:t>Dh44</w:t>
            </w:r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2A38" w14:textId="77777777" w:rsidR="008317EB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9325" w14:textId="77777777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 ±0.73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9C07" w14:textId="49BBFAC5" w:rsidR="008317EB" w:rsidRPr="00BA7E64" w:rsidRDefault="00D435A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A11CC">
              <w:rPr>
                <w:rFonts w:ascii="Arial" w:hAnsi="Arial" w:cs="Arial"/>
              </w:rPr>
              <w:t>2</w:t>
            </w:r>
            <w:r w:rsidR="00473EC3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4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B1D" w14:textId="784833EC" w:rsidR="008317EB" w:rsidRPr="00BA7E64" w:rsidRDefault="008317EB" w:rsidP="008317EB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=0.54</w:t>
            </w:r>
          </w:p>
        </w:tc>
      </w:tr>
    </w:tbl>
    <w:p w14:paraId="535CB66D" w14:textId="77777777" w:rsidR="008C374D" w:rsidRDefault="008C374D" w:rsidP="008C374D">
      <w:pPr>
        <w:suppressLineNumbers/>
        <w:spacing w:line="480" w:lineRule="auto"/>
        <w:rPr>
          <w:rFonts w:ascii="Arial" w:hAnsi="Arial" w:cs="Arial"/>
          <w:b/>
        </w:rPr>
      </w:pPr>
    </w:p>
    <w:p w14:paraId="26CF43D9" w14:textId="0B5A7866" w:rsidR="008C374D" w:rsidRPr="00F006E5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E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635" w:type="dxa"/>
        <w:tblLayout w:type="fixed"/>
        <w:tblLook w:val="04A0" w:firstRow="1" w:lastRow="0" w:firstColumn="1" w:lastColumn="0" w:noHBand="0" w:noVBand="1"/>
      </w:tblPr>
      <w:tblGrid>
        <w:gridCol w:w="1525"/>
        <w:gridCol w:w="630"/>
        <w:gridCol w:w="1800"/>
        <w:gridCol w:w="630"/>
        <w:gridCol w:w="2070"/>
        <w:gridCol w:w="1980"/>
      </w:tblGrid>
      <w:tr w:rsidR="006806E1" w:rsidRPr="00BA7E64" w14:paraId="28A178CF" w14:textId="77777777" w:rsidTr="006806E1">
        <w:trPr>
          <w:trHeight w:val="512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AA3E9" w14:textId="77777777" w:rsidR="00DF41FE" w:rsidRDefault="00DF41FE" w:rsidP="006806E1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2E1F17CF" w14:textId="77777777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4E8" w14:textId="77777777" w:rsidR="006806E1" w:rsidRPr="00C0683A" w:rsidRDefault="006806E1" w:rsidP="00671173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7C6" w14:textId="77777777" w:rsidR="006806E1" w:rsidRDefault="006806E1" w:rsidP="008C374D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DB8F" w14:textId="22BE7D53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918D49D" w14:textId="77777777" w:rsidR="006806E1" w:rsidRP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(control vs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6806E1" w:rsidRPr="00BA7E64" w14:paraId="4B984153" w14:textId="77777777" w:rsidTr="004802D8">
        <w:trPr>
          <w:trHeight w:val="593"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54A5" w14:textId="77777777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27AB" w14:textId="77777777" w:rsidR="006806E1" w:rsidRPr="00C0683A" w:rsidRDefault="006806E1" w:rsidP="006806E1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B58" w14:textId="77777777" w:rsidR="008728A4" w:rsidRDefault="006806E1" w:rsidP="006806E1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4A0E89E9" w14:textId="725F76AE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91BA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ECDC" w14:textId="77777777" w:rsidR="008728A4" w:rsidRDefault="006806E1" w:rsidP="006806E1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2B5C5D7F" w14:textId="7BAC5925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8B36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6806E1" w:rsidRPr="00BA7E64" w14:paraId="13B45B78" w14:textId="77777777" w:rsidTr="006806E1">
        <w:trPr>
          <w:trHeight w:val="42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FB86" w14:textId="77777777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Sucrose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C82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C658" w14:textId="4B902138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632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791E" w14:textId="0AD2E842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3C48" w14:textId="0926CEC0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6806E1" w:rsidRPr="00BA7E64" w14:paraId="144C634A" w14:textId="77777777" w:rsidTr="006806E1">
        <w:trPr>
          <w:trHeight w:val="46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BEBF" w14:textId="77777777" w:rsidR="006806E1" w:rsidRPr="00B23348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D-glucose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690D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C05" w14:textId="73575062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D3C7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4BC9" w14:textId="5824F422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5DB2" w14:textId="14F4A9E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</w:t>
            </w:r>
            <w:r w:rsidR="00473EC3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7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806E1" w:rsidRPr="00BA7E64" w14:paraId="6265D5AF" w14:textId="77777777" w:rsidTr="006806E1">
        <w:trPr>
          <w:trHeight w:val="45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B764" w14:textId="77777777" w:rsidR="006806E1" w:rsidRPr="00B23348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D-fructose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694C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6A6" w14:textId="77B3C725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±0.95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376F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4ABC" w14:textId="1CB6931F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49F" w14:textId="5343C63A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</w:t>
            </w:r>
            <w:r w:rsidR="00473EC3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5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806E1" w:rsidRPr="00BA7E64" w14:paraId="1EFC50C9" w14:textId="77777777" w:rsidTr="006806E1">
        <w:trPr>
          <w:trHeight w:val="44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972D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D-trehalose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9C2D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2384" w14:textId="46EBC6E9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6F7F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2E62" w14:textId="2336CCC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37E0" w14:textId="3C218902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473EC3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0</w:t>
            </w:r>
            <w:r w:rsidR="00473EC3" w:rsidRPr="00067AD6">
              <w:rPr>
                <w:rFonts w:ascii="Arial" w:hAnsi="Arial" w:cs="Arial"/>
                <w:sz w:val="18"/>
              </w:rPr>
              <w:t>X</w:t>
            </w:r>
            <w:r w:rsidR="00473EC3">
              <w:rPr>
                <w:rFonts w:ascii="Arial" w:hAnsi="Arial" w:cs="Arial"/>
              </w:rPr>
              <w:t>10</w:t>
            </w:r>
            <w:r w:rsidR="00473EC3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806E1" w:rsidRPr="00BA7E64" w14:paraId="572C58FC" w14:textId="77777777" w:rsidTr="006806E1">
        <w:trPr>
          <w:trHeight w:val="44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02A4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D-maltose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1C54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98AF" w14:textId="5E3AA4D8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±0.60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712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3AAD" w14:textId="085AB0D5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0771" w14:textId="1A3E9A3F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=9.0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</w:tr>
    </w:tbl>
    <w:p w14:paraId="5B5E9AB4" w14:textId="77777777" w:rsidR="008C374D" w:rsidRDefault="008C374D" w:rsidP="00BC0ED8">
      <w:pPr>
        <w:pStyle w:val="a4"/>
        <w:spacing w:line="480" w:lineRule="auto"/>
        <w:jc w:val="both"/>
        <w:rPr>
          <w:rFonts w:ascii="Arial" w:hAnsi="Arial" w:cs="Arial"/>
          <w:b/>
          <w:iCs/>
          <w:sz w:val="24"/>
          <w:szCs w:val="24"/>
        </w:rPr>
      </w:pPr>
    </w:p>
    <w:p w14:paraId="5761DF74" w14:textId="28C98566" w:rsidR="006806E1" w:rsidRPr="00F006E5" w:rsidRDefault="006806E1" w:rsidP="006806E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F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635" w:type="dxa"/>
        <w:tblLayout w:type="fixed"/>
        <w:tblLook w:val="04A0" w:firstRow="1" w:lastRow="0" w:firstColumn="1" w:lastColumn="0" w:noHBand="0" w:noVBand="1"/>
      </w:tblPr>
      <w:tblGrid>
        <w:gridCol w:w="1795"/>
        <w:gridCol w:w="630"/>
        <w:gridCol w:w="1710"/>
        <w:gridCol w:w="630"/>
        <w:gridCol w:w="1890"/>
        <w:gridCol w:w="1980"/>
      </w:tblGrid>
      <w:tr w:rsidR="006806E1" w:rsidRPr="00BA7E64" w14:paraId="60C0FB55" w14:textId="77777777" w:rsidTr="006806E1">
        <w:trPr>
          <w:trHeight w:val="512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4CD7" w14:textId="77777777" w:rsidR="00DF41FE" w:rsidRDefault="00DF41FE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327EBCEE" w14:textId="77777777" w:rsidR="006806E1" w:rsidRPr="00BA7E64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D4B9" w14:textId="77777777" w:rsidR="006806E1" w:rsidRPr="00C0683A" w:rsidRDefault="006806E1" w:rsidP="00EF38D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8404" w14:textId="77777777" w:rsid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059E2" w14:textId="409C2E23" w:rsid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6A4F111" w14:textId="77777777" w:rsidR="006806E1" w:rsidRP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(control vs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6806E1" w:rsidRPr="00BA7E64" w14:paraId="09DAA368" w14:textId="77777777" w:rsidTr="00473EC3">
        <w:trPr>
          <w:trHeight w:val="647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C3C5" w14:textId="77777777" w:rsidR="006806E1" w:rsidRPr="00BA7E64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38E0" w14:textId="77777777" w:rsidR="006806E1" w:rsidRPr="00C0683A" w:rsidRDefault="006806E1" w:rsidP="00EF38D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E12F" w14:textId="77CC1C0A" w:rsid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2FF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786" w14:textId="77777777" w:rsidR="008728A4" w:rsidRDefault="006806E1" w:rsidP="00EF38D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3785C232" w14:textId="4815CDF5" w:rsid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BEAC" w14:textId="77777777" w:rsidR="006806E1" w:rsidRDefault="006806E1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6806E1" w:rsidRPr="00BA7E64" w14:paraId="27501737" w14:textId="77777777" w:rsidTr="006806E1">
        <w:trPr>
          <w:trHeight w:val="42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74DF" w14:textId="77777777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94E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1B50" w14:textId="30D64855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±0.63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AE11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B27F" w14:textId="525C256F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  <w:r w:rsidR="00473EC3">
              <w:rPr>
                <w:rFonts w:ascii="Arial" w:hAnsi="Arial" w:cs="Arial"/>
              </w:rPr>
              <w:t>8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054" w14:textId="3414FF86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6806E1" w:rsidRPr="00BA7E64" w14:paraId="48868140" w14:textId="77777777" w:rsidTr="006806E1">
        <w:trPr>
          <w:trHeight w:val="467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6482" w14:textId="77777777" w:rsidR="006806E1" w:rsidRPr="00B23348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 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ACAA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CA5" w14:textId="27A1C1A4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B2FA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DAAB" w14:textId="4772F280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  <w:r w:rsidR="00473EC3">
              <w:rPr>
                <w:rFonts w:ascii="Arial" w:hAnsi="Arial" w:cs="Arial"/>
              </w:rPr>
              <w:t>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8E4A" w14:textId="249B763F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6806E1" w:rsidRPr="00BA7E64" w14:paraId="66940231" w14:textId="77777777" w:rsidTr="006806E1">
        <w:trPr>
          <w:trHeight w:val="458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6251" w14:textId="77777777" w:rsidR="006806E1" w:rsidRPr="00B23348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 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B71C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866A" w14:textId="038E857A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CC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761B" w14:textId="049DDA50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22.5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B509" w14:textId="1303F178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473EC3">
              <w:rPr>
                <w:rFonts w:ascii="Arial" w:hAnsi="Arial" w:cs="Arial"/>
              </w:rPr>
              <w:t>2</w:t>
            </w:r>
          </w:p>
        </w:tc>
      </w:tr>
      <w:tr w:rsidR="006806E1" w:rsidRPr="00BA7E64" w14:paraId="15F094FE" w14:textId="77777777" w:rsidTr="006806E1">
        <w:trPr>
          <w:trHeight w:val="44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0F88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 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A64E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C644" w14:textId="0DA34515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06ED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A557" w14:textId="4B9DED1A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±0.83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BC2A" w14:textId="195344D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=7.3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6806E1" w:rsidRPr="00BA7E64" w14:paraId="4F8E3A15" w14:textId="77777777" w:rsidTr="006806E1">
        <w:trPr>
          <w:trHeight w:val="440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7FF5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 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AFDF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DE00" w14:textId="5BB4A0DE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±0.48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4D43" w14:textId="77777777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E412" w14:textId="3B8C5258" w:rsidR="006806E1" w:rsidRDefault="006806E1" w:rsidP="006806E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737C" w14:textId="4A966976" w:rsidR="006806E1" w:rsidRPr="00BA7E64" w:rsidRDefault="006806E1" w:rsidP="006806E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</w:t>
            </w:r>
            <w:r w:rsidR="00E66AB5">
              <w:rPr>
                <w:rFonts w:ascii="Arial" w:hAnsi="Arial" w:cs="Arial"/>
              </w:rPr>
              <w:t>1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</w:tr>
    </w:tbl>
    <w:p w14:paraId="1E570FE6" w14:textId="77777777" w:rsidR="00671173" w:rsidRDefault="00671173" w:rsidP="004A6B98">
      <w:pPr>
        <w:suppressLineNumbers/>
        <w:spacing w:line="480" w:lineRule="auto"/>
        <w:rPr>
          <w:rFonts w:ascii="Arial" w:hAnsi="Arial" w:cs="Arial"/>
          <w:b/>
        </w:rPr>
      </w:pPr>
    </w:p>
    <w:p w14:paraId="0D099CFC" w14:textId="560F5133" w:rsidR="002D7321" w:rsidRPr="002B5630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G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62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350"/>
        <w:gridCol w:w="540"/>
        <w:gridCol w:w="1350"/>
        <w:gridCol w:w="1440"/>
        <w:gridCol w:w="1440"/>
        <w:gridCol w:w="1530"/>
      </w:tblGrid>
      <w:tr w:rsidR="0094679C" w:rsidRPr="00BA7E64" w14:paraId="52243628" w14:textId="77777777" w:rsidTr="00BD3E5D">
        <w:trPr>
          <w:trHeight w:val="512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B2906" w14:textId="77777777" w:rsidR="004802D8" w:rsidRDefault="004802D8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44D82C64" w14:textId="377B1115" w:rsidR="0094679C" w:rsidRPr="00BA7E64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EB0" w14:textId="77777777" w:rsidR="0094679C" w:rsidRPr="00C0683A" w:rsidRDefault="0094679C" w:rsidP="0019390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D-glucose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EEC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L-glucose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7C410" w14:textId="710CF460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B2979B8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vs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F74DE" w14:textId="1908086E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values (with 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737" w14:textId="643819AF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values (with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 </w:t>
            </w:r>
          </w:p>
        </w:tc>
      </w:tr>
      <w:tr w:rsidR="0094679C" w:rsidRPr="00BA7E64" w14:paraId="2F33D4CF" w14:textId="77777777" w:rsidTr="00BD3E5D">
        <w:trPr>
          <w:trHeight w:val="512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8551" w14:textId="77777777" w:rsidR="0094679C" w:rsidRPr="00BA7E64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626C" w14:textId="77777777" w:rsidR="0094679C" w:rsidRPr="00C0683A" w:rsidRDefault="0094679C" w:rsidP="0019390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9597" w14:textId="371146E8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8DA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2979" w14:textId="2CD9FA70" w:rsidR="0094679C" w:rsidRPr="00BA7E64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  <w:p w14:paraId="62B0DE79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A7CB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D66F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494C" w14:textId="77777777" w:rsidR="0094679C" w:rsidRDefault="0094679C" w:rsidP="00193905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94679C" w:rsidRPr="00BA7E64" w14:paraId="467830C5" w14:textId="77777777" w:rsidTr="00BD3E5D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C7C3" w14:textId="77777777" w:rsidR="00193905" w:rsidRPr="00BA7E64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7760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A1AE" w14:textId="0758B9B3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±0.86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30CF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2934" w14:textId="19C11344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  <w:r w:rsidR="00E66AB5">
              <w:rPr>
                <w:rFonts w:ascii="Arial" w:hAnsi="Arial" w:cs="Arial"/>
              </w:rPr>
              <w:t>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7C9E" w14:textId="2997B1A2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976CAA">
              <w:rPr>
                <w:rFonts w:ascii="Arial" w:hAnsi="Arial" w:cs="Arial"/>
              </w:rPr>
              <w:t>6.0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933D" w14:textId="77777777" w:rsidR="00193905" w:rsidRPr="00BA7E64" w:rsidRDefault="007B68F2" w:rsidP="00193905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CD4" w14:textId="77777777" w:rsidR="00193905" w:rsidRPr="00BA7E64" w:rsidRDefault="007B68F2" w:rsidP="00193905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94679C" w:rsidRPr="00BA7E64" w14:paraId="34A5B7F7" w14:textId="77777777" w:rsidTr="00147C6E">
        <w:trPr>
          <w:trHeight w:val="44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C3DF" w14:textId="77777777" w:rsidR="00193905" w:rsidRPr="00B23348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EE5F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A5F" w14:textId="71D8B5BB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4967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BC7" w14:textId="1F0CE794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8B2" w14:textId="2F3F1012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976CAA">
              <w:rPr>
                <w:rFonts w:ascii="Arial" w:hAnsi="Arial" w:cs="Arial"/>
              </w:rPr>
              <w:t>9</w:t>
            </w:r>
            <w:r w:rsidR="00E66AB5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319F" w14:textId="6F409394" w:rsidR="00193905" w:rsidRPr="0012562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617A59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976CAA">
              <w:rPr>
                <w:rFonts w:ascii="Arial" w:hAnsi="Arial" w:cs="Arial"/>
              </w:rPr>
              <w:t>1.0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42C7" w14:textId="677C4EF1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</w:t>
            </w:r>
            <w:r w:rsidR="00F87AF3">
              <w:rPr>
                <w:rFonts w:ascii="Arial" w:hAnsi="Arial" w:cs="Arial"/>
              </w:rPr>
              <w:t>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F87AF3">
              <w:rPr>
                <w:rFonts w:ascii="Arial" w:hAnsi="Arial" w:cs="Arial"/>
                <w:vertAlign w:val="superscript"/>
              </w:rPr>
              <w:t>7</w:t>
            </w:r>
          </w:p>
        </w:tc>
      </w:tr>
      <w:tr w:rsidR="0094679C" w:rsidRPr="00BA7E64" w14:paraId="62F2BC6C" w14:textId="77777777" w:rsidTr="00147C6E">
        <w:trPr>
          <w:trHeight w:val="41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593E" w14:textId="77777777" w:rsidR="00193905" w:rsidRPr="00BA7E64" w:rsidRDefault="00193905" w:rsidP="0019390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98D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9A85" w14:textId="7B476D60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  <w:r w:rsidR="00E66AB5">
              <w:rPr>
                <w:rFonts w:ascii="Arial" w:hAnsi="Arial" w:cs="Arial"/>
              </w:rPr>
              <w:t>6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D846" w14:textId="77777777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EE37" w14:textId="4D1CE45E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17.2</w:t>
            </w:r>
            <w:r w:rsidR="00DF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8654" w14:textId="5178D97A" w:rsidR="00193905" w:rsidRPr="00BA7E64" w:rsidRDefault="00193905" w:rsidP="0019390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</w:t>
            </w:r>
            <w:r w:rsidR="00976CAA">
              <w:rPr>
                <w:rFonts w:ascii="Arial" w:hAnsi="Arial" w:cs="Arial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0FE5" w14:textId="4F2CDFD6" w:rsidR="00193905" w:rsidRPr="00BA7E64" w:rsidRDefault="00193905" w:rsidP="0019390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617A59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976CAA">
              <w:rPr>
                <w:rFonts w:ascii="Arial" w:hAnsi="Arial" w:cs="Arial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93B0" w14:textId="4D123BE2" w:rsidR="00193905" w:rsidRDefault="00193905" w:rsidP="00193905">
            <w:pPr>
              <w:suppressLineNumbers/>
              <w:jc w:val="center"/>
              <w:rPr>
                <w:rFonts w:ascii="Arial" w:hAnsi="Arial" w:cs="Arial"/>
              </w:rPr>
            </w:pPr>
            <w:r w:rsidRPr="00617A59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F87AF3">
              <w:rPr>
                <w:rFonts w:ascii="Arial" w:hAnsi="Arial" w:cs="Arial"/>
              </w:rPr>
              <w:t>83</w:t>
            </w:r>
          </w:p>
        </w:tc>
      </w:tr>
    </w:tbl>
    <w:p w14:paraId="1533743F" w14:textId="77777777" w:rsidR="004A6B98" w:rsidRDefault="004A6B98" w:rsidP="004A6B98">
      <w:pPr>
        <w:pStyle w:val="a4"/>
        <w:spacing w:line="480" w:lineRule="auto"/>
        <w:jc w:val="both"/>
        <w:rPr>
          <w:rFonts w:ascii="Arial" w:hAnsi="Arial" w:cs="Arial"/>
          <w:b/>
          <w:iCs/>
          <w:sz w:val="24"/>
          <w:szCs w:val="24"/>
        </w:rPr>
      </w:pPr>
    </w:p>
    <w:p w14:paraId="71FF55C6" w14:textId="24AB05BE" w:rsidR="002D7321" w:rsidRPr="002B5630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7</w:t>
      </w:r>
      <w:r w:rsidRPr="00B500A4">
        <w:rPr>
          <w:rFonts w:ascii="Arial" w:hAnsi="Arial" w:cs="Arial"/>
          <w:b/>
          <w:bCs/>
        </w:rPr>
        <w:t>A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465" w:type="dxa"/>
        <w:tblLook w:val="04A0" w:firstRow="1" w:lastRow="0" w:firstColumn="1" w:lastColumn="0" w:noHBand="0" w:noVBand="1"/>
      </w:tblPr>
      <w:tblGrid>
        <w:gridCol w:w="1795"/>
        <w:gridCol w:w="630"/>
        <w:gridCol w:w="1440"/>
        <w:gridCol w:w="1710"/>
        <w:gridCol w:w="1890"/>
      </w:tblGrid>
      <w:tr w:rsidR="00691AFB" w:rsidRPr="00BA7E64" w14:paraId="59B2D38B" w14:textId="77777777" w:rsidTr="004802D8">
        <w:trPr>
          <w:trHeight w:val="60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24E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1166" w14:textId="77777777" w:rsidR="00691AFB" w:rsidRDefault="00677A22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41A8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(min)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AE6F" w14:textId="585221EC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Mean</w:t>
            </w:r>
            <w:r w:rsidR="006B1E0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±SEMs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C173" w14:textId="24FE3CA1" w:rsidR="00691AFB" w:rsidRDefault="00691AFB" w:rsidP="00B82118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064D2C8D" w14:textId="77777777" w:rsidR="00691AFB" w:rsidRPr="00BA7E64" w:rsidRDefault="00691AFB" w:rsidP="00B82118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691AFB" w:rsidRPr="00BA7E64" w14:paraId="07A7F68E" w14:textId="77777777" w:rsidTr="002E3DCF">
        <w:trPr>
          <w:trHeight w:val="377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A6FC9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5A4F4843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2E940ECE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0108ADD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45028D2A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0DEE5F9A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0CD63FA3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  <w:p w14:paraId="1253F588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F276A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F28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5FBC" w14:textId="2E7FF0A0" w:rsidR="00691AFB" w:rsidRDefault="00EA7DF5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0.7</w:t>
            </w:r>
            <w:r w:rsidR="003F0B5A"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±0.75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8876" w14:textId="2DE649C1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292825F9" w14:textId="77777777" w:rsidTr="002E3DCF">
        <w:trPr>
          <w:trHeight w:val="323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5756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EE56F7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C6F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443F" w14:textId="7D3EF859" w:rsidR="00691AFB" w:rsidRDefault="00EA7DF5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6.5</w:t>
            </w:r>
            <w:r w:rsidR="003F0B5A"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±1.50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1B45" w14:textId="76A84195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415CD45E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57742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7FCE27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A223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F28E" w14:textId="7AF09175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14.7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±2.92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0342" w14:textId="2FE8F47B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1172F383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BE860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81E76A0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CA7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1843" w14:textId="7A092751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26.2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A4CC" w14:textId="16F7D632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5C3ED9C5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4B46C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3BA3FD2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11B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78D6" w14:textId="4C364B55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35.7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±5.93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72CC" w14:textId="3CE108E4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7A730EBE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5365A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E73081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3BB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A6FB" w14:textId="59F4CDED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38.2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±5.50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AF11" w14:textId="201EECAB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56FD60B4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97AB2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5B4D94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5D3E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EA11" w14:textId="1F8CD2F8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41.7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±5.54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025" w14:textId="5D6A2DCB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115247B8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3BD92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03C5E42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EA1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0FBD" w14:textId="78862DB6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44.5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±6.33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77C9" w14:textId="4D6B9E23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50C3C1A9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60E53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3B04DA2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4A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1A17" w14:textId="4E94931B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45.5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±6.71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C9E2" w14:textId="349E72F1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36FD13BB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5314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E23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F11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9234" w14:textId="34DC538B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45.5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±6.71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8F5F" w14:textId="3DAC534E" w:rsidR="00691AFB" w:rsidRPr="00BA7E64" w:rsidRDefault="003C38DF" w:rsidP="00B8211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1AFB" w:rsidRPr="00BA7E64" w14:paraId="47700A7B" w14:textId="77777777" w:rsidTr="002E3DCF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AB16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7A5307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740E97F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704A83A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75AA7C2E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286AE620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B256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C63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0CDD" w14:textId="73CA6072" w:rsidR="00691AFB" w:rsidRDefault="00EA7DF5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3.0</w:t>
            </w:r>
            <w:r w:rsidR="00E66AB5">
              <w:rPr>
                <w:rFonts w:ascii="Arial" w:hAnsi="Arial" w:cs="Arial"/>
              </w:rPr>
              <w:t>0</w:t>
            </w:r>
            <w:r w:rsidR="003F0B5A"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±1.04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4ECD" w14:textId="18350B64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E66AB5">
              <w:rPr>
                <w:rFonts w:ascii="Arial" w:hAnsi="Arial" w:cs="Arial"/>
              </w:rPr>
              <w:t>1</w:t>
            </w:r>
          </w:p>
        </w:tc>
      </w:tr>
      <w:tr w:rsidR="00691AFB" w:rsidRPr="00BA7E64" w14:paraId="096E417A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EDBD7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C5481B3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8B8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1879" w14:textId="35E2E7D5" w:rsidR="00691AFB" w:rsidRDefault="00EA7DF5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9.1</w:t>
            </w:r>
            <w:r w:rsidR="00E66AB5">
              <w:rPr>
                <w:rFonts w:ascii="Arial" w:hAnsi="Arial" w:cs="Arial"/>
              </w:rPr>
              <w:t>0</w:t>
            </w:r>
            <w:r w:rsidR="003F0B5A">
              <w:rPr>
                <w:rFonts w:ascii="Arial" w:hAnsi="Arial" w:cs="Arial"/>
              </w:rPr>
              <w:t xml:space="preserve"> </w:t>
            </w:r>
            <w:r w:rsidR="00691AFB">
              <w:rPr>
                <w:rFonts w:ascii="Arial" w:hAnsi="Arial" w:cs="Arial"/>
              </w:rPr>
              <w:t>±4.25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CBC5" w14:textId="4602C26F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=0.88</w:t>
            </w:r>
          </w:p>
        </w:tc>
      </w:tr>
      <w:tr w:rsidR="00691AFB" w:rsidRPr="00BA7E64" w14:paraId="3E3FC8B0" w14:textId="77777777" w:rsidTr="002E3DCF">
        <w:trPr>
          <w:trHeight w:val="323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290ED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A0EC95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B288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B24C" w14:textId="592CDE13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±9.22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CB80" w14:textId="72EA049F" w:rsidR="00691AFB" w:rsidRPr="00BA7E64" w:rsidRDefault="00691AFB" w:rsidP="00451A1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=0.67</w:t>
            </w:r>
          </w:p>
        </w:tc>
      </w:tr>
      <w:tr w:rsidR="00691AFB" w:rsidRPr="00BA7E64" w14:paraId="51111919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2EF6A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BA7896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0538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177" w14:textId="6FA2340E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36.3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±11.3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B030" w14:textId="15974BDD" w:rsidR="00691AFB" w:rsidRPr="00BA7E64" w:rsidRDefault="00691AFB" w:rsidP="00451A1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</w:t>
            </w:r>
            <w:r w:rsidR="00E66AB5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25314290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CB112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421C2F9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B69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29BA" w14:textId="0E4BD5F4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±9.22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95DE" w14:textId="57A1A98B" w:rsidR="00691AFB" w:rsidRPr="00BA7E64" w:rsidRDefault="00691AFB" w:rsidP="00451A18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</w:t>
            </w:r>
            <w:r w:rsidR="00E66AB5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26143231" w14:textId="77777777" w:rsidTr="002E3DCF">
        <w:trPr>
          <w:trHeight w:val="368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34AC7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DE8A489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F98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AC9E" w14:textId="0E5B9E3A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±8.10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12AC" w14:textId="4E78D851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</w:t>
            </w:r>
            <w:r w:rsidR="00E66AB5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0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696ECAB7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6563E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CB77D9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CCA9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56F2" w14:textId="6BD1CD77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±7.50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CF3" w14:textId="4857839D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</w:t>
            </w:r>
            <w:r w:rsidR="00E66AB5">
              <w:rPr>
                <w:rFonts w:ascii="Arial" w:hAnsi="Arial" w:cs="Arial"/>
              </w:rPr>
              <w:t>.</w:t>
            </w:r>
            <w:r w:rsidR="00963712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7C172902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3B2A9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DC9D19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542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12F" w14:textId="6AC4497C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60.1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±7.05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D090" w14:textId="356E471E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677A22">
              <w:rPr>
                <w:rFonts w:ascii="Arial" w:hAnsi="Arial" w:cs="Arial"/>
              </w:rPr>
              <w:t>5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6838FCAD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D25F1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4F55DE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281B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6EB2" w14:textId="0744129C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±7.02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92B" w14:textId="049A6927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Pr="00D627E2">
              <w:rPr>
                <w:rFonts w:ascii="Arial" w:hAnsi="Arial" w:cs="Arial"/>
              </w:rPr>
              <w:t>=</w:t>
            </w:r>
            <w:r w:rsidRPr="00451A18">
              <w:rPr>
                <w:rFonts w:ascii="Arial" w:hAnsi="Arial" w:cs="Arial"/>
              </w:rPr>
              <w:t>2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0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61F9AB31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2AE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646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087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FF7E" w14:textId="598AA830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±7.05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44D7" w14:textId="60248CF3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Pr="00D627E2">
              <w:rPr>
                <w:rFonts w:ascii="Arial" w:hAnsi="Arial" w:cs="Arial"/>
              </w:rPr>
              <w:t>=</w:t>
            </w:r>
            <w:r w:rsidRPr="00451A18">
              <w:rPr>
                <w:rFonts w:ascii="Arial" w:hAnsi="Arial" w:cs="Arial"/>
              </w:rPr>
              <w:t>3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4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7E0F11F9" w14:textId="77777777" w:rsidTr="002E3DCF">
        <w:trPr>
          <w:trHeight w:val="350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974C1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B70F6EA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7BD50F0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4D6F089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4D6A073" w14:textId="77777777" w:rsidR="00691AFB" w:rsidRPr="00BA7E64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="00252946" w:rsidRPr="00252946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605B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F2B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FBCB" w14:textId="77777777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0.50</w:t>
            </w:r>
            <w:r w:rsidR="003F0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861F" w14:textId="363AB936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E66AB5">
              <w:rPr>
                <w:rFonts w:ascii="Arial" w:hAnsi="Arial" w:cs="Arial"/>
              </w:rPr>
              <w:t>98</w:t>
            </w:r>
          </w:p>
        </w:tc>
      </w:tr>
      <w:tr w:rsidR="00691AFB" w:rsidRPr="00BA7E64" w14:paraId="6B1DD7DE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17EEF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CDF6BDE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3B4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0B59" w14:textId="77777777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</w:t>
            </w:r>
            <w:r w:rsidR="003F0B5A"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±1.78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31F2" w14:textId="05E01C58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=0.89</w:t>
            </w:r>
          </w:p>
        </w:tc>
      </w:tr>
      <w:tr w:rsidR="00691AFB" w:rsidRPr="00BA7E64" w14:paraId="1AE19D1D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F605F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4511F1C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661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4FEE" w14:textId="37631826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13.7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±3.06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38E" w14:textId="01AC19A4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  <w:tr w:rsidR="00691AFB" w:rsidRPr="00BA7E64" w14:paraId="6818B3A4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522CC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924CDF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5F1D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A1F7" w14:textId="5168512D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23.3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±5.74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770A" w14:textId="4260487F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=0.63</w:t>
            </w:r>
          </w:p>
        </w:tc>
      </w:tr>
      <w:tr w:rsidR="00691AFB" w:rsidRPr="00BA7E64" w14:paraId="5F73F82F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081D5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C71876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FE50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DFC" w14:textId="29FF0603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24.7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E2E" w14:textId="35910B4E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2A2DA8D4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51C3B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218F8A0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C8E7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F0EF" w14:textId="379672B0" w:rsidR="00691AFB" w:rsidRPr="00BA7E64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25.5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±4.56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AEFB" w14:textId="6497F948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1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2671C52F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29818" w14:textId="77777777" w:rsidR="00691AFB" w:rsidRPr="00BA7E64" w:rsidRDefault="00691AFB" w:rsidP="00CD1A81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281AAB5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15E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DDEF" w14:textId="21BA9C5C" w:rsidR="00691AFB" w:rsidRPr="00BA7E64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±4.57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E8CD" w14:textId="72C3CC1B" w:rsidR="00691AFB" w:rsidRPr="00BA7E64" w:rsidRDefault="00691AFB" w:rsidP="005D32F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7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0852FEC8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66534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B856086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A60F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5BD2" w14:textId="0F0D47C5" w:rsidR="00691AFB" w:rsidRPr="00BA7E64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30.5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±4.37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8757" w14:textId="70DA093D" w:rsidR="00691AFB" w:rsidRPr="00BA7E64" w:rsidRDefault="00691AFB" w:rsidP="005D32F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4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691AFB" w:rsidRPr="00BA7E64" w14:paraId="2EF4D5F5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500F7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202FA6B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A9EB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8E6A" w14:textId="0B871BF3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30.7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3D85" w14:textId="77A15667" w:rsidR="00691AFB" w:rsidRPr="00BA7E64" w:rsidRDefault="00691AFB" w:rsidP="005D32FB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Pr="00D627E2">
              <w:rPr>
                <w:rFonts w:ascii="Arial" w:hAnsi="Arial" w:cs="Arial"/>
              </w:rPr>
              <w:t>=</w:t>
            </w:r>
            <w:r w:rsidR="002E3DCF">
              <w:rPr>
                <w:rFonts w:ascii="Arial" w:hAnsi="Arial" w:cs="Arial"/>
              </w:rPr>
              <w:t>1.1</w:t>
            </w:r>
            <w:r w:rsidR="002E3DCF" w:rsidRPr="00067AD6">
              <w:rPr>
                <w:rFonts w:ascii="Arial" w:hAnsi="Arial" w:cs="Arial"/>
                <w:sz w:val="18"/>
              </w:rPr>
              <w:t>X</w:t>
            </w:r>
            <w:r w:rsidR="002E3DCF">
              <w:rPr>
                <w:rFonts w:ascii="Arial" w:hAnsi="Arial" w:cs="Arial"/>
              </w:rPr>
              <w:t>10</w:t>
            </w:r>
            <w:r w:rsidR="002E3DCF"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691AFB" w:rsidRPr="00BA7E64" w14:paraId="277B9985" w14:textId="77777777" w:rsidTr="002E3DCF">
        <w:trPr>
          <w:trHeight w:val="350"/>
        </w:trPr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EC27" w14:textId="77777777" w:rsidR="00691AFB" w:rsidRPr="00BA7E64" w:rsidRDefault="00691AFB" w:rsidP="00CD1A81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46F8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77C8" w14:textId="77777777" w:rsidR="00691AFB" w:rsidRDefault="00691AFB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FC6A" w14:textId="5947E269" w:rsidR="00691AFB" w:rsidRDefault="00691AFB" w:rsidP="0082426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</w:t>
            </w:r>
            <w:r w:rsidR="008242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±4.60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304C" w14:textId="3BCD6354" w:rsidR="00691AFB" w:rsidRPr="00BA7E64" w:rsidRDefault="00691AFB" w:rsidP="005D32FB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Pr="00D627E2">
              <w:rPr>
                <w:rFonts w:ascii="Arial" w:hAnsi="Arial" w:cs="Arial"/>
              </w:rPr>
              <w:t>=1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1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6BD6666E" w14:textId="77777777" w:rsidR="007B68F2" w:rsidRDefault="007B68F2" w:rsidP="002D7321">
      <w:pPr>
        <w:suppressLineNumbers/>
        <w:spacing w:line="480" w:lineRule="auto"/>
        <w:rPr>
          <w:rFonts w:ascii="Arial" w:hAnsi="Arial" w:cs="Arial"/>
        </w:rPr>
      </w:pPr>
    </w:p>
    <w:p w14:paraId="1B24775C" w14:textId="5008194C" w:rsidR="009A2A3C" w:rsidRPr="00F006E5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7</w:t>
      </w:r>
      <w:r w:rsidRPr="00B500A4">
        <w:rPr>
          <w:rFonts w:ascii="Arial" w:hAnsi="Arial" w:cs="Arial"/>
          <w:b/>
          <w:bCs/>
        </w:rPr>
        <w:t>B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085" w:type="dxa"/>
        <w:tblLayout w:type="fixed"/>
        <w:tblLook w:val="04A0" w:firstRow="1" w:lastRow="0" w:firstColumn="1" w:lastColumn="0" w:noHBand="0" w:noVBand="1"/>
      </w:tblPr>
      <w:tblGrid>
        <w:gridCol w:w="2965"/>
        <w:gridCol w:w="630"/>
        <w:gridCol w:w="1890"/>
        <w:gridCol w:w="1800"/>
        <w:gridCol w:w="1800"/>
      </w:tblGrid>
      <w:tr w:rsidR="002A11CC" w:rsidRPr="00BA7E64" w14:paraId="101DC996" w14:textId="77777777" w:rsidTr="002A11CC">
        <w:trPr>
          <w:trHeight w:val="593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F64" w14:textId="77777777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74B" w14:textId="77777777" w:rsidR="002A11CC" w:rsidRPr="00C0683A" w:rsidRDefault="002A11CC" w:rsidP="002A11CC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EF86" w14:textId="77777777" w:rsidR="008728A4" w:rsidRDefault="002A11CC" w:rsidP="002A11CC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06A01B88" w14:textId="6831A432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75E" w14:textId="4AF99BA4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69EF1C5E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3F95" w14:textId="64D4C628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133ED28" w14:textId="77777777" w:rsidR="002A11CC" w:rsidRPr="009A0F47" w:rsidRDefault="002A11CC" w:rsidP="002A11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2A11CC" w:rsidRPr="00BA7E64" w14:paraId="612D3881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3FDB" w14:textId="1EA29239" w:rsidR="002A11CC" w:rsidRPr="00BA7E64" w:rsidRDefault="002A11CC" w:rsidP="00206D9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control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8F85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ECA" w14:textId="35C5CBA2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 ±0.31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DD52" w14:textId="77777777" w:rsidR="002A11CC" w:rsidRDefault="002A11CC" w:rsidP="00093FD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66A2" w14:textId="77777777" w:rsidR="002A11CC" w:rsidRDefault="002A11CC" w:rsidP="00093FD3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A11CC" w:rsidRPr="00BA7E64" w14:paraId="28BFC73B" w14:textId="77777777" w:rsidTr="002A11CC">
        <w:trPr>
          <w:trHeight w:val="53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9D09" w14:textId="77777777" w:rsidR="002A11CC" w:rsidRPr="00B23348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710E5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1286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77A0" w14:textId="0021D880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 ±0.33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98A" w14:textId="60237B8B" w:rsidR="002A11CC" w:rsidRDefault="002A11CC" w:rsidP="00093FD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679D" w14:textId="77777777" w:rsidR="002A11CC" w:rsidRPr="00BA7E64" w:rsidRDefault="002A11CC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A11CC" w:rsidRPr="00BA7E64" w14:paraId="188D678C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EA10" w14:textId="77777777" w:rsidR="002A11CC" w:rsidRPr="00B23348" w:rsidRDefault="002A11CC" w:rsidP="00206D9E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6939F6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939F6">
              <w:rPr>
                <w:rFonts w:ascii="Arial" w:hAnsi="Arial" w:cs="Arial"/>
                <w:i/>
                <w:iCs/>
              </w:rPr>
              <w:sym w:font="Symbol" w:char="F067"/>
            </w:r>
            <w:r w:rsidRPr="006939F6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5A87" w14:textId="77777777" w:rsidR="002A11CC" w:rsidRDefault="002A11CC" w:rsidP="00206D9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CA68" w14:textId="3BDDDCFA" w:rsidR="002A11CC" w:rsidRDefault="002A11CC" w:rsidP="00206D9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E66AB5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±0.27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B7B2" w14:textId="4C4774F0" w:rsidR="002A11CC" w:rsidRDefault="002A11CC" w:rsidP="00206D9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F2E" w14:textId="77777777" w:rsidR="002A11CC" w:rsidRPr="00BA7E64" w:rsidRDefault="002A11CC" w:rsidP="00206D9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2A11CC" w:rsidRPr="00BA7E64" w14:paraId="71A12B5E" w14:textId="77777777" w:rsidTr="002A11CC">
        <w:trPr>
          <w:trHeight w:val="53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258D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54D5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5B93" w14:textId="494AC8A2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E66AB5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±0.45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B54" w14:textId="5D6EDFF1" w:rsidR="002A11CC" w:rsidRDefault="002A11CC" w:rsidP="00093FD3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B90F" w14:textId="19BD752F" w:rsidR="002A11CC" w:rsidRPr="00BA7E64" w:rsidRDefault="00F80979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E66AB5">
              <w:rPr>
                <w:rFonts w:ascii="Arial" w:hAnsi="Arial" w:cs="Arial"/>
              </w:rPr>
              <w:t>80</w:t>
            </w:r>
          </w:p>
        </w:tc>
      </w:tr>
      <w:tr w:rsidR="002A11CC" w:rsidRPr="00BA7E64" w14:paraId="6CDC057E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BAD2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6812BF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trp</w:t>
            </w:r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E5ED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948F" w14:textId="54FFD42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 ±0.37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F52A" w14:textId="4BC66A7E" w:rsidR="002A11CC" w:rsidRPr="00BA7E64" w:rsidRDefault="002A11CC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1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FD1D" w14:textId="2C38CC65" w:rsidR="002A11CC" w:rsidRPr="00BA7E64" w:rsidRDefault="00F80979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</w:t>
            </w:r>
            <w:r w:rsidR="00E66AB5">
              <w:rPr>
                <w:rFonts w:ascii="Arial" w:hAnsi="Arial" w:cs="Arial"/>
              </w:rPr>
              <w:t>2</w:t>
            </w:r>
          </w:p>
        </w:tc>
      </w:tr>
      <w:tr w:rsidR="002A11CC" w:rsidRPr="00BA7E64" w14:paraId="06063643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A94F" w14:textId="77777777" w:rsidR="002A11CC" w:rsidRPr="006812BF" w:rsidRDefault="002A11CC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6812BF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812BF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6812BF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6812BF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6812BF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6812BF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2353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0902" w14:textId="757ACC2F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 ±0.22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741B" w14:textId="3531E59E" w:rsidR="002A11CC" w:rsidRPr="00BA7E64" w:rsidRDefault="002A11CC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0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1C9B" w14:textId="1A05FE88" w:rsidR="002A11CC" w:rsidRPr="00BA7E64" w:rsidRDefault="00F80979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=0.22</w:t>
            </w:r>
          </w:p>
        </w:tc>
      </w:tr>
      <w:tr w:rsidR="002A11CC" w:rsidRPr="00BA7E64" w14:paraId="7B991791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48C" w14:textId="77777777" w:rsidR="002A11CC" w:rsidRPr="006812BF" w:rsidRDefault="002A11CC" w:rsidP="00617A59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5F24" w14:textId="77777777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D194" w14:textId="02F8161F" w:rsidR="002A11CC" w:rsidRDefault="002A11CC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 ±0.31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EB03" w14:textId="0773371C" w:rsidR="002A11CC" w:rsidRPr="00BA7E64" w:rsidRDefault="002A11CC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E66AB5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E66AB5" w:rsidRPr="00067AD6">
              <w:rPr>
                <w:rFonts w:ascii="Arial" w:hAnsi="Arial" w:cs="Arial"/>
                <w:sz w:val="18"/>
              </w:rPr>
              <w:t>X</w:t>
            </w:r>
            <w:r w:rsidR="00E66AB5">
              <w:rPr>
                <w:rFonts w:ascii="Arial" w:hAnsi="Arial" w:cs="Arial"/>
              </w:rPr>
              <w:t>10</w:t>
            </w:r>
            <w:r w:rsidR="00E66AB5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C088" w14:textId="730277F4" w:rsidR="002A11CC" w:rsidRPr="00BA7E64" w:rsidRDefault="00F80979" w:rsidP="00093FD3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</w:tr>
      <w:tr w:rsidR="002A11CC" w:rsidRPr="00BA7E64" w14:paraId="514C960F" w14:textId="77777777" w:rsidTr="00147C6E">
        <w:trPr>
          <w:trHeight w:val="44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00C0" w14:textId="77777777" w:rsidR="002A11CC" w:rsidRPr="00353C91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8EF4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123E" w14:textId="02755E3C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 ±0.19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1B5" w14:textId="6A15DC86" w:rsidR="002A11CC" w:rsidRPr="00BA7E64" w:rsidRDefault="00F80979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C489" w14:textId="40C0AF98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E3DCF">
              <w:rPr>
                <w:rFonts w:ascii="Arial" w:hAnsi="Arial" w:cs="Arial"/>
              </w:rPr>
              <w:t>2.1</w:t>
            </w:r>
            <w:r w:rsidR="002E3DCF" w:rsidRPr="00067AD6">
              <w:rPr>
                <w:rFonts w:ascii="Arial" w:hAnsi="Arial" w:cs="Arial"/>
                <w:sz w:val="18"/>
              </w:rPr>
              <w:t>X</w:t>
            </w:r>
            <w:r w:rsidR="002E3DCF">
              <w:rPr>
                <w:rFonts w:ascii="Arial" w:hAnsi="Arial" w:cs="Arial"/>
              </w:rPr>
              <w:t>10</w:t>
            </w:r>
            <w:r w:rsidR="002E3DCF"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A11CC" w:rsidRPr="00BA7E64" w14:paraId="19D88D16" w14:textId="77777777" w:rsidTr="002A11CC">
        <w:trPr>
          <w:trHeight w:val="458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9292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</w:p>
          <w:p w14:paraId="7674ABB3" w14:textId="77777777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44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E8DD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A5A" w14:textId="6BACD566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 ±0.37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01B" w14:textId="63B9F916" w:rsidR="002A11CC" w:rsidRPr="00BA7E64" w:rsidRDefault="00F80979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73279">
              <w:rPr>
                <w:rFonts w:ascii="Arial" w:hAnsi="Arial" w:cs="Arial"/>
              </w:rPr>
              <w:t>0.13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2B99" w14:textId="3B1D400C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=0.42</w:t>
            </w:r>
          </w:p>
        </w:tc>
      </w:tr>
      <w:tr w:rsidR="002A11CC" w:rsidRPr="00BA7E64" w14:paraId="08F934BF" w14:textId="77777777" w:rsidTr="002A11CC">
        <w:trPr>
          <w:trHeight w:val="458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4C40" w14:textId="77777777" w:rsidR="002A11CC" w:rsidRPr="00353C91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-trp</w:t>
            </w:r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30DF0320" w14:textId="77777777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gramStart"/>
            <w:r w:rsidRPr="009C2386">
              <w:rPr>
                <w:rFonts w:ascii="Arial" w:hAnsi="Arial" w:cs="Arial"/>
                <w:iCs/>
              </w:rPr>
              <w:t>,</w:t>
            </w:r>
            <w:r w:rsidRPr="00353C91">
              <w:rPr>
                <w:rFonts w:ascii="Arial" w:hAnsi="Arial" w:cs="Arial"/>
                <w:i/>
                <w:iCs/>
              </w:rPr>
              <w:t>dilp</w:t>
            </w:r>
            <w:proofErr w:type="gramEnd"/>
            <w:r w:rsidRPr="00353C91"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353C91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AE3A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B79" w14:textId="6083A455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 ±0.23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CA15" w14:textId="3B8913B1" w:rsidR="002A11CC" w:rsidRPr="00BA7E64" w:rsidRDefault="00F80979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73279">
              <w:rPr>
                <w:rFonts w:ascii="Arial" w:hAnsi="Arial" w:cs="Arial"/>
              </w:rPr>
              <w:t>0.08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5B67" w14:textId="6C2EE06D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=0.87</w:t>
            </w:r>
          </w:p>
        </w:tc>
      </w:tr>
      <w:tr w:rsidR="002A11CC" w:rsidRPr="00BA7E64" w14:paraId="0E4D5143" w14:textId="77777777" w:rsidTr="00147C6E">
        <w:trPr>
          <w:trHeight w:val="512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2AF3" w14:textId="77777777" w:rsidR="002A11CC" w:rsidRPr="00BA7E64" w:rsidRDefault="002A11CC" w:rsidP="002A11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353C91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353C91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353C91">
              <w:rPr>
                <w:rFonts w:ascii="Arial" w:hAnsi="Arial" w:cs="Arial"/>
                <w:i/>
                <w:iCs/>
              </w:rPr>
              <w:sym w:font="Symbol" w:char="F067"/>
            </w:r>
            <w:r w:rsidRPr="00353C91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8284" w14:textId="77777777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04C8" w14:textId="35443403" w:rsidR="002A11CC" w:rsidRDefault="002A11CC" w:rsidP="002A11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 ±0.35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25D3" w14:textId="690265CF" w:rsidR="002A11CC" w:rsidRPr="00BA7E64" w:rsidRDefault="00F80979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273279">
              <w:rPr>
                <w:rFonts w:ascii="Arial" w:hAnsi="Arial" w:cs="Arial"/>
              </w:rPr>
              <w:t>0.7</w:t>
            </w:r>
            <w:r w:rsidR="00E66AB5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0031" w14:textId="5D64AE28" w:rsidR="002A11CC" w:rsidRPr="00BA7E64" w:rsidRDefault="002E3DCF" w:rsidP="002A11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47333BC0" w14:textId="77777777" w:rsidR="008D05D2" w:rsidRDefault="008D05D2" w:rsidP="002D7321">
      <w:pPr>
        <w:suppressLineNumbers/>
        <w:spacing w:line="480" w:lineRule="auto"/>
        <w:rPr>
          <w:rFonts w:ascii="Arial" w:hAnsi="Arial" w:cs="Arial"/>
        </w:rPr>
      </w:pPr>
    </w:p>
    <w:p w14:paraId="1388085F" w14:textId="61BF5931" w:rsidR="002D7321" w:rsidRPr="002B5630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7</w:t>
      </w:r>
      <w:r w:rsidRPr="00B500A4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625" w:type="dxa"/>
        <w:tblLook w:val="04A0" w:firstRow="1" w:lastRow="0" w:firstColumn="1" w:lastColumn="0" w:noHBand="0" w:noVBand="1"/>
      </w:tblPr>
      <w:tblGrid>
        <w:gridCol w:w="3811"/>
        <w:gridCol w:w="774"/>
        <w:gridCol w:w="1800"/>
        <w:gridCol w:w="1620"/>
        <w:gridCol w:w="1620"/>
      </w:tblGrid>
      <w:tr w:rsidR="00C60195" w:rsidRPr="00BA7E64" w14:paraId="6692420F" w14:textId="77777777" w:rsidTr="00C60195">
        <w:trPr>
          <w:trHeight w:val="60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F342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2782" w14:textId="77777777" w:rsidR="00C60195" w:rsidRPr="00C0683A" w:rsidRDefault="00C60195" w:rsidP="00C6019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09B7" w14:textId="77777777" w:rsidR="008728A4" w:rsidRDefault="00C60195" w:rsidP="00C6019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0BF27BB9" w14:textId="5A613D0D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2559" w14:textId="4850273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2582A991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D840" w14:textId="45FD4538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507C80C" w14:textId="77777777" w:rsidR="00C60195" w:rsidRPr="009A0F47" w:rsidRDefault="00C60195" w:rsidP="00C601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C60195" w:rsidRPr="00BA7E64" w14:paraId="4D9055FC" w14:textId="77777777" w:rsidTr="00C60195">
        <w:trPr>
          <w:trHeight w:val="4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2127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97A0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9BF" w14:textId="31953F15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 ±0.</w:t>
            </w:r>
            <w:r w:rsidR="004562F8">
              <w:rPr>
                <w:rFonts w:ascii="Arial" w:hAnsi="Arial" w:cs="Arial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61B5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371F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60195" w:rsidRPr="00BA7E64" w14:paraId="0C944A57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8774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DFD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EC5F" w14:textId="15521499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A2411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±0.</w:t>
            </w:r>
            <w:r w:rsidR="004562F8">
              <w:rPr>
                <w:rFonts w:ascii="Arial" w:hAnsi="Arial" w:cs="Arial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411" w14:textId="19264B45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4562F8">
              <w:rPr>
                <w:rFonts w:ascii="Arial" w:hAnsi="Arial" w:cs="Arial"/>
              </w:rPr>
              <w:t>1.6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4562F8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1E2D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C60195" w:rsidRPr="00BA7E64" w14:paraId="27B5CFEC" w14:textId="77777777" w:rsidTr="00C60195">
        <w:trPr>
          <w:trHeight w:val="458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A29B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EB6D10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D439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6639" w14:textId="1B171931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A2411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±0.</w:t>
            </w:r>
            <w:r w:rsidR="004562F8"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788B" w14:textId="6D22632A" w:rsidR="00C60195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</w:t>
            </w:r>
            <w:r w:rsidR="004562F8">
              <w:rPr>
                <w:rFonts w:ascii="Arial" w:hAnsi="Arial" w:cs="Arial"/>
              </w:rPr>
              <w:t>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4562F8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2C42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C60195" w:rsidRPr="00BA7E64" w14:paraId="0C50D51D" w14:textId="77777777" w:rsidTr="00C60195">
        <w:trPr>
          <w:trHeight w:val="458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5273" w14:textId="77777777" w:rsidR="00C60195" w:rsidRPr="00EA1B7B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C4B7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907F" w14:textId="602E30FC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 ±0.</w:t>
            </w:r>
            <w:r w:rsidR="004562F8"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4742" w14:textId="5B433EF0" w:rsidR="00C60195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4562F8">
              <w:rPr>
                <w:rFonts w:ascii="Arial" w:hAnsi="Arial" w:cs="Arial"/>
              </w:rPr>
              <w:t>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70C3" w14:textId="1F6B4E63" w:rsidR="00C60195" w:rsidRPr="00BA7E64" w:rsidRDefault="0001095E" w:rsidP="00C6019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</w:t>
            </w:r>
            <w:r w:rsidR="00941FF4">
              <w:rPr>
                <w:rFonts w:ascii="Arial" w:hAnsi="Arial" w:cs="Arial"/>
              </w:rPr>
              <w:t>8</w:t>
            </w:r>
          </w:p>
        </w:tc>
      </w:tr>
      <w:tr w:rsidR="00C60195" w:rsidRPr="00BA7E64" w14:paraId="103CF11C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7F12" w14:textId="77777777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9E98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0AE0" w14:textId="671A18A0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 ±0.</w:t>
            </w:r>
            <w:r w:rsidR="004562F8">
              <w:rPr>
                <w:rFonts w:ascii="Arial" w:hAnsi="Arial" w:cs="Arial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587" w14:textId="3DD2609E" w:rsidR="00C60195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4562F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4562F8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4327" w14:textId="5717ABFF" w:rsidR="00C60195" w:rsidRPr="00BA7E64" w:rsidRDefault="0001095E" w:rsidP="00C6019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</w:t>
            </w:r>
          </w:p>
        </w:tc>
      </w:tr>
      <w:tr w:rsidR="00C60195" w:rsidRPr="00BA7E64" w14:paraId="2E8F8210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CA8" w14:textId="77777777" w:rsidR="00C60195" w:rsidRPr="00EA1B7B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2652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07F5" w14:textId="4F74D506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A2411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±0.18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18B1" w14:textId="31E31E83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941FF4">
              <w:rPr>
                <w:rFonts w:ascii="Arial" w:hAnsi="Arial" w:cs="Arial"/>
              </w:rPr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4493" w14:textId="5B818418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</w:t>
            </w:r>
            <w:r w:rsidR="00941FF4">
              <w:rPr>
                <w:rFonts w:ascii="Arial" w:hAnsi="Arial" w:cs="Arial"/>
              </w:rPr>
              <w:t>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C60195" w:rsidRPr="00BA7E64" w14:paraId="3D90D3C2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5E4D" w14:textId="77777777" w:rsidR="00C60195" w:rsidRPr="00EA1B7B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EB6D10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C8C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61E8" w14:textId="501D22BE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1.5 ±0.18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B9DA" w14:textId="71164BB2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BF5B" w14:textId="5CB61119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-8</w:t>
            </w:r>
          </w:p>
        </w:tc>
      </w:tr>
      <w:tr w:rsidR="00C60195" w:rsidRPr="00BA7E64" w14:paraId="1F923CB5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A12D" w14:textId="77777777" w:rsidR="00C60195" w:rsidRPr="00EA1B7B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trp</w:t>
            </w:r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dilp2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242C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8A51" w14:textId="6784FD5C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A24116">
              <w:rPr>
                <w:rFonts w:ascii="Arial" w:hAnsi="Arial" w:cs="Arial"/>
              </w:rPr>
              <w:t>3</w:t>
            </w:r>
            <w:r w:rsidR="00C60195">
              <w:rPr>
                <w:rFonts w:ascii="Arial" w:hAnsi="Arial" w:cs="Arial"/>
              </w:rPr>
              <w:t xml:space="preserve"> ±0.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3990" w14:textId="7F62F022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3821" w14:textId="421C8F66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</w:t>
            </w:r>
            <w:r w:rsidR="00941FF4">
              <w:rPr>
                <w:rFonts w:ascii="Arial" w:hAnsi="Arial" w:cs="Arial"/>
              </w:rPr>
              <w:t>7</w:t>
            </w:r>
          </w:p>
        </w:tc>
      </w:tr>
      <w:tr w:rsidR="00C60195" w:rsidRPr="00BA7E64" w14:paraId="72A83E22" w14:textId="77777777" w:rsidTr="00C60195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A2D3" w14:textId="77777777" w:rsidR="00C60195" w:rsidRPr="00EB6D10" w:rsidRDefault="00C60195" w:rsidP="00C6019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;</w:t>
            </w:r>
            <w:r w:rsidRPr="00BA7E64">
              <w:rPr>
                <w:rFonts w:ascii="Arial" w:hAnsi="Arial" w:cs="Arial"/>
                <w:i/>
                <w:iCs/>
              </w:rPr>
              <w:t>Dh44</w:t>
            </w:r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65E5" w14:textId="77777777" w:rsidR="00C60195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FBF3" w14:textId="73F8A044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  <w:r w:rsidR="00C60195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0.29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797D" w14:textId="11A34DF4" w:rsidR="00C60195" w:rsidRPr="00BA7E64" w:rsidRDefault="004562F8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6C95" w14:textId="40F23806" w:rsidR="00C60195" w:rsidRPr="00BA7E64" w:rsidRDefault="00C60195" w:rsidP="00C60195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=0.94</w:t>
            </w:r>
          </w:p>
        </w:tc>
      </w:tr>
    </w:tbl>
    <w:p w14:paraId="3B648C6D" w14:textId="77777777" w:rsidR="00151086" w:rsidRDefault="00151086" w:rsidP="002D7321">
      <w:pPr>
        <w:suppressLineNumbers/>
        <w:spacing w:line="480" w:lineRule="auto"/>
        <w:rPr>
          <w:rFonts w:ascii="Arial" w:hAnsi="Arial" w:cs="Arial"/>
        </w:rPr>
      </w:pPr>
    </w:p>
    <w:p w14:paraId="1B6BF58F" w14:textId="04CD8BD0" w:rsidR="002D7321" w:rsidRPr="002B5630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7</w:t>
      </w:r>
      <w:r w:rsidRPr="00B500A4">
        <w:rPr>
          <w:rFonts w:ascii="Arial" w:hAnsi="Arial" w:cs="Arial"/>
          <w:b/>
          <w:bCs/>
        </w:rPr>
        <w:t>D</w:t>
      </w:r>
      <w:r w:rsidRPr="002B5630">
        <w:rPr>
          <w:rFonts w:ascii="Arial" w:hAnsi="Arial" w:cs="Arial"/>
        </w:rPr>
        <w:t xml:space="preserve"> </w:t>
      </w:r>
      <w:r w:rsidR="00CF598D"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535" w:type="dxa"/>
        <w:tblLook w:val="04A0" w:firstRow="1" w:lastRow="0" w:firstColumn="1" w:lastColumn="0" w:noHBand="0" w:noVBand="1"/>
      </w:tblPr>
      <w:tblGrid>
        <w:gridCol w:w="3811"/>
        <w:gridCol w:w="774"/>
        <w:gridCol w:w="1710"/>
        <w:gridCol w:w="1620"/>
        <w:gridCol w:w="1620"/>
      </w:tblGrid>
      <w:tr w:rsidR="00C97ACC" w:rsidRPr="00BA7E64" w14:paraId="169E58E6" w14:textId="77777777" w:rsidTr="004802D8">
        <w:trPr>
          <w:trHeight w:val="665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3F20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lastRenderedPageBreak/>
              <w:t>Genotypes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6FBE" w14:textId="77777777" w:rsidR="00C97ACC" w:rsidRPr="00C0683A" w:rsidRDefault="00C97ACC" w:rsidP="00C97ACC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7995" w14:textId="18E35B90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0D64" w14:textId="1699715F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  <w:i/>
                <w:iCs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3A447B03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914" w14:textId="179F071B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B73700B" w14:textId="77777777" w:rsidR="00C97ACC" w:rsidRPr="009A0F47" w:rsidRDefault="00C97ACC" w:rsidP="00C97A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(with </w:t>
            </w:r>
            <w:proofErr w:type="spellStart"/>
            <w:r w:rsidRPr="00C0683A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660040">
              <w:rPr>
                <w:rFonts w:ascii="Helvetica" w:hAnsi="Helvetica"/>
                <w:i/>
              </w:rPr>
              <w:sym w:font="Symbol" w:char="F067"/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C97ACC" w:rsidRPr="00BA7E64" w14:paraId="0B232BB2" w14:textId="77777777" w:rsidTr="00206D9E">
        <w:trPr>
          <w:trHeight w:val="458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2F9E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A5DA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3C9" w14:textId="499C946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±0.0</w:t>
            </w:r>
            <w:r w:rsidR="00206F83">
              <w:rPr>
                <w:rFonts w:ascii="Arial" w:hAnsi="Arial" w:cs="Arial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CCD2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7638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97ACC" w:rsidRPr="00BA7E64" w14:paraId="675958CE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0DF9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0025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5A7E" w14:textId="16F61DD2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 ±0.04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5F74" w14:textId="14A01E41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=7.9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AA27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C97ACC" w:rsidRPr="00BA7E64" w14:paraId="486E845F" w14:textId="77777777" w:rsidTr="00C97ACC">
        <w:trPr>
          <w:trHeight w:val="458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D157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EB6D10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F622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5609" w14:textId="619E4AD9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±0.02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6F63" w14:textId="5DB54EB2" w:rsidR="00C97ACC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F3D1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C97ACC" w:rsidRPr="00BA7E64" w14:paraId="46CED163" w14:textId="77777777" w:rsidTr="00C97ACC">
        <w:trPr>
          <w:trHeight w:val="458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CA2" w14:textId="77777777" w:rsidR="00C97ACC" w:rsidRPr="00EA1B7B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0CF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0CDC" w14:textId="176C763C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±0.0</w:t>
            </w:r>
            <w:r w:rsidR="00206F83"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0E8" w14:textId="0F98ED84" w:rsidR="00C97ACC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1E14" w14:textId="6662C6E2" w:rsidR="00C97ACC" w:rsidRPr="00BA7E64" w:rsidRDefault="00206F83" w:rsidP="00C97ACC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941FF4">
              <w:rPr>
                <w:rFonts w:ascii="Arial" w:hAnsi="Arial" w:cs="Arial"/>
              </w:rPr>
              <w:t>6</w:t>
            </w:r>
          </w:p>
        </w:tc>
      </w:tr>
      <w:tr w:rsidR="00C97ACC" w:rsidRPr="00BA7E64" w14:paraId="2E17C792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0EE" w14:textId="7777777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7565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809B" w14:textId="1C610348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±0.02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76C6" w14:textId="78DC952D" w:rsidR="00C97ACC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7A2B" w14:textId="1B521005" w:rsidR="00C97ACC" w:rsidRDefault="00206F83" w:rsidP="00C97ACC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941FF4">
              <w:rPr>
                <w:rFonts w:ascii="Arial" w:hAnsi="Arial" w:cs="Arial"/>
              </w:rPr>
              <w:t>7</w:t>
            </w:r>
          </w:p>
        </w:tc>
      </w:tr>
      <w:tr w:rsidR="00C97ACC" w:rsidRPr="00BA7E64" w14:paraId="2E53627B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00EE" w14:textId="77777777" w:rsidR="00C97ACC" w:rsidRPr="00EA1B7B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A2F2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FAC0" w14:textId="50C7911C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 ±0.05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739D" w14:textId="476C7026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1C09" w14:textId="5E6F863E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-8</w:t>
            </w:r>
          </w:p>
        </w:tc>
      </w:tr>
      <w:tr w:rsidR="00C97ACC" w:rsidRPr="00BA7E64" w14:paraId="4B6FD8EE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E106" w14:textId="77777777" w:rsidR="00C97ACC" w:rsidRPr="00EA1B7B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;</w:t>
            </w:r>
            <w:r w:rsidRPr="00EB6D10">
              <w:rPr>
                <w:rFonts w:ascii="Arial" w:hAnsi="Arial" w:cs="Arial"/>
                <w:i/>
                <w:iCs/>
              </w:rPr>
              <w:t>g</w:t>
            </w:r>
            <w:proofErr w:type="gramEnd"/>
            <w:r w:rsidRPr="009C2386">
              <w:rPr>
                <w:rFonts w:ascii="Arial" w:hAnsi="Arial" w:cs="Arial"/>
                <w:iCs/>
              </w:rPr>
              <w:t>(</w:t>
            </w: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82F1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1046" w14:textId="1316C29B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 ±0.03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142A" w14:textId="261733C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54B7" w14:textId="45EC6888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C97ACC" w:rsidRPr="00BA7E64" w14:paraId="24554E30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465" w14:textId="77777777" w:rsidR="00C97ACC" w:rsidRPr="00EA1B7B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EB6D10">
              <w:rPr>
                <w:rFonts w:ascii="Arial" w:hAnsi="Arial" w:cs="Arial"/>
                <w:i/>
                <w:iCs/>
              </w:rPr>
              <w:t>-trp</w:t>
            </w:r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spellStart"/>
            <w:r w:rsidRPr="00EB6D10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EB6D10">
              <w:rPr>
                <w:rFonts w:ascii="Arial" w:hAnsi="Arial" w:cs="Arial"/>
                <w:i/>
                <w:iCs/>
              </w:rPr>
              <w:sym w:font="Symbol" w:char="F067"/>
            </w:r>
            <w:r w:rsidRPr="00EB6D10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 w:rsidRPr="00EB6D10">
              <w:rPr>
                <w:rFonts w:ascii="Arial" w:hAnsi="Arial" w:cs="Arial"/>
                <w:i/>
                <w:iCs/>
              </w:rPr>
              <w:t>dilp2</w:t>
            </w:r>
            <w:r w:rsidRPr="009C2386">
              <w:rPr>
                <w:rFonts w:ascii="Arial" w:hAnsi="Arial" w:cs="Arial"/>
                <w:iCs/>
              </w:rPr>
              <w:t>-</w:t>
            </w:r>
            <w:r w:rsidRPr="00EB6D10"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59AE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2A86" w14:textId="3DCA4AB0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±0.02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2700" w14:textId="632A2831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=6.7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2069" w14:textId="6354C3E7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=0.72</w:t>
            </w:r>
          </w:p>
        </w:tc>
      </w:tr>
      <w:tr w:rsidR="00C97ACC" w:rsidRPr="00BA7E64" w14:paraId="1B1C7FBF" w14:textId="77777777" w:rsidTr="00C97ACC">
        <w:trPr>
          <w:trHeight w:val="440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4C72" w14:textId="77777777" w:rsidR="00C97ACC" w:rsidRPr="00EB6D10" w:rsidRDefault="00C97ACC" w:rsidP="00C97ACC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;</w:t>
            </w:r>
            <w:r w:rsidRPr="00BA7E64">
              <w:rPr>
                <w:rFonts w:ascii="Arial" w:hAnsi="Arial" w:cs="Arial"/>
                <w:i/>
                <w:iCs/>
              </w:rPr>
              <w:t>Dh44</w:t>
            </w:r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66C" w14:textId="77777777" w:rsidR="00C97ACC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5B05" w14:textId="741F4F7E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41FF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±0.01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19E" w14:textId="7674BCF1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6A16" w14:textId="77815884" w:rsidR="00C97ACC" w:rsidRPr="00BA7E64" w:rsidRDefault="00C97ACC" w:rsidP="00C97ACC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=0.25</w:t>
            </w:r>
          </w:p>
        </w:tc>
      </w:tr>
    </w:tbl>
    <w:p w14:paraId="2F5D8D3E" w14:textId="77777777" w:rsidR="00E06F88" w:rsidRDefault="00E06F88" w:rsidP="0084191A">
      <w:pPr>
        <w:suppressLineNumbers/>
        <w:spacing w:line="480" w:lineRule="auto"/>
        <w:rPr>
          <w:rFonts w:ascii="Arial" w:hAnsi="Arial" w:cs="Arial"/>
        </w:rPr>
      </w:pPr>
    </w:p>
    <w:p w14:paraId="0BBC533D" w14:textId="4396EBF1" w:rsidR="005934E2" w:rsidRPr="002D7321" w:rsidRDefault="005934E2" w:rsidP="005934E2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>
        <w:rPr>
          <w:rFonts w:ascii="Arial" w:hAnsi="Arial" w:cs="Arial"/>
          <w:b/>
          <w:bCs/>
        </w:rPr>
        <w:t>A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455" w:type="dxa"/>
        <w:tblLook w:val="04A0" w:firstRow="1" w:lastRow="0" w:firstColumn="1" w:lastColumn="0" w:noHBand="0" w:noVBand="1"/>
      </w:tblPr>
      <w:tblGrid>
        <w:gridCol w:w="1378"/>
        <w:gridCol w:w="635"/>
        <w:gridCol w:w="1355"/>
        <w:gridCol w:w="1487"/>
        <w:gridCol w:w="630"/>
        <w:gridCol w:w="1440"/>
        <w:gridCol w:w="1530"/>
      </w:tblGrid>
      <w:tr w:rsidR="005934E2" w:rsidRPr="00BA7E64" w14:paraId="39A877BC" w14:textId="77777777" w:rsidTr="00A6453F">
        <w:trPr>
          <w:trHeight w:val="602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202AE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BDE7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50 mM D-glucose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27F3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200</w:t>
            </w:r>
            <w:r w:rsidRPr="0030590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L</w:t>
            </w:r>
            <w:r w:rsidRPr="00305900">
              <w:rPr>
                <w:rFonts w:ascii="Arial" w:hAnsi="Arial" w:cs="Arial"/>
              </w:rPr>
              <w:t>-glucose</w:t>
            </w:r>
          </w:p>
        </w:tc>
      </w:tr>
      <w:tr w:rsidR="005934E2" w:rsidRPr="00BA7E64" w14:paraId="6A9A8C4C" w14:textId="77777777" w:rsidTr="00A6453F">
        <w:trPr>
          <w:trHeight w:val="602"/>
        </w:trPr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4B3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82DA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E8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7B3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A3BC9E4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DD5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8B3A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086B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06439AE9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934E2" w:rsidRPr="00BA7E64" w14:paraId="67942066" w14:textId="77777777" w:rsidTr="00A6453F">
        <w:trPr>
          <w:trHeight w:val="44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2D87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7FCA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49DD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14.4 ±1.32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8931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D179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366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21.8 ±2.60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4F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34E2" w:rsidRPr="00BA7E64" w14:paraId="5B1EDA1D" w14:textId="77777777" w:rsidTr="00A6453F">
        <w:trPr>
          <w:trHeight w:val="512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5E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7B1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F4D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 ±1.45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7A30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356A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34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 ±1.60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26CA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=0.93</w:t>
            </w:r>
          </w:p>
        </w:tc>
      </w:tr>
      <w:tr w:rsidR="005934E2" w:rsidRPr="00BA7E64" w14:paraId="768EFE31" w14:textId="77777777" w:rsidTr="00A6453F">
        <w:trPr>
          <w:trHeight w:val="458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765B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305900">
              <w:rPr>
                <w:rFonts w:ascii="Arial" w:hAnsi="Arial" w:cs="Arial"/>
                <w:i/>
                <w:iCs/>
              </w:rPr>
              <w:t>Gr64</w:t>
            </w:r>
            <w:r w:rsidRPr="00305900">
              <w:rPr>
                <w:rFonts w:ascii="Arial" w:hAnsi="Arial" w:cs="Arial"/>
                <w:i/>
                <w:iCs/>
                <w:vertAlign w:val="superscript"/>
              </w:rPr>
              <w:t>ab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981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8202" w14:textId="77777777" w:rsidR="005934E2" w:rsidRPr="00BA7E64" w:rsidRDefault="005934E2" w:rsidP="00A6453F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1.2 ±0.60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236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=2.9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98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8551" w14:textId="77777777" w:rsidR="005934E2" w:rsidRPr="00BA7E64" w:rsidRDefault="005934E2" w:rsidP="00A6453F">
            <w:pPr>
              <w:suppressLineNumber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1.4 ±0.94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4AE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-8</w:t>
            </w:r>
          </w:p>
        </w:tc>
      </w:tr>
    </w:tbl>
    <w:p w14:paraId="66BA972F" w14:textId="77777777" w:rsidR="005934E2" w:rsidRDefault="005934E2" w:rsidP="005934E2">
      <w:pPr>
        <w:suppressLineNumbers/>
        <w:spacing w:line="480" w:lineRule="auto"/>
        <w:rPr>
          <w:rFonts w:ascii="Arial" w:hAnsi="Arial" w:cs="Arial"/>
        </w:rPr>
      </w:pPr>
    </w:p>
    <w:p w14:paraId="1F46C9CE" w14:textId="107F03AB" w:rsidR="005934E2" w:rsidRPr="002D7321" w:rsidRDefault="005934E2" w:rsidP="005934E2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>
        <w:rPr>
          <w:rFonts w:ascii="Arial" w:hAnsi="Arial" w:cs="Arial"/>
          <w:b/>
          <w:bCs/>
        </w:rPr>
        <w:t>C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455" w:type="dxa"/>
        <w:tblLook w:val="04A0" w:firstRow="1" w:lastRow="0" w:firstColumn="1" w:lastColumn="0" w:noHBand="0" w:noVBand="1"/>
      </w:tblPr>
      <w:tblGrid>
        <w:gridCol w:w="1377"/>
        <w:gridCol w:w="647"/>
        <w:gridCol w:w="1391"/>
        <w:gridCol w:w="1440"/>
        <w:gridCol w:w="720"/>
        <w:gridCol w:w="1350"/>
        <w:gridCol w:w="1530"/>
      </w:tblGrid>
      <w:tr w:rsidR="005934E2" w:rsidRPr="00BA7E64" w14:paraId="6D800F50" w14:textId="77777777" w:rsidTr="00A6453F">
        <w:trPr>
          <w:trHeight w:val="602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8B49B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972B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50 mM D-glucose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604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200</w:t>
            </w:r>
            <w:r w:rsidRPr="0030590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L</w:t>
            </w:r>
            <w:r w:rsidRPr="00305900">
              <w:rPr>
                <w:rFonts w:ascii="Arial" w:hAnsi="Arial" w:cs="Arial"/>
              </w:rPr>
              <w:t>-glucose</w:t>
            </w:r>
          </w:p>
        </w:tc>
      </w:tr>
      <w:tr w:rsidR="005934E2" w:rsidRPr="00BA7E64" w14:paraId="5B54424C" w14:textId="77777777" w:rsidTr="00A6453F">
        <w:trPr>
          <w:trHeight w:val="602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622D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4AC3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02B0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0B3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39E1790C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88EB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64C1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19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235DAA20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934E2" w:rsidRPr="00BA7E64" w14:paraId="42CE028B" w14:textId="77777777" w:rsidTr="00A6453F">
        <w:trPr>
          <w:trHeight w:val="4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520C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7A8A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D45B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68.9 ±6.21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60D5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809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8641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68.3 ±1.70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594F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34E2" w:rsidRPr="00BA7E64" w14:paraId="69C8C272" w14:textId="77777777" w:rsidTr="00A6453F">
        <w:trPr>
          <w:trHeight w:val="512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55FA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C9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9F43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68.3 ±1.70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938C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4343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66A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73.3 ±4.71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5A7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=0.49</w:t>
            </w:r>
          </w:p>
        </w:tc>
      </w:tr>
    </w:tbl>
    <w:p w14:paraId="55D872FE" w14:textId="77777777" w:rsidR="005934E2" w:rsidRDefault="005934E2" w:rsidP="005934E2">
      <w:pPr>
        <w:suppressLineNumbers/>
        <w:spacing w:line="480" w:lineRule="auto"/>
        <w:rPr>
          <w:rFonts w:ascii="Arial" w:hAnsi="Arial" w:cs="Arial"/>
        </w:rPr>
      </w:pPr>
    </w:p>
    <w:p w14:paraId="6BC06378" w14:textId="2209B673" w:rsidR="005934E2" w:rsidRPr="002D7321" w:rsidRDefault="005934E2" w:rsidP="005934E2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>
        <w:rPr>
          <w:rFonts w:ascii="Arial" w:hAnsi="Arial" w:cs="Arial"/>
          <w:b/>
          <w:bCs/>
        </w:rPr>
        <w:t>D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455" w:type="dxa"/>
        <w:tblLook w:val="04A0" w:firstRow="1" w:lastRow="0" w:firstColumn="1" w:lastColumn="0" w:noHBand="0" w:noVBand="1"/>
      </w:tblPr>
      <w:tblGrid>
        <w:gridCol w:w="1377"/>
        <w:gridCol w:w="688"/>
        <w:gridCol w:w="1350"/>
        <w:gridCol w:w="1440"/>
        <w:gridCol w:w="720"/>
        <w:gridCol w:w="1350"/>
        <w:gridCol w:w="1530"/>
      </w:tblGrid>
      <w:tr w:rsidR="005934E2" w:rsidRPr="00BA7E64" w14:paraId="016385EA" w14:textId="77777777" w:rsidTr="00A6453F">
        <w:trPr>
          <w:trHeight w:val="602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4F3B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lastRenderedPageBreak/>
              <w:t>Genotypes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CC4F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50 mM D-glucose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19C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200</w:t>
            </w:r>
            <w:r w:rsidRPr="0030590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L</w:t>
            </w:r>
            <w:r w:rsidRPr="00305900">
              <w:rPr>
                <w:rFonts w:ascii="Arial" w:hAnsi="Arial" w:cs="Arial"/>
              </w:rPr>
              <w:t>-glucose</w:t>
            </w:r>
          </w:p>
        </w:tc>
      </w:tr>
      <w:tr w:rsidR="005934E2" w:rsidRPr="00BA7E64" w14:paraId="2E1917BD" w14:textId="77777777" w:rsidTr="00A6453F">
        <w:trPr>
          <w:trHeight w:val="602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03E0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861C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CE65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B396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0F1F527E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6CD0" w14:textId="77777777" w:rsidR="005934E2" w:rsidRPr="00305900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305900">
              <w:rPr>
                <w:rFonts w:ascii="Arial" w:hAnsi="Arial" w:cs="Arial"/>
              </w:rPr>
              <w:t>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3483" w14:textId="77777777" w:rsidR="005934E2" w:rsidRPr="00B500A4" w:rsidRDefault="005934E2" w:rsidP="00A6453F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455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5A9CC8E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934E2" w:rsidRPr="00BA7E64" w14:paraId="6F747D3F" w14:textId="77777777" w:rsidTr="00A6453F">
        <w:trPr>
          <w:trHeight w:val="4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7153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3173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00BD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75.0 ±2.90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529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8D9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7418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85.0 ±2.90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71B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934E2" w:rsidRPr="00BA7E64" w14:paraId="00F786C2" w14:textId="77777777" w:rsidTr="00A6453F">
        <w:trPr>
          <w:trHeight w:val="512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3F1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C0B6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8C4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71.7 ±1.44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2F51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06C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2956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79.1 ±4.39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BABC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=0.87</w:t>
            </w:r>
          </w:p>
        </w:tc>
      </w:tr>
    </w:tbl>
    <w:p w14:paraId="32F96664" w14:textId="77777777" w:rsidR="005934E2" w:rsidRDefault="005934E2" w:rsidP="005934E2">
      <w:pPr>
        <w:suppressLineNumbers/>
        <w:spacing w:line="480" w:lineRule="auto"/>
        <w:rPr>
          <w:rFonts w:ascii="Arial" w:hAnsi="Arial" w:cs="Arial"/>
        </w:rPr>
      </w:pPr>
    </w:p>
    <w:p w14:paraId="24D9E0B9" w14:textId="17EC6B94" w:rsidR="005934E2" w:rsidRDefault="005934E2" w:rsidP="005934E2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>
        <w:rPr>
          <w:rFonts w:ascii="Arial" w:hAnsi="Arial" w:cs="Arial"/>
          <w:b/>
          <w:bCs/>
        </w:rPr>
        <w:t>E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962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440"/>
        <w:gridCol w:w="540"/>
        <w:gridCol w:w="1440"/>
        <w:gridCol w:w="1404"/>
        <w:gridCol w:w="1418"/>
        <w:gridCol w:w="1408"/>
      </w:tblGrid>
      <w:tr w:rsidR="005934E2" w:rsidRPr="00BA7E64" w14:paraId="74D4B1D8" w14:textId="77777777" w:rsidTr="00A6453F">
        <w:trPr>
          <w:trHeight w:val="512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EE8BE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683A6D0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5D5D" w14:textId="77777777" w:rsidR="005934E2" w:rsidRPr="00C0683A" w:rsidRDefault="005934E2" w:rsidP="00A6453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D-glucose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B6E5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L-glucose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21734" w14:textId="77777777" w:rsidR="005934E2" w:rsidRDefault="005934E2" w:rsidP="00A6453F">
            <w:pPr>
              <w:suppressLineNumbers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2A10FF95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vs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9BADD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values (with 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291EC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values (with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 </w:t>
            </w:r>
          </w:p>
        </w:tc>
      </w:tr>
      <w:tr w:rsidR="005934E2" w:rsidRPr="00BA7E64" w14:paraId="58443FF7" w14:textId="77777777" w:rsidTr="00A6453F">
        <w:trPr>
          <w:trHeight w:val="512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4A2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EEE" w14:textId="77777777" w:rsidR="005934E2" w:rsidRPr="00C0683A" w:rsidRDefault="005934E2" w:rsidP="00A6453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FD2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9FF5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24DE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  <w:p w14:paraId="78361F3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9C5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BAE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0F13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934E2" w:rsidRPr="00BA7E64" w14:paraId="185606A5" w14:textId="77777777" w:rsidTr="00A6453F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CE81" w14:textId="77777777" w:rsidR="005934E2" w:rsidRPr="00BA7E64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1AA9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792C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 ±0.14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542B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BE88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 ±0.22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10C4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133C" w14:textId="012446E2" w:rsidR="005934E2" w:rsidRPr="0022024B" w:rsidRDefault="0022024B" w:rsidP="00A6453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AB15" w14:textId="636357F4" w:rsidR="005934E2" w:rsidRPr="0022024B" w:rsidRDefault="0022024B" w:rsidP="00A6453F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5934E2" w:rsidRPr="00BA7E64" w14:paraId="08627618" w14:textId="77777777" w:rsidTr="00A6453F">
        <w:trPr>
          <w:trHeight w:val="36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9C64" w14:textId="77777777" w:rsidR="005934E2" w:rsidRPr="00B23348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87DD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F377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 ±0.20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F54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DD9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 ±0.18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D0DA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E7B4" w14:textId="77777777" w:rsidR="005934E2" w:rsidRPr="00125625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BA2F" w14:textId="77777777" w:rsidR="005934E2" w:rsidRDefault="005934E2" w:rsidP="00A6453F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=0.12</w:t>
            </w:r>
          </w:p>
        </w:tc>
      </w:tr>
    </w:tbl>
    <w:p w14:paraId="2834C6D3" w14:textId="77777777" w:rsidR="005934E2" w:rsidRDefault="005934E2" w:rsidP="0084191A">
      <w:pPr>
        <w:suppressLineNumbers/>
        <w:spacing w:line="480" w:lineRule="auto"/>
        <w:rPr>
          <w:rFonts w:ascii="Arial" w:hAnsi="Arial" w:cs="Arial"/>
        </w:rPr>
      </w:pPr>
    </w:p>
    <w:p w14:paraId="3300489C" w14:textId="1E821450" w:rsidR="0084191A" w:rsidRPr="002D7321" w:rsidRDefault="002D7321" w:rsidP="0084191A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 w:rsidR="005934E2">
        <w:rPr>
          <w:rFonts w:ascii="Arial" w:hAnsi="Arial" w:cs="Arial"/>
          <w:b/>
          <w:bCs/>
        </w:rPr>
        <w:t>F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555" w:type="dxa"/>
        <w:tblLook w:val="04A0" w:firstRow="1" w:lastRow="0" w:firstColumn="1" w:lastColumn="0" w:noHBand="0" w:noVBand="1"/>
      </w:tblPr>
      <w:tblGrid>
        <w:gridCol w:w="3324"/>
        <w:gridCol w:w="811"/>
        <w:gridCol w:w="1710"/>
        <w:gridCol w:w="1710"/>
      </w:tblGrid>
      <w:tr w:rsidR="00515502" w:rsidRPr="00BA7E64" w14:paraId="6294CB8B" w14:textId="77777777" w:rsidTr="005D32FB">
        <w:trPr>
          <w:trHeight w:val="602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4E48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F02E" w14:textId="77777777" w:rsidR="00515502" w:rsidRPr="00C0683A" w:rsidRDefault="005D32FB" w:rsidP="004C5E62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EE40" w14:textId="2BDC8696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E969" w14:textId="69999916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4D24B05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15502" w:rsidRPr="00BA7E64" w14:paraId="27B463E8" w14:textId="77777777" w:rsidTr="00206D9E">
        <w:trPr>
          <w:trHeight w:val="413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4DEA" w14:textId="55C76E98" w:rsidR="00515502" w:rsidRPr="00206D9E" w:rsidRDefault="00515502" w:rsidP="00206D9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84191A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84191A">
              <w:rPr>
                <w:rFonts w:ascii="Arial" w:hAnsi="Arial" w:cs="Arial"/>
                <w:i/>
              </w:rPr>
              <w:t>Kir2.1</w:t>
            </w:r>
            <w:r w:rsidRPr="009C2386">
              <w:rPr>
                <w:rFonts w:ascii="Arial" w:hAnsi="Arial" w:cs="Arial"/>
              </w:rPr>
              <w:t>/+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E366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99C9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-0.49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6805" w14:textId="1704A351" w:rsidR="00515502" w:rsidRPr="00BA7E64" w:rsidRDefault="003C38DF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247F964A" w14:textId="77777777" w:rsidTr="00206D9E">
        <w:trPr>
          <w:trHeight w:val="44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AA80" w14:textId="287BAC22" w:rsidR="00515502" w:rsidRPr="00BA7E64" w:rsidRDefault="00515502" w:rsidP="00206D9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C9F7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DDED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-0.53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94BB" w14:textId="7039877C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B500A4">
              <w:rPr>
                <w:rFonts w:ascii="Arial" w:hAnsi="Arial" w:cs="Arial"/>
                <w:iCs/>
              </w:rPr>
              <w:t>=</w:t>
            </w:r>
            <w:r w:rsidRPr="00385548">
              <w:rPr>
                <w:rFonts w:ascii="Arial" w:hAnsi="Arial" w:cs="Arial"/>
              </w:rPr>
              <w:t>0.98</w:t>
            </w:r>
          </w:p>
        </w:tc>
      </w:tr>
      <w:tr w:rsidR="00515502" w:rsidRPr="00BA7E64" w14:paraId="1278F027" w14:textId="77777777" w:rsidTr="005D32FB">
        <w:trPr>
          <w:trHeight w:val="512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4BE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Kir2.1</w:t>
            </w:r>
            <w:r w:rsidRPr="009C2386">
              <w:rPr>
                <w:rFonts w:ascii="Arial" w:hAnsi="Arial" w:cs="Arial"/>
                <w:iCs/>
              </w:rPr>
              <w:t>/</w:t>
            </w:r>
            <w:proofErr w:type="gramStart"/>
            <w:r w:rsidRPr="009C2386">
              <w:rPr>
                <w:rFonts w:ascii="Arial" w:hAnsi="Arial" w:cs="Arial"/>
                <w:iCs/>
              </w:rPr>
              <w:t>+</w:t>
            </w:r>
            <w:r w:rsidRPr="0084191A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  <w:iCs/>
              </w:rPr>
              <w:t>Dh</w:t>
            </w:r>
            <w:proofErr w:type="gramEnd"/>
            <w:r>
              <w:rPr>
                <w:rFonts w:ascii="Arial" w:hAnsi="Arial" w:cs="Arial"/>
                <w:i/>
                <w:iCs/>
              </w:rPr>
              <w:t>44-GAL4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DD04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B9F8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-0.06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3EEE" w14:textId="6A0FA3D8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=8.5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515502" w:rsidRPr="00BA7E64" w14:paraId="3CBAA3DC" w14:textId="77777777" w:rsidTr="00206D9E">
        <w:trPr>
          <w:trHeight w:val="458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07E" w14:textId="160656DB" w:rsidR="00515502" w:rsidRPr="00BA7E64" w:rsidRDefault="00515502" w:rsidP="00206D9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Dilp2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4056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16C9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-0.51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D3F1" w14:textId="750D82C9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B500A4">
              <w:rPr>
                <w:rFonts w:ascii="Arial" w:hAnsi="Arial" w:cs="Arial"/>
                <w:iCs/>
              </w:rPr>
              <w:t>=</w:t>
            </w:r>
            <w:r w:rsidRPr="00385548">
              <w:rPr>
                <w:rFonts w:ascii="Arial" w:hAnsi="Arial" w:cs="Arial"/>
              </w:rPr>
              <w:t>0.88</w:t>
            </w:r>
          </w:p>
        </w:tc>
      </w:tr>
      <w:tr w:rsidR="00515502" w:rsidRPr="00BA7E64" w14:paraId="53931BC1" w14:textId="77777777" w:rsidTr="005D32FB">
        <w:trPr>
          <w:trHeight w:val="53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0A8F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UAS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Kir2.</w:t>
            </w:r>
            <w:proofErr w:type="gramStart"/>
            <w:r>
              <w:rPr>
                <w:rFonts w:ascii="Arial" w:hAnsi="Arial" w:cs="Arial"/>
                <w:i/>
                <w:iCs/>
              </w:rPr>
              <w:t>1</w:t>
            </w:r>
            <w:r w:rsidRPr="009C2386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i/>
                <w:iCs/>
              </w:rPr>
              <w:t>dilp</w:t>
            </w:r>
            <w:proofErr w:type="gramEnd"/>
            <w:r>
              <w:rPr>
                <w:rFonts w:ascii="Arial" w:hAnsi="Arial" w:cs="Arial"/>
                <w:i/>
                <w:iCs/>
              </w:rPr>
              <w:t>2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EF68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25A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-0.42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4447" w14:textId="225F59C0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B500A4">
              <w:rPr>
                <w:rFonts w:ascii="Arial" w:hAnsi="Arial" w:cs="Arial"/>
                <w:iCs/>
              </w:rPr>
              <w:t>=</w:t>
            </w:r>
            <w:r w:rsidRPr="00385548">
              <w:rPr>
                <w:rFonts w:ascii="Arial" w:hAnsi="Arial" w:cs="Arial"/>
              </w:rPr>
              <w:t>0.17</w:t>
            </w:r>
          </w:p>
        </w:tc>
      </w:tr>
    </w:tbl>
    <w:p w14:paraId="09985700" w14:textId="77777777" w:rsidR="002D7321" w:rsidRDefault="002D7321" w:rsidP="002D7321">
      <w:pPr>
        <w:suppressLineNumbers/>
        <w:spacing w:line="480" w:lineRule="auto"/>
        <w:rPr>
          <w:rFonts w:ascii="Arial" w:hAnsi="Arial" w:cs="Arial"/>
        </w:rPr>
      </w:pPr>
    </w:p>
    <w:p w14:paraId="344E488F" w14:textId="7F521042" w:rsidR="002D7321" w:rsidRPr="002D7321" w:rsidRDefault="002D7321" w:rsidP="002D7321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>Figure 1-figure supplement 1</w:t>
      </w:r>
      <w:r w:rsidR="005934E2">
        <w:rPr>
          <w:rFonts w:ascii="Arial" w:hAnsi="Arial" w:cs="Arial"/>
          <w:b/>
          <w:bCs/>
        </w:rPr>
        <w:t>G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285" w:type="dxa"/>
        <w:tblLook w:val="04A0" w:firstRow="1" w:lastRow="0" w:firstColumn="1" w:lastColumn="0" w:noHBand="0" w:noVBand="1"/>
      </w:tblPr>
      <w:tblGrid>
        <w:gridCol w:w="3294"/>
        <w:gridCol w:w="751"/>
        <w:gridCol w:w="1710"/>
        <w:gridCol w:w="1530"/>
      </w:tblGrid>
      <w:tr w:rsidR="00515502" w:rsidRPr="00BA7E64" w14:paraId="693685F5" w14:textId="77777777" w:rsidTr="004802D8">
        <w:trPr>
          <w:trHeight w:val="602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5A36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8F4E" w14:textId="77777777" w:rsidR="00515502" w:rsidRDefault="005D32FB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53F6" w14:textId="6ABD139D" w:rsidR="00515502" w:rsidRPr="00BA7E64" w:rsidRDefault="005D32FB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026" w14:textId="43C72423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44D98E57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515502" w:rsidRPr="00BA7E64" w14:paraId="7E2EA0C9" w14:textId="77777777" w:rsidTr="00206D9E">
        <w:trPr>
          <w:trHeight w:val="44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E67C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251F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FCB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177" w14:textId="27FA14F2" w:rsidR="00515502" w:rsidRPr="00BA7E64" w:rsidRDefault="003C38DF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3D270FA" w14:textId="77777777" w:rsidTr="005D32FB">
        <w:trPr>
          <w:trHeight w:val="512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810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D20C6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7032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F49A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-0.50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188" w14:textId="3F02D0A0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D20C63">
              <w:rPr>
                <w:rFonts w:ascii="Arial" w:hAnsi="Arial" w:cs="Arial"/>
              </w:rPr>
              <w:t>=</w:t>
            </w:r>
            <w:r w:rsidRPr="00385548">
              <w:rPr>
                <w:rFonts w:ascii="Arial" w:hAnsi="Arial" w:cs="Arial"/>
              </w:rPr>
              <w:t>0.98</w:t>
            </w:r>
          </w:p>
        </w:tc>
      </w:tr>
      <w:tr w:rsidR="00515502" w:rsidRPr="00BA7E64" w14:paraId="5DAD7CA5" w14:textId="77777777" w:rsidTr="00147C6E">
        <w:trPr>
          <w:trHeight w:val="458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29B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9621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75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8469" w14:textId="6A0A549A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515502" w:rsidRPr="00BA7E64" w14:paraId="76873E07" w14:textId="77777777" w:rsidTr="00147C6E">
        <w:trPr>
          <w:trHeight w:val="512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B13D" w14:textId="7452C79D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lastRenderedPageBreak/>
              <w:t>UAS</w:t>
            </w:r>
            <w:r w:rsidRPr="009C2386">
              <w:rPr>
                <w:rFonts w:ascii="Arial" w:hAnsi="Arial" w:cs="Arial"/>
              </w:rPr>
              <w:t>-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4F32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96D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-0.51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99C1" w14:textId="295C86EA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B500A4">
              <w:rPr>
                <w:rFonts w:ascii="Arial" w:hAnsi="Arial" w:cs="Arial"/>
                <w:iCs/>
              </w:rPr>
              <w:t>=</w:t>
            </w:r>
            <w:r w:rsidRPr="00385548">
              <w:rPr>
                <w:rFonts w:ascii="Arial" w:hAnsi="Arial" w:cs="Arial"/>
              </w:rPr>
              <w:t>0.88</w:t>
            </w:r>
          </w:p>
        </w:tc>
      </w:tr>
      <w:tr w:rsidR="00515502" w:rsidRPr="00BA7E64" w14:paraId="1B1D7703" w14:textId="77777777" w:rsidTr="005D32FB">
        <w:trPr>
          <w:trHeight w:val="53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863C" w14:textId="15E57ED5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84191A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4B67A0">
              <w:rPr>
                <w:rFonts w:ascii="Arial" w:hAnsi="Arial" w:cs="Arial"/>
                <w:i/>
              </w:rPr>
              <w:t>RNAi</w:t>
            </w:r>
            <w:r w:rsidR="004B67A0" w:rsidRPr="009C2386">
              <w:rPr>
                <w:rFonts w:ascii="Arial" w:hAnsi="Arial" w:cs="Arial"/>
              </w:rPr>
              <w:t>/+;</w:t>
            </w:r>
            <w:r w:rsidRPr="004B67A0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="004B67A0"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70A8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B419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-0.11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FF79" w14:textId="5DB09938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=1.2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14:paraId="4AE6F599" w14:textId="77777777" w:rsidR="007607C2" w:rsidRDefault="007607C2" w:rsidP="001D770D">
      <w:pPr>
        <w:suppressLineNumbers/>
        <w:spacing w:line="480" w:lineRule="auto"/>
        <w:rPr>
          <w:rFonts w:ascii="Arial" w:hAnsi="Arial" w:cs="Arial"/>
          <w:b/>
          <w:bCs/>
        </w:rPr>
      </w:pPr>
    </w:p>
    <w:p w14:paraId="62FD72FE" w14:textId="77777777" w:rsidR="007607C2" w:rsidRDefault="007607C2" w:rsidP="001D770D">
      <w:pPr>
        <w:suppressLineNumbers/>
        <w:spacing w:line="480" w:lineRule="auto"/>
        <w:rPr>
          <w:rFonts w:ascii="Arial" w:hAnsi="Arial" w:cs="Arial"/>
          <w:b/>
          <w:bCs/>
        </w:rPr>
      </w:pPr>
    </w:p>
    <w:p w14:paraId="35CD3B48" w14:textId="1968C294" w:rsidR="001D770D" w:rsidRPr="002B5630" w:rsidRDefault="00F70811" w:rsidP="001D770D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2</w:t>
      </w:r>
      <w:r w:rsidRPr="00B500A4">
        <w:rPr>
          <w:rFonts w:ascii="Arial" w:hAnsi="Arial" w:cs="Arial"/>
          <w:b/>
          <w:bCs/>
        </w:rPr>
        <w:t>-figure supplement 1</w:t>
      </w:r>
      <w:r w:rsidR="000732E8">
        <w:rPr>
          <w:rFonts w:ascii="Arial" w:hAnsi="Arial" w:cs="Arial"/>
          <w:b/>
          <w:bCs/>
        </w:rPr>
        <w:t>A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275" w:type="dxa"/>
        <w:tblLook w:val="04A0" w:firstRow="1" w:lastRow="0" w:firstColumn="1" w:lastColumn="0" w:noHBand="0" w:noVBand="1"/>
      </w:tblPr>
      <w:tblGrid>
        <w:gridCol w:w="1573"/>
        <w:gridCol w:w="937"/>
        <w:gridCol w:w="902"/>
        <w:gridCol w:w="1674"/>
        <w:gridCol w:w="1593"/>
        <w:gridCol w:w="1596"/>
      </w:tblGrid>
      <w:tr w:rsidR="001D770D" w:rsidRPr="00BA7E64" w14:paraId="62348EC5" w14:textId="77777777" w:rsidTr="00267646">
        <w:trPr>
          <w:trHeight w:val="422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81911" w14:textId="32EA2879" w:rsidR="001D770D" w:rsidRPr="00BA7E64" w:rsidRDefault="001D770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D-glucose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67D5" w14:textId="77777777" w:rsidR="001D770D" w:rsidRPr="000459E4" w:rsidRDefault="001D770D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3B3B" w14:textId="77777777" w:rsidR="001D770D" w:rsidRPr="00970DE5" w:rsidRDefault="001D770D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F3301" w14:textId="77777777" w:rsidR="001D770D" w:rsidRPr="00BA7E64" w:rsidRDefault="001D770D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970D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1D770D" w:rsidRPr="00BA7E64" w14:paraId="292A69C7" w14:textId="77777777" w:rsidTr="00267646">
        <w:trPr>
          <w:trHeight w:val="404"/>
        </w:trPr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FA81" w14:textId="77777777" w:rsidR="001D770D" w:rsidRDefault="001D770D" w:rsidP="005E36BE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DFA9" w14:textId="77777777" w:rsidR="001D770D" w:rsidRDefault="001D770D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2418" w14:textId="77777777" w:rsidR="001D770D" w:rsidRPr="00C0683A" w:rsidRDefault="001D770D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946B" w14:textId="77777777" w:rsidR="001D770D" w:rsidRPr="00970DE5" w:rsidRDefault="001D770D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B5B3" w14:textId="77777777" w:rsidR="001D770D" w:rsidRPr="00970DE5" w:rsidRDefault="001D770D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4C00" w14:textId="77777777" w:rsidR="001D770D" w:rsidRPr="00970DE5" w:rsidRDefault="001D770D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</w:p>
        </w:tc>
      </w:tr>
      <w:tr w:rsidR="001D770D" w:rsidRPr="00BA7E64" w14:paraId="56FD2413" w14:textId="77777777" w:rsidTr="00267646">
        <w:trPr>
          <w:trHeight w:val="4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BF99" w14:textId="3F87989A" w:rsidR="001D770D" w:rsidRPr="00BA7E64" w:rsidRDefault="001D770D" w:rsidP="009271D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6764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3549" w14:textId="42DA2929" w:rsidR="001D770D" w:rsidRDefault="00267646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1027" w14:textId="2FDADEF6" w:rsidR="001D770D" w:rsidRPr="00BA7E64" w:rsidRDefault="00267646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1D0" w14:textId="41F5FB98" w:rsidR="001D770D" w:rsidRDefault="00267646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  <w:r w:rsidR="001D770D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0.52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DD43" w14:textId="43E7FBE7" w:rsidR="001D770D" w:rsidRDefault="00267646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</w:t>
            </w:r>
            <w:r w:rsidR="001D770D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0.27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2130" w14:textId="2473AEEA" w:rsidR="001D770D" w:rsidRPr="00BA7E64" w:rsidRDefault="001D770D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="007B2730">
              <w:rPr>
                <w:rFonts w:ascii="Arial" w:hAnsi="Arial" w:cs="Arial"/>
              </w:rPr>
              <w:t>3.8</w:t>
            </w:r>
            <w:r w:rsidR="007B2730" w:rsidRPr="00067AD6">
              <w:rPr>
                <w:rFonts w:ascii="Arial" w:hAnsi="Arial" w:cs="Arial"/>
                <w:sz w:val="18"/>
              </w:rPr>
              <w:t xml:space="preserve"> X</w:t>
            </w:r>
            <w:r w:rsidR="007B2730">
              <w:rPr>
                <w:rFonts w:ascii="Arial" w:hAnsi="Arial" w:cs="Arial"/>
              </w:rPr>
              <w:t>10</w:t>
            </w:r>
            <w:r w:rsidR="007B2730"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20E379D5" w14:textId="690F6FF0" w:rsidR="00063398" w:rsidRDefault="005F7CAE" w:rsidP="00F70811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  <w:r w:rsidRPr="00E16745">
        <w:rPr>
          <w:rFonts w:ascii="Arial" w:hAnsi="Arial" w:cs="Arial"/>
          <w:i/>
          <w:iCs/>
        </w:rPr>
        <w:t>Dh44&gt;GCaMP6s</w:t>
      </w:r>
    </w:p>
    <w:p w14:paraId="104642AD" w14:textId="77777777" w:rsidR="00D3382E" w:rsidRDefault="00D3382E" w:rsidP="00F70811">
      <w:pPr>
        <w:suppressLineNumbers/>
        <w:autoSpaceDE w:val="0"/>
        <w:autoSpaceDN w:val="0"/>
        <w:adjustRightInd w:val="0"/>
        <w:spacing w:line="480" w:lineRule="auto"/>
        <w:rPr>
          <w:rFonts w:ascii="Arial" w:hAnsi="Arial" w:cs="Arial"/>
          <w:i/>
          <w:iCs/>
        </w:rPr>
      </w:pPr>
    </w:p>
    <w:p w14:paraId="09F335D2" w14:textId="77777777" w:rsidR="00265EF9" w:rsidRPr="002D7321" w:rsidRDefault="00265EF9" w:rsidP="00265EF9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3</w:t>
      </w:r>
      <w:r w:rsidRPr="00B500A4">
        <w:rPr>
          <w:rFonts w:ascii="Arial" w:hAnsi="Arial" w:cs="Arial"/>
          <w:b/>
          <w:bCs/>
        </w:rPr>
        <w:t>-figure supplement 1</w:t>
      </w:r>
      <w:r>
        <w:rPr>
          <w:rFonts w:ascii="Arial" w:hAnsi="Arial" w:cs="Arial"/>
          <w:b/>
          <w:bCs/>
        </w:rPr>
        <w:t>A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10165" w:type="dxa"/>
        <w:tblLook w:val="04A0" w:firstRow="1" w:lastRow="0" w:firstColumn="1" w:lastColumn="0" w:noHBand="0" w:noVBand="1"/>
      </w:tblPr>
      <w:tblGrid>
        <w:gridCol w:w="1831"/>
        <w:gridCol w:w="937"/>
        <w:gridCol w:w="866"/>
        <w:gridCol w:w="1552"/>
        <w:gridCol w:w="1540"/>
        <w:gridCol w:w="1549"/>
        <w:gridCol w:w="1890"/>
      </w:tblGrid>
      <w:tr w:rsidR="00265EF9" w:rsidRPr="00BA7E64" w14:paraId="03FE31CC" w14:textId="77777777" w:rsidTr="000E54E3">
        <w:trPr>
          <w:trHeight w:val="440"/>
        </w:trPr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46280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Concentrations</w:t>
            </w:r>
          </w:p>
          <w:p w14:paraId="70239E97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(mM)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FBBF" w14:textId="77777777" w:rsidR="00265EF9" w:rsidRPr="000459E4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8FA5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0B52A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970D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6B2C86D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(control vs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FD1F8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970D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10E6DECE" w14:textId="711638EB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(control 0 vs </w:t>
            </w:r>
            <w:r w:rsidR="00D41F04">
              <w:rPr>
                <w:rFonts w:ascii="Arial" w:hAnsi="Arial" w:cs="Arial"/>
              </w:rPr>
              <w:t xml:space="preserve">other </w:t>
            </w:r>
            <w:r>
              <w:rPr>
                <w:rFonts w:ascii="Arial" w:hAnsi="Arial" w:cs="Arial"/>
              </w:rPr>
              <w:t xml:space="preserve">controls) </w:t>
            </w:r>
          </w:p>
        </w:tc>
      </w:tr>
      <w:tr w:rsidR="00265EF9" w:rsidRPr="00BA7E64" w14:paraId="6CAD9653" w14:textId="77777777" w:rsidTr="000E54E3">
        <w:trPr>
          <w:trHeight w:val="467"/>
        </w:trPr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1FC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733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9386" w14:textId="77777777" w:rsidR="00265EF9" w:rsidRPr="00C0683A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6E9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A35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3A9F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B7A9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</w:p>
        </w:tc>
      </w:tr>
      <w:tr w:rsidR="00265EF9" w:rsidRPr="00BA7E64" w14:paraId="4A6A7FA2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D660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1431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642F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2462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57.6 ±3.40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E1E" w14:textId="40F53B5B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  <w:r w:rsidR="00C75A8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±1.70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A88F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1.9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509D" w14:textId="77777777" w:rsidR="00265EF9" w:rsidRPr="008E7AEC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65EF9" w:rsidRPr="00BA7E64" w14:paraId="38621D49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5991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0936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2813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101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38.2 ±1.80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44BC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27.3 ±2.16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8CF4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2.2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505E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1.3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265EF9" w:rsidRPr="00BA7E64" w14:paraId="6FE7F95F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4C2B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CE82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369B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8EE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42.3 ±2.70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9D62" w14:textId="25DB19AC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28.9 ±1.40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9A3B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4.5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BD46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4.6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265EF9" w:rsidRPr="00BA7E64" w14:paraId="36F112BA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B4A3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A642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20A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7DC" w14:textId="71E6A407" w:rsidR="00265EF9" w:rsidRDefault="00C75A88" w:rsidP="00C75A88">
            <w:pPr>
              <w:suppressLineNumber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265EF9">
              <w:rPr>
                <w:rFonts w:ascii="Arial" w:hAnsi="Arial" w:cs="Arial"/>
              </w:rPr>
              <w:t>48.2 ±4.0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75E6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32.7 ±1.95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BF84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1.7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DEF4" w14:textId="0F44E7CA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0.0</w:t>
            </w:r>
            <w:r w:rsidR="007607C2">
              <w:rPr>
                <w:rFonts w:ascii="Arial" w:hAnsi="Arial" w:cs="Arial"/>
              </w:rPr>
              <w:t>5</w:t>
            </w:r>
          </w:p>
        </w:tc>
      </w:tr>
      <w:tr w:rsidR="00265EF9" w:rsidRPr="00BA7E64" w14:paraId="5F8027EA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4C79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B52C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0C15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7D30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56.3 ±3.20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6225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28.7 ±1.81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F8C2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2.2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A14" w14:textId="617CDE50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0.96</w:t>
            </w:r>
          </w:p>
        </w:tc>
      </w:tr>
      <w:tr w:rsidR="00BC72C0" w:rsidRPr="00BA7E64" w14:paraId="72AA96ED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85DF" w14:textId="27818C16" w:rsidR="00BC72C0" w:rsidRDefault="00833168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 w:rsidR="00BC72C0">
              <w:rPr>
                <w:rFonts w:ascii="Arial" w:hAnsi="Arial" w:cs="Arial"/>
              </w:rPr>
              <w:t xml:space="preserve"> 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43C" w14:textId="09760067" w:rsidR="00BC72C0" w:rsidRDefault="00C77B72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509" w14:textId="25E952F1" w:rsidR="00BC72C0" w:rsidRDefault="00C77B72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232" w14:textId="6BB2DB00" w:rsidR="00BC72C0" w:rsidRDefault="00C77B72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52.4</w:t>
            </w:r>
            <w:r w:rsidR="00C64EFA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2.92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5F89" w14:textId="07D7DD4B" w:rsidR="00BC72C0" w:rsidRDefault="00C77B72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33.1</w:t>
            </w:r>
            <w:r w:rsidR="00C64EFA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1.67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B64E" w14:textId="200DC417" w:rsidR="00BC72C0" w:rsidRPr="00BA7E64" w:rsidRDefault="00911E31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</w:t>
            </w:r>
            <w:r w:rsidR="003B5E25">
              <w:rPr>
                <w:rFonts w:ascii="Arial" w:hAnsi="Arial" w:cs="Arial"/>
              </w:rPr>
              <w:t>0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3B5E25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9644" w14:textId="0A5690E2" w:rsidR="00BC72C0" w:rsidRPr="00BA7E64" w:rsidRDefault="00911E31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Pr="00911E31">
              <w:rPr>
                <w:rFonts w:ascii="Arial" w:hAnsi="Arial" w:cs="Arial"/>
                <w:iCs/>
              </w:rPr>
              <w:t>0.</w:t>
            </w:r>
            <w:r w:rsidR="003B5E25">
              <w:rPr>
                <w:rFonts w:ascii="Arial" w:hAnsi="Arial" w:cs="Arial"/>
                <w:iCs/>
              </w:rPr>
              <w:t>26</w:t>
            </w:r>
          </w:p>
        </w:tc>
      </w:tr>
      <w:tr w:rsidR="00BC72C0" w:rsidRPr="00BA7E64" w14:paraId="74AF3620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C57B" w14:textId="5773B1C1" w:rsidR="00BC72C0" w:rsidRDefault="00833168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BC72C0">
              <w:rPr>
                <w:rFonts w:ascii="Arial" w:hAnsi="Arial" w:cs="Arial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FD6A" w14:textId="3D2C2B81" w:rsidR="00BC72C0" w:rsidRDefault="00911E31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B372D">
              <w:rPr>
                <w:rFonts w:ascii="Arial" w:hAnsi="Arial" w:cs="Arial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D8E" w14:textId="63FBDDB3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2674" w14:textId="7487B29F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46.8</w:t>
            </w:r>
            <w:r w:rsidR="00C64EFA">
              <w:rPr>
                <w:rFonts w:ascii="Arial" w:hAnsi="Arial" w:cs="Arial"/>
              </w:rPr>
              <w:t xml:space="preserve"> ±</w:t>
            </w:r>
            <w:r w:rsidR="00911E31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53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1020" w14:textId="38C346AA" w:rsidR="00BC72C0" w:rsidRPr="00911E31" w:rsidRDefault="00911E31" w:rsidP="005E36BE">
            <w:pPr>
              <w:suppressLineNumbers/>
              <w:jc w:val="center"/>
            </w:pPr>
            <w:r>
              <w:rPr>
                <w:rFonts w:ascii="Arial" w:hAnsi="Arial" w:cs="Arial"/>
              </w:rPr>
              <w:t>3</w:t>
            </w:r>
            <w:r w:rsidR="008B372D">
              <w:rPr>
                <w:rFonts w:ascii="Arial" w:hAnsi="Arial" w:cs="Arial"/>
              </w:rPr>
              <w:t>3.7</w:t>
            </w:r>
            <w:r>
              <w:rPr>
                <w:rFonts w:ascii="Arial" w:hAnsi="Arial" w:cs="Arial"/>
              </w:rPr>
              <w:t xml:space="preserve"> ±</w:t>
            </w:r>
            <w:r w:rsidR="008B372D">
              <w:rPr>
                <w:rFonts w:ascii="Arial" w:hAnsi="Arial" w:cs="Arial"/>
              </w:rPr>
              <w:t>2.47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940" w14:textId="6B300C4E" w:rsidR="00BC72C0" w:rsidRPr="00BA7E64" w:rsidRDefault="00911E31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6.</w:t>
            </w:r>
            <w:r w:rsidR="003B5E25">
              <w:rPr>
                <w:rFonts w:ascii="Arial" w:hAnsi="Arial" w:cs="Arial"/>
              </w:rPr>
              <w:t>4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3B5E25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9CFB" w14:textId="1FADCCFF" w:rsidR="00BC72C0" w:rsidRPr="00BA7E64" w:rsidRDefault="00911E31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Pr="00911E31">
              <w:rPr>
                <w:rFonts w:ascii="Arial" w:hAnsi="Arial" w:cs="Arial"/>
                <w:iCs/>
              </w:rPr>
              <w:t>0.</w:t>
            </w:r>
            <w:r w:rsidR="00632A55">
              <w:rPr>
                <w:rFonts w:ascii="Arial" w:hAnsi="Arial" w:cs="Arial"/>
                <w:iCs/>
              </w:rPr>
              <w:t>0</w:t>
            </w:r>
            <w:r w:rsidR="003B5E25">
              <w:rPr>
                <w:rFonts w:ascii="Arial" w:hAnsi="Arial" w:cs="Arial"/>
                <w:iCs/>
              </w:rPr>
              <w:t>4</w:t>
            </w:r>
          </w:p>
        </w:tc>
      </w:tr>
      <w:tr w:rsidR="00BC72C0" w:rsidRPr="00BA7E64" w14:paraId="0E6B47D9" w14:textId="77777777" w:rsidTr="000E54E3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32D" w14:textId="50D99865" w:rsidR="00BC72C0" w:rsidRDefault="00833168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BC72C0">
              <w:rPr>
                <w:rFonts w:ascii="Arial" w:hAnsi="Arial" w:cs="Arial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0FC" w14:textId="2AAA4F72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A301" w14:textId="6F2FA370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46EF" w14:textId="106AB4B1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B533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.8</w:t>
            </w:r>
            <w:r w:rsidR="00C64EFA">
              <w:rPr>
                <w:rFonts w:ascii="Arial" w:hAnsi="Arial" w:cs="Arial"/>
              </w:rPr>
              <w:t xml:space="preserve"> ±</w:t>
            </w:r>
            <w:r>
              <w:rPr>
                <w:rFonts w:ascii="Arial" w:hAnsi="Arial" w:cs="Arial"/>
              </w:rPr>
              <w:t>3.65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3C7A" w14:textId="1648AB6A" w:rsidR="00BC72C0" w:rsidRDefault="008B372D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34.3</w:t>
            </w:r>
            <w:r w:rsidR="008743F5">
              <w:rPr>
                <w:rFonts w:ascii="Arial" w:hAnsi="Arial" w:cs="Arial"/>
              </w:rPr>
              <w:t xml:space="preserve"> ±1.</w:t>
            </w:r>
            <w:r>
              <w:rPr>
                <w:rFonts w:ascii="Arial" w:hAnsi="Arial" w:cs="Arial"/>
              </w:rPr>
              <w:t>32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059D" w14:textId="2248AE47" w:rsidR="00BC72C0" w:rsidRPr="00BA7E64" w:rsidRDefault="008743F5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="003B5E25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.0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3B5E25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2417" w14:textId="2AC3E31B" w:rsidR="00BC72C0" w:rsidRPr="00BA7E64" w:rsidRDefault="008743F5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="003B5E25">
              <w:rPr>
                <w:rFonts w:ascii="Arial" w:hAnsi="Arial" w:cs="Arial"/>
              </w:rPr>
              <w:t>0.02</w:t>
            </w:r>
          </w:p>
        </w:tc>
      </w:tr>
    </w:tbl>
    <w:p w14:paraId="11611788" w14:textId="77777777" w:rsidR="009335FD" w:rsidRDefault="009335FD" w:rsidP="00265EF9">
      <w:pPr>
        <w:suppressLineNumbers/>
        <w:spacing w:line="480" w:lineRule="auto"/>
        <w:rPr>
          <w:rFonts w:ascii="Arial" w:hAnsi="Arial" w:cs="Arial"/>
          <w:b/>
          <w:bCs/>
        </w:rPr>
      </w:pPr>
    </w:p>
    <w:p w14:paraId="363D7DF6" w14:textId="342BDA43" w:rsidR="00265EF9" w:rsidRPr="002D7321" w:rsidRDefault="00265EF9" w:rsidP="00265EF9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3</w:t>
      </w:r>
      <w:r w:rsidRPr="00B500A4">
        <w:rPr>
          <w:rFonts w:ascii="Arial" w:hAnsi="Arial" w:cs="Arial"/>
          <w:b/>
          <w:bCs/>
        </w:rPr>
        <w:t>-figure supplement 1</w:t>
      </w:r>
      <w:r>
        <w:rPr>
          <w:rFonts w:ascii="Arial" w:hAnsi="Arial" w:cs="Arial"/>
          <w:b/>
          <w:bCs/>
        </w:rPr>
        <w:t>B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8275" w:type="dxa"/>
        <w:tblLook w:val="04A0" w:firstRow="1" w:lastRow="0" w:firstColumn="1" w:lastColumn="0" w:noHBand="0" w:noVBand="1"/>
      </w:tblPr>
      <w:tblGrid>
        <w:gridCol w:w="1831"/>
        <w:gridCol w:w="937"/>
        <w:gridCol w:w="866"/>
        <w:gridCol w:w="1552"/>
        <w:gridCol w:w="1540"/>
        <w:gridCol w:w="1549"/>
      </w:tblGrid>
      <w:tr w:rsidR="00265EF9" w:rsidRPr="00BA7E64" w14:paraId="62BC1DD8" w14:textId="77777777" w:rsidTr="005E36BE">
        <w:trPr>
          <w:trHeight w:val="440"/>
        </w:trPr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62081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Concentrations</w:t>
            </w:r>
          </w:p>
          <w:p w14:paraId="1BE9E269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(mM)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9F32" w14:textId="77777777" w:rsidR="00265EF9" w:rsidRPr="000459E4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3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4530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A1E61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970D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265EF9" w:rsidRPr="00BA7E64" w14:paraId="1D9A976B" w14:textId="77777777" w:rsidTr="005E36BE">
        <w:trPr>
          <w:trHeight w:val="467"/>
        </w:trPr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C08E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06AA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83FF" w14:textId="77777777" w:rsidR="00265EF9" w:rsidRPr="00C0683A" w:rsidRDefault="00265EF9" w:rsidP="005E36BE">
            <w:pPr>
              <w:suppressLineNumbers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981E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F82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214" w14:textId="77777777" w:rsidR="00265EF9" w:rsidRPr="00970DE5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</w:p>
        </w:tc>
      </w:tr>
      <w:tr w:rsidR="00265EF9" w:rsidRPr="00BA7E64" w14:paraId="22ED436F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A8A8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521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37E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172D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±0.06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0398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0.54 ±0.03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CDEF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1.9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-7</w:t>
            </w:r>
          </w:p>
        </w:tc>
      </w:tr>
      <w:tr w:rsidR="00265EF9" w:rsidRPr="00BA7E64" w14:paraId="35F4E627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CBAD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50DC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FDCA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EE26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±0.05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F163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0.54 ±0.06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4AE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2.2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65EF9" w:rsidRPr="00BA7E64" w14:paraId="3E2D1748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FD3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54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F010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5FEA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1.0 ±0.06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8680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0.72 ±0.04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A4F5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4.5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65EF9" w:rsidRPr="00BA7E64" w14:paraId="307A6BD3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FB8C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442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F1D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0541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1.0 ±0.08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630F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0.60 ±0.04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0520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1.7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265EF9" w:rsidRPr="00BA7E64" w14:paraId="4658B316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5744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AED5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0721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7073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±0.05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E875" w14:textId="77777777" w:rsidR="00265EF9" w:rsidRDefault="00265EF9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0.54 ±0.06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3F0" w14:textId="77777777" w:rsidR="00265EF9" w:rsidRPr="00BA7E64" w:rsidRDefault="00265EF9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2.2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971A9A" w:rsidRPr="00BA7E64" w14:paraId="2B03AE0A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7C37" w14:textId="26537998" w:rsidR="00971A9A" w:rsidRDefault="00833168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71A9A">
              <w:rPr>
                <w:rFonts w:ascii="Arial" w:hAnsi="Arial" w:cs="Arial"/>
              </w:rPr>
              <w:t>2.5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2865" w14:textId="5C425E38" w:rsidR="00971A9A" w:rsidRDefault="00C64EFA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C77B72">
              <w:rPr>
                <w:rFonts w:ascii="Arial" w:hAnsi="Arial" w:cs="Arial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912" w14:textId="1A233D6D" w:rsidR="00971A9A" w:rsidRDefault="00C77B72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F217" w14:textId="28F01FC8" w:rsidR="00971A9A" w:rsidRDefault="00C64EFA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±0.</w:t>
            </w:r>
            <w:r w:rsidR="00C77B72">
              <w:rPr>
                <w:rFonts w:ascii="Arial" w:hAnsi="Arial" w:cs="Arial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3227" w14:textId="07ACB980" w:rsidR="00971A9A" w:rsidRDefault="00C64EFA" w:rsidP="005E36BE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</w:t>
            </w:r>
            <w:r w:rsidR="00C77B72"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</w:rPr>
              <w:t xml:space="preserve"> ±0</w:t>
            </w:r>
            <w:r w:rsidR="00C77B72">
              <w:rPr>
                <w:rFonts w:ascii="Arial" w:hAnsi="Arial" w:cs="Arial"/>
              </w:rPr>
              <w:t>.03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B4D1" w14:textId="053CF27A" w:rsidR="00971A9A" w:rsidRPr="00BA7E64" w:rsidRDefault="00911E31" w:rsidP="005E36BE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2.</w:t>
            </w:r>
            <w:r w:rsidR="008D7857">
              <w:rPr>
                <w:rFonts w:ascii="Arial" w:hAnsi="Arial" w:cs="Arial"/>
              </w:rPr>
              <w:t>0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  <w:tr w:rsidR="00911E31" w:rsidRPr="00BA7E64" w14:paraId="54B64536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9265" w14:textId="3CDFF07D" w:rsidR="00911E31" w:rsidRDefault="00833168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11E31">
              <w:rPr>
                <w:rFonts w:ascii="Arial" w:hAnsi="Arial" w:cs="Arial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1ECF" w14:textId="1CB2AFA8" w:rsidR="00911E31" w:rsidRDefault="00911E31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B372D">
              <w:rPr>
                <w:rFonts w:ascii="Arial" w:hAnsi="Arial" w:cs="Arial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B740" w14:textId="764057AE" w:rsidR="00911E31" w:rsidRDefault="008B372D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FA1B" w14:textId="0610F392" w:rsidR="00911E31" w:rsidRDefault="00911E31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 ±</w:t>
            </w:r>
            <w:r w:rsidR="00A529E8">
              <w:rPr>
                <w:rFonts w:ascii="Arial" w:hAnsi="Arial" w:cs="Arial"/>
              </w:rPr>
              <w:t>0.0</w:t>
            </w:r>
            <w:r w:rsidR="008B372D">
              <w:rPr>
                <w:rFonts w:ascii="Arial" w:hAnsi="Arial" w:cs="Arial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87FE" w14:textId="17AD4FF2" w:rsidR="00911E31" w:rsidRDefault="00A529E8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</w:t>
            </w:r>
            <w:r w:rsidR="008B372D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 xml:space="preserve"> ±0.0</w:t>
            </w:r>
            <w:r w:rsidR="008B372D">
              <w:rPr>
                <w:rFonts w:ascii="Arial" w:hAnsi="Arial" w:cs="Arial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FF3B" w14:textId="4CD3BDAE" w:rsidR="00911E31" w:rsidRPr="00BA7E64" w:rsidRDefault="00911E31" w:rsidP="00911E3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>6.</w:t>
            </w:r>
            <w:r w:rsidR="008D7857">
              <w:rPr>
                <w:rFonts w:ascii="Arial" w:hAnsi="Arial" w:cs="Arial"/>
              </w:rPr>
              <w:t>4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</w:t>
            </w:r>
            <w:r w:rsidR="008D7857">
              <w:rPr>
                <w:rFonts w:ascii="Arial" w:hAnsi="Arial" w:cs="Arial"/>
                <w:vertAlign w:val="superscript"/>
              </w:rPr>
              <w:t>4</w:t>
            </w:r>
          </w:p>
        </w:tc>
      </w:tr>
      <w:tr w:rsidR="00911E31" w:rsidRPr="00BA7E64" w14:paraId="445E60C5" w14:textId="77777777" w:rsidTr="005E36BE">
        <w:trPr>
          <w:trHeight w:val="440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B9A" w14:textId="53FC0D94" w:rsidR="00911E31" w:rsidRDefault="00833168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proofErr w:type="spellStart"/>
            <w:r>
              <w:rPr>
                <w:rFonts w:ascii="Arial" w:hAnsi="Arial" w:cs="Arial"/>
              </w:rPr>
              <w:t>fru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11E31">
              <w:rPr>
                <w:rFonts w:ascii="Arial" w:hAnsi="Arial" w:cs="Arial"/>
              </w:rPr>
              <w:t>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6716" w14:textId="6FC36456" w:rsidR="00911E31" w:rsidRDefault="008B372D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9661" w14:textId="7A86FB0A" w:rsidR="00911E31" w:rsidRDefault="008B372D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C37A" w14:textId="1F321DF8" w:rsidR="00911E31" w:rsidRDefault="008743F5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1.0 </w:t>
            </w:r>
            <w:r w:rsidR="00911E31">
              <w:rPr>
                <w:rFonts w:ascii="Arial" w:hAnsi="Arial" w:cs="Arial"/>
              </w:rPr>
              <w:t>±</w:t>
            </w:r>
            <w:r w:rsidR="000478BE">
              <w:rPr>
                <w:rFonts w:ascii="Arial" w:hAnsi="Arial" w:cs="Arial"/>
              </w:rPr>
              <w:t>0.08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2106" w14:textId="40919837" w:rsidR="00911E31" w:rsidRDefault="008743F5" w:rsidP="00911E3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</w:t>
            </w:r>
            <w:r w:rsidR="000478BE">
              <w:rPr>
                <w:rFonts w:ascii="Arial" w:hAnsi="Arial" w:cs="Arial"/>
              </w:rPr>
              <w:t>7</w:t>
            </w:r>
            <w:r w:rsidR="002B533D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±0</w:t>
            </w:r>
            <w:r w:rsidR="000478BE">
              <w:rPr>
                <w:rFonts w:ascii="Arial" w:hAnsi="Arial" w:cs="Arial"/>
              </w:rPr>
              <w:t>.03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A6D8" w14:textId="60569531" w:rsidR="00911E31" w:rsidRPr="00BA7E64" w:rsidRDefault="008743F5" w:rsidP="00911E31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 w:rsidRPr="00967216">
              <w:rPr>
                <w:rFonts w:ascii="Arial" w:hAnsi="Arial" w:cs="Arial"/>
              </w:rPr>
              <w:t>=</w:t>
            </w:r>
            <w:r w:rsidR="008D7857">
              <w:rPr>
                <w:rFonts w:ascii="Arial" w:hAnsi="Arial" w:cs="Arial"/>
              </w:rPr>
              <w:t>9.0</w:t>
            </w:r>
            <w:r w:rsidRPr="00067AD6">
              <w:rPr>
                <w:rFonts w:ascii="Arial" w:hAnsi="Arial" w:cs="Arial"/>
                <w:sz w:val="18"/>
              </w:rPr>
              <w:t xml:space="preserve"> 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1ED703EA" w14:textId="77777777" w:rsidR="00CE751F" w:rsidRDefault="00CE751F" w:rsidP="004C217A">
      <w:pPr>
        <w:suppressLineNumbers/>
        <w:spacing w:line="480" w:lineRule="auto"/>
        <w:rPr>
          <w:rFonts w:ascii="Arial" w:hAnsi="Arial" w:cs="Arial"/>
          <w:b/>
          <w:bCs/>
        </w:rPr>
      </w:pPr>
    </w:p>
    <w:p w14:paraId="3CA948D7" w14:textId="6DA99C1D" w:rsidR="004C217A" w:rsidRPr="00F006E5" w:rsidRDefault="004C217A" w:rsidP="004C217A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-figure supplement 1</w:t>
      </w:r>
      <w:r>
        <w:rPr>
          <w:rFonts w:ascii="Arial" w:hAnsi="Arial" w:cs="Arial"/>
          <w:b/>
          <w:bCs/>
        </w:rPr>
        <w:t>A</w:t>
      </w:r>
      <w:r w:rsidRPr="002B5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7285" w:type="dxa"/>
        <w:tblLayout w:type="fixed"/>
        <w:tblLook w:val="04A0" w:firstRow="1" w:lastRow="0" w:firstColumn="1" w:lastColumn="0" w:noHBand="0" w:noVBand="1"/>
      </w:tblPr>
      <w:tblGrid>
        <w:gridCol w:w="3055"/>
        <w:gridCol w:w="720"/>
        <w:gridCol w:w="1890"/>
        <w:gridCol w:w="1620"/>
      </w:tblGrid>
      <w:tr w:rsidR="004C217A" w:rsidRPr="00BA7E64" w14:paraId="0FB189C6" w14:textId="77777777" w:rsidTr="009F7471">
        <w:trPr>
          <w:trHeight w:val="440"/>
        </w:trPr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C26D6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B4ACB90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3BC2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sated</w:t>
            </w:r>
          </w:p>
        </w:tc>
      </w:tr>
      <w:tr w:rsidR="004C217A" w:rsidRPr="00BA7E64" w14:paraId="2A1365D4" w14:textId="77777777" w:rsidTr="006C51E6">
        <w:trPr>
          <w:trHeight w:val="467"/>
        </w:trPr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33FE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608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F3CA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</w:p>
          <w:p w14:paraId="07535BD0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DC5B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4C217A" w:rsidRPr="00BA7E64" w14:paraId="2C5042C6" w14:textId="77777777" w:rsidTr="00B570DB">
        <w:trPr>
          <w:trHeight w:val="467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3687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1F1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1FC8" w14:textId="78D0E512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FE5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C217A" w:rsidRPr="00BA7E64" w14:paraId="768261EB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6060" w14:textId="26C0C786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D20C6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  <w:i/>
              </w:rPr>
              <w:t>-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106E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FF5D" w14:textId="55034091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D7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4C217A" w:rsidRPr="00BA7E64" w14:paraId="0315CD2D" w14:textId="77777777" w:rsidTr="006C51E6">
        <w:trPr>
          <w:trHeight w:val="503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6897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11D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4CA8" w14:textId="243A40DC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="006C51E6">
              <w:rPr>
                <w:rFonts w:ascii="Arial" w:hAnsi="Arial" w:cs="Arial"/>
              </w:rPr>
              <w:t xml:space="preserve">6 </w:t>
            </w:r>
            <w:r>
              <w:rPr>
                <w:rFonts w:ascii="Arial" w:hAnsi="Arial" w:cs="Arial"/>
              </w:rPr>
              <w:t>±0.</w:t>
            </w:r>
            <w:r w:rsidR="006C51E6">
              <w:rPr>
                <w:rFonts w:ascii="Arial" w:hAnsi="Arial" w:cs="Arial"/>
              </w:rPr>
              <w:t>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AEB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4C217A" w:rsidRPr="00BA7E64" w14:paraId="53FE4F4C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D7F0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2A7898">
              <w:rPr>
                <w:rFonts w:ascii="Arial" w:hAnsi="Arial" w:cs="Arial"/>
                <w:i/>
              </w:rPr>
              <w:t>UAS-d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>
              <w:rPr>
                <w:rFonts w:ascii="Arial" w:hAnsi="Arial" w:cs="Arial"/>
                <w:i/>
              </w:rPr>
              <w:t>+</w:t>
            </w:r>
            <w:r w:rsidRPr="0084191A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4B67A0">
              <w:rPr>
                <w:rFonts w:ascii="Arial" w:hAnsi="Arial" w:cs="Arial"/>
                <w:i/>
              </w:rPr>
              <w:t>RNAi</w:t>
            </w:r>
            <w:r w:rsidRPr="009C2386">
              <w:rPr>
                <w:rFonts w:ascii="Arial" w:hAnsi="Arial" w:cs="Arial"/>
              </w:rPr>
              <w:t>/+;</w:t>
            </w:r>
            <w:r w:rsidRPr="004B67A0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2EB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8E2B" w14:textId="53EBE051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0ECA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=3.6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5E34F072" w14:textId="198763B3" w:rsidR="004C217A" w:rsidRDefault="004C217A" w:rsidP="004C217A">
      <w:pPr>
        <w:suppressLineNumbers/>
      </w:pPr>
    </w:p>
    <w:p w14:paraId="7A08781B" w14:textId="77777777" w:rsidR="00C770A7" w:rsidRDefault="00C770A7" w:rsidP="004C217A">
      <w:pPr>
        <w:suppressLineNumbers/>
      </w:pPr>
    </w:p>
    <w:tbl>
      <w:tblPr>
        <w:tblStyle w:val="a3"/>
        <w:tblW w:w="7285" w:type="dxa"/>
        <w:tblLayout w:type="fixed"/>
        <w:tblLook w:val="04A0" w:firstRow="1" w:lastRow="0" w:firstColumn="1" w:lastColumn="0" w:noHBand="0" w:noVBand="1"/>
      </w:tblPr>
      <w:tblGrid>
        <w:gridCol w:w="3055"/>
        <w:gridCol w:w="720"/>
        <w:gridCol w:w="1890"/>
        <w:gridCol w:w="1620"/>
      </w:tblGrid>
      <w:tr w:rsidR="004C217A" w:rsidRPr="00BA7E64" w14:paraId="662AE195" w14:textId="77777777" w:rsidTr="006C51E6">
        <w:trPr>
          <w:trHeight w:val="467"/>
        </w:trPr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3D73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07B73E2C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C5D9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</w:tr>
      <w:tr w:rsidR="004C217A" w:rsidRPr="00BA7E64" w14:paraId="39DF1301" w14:textId="77777777" w:rsidTr="006C51E6">
        <w:trPr>
          <w:trHeight w:val="467"/>
        </w:trPr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0379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F379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63D8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</w:p>
          <w:p w14:paraId="5D3204BF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04D4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4C217A" w:rsidRPr="00BA7E64" w14:paraId="3F5FC390" w14:textId="77777777" w:rsidTr="006C51E6">
        <w:trPr>
          <w:trHeight w:val="512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CF9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DD9B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5249" w14:textId="25589F81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F3A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C217A" w:rsidRPr="00BA7E64" w14:paraId="657699AC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4FF1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D20C6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A839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33C0" w14:textId="71174901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2A8F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</w:tr>
      <w:tr w:rsidR="004C217A" w:rsidRPr="00BA7E64" w14:paraId="3F45452E" w14:textId="77777777" w:rsidTr="006C51E6">
        <w:trPr>
          <w:trHeight w:val="53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0A4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8F4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2788" w14:textId="5B3A929C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6CD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4C217A" w:rsidRPr="00BA7E64" w14:paraId="2B8241FE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DB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84191A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4B67A0">
              <w:rPr>
                <w:rFonts w:ascii="Arial" w:hAnsi="Arial" w:cs="Arial"/>
                <w:i/>
              </w:rPr>
              <w:t>RNAi</w:t>
            </w:r>
            <w:r w:rsidRPr="009C2386">
              <w:rPr>
                <w:rFonts w:ascii="Arial" w:hAnsi="Arial" w:cs="Arial"/>
              </w:rPr>
              <w:t>/+;</w:t>
            </w:r>
            <w:r w:rsidRPr="004B67A0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04A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299A" w14:textId="5F18F34C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E119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4C217A">
              <w:rPr>
                <w:rFonts w:ascii="Arial" w:hAnsi="Arial" w:cs="Arial"/>
              </w:rPr>
              <w:t>0.018</w:t>
            </w:r>
          </w:p>
        </w:tc>
      </w:tr>
    </w:tbl>
    <w:p w14:paraId="3F2A72CF" w14:textId="77777777" w:rsidR="004C217A" w:rsidRDefault="004C217A" w:rsidP="004C217A">
      <w:pPr>
        <w:suppressLineNumbers/>
        <w:spacing w:line="480" w:lineRule="auto"/>
        <w:rPr>
          <w:rFonts w:ascii="Arial" w:hAnsi="Arial" w:cs="Arial"/>
          <w:b/>
          <w:bCs/>
        </w:rPr>
      </w:pPr>
    </w:p>
    <w:p w14:paraId="5A833841" w14:textId="1F93CE13" w:rsidR="004C217A" w:rsidRPr="00F006E5" w:rsidRDefault="004C217A" w:rsidP="004C217A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-figure supplement 1</w:t>
      </w:r>
      <w:r>
        <w:rPr>
          <w:rFonts w:ascii="Arial" w:hAnsi="Arial" w:cs="Arial"/>
          <w:b/>
          <w:bCs/>
        </w:rPr>
        <w:t>B</w:t>
      </w:r>
      <w:r w:rsidRPr="002B5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B5630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7285" w:type="dxa"/>
        <w:tblLayout w:type="fixed"/>
        <w:tblLook w:val="04A0" w:firstRow="1" w:lastRow="0" w:firstColumn="1" w:lastColumn="0" w:noHBand="0" w:noVBand="1"/>
      </w:tblPr>
      <w:tblGrid>
        <w:gridCol w:w="3055"/>
        <w:gridCol w:w="720"/>
        <w:gridCol w:w="1890"/>
        <w:gridCol w:w="1620"/>
      </w:tblGrid>
      <w:tr w:rsidR="004C217A" w:rsidRPr="00BA7E64" w14:paraId="216C6314" w14:textId="77777777" w:rsidTr="006C51E6">
        <w:trPr>
          <w:trHeight w:val="467"/>
        </w:trPr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1F345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06AEA038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lastRenderedPageBreak/>
              <w:t>Genotypes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4B73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sated</w:t>
            </w:r>
          </w:p>
        </w:tc>
      </w:tr>
      <w:tr w:rsidR="004C217A" w:rsidRPr="00BA7E64" w14:paraId="1CE2897D" w14:textId="77777777" w:rsidTr="006C51E6">
        <w:trPr>
          <w:trHeight w:val="467"/>
        </w:trPr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CA1C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77D3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9D2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</w:p>
          <w:p w14:paraId="31D353E8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C439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4C217A" w:rsidRPr="00BA7E64" w14:paraId="6607766B" w14:textId="77777777" w:rsidTr="006C51E6">
        <w:trPr>
          <w:trHeight w:val="467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E87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8AC6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D95" w14:textId="4F35D428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13.8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3D4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C217A" w:rsidRPr="00BA7E64" w14:paraId="2C2FDE07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CEDF" w14:textId="4CB33253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D20C6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1F58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671C" w14:textId="107E0FEE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657A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=0.93</w:t>
            </w:r>
          </w:p>
        </w:tc>
      </w:tr>
      <w:tr w:rsidR="004C217A" w:rsidRPr="00BA7E64" w14:paraId="557E7365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6AD0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Dh44-GAL4</w:t>
            </w:r>
            <w:r w:rsidRPr="009C2386">
              <w:rPr>
                <w:rFonts w:ascii="Arial" w:hAnsi="Arial" w:cs="Arial"/>
                <w:iCs/>
              </w:rPr>
              <w:t>/</w:t>
            </w:r>
            <w:r>
              <w:rPr>
                <w:rFonts w:ascii="Arial" w:hAnsi="Arial" w:cs="Arial"/>
                <w:i/>
                <w:iCs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973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D0CD" w14:textId="2D46CEF3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13.6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±0.81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2EAE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</w:tr>
      <w:tr w:rsidR="004C217A" w:rsidRPr="00BA7E64" w14:paraId="3364A56F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CDA5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84191A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4B67A0">
              <w:rPr>
                <w:rFonts w:ascii="Arial" w:hAnsi="Arial" w:cs="Arial"/>
                <w:i/>
              </w:rPr>
              <w:t>RNAi</w:t>
            </w:r>
            <w:r w:rsidRPr="009C2386">
              <w:rPr>
                <w:rFonts w:ascii="Arial" w:hAnsi="Arial" w:cs="Arial"/>
              </w:rPr>
              <w:t>/+;</w:t>
            </w:r>
            <w:r w:rsidRPr="004B67A0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189E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1F8" w14:textId="5A3AD8C8" w:rsidR="004C217A" w:rsidRDefault="006C51E6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C217A">
              <w:rPr>
                <w:rFonts w:ascii="Arial" w:hAnsi="Arial" w:cs="Arial"/>
              </w:rPr>
              <w:t>9.5</w:t>
            </w:r>
            <w:r>
              <w:rPr>
                <w:rFonts w:ascii="Arial" w:hAnsi="Arial" w:cs="Arial"/>
              </w:rPr>
              <w:t xml:space="preserve"> </w:t>
            </w:r>
            <w:r w:rsidR="004C217A">
              <w:rPr>
                <w:rFonts w:ascii="Arial" w:hAnsi="Arial" w:cs="Arial"/>
              </w:rPr>
              <w:t>±0.40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7881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=0.048</w:t>
            </w:r>
          </w:p>
        </w:tc>
      </w:tr>
    </w:tbl>
    <w:p w14:paraId="372B727C" w14:textId="77777777" w:rsidR="004C217A" w:rsidRDefault="004C217A" w:rsidP="004C217A">
      <w:pPr>
        <w:suppressLineNumbers/>
      </w:pPr>
    </w:p>
    <w:tbl>
      <w:tblPr>
        <w:tblStyle w:val="a3"/>
        <w:tblW w:w="7285" w:type="dxa"/>
        <w:tblLayout w:type="fixed"/>
        <w:tblLook w:val="04A0" w:firstRow="1" w:lastRow="0" w:firstColumn="1" w:lastColumn="0" w:noHBand="0" w:noVBand="1"/>
      </w:tblPr>
      <w:tblGrid>
        <w:gridCol w:w="3055"/>
        <w:gridCol w:w="720"/>
        <w:gridCol w:w="1890"/>
        <w:gridCol w:w="1620"/>
      </w:tblGrid>
      <w:tr w:rsidR="004C217A" w:rsidRPr="00BA7E64" w14:paraId="24900F30" w14:textId="77777777" w:rsidTr="006C51E6">
        <w:trPr>
          <w:trHeight w:val="467"/>
        </w:trPr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3CCC0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062A317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6BD1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</w:tr>
      <w:tr w:rsidR="004C217A" w:rsidRPr="00BA7E64" w14:paraId="6C3F9E7F" w14:textId="77777777" w:rsidTr="006C51E6">
        <w:trPr>
          <w:trHeight w:val="665"/>
        </w:trPr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B3F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1C51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0D64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</w:p>
          <w:p w14:paraId="0FD3977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47F0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4C217A" w:rsidRPr="00BA7E64" w14:paraId="77117BAC" w14:textId="77777777" w:rsidTr="006C51E6">
        <w:trPr>
          <w:trHeight w:val="512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65F2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FD7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F64C" w14:textId="550A1C4C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AE7C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C217A" w:rsidRPr="00BA7E64" w14:paraId="25A4FA82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7143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D20C6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D20C63">
              <w:rPr>
                <w:rFonts w:ascii="Arial" w:hAnsi="Arial" w:cs="Arial"/>
                <w:i/>
                <w:vertAlign w:val="superscript"/>
              </w:rPr>
              <w:t>RNAi</w:t>
            </w:r>
            <w:r w:rsidRPr="00D20C63">
              <w:rPr>
                <w:rFonts w:ascii="Arial" w:hAnsi="Arial" w:cs="Arial"/>
              </w:rPr>
              <w:t>/</w:t>
            </w:r>
            <w:r w:rsidRPr="009C2386">
              <w:rPr>
                <w:rFonts w:ascii="Arial" w:hAnsi="Arial" w:cs="Arial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1A3D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7C96" w14:textId="08F25DEE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BF3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4C217A" w:rsidRPr="00BA7E64" w14:paraId="30E9D890" w14:textId="77777777" w:rsidTr="006C51E6">
        <w:trPr>
          <w:trHeight w:val="485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0DAA" w14:textId="77777777" w:rsidR="004C217A" w:rsidRPr="00B23348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4B1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8D49" w14:textId="009C5841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1233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=0.90</w:t>
            </w:r>
          </w:p>
        </w:tc>
      </w:tr>
      <w:tr w:rsidR="004C217A" w:rsidRPr="00BA7E64" w14:paraId="2333FDB9" w14:textId="77777777" w:rsidTr="006C51E6">
        <w:trPr>
          <w:trHeight w:val="440"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E255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2A7898">
              <w:rPr>
                <w:rFonts w:ascii="Arial" w:hAnsi="Arial" w:cs="Arial"/>
                <w:i/>
              </w:rPr>
              <w:t>UAS</w:t>
            </w:r>
            <w:r w:rsidRPr="009C2386">
              <w:rPr>
                <w:rFonts w:ascii="Arial" w:hAnsi="Arial" w:cs="Arial"/>
              </w:rPr>
              <w:t>-</w:t>
            </w:r>
            <w:r w:rsidRPr="002A7898"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  <w:i/>
              </w:rPr>
              <w:t>i</w:t>
            </w:r>
            <w:r w:rsidRPr="002A7898">
              <w:rPr>
                <w:rFonts w:ascii="Arial" w:hAnsi="Arial" w:cs="Arial"/>
                <w:i/>
              </w:rPr>
              <w:t>c</w:t>
            </w:r>
            <w:r>
              <w:rPr>
                <w:rFonts w:ascii="Arial" w:hAnsi="Arial" w:cs="Arial"/>
                <w:i/>
              </w:rPr>
              <w:t>e</w:t>
            </w:r>
            <w:r w:rsidRPr="002A7898">
              <w:rPr>
                <w:rFonts w:ascii="Arial" w:hAnsi="Arial" w:cs="Arial"/>
                <w:i/>
              </w:rPr>
              <w:t>r</w:t>
            </w:r>
            <w:r>
              <w:rPr>
                <w:rFonts w:ascii="Arial" w:hAnsi="Arial" w:cs="Arial"/>
                <w:i/>
              </w:rPr>
              <w:t>2</w:t>
            </w:r>
            <w:r w:rsidRPr="009C2386">
              <w:rPr>
                <w:rFonts w:ascii="Arial" w:hAnsi="Arial" w:cs="Arial"/>
              </w:rPr>
              <w:t>/</w:t>
            </w:r>
            <w:proofErr w:type="gramStart"/>
            <w:r w:rsidRPr="009C2386">
              <w:rPr>
                <w:rFonts w:ascii="Arial" w:hAnsi="Arial" w:cs="Arial"/>
              </w:rPr>
              <w:t>+</w:t>
            </w:r>
            <w:r w:rsidRPr="009C2386">
              <w:rPr>
                <w:rFonts w:ascii="Arial" w:hAnsi="Arial" w:cs="Arial"/>
                <w:iCs/>
              </w:rPr>
              <w:t>;</w:t>
            </w:r>
            <w:r>
              <w:rPr>
                <w:rFonts w:ascii="Arial" w:hAnsi="Arial" w:cs="Arial"/>
                <w:i/>
              </w:rPr>
              <w:t>UAS</w:t>
            </w:r>
            <w:proofErr w:type="gramEnd"/>
            <w:r w:rsidRPr="009C2386">
              <w:rPr>
                <w:rFonts w:ascii="Arial" w:hAnsi="Arial" w:cs="Arial"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4B67A0">
              <w:rPr>
                <w:rFonts w:ascii="Arial" w:hAnsi="Arial" w:cs="Arial"/>
                <w:i/>
              </w:rPr>
              <w:t>RNAi</w:t>
            </w:r>
            <w:r w:rsidRPr="009C2386">
              <w:rPr>
                <w:rFonts w:ascii="Arial" w:hAnsi="Arial" w:cs="Arial"/>
              </w:rPr>
              <w:t>/+;</w:t>
            </w:r>
            <w:r w:rsidRPr="004B67A0">
              <w:rPr>
                <w:rFonts w:ascii="Arial" w:hAnsi="Arial" w:cs="Arial"/>
                <w:i/>
                <w:iCs/>
              </w:rPr>
              <w:t>Dh44</w:t>
            </w:r>
            <w:r w:rsidRPr="009C2386">
              <w:rPr>
                <w:rFonts w:ascii="Arial" w:hAnsi="Arial" w:cs="Arial"/>
                <w:iCs/>
              </w:rPr>
              <w:t>-</w:t>
            </w:r>
            <w:r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9E6F" w14:textId="77777777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F412" w14:textId="0DE40B90" w:rsidR="004C217A" w:rsidRDefault="004C217A" w:rsidP="006C51E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805" w14:textId="77777777" w:rsidR="004C217A" w:rsidRPr="00BA7E64" w:rsidRDefault="004C217A" w:rsidP="006C51E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=0.041</w:t>
            </w:r>
          </w:p>
        </w:tc>
      </w:tr>
    </w:tbl>
    <w:p w14:paraId="7AD7C79F" w14:textId="77777777" w:rsidR="004C217A" w:rsidRDefault="004C217A" w:rsidP="0097561B">
      <w:pPr>
        <w:suppressLineNumbers/>
        <w:spacing w:line="480" w:lineRule="auto"/>
        <w:rPr>
          <w:rFonts w:ascii="Arial" w:hAnsi="Arial" w:cs="Arial"/>
        </w:rPr>
      </w:pPr>
    </w:p>
    <w:p w14:paraId="6CBE23A7" w14:textId="04557890" w:rsidR="004C217A" w:rsidRPr="00F006E5" w:rsidRDefault="00C07C0F" w:rsidP="00C07C0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4</w:t>
      </w:r>
      <w:r w:rsidRPr="00B500A4">
        <w:rPr>
          <w:rFonts w:ascii="Arial" w:hAnsi="Arial" w:cs="Arial"/>
          <w:b/>
          <w:bCs/>
        </w:rPr>
        <w:t>-figure supplement 1</w:t>
      </w:r>
      <w:r w:rsidR="006B2303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455" w:type="dxa"/>
        <w:tblLook w:val="04A0" w:firstRow="1" w:lastRow="0" w:firstColumn="1" w:lastColumn="0" w:noHBand="0" w:noVBand="1"/>
      </w:tblPr>
      <w:tblGrid>
        <w:gridCol w:w="2875"/>
        <w:gridCol w:w="720"/>
        <w:gridCol w:w="1620"/>
        <w:gridCol w:w="1620"/>
        <w:gridCol w:w="1620"/>
      </w:tblGrid>
      <w:tr w:rsidR="00515502" w:rsidRPr="00BA7E64" w14:paraId="76DA029E" w14:textId="77777777" w:rsidTr="005D32FB">
        <w:trPr>
          <w:trHeight w:val="692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008B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B827" w14:textId="77777777" w:rsidR="00515502" w:rsidRPr="00BA7E64" w:rsidRDefault="005D32FB" w:rsidP="00BD700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79FA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LT50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C13" w14:textId="2A73ED69" w:rsidR="00515502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78B8DDD7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control)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3723F" w14:textId="3C679FEC" w:rsidR="00515502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55E2BF84" w14:textId="77777777" w:rsidR="00515502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(with </w:t>
            </w:r>
            <w:r w:rsidR="00206F83">
              <w:rPr>
                <w:rFonts w:ascii="Arial" w:hAnsi="Arial" w:cs="Arial"/>
              </w:rPr>
              <w:t>mutant</w:t>
            </w:r>
            <w:r>
              <w:rPr>
                <w:rFonts w:ascii="Arial" w:hAnsi="Arial" w:cs="Arial"/>
              </w:rPr>
              <w:t>)</w:t>
            </w:r>
          </w:p>
        </w:tc>
      </w:tr>
      <w:tr w:rsidR="00515502" w:rsidRPr="00BA7E64" w14:paraId="41C082F6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52C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control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3082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B58F" w14:textId="55013EAB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46.0 ±2.10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E99F" w14:textId="77777777" w:rsidR="00515502" w:rsidRPr="00BA7E64" w:rsidRDefault="0042786E" w:rsidP="00BD700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4DB" w14:textId="77777777" w:rsidR="00515502" w:rsidRPr="00BA7E64" w:rsidRDefault="0042786E" w:rsidP="00BD7007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04AD4F92" w14:textId="77777777" w:rsidTr="00206D9E">
        <w:trPr>
          <w:trHeight w:val="395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333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C81D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B6EE" w14:textId="2BCE080E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34.0 ±2.90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C3B8" w14:textId="0077CD04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4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3BF8" w14:textId="77777777" w:rsidR="00515502" w:rsidRDefault="0042786E" w:rsidP="00C9432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-</w:t>
            </w:r>
          </w:p>
        </w:tc>
      </w:tr>
      <w:tr w:rsidR="00515502" w:rsidRPr="00BA7E64" w14:paraId="4A0E28AE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98B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0123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5290" w14:textId="1A17C413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37.7 ±2.84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36A7" w14:textId="456919A3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846D" w14:textId="77777777" w:rsidR="00515502" w:rsidRDefault="0042786E" w:rsidP="00C9432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-</w:t>
            </w:r>
          </w:p>
        </w:tc>
      </w:tr>
      <w:tr w:rsidR="00515502" w:rsidRPr="00BA7E64" w14:paraId="34DC08FF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884F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 xml:space="preserve"> 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429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5AFC" w14:textId="1CC9CF3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30.0 ±3.21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30F7" w14:textId="77B18DC3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=1.5</w:t>
            </w:r>
            <w:r w:rsidRPr="00067AD6">
              <w:rPr>
                <w:rFonts w:ascii="Arial" w:hAnsi="Arial" w:cs="Arial"/>
                <w:sz w:val="16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4F25" w14:textId="77777777" w:rsidR="00515502" w:rsidRDefault="0042786E" w:rsidP="00C9432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-</w:t>
            </w:r>
          </w:p>
        </w:tc>
      </w:tr>
      <w:tr w:rsidR="00515502" w:rsidRPr="00BA7E64" w14:paraId="037D81DD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EE35" w14:textId="77777777" w:rsidR="00515502" w:rsidRPr="00473076" w:rsidRDefault="00515502" w:rsidP="00BD7007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;</w:t>
            </w:r>
            <w:r w:rsidRPr="00BA7E64">
              <w:rPr>
                <w:rFonts w:ascii="Arial" w:hAnsi="Arial" w:cs="Arial"/>
                <w:i/>
                <w:iCs/>
              </w:rPr>
              <w:t>Dh</w:t>
            </w:r>
            <w:proofErr w:type="gramEnd"/>
            <w:r w:rsidRPr="00BA7E64">
              <w:rPr>
                <w:rFonts w:ascii="Arial" w:hAnsi="Arial" w:cs="Arial"/>
                <w:i/>
                <w:iCs/>
              </w:rPr>
              <w:t>44</w:t>
            </w:r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GAL4/+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63B5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0BB8" w14:textId="051F414F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36.0 ±3.74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5A25" w14:textId="7BFEF084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5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4881" w14:textId="77777777" w:rsidR="00515502" w:rsidRDefault="0042786E" w:rsidP="00C9432B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-</w:t>
            </w:r>
          </w:p>
        </w:tc>
      </w:tr>
      <w:tr w:rsidR="00515502" w:rsidRPr="00BA7E64" w14:paraId="50BF78C0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EA6" w14:textId="77777777" w:rsidR="00515502" w:rsidRPr="00473076" w:rsidRDefault="00515502" w:rsidP="00BD7007">
            <w:pPr>
              <w:suppressLineNumbers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G4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A518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6BCE" w14:textId="1B191C63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5.0 ±2.28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7402" w14:textId="7E5E0305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5714" w14:textId="4277F7F3" w:rsidR="00515502" w:rsidRDefault="00515502" w:rsidP="00BD7007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=2.5</w:t>
            </w:r>
            <w:r w:rsidRPr="00067AD6">
              <w:rPr>
                <w:rFonts w:ascii="Arial" w:hAnsi="Arial" w:cs="Arial"/>
                <w:sz w:val="16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-5</w:t>
            </w:r>
          </w:p>
        </w:tc>
      </w:tr>
      <w:tr w:rsidR="00515502" w:rsidRPr="00BA7E64" w14:paraId="1E75AC3E" w14:textId="77777777" w:rsidTr="005D32FB">
        <w:trPr>
          <w:trHeight w:val="440"/>
        </w:trPr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976" w14:textId="7777777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proofErr w:type="gramStart"/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,</w:t>
            </w:r>
            <w:r w:rsidRPr="00BA7E64">
              <w:rPr>
                <w:rFonts w:ascii="Arial" w:hAnsi="Arial" w:cs="Arial"/>
                <w:i/>
                <w:iCs/>
              </w:rPr>
              <w:t>UAS</w:t>
            </w:r>
            <w:proofErr w:type="gramEnd"/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trp</w:t>
            </w:r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</w:rPr>
              <w:t>/</w:t>
            </w: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  <w:r w:rsidRPr="00BA7E64">
              <w:rPr>
                <w:rFonts w:ascii="Arial" w:hAnsi="Arial" w:cs="Arial"/>
              </w:rPr>
              <w:t>;</w:t>
            </w:r>
            <w:r w:rsidRPr="00BA7E64">
              <w:rPr>
                <w:rFonts w:ascii="Arial" w:hAnsi="Arial" w:cs="Arial"/>
                <w:i/>
                <w:iCs/>
              </w:rPr>
              <w:t>Dh44</w:t>
            </w:r>
            <w:r w:rsidRPr="00531EAA">
              <w:rPr>
                <w:rFonts w:ascii="Arial" w:hAnsi="Arial" w:cs="Arial"/>
                <w:iCs/>
              </w:rPr>
              <w:t>-</w:t>
            </w:r>
            <w:r w:rsidRPr="00BA7E64">
              <w:rPr>
                <w:rFonts w:ascii="Arial" w:hAnsi="Arial" w:cs="Arial"/>
                <w:i/>
                <w:iCs/>
              </w:rPr>
              <w:t>GAL4</w:t>
            </w:r>
            <w:r w:rsidRPr="009C2386">
              <w:rPr>
                <w:rFonts w:ascii="Arial" w:hAnsi="Arial" w:cs="Arial"/>
                <w:iCs/>
              </w:rPr>
              <w:t>/+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4A4B" w14:textId="77777777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04B3" w14:textId="2D62CDA5" w:rsidR="00515502" w:rsidRPr="00C22C60" w:rsidRDefault="00515502" w:rsidP="00BD7007">
            <w:pPr>
              <w:jc w:val="center"/>
              <w:rPr>
                <w:rFonts w:ascii="Arial" w:hAnsi="Arial" w:cs="Arial"/>
              </w:rPr>
            </w:pPr>
            <w:r w:rsidRPr="00C22C60">
              <w:rPr>
                <w:rFonts w:ascii="Arial" w:hAnsi="Arial" w:cs="Arial"/>
              </w:rPr>
              <w:t>49.5 ±3.23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1EC5" w14:textId="77A6CC87" w:rsidR="00515502" w:rsidRPr="00BA7E64" w:rsidRDefault="00515502" w:rsidP="00BD7007">
            <w:pPr>
              <w:suppressLineNumbers/>
              <w:jc w:val="center"/>
              <w:rPr>
                <w:rFonts w:ascii="Arial" w:hAnsi="Arial" w:cs="Arial"/>
              </w:rPr>
            </w:pPr>
            <w:r w:rsidRPr="005467D1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9F2" w14:textId="0F700A49" w:rsidR="00515502" w:rsidRDefault="00515502" w:rsidP="00BD7007">
            <w:pPr>
              <w:suppressLineNumbers/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=3.7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-6</w:t>
            </w:r>
          </w:p>
        </w:tc>
      </w:tr>
    </w:tbl>
    <w:p w14:paraId="235D8A43" w14:textId="77777777" w:rsidR="001D6E21" w:rsidRDefault="001D6E21" w:rsidP="001D6E21">
      <w:pPr>
        <w:suppressLineNumbers/>
        <w:spacing w:line="480" w:lineRule="auto"/>
        <w:rPr>
          <w:rFonts w:ascii="Arial" w:hAnsi="Arial" w:cs="Arial"/>
          <w:b/>
        </w:rPr>
      </w:pPr>
    </w:p>
    <w:p w14:paraId="568DE79B" w14:textId="5DFECEA1" w:rsidR="00EF38D6" w:rsidRPr="002B5630" w:rsidRDefault="002D7321" w:rsidP="00EF38D6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5</w:t>
      </w:r>
      <w:r w:rsidRPr="00B500A4">
        <w:rPr>
          <w:rFonts w:ascii="Arial" w:hAnsi="Arial" w:cs="Arial"/>
          <w:b/>
          <w:bCs/>
        </w:rPr>
        <w:t>-figure supplement 1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962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440"/>
        <w:gridCol w:w="540"/>
        <w:gridCol w:w="1440"/>
        <w:gridCol w:w="1404"/>
        <w:gridCol w:w="1418"/>
        <w:gridCol w:w="1408"/>
      </w:tblGrid>
      <w:tr w:rsidR="00EF38D6" w:rsidRPr="00BA7E64" w14:paraId="19CF8A0C" w14:textId="77777777" w:rsidTr="00EA7DF5">
        <w:trPr>
          <w:trHeight w:val="512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DC833" w14:textId="77777777" w:rsidR="004802D8" w:rsidRDefault="004802D8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CFB1926" w14:textId="1D02C8CB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999" w14:textId="77777777" w:rsidR="00EF38D6" w:rsidRPr="00C0683A" w:rsidRDefault="00EF38D6" w:rsidP="00EF38D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D-glucose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77C4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L-glucose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C9DB5" w14:textId="6D5605B2" w:rsidR="00EF38D6" w:rsidRDefault="00EF38D6" w:rsidP="004802D8">
            <w:pPr>
              <w:suppressLineNumbers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49AAD3D6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vs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DA397" w14:textId="052AA553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values (with D-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9B273" w14:textId="5015086A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values (with L-</w:t>
            </w:r>
            <w:proofErr w:type="spellStart"/>
            <w:r>
              <w:rPr>
                <w:rFonts w:ascii="Arial" w:hAnsi="Arial" w:cs="Arial"/>
              </w:rPr>
              <w:t>glu</w:t>
            </w:r>
            <w:proofErr w:type="spellEnd"/>
            <w:r>
              <w:rPr>
                <w:rFonts w:ascii="Arial" w:hAnsi="Arial" w:cs="Arial"/>
              </w:rPr>
              <w:t xml:space="preserve"> control) </w:t>
            </w:r>
          </w:p>
        </w:tc>
      </w:tr>
      <w:tr w:rsidR="00EF38D6" w:rsidRPr="00BA7E64" w14:paraId="67BAE5A7" w14:textId="77777777" w:rsidTr="00B570DB">
        <w:trPr>
          <w:trHeight w:val="620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E8A" w14:textId="77777777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E61C" w14:textId="77777777" w:rsidR="00EF38D6" w:rsidRPr="00C0683A" w:rsidRDefault="00EF38D6" w:rsidP="00EF38D6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68B5" w14:textId="3C2C61CC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CBDB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703D" w14:textId="33FE1E18" w:rsidR="00EF38D6" w:rsidRDefault="00EF38D6" w:rsidP="006C51E6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F80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8516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70AF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EF38D6" w:rsidRPr="00BA7E64" w14:paraId="4AC4B4B2" w14:textId="77777777" w:rsidTr="00206D9E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3015" w14:textId="77777777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4522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956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F5DE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2662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442F" w14:textId="10FFB92A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9CF6" w14:textId="3C458305" w:rsidR="00EF38D6" w:rsidRPr="00BA7E64" w:rsidRDefault="003C38DF" w:rsidP="00EF38D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53B3" w14:textId="51C01BE6" w:rsidR="00EF38D6" w:rsidRPr="00BA7E64" w:rsidRDefault="003C38DF" w:rsidP="00EF38D6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</w:tr>
      <w:tr w:rsidR="00EF38D6" w:rsidRPr="00BA7E64" w14:paraId="3BAFB1B2" w14:textId="77777777" w:rsidTr="00206D9E">
        <w:trPr>
          <w:trHeight w:val="36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F31E" w14:textId="77777777" w:rsidR="00EF38D6" w:rsidRPr="00B23348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D0AB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F2E2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0.30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BE0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96B3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0.30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1EF4" w14:textId="3D6F360F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4CE3" w14:textId="6DD3FA35" w:rsidR="00EF38D6" w:rsidRPr="00125625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D807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=9</w:t>
            </w:r>
            <w:r w:rsidR="00941FF4">
              <w:rPr>
                <w:rFonts w:ascii="Arial" w:hAnsi="Arial" w:cs="Arial"/>
              </w:rPr>
              <w:t>.1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5691" w14:textId="7832BE22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=1.4</w:t>
            </w:r>
            <w:r w:rsidRPr="00067AD6">
              <w:rPr>
                <w:rFonts w:ascii="Arial" w:hAnsi="Arial" w:cs="Arial"/>
                <w:sz w:val="18"/>
              </w:rPr>
              <w:t>X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-4</w:t>
            </w:r>
          </w:p>
        </w:tc>
      </w:tr>
      <w:tr w:rsidR="00EF38D6" w:rsidRPr="00BA7E64" w14:paraId="248CD804" w14:textId="77777777" w:rsidTr="00EA7DF5">
        <w:trPr>
          <w:trHeight w:val="467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DC45" w14:textId="77777777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E67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3F5D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0.23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CCFF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1000" w14:textId="77777777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C723" w14:textId="0326165D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</w:t>
            </w:r>
            <w:r w:rsidR="00941FF4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5C5C" w14:textId="6734A2E8" w:rsidR="00EF38D6" w:rsidRPr="00BA7E64" w:rsidRDefault="00EF38D6" w:rsidP="00EF38D6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D807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CAC" w14:textId="695A962B" w:rsidR="00EF38D6" w:rsidRDefault="00EF38D6" w:rsidP="00EF38D6">
            <w:pPr>
              <w:suppressLineNumbers/>
              <w:jc w:val="center"/>
              <w:rPr>
                <w:rFonts w:ascii="Arial" w:hAnsi="Arial" w:cs="Arial"/>
              </w:rPr>
            </w:pPr>
            <w:r w:rsidRPr="00D807E5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=0.10</w:t>
            </w:r>
          </w:p>
        </w:tc>
      </w:tr>
    </w:tbl>
    <w:p w14:paraId="3F0FC7FC" w14:textId="77777777" w:rsidR="00151086" w:rsidRDefault="00151086" w:rsidP="00611EAF">
      <w:pPr>
        <w:suppressLineNumbers/>
        <w:spacing w:line="480" w:lineRule="auto"/>
        <w:rPr>
          <w:rFonts w:ascii="Arial" w:hAnsi="Arial" w:cs="Arial"/>
        </w:rPr>
      </w:pPr>
    </w:p>
    <w:p w14:paraId="5B77F0DA" w14:textId="1349D7AC" w:rsidR="00611EAF" w:rsidRPr="002D7321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-figure supplement 1A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195" w:type="dxa"/>
        <w:tblLook w:val="04A0" w:firstRow="1" w:lastRow="0" w:firstColumn="1" w:lastColumn="0" w:noHBand="0" w:noVBand="1"/>
      </w:tblPr>
      <w:tblGrid>
        <w:gridCol w:w="1525"/>
        <w:gridCol w:w="630"/>
        <w:gridCol w:w="1440"/>
        <w:gridCol w:w="2160"/>
        <w:gridCol w:w="1440"/>
      </w:tblGrid>
      <w:tr w:rsidR="00515502" w:rsidRPr="00BA7E64" w14:paraId="7AF0FB70" w14:textId="77777777" w:rsidTr="00EF38D6">
        <w:trPr>
          <w:trHeight w:val="60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C106" w14:textId="77777777" w:rsidR="00515502" w:rsidRPr="00C0683A" w:rsidRDefault="00515502" w:rsidP="00FC56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D740" w14:textId="77777777" w:rsidR="00515502" w:rsidRDefault="00EF38D6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8472" w14:textId="77777777" w:rsidR="00515502" w:rsidRPr="00C0683A" w:rsidRDefault="00515502" w:rsidP="00FC56B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Crop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D37" w14:textId="3AC72AB7" w:rsidR="00515502" w:rsidRPr="00C0683A" w:rsidRDefault="00515502" w:rsidP="00FC56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5516" w14:textId="2C60CDCC" w:rsidR="00515502" w:rsidRPr="00C0683A" w:rsidRDefault="00515502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value</w:t>
            </w:r>
            <w:r w:rsidR="00EF38D6">
              <w:rPr>
                <w:rFonts w:ascii="Arial" w:hAnsi="Arial" w:cs="Arial"/>
                <w:iCs/>
              </w:rPr>
              <w:t>s</w:t>
            </w:r>
          </w:p>
        </w:tc>
      </w:tr>
      <w:tr w:rsidR="00515502" w:rsidRPr="00BA7E64" w14:paraId="63A87E27" w14:textId="77777777" w:rsidTr="00206D9E">
        <w:trPr>
          <w:trHeight w:val="332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AFEB6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73A4BE2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327DE6AF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Sucrose</w:t>
            </w:r>
          </w:p>
          <w:p w14:paraId="2307894A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A9AD2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A4F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5174" w14:textId="742AA2BF" w:rsidR="00515502" w:rsidRPr="00C0683A" w:rsidRDefault="00EA7DF5" w:rsidP="00B502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color w:val="000000"/>
              </w:rPr>
              <w:t>9.2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 w:rsidRPr="00C0683A">
              <w:rPr>
                <w:rFonts w:ascii="Arial" w:hAnsi="Arial" w:cs="Arial"/>
                <w:color w:val="000000"/>
              </w:rPr>
              <w:t>1.0</w:t>
            </w:r>
            <w:r w:rsidR="0051550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B74A" w14:textId="51FB3287" w:rsidR="00515502" w:rsidRPr="00BA7E64" w:rsidRDefault="003C38DF" w:rsidP="001D6E2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7DC632D" w14:textId="77777777" w:rsidTr="00EF38D6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C8A10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049773B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F017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A481" w14:textId="526B16AA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13.2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2.1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656" w14:textId="2CCE3511" w:rsidR="00515502" w:rsidRPr="00BA7E64" w:rsidRDefault="003C38DF" w:rsidP="001D6E2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31B2F5C9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5AF8F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CBCBE3D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1A53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DF35" w14:textId="2868B3B0" w:rsidR="00515502" w:rsidRPr="00C0683A" w:rsidRDefault="00F37AB2" w:rsidP="00B502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iCs/>
              </w:rPr>
              <w:t>4.36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D43D" w14:textId="7DD6A6B6" w:rsidR="00515502" w:rsidRPr="00BA7E64" w:rsidRDefault="003C38DF" w:rsidP="001D6E2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23B7E112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C00C1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B05B2B2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348D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CF8D" w14:textId="53A3CFC6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F37AB2">
              <w:rPr>
                <w:rFonts w:ascii="Arial" w:hAnsi="Arial" w:cs="Arial"/>
                <w:color w:val="000000"/>
              </w:rPr>
              <w:t>7</w:t>
            </w:r>
            <w:r w:rsidR="007B5752">
              <w:rPr>
                <w:rFonts w:ascii="Arial" w:hAnsi="Arial" w:cs="Arial"/>
                <w:color w:val="000000"/>
              </w:rPr>
              <w:t>.0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4.8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542" w14:textId="2EC696A5" w:rsidR="00515502" w:rsidRPr="00BA7E64" w:rsidRDefault="003C38DF" w:rsidP="001D6E2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37417D14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23CF0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828B560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1D2E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70D5" w14:textId="578E7AEF" w:rsidR="00515502" w:rsidRPr="00C0683A" w:rsidRDefault="00EA7DF5" w:rsidP="00B502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color w:val="000000"/>
              </w:rPr>
              <w:t>9.</w:t>
            </w:r>
            <w:r w:rsidR="007B5752">
              <w:rPr>
                <w:rFonts w:ascii="Arial" w:hAnsi="Arial" w:cs="Arial"/>
                <w:color w:val="000000"/>
              </w:rPr>
              <w:t>7</w:t>
            </w:r>
            <w:r w:rsidR="00B502C8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 w:rsidRPr="00C0683A">
              <w:rPr>
                <w:rFonts w:ascii="Arial" w:hAnsi="Arial" w:cs="Arial"/>
                <w:color w:val="000000"/>
              </w:rPr>
              <w:t>2.3</w:t>
            </w:r>
            <w:r w:rsidR="0051550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96CA" w14:textId="138DFB9B" w:rsidR="00515502" w:rsidRPr="00BA7E64" w:rsidRDefault="003C38DF" w:rsidP="001D6E21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3695BA95" w14:textId="77777777" w:rsidTr="00EF38D6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83CDC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7F3A088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68626EB9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233EAFF0" w14:textId="77777777" w:rsidR="00515502" w:rsidRPr="001D6E21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D-glucose</w:t>
            </w:r>
          </w:p>
          <w:p w14:paraId="36F03FE9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0B08D" w14:textId="77777777" w:rsidR="00515502" w:rsidRPr="001467C1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E213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A601" w14:textId="63C2B7B1" w:rsidR="00515502" w:rsidRPr="00C0683A" w:rsidRDefault="00EA7DF5" w:rsidP="00B502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7B5752">
              <w:rPr>
                <w:rFonts w:ascii="Arial" w:hAnsi="Arial" w:cs="Arial"/>
                <w:color w:val="000000"/>
              </w:rPr>
              <w:t>9</w:t>
            </w:r>
            <w:r w:rsidR="00515502" w:rsidRPr="001467C1">
              <w:rPr>
                <w:rFonts w:ascii="Arial" w:hAnsi="Arial" w:cs="Arial"/>
                <w:color w:val="000000"/>
              </w:rPr>
              <w:t>.</w:t>
            </w:r>
            <w:r w:rsidR="007B5752">
              <w:rPr>
                <w:rFonts w:ascii="Arial" w:hAnsi="Arial" w:cs="Arial"/>
                <w:color w:val="000000"/>
              </w:rPr>
              <w:t>9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1467C1">
              <w:rPr>
                <w:rFonts w:ascii="Arial" w:hAnsi="Arial" w:cs="Arial"/>
                <w:iCs/>
              </w:rPr>
              <w:t>±</w:t>
            </w:r>
            <w:r w:rsidR="00515502" w:rsidRPr="001467C1">
              <w:rPr>
                <w:rFonts w:ascii="Arial" w:hAnsi="Arial" w:cs="Arial"/>
                <w:color w:val="000000"/>
              </w:rPr>
              <w:t>1.1</w:t>
            </w:r>
            <w:r w:rsidR="0051550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498E" w14:textId="34183760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=0.91</w:t>
            </w:r>
          </w:p>
        </w:tc>
      </w:tr>
      <w:tr w:rsidR="00515502" w:rsidRPr="00BA7E64" w14:paraId="3F17C270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3B27C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982F60B" w14:textId="77777777" w:rsidR="00515502" w:rsidRPr="001467C1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EA47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6F3" w14:textId="678619C1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12.</w:t>
            </w:r>
            <w:r w:rsidR="00941FF4">
              <w:rPr>
                <w:rFonts w:ascii="Arial" w:hAnsi="Arial" w:cs="Arial"/>
                <w:color w:val="000000"/>
              </w:rPr>
              <w:t>2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1.7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1C0" w14:textId="20112C6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=0.88</w:t>
            </w:r>
          </w:p>
        </w:tc>
      </w:tr>
      <w:tr w:rsidR="00515502" w:rsidRPr="00BA7E64" w14:paraId="5B8B4D16" w14:textId="77777777" w:rsidTr="00EF38D6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B2BAA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F16DE98" w14:textId="77777777" w:rsidR="00515502" w:rsidRPr="001467C1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2BC9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8B32" w14:textId="61B347D0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55.</w:t>
            </w:r>
            <w:r w:rsidR="00941FF4">
              <w:rPr>
                <w:rFonts w:ascii="Arial" w:hAnsi="Arial" w:cs="Arial"/>
                <w:color w:val="000000"/>
              </w:rPr>
              <w:t>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4.3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DA73" w14:textId="4DE12CAE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=0.98</w:t>
            </w:r>
          </w:p>
        </w:tc>
      </w:tr>
      <w:tr w:rsidR="00515502" w:rsidRPr="00BA7E64" w14:paraId="7E55FE29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920A2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1059FF3" w14:textId="77777777" w:rsidR="00515502" w:rsidRPr="001467C1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F07D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C2A0" w14:textId="77777777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8.4</w:t>
            </w:r>
            <w:r>
              <w:rPr>
                <w:rFonts w:ascii="Arial" w:hAnsi="Arial" w:cs="Arial"/>
                <w:color w:val="000000"/>
              </w:rPr>
              <w:t>2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3.9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69E9" w14:textId="2FCC3908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941FF4">
              <w:rPr>
                <w:rFonts w:ascii="Arial" w:hAnsi="Arial" w:cs="Arial"/>
              </w:rPr>
              <w:t>9</w:t>
            </w:r>
          </w:p>
        </w:tc>
      </w:tr>
      <w:tr w:rsidR="00515502" w:rsidRPr="00BA7E64" w14:paraId="09854282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46806" w14:textId="77777777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8179534" w14:textId="77777777" w:rsidR="00515502" w:rsidRPr="001467C1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E2BA" w14:textId="77777777" w:rsidR="00515502" w:rsidRPr="00C0683A" w:rsidRDefault="00515502" w:rsidP="001D6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D6B4" w14:textId="35D6E263" w:rsidR="00515502" w:rsidRPr="00C0683A" w:rsidRDefault="00515502" w:rsidP="00B502C8">
            <w:pPr>
              <w:jc w:val="center"/>
              <w:rPr>
                <w:rFonts w:ascii="Arial" w:hAnsi="Arial" w:cs="Arial"/>
                <w:color w:val="000000"/>
              </w:rPr>
            </w:pPr>
            <w:r w:rsidRPr="001467C1">
              <w:rPr>
                <w:rFonts w:ascii="Arial" w:hAnsi="Arial" w:cs="Arial"/>
                <w:color w:val="000000"/>
              </w:rPr>
              <w:t>13.6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Pr="001467C1">
              <w:rPr>
                <w:rFonts w:ascii="Arial" w:hAnsi="Arial" w:cs="Arial"/>
                <w:color w:val="000000"/>
              </w:rPr>
              <w:t>2.4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F21" w14:textId="48B4AB1E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=0.79</w:t>
            </w:r>
          </w:p>
        </w:tc>
      </w:tr>
      <w:tr w:rsidR="00515502" w:rsidRPr="00BA7E64" w14:paraId="0079F9D0" w14:textId="77777777" w:rsidTr="00EF38D6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52D92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6C22AA8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71EB4918" w14:textId="77777777" w:rsidR="00515502" w:rsidRDefault="00515502" w:rsidP="00FC56B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6A60044B" w14:textId="77777777" w:rsidR="00515502" w:rsidRPr="001D6E21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D-fructose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1A4B7" w14:textId="77777777" w:rsidR="00515502" w:rsidRPr="001467C1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B06F" w14:textId="77777777" w:rsidR="00515502" w:rsidRPr="00C0683A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75C1" w14:textId="15069D34" w:rsidR="00515502" w:rsidRDefault="00EA7DF5" w:rsidP="00B502C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B5752">
              <w:rPr>
                <w:rFonts w:ascii="Arial" w:hAnsi="Arial" w:cs="Arial"/>
              </w:rPr>
              <w:t>8.42</w:t>
            </w:r>
            <w:r w:rsidR="00B12ECD">
              <w:rPr>
                <w:rFonts w:ascii="Arial" w:hAnsi="Arial" w:cs="Arial"/>
              </w:rPr>
              <w:t xml:space="preserve"> </w:t>
            </w:r>
            <w:r w:rsidR="00515502">
              <w:rPr>
                <w:rFonts w:ascii="Arial" w:hAnsi="Arial" w:cs="Arial"/>
              </w:rPr>
              <w:t>±2.60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53FE" w14:textId="39789F19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</w:t>
            </w:r>
            <w:r w:rsidR="00941FF4">
              <w:rPr>
                <w:rFonts w:ascii="Arial" w:hAnsi="Arial" w:cs="Arial"/>
              </w:rPr>
              <w:t>9</w:t>
            </w:r>
          </w:p>
        </w:tc>
      </w:tr>
      <w:tr w:rsidR="00515502" w:rsidRPr="00BA7E64" w14:paraId="581DC310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15F6D" w14:textId="77777777" w:rsidR="00515502" w:rsidRPr="00BA7E64" w:rsidRDefault="00515502" w:rsidP="007C7726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266C1A6" w14:textId="77777777" w:rsidR="00515502" w:rsidRPr="001467C1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D592" w14:textId="77777777" w:rsidR="00515502" w:rsidRPr="00C0683A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AD3" w14:textId="0FB7B20E" w:rsidR="00515502" w:rsidRDefault="00515502" w:rsidP="00B502C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18.3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1A38" w14:textId="637C4331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=0.89</w:t>
            </w:r>
          </w:p>
        </w:tc>
      </w:tr>
      <w:tr w:rsidR="00515502" w:rsidRPr="00BA7E64" w14:paraId="0AB793C3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12C29" w14:textId="77777777" w:rsidR="00515502" w:rsidRPr="00BA7E64" w:rsidRDefault="00515502" w:rsidP="007C7726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B97D139" w14:textId="77777777" w:rsidR="00515502" w:rsidRPr="001467C1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579D" w14:textId="77777777" w:rsidR="00515502" w:rsidRPr="00C0683A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0F0F" w14:textId="05F8B4B1" w:rsidR="00515502" w:rsidRDefault="00515502" w:rsidP="00B502C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</w:t>
            </w:r>
            <w:r w:rsidR="007B5752">
              <w:rPr>
                <w:rFonts w:ascii="Arial" w:hAnsi="Arial" w:cs="Arial"/>
              </w:rPr>
              <w:t>9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70F1" w14:textId="312AA916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  <w:tr w:rsidR="00515502" w:rsidRPr="00BA7E64" w14:paraId="1F7AF88C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C5AE2" w14:textId="77777777" w:rsidR="00515502" w:rsidRPr="00BA7E64" w:rsidRDefault="00515502" w:rsidP="007C7726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2276F09" w14:textId="77777777" w:rsidR="00515502" w:rsidRPr="001467C1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B6E" w14:textId="77777777" w:rsidR="00515502" w:rsidRPr="00C0683A" w:rsidRDefault="00515502" w:rsidP="007C77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C8A9" w14:textId="1B560CE6" w:rsidR="00515502" w:rsidRDefault="007B5752" w:rsidP="00B502C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</w:t>
            </w:r>
            <w:r w:rsidR="00B12ECD">
              <w:rPr>
                <w:rFonts w:ascii="Arial" w:hAnsi="Arial" w:cs="Arial"/>
              </w:rPr>
              <w:t xml:space="preserve"> </w:t>
            </w:r>
            <w:r w:rsidR="00515502">
              <w:rPr>
                <w:rFonts w:ascii="Arial" w:hAnsi="Arial" w:cs="Arial"/>
              </w:rPr>
              <w:t>±5.12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E319" w14:textId="16842654" w:rsidR="00515502" w:rsidRPr="00BA7E64" w:rsidRDefault="00515502" w:rsidP="00FC56B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941FF4">
              <w:rPr>
                <w:rFonts w:ascii="Arial" w:hAnsi="Arial" w:cs="Arial"/>
              </w:rPr>
              <w:t>8</w:t>
            </w:r>
          </w:p>
        </w:tc>
      </w:tr>
      <w:tr w:rsidR="00515502" w:rsidRPr="00BA7E64" w14:paraId="1019261B" w14:textId="77777777" w:rsidTr="00EF38D6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DCAC1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F783B48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2BF2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C73E" w14:textId="61853A70" w:rsidR="00515502" w:rsidRDefault="00515502" w:rsidP="00B502C8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B575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7E4A04">
              <w:rPr>
                <w:rFonts w:ascii="Arial" w:hAnsi="Arial" w:cs="Arial"/>
              </w:rPr>
              <w:t>1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7AD" w14:textId="0290044D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=0.88</w:t>
            </w:r>
          </w:p>
        </w:tc>
      </w:tr>
    </w:tbl>
    <w:p w14:paraId="2FD78FC2" w14:textId="77777777" w:rsidR="001D6E21" w:rsidRDefault="001D6E21" w:rsidP="001D6E21">
      <w:pPr>
        <w:pStyle w:val="a4"/>
        <w:spacing w:line="480" w:lineRule="auto"/>
        <w:jc w:val="both"/>
        <w:rPr>
          <w:rFonts w:ascii="Arial" w:hAnsi="Arial" w:cs="Arial"/>
          <w:b/>
          <w:iCs/>
          <w:sz w:val="24"/>
          <w:szCs w:val="24"/>
        </w:rPr>
      </w:pPr>
    </w:p>
    <w:p w14:paraId="7BB2D6EC" w14:textId="12E3AB84" w:rsidR="00611EAF" w:rsidRPr="002D7321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-figure supplement 1B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8365" w:type="dxa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1440"/>
        <w:gridCol w:w="2160"/>
        <w:gridCol w:w="1800"/>
      </w:tblGrid>
      <w:tr w:rsidR="00EF38D6" w:rsidRPr="00BA7E64" w14:paraId="378C1860" w14:textId="77777777" w:rsidTr="004802D8">
        <w:trPr>
          <w:trHeight w:val="62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0696" w14:textId="77777777" w:rsidR="00EF38D6" w:rsidRPr="00C0683A" w:rsidRDefault="00EF38D6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Genotypes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CDD" w14:textId="77777777" w:rsidR="00EF38D6" w:rsidRDefault="00EF38D6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936" w14:textId="77777777" w:rsidR="00EF38D6" w:rsidRPr="00C0683A" w:rsidRDefault="00EF38D6" w:rsidP="00EF38D6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Crop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D16E" w14:textId="7A8337D1" w:rsidR="00EF38D6" w:rsidRPr="00C0683A" w:rsidRDefault="00EF38D6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499E" w14:textId="0B9C15E5" w:rsidR="00EF38D6" w:rsidRPr="00C0683A" w:rsidRDefault="00EF38D6" w:rsidP="00EF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value</w:t>
            </w:r>
            <w:r>
              <w:rPr>
                <w:rFonts w:ascii="Arial" w:hAnsi="Arial" w:cs="Arial"/>
                <w:iCs/>
              </w:rPr>
              <w:t>s</w:t>
            </w:r>
          </w:p>
        </w:tc>
      </w:tr>
      <w:tr w:rsidR="00515502" w:rsidRPr="00BA7E64" w14:paraId="4FFE142F" w14:textId="77777777" w:rsidTr="002E3DCF">
        <w:trPr>
          <w:trHeight w:val="377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FFCF6" w14:textId="77777777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72E813EC" w14:textId="77777777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4C514B88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  <w:p w14:paraId="65CB718D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0238F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005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7F50" w14:textId="11CA2946" w:rsidR="00515502" w:rsidRPr="00C0683A" w:rsidRDefault="00EA7DF5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>
              <w:rPr>
                <w:rFonts w:ascii="Arial" w:hAnsi="Arial" w:cs="Arial"/>
                <w:color w:val="000000"/>
              </w:rPr>
              <w:t>7.</w:t>
            </w:r>
            <w:r w:rsidR="007E4A04">
              <w:rPr>
                <w:rFonts w:ascii="Arial" w:hAnsi="Arial" w:cs="Arial"/>
                <w:color w:val="000000"/>
              </w:rPr>
              <w:t>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2.33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E53" w14:textId="48FA1D9C" w:rsidR="00515502" w:rsidRPr="00BA7E64" w:rsidRDefault="003C38DF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705F7ECC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2D7B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3532C2CB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A9EE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F48A" w14:textId="3405C815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17.</w:t>
            </w:r>
            <w:r w:rsidR="007E4A04">
              <w:rPr>
                <w:rFonts w:ascii="Arial" w:hAnsi="Arial" w:cs="Arial"/>
                <w:color w:val="000000"/>
              </w:rPr>
              <w:t>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2.61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2D53" w14:textId="3E4EBB45" w:rsidR="00515502" w:rsidRPr="00BA7E64" w:rsidRDefault="003C38DF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3E089FD1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05A6A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2EE94331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87F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A4BA" w14:textId="706CAB06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7E4A0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.</w:t>
            </w:r>
            <w:r w:rsidR="007E4A04">
              <w:rPr>
                <w:rFonts w:ascii="Arial" w:hAnsi="Arial" w:cs="Arial"/>
                <w:color w:val="000000"/>
              </w:rPr>
              <w:t>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3.61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768B" w14:textId="6D73187C" w:rsidR="00515502" w:rsidRPr="00BA7E64" w:rsidRDefault="003C38DF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21BC1502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7EF49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3BD3C5F8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9E13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16B8" w14:textId="12B53F99" w:rsidR="00515502" w:rsidRPr="00C0683A" w:rsidRDefault="00EA7DF5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>
              <w:rPr>
                <w:rFonts w:ascii="Arial" w:hAnsi="Arial" w:cs="Arial"/>
                <w:color w:val="000000"/>
              </w:rPr>
              <w:t>5.</w:t>
            </w:r>
            <w:r w:rsidR="007E4A04">
              <w:rPr>
                <w:rFonts w:ascii="Arial" w:hAnsi="Arial" w:cs="Arial"/>
                <w:color w:val="000000"/>
              </w:rPr>
              <w:t>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2.48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6630" w14:textId="737F45C1" w:rsidR="00515502" w:rsidRPr="00BA7E64" w:rsidRDefault="003C38DF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19FF6761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EB1D6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62793CDA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566D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8EA1" w14:textId="6380293C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E4A0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.</w:t>
            </w:r>
            <w:r w:rsidR="007E4A04">
              <w:rPr>
                <w:rFonts w:ascii="Arial" w:hAnsi="Arial" w:cs="Arial"/>
                <w:color w:val="000000"/>
              </w:rPr>
              <w:t>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9A11" w14:textId="74A3EEED" w:rsidR="00515502" w:rsidRPr="00BA7E64" w:rsidRDefault="003C38DF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7F87D094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DA89C" w14:textId="77777777" w:rsidR="00515502" w:rsidRDefault="00515502" w:rsidP="0051550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0AA679A" w14:textId="77777777" w:rsidR="00515502" w:rsidRDefault="00515502" w:rsidP="0051550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4554D65" w14:textId="77777777" w:rsidR="00515502" w:rsidRDefault="00515502" w:rsidP="0051550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4786FC59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208BC850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060B5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C9B6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094E" w14:textId="53C28BBE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E4A04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>.</w:t>
            </w:r>
            <w:r w:rsidR="007E4A04">
              <w:rPr>
                <w:rFonts w:ascii="Arial" w:hAnsi="Arial" w:cs="Arial"/>
                <w:color w:val="000000"/>
              </w:rPr>
              <w:t>9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EC65" w14:textId="63AB448C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=0.38</w:t>
            </w:r>
          </w:p>
        </w:tc>
      </w:tr>
      <w:tr w:rsidR="00515502" w:rsidRPr="00BA7E64" w14:paraId="0053365A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9C191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46639EA2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8736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2512" w14:textId="353F1702" w:rsidR="00515502" w:rsidRPr="00C0683A" w:rsidRDefault="00EA7DF5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>
              <w:rPr>
                <w:rFonts w:ascii="Arial" w:hAnsi="Arial" w:cs="Arial"/>
                <w:color w:val="000000"/>
              </w:rPr>
              <w:t>9.</w:t>
            </w:r>
            <w:r w:rsidR="007E4A04">
              <w:rPr>
                <w:rFonts w:ascii="Arial" w:hAnsi="Arial" w:cs="Arial"/>
                <w:color w:val="000000"/>
              </w:rPr>
              <w:t>3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1467C1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3.36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E028" w14:textId="5E334293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=0.8</w:t>
            </w:r>
            <w:r w:rsidR="00941FF4">
              <w:rPr>
                <w:rFonts w:ascii="Arial" w:hAnsi="Arial" w:cs="Arial"/>
              </w:rPr>
              <w:t>1</w:t>
            </w:r>
          </w:p>
        </w:tc>
      </w:tr>
      <w:tr w:rsidR="00515502" w:rsidRPr="00BA7E64" w14:paraId="47E90294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8C9AE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503DC76B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2659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583" w14:textId="6E56663E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</w:t>
            </w:r>
            <w:r w:rsidR="007E4A04">
              <w:rPr>
                <w:rFonts w:ascii="Arial" w:hAnsi="Arial" w:cs="Arial"/>
                <w:color w:val="000000"/>
              </w:rPr>
              <w:t>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3.06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630F" w14:textId="30A0D99F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1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016E6349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4B038" w14:textId="77777777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21B946FC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7F0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6C95" w14:textId="391F13E4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7E4A0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.</w:t>
            </w:r>
            <w:r w:rsidR="007E4A04">
              <w:rPr>
                <w:rFonts w:ascii="Arial" w:hAnsi="Arial" w:cs="Arial"/>
                <w:color w:val="000000"/>
              </w:rPr>
              <w:t>8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iCs/>
              </w:rPr>
              <w:t>0.45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8DA3" w14:textId="3E0046FD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=0.09</w:t>
            </w:r>
          </w:p>
        </w:tc>
      </w:tr>
      <w:tr w:rsidR="00515502" w:rsidRPr="00BA7E64" w14:paraId="490C47B3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39C6C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70F497DA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6982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93B1" w14:textId="49D37BE9" w:rsidR="00515502" w:rsidRPr="00C0683A" w:rsidRDefault="00515502" w:rsidP="00515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E4A04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.</w:t>
            </w:r>
            <w:r w:rsidR="007E4A04">
              <w:rPr>
                <w:rFonts w:ascii="Arial" w:hAnsi="Arial" w:cs="Arial"/>
                <w:color w:val="000000"/>
              </w:rPr>
              <w:t>1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3B1" w14:textId="6D53B579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4247A6A1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7752A" w14:textId="77777777" w:rsidR="00515502" w:rsidRDefault="00515502" w:rsidP="00515502">
            <w:pPr>
              <w:suppressLineNumbers/>
              <w:rPr>
                <w:rFonts w:ascii="Arial" w:hAnsi="Arial" w:cs="Arial"/>
                <w:i/>
                <w:iCs/>
              </w:rPr>
            </w:pPr>
          </w:p>
          <w:p w14:paraId="3FC6D5FA" w14:textId="77777777" w:rsidR="00515502" w:rsidRDefault="00515502" w:rsidP="00515502">
            <w:pPr>
              <w:suppressLineNumbers/>
              <w:rPr>
                <w:rFonts w:ascii="Arial" w:hAnsi="Arial" w:cs="Arial"/>
                <w:i/>
                <w:iCs/>
              </w:rPr>
            </w:pPr>
          </w:p>
          <w:p w14:paraId="4A0BAC44" w14:textId="77777777" w:rsidR="00515502" w:rsidRDefault="00515502" w:rsidP="00515502">
            <w:pPr>
              <w:suppressLineNumbers/>
              <w:rPr>
                <w:rFonts w:ascii="Arial" w:hAnsi="Arial" w:cs="Arial"/>
                <w:i/>
                <w:iCs/>
              </w:rPr>
            </w:pPr>
          </w:p>
          <w:p w14:paraId="3CDC7B61" w14:textId="77777777" w:rsidR="00515502" w:rsidRPr="001D6E21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6076F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2D4D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C61A" w14:textId="631A935A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B0D8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9B0D85">
              <w:rPr>
                <w:rFonts w:ascii="Arial" w:hAnsi="Arial" w:cs="Arial"/>
              </w:rPr>
              <w:t>6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B933" w14:textId="41C3DEE8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=0.47</w:t>
            </w:r>
          </w:p>
        </w:tc>
      </w:tr>
      <w:tr w:rsidR="00515502" w:rsidRPr="00BA7E64" w14:paraId="429E522B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044CE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3DEC7644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E9F8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8BB7" w14:textId="7BBD95B1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B0D8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9B0D85">
              <w:rPr>
                <w:rFonts w:ascii="Arial" w:hAnsi="Arial" w:cs="Arial"/>
              </w:rPr>
              <w:t>6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±1.71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9CF0" w14:textId="124B416D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=0.59</w:t>
            </w:r>
          </w:p>
        </w:tc>
      </w:tr>
      <w:tr w:rsidR="00515502" w:rsidRPr="00BA7E64" w14:paraId="792B7572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31130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2C7748EA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F0C0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FB59" w14:textId="6BB8A3C0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  <w:r w:rsidR="009B0D85">
              <w:rPr>
                <w:rFonts w:ascii="Arial" w:hAnsi="Arial" w:cs="Arial"/>
              </w:rPr>
              <w:t>4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9B0D85">
              <w:rPr>
                <w:rFonts w:ascii="Arial" w:hAnsi="Arial" w:cs="Arial"/>
              </w:rPr>
              <w:t>2.41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5A13" w14:textId="059ED2A3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2CADD235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5A202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7164E97C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342E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A58D" w14:textId="57729791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B0D8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9B0D85">
              <w:rPr>
                <w:rFonts w:ascii="Arial" w:hAnsi="Arial" w:cs="Arial"/>
              </w:rPr>
              <w:t>8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9B0D85">
              <w:rPr>
                <w:rFonts w:ascii="Arial" w:hAnsi="Arial" w:cs="Arial"/>
              </w:rPr>
              <w:t>0.87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C7B9" w14:textId="0D34BBEB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</w:t>
            </w:r>
            <w:r w:rsidR="00941FF4">
              <w:rPr>
                <w:rFonts w:ascii="Arial" w:hAnsi="Arial" w:cs="Arial"/>
              </w:rPr>
              <w:t>8</w:t>
            </w:r>
          </w:p>
        </w:tc>
      </w:tr>
      <w:tr w:rsidR="00515502" w:rsidRPr="00BA7E64" w14:paraId="42A4DF03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61877" w14:textId="77777777" w:rsidR="00515502" w:rsidRPr="00BA7E64" w:rsidRDefault="00515502" w:rsidP="00515502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1EC56593" w14:textId="77777777" w:rsidR="00515502" w:rsidRPr="001467C1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71CD" w14:textId="77777777" w:rsidR="00515502" w:rsidRPr="00C0683A" w:rsidRDefault="00515502" w:rsidP="005155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7E31" w14:textId="3F660595" w:rsidR="00515502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B0D85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="009B0D85">
              <w:rPr>
                <w:rFonts w:ascii="Arial" w:hAnsi="Arial" w:cs="Arial"/>
              </w:rPr>
              <w:t>5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9B0D85">
              <w:rPr>
                <w:rFonts w:ascii="Arial" w:hAnsi="Arial" w:cs="Arial"/>
              </w:rPr>
              <w:t>2.55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0AE6" w14:textId="3B19DD85" w:rsidR="00515502" w:rsidRPr="00BA7E64" w:rsidRDefault="00515502" w:rsidP="0051550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=0.12</w:t>
            </w:r>
          </w:p>
        </w:tc>
      </w:tr>
    </w:tbl>
    <w:p w14:paraId="4A0C5E8A" w14:textId="77777777" w:rsidR="004D7AEE" w:rsidRDefault="004D7AEE" w:rsidP="00611EAF">
      <w:pPr>
        <w:suppressLineNumbers/>
        <w:spacing w:line="480" w:lineRule="auto"/>
        <w:rPr>
          <w:rFonts w:ascii="Arial" w:hAnsi="Arial" w:cs="Arial"/>
        </w:rPr>
      </w:pPr>
    </w:p>
    <w:p w14:paraId="5793B5EA" w14:textId="4337AC1D" w:rsidR="00611EAF" w:rsidRPr="002D7321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-figure supplement 1C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375" w:type="dxa"/>
        <w:tblLook w:val="04A0" w:firstRow="1" w:lastRow="0" w:firstColumn="1" w:lastColumn="0" w:noHBand="0" w:noVBand="1"/>
      </w:tblPr>
      <w:tblGrid>
        <w:gridCol w:w="1525"/>
        <w:gridCol w:w="720"/>
        <w:gridCol w:w="1440"/>
        <w:gridCol w:w="2160"/>
        <w:gridCol w:w="1530"/>
      </w:tblGrid>
      <w:tr w:rsidR="00515502" w:rsidRPr="00BA7E64" w14:paraId="581AB9B7" w14:textId="77777777" w:rsidTr="004802D8">
        <w:trPr>
          <w:trHeight w:val="62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AD6B" w14:textId="77777777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Genotypes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D2C9" w14:textId="77777777" w:rsidR="00515502" w:rsidRDefault="00EF38D6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5EF5" w14:textId="77777777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Crop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33F" w14:textId="29D02787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</w:t>
            </w:r>
            <w:r w:rsidR="00B12ECD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5459" w14:textId="76DE6E79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value</w:t>
            </w:r>
            <w:r w:rsidR="006B1E0B">
              <w:rPr>
                <w:rFonts w:ascii="Arial" w:hAnsi="Arial" w:cs="Arial"/>
                <w:iCs/>
              </w:rPr>
              <w:t>s</w:t>
            </w:r>
          </w:p>
        </w:tc>
      </w:tr>
      <w:tr w:rsidR="00515502" w:rsidRPr="00BA7E64" w14:paraId="207CB0EA" w14:textId="77777777" w:rsidTr="002E3DCF">
        <w:trPr>
          <w:trHeight w:val="377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38417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2FF1B54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6FC84F76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  <w:p w14:paraId="729D5BEC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C68E5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CBEB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CF17" w14:textId="6A54052A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5B3A" w14:textId="5011F701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3F41394F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BC99C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592663F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7367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FB47" w14:textId="1405D871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14.</w:t>
            </w:r>
            <w:r w:rsidR="006A6A21">
              <w:rPr>
                <w:rFonts w:ascii="Arial" w:hAnsi="Arial" w:cs="Arial"/>
                <w:color w:val="000000"/>
              </w:rPr>
              <w:t>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2.0</w:t>
            </w:r>
            <w:r w:rsidR="00D875C2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A9DD" w14:textId="5C3DB369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24D2A52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0641D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54D9342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C4E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1397" w14:textId="0E248604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54.</w:t>
            </w:r>
            <w:r w:rsidR="006A6A21">
              <w:rPr>
                <w:rFonts w:ascii="Arial" w:hAnsi="Arial" w:cs="Arial"/>
                <w:color w:val="000000"/>
              </w:rPr>
              <w:t>1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iCs/>
              </w:rPr>
              <w:t>3.31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7E18" w14:textId="46189903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003900BD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D703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2CA5F0ED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7DD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C56" w14:textId="1B0F6602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5.87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D3F" w14:textId="38B2E813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58724448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E04A4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5164C0F9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FDEE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5565" w14:textId="769D0EF6" w:rsidR="00515502" w:rsidRPr="00C0683A" w:rsidRDefault="00EA7DF5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6A6A21">
              <w:rPr>
                <w:rFonts w:ascii="Arial" w:hAnsi="Arial" w:cs="Arial"/>
                <w:color w:val="000000"/>
              </w:rPr>
              <w:t>9</w:t>
            </w:r>
            <w:r w:rsidR="00515502">
              <w:rPr>
                <w:rFonts w:ascii="Arial" w:hAnsi="Arial" w:cs="Arial"/>
                <w:color w:val="000000"/>
              </w:rPr>
              <w:t>.4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3.32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FDE7" w14:textId="427DEE87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745A864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2754B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34A90BF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E9FA256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2D23AADE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4C5EC729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B58CB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48FA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6194" w14:textId="006E8699" w:rsidR="00515502" w:rsidRPr="00C0683A" w:rsidRDefault="00330341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11.9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1467C1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1.90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4E5" w14:textId="39E0E669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=0.37</w:t>
            </w:r>
          </w:p>
        </w:tc>
      </w:tr>
      <w:tr w:rsidR="00515502" w:rsidRPr="00BA7E64" w14:paraId="39FE927E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9E043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0FD65AB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50B9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AFEF" w14:textId="284E7EA3" w:rsidR="00515502" w:rsidRPr="00C0683A" w:rsidRDefault="00EA7DF5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>
              <w:rPr>
                <w:rFonts w:ascii="Arial" w:hAnsi="Arial" w:cs="Arial"/>
                <w:color w:val="000000"/>
              </w:rPr>
              <w:t>5.</w:t>
            </w:r>
            <w:r w:rsidR="00330341">
              <w:rPr>
                <w:rFonts w:ascii="Arial" w:hAnsi="Arial" w:cs="Arial"/>
                <w:color w:val="000000"/>
              </w:rPr>
              <w:t>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1467C1">
              <w:rPr>
                <w:rFonts w:ascii="Arial" w:hAnsi="Arial" w:cs="Arial"/>
                <w:iCs/>
              </w:rPr>
              <w:t>±</w:t>
            </w:r>
            <w:r w:rsidR="00515502">
              <w:rPr>
                <w:rFonts w:ascii="Arial" w:hAnsi="Arial" w:cs="Arial"/>
                <w:color w:val="000000"/>
              </w:rPr>
              <w:t>1.25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3EC9" w14:textId="03F40D0F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=0.64</w:t>
            </w:r>
          </w:p>
        </w:tc>
      </w:tr>
      <w:tr w:rsidR="00515502" w:rsidRPr="00BA7E64" w14:paraId="4F952466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6ADB5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082F2F7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B1A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AEDC" w14:textId="16D2817A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36.</w:t>
            </w:r>
            <w:r w:rsidR="00330341">
              <w:rPr>
                <w:rFonts w:ascii="Arial" w:hAnsi="Arial" w:cs="Arial"/>
                <w:color w:val="000000"/>
              </w:rPr>
              <w:t>9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DA0F" w14:textId="59CB1D3F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=8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4CF3F24F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24AAD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18179EB9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ACF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EB9B" w14:textId="24DC1D22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</w:t>
            </w:r>
            <w:r w:rsidR="00330341">
              <w:rPr>
                <w:rFonts w:ascii="Arial" w:hAnsi="Arial" w:cs="Arial"/>
                <w:color w:val="000000"/>
              </w:rPr>
              <w:t>8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iCs/>
              </w:rPr>
              <w:t>1.39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5C11" w14:textId="602DDD51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=0.21</w:t>
            </w:r>
          </w:p>
        </w:tc>
      </w:tr>
      <w:tr w:rsidR="00515502" w:rsidRPr="00BA7E64" w14:paraId="4E494D35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39D63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0D9ACE4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7D13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F800" w14:textId="2D0C17A4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</w:t>
            </w:r>
            <w:r w:rsidR="00330341">
              <w:rPr>
                <w:rFonts w:ascii="Arial" w:hAnsi="Arial" w:cs="Arial"/>
                <w:color w:val="000000"/>
              </w:rPr>
              <w:t>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3.41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F762" w14:textId="4E6619D2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2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340D1BFD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3C597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10601BCF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21781AE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6AD6D3DD" w14:textId="77777777" w:rsidR="00515502" w:rsidRPr="001D6E21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AB574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F9D5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404A" w14:textId="1A43B8CE" w:rsidR="00515502" w:rsidRDefault="00330341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</w:t>
            </w:r>
            <w:r w:rsidR="00B12ECD">
              <w:rPr>
                <w:rFonts w:ascii="Arial" w:hAnsi="Arial" w:cs="Arial"/>
              </w:rPr>
              <w:t xml:space="preserve"> </w:t>
            </w:r>
            <w:r w:rsidR="00515502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0.96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1D8B" w14:textId="3DF95B97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=0.34</w:t>
            </w:r>
          </w:p>
        </w:tc>
      </w:tr>
      <w:tr w:rsidR="00515502" w:rsidRPr="00BA7E64" w14:paraId="492B5744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77F1D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2D4834E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2646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043A" w14:textId="5AB8814B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30341">
              <w:rPr>
                <w:rFonts w:ascii="Arial" w:hAnsi="Arial" w:cs="Arial"/>
              </w:rPr>
              <w:t>6.8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330341">
              <w:rPr>
                <w:rFonts w:ascii="Arial" w:hAnsi="Arial" w:cs="Arial"/>
              </w:rPr>
              <w:t>0.42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2C5" w14:textId="223B8294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=0.65</w:t>
            </w:r>
          </w:p>
        </w:tc>
      </w:tr>
      <w:tr w:rsidR="00515502" w:rsidRPr="00BA7E64" w14:paraId="71B88FF9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FB488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B7D7D4E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024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7DF" w14:textId="33BE4989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30341">
              <w:rPr>
                <w:rFonts w:ascii="Arial" w:hAnsi="Arial" w:cs="Arial"/>
              </w:rPr>
              <w:t>0.2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330341">
              <w:rPr>
                <w:rFonts w:ascii="Arial" w:hAnsi="Arial" w:cs="Arial"/>
              </w:rPr>
              <w:t>3.28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A3FB" w14:textId="0AEDA256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=5</w:t>
            </w:r>
            <w:r w:rsidR="00941FF4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941FF4" w:rsidRPr="00067AD6">
              <w:rPr>
                <w:rFonts w:ascii="Arial" w:hAnsi="Arial" w:cs="Arial"/>
                <w:sz w:val="18"/>
              </w:rPr>
              <w:t>X</w:t>
            </w:r>
            <w:r w:rsidR="00941FF4">
              <w:rPr>
                <w:rFonts w:ascii="Arial" w:hAnsi="Arial" w:cs="Arial"/>
              </w:rPr>
              <w:t>10</w:t>
            </w:r>
            <w:r w:rsidR="00941FF4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2CC02F2D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841B6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07DD66F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28B4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6D0F" w14:textId="51900F4F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30341">
              <w:rPr>
                <w:rFonts w:ascii="Arial" w:hAnsi="Arial" w:cs="Arial"/>
              </w:rPr>
              <w:t>4.1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±0.9</w:t>
            </w:r>
            <w:r w:rsidR="00330341">
              <w:rPr>
                <w:rFonts w:ascii="Arial" w:hAnsi="Arial" w:cs="Aria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D954" w14:textId="7194C967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</w:t>
            </w:r>
            <w:r w:rsidR="00941FF4">
              <w:rPr>
                <w:rFonts w:ascii="Arial" w:hAnsi="Arial" w:cs="Arial"/>
              </w:rPr>
              <w:t>4</w:t>
            </w:r>
          </w:p>
        </w:tc>
      </w:tr>
      <w:tr w:rsidR="00515502" w:rsidRPr="00BA7E64" w14:paraId="7F3C9069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EAC02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7079C0AF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25D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85C5" w14:textId="7D4D75E6" w:rsidR="00515502" w:rsidRDefault="00330341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24.8</w:t>
            </w:r>
            <w:r w:rsidR="00B12ECD">
              <w:rPr>
                <w:rFonts w:ascii="Arial" w:hAnsi="Arial" w:cs="Arial"/>
              </w:rPr>
              <w:t xml:space="preserve"> </w:t>
            </w:r>
            <w:r w:rsidR="00515502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1.90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A1F3" w14:textId="4283046E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</w:t>
            </w:r>
            <w:r w:rsidR="00CA7B28">
              <w:rPr>
                <w:rFonts w:ascii="Arial" w:hAnsi="Arial" w:cs="Arial"/>
              </w:rPr>
              <w:t>.0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43B4767F" w14:textId="77777777" w:rsidR="00D92A41" w:rsidRDefault="00D92A41"/>
    <w:p w14:paraId="7D32CD62" w14:textId="77777777" w:rsidR="0063021C" w:rsidRDefault="0063021C"/>
    <w:p w14:paraId="20FE3458" w14:textId="49D2A11D" w:rsidR="00611EAF" w:rsidRPr="002D7321" w:rsidRDefault="00611EAF" w:rsidP="00611EAF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-figure supplement 1D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W w:w="7465" w:type="dxa"/>
        <w:tblLook w:val="04A0" w:firstRow="1" w:lastRow="0" w:firstColumn="1" w:lastColumn="0" w:noHBand="0" w:noVBand="1"/>
      </w:tblPr>
      <w:tblGrid>
        <w:gridCol w:w="1525"/>
        <w:gridCol w:w="630"/>
        <w:gridCol w:w="1440"/>
        <w:gridCol w:w="2160"/>
        <w:gridCol w:w="1710"/>
      </w:tblGrid>
      <w:tr w:rsidR="00515502" w:rsidRPr="00BA7E64" w14:paraId="13B43F0F" w14:textId="77777777" w:rsidTr="004802D8">
        <w:trPr>
          <w:trHeight w:val="60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E4AA" w14:textId="77777777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FA6" w14:textId="77777777" w:rsidR="00515502" w:rsidRDefault="00EF38D6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A0BE" w14:textId="77777777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Crop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FE8" w14:textId="7D62D65B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</w:t>
            </w:r>
            <w:r w:rsidR="00B12ECD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1AAE" w14:textId="55973B6B" w:rsidR="00515502" w:rsidRPr="00C0683A" w:rsidRDefault="00515502" w:rsidP="004C5E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B500A4">
              <w:rPr>
                <w:rFonts w:ascii="Arial" w:hAnsi="Arial" w:cs="Arial"/>
                <w:i/>
              </w:rPr>
              <w:t>P</w:t>
            </w:r>
            <w:r w:rsidR="006B1E0B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value</w:t>
            </w:r>
            <w:r w:rsidR="00EF38D6">
              <w:rPr>
                <w:rFonts w:ascii="Arial" w:hAnsi="Arial" w:cs="Arial"/>
                <w:iCs/>
              </w:rPr>
              <w:t>s</w:t>
            </w:r>
          </w:p>
        </w:tc>
      </w:tr>
      <w:tr w:rsidR="00515502" w:rsidRPr="00BA7E64" w14:paraId="7FEA289E" w14:textId="77777777" w:rsidTr="002E3DCF">
        <w:trPr>
          <w:trHeight w:val="377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3DE9F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34E027C5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16627847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5AACE8C0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  <w:p w14:paraId="3669E6FE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F5E91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8E50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37EC" w14:textId="00B125C2" w:rsidR="00515502" w:rsidRPr="00C0683A" w:rsidRDefault="00EA7DF5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="00515502">
              <w:rPr>
                <w:rFonts w:ascii="Arial" w:hAnsi="Arial" w:cs="Arial"/>
                <w:iCs/>
              </w:rPr>
              <w:t>9.</w:t>
            </w:r>
            <w:r w:rsidR="00BB43E5">
              <w:rPr>
                <w:rFonts w:ascii="Arial" w:hAnsi="Arial" w:cs="Arial"/>
                <w:iCs/>
              </w:rPr>
              <w:t>4</w:t>
            </w:r>
            <w:r w:rsidR="00B12ECD">
              <w:rPr>
                <w:rFonts w:ascii="Arial" w:hAnsi="Arial" w:cs="Arial"/>
                <w:iCs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BB43E5">
              <w:rPr>
                <w:rFonts w:ascii="Arial" w:hAnsi="Arial" w:cs="Arial"/>
                <w:iCs/>
              </w:rPr>
              <w:t>1.34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6706" w14:textId="743491C6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CE7F587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534A0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F60C874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B3F4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58C1" w14:textId="72FC42EB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17.</w:t>
            </w:r>
            <w:r w:rsidR="00BB43E5">
              <w:rPr>
                <w:rFonts w:ascii="Arial" w:hAnsi="Arial" w:cs="Arial"/>
                <w:color w:val="000000"/>
              </w:rPr>
              <w:t>9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BB43E5">
              <w:rPr>
                <w:rFonts w:ascii="Arial" w:hAnsi="Arial" w:cs="Arial"/>
                <w:iCs/>
              </w:rPr>
              <w:t>1.57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809" w14:textId="1FC945E1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5F853F7A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32818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EE5D17F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D87F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E37" w14:textId="5A700F06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BB43E5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.7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BB43E5">
              <w:rPr>
                <w:rFonts w:ascii="Arial" w:hAnsi="Arial" w:cs="Arial"/>
                <w:iCs/>
              </w:rPr>
              <w:t>2.99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E905" w14:textId="078A806A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834321C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12349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9135393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271C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4EFC" w14:textId="34BDD4CA" w:rsidR="00515502" w:rsidRPr="00C0683A" w:rsidRDefault="00EA7DF5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>
              <w:rPr>
                <w:rFonts w:ascii="Arial" w:hAnsi="Arial" w:cs="Arial"/>
                <w:color w:val="000000"/>
              </w:rPr>
              <w:t>6.</w:t>
            </w:r>
            <w:r w:rsidR="00BB43E5">
              <w:rPr>
                <w:rFonts w:ascii="Arial" w:hAnsi="Arial" w:cs="Arial"/>
                <w:color w:val="000000"/>
              </w:rPr>
              <w:t>8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BB43E5">
              <w:rPr>
                <w:rFonts w:ascii="Arial" w:hAnsi="Arial" w:cs="Arial"/>
                <w:iCs/>
              </w:rPr>
              <w:t>1.56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1675" w14:textId="676D1468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688E5876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35170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40801D1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7761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B6E0" w14:textId="56E6010A" w:rsidR="00515502" w:rsidRPr="00C0683A" w:rsidRDefault="00BB43E5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10.2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0CC4">
              <w:rPr>
                <w:rFonts w:ascii="Arial" w:hAnsi="Arial" w:cs="Arial"/>
                <w:iCs/>
              </w:rPr>
              <w:t>0.58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AC22" w14:textId="5EB4D8EF" w:rsidR="00515502" w:rsidRPr="00BA7E64" w:rsidRDefault="003C38DF" w:rsidP="00617A59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5A20FFEF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484FA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4CE4A0E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8FBCFC2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3F5E02B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  <w:p w14:paraId="149A298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6EE3C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72BA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1806" w14:textId="24959C80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</w:t>
            </w:r>
            <w:r w:rsidR="00510CC4">
              <w:rPr>
                <w:rFonts w:ascii="Arial" w:hAnsi="Arial" w:cs="Arial"/>
                <w:color w:val="000000"/>
              </w:rPr>
              <w:t>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510CC4">
              <w:rPr>
                <w:rFonts w:ascii="Arial" w:hAnsi="Arial" w:cs="Arial"/>
                <w:iCs/>
              </w:rPr>
              <w:t>0.77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5879" w14:textId="668F7100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=0.43</w:t>
            </w:r>
          </w:p>
        </w:tc>
      </w:tr>
      <w:tr w:rsidR="00515502" w:rsidRPr="00BA7E64" w14:paraId="3128B2B0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76172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932224A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3C7D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4574" w14:textId="5A0D1E95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</w:t>
            </w:r>
            <w:r w:rsidR="00510CC4">
              <w:rPr>
                <w:rFonts w:ascii="Arial" w:hAnsi="Arial" w:cs="Arial"/>
                <w:color w:val="000000"/>
              </w:rPr>
              <w:t>1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510CC4">
              <w:rPr>
                <w:rFonts w:ascii="Arial" w:hAnsi="Arial" w:cs="Arial"/>
                <w:iCs/>
              </w:rPr>
              <w:t>1.54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5E7" w14:textId="27EF03FD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=0.25</w:t>
            </w:r>
          </w:p>
        </w:tc>
      </w:tr>
      <w:tr w:rsidR="00515502" w:rsidRPr="00BA7E64" w14:paraId="1A3C0FD3" w14:textId="77777777" w:rsidTr="002E3DCF">
        <w:trPr>
          <w:trHeight w:val="323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BE6A1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DAB560D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06F7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19A8" w14:textId="6BEDFC60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510CC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.</w:t>
            </w:r>
            <w:r w:rsidR="00510CC4">
              <w:rPr>
                <w:rFonts w:ascii="Arial" w:hAnsi="Arial" w:cs="Arial"/>
                <w:color w:val="000000"/>
              </w:rPr>
              <w:t>8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510CC4">
              <w:rPr>
                <w:rFonts w:ascii="Arial" w:hAnsi="Arial" w:cs="Arial"/>
                <w:iCs/>
              </w:rPr>
              <w:t>2.16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979" w14:textId="6F524876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=1</w:t>
            </w:r>
            <w:r w:rsidR="00CA7B28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0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1344AA3D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7D577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204F878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DCF4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2972" w14:textId="0CBB7D4C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510CC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.</w:t>
            </w:r>
            <w:r w:rsidR="00510CC4">
              <w:rPr>
                <w:rFonts w:ascii="Arial" w:hAnsi="Arial" w:cs="Arial"/>
                <w:color w:val="000000"/>
              </w:rPr>
              <w:t>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iCs/>
              </w:rPr>
              <w:t>0.</w:t>
            </w:r>
            <w:r w:rsidR="00510CC4">
              <w:rPr>
                <w:rFonts w:ascii="Arial" w:hAnsi="Arial" w:cs="Arial"/>
                <w:iCs/>
              </w:rPr>
              <w:t>81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EC14" w14:textId="68D9323C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=0.1</w:t>
            </w:r>
            <w:r w:rsidR="00CA7B28">
              <w:rPr>
                <w:rFonts w:ascii="Arial" w:hAnsi="Arial" w:cs="Arial"/>
              </w:rPr>
              <w:t>8</w:t>
            </w:r>
          </w:p>
        </w:tc>
      </w:tr>
      <w:tr w:rsidR="00515502" w:rsidRPr="00BA7E64" w14:paraId="568E3370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39A03" w14:textId="77777777" w:rsidR="00515502" w:rsidRPr="00BA7E64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878333D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64F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4CB" w14:textId="1B4B4A0B" w:rsidR="00515502" w:rsidRPr="00C0683A" w:rsidRDefault="00515502" w:rsidP="004C5E6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1.</w:t>
            </w:r>
            <w:r w:rsidR="00510CC4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869F" w14:textId="69D047A7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</w:t>
            </w:r>
            <w:r w:rsidR="00CA7B28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0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50EE600D" w14:textId="77777777" w:rsidTr="002E3DCF">
        <w:trPr>
          <w:trHeight w:val="35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839F0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5BB37564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0EAB68EE" w14:textId="77777777" w:rsidR="00515502" w:rsidRDefault="00515502" w:rsidP="004C5E6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  <w:p w14:paraId="60E51FA4" w14:textId="77777777" w:rsidR="00515502" w:rsidRPr="001D6E21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BC4B9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77E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2842" w14:textId="42ED622B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10CC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510CC4">
              <w:rPr>
                <w:rFonts w:ascii="Arial" w:hAnsi="Arial" w:cs="Arial"/>
              </w:rPr>
              <w:t>3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</w:t>
            </w:r>
            <w:r w:rsidR="00510CC4">
              <w:rPr>
                <w:rFonts w:ascii="Arial" w:hAnsi="Arial" w:cs="Arial"/>
              </w:rPr>
              <w:t>87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2CA3" w14:textId="7987DB09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</w:t>
            </w:r>
            <w:r w:rsidR="00CA7B28">
              <w:rPr>
                <w:rFonts w:ascii="Arial" w:hAnsi="Arial" w:cs="Arial"/>
              </w:rPr>
              <w:t>8</w:t>
            </w:r>
          </w:p>
        </w:tc>
      </w:tr>
      <w:tr w:rsidR="00515502" w:rsidRPr="00BA7E64" w14:paraId="4903F633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7AFDB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525C4B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8D20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E355" w14:textId="004C5860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10CC4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  <w:r w:rsidR="00510CC4">
              <w:rPr>
                <w:rFonts w:ascii="Arial" w:hAnsi="Arial" w:cs="Arial"/>
              </w:rPr>
              <w:t>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510CC4">
              <w:rPr>
                <w:rFonts w:ascii="Arial" w:hAnsi="Arial" w:cs="Arial"/>
              </w:rPr>
              <w:t>1.73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247F" w14:textId="36E134BD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=0.65</w:t>
            </w:r>
          </w:p>
        </w:tc>
      </w:tr>
      <w:tr w:rsidR="00515502" w:rsidRPr="00BA7E64" w14:paraId="79316E1F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8E91B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8E37DD6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4A17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3BE9" w14:textId="674C4842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510CC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.0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510CC4">
              <w:rPr>
                <w:rFonts w:ascii="Arial" w:hAnsi="Arial" w:cs="Arial"/>
              </w:rPr>
              <w:t>2.16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0E2B" w14:textId="6E3BFB33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=4</w:t>
            </w:r>
            <w:r w:rsidR="00CA7B28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3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15C36E72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A87AE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414181F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251E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D128" w14:textId="2B37B7B8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10CC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510CC4">
              <w:rPr>
                <w:rFonts w:ascii="Arial" w:hAnsi="Arial" w:cs="Arial"/>
              </w:rPr>
              <w:t>3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</w:t>
            </w:r>
            <w:r w:rsidR="00510CC4">
              <w:rPr>
                <w:rFonts w:ascii="Arial" w:hAnsi="Arial" w:cs="Arial"/>
              </w:rPr>
              <w:t>1.83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BC87" w14:textId="0E20B649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=0.22</w:t>
            </w:r>
          </w:p>
        </w:tc>
      </w:tr>
      <w:tr w:rsidR="00515502" w:rsidRPr="00BA7E64" w14:paraId="7DB4FA58" w14:textId="77777777" w:rsidTr="002E3DCF">
        <w:trPr>
          <w:trHeight w:val="350"/>
        </w:trPr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0D85F" w14:textId="77777777" w:rsidR="00515502" w:rsidRPr="00BA7E64" w:rsidRDefault="00515502" w:rsidP="00617A59">
            <w:pPr>
              <w:suppressLineNumbers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295687" w14:textId="77777777" w:rsidR="00515502" w:rsidRPr="001467C1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4B7" w14:textId="77777777" w:rsidR="00515502" w:rsidRPr="00C0683A" w:rsidRDefault="00515502" w:rsidP="00617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9AFE" w14:textId="6DB1E234" w:rsidR="00515502" w:rsidRDefault="00515502" w:rsidP="004C5E6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10CC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510CC4">
              <w:rPr>
                <w:rFonts w:ascii="Arial" w:hAnsi="Arial" w:cs="Arial"/>
              </w:rPr>
              <w:t>2</w:t>
            </w:r>
            <w:r w:rsidR="00B12EC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</w:t>
            </w:r>
            <w:r w:rsidR="00510CC4">
              <w:rPr>
                <w:rFonts w:ascii="Arial" w:hAnsi="Arial" w:cs="Arial"/>
              </w:rPr>
              <w:t>83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C4B" w14:textId="06D8E6A7" w:rsidR="00515502" w:rsidRPr="00BA7E64" w:rsidRDefault="00515502" w:rsidP="00617A59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=3</w:t>
            </w:r>
            <w:r w:rsidR="00CA7B28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7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</w:tbl>
    <w:p w14:paraId="22F500E6" w14:textId="77777777" w:rsidR="00D92A41" w:rsidRDefault="00D92A41" w:rsidP="00D92A41"/>
    <w:p w14:paraId="2C304602" w14:textId="77777777" w:rsidR="008D05D2" w:rsidRDefault="008D05D2"/>
    <w:p w14:paraId="52FA7505" w14:textId="307BA170" w:rsidR="008D05D2" w:rsidRPr="002D7321" w:rsidRDefault="008D05D2" w:rsidP="008D05D2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6</w:t>
      </w:r>
      <w:r w:rsidRPr="00B500A4">
        <w:rPr>
          <w:rFonts w:ascii="Arial" w:hAnsi="Arial" w:cs="Arial"/>
          <w:b/>
          <w:bCs/>
        </w:rPr>
        <w:t>-</w:t>
      </w:r>
      <w:r w:rsidR="00C25C3E" w:rsidRPr="00B500A4">
        <w:rPr>
          <w:rFonts w:ascii="Arial" w:hAnsi="Arial" w:cs="Arial"/>
          <w:b/>
          <w:bCs/>
        </w:rPr>
        <w:t>figure supplement 1E</w:t>
      </w:r>
      <w:r w:rsidRPr="002D7321">
        <w:rPr>
          <w:rFonts w:ascii="Arial" w:hAnsi="Arial" w:cs="Arial"/>
        </w:rPr>
        <w:t xml:space="preserve"> </w:t>
      </w:r>
      <w:r w:rsidR="00970DE5"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 w:rsidR="00EA7DF5">
        <w:rPr>
          <w:rFonts w:ascii="Arial" w:hAnsi="Arial" w:cs="Arial"/>
        </w:rPr>
        <w:t>.</w:t>
      </w:r>
    </w:p>
    <w:tbl>
      <w:tblPr>
        <w:tblStyle w:val="a3"/>
        <w:tblpPr w:leftFromText="180" w:rightFromText="180" w:vertAnchor="text" w:tblpY="1"/>
        <w:tblOverlap w:val="never"/>
        <w:tblW w:w="7915" w:type="dxa"/>
        <w:tblLayout w:type="fixed"/>
        <w:tblLook w:val="04A0" w:firstRow="1" w:lastRow="0" w:firstColumn="1" w:lastColumn="0" w:noHBand="0" w:noVBand="1"/>
      </w:tblPr>
      <w:tblGrid>
        <w:gridCol w:w="1705"/>
        <w:gridCol w:w="630"/>
        <w:gridCol w:w="1620"/>
        <w:gridCol w:w="2250"/>
        <w:gridCol w:w="1710"/>
      </w:tblGrid>
      <w:tr w:rsidR="00515502" w:rsidRPr="00BA7E64" w14:paraId="31365961" w14:textId="77777777" w:rsidTr="002B21BD">
        <w:trPr>
          <w:trHeight w:val="51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6CB" w14:textId="77777777" w:rsidR="00515502" w:rsidRPr="00BA7E64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1BC0" w14:textId="77777777" w:rsidR="00515502" w:rsidRDefault="00EF38D6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8512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C1BB" w14:textId="7974BCC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 w:rsidR="002B21BD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>(%)</w:t>
            </w:r>
            <w:r w:rsidR="002B21BD">
              <w:rPr>
                <w:rFonts w:ascii="Arial" w:hAnsi="Arial" w:cs="Arial"/>
                <w:iCs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3A1" w14:textId="22C5EA3F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515502" w:rsidRPr="00BA7E64" w14:paraId="09296D44" w14:textId="77777777" w:rsidTr="002B21BD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FBBAD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2F9FA2BB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1A32B355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  <w:p w14:paraId="26167DBA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control</w:t>
            </w:r>
          </w:p>
          <w:p w14:paraId="47E204BD" w14:textId="77777777" w:rsidR="00515502" w:rsidRPr="002B21BD" w:rsidRDefault="002B21BD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B21BD">
              <w:rPr>
                <w:rFonts w:ascii="Arial" w:hAnsi="Arial" w:cs="Arial"/>
              </w:rPr>
              <w:t>sucrose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9B08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499C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DF5C" w14:textId="2964642D" w:rsidR="00515502" w:rsidRPr="00C0683A" w:rsidRDefault="00EA7DF5" w:rsidP="008D05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color w:val="000000"/>
              </w:rPr>
              <w:t>9.</w:t>
            </w:r>
            <w:r w:rsidR="000C6B88">
              <w:rPr>
                <w:rFonts w:ascii="Arial" w:hAnsi="Arial" w:cs="Arial"/>
                <w:color w:val="000000"/>
              </w:rPr>
              <w:t>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 w:rsidRPr="00C0683A">
              <w:rPr>
                <w:rFonts w:ascii="Arial" w:hAnsi="Arial" w:cs="Arial"/>
                <w:color w:val="000000"/>
              </w:rPr>
              <w:t>1.</w:t>
            </w:r>
            <w:r w:rsidR="000C6B88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F4C" w14:textId="5AF32C07" w:rsidR="00515502" w:rsidRDefault="003C38DF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141F87A7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17756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15BE978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8884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2DC2" w14:textId="0420E04B" w:rsidR="00515502" w:rsidRPr="00C0683A" w:rsidRDefault="00515502" w:rsidP="008D05D2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13.</w:t>
            </w:r>
            <w:r w:rsidR="000C6B88">
              <w:rPr>
                <w:rFonts w:ascii="Arial" w:hAnsi="Arial" w:cs="Arial"/>
                <w:color w:val="000000"/>
              </w:rPr>
              <w:t>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Pr="00C0683A">
              <w:rPr>
                <w:rFonts w:ascii="Arial" w:hAnsi="Arial" w:cs="Arial"/>
                <w:color w:val="000000"/>
              </w:rPr>
              <w:t>2.</w:t>
            </w:r>
            <w:r w:rsidR="000C6B88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446A" w14:textId="3DECF544" w:rsidR="00515502" w:rsidRDefault="003C38DF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7E9FC0F8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3CFC9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F671BBF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6467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7A1D" w14:textId="0A34A4B7" w:rsidR="00515502" w:rsidRPr="00C0683A" w:rsidRDefault="000C6B88" w:rsidP="008D05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4.36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9B4C" w14:textId="4689FAAF" w:rsidR="00515502" w:rsidRDefault="003C38DF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55B7331E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AEECA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B67AF9A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4FDC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6524" w14:textId="16CCEDFB" w:rsidR="00515502" w:rsidRPr="00C0683A" w:rsidRDefault="000C6B88" w:rsidP="008D05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 w:rsidR="00515502" w:rsidRPr="00C0683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 w:rsidRPr="00C0683A"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>2</w:t>
            </w:r>
            <w:r w:rsidR="0051550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17" w14:textId="3662E244" w:rsidR="00515502" w:rsidRDefault="003C38DF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1F834C95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F5D7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12F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717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8DFA" w14:textId="232E88A4" w:rsidR="00515502" w:rsidRPr="00C0683A" w:rsidRDefault="00EA7DF5" w:rsidP="008D05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color w:val="000000"/>
              </w:rPr>
              <w:t>9.</w:t>
            </w:r>
            <w:r w:rsidR="000C6B88">
              <w:rPr>
                <w:rFonts w:ascii="Arial" w:hAnsi="Arial" w:cs="Arial"/>
                <w:color w:val="000000"/>
              </w:rPr>
              <w:t>7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 w:rsidR="00515502" w:rsidRPr="00C0683A">
              <w:rPr>
                <w:rFonts w:ascii="Arial" w:hAnsi="Arial" w:cs="Arial"/>
                <w:color w:val="000000"/>
              </w:rPr>
              <w:t>2.</w:t>
            </w:r>
            <w:r w:rsidR="000C6B88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9ABF" w14:textId="0A8F2A9D" w:rsidR="00515502" w:rsidRDefault="003C38DF" w:rsidP="008D05D2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15502" w:rsidRPr="00BA7E64" w14:paraId="0786F6F5" w14:textId="77777777" w:rsidTr="002B21BD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DB6A4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0DF47923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76D7F918" w14:textId="77777777" w:rsidR="0051550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567C1590" w14:textId="77777777" w:rsidR="00515502" w:rsidRPr="002B21BD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/>
                <w:iCs/>
              </w:rPr>
              <w:t>Dh44</w:t>
            </w:r>
            <w:r w:rsidRPr="00C0683A">
              <w:rPr>
                <w:rFonts w:ascii="Arial" w:hAnsi="Arial" w:cs="Arial"/>
                <w:i/>
                <w:iCs/>
                <w:vertAlign w:val="superscript"/>
              </w:rPr>
              <w:t>Mi</w:t>
            </w:r>
            <w:r w:rsidR="002B21BD">
              <w:rPr>
                <w:rFonts w:ascii="Arial" w:hAnsi="Arial" w:cs="Arial"/>
              </w:rPr>
              <w:t xml:space="preserve"> (sucrose)</w:t>
            </w:r>
          </w:p>
          <w:p w14:paraId="71541B4A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7C7E4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3FC8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C036" w14:textId="01AADCD4" w:rsidR="00515502" w:rsidRPr="00C0683A" w:rsidRDefault="000C6B88" w:rsidP="008D05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17.5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="00515502" w:rsidRPr="00C0683A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2.55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A851" w14:textId="1816F368" w:rsidR="00515502" w:rsidRPr="008D05D2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  <w:iCs/>
              </w:rPr>
              <w:t>=</w:t>
            </w:r>
            <w:r w:rsidR="00024EE7">
              <w:rPr>
                <w:rFonts w:ascii="Arial" w:hAnsi="Arial" w:cs="Arial"/>
                <w:iCs/>
              </w:rPr>
              <w:t>0.06</w:t>
            </w:r>
          </w:p>
        </w:tc>
      </w:tr>
      <w:tr w:rsidR="00515502" w:rsidRPr="00BA7E64" w14:paraId="34226E63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CCC13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8EDE225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9F34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47BC" w14:textId="0C6A2CCA" w:rsidR="00515502" w:rsidRPr="00C0683A" w:rsidRDefault="00515502" w:rsidP="008D05D2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0C6B88">
              <w:rPr>
                <w:rFonts w:ascii="Arial" w:hAnsi="Arial" w:cs="Arial"/>
                <w:color w:val="000000"/>
              </w:rPr>
              <w:t>3.</w:t>
            </w:r>
            <w:r w:rsidR="00284983">
              <w:rPr>
                <w:rFonts w:ascii="Arial" w:hAnsi="Arial" w:cs="Arial"/>
                <w:color w:val="000000"/>
              </w:rPr>
              <w:t>4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284983">
              <w:rPr>
                <w:rFonts w:ascii="Arial" w:hAnsi="Arial" w:cs="Arial"/>
                <w:color w:val="000000"/>
              </w:rPr>
              <w:t>2.40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D9D4" w14:textId="4384A59D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</w:tr>
      <w:tr w:rsidR="00515502" w:rsidRPr="00BA7E64" w14:paraId="4B74E73F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193AC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9BB00CD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814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97A2" w14:textId="3FBD9D2D" w:rsidR="00515502" w:rsidRPr="00C0683A" w:rsidRDefault="00515502" w:rsidP="008D05D2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32.</w:t>
            </w:r>
            <w:r w:rsidR="00284983">
              <w:rPr>
                <w:rFonts w:ascii="Arial" w:hAnsi="Arial" w:cs="Arial"/>
                <w:color w:val="000000"/>
              </w:rPr>
              <w:t>3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284983">
              <w:rPr>
                <w:rFonts w:ascii="Arial" w:hAnsi="Arial" w:cs="Arial"/>
                <w:color w:val="000000"/>
              </w:rPr>
              <w:t>1.76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D674" w14:textId="5D889865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=2</w:t>
            </w:r>
            <w:r w:rsidR="00CA7B28">
              <w:rPr>
                <w:rFonts w:ascii="Arial" w:hAnsi="Arial" w:cs="Arial"/>
              </w:rPr>
              <w:t>.</w:t>
            </w:r>
            <w:r w:rsidR="002E3DCF">
              <w:rPr>
                <w:rFonts w:ascii="Arial" w:hAnsi="Arial" w:cs="Arial"/>
              </w:rPr>
              <w:t>1</w:t>
            </w:r>
            <w:r w:rsidR="00CA7B28" w:rsidRPr="00067AD6">
              <w:rPr>
                <w:rFonts w:ascii="Arial" w:hAnsi="Arial" w:cs="Arial"/>
                <w:sz w:val="18"/>
              </w:rPr>
              <w:t>X</w:t>
            </w:r>
            <w:r w:rsidR="00CA7B28">
              <w:rPr>
                <w:rFonts w:ascii="Arial" w:hAnsi="Arial" w:cs="Arial"/>
              </w:rPr>
              <w:t>10</w:t>
            </w:r>
            <w:r w:rsidR="00CA7B28">
              <w:rPr>
                <w:rFonts w:ascii="Arial" w:hAnsi="Arial" w:cs="Arial"/>
                <w:vertAlign w:val="superscript"/>
              </w:rPr>
              <w:t>-3</w:t>
            </w:r>
          </w:p>
        </w:tc>
      </w:tr>
      <w:tr w:rsidR="00515502" w:rsidRPr="00BA7E64" w14:paraId="467EBB25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8442F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9BCB949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E2D0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0F5F" w14:textId="79A95E83" w:rsidR="00515502" w:rsidRPr="00C0683A" w:rsidRDefault="00515502" w:rsidP="008D05D2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1</w:t>
            </w:r>
            <w:r w:rsidR="00284983">
              <w:rPr>
                <w:rFonts w:ascii="Arial" w:hAnsi="Arial" w:cs="Arial"/>
                <w:color w:val="000000"/>
              </w:rPr>
              <w:t>4.6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284983">
              <w:rPr>
                <w:rFonts w:ascii="Arial" w:hAnsi="Arial" w:cs="Arial"/>
                <w:iCs/>
              </w:rPr>
              <w:t>2.75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5FC5" w14:textId="5C4B32A8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Pr="00C0683A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96</w:t>
            </w:r>
          </w:p>
        </w:tc>
      </w:tr>
      <w:tr w:rsidR="00515502" w:rsidRPr="00BA7E64" w14:paraId="37BA539E" w14:textId="77777777" w:rsidTr="002B21BD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4539" w14:textId="77777777" w:rsidR="00515502" w:rsidRDefault="00515502" w:rsidP="008D05D2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59D3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BD63" w14:textId="77777777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2840" w14:textId="54921268" w:rsidR="00515502" w:rsidRPr="00C0683A" w:rsidRDefault="00515502" w:rsidP="008D05D2">
            <w:pPr>
              <w:jc w:val="center"/>
              <w:rPr>
                <w:rFonts w:ascii="Arial" w:hAnsi="Arial" w:cs="Arial"/>
                <w:color w:val="000000"/>
              </w:rPr>
            </w:pPr>
            <w:r w:rsidRPr="00C0683A">
              <w:rPr>
                <w:rFonts w:ascii="Arial" w:hAnsi="Arial" w:cs="Arial"/>
                <w:color w:val="000000"/>
              </w:rPr>
              <w:t>2</w:t>
            </w:r>
            <w:r w:rsidR="00284983">
              <w:rPr>
                <w:rFonts w:ascii="Arial" w:hAnsi="Arial" w:cs="Arial"/>
                <w:color w:val="000000"/>
              </w:rPr>
              <w:t>2</w:t>
            </w:r>
            <w:r w:rsidRPr="00C0683A">
              <w:rPr>
                <w:rFonts w:ascii="Arial" w:hAnsi="Arial" w:cs="Arial"/>
                <w:color w:val="000000"/>
              </w:rPr>
              <w:t>.</w:t>
            </w:r>
            <w:r w:rsidR="00284983">
              <w:rPr>
                <w:rFonts w:ascii="Arial" w:hAnsi="Arial" w:cs="Arial"/>
                <w:color w:val="000000"/>
              </w:rPr>
              <w:t>3</w:t>
            </w:r>
            <w:r w:rsidR="00B12ECD">
              <w:rPr>
                <w:rFonts w:ascii="Arial" w:hAnsi="Arial" w:cs="Arial"/>
                <w:color w:val="000000"/>
              </w:rPr>
              <w:t xml:space="preserve"> </w:t>
            </w:r>
            <w:r w:rsidRPr="00C0683A">
              <w:rPr>
                <w:rFonts w:ascii="Arial" w:hAnsi="Arial" w:cs="Arial"/>
                <w:iCs/>
              </w:rPr>
              <w:t>±</w:t>
            </w:r>
            <w:r w:rsidR="00284983">
              <w:rPr>
                <w:rFonts w:ascii="Arial" w:hAnsi="Arial" w:cs="Arial"/>
                <w:color w:val="000000"/>
              </w:rPr>
              <w:t>1.63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FC4F" w14:textId="6AB354AF" w:rsidR="00515502" w:rsidRPr="00C0683A" w:rsidRDefault="00515502" w:rsidP="008D05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</w:t>
            </w:r>
            <w:r w:rsidR="00024EE7">
              <w:rPr>
                <w:rFonts w:ascii="Arial" w:hAnsi="Arial" w:cs="Arial"/>
              </w:rPr>
              <w:t>0.06</w:t>
            </w:r>
          </w:p>
        </w:tc>
      </w:tr>
    </w:tbl>
    <w:p w14:paraId="0226A3FA" w14:textId="77777777" w:rsidR="002B21BD" w:rsidRPr="002D7321" w:rsidRDefault="008D05D2" w:rsidP="002B21BD">
      <w:pPr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br w:type="textWrapping" w:clear="all"/>
      </w:r>
    </w:p>
    <w:tbl>
      <w:tblPr>
        <w:tblStyle w:val="a3"/>
        <w:tblpPr w:leftFromText="180" w:rightFromText="180" w:vertAnchor="text" w:tblpY="1"/>
        <w:tblOverlap w:val="never"/>
        <w:tblW w:w="7915" w:type="dxa"/>
        <w:tblLayout w:type="fixed"/>
        <w:tblLook w:val="04A0" w:firstRow="1" w:lastRow="0" w:firstColumn="1" w:lastColumn="0" w:noHBand="0" w:noVBand="1"/>
      </w:tblPr>
      <w:tblGrid>
        <w:gridCol w:w="1705"/>
        <w:gridCol w:w="630"/>
        <w:gridCol w:w="1620"/>
        <w:gridCol w:w="2250"/>
        <w:gridCol w:w="1710"/>
      </w:tblGrid>
      <w:tr w:rsidR="002B21BD" w:rsidRPr="00BA7E64" w14:paraId="0745F54C" w14:textId="77777777" w:rsidTr="006F2DAB">
        <w:trPr>
          <w:trHeight w:val="512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5D8D" w14:textId="77777777" w:rsidR="002B21BD" w:rsidRPr="00BA7E64" w:rsidRDefault="002B21BD" w:rsidP="006F2DAB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B8C0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7604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Crop score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03F" w14:textId="23426BFD" w:rsidR="002B21BD" w:rsidRDefault="002B21BD" w:rsidP="006F2DAB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 w:rsidR="006B1E0B">
              <w:rPr>
                <w:rFonts w:ascii="Arial" w:hAnsi="Arial" w:cs="Arial"/>
                <w:iCs/>
              </w:rPr>
              <w:t>s</w:t>
            </w:r>
            <w:r>
              <w:rPr>
                <w:rFonts w:ascii="Arial" w:hAnsi="Arial" w:cs="Arial"/>
                <w:iCs/>
              </w:rPr>
              <w:t xml:space="preserve"> (%)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DBB" w14:textId="10FB6101" w:rsidR="002B21BD" w:rsidRDefault="002B21BD" w:rsidP="006F2DAB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 w:rsidR="006B1E0B"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</w:tc>
      </w:tr>
      <w:tr w:rsidR="002B21BD" w:rsidRPr="00BA7E64" w14:paraId="704C81D2" w14:textId="77777777" w:rsidTr="006F2DAB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0073A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2A8212C4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5B16A2BF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0E6E6669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i/>
                <w:iCs/>
              </w:rPr>
              <w:lastRenderedPageBreak/>
              <w:t>Dh44</w:t>
            </w:r>
            <w:r w:rsidRPr="001467C1">
              <w:rPr>
                <w:rFonts w:ascii="Arial" w:hAnsi="Arial" w:cs="Arial"/>
                <w:i/>
                <w:iCs/>
                <w:vertAlign w:val="superscript"/>
              </w:rPr>
              <w:t>Mi</w:t>
            </w:r>
            <w:r w:rsidRPr="001467C1">
              <w:rPr>
                <w:rFonts w:ascii="Arial" w:hAnsi="Arial" w:cs="Arial"/>
                <w:iCs/>
              </w:rPr>
              <w:t xml:space="preserve"> D-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B88A3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9B6D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FA4" w14:textId="7CBE06E1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  <w:r w:rsidR="00314F61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314F61">
              <w:rPr>
                <w:rFonts w:ascii="Arial" w:hAnsi="Arial" w:cs="Arial"/>
                <w:color w:val="000000"/>
              </w:rPr>
              <w:t>2.67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F583" w14:textId="31628FB2" w:rsidR="002B21BD" w:rsidRPr="00C0683A" w:rsidRDefault="003C38DF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B21BD" w:rsidRPr="00BA7E64" w14:paraId="1D31FC80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D5052" w14:textId="77777777" w:rsidR="002B21BD" w:rsidRPr="00015CAA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99F3D84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816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D00" w14:textId="11DCCCBF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6C3410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.</w:t>
            </w:r>
            <w:r w:rsidR="006C3410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3.94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053" w14:textId="2D2F5E28" w:rsidR="002B21BD" w:rsidRPr="00C0683A" w:rsidRDefault="003C38DF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B21BD" w:rsidRPr="00BA7E64" w14:paraId="4DCCA847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08701" w14:textId="77777777" w:rsidR="002B21BD" w:rsidRPr="00015CAA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C37F64D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9FA5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534" w14:textId="3A703A82" w:rsidR="002B21BD" w:rsidRPr="00C0683A" w:rsidRDefault="006C3410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  <w:r w:rsidR="002B21B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2</w:t>
            </w:r>
            <w:r w:rsidR="002B21BD">
              <w:rPr>
                <w:rFonts w:ascii="Arial" w:hAnsi="Arial" w:cs="Arial"/>
                <w:color w:val="000000"/>
              </w:rPr>
              <w:t xml:space="preserve"> </w:t>
            </w:r>
            <w:r w:rsidR="002B21BD" w:rsidRPr="001467C1">
              <w:rPr>
                <w:rFonts w:ascii="Arial" w:hAnsi="Arial" w:cs="Arial"/>
                <w:iCs/>
              </w:rPr>
              <w:t>±</w:t>
            </w:r>
            <w:r>
              <w:rPr>
                <w:rFonts w:ascii="Arial" w:hAnsi="Arial" w:cs="Arial"/>
                <w:color w:val="000000"/>
              </w:rPr>
              <w:t>2.34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AB0B" w14:textId="0D3BEABE" w:rsidR="002B21BD" w:rsidRPr="00C0683A" w:rsidRDefault="003C38DF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B21BD" w:rsidRPr="00BA7E64" w14:paraId="5DEDAB67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07932" w14:textId="77777777" w:rsidR="002B21BD" w:rsidRPr="00015CAA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3163EFD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6938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662F" w14:textId="0190A47E" w:rsidR="002B21BD" w:rsidRPr="00C0683A" w:rsidRDefault="00EA7DF5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2B21BD">
              <w:rPr>
                <w:rFonts w:ascii="Arial" w:hAnsi="Arial" w:cs="Arial"/>
                <w:color w:val="000000"/>
              </w:rPr>
              <w:t>8.</w:t>
            </w:r>
            <w:r w:rsidR="006C3410">
              <w:rPr>
                <w:rFonts w:ascii="Arial" w:hAnsi="Arial" w:cs="Arial"/>
                <w:color w:val="000000"/>
              </w:rPr>
              <w:t>3</w:t>
            </w:r>
            <w:r w:rsidR="002B21BD">
              <w:rPr>
                <w:rFonts w:ascii="Arial" w:hAnsi="Arial" w:cs="Arial"/>
                <w:color w:val="000000"/>
              </w:rPr>
              <w:t xml:space="preserve"> </w:t>
            </w:r>
            <w:r w:rsidR="002B21BD"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2.85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CE93" w14:textId="4EA93611" w:rsidR="002B21BD" w:rsidRPr="00C0683A" w:rsidRDefault="003C38DF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B21BD" w:rsidRPr="00BA7E64" w14:paraId="4E0B1B38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6BA2" w14:textId="77777777" w:rsidR="002B21BD" w:rsidRPr="00015CAA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D7D3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BFC7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518" w14:textId="0C7C3B72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36.</w:t>
            </w:r>
            <w:r w:rsidR="006C3410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3.12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2E5B" w14:textId="4C8C091C" w:rsidR="002B21BD" w:rsidRPr="00C0683A" w:rsidRDefault="003C38DF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-</w:t>
            </w:r>
          </w:p>
        </w:tc>
      </w:tr>
      <w:tr w:rsidR="002B21BD" w:rsidRPr="00BA7E64" w14:paraId="2D26C2A5" w14:textId="77777777" w:rsidTr="006F2DAB">
        <w:trPr>
          <w:trHeight w:val="350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1C19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39E29C03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4587EA05" w14:textId="77777777" w:rsidR="002B21BD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</w:rPr>
            </w:pPr>
          </w:p>
          <w:p w14:paraId="0A298DDF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1467C1">
              <w:rPr>
                <w:rFonts w:ascii="Arial" w:hAnsi="Arial" w:cs="Arial"/>
                <w:i/>
                <w:iCs/>
              </w:rPr>
              <w:t>Dh44</w:t>
            </w:r>
            <w:r w:rsidRPr="001467C1">
              <w:rPr>
                <w:rFonts w:ascii="Arial" w:hAnsi="Arial" w:cs="Arial"/>
                <w:i/>
                <w:iCs/>
                <w:vertAlign w:val="superscript"/>
              </w:rPr>
              <w:t>Mi</w:t>
            </w:r>
            <w:r w:rsidRPr="001467C1">
              <w:rPr>
                <w:rFonts w:ascii="Arial" w:hAnsi="Arial" w:cs="Arial"/>
                <w:iCs/>
              </w:rPr>
              <w:t xml:space="preserve"> L- </w:t>
            </w:r>
            <w:proofErr w:type="spellStart"/>
            <w:r w:rsidRPr="001467C1">
              <w:rPr>
                <w:rFonts w:ascii="Arial" w:hAnsi="Arial" w:cs="Arial"/>
                <w:iCs/>
              </w:rPr>
              <w:t>glu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4657F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FE6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E0A5" w14:textId="4AE069B5" w:rsidR="002B21BD" w:rsidRPr="00C0683A" w:rsidRDefault="00EA7DF5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2B21BD">
              <w:rPr>
                <w:rFonts w:ascii="Arial" w:hAnsi="Arial" w:cs="Arial"/>
                <w:color w:val="000000"/>
              </w:rPr>
              <w:t>5.</w:t>
            </w:r>
            <w:r w:rsidR="006C3410">
              <w:rPr>
                <w:rFonts w:ascii="Arial" w:hAnsi="Arial" w:cs="Arial"/>
                <w:color w:val="000000"/>
              </w:rPr>
              <w:t>7</w:t>
            </w:r>
            <w:r w:rsidR="002B21BD">
              <w:rPr>
                <w:rFonts w:ascii="Arial" w:hAnsi="Arial" w:cs="Arial"/>
                <w:color w:val="000000"/>
              </w:rPr>
              <w:t xml:space="preserve"> </w:t>
            </w:r>
            <w:r w:rsidR="002B21BD"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1.69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0ED4" w14:textId="307A9FAE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=0.96</w:t>
            </w:r>
          </w:p>
        </w:tc>
      </w:tr>
      <w:tr w:rsidR="002B21BD" w:rsidRPr="00BA7E64" w14:paraId="40A400F6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5EF82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C23793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EB14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2E96" w14:textId="25AE72C5" w:rsidR="002B21BD" w:rsidRPr="00C0683A" w:rsidRDefault="00EA7DF5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2B21BD">
              <w:rPr>
                <w:rFonts w:ascii="Arial" w:hAnsi="Arial" w:cs="Arial"/>
                <w:color w:val="000000"/>
              </w:rPr>
              <w:t>6.</w:t>
            </w:r>
            <w:r w:rsidR="006C3410">
              <w:rPr>
                <w:rFonts w:ascii="Arial" w:hAnsi="Arial" w:cs="Arial"/>
                <w:color w:val="000000"/>
              </w:rPr>
              <w:t>7</w:t>
            </w:r>
            <w:r w:rsidR="002B21BD">
              <w:rPr>
                <w:rFonts w:ascii="Arial" w:hAnsi="Arial" w:cs="Arial"/>
                <w:color w:val="000000"/>
              </w:rPr>
              <w:t xml:space="preserve"> </w:t>
            </w:r>
            <w:r w:rsidR="002B21BD" w:rsidRPr="001467C1">
              <w:rPr>
                <w:rFonts w:ascii="Arial" w:hAnsi="Arial" w:cs="Arial"/>
                <w:iCs/>
              </w:rPr>
              <w:t>±</w:t>
            </w:r>
            <w:r w:rsidR="002B21BD" w:rsidRPr="001467C1">
              <w:rPr>
                <w:rFonts w:ascii="Arial" w:hAnsi="Arial" w:cs="Arial"/>
                <w:color w:val="000000"/>
              </w:rPr>
              <w:t>1.</w:t>
            </w:r>
            <w:r w:rsidR="006C3410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25E8" w14:textId="6B4C94EC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=0.91</w:t>
            </w:r>
          </w:p>
        </w:tc>
      </w:tr>
      <w:tr w:rsidR="002B21BD" w:rsidRPr="00BA7E64" w14:paraId="78EAD514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5A260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EF321E1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88E2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1F44" w14:textId="1732D38B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28.7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4.18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5362" w14:textId="73FA2335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=0.97</w:t>
            </w:r>
          </w:p>
        </w:tc>
      </w:tr>
      <w:tr w:rsidR="002B21BD" w:rsidRPr="00BA7E64" w14:paraId="0212F62F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517B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082BC736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08D5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9F48" w14:textId="2C449DAF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23.1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2.19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713" w14:textId="5E25A3A9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</w:t>
            </w:r>
            <w:r w:rsidR="004024B3">
              <w:rPr>
                <w:rFonts w:ascii="Arial" w:hAnsi="Arial" w:cs="Arial"/>
              </w:rPr>
              <w:t>13</w:t>
            </w:r>
          </w:p>
        </w:tc>
      </w:tr>
      <w:tr w:rsidR="002B21BD" w:rsidRPr="00BA7E64" w14:paraId="5D4EEC3C" w14:textId="77777777" w:rsidTr="006F2DAB">
        <w:trPr>
          <w:trHeight w:val="350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7FB" w14:textId="77777777" w:rsidR="002B21BD" w:rsidRDefault="002B21BD" w:rsidP="006F2DAB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6CA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EC40" w14:textId="7777777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C0683A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4E48" w14:textId="4BF3FB9E" w:rsidR="002B21BD" w:rsidRPr="00C0683A" w:rsidRDefault="002B21BD" w:rsidP="006F2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C3410">
              <w:rPr>
                <w:rFonts w:ascii="Arial" w:hAnsi="Arial" w:cs="Arial"/>
                <w:color w:val="000000"/>
              </w:rPr>
              <w:t>5.9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467C1">
              <w:rPr>
                <w:rFonts w:ascii="Arial" w:hAnsi="Arial" w:cs="Arial"/>
                <w:iCs/>
              </w:rPr>
              <w:t>±</w:t>
            </w:r>
            <w:r w:rsidR="006C3410">
              <w:rPr>
                <w:rFonts w:ascii="Arial" w:hAnsi="Arial" w:cs="Arial"/>
                <w:color w:val="000000"/>
              </w:rPr>
              <w:t>4.33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3E3" w14:textId="65046A87" w:rsidR="002B21BD" w:rsidRPr="00C0683A" w:rsidRDefault="002B21BD" w:rsidP="006F2D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</w:rPr>
            </w:pPr>
            <w:r w:rsidRPr="0043695D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>=0.99</w:t>
            </w:r>
          </w:p>
        </w:tc>
      </w:tr>
    </w:tbl>
    <w:p w14:paraId="37C9B2A8" w14:textId="77777777" w:rsidR="00E06F88" w:rsidRDefault="002B21BD" w:rsidP="00C25C3E">
      <w:pPr>
        <w:suppressLineNumbers/>
        <w:spacing w:line="480" w:lineRule="auto"/>
        <w:rPr>
          <w:rFonts w:ascii="Arial" w:hAnsi="Arial" w:cs="Arial"/>
        </w:rPr>
      </w:pPr>
      <w:r>
        <w:rPr>
          <w:rFonts w:ascii="Arial" w:hAnsi="Arial" w:cs="Arial"/>
          <w:iCs/>
        </w:rPr>
        <w:br w:type="textWrapping" w:clear="all"/>
      </w:r>
    </w:p>
    <w:p w14:paraId="78C0092D" w14:textId="11ED1F9B" w:rsidR="000D63A5" w:rsidRPr="002B5630" w:rsidRDefault="000D63A5" w:rsidP="000D63A5">
      <w:pPr>
        <w:suppressLineNumbers/>
        <w:spacing w:line="480" w:lineRule="auto"/>
        <w:rPr>
          <w:rFonts w:ascii="Arial" w:hAnsi="Arial" w:cs="Arial"/>
        </w:rPr>
      </w:pPr>
      <w:r w:rsidRPr="00B500A4">
        <w:rPr>
          <w:rFonts w:ascii="Arial" w:hAnsi="Arial" w:cs="Arial"/>
          <w:b/>
          <w:bCs/>
        </w:rPr>
        <w:t xml:space="preserve">Figure </w:t>
      </w:r>
      <w:r w:rsidR="00033295">
        <w:rPr>
          <w:rFonts w:ascii="Arial" w:hAnsi="Arial" w:cs="Arial"/>
          <w:b/>
          <w:bCs/>
        </w:rPr>
        <w:t>7</w:t>
      </w:r>
      <w:r w:rsidRPr="00B500A4">
        <w:rPr>
          <w:rFonts w:ascii="Arial" w:hAnsi="Arial" w:cs="Arial"/>
          <w:b/>
          <w:bCs/>
        </w:rPr>
        <w:t>-figure supplement 1</w:t>
      </w:r>
      <w:r w:rsidRPr="002D7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D7321">
        <w:rPr>
          <w:rFonts w:ascii="Arial" w:hAnsi="Arial" w:cs="Arial"/>
        </w:rPr>
        <w:t>ummary statistics</w:t>
      </w:r>
      <w:r>
        <w:rPr>
          <w:rFonts w:ascii="Arial" w:hAnsi="Arial" w:cs="Arial"/>
        </w:rPr>
        <w:t>.</w:t>
      </w:r>
    </w:p>
    <w:tbl>
      <w:tblPr>
        <w:tblStyle w:val="a3"/>
        <w:tblW w:w="9625" w:type="dxa"/>
        <w:tblLayout w:type="fixed"/>
        <w:tblLook w:val="04A0" w:firstRow="1" w:lastRow="0" w:firstColumn="1" w:lastColumn="0" w:noHBand="0" w:noVBand="1"/>
      </w:tblPr>
      <w:tblGrid>
        <w:gridCol w:w="1435"/>
        <w:gridCol w:w="540"/>
        <w:gridCol w:w="1440"/>
        <w:gridCol w:w="540"/>
        <w:gridCol w:w="1440"/>
        <w:gridCol w:w="1404"/>
        <w:gridCol w:w="1418"/>
        <w:gridCol w:w="1408"/>
      </w:tblGrid>
      <w:tr w:rsidR="000D63A5" w:rsidRPr="00BA7E64" w14:paraId="5E010336" w14:textId="77777777" w:rsidTr="000D63A5">
        <w:trPr>
          <w:trHeight w:val="512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CF469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</w:p>
          <w:p w14:paraId="29A96418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</w:rPr>
              <w:t>Genotypes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C19C" w14:textId="77777777" w:rsidR="000D63A5" w:rsidRPr="00C0683A" w:rsidRDefault="000D63A5" w:rsidP="000D63A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sated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628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starved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AB95F" w14:textId="77777777" w:rsidR="000D63A5" w:rsidRDefault="000D63A5" w:rsidP="000D63A5">
            <w:pPr>
              <w:suppressLineNumbers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</w:t>
            </w:r>
            <w:r w:rsidRPr="00BA7E64">
              <w:rPr>
                <w:rFonts w:ascii="Arial" w:hAnsi="Arial" w:cs="Arial"/>
              </w:rPr>
              <w:t>value</w:t>
            </w:r>
            <w:r>
              <w:rPr>
                <w:rFonts w:ascii="Arial" w:hAnsi="Arial" w:cs="Arial"/>
              </w:rPr>
              <w:t>s</w:t>
            </w:r>
          </w:p>
          <w:p w14:paraId="27B62703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sated control)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36C18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values (with starved control)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68B91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500A4"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values </w:t>
            </w:r>
          </w:p>
          <w:p w14:paraId="1B351205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(sated vs starved) </w:t>
            </w:r>
          </w:p>
        </w:tc>
      </w:tr>
      <w:tr w:rsidR="000D63A5" w:rsidRPr="00BA7E64" w14:paraId="494E83BA" w14:textId="77777777" w:rsidTr="000D63A5">
        <w:trPr>
          <w:trHeight w:val="710"/>
        </w:trPr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0DB3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791F" w14:textId="77777777" w:rsidR="000D63A5" w:rsidRPr="00C0683A" w:rsidRDefault="000D63A5" w:rsidP="000D63A5">
            <w:pPr>
              <w:suppressLineNumbers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8615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BC15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2D0C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C0683A">
              <w:rPr>
                <w:rFonts w:ascii="Arial" w:hAnsi="Arial" w:cs="Arial"/>
                <w:iCs/>
              </w:rPr>
              <w:t>Mean</w:t>
            </w:r>
            <w:r>
              <w:rPr>
                <w:rFonts w:ascii="Arial" w:hAnsi="Arial" w:cs="Arial"/>
                <w:iCs/>
              </w:rPr>
              <w:t xml:space="preserve">s </w:t>
            </w:r>
            <w:r w:rsidRPr="00C0683A">
              <w:rPr>
                <w:rFonts w:ascii="Arial" w:hAnsi="Arial" w:cs="Arial"/>
                <w:iCs/>
              </w:rPr>
              <w:t>±SEMs</w:t>
            </w: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00C5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767C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42B3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</w:p>
        </w:tc>
      </w:tr>
      <w:tr w:rsidR="000D63A5" w:rsidRPr="00BA7E64" w14:paraId="3AF6041B" w14:textId="77777777" w:rsidTr="000D63A5">
        <w:trPr>
          <w:trHeight w:val="42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40F9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7875" w14:textId="45033D8D" w:rsidR="000D63A5" w:rsidRDefault="00155D5B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FED7" w14:textId="25C49BEB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±0.47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BE2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569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 ±0.30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AB7C" w14:textId="33465655" w:rsidR="000D63A5" w:rsidRDefault="003C38DF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92AF" w14:textId="2C6AC895" w:rsidR="000D63A5" w:rsidRPr="00BA7E64" w:rsidRDefault="003C38DF" w:rsidP="000D63A5">
            <w:pPr>
              <w:suppressLineNumbers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06DD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=0.34</w:t>
            </w:r>
          </w:p>
        </w:tc>
      </w:tr>
      <w:tr w:rsidR="000D63A5" w:rsidRPr="00BA7E64" w14:paraId="628B1234" w14:textId="77777777" w:rsidTr="000D63A5">
        <w:trPr>
          <w:trHeight w:val="36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6604" w14:textId="77777777" w:rsidR="000D63A5" w:rsidRPr="00B23348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proofErr w:type="spellStart"/>
            <w:r w:rsidRPr="00BA7E64">
              <w:rPr>
                <w:rFonts w:ascii="Arial" w:hAnsi="Arial" w:cs="Arial"/>
                <w:i/>
                <w:iCs/>
              </w:rPr>
              <w:t>trp</w:t>
            </w:r>
            <w:proofErr w:type="spellEnd"/>
            <w:r w:rsidRPr="00BA7E64">
              <w:rPr>
                <w:rFonts w:ascii="Arial" w:hAnsi="Arial" w:cs="Arial"/>
                <w:i/>
                <w:iCs/>
              </w:rPr>
              <w:sym w:font="Symbol" w:char="F067"/>
            </w:r>
            <w:r w:rsidRPr="00BA7E64">
              <w:rPr>
                <w:rFonts w:ascii="Arial" w:hAnsi="Arial" w:cs="Arial"/>
                <w:i/>
                <w:iCs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51A3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BE2B" w14:textId="029E4C5C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</w:t>
            </w:r>
            <w:r w:rsidR="006C51E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±0.40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5D4C" w14:textId="461A05D4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55D5B">
              <w:rPr>
                <w:rFonts w:ascii="Arial" w:hAnsi="Arial" w:cs="Arial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191B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 ±0.33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FB3F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2F1" w14:textId="77777777" w:rsidR="000D63A5" w:rsidRPr="0012562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=0.91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367D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=0.62</w:t>
            </w:r>
          </w:p>
        </w:tc>
      </w:tr>
      <w:tr w:rsidR="000D63A5" w:rsidRPr="00BA7E64" w14:paraId="59076040" w14:textId="77777777" w:rsidTr="000D63A5">
        <w:trPr>
          <w:trHeight w:val="467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8F5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Dh44</w:t>
            </w:r>
            <w:r w:rsidRPr="004A6B98">
              <w:rPr>
                <w:rFonts w:ascii="Arial" w:hAnsi="Arial" w:cs="Arial"/>
                <w:i/>
                <w:iCs/>
                <w:vertAlign w:val="superscript"/>
              </w:rPr>
              <w:t>Mi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056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126F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 ±0.31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44C" w14:textId="17A4F753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55D5B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563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 ±0.28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F45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8EC4" w14:textId="77777777" w:rsidR="000D63A5" w:rsidRPr="00BA7E64" w:rsidRDefault="000D63A5" w:rsidP="000D63A5">
            <w:pPr>
              <w:suppressLineNumbers/>
              <w:jc w:val="center"/>
              <w:rPr>
                <w:rFonts w:ascii="Arial" w:hAnsi="Arial" w:cs="Arial"/>
                <w:i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FA33" w14:textId="77777777" w:rsidR="000D63A5" w:rsidRDefault="000D63A5" w:rsidP="000D63A5">
            <w:pPr>
              <w:suppressLineNumbers/>
              <w:jc w:val="center"/>
              <w:rPr>
                <w:rFonts w:ascii="Arial" w:hAnsi="Arial" w:cs="Arial"/>
              </w:rPr>
            </w:pPr>
            <w:r w:rsidRPr="00BA7E64">
              <w:rPr>
                <w:rFonts w:ascii="Arial" w:hAnsi="Arial" w:cs="Arial"/>
                <w:i/>
              </w:rPr>
              <w:t>P</w:t>
            </w:r>
            <w:r>
              <w:rPr>
                <w:rFonts w:ascii="Arial" w:hAnsi="Arial" w:cs="Arial"/>
              </w:rPr>
              <w:t>=0.46</w:t>
            </w:r>
          </w:p>
        </w:tc>
      </w:tr>
    </w:tbl>
    <w:p w14:paraId="0B045C7B" w14:textId="77777777" w:rsidR="000D63A5" w:rsidRDefault="000D63A5" w:rsidP="000D63A5">
      <w:pPr>
        <w:suppressLineNumbers/>
        <w:spacing w:line="480" w:lineRule="auto"/>
        <w:rPr>
          <w:rFonts w:ascii="Arial" w:hAnsi="Arial" w:cs="Arial"/>
        </w:rPr>
      </w:pPr>
    </w:p>
    <w:p w14:paraId="09E5A161" w14:textId="77777777" w:rsidR="00D875C2" w:rsidRDefault="00D875C2" w:rsidP="002D7321"/>
    <w:sectPr w:rsidR="00D875C2" w:rsidSect="00032C19">
      <w:pgSz w:w="12240" w:h="15840" w:code="1"/>
      <w:pgMar w:top="1440" w:right="1080" w:bottom="1440" w:left="108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상지운(대학원생-바이오발효융합전공)">
    <w15:presenceInfo w15:providerId="AD" w15:userId="S::dogamonkey@kookmin.kr::73745ff4-5bb2-4963-b28f-0da6469046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EA"/>
    <w:rsid w:val="00001871"/>
    <w:rsid w:val="000102C7"/>
    <w:rsid w:val="0001095E"/>
    <w:rsid w:val="00014BC6"/>
    <w:rsid w:val="00015598"/>
    <w:rsid w:val="00015CAA"/>
    <w:rsid w:val="00021528"/>
    <w:rsid w:val="00023803"/>
    <w:rsid w:val="00024EE7"/>
    <w:rsid w:val="000313BF"/>
    <w:rsid w:val="00032C19"/>
    <w:rsid w:val="00033295"/>
    <w:rsid w:val="00033BD3"/>
    <w:rsid w:val="0003788F"/>
    <w:rsid w:val="000433E1"/>
    <w:rsid w:val="000478BE"/>
    <w:rsid w:val="00056476"/>
    <w:rsid w:val="00057565"/>
    <w:rsid w:val="000620C0"/>
    <w:rsid w:val="00063398"/>
    <w:rsid w:val="000638C9"/>
    <w:rsid w:val="000732E8"/>
    <w:rsid w:val="00093FD3"/>
    <w:rsid w:val="000A7275"/>
    <w:rsid w:val="000A7ACA"/>
    <w:rsid w:val="000B508C"/>
    <w:rsid w:val="000C1327"/>
    <w:rsid w:val="000C6B88"/>
    <w:rsid w:val="000D09BF"/>
    <w:rsid w:val="000D63A5"/>
    <w:rsid w:val="000E0AEA"/>
    <w:rsid w:val="000E4AD5"/>
    <w:rsid w:val="000E527D"/>
    <w:rsid w:val="000E54E3"/>
    <w:rsid w:val="000E7CDF"/>
    <w:rsid w:val="000F51CB"/>
    <w:rsid w:val="00103D61"/>
    <w:rsid w:val="0010642A"/>
    <w:rsid w:val="00124707"/>
    <w:rsid w:val="00125625"/>
    <w:rsid w:val="00134D3E"/>
    <w:rsid w:val="00144D13"/>
    <w:rsid w:val="00147C6E"/>
    <w:rsid w:val="00151086"/>
    <w:rsid w:val="00155D5B"/>
    <w:rsid w:val="0015627C"/>
    <w:rsid w:val="0016643F"/>
    <w:rsid w:val="0017624A"/>
    <w:rsid w:val="00180E37"/>
    <w:rsid w:val="00180EEE"/>
    <w:rsid w:val="00193905"/>
    <w:rsid w:val="001A124F"/>
    <w:rsid w:val="001A6164"/>
    <w:rsid w:val="001B0107"/>
    <w:rsid w:val="001B6D03"/>
    <w:rsid w:val="001C0602"/>
    <w:rsid w:val="001C7D0B"/>
    <w:rsid w:val="001D6E21"/>
    <w:rsid w:val="001D770D"/>
    <w:rsid w:val="001E5E81"/>
    <w:rsid w:val="001E5F63"/>
    <w:rsid w:val="001F67C3"/>
    <w:rsid w:val="00206D9E"/>
    <w:rsid w:val="00206F83"/>
    <w:rsid w:val="0022024B"/>
    <w:rsid w:val="002221F8"/>
    <w:rsid w:val="00230880"/>
    <w:rsid w:val="00243B69"/>
    <w:rsid w:val="0024708E"/>
    <w:rsid w:val="00250356"/>
    <w:rsid w:val="00252946"/>
    <w:rsid w:val="00255DA3"/>
    <w:rsid w:val="00262063"/>
    <w:rsid w:val="00262F01"/>
    <w:rsid w:val="00263B1E"/>
    <w:rsid w:val="00265EF9"/>
    <w:rsid w:val="00267646"/>
    <w:rsid w:val="00273279"/>
    <w:rsid w:val="002803B3"/>
    <w:rsid w:val="00284983"/>
    <w:rsid w:val="002855E3"/>
    <w:rsid w:val="00285C55"/>
    <w:rsid w:val="002869C9"/>
    <w:rsid w:val="002912C4"/>
    <w:rsid w:val="00294395"/>
    <w:rsid w:val="002A11CC"/>
    <w:rsid w:val="002A3931"/>
    <w:rsid w:val="002B21BD"/>
    <w:rsid w:val="002B533D"/>
    <w:rsid w:val="002B5630"/>
    <w:rsid w:val="002B5B08"/>
    <w:rsid w:val="002D0655"/>
    <w:rsid w:val="002D115C"/>
    <w:rsid w:val="002D5516"/>
    <w:rsid w:val="002D7321"/>
    <w:rsid w:val="002E3D5E"/>
    <w:rsid w:val="002E3DCF"/>
    <w:rsid w:val="002F3A00"/>
    <w:rsid w:val="002F427E"/>
    <w:rsid w:val="003001B3"/>
    <w:rsid w:val="003033ED"/>
    <w:rsid w:val="003041E5"/>
    <w:rsid w:val="00305900"/>
    <w:rsid w:val="00306DD7"/>
    <w:rsid w:val="003074C9"/>
    <w:rsid w:val="00314F61"/>
    <w:rsid w:val="0031535F"/>
    <w:rsid w:val="00322C2B"/>
    <w:rsid w:val="00324EA7"/>
    <w:rsid w:val="00330341"/>
    <w:rsid w:val="00340780"/>
    <w:rsid w:val="003514B5"/>
    <w:rsid w:val="00353C91"/>
    <w:rsid w:val="00356800"/>
    <w:rsid w:val="003629EB"/>
    <w:rsid w:val="003673A7"/>
    <w:rsid w:val="003678BB"/>
    <w:rsid w:val="00377942"/>
    <w:rsid w:val="00384332"/>
    <w:rsid w:val="00385548"/>
    <w:rsid w:val="0038574D"/>
    <w:rsid w:val="00385DE6"/>
    <w:rsid w:val="003B4444"/>
    <w:rsid w:val="003B5E25"/>
    <w:rsid w:val="003C0765"/>
    <w:rsid w:val="003C38DF"/>
    <w:rsid w:val="003F0B5A"/>
    <w:rsid w:val="003F4351"/>
    <w:rsid w:val="004024B3"/>
    <w:rsid w:val="00403F2E"/>
    <w:rsid w:val="00410A36"/>
    <w:rsid w:val="00413F16"/>
    <w:rsid w:val="0041707B"/>
    <w:rsid w:val="00423D62"/>
    <w:rsid w:val="00424CAF"/>
    <w:rsid w:val="00426F66"/>
    <w:rsid w:val="0042786E"/>
    <w:rsid w:val="0043077C"/>
    <w:rsid w:val="0043514C"/>
    <w:rsid w:val="00441881"/>
    <w:rsid w:val="00442AAD"/>
    <w:rsid w:val="00451A18"/>
    <w:rsid w:val="00451D5F"/>
    <w:rsid w:val="00452EE1"/>
    <w:rsid w:val="004558C9"/>
    <w:rsid w:val="004562F8"/>
    <w:rsid w:val="004563DE"/>
    <w:rsid w:val="004643CF"/>
    <w:rsid w:val="00473076"/>
    <w:rsid w:val="00473EC3"/>
    <w:rsid w:val="004802D8"/>
    <w:rsid w:val="004844D7"/>
    <w:rsid w:val="00491FBC"/>
    <w:rsid w:val="004A6B98"/>
    <w:rsid w:val="004A7D76"/>
    <w:rsid w:val="004B3638"/>
    <w:rsid w:val="004B442F"/>
    <w:rsid w:val="004B5E91"/>
    <w:rsid w:val="004B67A0"/>
    <w:rsid w:val="004C217A"/>
    <w:rsid w:val="004C276E"/>
    <w:rsid w:val="004C3BE6"/>
    <w:rsid w:val="004C5E62"/>
    <w:rsid w:val="004D094B"/>
    <w:rsid w:val="004D1A6A"/>
    <w:rsid w:val="004D3E03"/>
    <w:rsid w:val="004D47E8"/>
    <w:rsid w:val="004D51C9"/>
    <w:rsid w:val="004D7AEE"/>
    <w:rsid w:val="004E23F2"/>
    <w:rsid w:val="004E5EC7"/>
    <w:rsid w:val="004E67EC"/>
    <w:rsid w:val="004F5D44"/>
    <w:rsid w:val="004F6A2F"/>
    <w:rsid w:val="005002F4"/>
    <w:rsid w:val="00505303"/>
    <w:rsid w:val="005053D1"/>
    <w:rsid w:val="005107E0"/>
    <w:rsid w:val="00510CC4"/>
    <w:rsid w:val="00515502"/>
    <w:rsid w:val="00522985"/>
    <w:rsid w:val="005322DF"/>
    <w:rsid w:val="00540AAB"/>
    <w:rsid w:val="005439D5"/>
    <w:rsid w:val="00544EB0"/>
    <w:rsid w:val="00550B5B"/>
    <w:rsid w:val="00573C09"/>
    <w:rsid w:val="00576041"/>
    <w:rsid w:val="00576EFD"/>
    <w:rsid w:val="0058143C"/>
    <w:rsid w:val="00581C64"/>
    <w:rsid w:val="00584542"/>
    <w:rsid w:val="00591CD7"/>
    <w:rsid w:val="005934E2"/>
    <w:rsid w:val="005967CA"/>
    <w:rsid w:val="005A41C3"/>
    <w:rsid w:val="005A4CCE"/>
    <w:rsid w:val="005B1402"/>
    <w:rsid w:val="005B565B"/>
    <w:rsid w:val="005C1183"/>
    <w:rsid w:val="005C260A"/>
    <w:rsid w:val="005D23A7"/>
    <w:rsid w:val="005D32FB"/>
    <w:rsid w:val="005D4648"/>
    <w:rsid w:val="005D7DE4"/>
    <w:rsid w:val="005E02D3"/>
    <w:rsid w:val="005E36BE"/>
    <w:rsid w:val="005E4E71"/>
    <w:rsid w:val="005F2565"/>
    <w:rsid w:val="005F31CA"/>
    <w:rsid w:val="005F412B"/>
    <w:rsid w:val="005F69B1"/>
    <w:rsid w:val="005F6A9A"/>
    <w:rsid w:val="005F7CAE"/>
    <w:rsid w:val="00605542"/>
    <w:rsid w:val="00606E1C"/>
    <w:rsid w:val="00610B8A"/>
    <w:rsid w:val="00611EAF"/>
    <w:rsid w:val="006120A6"/>
    <w:rsid w:val="006121A5"/>
    <w:rsid w:val="00617A59"/>
    <w:rsid w:val="00622334"/>
    <w:rsid w:val="0063021C"/>
    <w:rsid w:val="00632A55"/>
    <w:rsid w:val="00632DAC"/>
    <w:rsid w:val="00636486"/>
    <w:rsid w:val="00651777"/>
    <w:rsid w:val="00657DD6"/>
    <w:rsid w:val="00671173"/>
    <w:rsid w:val="006738BC"/>
    <w:rsid w:val="00675EA9"/>
    <w:rsid w:val="00677A22"/>
    <w:rsid w:val="006804DB"/>
    <w:rsid w:val="006806E1"/>
    <w:rsid w:val="006812BF"/>
    <w:rsid w:val="00690A9E"/>
    <w:rsid w:val="00691AFB"/>
    <w:rsid w:val="006939F6"/>
    <w:rsid w:val="006A31EC"/>
    <w:rsid w:val="006A364F"/>
    <w:rsid w:val="006A6A21"/>
    <w:rsid w:val="006B1E0B"/>
    <w:rsid w:val="006B2303"/>
    <w:rsid w:val="006B53CB"/>
    <w:rsid w:val="006C3410"/>
    <w:rsid w:val="006C51E6"/>
    <w:rsid w:val="006D3041"/>
    <w:rsid w:val="006E524F"/>
    <w:rsid w:val="006E5F15"/>
    <w:rsid w:val="006F059C"/>
    <w:rsid w:val="006F0A1D"/>
    <w:rsid w:val="006F238C"/>
    <w:rsid w:val="006F2DAB"/>
    <w:rsid w:val="007015D3"/>
    <w:rsid w:val="0070310C"/>
    <w:rsid w:val="007106F7"/>
    <w:rsid w:val="007429D0"/>
    <w:rsid w:val="007450E0"/>
    <w:rsid w:val="00747C44"/>
    <w:rsid w:val="007536AB"/>
    <w:rsid w:val="007607C2"/>
    <w:rsid w:val="00767375"/>
    <w:rsid w:val="00767F72"/>
    <w:rsid w:val="007840BB"/>
    <w:rsid w:val="007A02FC"/>
    <w:rsid w:val="007B003A"/>
    <w:rsid w:val="007B2730"/>
    <w:rsid w:val="007B5752"/>
    <w:rsid w:val="007B68F2"/>
    <w:rsid w:val="007C7726"/>
    <w:rsid w:val="007E041B"/>
    <w:rsid w:val="007E16DE"/>
    <w:rsid w:val="007E20C9"/>
    <w:rsid w:val="007E4A04"/>
    <w:rsid w:val="007E4E56"/>
    <w:rsid w:val="007E641A"/>
    <w:rsid w:val="007F0045"/>
    <w:rsid w:val="007F061C"/>
    <w:rsid w:val="007F1665"/>
    <w:rsid w:val="007F3938"/>
    <w:rsid w:val="00810B44"/>
    <w:rsid w:val="00812C53"/>
    <w:rsid w:val="00822224"/>
    <w:rsid w:val="00824266"/>
    <w:rsid w:val="008317EB"/>
    <w:rsid w:val="00831FB0"/>
    <w:rsid w:val="00832EE4"/>
    <w:rsid w:val="00833168"/>
    <w:rsid w:val="00834760"/>
    <w:rsid w:val="0084167A"/>
    <w:rsid w:val="0084191A"/>
    <w:rsid w:val="00843A08"/>
    <w:rsid w:val="00855C7C"/>
    <w:rsid w:val="0085728B"/>
    <w:rsid w:val="008728A4"/>
    <w:rsid w:val="00872A70"/>
    <w:rsid w:val="008741B1"/>
    <w:rsid w:val="008743F5"/>
    <w:rsid w:val="00876B05"/>
    <w:rsid w:val="00886664"/>
    <w:rsid w:val="00890DC1"/>
    <w:rsid w:val="00892397"/>
    <w:rsid w:val="00892CF8"/>
    <w:rsid w:val="008A109F"/>
    <w:rsid w:val="008A644F"/>
    <w:rsid w:val="008B062B"/>
    <w:rsid w:val="008B372D"/>
    <w:rsid w:val="008B469D"/>
    <w:rsid w:val="008B5664"/>
    <w:rsid w:val="008B7F64"/>
    <w:rsid w:val="008C374D"/>
    <w:rsid w:val="008C6448"/>
    <w:rsid w:val="008D0238"/>
    <w:rsid w:val="008D03AA"/>
    <w:rsid w:val="008D05D2"/>
    <w:rsid w:val="008D68D7"/>
    <w:rsid w:val="008D7857"/>
    <w:rsid w:val="008E5C2B"/>
    <w:rsid w:val="008E66BB"/>
    <w:rsid w:val="008E7AEC"/>
    <w:rsid w:val="008F187B"/>
    <w:rsid w:val="00906250"/>
    <w:rsid w:val="009110D7"/>
    <w:rsid w:val="009111C3"/>
    <w:rsid w:val="00911E31"/>
    <w:rsid w:val="00922442"/>
    <w:rsid w:val="00923913"/>
    <w:rsid w:val="009271DB"/>
    <w:rsid w:val="0093006A"/>
    <w:rsid w:val="009335FD"/>
    <w:rsid w:val="00941FF4"/>
    <w:rsid w:val="0094679C"/>
    <w:rsid w:val="00950F6E"/>
    <w:rsid w:val="00954BB4"/>
    <w:rsid w:val="00957230"/>
    <w:rsid w:val="00963712"/>
    <w:rsid w:val="00967216"/>
    <w:rsid w:val="00970AFB"/>
    <w:rsid w:val="00970DE5"/>
    <w:rsid w:val="009710E5"/>
    <w:rsid w:val="00971A9A"/>
    <w:rsid w:val="00973F87"/>
    <w:rsid w:val="0097561B"/>
    <w:rsid w:val="00976CAA"/>
    <w:rsid w:val="00976D1D"/>
    <w:rsid w:val="00977A57"/>
    <w:rsid w:val="009814A5"/>
    <w:rsid w:val="00982F36"/>
    <w:rsid w:val="00994A62"/>
    <w:rsid w:val="009A0496"/>
    <w:rsid w:val="009A0F47"/>
    <w:rsid w:val="009A2A3C"/>
    <w:rsid w:val="009B0D85"/>
    <w:rsid w:val="009B3F10"/>
    <w:rsid w:val="009C1934"/>
    <w:rsid w:val="009C2386"/>
    <w:rsid w:val="009C473C"/>
    <w:rsid w:val="009D6E48"/>
    <w:rsid w:val="009D7C83"/>
    <w:rsid w:val="009E03D6"/>
    <w:rsid w:val="009F055B"/>
    <w:rsid w:val="009F578E"/>
    <w:rsid w:val="009F7471"/>
    <w:rsid w:val="00A105E5"/>
    <w:rsid w:val="00A16860"/>
    <w:rsid w:val="00A24116"/>
    <w:rsid w:val="00A27B0A"/>
    <w:rsid w:val="00A368DE"/>
    <w:rsid w:val="00A529E8"/>
    <w:rsid w:val="00A6453F"/>
    <w:rsid w:val="00A65AC9"/>
    <w:rsid w:val="00A709C1"/>
    <w:rsid w:val="00A9242C"/>
    <w:rsid w:val="00A96798"/>
    <w:rsid w:val="00AA0F7F"/>
    <w:rsid w:val="00AA4E8B"/>
    <w:rsid w:val="00AB08BB"/>
    <w:rsid w:val="00AB50B9"/>
    <w:rsid w:val="00AB6F9A"/>
    <w:rsid w:val="00AC0E9D"/>
    <w:rsid w:val="00AC3D68"/>
    <w:rsid w:val="00AD0493"/>
    <w:rsid w:val="00AD29F5"/>
    <w:rsid w:val="00AD5AA4"/>
    <w:rsid w:val="00AF1FD7"/>
    <w:rsid w:val="00AF40B8"/>
    <w:rsid w:val="00AF4C07"/>
    <w:rsid w:val="00AF53A3"/>
    <w:rsid w:val="00B00DC8"/>
    <w:rsid w:val="00B07ADA"/>
    <w:rsid w:val="00B12ECD"/>
    <w:rsid w:val="00B218CB"/>
    <w:rsid w:val="00B23348"/>
    <w:rsid w:val="00B24650"/>
    <w:rsid w:val="00B33C22"/>
    <w:rsid w:val="00B33DFD"/>
    <w:rsid w:val="00B3759E"/>
    <w:rsid w:val="00B3791B"/>
    <w:rsid w:val="00B500A4"/>
    <w:rsid w:val="00B502C8"/>
    <w:rsid w:val="00B570DB"/>
    <w:rsid w:val="00B677C1"/>
    <w:rsid w:val="00B731FC"/>
    <w:rsid w:val="00B750F5"/>
    <w:rsid w:val="00B81A37"/>
    <w:rsid w:val="00B82118"/>
    <w:rsid w:val="00B91B05"/>
    <w:rsid w:val="00B973C7"/>
    <w:rsid w:val="00BA5C68"/>
    <w:rsid w:val="00BB0BA1"/>
    <w:rsid w:val="00BB43E5"/>
    <w:rsid w:val="00BC0ED8"/>
    <w:rsid w:val="00BC72C0"/>
    <w:rsid w:val="00BD1569"/>
    <w:rsid w:val="00BD3E5D"/>
    <w:rsid w:val="00BD5273"/>
    <w:rsid w:val="00BD7007"/>
    <w:rsid w:val="00BE37FE"/>
    <w:rsid w:val="00BF07DC"/>
    <w:rsid w:val="00BF1043"/>
    <w:rsid w:val="00BF1600"/>
    <w:rsid w:val="00C04818"/>
    <w:rsid w:val="00C07C0F"/>
    <w:rsid w:val="00C15768"/>
    <w:rsid w:val="00C17DB7"/>
    <w:rsid w:val="00C21C5E"/>
    <w:rsid w:val="00C23DE2"/>
    <w:rsid w:val="00C25C3E"/>
    <w:rsid w:val="00C515CB"/>
    <w:rsid w:val="00C51677"/>
    <w:rsid w:val="00C55DAC"/>
    <w:rsid w:val="00C57295"/>
    <w:rsid w:val="00C60195"/>
    <w:rsid w:val="00C64EFA"/>
    <w:rsid w:val="00C65BAC"/>
    <w:rsid w:val="00C67377"/>
    <w:rsid w:val="00C75A88"/>
    <w:rsid w:val="00C770A7"/>
    <w:rsid w:val="00C77B72"/>
    <w:rsid w:val="00C77D04"/>
    <w:rsid w:val="00C831CD"/>
    <w:rsid w:val="00C87FEF"/>
    <w:rsid w:val="00C91021"/>
    <w:rsid w:val="00C92252"/>
    <w:rsid w:val="00C9432B"/>
    <w:rsid w:val="00C97ACC"/>
    <w:rsid w:val="00CA6A4D"/>
    <w:rsid w:val="00CA7B28"/>
    <w:rsid w:val="00CB3778"/>
    <w:rsid w:val="00CC6822"/>
    <w:rsid w:val="00CD1A81"/>
    <w:rsid w:val="00CD5CD2"/>
    <w:rsid w:val="00CE68EE"/>
    <w:rsid w:val="00CE751F"/>
    <w:rsid w:val="00CF2F27"/>
    <w:rsid w:val="00CF598D"/>
    <w:rsid w:val="00D00D12"/>
    <w:rsid w:val="00D1400F"/>
    <w:rsid w:val="00D20C63"/>
    <w:rsid w:val="00D31BE1"/>
    <w:rsid w:val="00D328B3"/>
    <w:rsid w:val="00D3382E"/>
    <w:rsid w:val="00D36215"/>
    <w:rsid w:val="00D41F04"/>
    <w:rsid w:val="00D435AB"/>
    <w:rsid w:val="00D43629"/>
    <w:rsid w:val="00D4564F"/>
    <w:rsid w:val="00D57A0B"/>
    <w:rsid w:val="00D627E2"/>
    <w:rsid w:val="00D65121"/>
    <w:rsid w:val="00D65300"/>
    <w:rsid w:val="00D807E5"/>
    <w:rsid w:val="00D82753"/>
    <w:rsid w:val="00D84556"/>
    <w:rsid w:val="00D851B7"/>
    <w:rsid w:val="00D875C2"/>
    <w:rsid w:val="00D92174"/>
    <w:rsid w:val="00D92A41"/>
    <w:rsid w:val="00D93041"/>
    <w:rsid w:val="00D953A5"/>
    <w:rsid w:val="00D95621"/>
    <w:rsid w:val="00D957E3"/>
    <w:rsid w:val="00DB449C"/>
    <w:rsid w:val="00DC54A3"/>
    <w:rsid w:val="00DC75E8"/>
    <w:rsid w:val="00DD574C"/>
    <w:rsid w:val="00DF27D6"/>
    <w:rsid w:val="00DF41FE"/>
    <w:rsid w:val="00E06F88"/>
    <w:rsid w:val="00E11103"/>
    <w:rsid w:val="00E12ACD"/>
    <w:rsid w:val="00E14100"/>
    <w:rsid w:val="00E14AD9"/>
    <w:rsid w:val="00E16745"/>
    <w:rsid w:val="00E172E6"/>
    <w:rsid w:val="00E17A3F"/>
    <w:rsid w:val="00E21DA8"/>
    <w:rsid w:val="00E24616"/>
    <w:rsid w:val="00E533F5"/>
    <w:rsid w:val="00E61FA5"/>
    <w:rsid w:val="00E66AB5"/>
    <w:rsid w:val="00E679C6"/>
    <w:rsid w:val="00E73E55"/>
    <w:rsid w:val="00E75C7D"/>
    <w:rsid w:val="00E77FC6"/>
    <w:rsid w:val="00E80318"/>
    <w:rsid w:val="00E8430A"/>
    <w:rsid w:val="00E977AD"/>
    <w:rsid w:val="00EA04A4"/>
    <w:rsid w:val="00EA1B7B"/>
    <w:rsid w:val="00EA7DF5"/>
    <w:rsid w:val="00EB5566"/>
    <w:rsid w:val="00EB56E5"/>
    <w:rsid w:val="00EB6D10"/>
    <w:rsid w:val="00EC3465"/>
    <w:rsid w:val="00EC4070"/>
    <w:rsid w:val="00EC6091"/>
    <w:rsid w:val="00EC6145"/>
    <w:rsid w:val="00ED12A7"/>
    <w:rsid w:val="00ED6A91"/>
    <w:rsid w:val="00EE4613"/>
    <w:rsid w:val="00EF01A4"/>
    <w:rsid w:val="00EF1138"/>
    <w:rsid w:val="00EF38D6"/>
    <w:rsid w:val="00F002D3"/>
    <w:rsid w:val="00F01632"/>
    <w:rsid w:val="00F0759D"/>
    <w:rsid w:val="00F075F3"/>
    <w:rsid w:val="00F11C3D"/>
    <w:rsid w:val="00F162B4"/>
    <w:rsid w:val="00F239DB"/>
    <w:rsid w:val="00F23B0D"/>
    <w:rsid w:val="00F27890"/>
    <w:rsid w:val="00F33635"/>
    <w:rsid w:val="00F37AB2"/>
    <w:rsid w:val="00F4613A"/>
    <w:rsid w:val="00F540AF"/>
    <w:rsid w:val="00F67DAD"/>
    <w:rsid w:val="00F70811"/>
    <w:rsid w:val="00F740EC"/>
    <w:rsid w:val="00F76A24"/>
    <w:rsid w:val="00F807BF"/>
    <w:rsid w:val="00F80979"/>
    <w:rsid w:val="00F811AB"/>
    <w:rsid w:val="00F852DF"/>
    <w:rsid w:val="00F87AF3"/>
    <w:rsid w:val="00F92340"/>
    <w:rsid w:val="00F95EBA"/>
    <w:rsid w:val="00FA7DE9"/>
    <w:rsid w:val="00FB15AE"/>
    <w:rsid w:val="00FC4FCD"/>
    <w:rsid w:val="00FC5321"/>
    <w:rsid w:val="00FC56B5"/>
    <w:rsid w:val="00FE7BBB"/>
    <w:rsid w:val="00FE7F8E"/>
    <w:rsid w:val="00FF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677F5"/>
  <w15:chartTrackingRefBased/>
  <w15:docId w15:val="{6D601EED-5170-4EEE-94A9-AF90A1F9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34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Char"/>
    <w:uiPriority w:val="99"/>
    <w:semiHidden/>
    <w:unhideWhenUsed/>
    <w:rsid w:val="001E5F63"/>
    <w:rPr>
      <w:rFonts w:ascii="Segoe UI" w:hAnsi="Segoe UI" w:cs="Segoe U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E5F63"/>
    <w:rPr>
      <w:rFonts w:ascii="Segoe UI" w:eastAsia="Times New Roman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2D0655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2D0655"/>
    <w:rPr>
      <w:sz w:val="20"/>
      <w:szCs w:val="20"/>
    </w:rPr>
  </w:style>
  <w:style w:type="character" w:customStyle="1" w:styleId="Char0">
    <w:name w:val="메모 텍스트 Char"/>
    <w:basedOn w:val="a0"/>
    <w:link w:val="a7"/>
    <w:uiPriority w:val="99"/>
    <w:semiHidden/>
    <w:rsid w:val="002D065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2D0655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2D065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Revision"/>
    <w:hidden/>
    <w:uiPriority w:val="99"/>
    <w:semiHidden/>
    <w:rsid w:val="00F70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3249</Words>
  <Characters>18525</Characters>
  <Application>Microsoft Office Word</Application>
  <DocSecurity>0</DocSecurity>
  <Lines>154</Lines>
  <Paragraphs>43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deby</dc:creator>
  <cp:keywords/>
  <dc:description/>
  <cp:lastModifiedBy>이영석 </cp:lastModifiedBy>
  <cp:revision>2</cp:revision>
  <dcterms:created xsi:type="dcterms:W3CDTF">2022-03-09T00:58:00Z</dcterms:created>
  <dcterms:modified xsi:type="dcterms:W3CDTF">2022-03-09T00:58:00Z</dcterms:modified>
</cp:coreProperties>
</file>