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45" w:type="dxa"/>
        <w:jc w:val="center"/>
        <w:tblLayout w:type="fixed"/>
        <w:tblLook w:val="04A0" w:firstRow="1" w:lastRow="0" w:firstColumn="1" w:lastColumn="0" w:noHBand="0" w:noVBand="1"/>
      </w:tblPr>
      <w:tblGrid>
        <w:gridCol w:w="284"/>
        <w:gridCol w:w="1421"/>
        <w:gridCol w:w="2610"/>
        <w:gridCol w:w="1072"/>
        <w:gridCol w:w="728"/>
        <w:gridCol w:w="831"/>
        <w:gridCol w:w="879"/>
        <w:gridCol w:w="900"/>
        <w:gridCol w:w="720"/>
      </w:tblGrid>
      <w:tr w:rsidR="00FA6020" w:rsidRPr="00264568" w14:paraId="5B9945E2" w14:textId="77777777" w:rsidTr="005D2873">
        <w:trPr>
          <w:jc w:val="center"/>
        </w:trPr>
        <w:tc>
          <w:tcPr>
            <w:tcW w:w="284" w:type="dxa"/>
            <w:vAlign w:val="center"/>
          </w:tcPr>
          <w:p w14:paraId="7BCE40F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14:paraId="32A06C5A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Compound</w:t>
            </w:r>
          </w:p>
        </w:tc>
        <w:tc>
          <w:tcPr>
            <w:tcW w:w="2610" w:type="dxa"/>
            <w:vAlign w:val="center"/>
          </w:tcPr>
          <w:p w14:paraId="4F6979F5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Structure</w:t>
            </w:r>
          </w:p>
        </w:tc>
        <w:tc>
          <w:tcPr>
            <w:tcW w:w="1072" w:type="dxa"/>
            <w:vAlign w:val="center"/>
          </w:tcPr>
          <w:p w14:paraId="1C788DD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Reference (PMIDs)</w:t>
            </w:r>
          </w:p>
        </w:tc>
        <w:tc>
          <w:tcPr>
            <w:tcW w:w="728" w:type="dxa"/>
            <w:vAlign w:val="center"/>
          </w:tcPr>
          <w:p w14:paraId="57E7134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PDB</w:t>
            </w:r>
          </w:p>
        </w:tc>
        <w:tc>
          <w:tcPr>
            <w:tcW w:w="831" w:type="dxa"/>
            <w:vAlign w:val="center"/>
          </w:tcPr>
          <w:p w14:paraId="56DC5DC4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IC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  <w:r w:rsidRPr="00264568">
              <w:rPr>
                <w:rFonts w:ascii="Arial" w:hAnsi="Arial" w:cs="Arial"/>
                <w:sz w:val="18"/>
                <w:szCs w:val="18"/>
              </w:rPr>
              <w:t xml:space="preserve"> PI3Kα (nM)</w:t>
            </w:r>
          </w:p>
        </w:tc>
        <w:tc>
          <w:tcPr>
            <w:tcW w:w="879" w:type="dxa"/>
            <w:vAlign w:val="center"/>
          </w:tcPr>
          <w:p w14:paraId="5F061E8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IC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  <w:r w:rsidRPr="00264568">
              <w:rPr>
                <w:rFonts w:ascii="Arial" w:hAnsi="Arial" w:cs="Arial"/>
                <w:sz w:val="18"/>
                <w:szCs w:val="18"/>
              </w:rPr>
              <w:t xml:space="preserve"> PI3Kβ</w:t>
            </w:r>
          </w:p>
          <w:p w14:paraId="08CD8087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(nM)</w:t>
            </w:r>
          </w:p>
        </w:tc>
        <w:tc>
          <w:tcPr>
            <w:tcW w:w="900" w:type="dxa"/>
            <w:vAlign w:val="center"/>
          </w:tcPr>
          <w:p w14:paraId="4EC874F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IC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  <w:r w:rsidRPr="00264568">
              <w:rPr>
                <w:rFonts w:ascii="Arial" w:hAnsi="Arial" w:cs="Arial"/>
                <w:sz w:val="18"/>
                <w:szCs w:val="18"/>
              </w:rPr>
              <w:t xml:space="preserve"> PI3Kδ</w:t>
            </w:r>
          </w:p>
          <w:p w14:paraId="7B3BEAD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(nM)</w:t>
            </w:r>
          </w:p>
        </w:tc>
        <w:tc>
          <w:tcPr>
            <w:tcW w:w="720" w:type="dxa"/>
            <w:vAlign w:val="center"/>
          </w:tcPr>
          <w:p w14:paraId="44AE16E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IC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  <w:r w:rsidRPr="00264568">
              <w:rPr>
                <w:rFonts w:ascii="Arial" w:hAnsi="Arial" w:cs="Arial"/>
                <w:sz w:val="18"/>
                <w:szCs w:val="18"/>
              </w:rPr>
              <w:t xml:space="preserve"> PI3Kγ</w:t>
            </w:r>
          </w:p>
          <w:p w14:paraId="65B13DB5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(nM)</w:t>
            </w:r>
          </w:p>
        </w:tc>
      </w:tr>
      <w:tr w:rsidR="00FA6020" w:rsidRPr="00264568" w14:paraId="54C11391" w14:textId="77777777" w:rsidTr="005D2873">
        <w:trPr>
          <w:jc w:val="center"/>
        </w:trPr>
        <w:tc>
          <w:tcPr>
            <w:tcW w:w="284" w:type="dxa"/>
            <w:vAlign w:val="center"/>
          </w:tcPr>
          <w:p w14:paraId="221AD5FB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1" w:type="dxa"/>
            <w:vAlign w:val="center"/>
          </w:tcPr>
          <w:p w14:paraId="7A8FC0B7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IPI-549</w:t>
            </w:r>
          </w:p>
        </w:tc>
        <w:tc>
          <w:tcPr>
            <w:tcW w:w="2610" w:type="dxa"/>
            <w:vAlign w:val="center"/>
          </w:tcPr>
          <w:p w14:paraId="77E13812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ins w:id="0" w:author="John Burke" w:date="2021-02-23T13:14:00Z">
              <w:r w:rsidRPr="00507AFC">
                <w:rPr>
                  <w:rFonts w:ascii="Arial" w:eastAsiaTheme="minorEastAsia" w:hAnsi="Arial" w:cs="Arial"/>
                  <w:noProof/>
                  <w:sz w:val="18"/>
                  <w:szCs w:val="18"/>
                  <w:lang w:val="en-GB" w:eastAsia="zh-CN"/>
                </w:rPr>
                <w:object w:dxaOrig="2390" w:dyaOrig="3584" w14:anchorId="6CCA939C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31" type="#_x0000_t75" alt="" style="width:1in;height:113.75pt;mso-width-percent:0;mso-height-percent:0;mso-width-percent:0;mso-height-percent:0" o:ole="">
                    <v:imagedata r:id="rId4" o:title=""/>
                  </v:shape>
                  <o:OLEObject Type="Embed" ProgID="ChemDraw.Document.6.0" ShapeID="_x0000_i1031" DrawAspect="Content" ObjectID="_1675750019" r:id="rId5"/>
                </w:object>
              </w:r>
            </w:ins>
          </w:p>
        </w:tc>
        <w:tc>
          <w:tcPr>
            <w:tcW w:w="1072" w:type="dxa"/>
            <w:vAlign w:val="center"/>
          </w:tcPr>
          <w:p w14:paraId="1630F3AB" w14:textId="77777777" w:rsidR="00FA6020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27660692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F00949A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5B71">
              <w:rPr>
                <w:rFonts w:ascii="Arial" w:hAnsi="Arial" w:cs="Arial"/>
                <w:sz w:val="18"/>
                <w:szCs w:val="18"/>
              </w:rPr>
              <w:t>32865410</w:t>
            </w:r>
          </w:p>
        </w:tc>
        <w:tc>
          <w:tcPr>
            <w:tcW w:w="728" w:type="dxa"/>
            <w:vAlign w:val="center"/>
          </w:tcPr>
          <w:p w14:paraId="0451BB9B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This study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6XRL</w:t>
            </w:r>
          </w:p>
        </w:tc>
        <w:tc>
          <w:tcPr>
            <w:tcW w:w="831" w:type="dxa"/>
            <w:vAlign w:val="center"/>
          </w:tcPr>
          <w:p w14:paraId="4E96CCE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3,200</w:t>
            </w:r>
          </w:p>
        </w:tc>
        <w:tc>
          <w:tcPr>
            <w:tcW w:w="879" w:type="dxa"/>
            <w:vAlign w:val="center"/>
          </w:tcPr>
          <w:p w14:paraId="0A3F781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3,500</w:t>
            </w:r>
          </w:p>
        </w:tc>
        <w:tc>
          <w:tcPr>
            <w:tcW w:w="900" w:type="dxa"/>
            <w:vAlign w:val="center"/>
          </w:tcPr>
          <w:p w14:paraId="3FEF9AD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&gt;8,400</w:t>
            </w:r>
          </w:p>
        </w:tc>
        <w:tc>
          <w:tcPr>
            <w:tcW w:w="720" w:type="dxa"/>
            <w:vAlign w:val="center"/>
          </w:tcPr>
          <w:p w14:paraId="6615288A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</w:p>
        </w:tc>
      </w:tr>
      <w:tr w:rsidR="00FA6020" w:rsidRPr="00264568" w14:paraId="3674E343" w14:textId="77777777" w:rsidTr="005D2873">
        <w:trPr>
          <w:jc w:val="center"/>
        </w:trPr>
        <w:tc>
          <w:tcPr>
            <w:tcW w:w="284" w:type="dxa"/>
            <w:vAlign w:val="center"/>
          </w:tcPr>
          <w:p w14:paraId="0E188EE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421" w:type="dxa"/>
            <w:vAlign w:val="center"/>
          </w:tcPr>
          <w:p w14:paraId="5F2FC72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PIK-90</w:t>
            </w:r>
          </w:p>
        </w:tc>
        <w:tc>
          <w:tcPr>
            <w:tcW w:w="2610" w:type="dxa"/>
            <w:vAlign w:val="center"/>
          </w:tcPr>
          <w:p w14:paraId="46F71D32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1" w:author="John Burke" w:date="2021-02-23T13:14:00Z">
              <w:r w:rsidRPr="00507AFC">
                <w:rPr>
                  <w:rFonts w:ascii="Arial" w:eastAsiaTheme="minorEastAsia" w:hAnsi="Arial" w:cs="Arial"/>
                  <w:noProof/>
                  <w:sz w:val="18"/>
                  <w:szCs w:val="18"/>
                  <w:lang w:val="en-GB" w:eastAsia="zh-CN"/>
                </w:rPr>
                <w:object w:dxaOrig="1851" w:dyaOrig="1980" w14:anchorId="02B87F75">
                  <v:shape id="_x0000_i1030" type="#_x0000_t75" alt="" style="width:52.7pt;height:59.5pt;mso-width-percent:0;mso-height-percent:0;mso-width-percent:0;mso-height-percent:0" o:ole="">
                    <v:imagedata r:id="rId6" o:title=""/>
                  </v:shape>
                  <o:OLEObject Type="Embed" ProgID="ChemDraw.Document.6.0" ShapeID="_x0000_i1030" DrawAspect="Content" ObjectID="_1675750020" r:id="rId7"/>
                </w:object>
              </w:r>
            </w:ins>
          </w:p>
        </w:tc>
        <w:tc>
          <w:tcPr>
            <w:tcW w:w="1072" w:type="dxa"/>
            <w:vAlign w:val="center"/>
          </w:tcPr>
          <w:p w14:paraId="1127E9B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19318683</w:t>
            </w:r>
          </w:p>
        </w:tc>
        <w:tc>
          <w:tcPr>
            <w:tcW w:w="728" w:type="dxa"/>
            <w:vAlign w:val="center"/>
          </w:tcPr>
          <w:p w14:paraId="433D2609" w14:textId="77777777" w:rsidR="00FA6020" w:rsidRPr="00264568" w:rsidRDefault="00FA6020" w:rsidP="005D2873">
            <w:pPr>
              <w:pStyle w:val="Heading3"/>
              <w:jc w:val="both"/>
              <w:outlineLvl w:val="2"/>
              <w:rPr>
                <w:rFonts w:ascii="Arial" w:eastAsiaTheme="minorHAnsi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 w:themeColor="text1"/>
                <w:sz w:val="18"/>
                <w:szCs w:val="18"/>
              </w:rPr>
              <w:t>2CHX</w:t>
            </w:r>
          </w:p>
        </w:tc>
        <w:tc>
          <w:tcPr>
            <w:tcW w:w="831" w:type="dxa"/>
            <w:vAlign w:val="center"/>
          </w:tcPr>
          <w:p w14:paraId="1BE8EEFA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879" w:type="dxa"/>
            <w:vAlign w:val="center"/>
          </w:tcPr>
          <w:p w14:paraId="5224C024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350</w:t>
            </w:r>
          </w:p>
        </w:tc>
        <w:tc>
          <w:tcPr>
            <w:tcW w:w="900" w:type="dxa"/>
            <w:vAlign w:val="center"/>
          </w:tcPr>
          <w:p w14:paraId="66EBFE5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58</w:t>
            </w:r>
          </w:p>
        </w:tc>
        <w:tc>
          <w:tcPr>
            <w:tcW w:w="720" w:type="dxa"/>
            <w:vAlign w:val="center"/>
          </w:tcPr>
          <w:p w14:paraId="06885015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</w:tr>
      <w:tr w:rsidR="00FA6020" w:rsidRPr="00264568" w14:paraId="6F3E696E" w14:textId="77777777" w:rsidTr="005D2873">
        <w:trPr>
          <w:jc w:val="center"/>
        </w:trPr>
        <w:tc>
          <w:tcPr>
            <w:tcW w:w="284" w:type="dxa"/>
            <w:vAlign w:val="center"/>
          </w:tcPr>
          <w:p w14:paraId="3D3F4C9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21" w:type="dxa"/>
            <w:vAlign w:val="center"/>
          </w:tcPr>
          <w:p w14:paraId="40693E9A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AS-604850</w:t>
            </w:r>
          </w:p>
        </w:tc>
        <w:tc>
          <w:tcPr>
            <w:tcW w:w="2610" w:type="dxa"/>
            <w:vAlign w:val="center"/>
          </w:tcPr>
          <w:p w14:paraId="20937150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ins w:id="2" w:author="John Burke" w:date="2021-02-23T13:14:00Z">
              <w:r w:rsidRPr="00507AFC">
                <w:rPr>
                  <w:rFonts w:ascii="Arial" w:eastAsiaTheme="minorEastAsia" w:hAnsi="Arial" w:cs="Arial"/>
                  <w:noProof/>
                  <w:sz w:val="18"/>
                  <w:szCs w:val="18"/>
                  <w:lang w:val="en-GB" w:eastAsia="zh-CN"/>
                </w:rPr>
                <w:object w:dxaOrig="2652" w:dyaOrig="848" w14:anchorId="090D91B3">
                  <v:shape id="_x0000_i1029" type="#_x0000_t75" alt="" style="width:78.25pt;height:22.45pt;mso-width-percent:0;mso-height-percent:0;mso-width-percent:0;mso-height-percent:0" o:ole="">
                    <v:imagedata r:id="rId8" o:title=""/>
                  </v:shape>
                  <o:OLEObject Type="Embed" ProgID="ChemDraw.Document.6.0" ShapeID="_x0000_i1029" DrawAspect="Content" ObjectID="_1675750021" r:id="rId9"/>
                </w:object>
              </w:r>
            </w:ins>
          </w:p>
        </w:tc>
        <w:tc>
          <w:tcPr>
            <w:tcW w:w="1072" w:type="dxa"/>
            <w:vAlign w:val="center"/>
          </w:tcPr>
          <w:p w14:paraId="536EDBF5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16127437</w:t>
            </w:r>
          </w:p>
        </w:tc>
        <w:tc>
          <w:tcPr>
            <w:tcW w:w="728" w:type="dxa"/>
            <w:vAlign w:val="center"/>
          </w:tcPr>
          <w:p w14:paraId="5EF9344C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2A4Z</w:t>
            </w:r>
          </w:p>
        </w:tc>
        <w:tc>
          <w:tcPr>
            <w:tcW w:w="831" w:type="dxa"/>
            <w:vAlign w:val="center"/>
          </w:tcPr>
          <w:p w14:paraId="19582FD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4,500</w:t>
            </w:r>
          </w:p>
        </w:tc>
        <w:tc>
          <w:tcPr>
            <w:tcW w:w="879" w:type="dxa"/>
            <w:vAlign w:val="center"/>
          </w:tcPr>
          <w:p w14:paraId="672FF19E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&gt;20,000</w:t>
            </w:r>
          </w:p>
        </w:tc>
        <w:tc>
          <w:tcPr>
            <w:tcW w:w="900" w:type="dxa"/>
            <w:vAlign w:val="center"/>
          </w:tcPr>
          <w:p w14:paraId="3555222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&gt;20,000</w:t>
            </w:r>
          </w:p>
        </w:tc>
        <w:tc>
          <w:tcPr>
            <w:tcW w:w="720" w:type="dxa"/>
            <w:vAlign w:val="center"/>
          </w:tcPr>
          <w:p w14:paraId="1E0CE1C8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250</w:t>
            </w:r>
          </w:p>
        </w:tc>
      </w:tr>
      <w:tr w:rsidR="00FA6020" w:rsidRPr="00264568" w14:paraId="2C9C60EA" w14:textId="77777777" w:rsidTr="005D2873">
        <w:trPr>
          <w:jc w:val="center"/>
        </w:trPr>
        <w:tc>
          <w:tcPr>
            <w:tcW w:w="284" w:type="dxa"/>
            <w:vAlign w:val="center"/>
          </w:tcPr>
          <w:p w14:paraId="485F8E82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21" w:type="dxa"/>
            <w:vAlign w:val="center"/>
          </w:tcPr>
          <w:p w14:paraId="14EADA49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Gedatolisib</w:t>
            </w:r>
          </w:p>
          <w:p w14:paraId="10C4D9D2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PF-05212384</w:t>
            </w:r>
          </w:p>
          <w:p w14:paraId="6AE502B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PKI587</w:t>
            </w:r>
          </w:p>
        </w:tc>
        <w:tc>
          <w:tcPr>
            <w:tcW w:w="2610" w:type="dxa"/>
            <w:vAlign w:val="center"/>
          </w:tcPr>
          <w:p w14:paraId="6EA5ED83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ins w:id="3" w:author="John Burke" w:date="2021-02-23T13:14:00Z">
              <w:r w:rsidRPr="00507AFC">
                <w:rPr>
                  <w:rFonts w:ascii="Arial" w:eastAsiaTheme="minorEastAsia" w:hAnsi="Arial" w:cs="Arial"/>
                  <w:noProof/>
                  <w:sz w:val="18"/>
                  <w:szCs w:val="18"/>
                  <w:lang w:val="en-GB" w:eastAsia="zh-CN"/>
                </w:rPr>
                <w:object w:dxaOrig="5152" w:dyaOrig="2332" w14:anchorId="2832C996">
                  <v:shape id="_x0000_i1028" type="#_x0000_t75" alt="" style="width:124.15pt;height:52.7pt;mso-width-percent:0;mso-height-percent:0;mso-width-percent:0;mso-height-percent:0" o:ole="">
                    <v:imagedata r:id="rId10" o:title=""/>
                  </v:shape>
                  <o:OLEObject Type="Embed" ProgID="ChemDraw.Document.6.0" ShapeID="_x0000_i1028" DrawAspect="Content" ObjectID="_1675750022" r:id="rId11"/>
                </w:object>
              </w:r>
            </w:ins>
          </w:p>
        </w:tc>
        <w:tc>
          <w:tcPr>
            <w:tcW w:w="1072" w:type="dxa"/>
            <w:vAlign w:val="center"/>
          </w:tcPr>
          <w:p w14:paraId="6E959BEB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20166697</w:t>
            </w:r>
          </w:p>
        </w:tc>
        <w:tc>
          <w:tcPr>
            <w:tcW w:w="728" w:type="dxa"/>
            <w:vAlign w:val="center"/>
          </w:tcPr>
          <w:p w14:paraId="7C8B84C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This study</w:t>
            </w:r>
          </w:p>
        </w:tc>
        <w:tc>
          <w:tcPr>
            <w:tcW w:w="831" w:type="dxa"/>
            <w:vAlign w:val="center"/>
          </w:tcPr>
          <w:p w14:paraId="0F718A42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</w:p>
        </w:tc>
        <w:tc>
          <w:tcPr>
            <w:tcW w:w="879" w:type="dxa"/>
            <w:vAlign w:val="center"/>
          </w:tcPr>
          <w:p w14:paraId="11D1AFD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14:paraId="3454795E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720" w:type="dxa"/>
            <w:vAlign w:val="center"/>
          </w:tcPr>
          <w:p w14:paraId="27C0DAF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5.4</w:t>
            </w:r>
          </w:p>
        </w:tc>
      </w:tr>
      <w:tr w:rsidR="00FA6020" w:rsidRPr="00264568" w14:paraId="719372CE" w14:textId="77777777" w:rsidTr="005D2873">
        <w:trPr>
          <w:jc w:val="center"/>
        </w:trPr>
        <w:tc>
          <w:tcPr>
            <w:tcW w:w="284" w:type="dxa"/>
            <w:vAlign w:val="center"/>
          </w:tcPr>
          <w:p w14:paraId="063EB32C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1" w:type="dxa"/>
            <w:vAlign w:val="center"/>
          </w:tcPr>
          <w:p w14:paraId="2E6C615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Omipalisib</w:t>
            </w:r>
            <w:proofErr w:type="spellEnd"/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 xml:space="preserve"> (GSK2126458, GSK458)</w:t>
            </w:r>
          </w:p>
        </w:tc>
        <w:tc>
          <w:tcPr>
            <w:tcW w:w="2610" w:type="dxa"/>
            <w:vAlign w:val="center"/>
          </w:tcPr>
          <w:p w14:paraId="0EE050CE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ins w:id="4" w:author="John Burke" w:date="2021-02-23T13:14:00Z">
              <w:r w:rsidRPr="00507AFC">
                <w:rPr>
                  <w:rFonts w:ascii="Arial" w:eastAsiaTheme="minorEastAsia" w:hAnsi="Arial" w:cs="Arial"/>
                  <w:noProof/>
                  <w:sz w:val="18"/>
                  <w:szCs w:val="18"/>
                  <w:lang w:val="en-GB" w:eastAsia="zh-CN"/>
                </w:rPr>
                <w:object w:dxaOrig="2436" w:dyaOrig="2680" w14:anchorId="35A41D7D">
                  <v:shape id="_x0000_i1027" type="#_x0000_t75" alt="" style="width:64.7pt;height:78.25pt;mso-width-percent:0;mso-height-percent:0;mso-width-percent:0;mso-height-percent:0" o:ole="">
                    <v:imagedata r:id="rId12" o:title=""/>
                  </v:shape>
                  <o:OLEObject Type="Embed" ProgID="ChemDraw.Document.6.0" ShapeID="_x0000_i1027" DrawAspect="Content" ObjectID="_1675750023" r:id="rId13"/>
                </w:object>
              </w:r>
            </w:ins>
          </w:p>
        </w:tc>
        <w:tc>
          <w:tcPr>
            <w:tcW w:w="1072" w:type="dxa"/>
            <w:vAlign w:val="center"/>
          </w:tcPr>
          <w:p w14:paraId="4E88B9C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24900173</w:t>
            </w:r>
          </w:p>
        </w:tc>
        <w:tc>
          <w:tcPr>
            <w:tcW w:w="728" w:type="dxa"/>
            <w:vAlign w:val="center"/>
          </w:tcPr>
          <w:p w14:paraId="6E4B604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3L08</w:t>
            </w:r>
          </w:p>
        </w:tc>
        <w:tc>
          <w:tcPr>
            <w:tcW w:w="831" w:type="dxa"/>
            <w:vAlign w:val="center"/>
          </w:tcPr>
          <w:p w14:paraId="5CB8857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0.0019 (</w:t>
            </w:r>
            <w:r w:rsidRPr="00264568">
              <w:rPr>
                <w:rFonts w:ascii="Arial" w:hAnsi="Arial" w:cs="Arial"/>
                <w:i/>
                <w:sz w:val="18"/>
                <w:szCs w:val="18"/>
                <w:lang w:val="en-US"/>
              </w:rPr>
              <w:t>K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i</w:t>
            </w: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879" w:type="dxa"/>
            <w:vAlign w:val="center"/>
          </w:tcPr>
          <w:p w14:paraId="2DE4F6C8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0.13 (</w:t>
            </w:r>
            <w:r w:rsidRPr="00264568">
              <w:rPr>
                <w:rFonts w:ascii="Arial" w:hAnsi="Arial" w:cs="Arial"/>
                <w:i/>
                <w:sz w:val="18"/>
                <w:szCs w:val="18"/>
                <w:lang w:val="en-US"/>
              </w:rPr>
              <w:t>K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i</w:t>
            </w: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  <w:vAlign w:val="center"/>
          </w:tcPr>
          <w:p w14:paraId="43DC143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0.024 (</w:t>
            </w:r>
            <w:r w:rsidRPr="00264568">
              <w:rPr>
                <w:rFonts w:ascii="Arial" w:hAnsi="Arial" w:cs="Arial"/>
                <w:i/>
                <w:sz w:val="18"/>
                <w:szCs w:val="18"/>
                <w:lang w:val="en-US"/>
              </w:rPr>
              <w:t>K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i</w:t>
            </w: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720" w:type="dxa"/>
            <w:vAlign w:val="center"/>
          </w:tcPr>
          <w:p w14:paraId="6D019A90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0.06 (</w:t>
            </w:r>
            <w:r w:rsidRPr="00264568">
              <w:rPr>
                <w:rFonts w:ascii="Arial" w:hAnsi="Arial" w:cs="Arial"/>
                <w:i/>
                <w:sz w:val="18"/>
                <w:szCs w:val="18"/>
                <w:lang w:val="en-US"/>
              </w:rPr>
              <w:t>K</w:t>
            </w:r>
            <w:r w:rsidRPr="00264568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i</w:t>
            </w: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FA6020" w:rsidRPr="00264568" w14:paraId="50377B11" w14:textId="77777777" w:rsidTr="005D2873">
        <w:trPr>
          <w:jc w:val="center"/>
        </w:trPr>
        <w:tc>
          <w:tcPr>
            <w:tcW w:w="284" w:type="dxa"/>
            <w:vAlign w:val="center"/>
          </w:tcPr>
          <w:p w14:paraId="40A849A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21" w:type="dxa"/>
            <w:vAlign w:val="center"/>
          </w:tcPr>
          <w:p w14:paraId="131DD559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color w:val="000000"/>
                <w:sz w:val="18"/>
                <w:szCs w:val="18"/>
              </w:rPr>
              <w:t>NVS-PI3-4</w:t>
            </w:r>
          </w:p>
        </w:tc>
        <w:tc>
          <w:tcPr>
            <w:tcW w:w="2610" w:type="dxa"/>
            <w:vAlign w:val="center"/>
          </w:tcPr>
          <w:p w14:paraId="7A8E76B8" w14:textId="77777777" w:rsidR="00FA6020" w:rsidRPr="00264568" w:rsidRDefault="00507AFC" w:rsidP="005D287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ins w:id="5" w:author="John Burke" w:date="2021-02-23T13:14:00Z">
              <w:r w:rsidRPr="00507AFC">
                <w:rPr>
                  <w:rFonts w:eastAsiaTheme="minorEastAsia"/>
                  <w:noProof/>
                  <w:sz w:val="24"/>
                  <w:szCs w:val="24"/>
                  <w:lang w:val="en-GB" w:eastAsia="zh-CN"/>
                </w:rPr>
                <w:object w:dxaOrig="3751" w:dyaOrig="1893" w14:anchorId="1098076D">
                  <v:shape id="_x0000_i1026" type="#_x0000_t75" alt="" style="width:109.05pt;height:54.25pt;mso-width-percent:0;mso-height-percent:0;mso-width-percent:0;mso-height-percent:0" o:ole="">
                    <v:imagedata r:id="rId14" o:title=""/>
                  </v:shape>
                  <o:OLEObject Type="Embed" ProgID="ChemDraw.Document.6.0" ShapeID="_x0000_i1026" DrawAspect="Content" ObjectID="_1675750024" r:id="rId15"/>
                </w:object>
              </w:r>
            </w:ins>
          </w:p>
        </w:tc>
        <w:tc>
          <w:tcPr>
            <w:tcW w:w="1072" w:type="dxa"/>
            <w:vAlign w:val="center"/>
          </w:tcPr>
          <w:p w14:paraId="466D644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23029326</w:t>
            </w:r>
          </w:p>
        </w:tc>
        <w:tc>
          <w:tcPr>
            <w:tcW w:w="728" w:type="dxa"/>
            <w:vAlign w:val="center"/>
          </w:tcPr>
          <w:p w14:paraId="6DAE0117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This study</w:t>
            </w:r>
          </w:p>
        </w:tc>
        <w:tc>
          <w:tcPr>
            <w:tcW w:w="831" w:type="dxa"/>
            <w:vAlign w:val="center"/>
          </w:tcPr>
          <w:p w14:paraId="476CB9C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1,800</w:t>
            </w:r>
          </w:p>
        </w:tc>
        <w:tc>
          <w:tcPr>
            <w:tcW w:w="879" w:type="dxa"/>
            <w:vAlign w:val="center"/>
          </w:tcPr>
          <w:p w14:paraId="311EF842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250</w:t>
            </w:r>
          </w:p>
        </w:tc>
        <w:tc>
          <w:tcPr>
            <w:tcW w:w="900" w:type="dxa"/>
            <w:vAlign w:val="center"/>
          </w:tcPr>
          <w:p w14:paraId="0C26B8F9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750</w:t>
            </w:r>
          </w:p>
        </w:tc>
        <w:tc>
          <w:tcPr>
            <w:tcW w:w="720" w:type="dxa"/>
            <w:vAlign w:val="center"/>
          </w:tcPr>
          <w:p w14:paraId="4492D66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</w:p>
        </w:tc>
      </w:tr>
      <w:tr w:rsidR="00FA6020" w:rsidRPr="00264568" w14:paraId="0DE03128" w14:textId="77777777" w:rsidTr="005D2873">
        <w:trPr>
          <w:trHeight w:val="1290"/>
          <w:jc w:val="center"/>
        </w:trPr>
        <w:tc>
          <w:tcPr>
            <w:tcW w:w="284" w:type="dxa"/>
            <w:vAlign w:val="center"/>
          </w:tcPr>
          <w:p w14:paraId="7B79129D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21" w:type="dxa"/>
            <w:vAlign w:val="center"/>
          </w:tcPr>
          <w:p w14:paraId="6ECC1043" w14:textId="77777777" w:rsidR="00FA6020" w:rsidRPr="00264568" w:rsidRDefault="00FA6020" w:rsidP="005D28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AZ2</w:t>
            </w:r>
          </w:p>
        </w:tc>
        <w:tc>
          <w:tcPr>
            <w:tcW w:w="2610" w:type="dxa"/>
            <w:vAlign w:val="center"/>
          </w:tcPr>
          <w:p w14:paraId="2598C4AA" w14:textId="77777777" w:rsidR="00FA6020" w:rsidRPr="00264568" w:rsidRDefault="00507AFC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6" w:author="John Burke" w:date="2021-02-23T13:14:00Z">
              <w:r w:rsidRPr="00507AFC">
                <w:rPr>
                  <w:rFonts w:eastAsiaTheme="minorEastAsia"/>
                  <w:noProof/>
                  <w:sz w:val="24"/>
                  <w:szCs w:val="24"/>
                  <w:lang w:val="en-GB" w:eastAsia="zh-CN"/>
                </w:rPr>
                <w:object w:dxaOrig="3151" w:dyaOrig="1586" w14:anchorId="4015FE9C">
                  <v:shape id="_x0000_i1025" type="#_x0000_t75" alt="" style="width:89.75pt;height:49.05pt;mso-width-percent:0;mso-height-percent:0;mso-width-percent:0;mso-height-percent:0" o:ole="">
                    <v:imagedata r:id="rId16" o:title=""/>
                  </v:shape>
                  <o:OLEObject Type="Embed" ProgID="ChemDraw.Document.6.0" ShapeID="_x0000_i1025" DrawAspect="Content" ObjectID="_1675750025" r:id="rId17"/>
                </w:object>
              </w:r>
            </w:ins>
          </w:p>
        </w:tc>
        <w:tc>
          <w:tcPr>
            <w:tcW w:w="1072" w:type="dxa"/>
            <w:vAlign w:val="center"/>
          </w:tcPr>
          <w:p w14:paraId="70BD7E01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4568">
              <w:rPr>
                <w:rFonts w:ascii="Arial" w:hAnsi="Arial" w:cs="Arial"/>
                <w:sz w:val="18"/>
                <w:szCs w:val="18"/>
              </w:rPr>
              <w:t>30718815</w:t>
            </w:r>
          </w:p>
        </w:tc>
        <w:tc>
          <w:tcPr>
            <w:tcW w:w="728" w:type="dxa"/>
            <w:vAlign w:val="center"/>
          </w:tcPr>
          <w:p w14:paraId="3097DACF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N.D.</w:t>
            </w:r>
          </w:p>
        </w:tc>
        <w:tc>
          <w:tcPr>
            <w:tcW w:w="831" w:type="dxa"/>
            <w:vAlign w:val="center"/>
          </w:tcPr>
          <w:p w14:paraId="4CB20726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3,981</w:t>
            </w:r>
          </w:p>
        </w:tc>
        <w:tc>
          <w:tcPr>
            <w:tcW w:w="879" w:type="dxa"/>
            <w:vAlign w:val="center"/>
          </w:tcPr>
          <w:p w14:paraId="64C90F60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31,622</w:t>
            </w:r>
          </w:p>
        </w:tc>
        <w:tc>
          <w:tcPr>
            <w:tcW w:w="900" w:type="dxa"/>
            <w:vAlign w:val="center"/>
          </w:tcPr>
          <w:p w14:paraId="105FB629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720" w:type="dxa"/>
            <w:vAlign w:val="center"/>
          </w:tcPr>
          <w:p w14:paraId="42DC0608" w14:textId="77777777" w:rsidR="00FA6020" w:rsidRPr="00264568" w:rsidRDefault="00FA6020" w:rsidP="005D2873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64568">
              <w:rPr>
                <w:rFonts w:ascii="Arial" w:hAnsi="Arial" w:cs="Arial"/>
                <w:sz w:val="18"/>
                <w:szCs w:val="18"/>
                <w:lang w:val="en-US"/>
              </w:rPr>
              <w:t>0.3</w:t>
            </w:r>
          </w:p>
        </w:tc>
      </w:tr>
    </w:tbl>
    <w:p w14:paraId="6B5D9B7D" w14:textId="77777777" w:rsidR="00F15E0E" w:rsidRPr="00A048E5" w:rsidRDefault="00507AFC">
      <w:pPr>
        <w:rPr>
          <w:sz w:val="22"/>
          <w:szCs w:val="22"/>
        </w:rPr>
      </w:pPr>
      <w:bookmarkStart w:id="7" w:name="_GoBack"/>
      <w:bookmarkEnd w:id="7"/>
    </w:p>
    <w:sectPr w:rsidR="00F15E0E" w:rsidRPr="00A048E5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hn Burke">
    <w15:presenceInfo w15:providerId="None" w15:userId="John Bur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07AFC"/>
    <w:rsid w:val="0051778E"/>
    <w:rsid w:val="00560F38"/>
    <w:rsid w:val="008228AF"/>
    <w:rsid w:val="00A048E5"/>
    <w:rsid w:val="00AC3B9C"/>
    <w:rsid w:val="00C734E1"/>
    <w:rsid w:val="00FA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0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FA6020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microsoft.com/office/2011/relationships/people" Target="peop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2</cp:revision>
  <dcterms:created xsi:type="dcterms:W3CDTF">2021-02-25T17:19:00Z</dcterms:created>
  <dcterms:modified xsi:type="dcterms:W3CDTF">2021-02-25T17:19:00Z</dcterms:modified>
</cp:coreProperties>
</file>