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DA2DBB" w14:textId="54A02340" w:rsidR="00E37DE9" w:rsidRDefault="00E37DE9" w:rsidP="00E37DE9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Supplementary</w:t>
      </w:r>
      <w:r w:rsidR="00E01B2B">
        <w:rPr>
          <w:b/>
          <w:sz w:val="24"/>
          <w:szCs w:val="24"/>
        </w:rPr>
        <w:t xml:space="preserve"> File</w:t>
      </w:r>
      <w:r>
        <w:rPr>
          <w:b/>
          <w:sz w:val="24"/>
          <w:szCs w:val="24"/>
        </w:rPr>
        <w:t xml:space="preserve"> 1:</w:t>
      </w:r>
      <w:r>
        <w:rPr>
          <w:sz w:val="24"/>
          <w:szCs w:val="24"/>
        </w:rPr>
        <w:t xml:space="preserve"> Features of visual display software</w:t>
      </w:r>
    </w:p>
    <w:tbl>
      <w:tblPr>
        <w:tblW w:w="90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402"/>
        <w:gridCol w:w="810"/>
        <w:gridCol w:w="810"/>
        <w:gridCol w:w="810"/>
        <w:gridCol w:w="810"/>
        <w:gridCol w:w="810"/>
        <w:gridCol w:w="810"/>
        <w:gridCol w:w="810"/>
      </w:tblGrid>
      <w:tr w:rsidR="00E37DE9" w14:paraId="74237F57" w14:textId="77777777" w:rsidTr="00265646">
        <w:trPr>
          <w:cantSplit/>
          <w:trHeight w:val="1671"/>
        </w:trPr>
        <w:tc>
          <w:tcPr>
            <w:tcW w:w="3402" w:type="dxa"/>
          </w:tcPr>
          <w:p w14:paraId="441946B6" w14:textId="77777777" w:rsidR="00E37DE9" w:rsidRDefault="00E37DE9" w:rsidP="00362D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b/>
              </w:rPr>
            </w:pPr>
            <w:r>
              <w:rPr>
                <w:b/>
              </w:rPr>
              <w:t>Features</w:t>
            </w:r>
          </w:p>
        </w:tc>
        <w:tc>
          <w:tcPr>
            <w:tcW w:w="810" w:type="dxa"/>
            <w:textDirection w:val="btLr"/>
            <w:vAlign w:val="center"/>
          </w:tcPr>
          <w:p w14:paraId="18BA7D8D" w14:textId="77777777" w:rsidR="00E37DE9" w:rsidRDefault="00E37DE9" w:rsidP="00362D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b/>
              </w:rPr>
            </w:pPr>
            <w:proofErr w:type="spellStart"/>
            <w:r>
              <w:rPr>
                <w:b/>
              </w:rPr>
              <w:t>BonVision</w:t>
            </w:r>
            <w:proofErr w:type="spellEnd"/>
          </w:p>
        </w:tc>
        <w:tc>
          <w:tcPr>
            <w:tcW w:w="810" w:type="dxa"/>
            <w:textDirection w:val="btLr"/>
            <w:vAlign w:val="center"/>
          </w:tcPr>
          <w:p w14:paraId="456F3E00" w14:textId="77777777" w:rsidR="00E37DE9" w:rsidRDefault="00E37DE9" w:rsidP="00362D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b/>
              </w:rPr>
            </w:pPr>
            <w:proofErr w:type="spellStart"/>
            <w:r>
              <w:rPr>
                <w:b/>
              </w:rPr>
              <w:t>PsychToolBox</w:t>
            </w:r>
            <w:proofErr w:type="spellEnd"/>
          </w:p>
        </w:tc>
        <w:tc>
          <w:tcPr>
            <w:tcW w:w="810" w:type="dxa"/>
            <w:textDirection w:val="btLr"/>
            <w:vAlign w:val="center"/>
          </w:tcPr>
          <w:p w14:paraId="57AA4D2E" w14:textId="77777777" w:rsidR="00E37DE9" w:rsidRDefault="00E37DE9" w:rsidP="00362D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b/>
              </w:rPr>
            </w:pPr>
            <w:proofErr w:type="spellStart"/>
            <w:r>
              <w:rPr>
                <w:b/>
              </w:rPr>
              <w:t>PsychoPy</w:t>
            </w:r>
            <w:proofErr w:type="spellEnd"/>
          </w:p>
        </w:tc>
        <w:tc>
          <w:tcPr>
            <w:tcW w:w="810" w:type="dxa"/>
            <w:textDirection w:val="btLr"/>
            <w:vAlign w:val="center"/>
          </w:tcPr>
          <w:p w14:paraId="3B5FCCFB" w14:textId="77777777" w:rsidR="00E37DE9" w:rsidRDefault="00E37DE9" w:rsidP="00362D6A">
            <w:pPr>
              <w:ind w:left="113" w:right="113"/>
              <w:rPr>
                <w:b/>
              </w:rPr>
            </w:pPr>
            <w:proofErr w:type="spellStart"/>
            <w:r>
              <w:rPr>
                <w:b/>
              </w:rPr>
              <w:t>ViRMEn</w:t>
            </w:r>
            <w:proofErr w:type="spellEnd"/>
          </w:p>
        </w:tc>
        <w:tc>
          <w:tcPr>
            <w:tcW w:w="810" w:type="dxa"/>
            <w:textDirection w:val="btLr"/>
            <w:vAlign w:val="center"/>
          </w:tcPr>
          <w:p w14:paraId="654788E8" w14:textId="77777777" w:rsidR="00E37DE9" w:rsidRDefault="00E37DE9" w:rsidP="00362D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b/>
              </w:rPr>
            </w:pPr>
            <w:proofErr w:type="spellStart"/>
            <w:r>
              <w:rPr>
                <w:b/>
              </w:rPr>
              <w:t>ratCAVE</w:t>
            </w:r>
            <w:proofErr w:type="spellEnd"/>
          </w:p>
        </w:tc>
        <w:tc>
          <w:tcPr>
            <w:tcW w:w="810" w:type="dxa"/>
            <w:textDirection w:val="btLr"/>
            <w:vAlign w:val="center"/>
          </w:tcPr>
          <w:p w14:paraId="045C1051" w14:textId="77777777" w:rsidR="00E37DE9" w:rsidRDefault="00E37DE9" w:rsidP="00362D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b/>
              </w:rPr>
            </w:pPr>
            <w:proofErr w:type="spellStart"/>
            <w:r>
              <w:rPr>
                <w:b/>
              </w:rPr>
              <w:t>FreemoVR</w:t>
            </w:r>
            <w:proofErr w:type="spellEnd"/>
          </w:p>
        </w:tc>
        <w:tc>
          <w:tcPr>
            <w:tcW w:w="810" w:type="dxa"/>
            <w:textDirection w:val="btLr"/>
            <w:vAlign w:val="center"/>
          </w:tcPr>
          <w:p w14:paraId="5AEA9358" w14:textId="77777777" w:rsidR="00E37DE9" w:rsidRDefault="00E37DE9" w:rsidP="00362D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rPr>
                <w:b/>
              </w:rPr>
            </w:pPr>
            <w:r>
              <w:rPr>
                <w:b/>
              </w:rPr>
              <w:t>Unity</w:t>
            </w:r>
          </w:p>
        </w:tc>
      </w:tr>
      <w:tr w:rsidR="00E37DE9" w14:paraId="40FCE1FD" w14:textId="77777777" w:rsidTr="00362D6A">
        <w:tc>
          <w:tcPr>
            <w:tcW w:w="3402" w:type="dxa"/>
            <w:vAlign w:val="center"/>
          </w:tcPr>
          <w:p w14:paraId="10D92DC9" w14:textId="77777777" w:rsidR="00E37DE9" w:rsidRDefault="00E37DE9" w:rsidP="00362D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Free and Open-Source (FOSS)</w:t>
            </w:r>
          </w:p>
        </w:tc>
        <w:tc>
          <w:tcPr>
            <w:tcW w:w="810" w:type="dxa"/>
            <w:vAlign w:val="center"/>
          </w:tcPr>
          <w:p w14:paraId="76BE3130" w14:textId="77777777" w:rsidR="00E37DE9" w:rsidRDefault="00E01B2B" w:rsidP="00362D6A">
            <w:pPr>
              <w:widowControl w:val="0"/>
              <w:jc w:val="center"/>
              <w:rPr>
                <w:color w:val="000000"/>
              </w:rPr>
            </w:pPr>
            <w:customXmlDelRangeStart w:id="0" w:author="Solomon, Samuel" w:date="2021-03-29T17:42:00Z"/>
            <w:sdt>
              <w:sdtPr>
                <w:tag w:val="goog_rdk_63"/>
                <w:id w:val="-131329217"/>
              </w:sdtPr>
              <w:sdtEndPr/>
              <w:sdtContent>
                <w:customXmlDelRangeEnd w:id="0"/>
                <w:r w:rsidR="00E37DE9">
                  <w:rPr>
                    <w:rFonts w:ascii="Arial Unicode MS" w:eastAsia="Arial Unicode MS" w:hAnsi="Arial Unicode MS" w:cs="Arial Unicode MS"/>
                    <w:color w:val="000000"/>
                  </w:rPr>
                  <w:t>✓✓</w:t>
                </w:r>
                <w:customXmlDelRangeStart w:id="1" w:author="Solomon, Samuel" w:date="2021-03-29T17:42:00Z"/>
              </w:sdtContent>
            </w:sdt>
            <w:customXmlDelRangeEnd w:id="1"/>
          </w:p>
        </w:tc>
        <w:tc>
          <w:tcPr>
            <w:tcW w:w="810" w:type="dxa"/>
            <w:vAlign w:val="center"/>
          </w:tcPr>
          <w:p w14:paraId="7971EEFA" w14:textId="77777777" w:rsidR="00E37DE9" w:rsidRDefault="00E01B2B" w:rsidP="00362D6A">
            <w:pPr>
              <w:widowControl w:val="0"/>
              <w:jc w:val="center"/>
              <w:rPr>
                <w:color w:val="000000"/>
              </w:rPr>
            </w:pPr>
            <w:customXmlDelRangeStart w:id="2" w:author="Solomon, Samuel" w:date="2021-03-29T17:42:00Z"/>
            <w:sdt>
              <w:sdtPr>
                <w:tag w:val="goog_rdk_64"/>
                <w:id w:val="-1399134380"/>
              </w:sdtPr>
              <w:sdtEndPr/>
              <w:sdtContent>
                <w:customXmlDelRangeEnd w:id="2"/>
                <w:r w:rsidR="00E37DE9">
                  <w:rPr>
                    <w:rFonts w:ascii="Arial Unicode MS" w:eastAsia="Arial Unicode MS" w:hAnsi="Arial Unicode MS" w:cs="Arial Unicode MS"/>
                    <w:color w:val="000000"/>
                  </w:rPr>
                  <w:t>✓#</w:t>
                </w:r>
                <w:customXmlDelRangeStart w:id="3" w:author="Solomon, Samuel" w:date="2021-03-29T17:42:00Z"/>
              </w:sdtContent>
            </w:sdt>
            <w:customXmlDelRangeEnd w:id="3"/>
          </w:p>
        </w:tc>
        <w:tc>
          <w:tcPr>
            <w:tcW w:w="810" w:type="dxa"/>
            <w:vAlign w:val="center"/>
          </w:tcPr>
          <w:p w14:paraId="22E9E66E" w14:textId="77777777" w:rsidR="00E37DE9" w:rsidRDefault="00E01B2B" w:rsidP="00362D6A">
            <w:pPr>
              <w:widowControl w:val="0"/>
              <w:jc w:val="center"/>
              <w:rPr>
                <w:color w:val="000000"/>
              </w:rPr>
            </w:pPr>
            <w:customXmlDelRangeStart w:id="4" w:author="Solomon, Samuel" w:date="2021-03-29T17:42:00Z"/>
            <w:sdt>
              <w:sdtPr>
                <w:tag w:val="goog_rdk_65"/>
                <w:id w:val="-504520426"/>
              </w:sdtPr>
              <w:sdtEndPr/>
              <w:sdtContent>
                <w:customXmlDelRangeEnd w:id="4"/>
                <w:r w:rsidR="00E37DE9">
                  <w:rPr>
                    <w:rFonts w:ascii="Arial Unicode MS" w:eastAsia="Arial Unicode MS" w:hAnsi="Arial Unicode MS" w:cs="Arial Unicode MS"/>
                    <w:color w:val="000000"/>
                  </w:rPr>
                  <w:t>✓✓</w:t>
                </w:r>
                <w:customXmlDelRangeStart w:id="5" w:author="Solomon, Samuel" w:date="2021-03-29T17:42:00Z"/>
              </w:sdtContent>
            </w:sdt>
            <w:customXmlDelRangeEnd w:id="5"/>
          </w:p>
        </w:tc>
        <w:tc>
          <w:tcPr>
            <w:tcW w:w="810" w:type="dxa"/>
            <w:vAlign w:val="center"/>
          </w:tcPr>
          <w:p w14:paraId="0239DC50" w14:textId="77777777" w:rsidR="00E37DE9" w:rsidRDefault="00E01B2B" w:rsidP="00362D6A">
            <w:pPr>
              <w:widowControl w:val="0"/>
              <w:jc w:val="center"/>
              <w:rPr>
                <w:color w:val="000000"/>
              </w:rPr>
            </w:pPr>
            <w:customXmlDelRangeStart w:id="6" w:author="Solomon, Samuel" w:date="2021-03-29T17:42:00Z"/>
            <w:sdt>
              <w:sdtPr>
                <w:tag w:val="goog_rdk_66"/>
                <w:id w:val="1005720774"/>
              </w:sdtPr>
              <w:sdtEndPr/>
              <w:sdtContent>
                <w:customXmlDelRangeEnd w:id="6"/>
                <w:r w:rsidR="00E37DE9">
                  <w:rPr>
                    <w:rFonts w:ascii="Arial Unicode MS" w:eastAsia="Arial Unicode MS" w:hAnsi="Arial Unicode MS" w:cs="Arial Unicode MS"/>
                    <w:color w:val="000000"/>
                  </w:rPr>
                  <w:t>✓#</w:t>
                </w:r>
                <w:customXmlDelRangeStart w:id="7" w:author="Solomon, Samuel" w:date="2021-03-29T17:42:00Z"/>
              </w:sdtContent>
            </w:sdt>
            <w:customXmlDelRangeEnd w:id="7"/>
          </w:p>
        </w:tc>
        <w:tc>
          <w:tcPr>
            <w:tcW w:w="810" w:type="dxa"/>
            <w:vAlign w:val="center"/>
          </w:tcPr>
          <w:p w14:paraId="00C58E15" w14:textId="77777777" w:rsidR="00E37DE9" w:rsidRDefault="00E01B2B" w:rsidP="00362D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customXmlDelRangeStart w:id="8" w:author="Solomon, Samuel" w:date="2021-03-29T17:42:00Z"/>
            <w:sdt>
              <w:sdtPr>
                <w:tag w:val="goog_rdk_67"/>
                <w:id w:val="768051408"/>
              </w:sdtPr>
              <w:sdtEndPr/>
              <w:sdtContent>
                <w:customXmlDelRangeEnd w:id="8"/>
                <w:r w:rsidR="00E37DE9">
                  <w:rPr>
                    <w:rFonts w:ascii="Arial Unicode MS" w:eastAsia="Arial Unicode MS" w:hAnsi="Arial Unicode MS" w:cs="Arial Unicode MS"/>
                    <w:color w:val="000000"/>
                  </w:rPr>
                  <w:t>✓</w:t>
                </w:r>
                <w:customXmlDelRangeStart w:id="9" w:author="Solomon, Samuel" w:date="2021-03-29T17:42:00Z"/>
              </w:sdtContent>
            </w:sdt>
            <w:customXmlDelRangeEnd w:id="9"/>
          </w:p>
        </w:tc>
        <w:tc>
          <w:tcPr>
            <w:tcW w:w="810" w:type="dxa"/>
            <w:vAlign w:val="center"/>
          </w:tcPr>
          <w:p w14:paraId="35E864C5" w14:textId="77777777" w:rsidR="00E37DE9" w:rsidRDefault="00E01B2B" w:rsidP="00362D6A">
            <w:pPr>
              <w:widowControl w:val="0"/>
              <w:jc w:val="center"/>
              <w:rPr>
                <w:color w:val="000000"/>
              </w:rPr>
            </w:pPr>
            <w:customXmlDelRangeStart w:id="10" w:author="Solomon, Samuel" w:date="2021-03-29T17:42:00Z"/>
            <w:sdt>
              <w:sdtPr>
                <w:tag w:val="goog_rdk_68"/>
                <w:id w:val="-394511308"/>
              </w:sdtPr>
              <w:sdtEndPr/>
              <w:sdtContent>
                <w:customXmlDelRangeEnd w:id="10"/>
                <w:r w:rsidR="00E37DE9">
                  <w:rPr>
                    <w:rFonts w:ascii="Arial Unicode MS" w:eastAsia="Arial Unicode MS" w:hAnsi="Arial Unicode MS" w:cs="Arial Unicode MS"/>
                    <w:color w:val="000000"/>
                  </w:rPr>
                  <w:t>✓✓</w:t>
                </w:r>
                <w:customXmlDelRangeStart w:id="11" w:author="Solomon, Samuel" w:date="2021-03-29T17:42:00Z"/>
              </w:sdtContent>
            </w:sdt>
            <w:customXmlDelRangeEnd w:id="11"/>
          </w:p>
        </w:tc>
        <w:tc>
          <w:tcPr>
            <w:tcW w:w="810" w:type="dxa"/>
            <w:vAlign w:val="center"/>
          </w:tcPr>
          <w:p w14:paraId="2F6E9953" w14:textId="77777777" w:rsidR="00E37DE9" w:rsidRDefault="00E01B2B" w:rsidP="00362D6A">
            <w:pPr>
              <w:widowControl w:val="0"/>
              <w:jc w:val="center"/>
              <w:rPr>
                <w:color w:val="000000"/>
              </w:rPr>
            </w:pPr>
            <w:customXmlDelRangeStart w:id="12" w:author="Solomon, Samuel" w:date="2021-03-29T17:42:00Z"/>
            <w:sdt>
              <w:sdtPr>
                <w:tag w:val="goog_rdk_69"/>
                <w:id w:val="-356662917"/>
              </w:sdtPr>
              <w:sdtEndPr/>
              <w:sdtContent>
                <w:customXmlDelRangeEnd w:id="12"/>
                <w:r w:rsidR="00E37DE9">
                  <w:rPr>
                    <w:rFonts w:ascii="Arial Unicode MS" w:eastAsia="Arial Unicode MS" w:hAnsi="Arial Unicode MS" w:cs="Arial Unicode MS"/>
                    <w:color w:val="000000"/>
                  </w:rPr>
                  <w:t>✓</w:t>
                </w:r>
                <w:customXmlDelRangeStart w:id="13" w:author="Solomon, Samuel" w:date="2021-03-29T17:42:00Z"/>
              </w:sdtContent>
            </w:sdt>
            <w:customXmlDelRangeEnd w:id="13"/>
          </w:p>
        </w:tc>
      </w:tr>
      <w:tr w:rsidR="00E37DE9" w14:paraId="09BFF9B8" w14:textId="77777777" w:rsidTr="00362D6A">
        <w:tc>
          <w:tcPr>
            <w:tcW w:w="3402" w:type="dxa"/>
            <w:vAlign w:val="center"/>
          </w:tcPr>
          <w:p w14:paraId="407682C6" w14:textId="77777777" w:rsidR="00E37DE9" w:rsidRDefault="00E37DE9" w:rsidP="00362D6A">
            <w:r>
              <w:t>Rendering of 3D environments</w:t>
            </w:r>
          </w:p>
        </w:tc>
        <w:tc>
          <w:tcPr>
            <w:tcW w:w="810" w:type="dxa"/>
            <w:vAlign w:val="center"/>
          </w:tcPr>
          <w:p w14:paraId="1D83B3EF" w14:textId="77777777" w:rsidR="00E37DE9" w:rsidRDefault="00E01B2B" w:rsidP="00362D6A">
            <w:pPr>
              <w:widowControl w:val="0"/>
              <w:jc w:val="center"/>
              <w:rPr>
                <w:color w:val="000000"/>
              </w:rPr>
            </w:pPr>
            <w:customXmlDelRangeStart w:id="14" w:author="Solomon, Samuel" w:date="2021-03-29T17:42:00Z"/>
            <w:sdt>
              <w:sdtPr>
                <w:tag w:val="goog_rdk_70"/>
                <w:id w:val="-2050836089"/>
              </w:sdtPr>
              <w:sdtEndPr/>
              <w:sdtContent>
                <w:customXmlDelRangeEnd w:id="14"/>
                <w:r w:rsidR="00E37DE9">
                  <w:rPr>
                    <w:rFonts w:ascii="Arial Unicode MS" w:eastAsia="Arial Unicode MS" w:hAnsi="Arial Unicode MS" w:cs="Arial Unicode MS"/>
                    <w:color w:val="000000"/>
                  </w:rPr>
                  <w:t>✓✓</w:t>
                </w:r>
                <w:customXmlDelRangeStart w:id="15" w:author="Solomon, Samuel" w:date="2021-03-29T17:42:00Z"/>
              </w:sdtContent>
            </w:sdt>
            <w:customXmlDelRangeEnd w:id="15"/>
          </w:p>
        </w:tc>
        <w:tc>
          <w:tcPr>
            <w:tcW w:w="810" w:type="dxa"/>
            <w:vAlign w:val="center"/>
          </w:tcPr>
          <w:p w14:paraId="609A8EAC" w14:textId="77777777" w:rsidR="00E37DE9" w:rsidRDefault="00E01B2B" w:rsidP="00362D6A">
            <w:pPr>
              <w:widowControl w:val="0"/>
              <w:jc w:val="center"/>
              <w:rPr>
                <w:color w:val="000000"/>
              </w:rPr>
            </w:pPr>
            <w:customXmlDelRangeStart w:id="16" w:author="Solomon, Samuel" w:date="2021-03-29T17:42:00Z"/>
            <w:sdt>
              <w:sdtPr>
                <w:tag w:val="goog_rdk_71"/>
                <w:id w:val="-927570041"/>
              </w:sdtPr>
              <w:sdtEndPr/>
              <w:sdtContent>
                <w:customXmlDelRangeEnd w:id="16"/>
                <w:r w:rsidR="00E37DE9">
                  <w:rPr>
                    <w:rFonts w:ascii="Arial Unicode MS" w:eastAsia="Arial Unicode MS" w:hAnsi="Arial Unicode MS" w:cs="Arial Unicode MS"/>
                    <w:color w:val="000000"/>
                  </w:rPr>
                  <w:t>✓</w:t>
                </w:r>
                <w:customXmlDelRangeStart w:id="17" w:author="Solomon, Samuel" w:date="2021-03-29T17:42:00Z"/>
              </w:sdtContent>
            </w:sdt>
            <w:customXmlDelRangeEnd w:id="17"/>
          </w:p>
        </w:tc>
        <w:tc>
          <w:tcPr>
            <w:tcW w:w="810" w:type="dxa"/>
            <w:vAlign w:val="center"/>
          </w:tcPr>
          <w:p w14:paraId="246034D4" w14:textId="77777777" w:rsidR="00E37DE9" w:rsidRDefault="00E01B2B" w:rsidP="00362D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customXmlDelRangeStart w:id="18" w:author="Solomon, Samuel" w:date="2021-03-29T17:42:00Z"/>
            <w:sdt>
              <w:sdtPr>
                <w:tag w:val="goog_rdk_72"/>
                <w:id w:val="115955075"/>
              </w:sdtPr>
              <w:sdtEndPr/>
              <w:sdtContent>
                <w:customXmlDelRangeEnd w:id="18"/>
                <w:r w:rsidR="00E37DE9">
                  <w:rPr>
                    <w:rFonts w:ascii="Arial Unicode MS" w:eastAsia="Arial Unicode MS" w:hAnsi="Arial Unicode MS" w:cs="Arial Unicode MS"/>
                    <w:color w:val="000000"/>
                  </w:rPr>
                  <w:t>✓</w:t>
                </w:r>
                <w:customXmlDelRangeStart w:id="19" w:author="Solomon, Samuel" w:date="2021-03-29T17:42:00Z"/>
              </w:sdtContent>
            </w:sdt>
            <w:customXmlDelRangeEnd w:id="19"/>
          </w:p>
        </w:tc>
        <w:tc>
          <w:tcPr>
            <w:tcW w:w="810" w:type="dxa"/>
            <w:vAlign w:val="center"/>
          </w:tcPr>
          <w:p w14:paraId="19D7626A" w14:textId="77777777" w:rsidR="00E37DE9" w:rsidRDefault="00E01B2B" w:rsidP="00362D6A">
            <w:pPr>
              <w:widowControl w:val="0"/>
              <w:jc w:val="center"/>
              <w:rPr>
                <w:color w:val="000000"/>
              </w:rPr>
            </w:pPr>
            <w:customXmlDelRangeStart w:id="20" w:author="Solomon, Samuel" w:date="2021-03-29T17:42:00Z"/>
            <w:sdt>
              <w:sdtPr>
                <w:tag w:val="goog_rdk_73"/>
                <w:id w:val="-890958082"/>
              </w:sdtPr>
              <w:sdtEndPr/>
              <w:sdtContent>
                <w:customXmlDelRangeEnd w:id="20"/>
                <w:r w:rsidR="00E37DE9">
                  <w:rPr>
                    <w:rFonts w:ascii="Arial Unicode MS" w:eastAsia="Arial Unicode MS" w:hAnsi="Arial Unicode MS" w:cs="Arial Unicode MS"/>
                    <w:color w:val="000000"/>
                  </w:rPr>
                  <w:t>✓✓</w:t>
                </w:r>
                <w:customXmlDelRangeStart w:id="21" w:author="Solomon, Samuel" w:date="2021-03-29T17:42:00Z"/>
              </w:sdtContent>
            </w:sdt>
            <w:customXmlDelRangeEnd w:id="21"/>
          </w:p>
        </w:tc>
        <w:tc>
          <w:tcPr>
            <w:tcW w:w="810" w:type="dxa"/>
            <w:vAlign w:val="center"/>
          </w:tcPr>
          <w:p w14:paraId="76E7353A" w14:textId="77777777" w:rsidR="00E37DE9" w:rsidRDefault="00E01B2B" w:rsidP="00362D6A">
            <w:pPr>
              <w:widowControl w:val="0"/>
              <w:jc w:val="center"/>
              <w:rPr>
                <w:color w:val="000000"/>
              </w:rPr>
            </w:pPr>
            <w:customXmlDelRangeStart w:id="22" w:author="Solomon, Samuel" w:date="2021-03-29T17:42:00Z"/>
            <w:sdt>
              <w:sdtPr>
                <w:tag w:val="goog_rdk_74"/>
                <w:id w:val="1962604732"/>
              </w:sdtPr>
              <w:sdtEndPr/>
              <w:sdtContent>
                <w:customXmlDelRangeEnd w:id="22"/>
                <w:r w:rsidR="00E37DE9">
                  <w:rPr>
                    <w:rFonts w:ascii="Arial Unicode MS" w:eastAsia="Arial Unicode MS" w:hAnsi="Arial Unicode MS" w:cs="Arial Unicode MS"/>
                    <w:color w:val="000000"/>
                  </w:rPr>
                  <w:t>✓✓</w:t>
                </w:r>
                <w:customXmlDelRangeStart w:id="23" w:author="Solomon, Samuel" w:date="2021-03-29T17:42:00Z"/>
              </w:sdtContent>
            </w:sdt>
            <w:customXmlDelRangeEnd w:id="23"/>
          </w:p>
        </w:tc>
        <w:tc>
          <w:tcPr>
            <w:tcW w:w="810" w:type="dxa"/>
            <w:vAlign w:val="center"/>
          </w:tcPr>
          <w:p w14:paraId="1EF1DF2B" w14:textId="77777777" w:rsidR="00E37DE9" w:rsidRDefault="00E01B2B" w:rsidP="00362D6A">
            <w:pPr>
              <w:widowControl w:val="0"/>
              <w:jc w:val="center"/>
              <w:rPr>
                <w:color w:val="000000"/>
              </w:rPr>
            </w:pPr>
            <w:customXmlDelRangeStart w:id="24" w:author="Solomon, Samuel" w:date="2021-03-29T17:42:00Z"/>
            <w:sdt>
              <w:sdtPr>
                <w:tag w:val="goog_rdk_75"/>
                <w:id w:val="-1040663316"/>
              </w:sdtPr>
              <w:sdtEndPr/>
              <w:sdtContent>
                <w:customXmlDelRangeEnd w:id="24"/>
                <w:r w:rsidR="00E37DE9">
                  <w:rPr>
                    <w:rFonts w:ascii="Arial Unicode MS" w:eastAsia="Arial Unicode MS" w:hAnsi="Arial Unicode MS" w:cs="Arial Unicode MS"/>
                    <w:color w:val="000000"/>
                  </w:rPr>
                  <w:t>✓✓</w:t>
                </w:r>
                <w:customXmlDelRangeStart w:id="25" w:author="Solomon, Samuel" w:date="2021-03-29T17:42:00Z"/>
              </w:sdtContent>
            </w:sdt>
            <w:customXmlDelRangeEnd w:id="25"/>
          </w:p>
        </w:tc>
        <w:tc>
          <w:tcPr>
            <w:tcW w:w="810" w:type="dxa"/>
            <w:vAlign w:val="center"/>
          </w:tcPr>
          <w:p w14:paraId="400B3A14" w14:textId="77777777" w:rsidR="00E37DE9" w:rsidRDefault="00E01B2B" w:rsidP="00362D6A">
            <w:pPr>
              <w:widowControl w:val="0"/>
              <w:jc w:val="center"/>
              <w:rPr>
                <w:color w:val="000000"/>
              </w:rPr>
            </w:pPr>
            <w:customXmlDelRangeStart w:id="26" w:author="Solomon, Samuel" w:date="2021-03-29T17:42:00Z"/>
            <w:sdt>
              <w:sdtPr>
                <w:tag w:val="goog_rdk_76"/>
                <w:id w:val="54752253"/>
              </w:sdtPr>
              <w:sdtEndPr/>
              <w:sdtContent>
                <w:customXmlDelRangeEnd w:id="26"/>
                <w:r w:rsidR="00E37DE9">
                  <w:rPr>
                    <w:rFonts w:ascii="Arial Unicode MS" w:eastAsia="Arial Unicode MS" w:hAnsi="Arial Unicode MS" w:cs="Arial Unicode MS"/>
                    <w:color w:val="000000"/>
                  </w:rPr>
                  <w:t>✓✓</w:t>
                </w:r>
                <w:customXmlDelRangeStart w:id="27" w:author="Solomon, Samuel" w:date="2021-03-29T17:42:00Z"/>
              </w:sdtContent>
            </w:sdt>
            <w:customXmlDelRangeEnd w:id="27"/>
          </w:p>
        </w:tc>
      </w:tr>
      <w:tr w:rsidR="00E37DE9" w14:paraId="2644C983" w14:textId="77777777" w:rsidTr="00362D6A">
        <w:trPr>
          <w:trHeight w:val="686"/>
        </w:trPr>
        <w:tc>
          <w:tcPr>
            <w:tcW w:w="3402" w:type="dxa"/>
            <w:vAlign w:val="center"/>
          </w:tcPr>
          <w:p w14:paraId="24DBC344" w14:textId="77777777" w:rsidR="00E37DE9" w:rsidRDefault="00E37DE9" w:rsidP="00362D6A">
            <w:r>
              <w:t>Dynamic rendering based on observer viewpoint</w:t>
            </w:r>
          </w:p>
        </w:tc>
        <w:tc>
          <w:tcPr>
            <w:tcW w:w="810" w:type="dxa"/>
            <w:vAlign w:val="center"/>
          </w:tcPr>
          <w:p w14:paraId="1DDEBCC1" w14:textId="77777777" w:rsidR="00E37DE9" w:rsidRDefault="00E01B2B" w:rsidP="00362D6A">
            <w:pPr>
              <w:widowControl w:val="0"/>
              <w:jc w:val="center"/>
              <w:rPr>
                <w:color w:val="000000"/>
              </w:rPr>
            </w:pPr>
            <w:customXmlDelRangeStart w:id="28" w:author="Solomon, Samuel" w:date="2021-03-29T17:42:00Z"/>
            <w:sdt>
              <w:sdtPr>
                <w:tag w:val="goog_rdk_77"/>
                <w:id w:val="-209956193"/>
              </w:sdtPr>
              <w:sdtEndPr/>
              <w:sdtContent>
                <w:customXmlDelRangeEnd w:id="28"/>
                <w:r w:rsidR="00E37DE9">
                  <w:rPr>
                    <w:rFonts w:ascii="Arial Unicode MS" w:eastAsia="Arial Unicode MS" w:hAnsi="Arial Unicode MS" w:cs="Arial Unicode MS"/>
                    <w:color w:val="000000"/>
                  </w:rPr>
                  <w:t>✓✓</w:t>
                </w:r>
                <w:customXmlDelRangeStart w:id="29" w:author="Solomon, Samuel" w:date="2021-03-29T17:42:00Z"/>
              </w:sdtContent>
            </w:sdt>
            <w:customXmlDelRangeEnd w:id="29"/>
          </w:p>
        </w:tc>
        <w:tc>
          <w:tcPr>
            <w:tcW w:w="810" w:type="dxa"/>
            <w:vAlign w:val="center"/>
          </w:tcPr>
          <w:p w14:paraId="04FC02AC" w14:textId="77777777" w:rsidR="00E37DE9" w:rsidRDefault="00E37DE9" w:rsidP="00362D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810" w:type="dxa"/>
            <w:vAlign w:val="center"/>
          </w:tcPr>
          <w:p w14:paraId="52FF29B2" w14:textId="77777777" w:rsidR="00E37DE9" w:rsidRDefault="00E37DE9" w:rsidP="00362D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810" w:type="dxa"/>
            <w:vAlign w:val="center"/>
          </w:tcPr>
          <w:p w14:paraId="21EF67C2" w14:textId="77777777" w:rsidR="00E37DE9" w:rsidRDefault="00E01B2B" w:rsidP="00362D6A">
            <w:pPr>
              <w:widowControl w:val="0"/>
              <w:jc w:val="center"/>
              <w:rPr>
                <w:color w:val="000000"/>
              </w:rPr>
            </w:pPr>
            <w:customXmlDelRangeStart w:id="30" w:author="Solomon, Samuel" w:date="2021-03-29T17:42:00Z"/>
            <w:sdt>
              <w:sdtPr>
                <w:tag w:val="goog_rdk_78"/>
                <w:id w:val="-20088990"/>
              </w:sdtPr>
              <w:sdtEndPr/>
              <w:sdtContent>
                <w:customXmlDelRangeEnd w:id="30"/>
                <w:r w:rsidR="00E37DE9">
                  <w:rPr>
                    <w:rFonts w:ascii="Arial Unicode MS" w:eastAsia="Arial Unicode MS" w:hAnsi="Arial Unicode MS" w:cs="Arial Unicode MS"/>
                    <w:color w:val="000000"/>
                  </w:rPr>
                  <w:t>✓</w:t>
                </w:r>
                <w:customXmlDelRangeStart w:id="31" w:author="Solomon, Samuel" w:date="2021-03-29T17:42:00Z"/>
              </w:sdtContent>
            </w:sdt>
            <w:customXmlDelRangeEnd w:id="31"/>
          </w:p>
        </w:tc>
        <w:tc>
          <w:tcPr>
            <w:tcW w:w="810" w:type="dxa"/>
            <w:vAlign w:val="center"/>
          </w:tcPr>
          <w:p w14:paraId="786C4C00" w14:textId="77777777" w:rsidR="00E37DE9" w:rsidRDefault="00E01B2B" w:rsidP="00362D6A">
            <w:pPr>
              <w:widowControl w:val="0"/>
              <w:jc w:val="center"/>
              <w:rPr>
                <w:color w:val="000000"/>
              </w:rPr>
            </w:pPr>
            <w:customXmlDelRangeStart w:id="32" w:author="Solomon, Samuel" w:date="2021-03-29T17:42:00Z"/>
            <w:sdt>
              <w:sdtPr>
                <w:tag w:val="goog_rdk_79"/>
                <w:id w:val="1243301646"/>
              </w:sdtPr>
              <w:sdtEndPr/>
              <w:sdtContent>
                <w:customXmlDelRangeEnd w:id="32"/>
                <w:r w:rsidR="00E37DE9">
                  <w:rPr>
                    <w:rFonts w:ascii="Arial Unicode MS" w:eastAsia="Arial Unicode MS" w:hAnsi="Arial Unicode MS" w:cs="Arial Unicode MS"/>
                    <w:color w:val="000000"/>
                  </w:rPr>
                  <w:t>✓✓</w:t>
                </w:r>
                <w:customXmlDelRangeStart w:id="33" w:author="Solomon, Samuel" w:date="2021-03-29T17:42:00Z"/>
              </w:sdtContent>
            </w:sdt>
            <w:customXmlDelRangeEnd w:id="33"/>
          </w:p>
        </w:tc>
        <w:tc>
          <w:tcPr>
            <w:tcW w:w="810" w:type="dxa"/>
            <w:vAlign w:val="center"/>
          </w:tcPr>
          <w:p w14:paraId="6DAC83A0" w14:textId="77777777" w:rsidR="00E37DE9" w:rsidRDefault="00E01B2B" w:rsidP="00362D6A">
            <w:pPr>
              <w:widowControl w:val="0"/>
              <w:jc w:val="center"/>
              <w:rPr>
                <w:color w:val="000000"/>
              </w:rPr>
            </w:pPr>
            <w:customXmlDelRangeStart w:id="34" w:author="Solomon, Samuel" w:date="2021-03-29T17:42:00Z"/>
            <w:sdt>
              <w:sdtPr>
                <w:tag w:val="goog_rdk_80"/>
                <w:id w:val="967235113"/>
              </w:sdtPr>
              <w:sdtEndPr/>
              <w:sdtContent>
                <w:customXmlDelRangeEnd w:id="34"/>
                <w:r w:rsidR="00E37DE9">
                  <w:rPr>
                    <w:rFonts w:ascii="Arial Unicode MS" w:eastAsia="Arial Unicode MS" w:hAnsi="Arial Unicode MS" w:cs="Arial Unicode MS"/>
                    <w:color w:val="000000"/>
                  </w:rPr>
                  <w:t>✓✓</w:t>
                </w:r>
                <w:customXmlDelRangeStart w:id="35" w:author="Solomon, Samuel" w:date="2021-03-29T17:42:00Z"/>
              </w:sdtContent>
            </w:sdt>
            <w:customXmlDelRangeEnd w:id="35"/>
          </w:p>
        </w:tc>
        <w:tc>
          <w:tcPr>
            <w:tcW w:w="810" w:type="dxa"/>
            <w:vAlign w:val="center"/>
          </w:tcPr>
          <w:p w14:paraId="0E42730F" w14:textId="77777777" w:rsidR="00E37DE9" w:rsidRDefault="00E01B2B" w:rsidP="00362D6A">
            <w:pPr>
              <w:widowControl w:val="0"/>
              <w:jc w:val="center"/>
              <w:rPr>
                <w:color w:val="000000"/>
              </w:rPr>
            </w:pPr>
            <w:customXmlDelRangeStart w:id="36" w:author="Solomon, Samuel" w:date="2021-03-29T17:42:00Z"/>
            <w:sdt>
              <w:sdtPr>
                <w:tag w:val="goog_rdk_81"/>
                <w:id w:val="1111621412"/>
              </w:sdtPr>
              <w:sdtEndPr/>
              <w:sdtContent>
                <w:customXmlDelRangeEnd w:id="36"/>
                <w:r w:rsidR="00E37DE9">
                  <w:rPr>
                    <w:rFonts w:ascii="Arial Unicode MS" w:eastAsia="Arial Unicode MS" w:hAnsi="Arial Unicode MS" w:cs="Arial Unicode MS"/>
                    <w:color w:val="000000"/>
                  </w:rPr>
                  <w:t>✓</w:t>
                </w:r>
                <w:customXmlDelRangeStart w:id="37" w:author="Solomon, Samuel" w:date="2021-03-29T17:42:00Z"/>
              </w:sdtContent>
            </w:sdt>
            <w:customXmlDelRangeEnd w:id="37"/>
          </w:p>
        </w:tc>
      </w:tr>
      <w:customXmlDelRangeStart w:id="38" w:author="Solomon, Samuel" w:date="2021-03-29T17:42:00Z"/>
      <w:sdt>
        <w:sdtPr>
          <w:tag w:val="goog_rdk_83"/>
          <w:id w:val="2102297265"/>
        </w:sdtPr>
        <w:sdtEndPr/>
        <w:sdtContent>
          <w:customXmlDelRangeEnd w:id="38"/>
          <w:tr w:rsidR="00E37DE9" w14:paraId="0296F84A" w14:textId="77777777" w:rsidTr="00362D6A">
            <w:trPr>
              <w:trHeight w:val="463"/>
              <w:ins w:id="39" w:author="Saleem, Aman" w:date="2021-03-24T18:46:00Z"/>
            </w:trPr>
            <w:tc>
              <w:tcPr>
                <w:tcW w:w="3402" w:type="dxa"/>
                <w:vAlign w:val="center"/>
              </w:tcPr>
              <w:customXmlDelRangeStart w:id="40" w:author="Solomon, Samuel" w:date="2021-03-29T17:42:00Z"/>
              <w:sdt>
                <w:sdtPr>
                  <w:tag w:val="goog_rdk_85"/>
                  <w:id w:val="1064605076"/>
                </w:sdtPr>
                <w:sdtEndPr/>
                <w:sdtContent>
                  <w:customXmlDelRangeEnd w:id="40"/>
                  <w:p w14:paraId="37F36FDF" w14:textId="77777777" w:rsidR="00E37DE9" w:rsidRDefault="00E01B2B" w:rsidP="00362D6A">
                    <w:pPr>
                      <w:rPr>
                        <w:ins w:id="41" w:author="Saleem, Aman" w:date="2021-03-24T18:46:00Z"/>
                      </w:rPr>
                    </w:pPr>
                    <w:customXmlDelRangeStart w:id="42" w:author="Solomon, Samuel" w:date="2021-03-29T17:42:00Z"/>
                    <w:sdt>
                      <w:sdtPr>
                        <w:tag w:val="goog_rdk_84"/>
                        <w:id w:val="837434242"/>
                      </w:sdtPr>
                      <w:sdtEndPr/>
                      <w:sdtContent>
                        <w:customXmlDelRangeEnd w:id="42"/>
                        <w:ins w:id="43" w:author="Saleem, Aman" w:date="2021-03-24T18:46:00Z">
                          <w:r w:rsidR="00E37DE9">
                            <w:t>GUI for designing 3D scenes</w:t>
                          </w:r>
                        </w:ins>
                        <w:customXmlDelRangeStart w:id="44" w:author="Solomon, Samuel" w:date="2021-03-29T17:42:00Z"/>
                      </w:sdtContent>
                    </w:sdt>
                    <w:customXmlDelRangeEnd w:id="44"/>
                  </w:p>
                  <w:customXmlDelRangeStart w:id="45" w:author="Solomon, Samuel" w:date="2021-03-29T17:42:00Z"/>
                </w:sdtContent>
              </w:sdt>
              <w:customXmlDelRangeEnd w:id="45"/>
            </w:tc>
            <w:tc>
              <w:tcPr>
                <w:tcW w:w="810" w:type="dxa"/>
                <w:vAlign w:val="center"/>
              </w:tcPr>
              <w:p w14:paraId="11178A38" w14:textId="77777777" w:rsidR="00E37DE9" w:rsidRDefault="00E37DE9" w:rsidP="00362D6A">
                <w:pPr>
                  <w:widowControl w:val="0"/>
                  <w:jc w:val="center"/>
                  <w:rPr>
                    <w:ins w:id="46" w:author="Saleem, Aman" w:date="2021-03-24T18:46:00Z"/>
                    <w:rFonts w:ascii="Quattrocento Sans" w:eastAsia="Quattrocento Sans" w:hAnsi="Quattrocento Sans" w:cs="Quattrocento Sans"/>
                    <w:color w:val="000000"/>
                  </w:rPr>
                </w:pPr>
              </w:p>
            </w:tc>
            <w:tc>
              <w:tcPr>
                <w:tcW w:w="810" w:type="dxa"/>
                <w:vAlign w:val="center"/>
              </w:tcPr>
              <w:p w14:paraId="4F1E2F67" w14:textId="77777777" w:rsidR="00E37DE9" w:rsidRDefault="00E37DE9" w:rsidP="00362D6A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jc w:val="center"/>
                  <w:rPr>
                    <w:ins w:id="47" w:author="Saleem, Aman" w:date="2021-03-24T18:46:00Z"/>
                    <w:rFonts w:ascii="Quattrocento Sans" w:eastAsia="Quattrocento Sans" w:hAnsi="Quattrocento Sans" w:cs="Quattrocento Sans"/>
                    <w:color w:val="000000"/>
                  </w:rPr>
                </w:pPr>
              </w:p>
            </w:tc>
            <w:tc>
              <w:tcPr>
                <w:tcW w:w="810" w:type="dxa"/>
                <w:vAlign w:val="center"/>
              </w:tcPr>
              <w:p w14:paraId="540D70F0" w14:textId="77777777" w:rsidR="00E37DE9" w:rsidRDefault="00E37DE9" w:rsidP="00362D6A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jc w:val="center"/>
                  <w:rPr>
                    <w:ins w:id="48" w:author="Saleem, Aman" w:date="2021-03-24T18:46:00Z"/>
                    <w:rFonts w:ascii="Quattrocento Sans" w:eastAsia="Quattrocento Sans" w:hAnsi="Quattrocento Sans" w:cs="Quattrocento Sans"/>
                    <w:color w:val="000000"/>
                  </w:rPr>
                </w:pPr>
              </w:p>
            </w:tc>
            <w:tc>
              <w:tcPr>
                <w:tcW w:w="810" w:type="dxa"/>
                <w:vAlign w:val="center"/>
              </w:tcPr>
              <w:customXmlDelRangeStart w:id="49" w:author="Solomon, Samuel" w:date="2021-03-29T17:42:00Z"/>
              <w:sdt>
                <w:sdtPr>
                  <w:tag w:val="goog_rdk_93"/>
                  <w:id w:val="977422554"/>
                </w:sdtPr>
                <w:sdtEndPr/>
                <w:sdtContent>
                  <w:customXmlDelRangeEnd w:id="49"/>
                  <w:p w14:paraId="22B27DF5" w14:textId="77777777" w:rsidR="00E37DE9" w:rsidRDefault="00E01B2B" w:rsidP="00362D6A">
                    <w:pPr>
                      <w:widowControl w:val="0"/>
                      <w:jc w:val="center"/>
                      <w:rPr>
                        <w:ins w:id="50" w:author="Saleem, Aman" w:date="2021-03-24T18:46:00Z"/>
                        <w:rFonts w:ascii="Quattrocento Sans" w:eastAsia="Quattrocento Sans" w:hAnsi="Quattrocento Sans" w:cs="Quattrocento Sans"/>
                        <w:color w:val="000000"/>
                      </w:rPr>
                    </w:pPr>
                    <w:customXmlDelRangeStart w:id="51" w:author="Solomon, Samuel" w:date="2021-03-29T17:42:00Z"/>
                    <w:sdt>
                      <w:sdtPr>
                        <w:tag w:val="goog_rdk_92"/>
                        <w:id w:val="1580631720"/>
                      </w:sdtPr>
                      <w:sdtEndPr/>
                      <w:sdtContent>
                        <w:customXmlDelRangeEnd w:id="51"/>
                        <w:ins w:id="52" w:author="Saleem, Aman" w:date="2021-03-24T18:46:00Z">
                          <w:r w:rsidR="00E37DE9">
                            <w:rPr>
                              <w:rFonts w:ascii="Segoe UI Symbol" w:eastAsia="Quattrocento Sans" w:hAnsi="Segoe UI Symbol" w:cs="Segoe UI Symbol"/>
                            </w:rPr>
                            <w:t>✓✓</w:t>
                          </w:r>
                        </w:ins>
                        <w:customXmlDelRangeStart w:id="53" w:author="Solomon, Samuel" w:date="2021-03-29T17:42:00Z"/>
                      </w:sdtContent>
                    </w:sdt>
                    <w:customXmlDelRangeEnd w:id="53"/>
                  </w:p>
                  <w:customXmlDelRangeStart w:id="54" w:author="Solomon, Samuel" w:date="2021-03-29T17:42:00Z"/>
                </w:sdtContent>
              </w:sdt>
              <w:customXmlDelRangeEnd w:id="54"/>
            </w:tc>
            <w:tc>
              <w:tcPr>
                <w:tcW w:w="810" w:type="dxa"/>
                <w:vAlign w:val="center"/>
              </w:tcPr>
              <w:p w14:paraId="3496E085" w14:textId="77777777" w:rsidR="00E37DE9" w:rsidRDefault="00E37DE9" w:rsidP="00362D6A">
                <w:pPr>
                  <w:widowControl w:val="0"/>
                  <w:jc w:val="center"/>
                  <w:rPr>
                    <w:ins w:id="55" w:author="Saleem, Aman" w:date="2021-03-24T18:46:00Z"/>
                    <w:rFonts w:ascii="Quattrocento Sans" w:eastAsia="Quattrocento Sans" w:hAnsi="Quattrocento Sans" w:cs="Quattrocento Sans"/>
                    <w:color w:val="000000"/>
                  </w:rPr>
                </w:pPr>
              </w:p>
            </w:tc>
            <w:tc>
              <w:tcPr>
                <w:tcW w:w="810" w:type="dxa"/>
                <w:vAlign w:val="center"/>
              </w:tcPr>
              <w:p w14:paraId="1B3010DB" w14:textId="77777777" w:rsidR="00E37DE9" w:rsidRDefault="00E37DE9" w:rsidP="00362D6A">
                <w:pPr>
                  <w:widowControl w:val="0"/>
                  <w:jc w:val="center"/>
                  <w:rPr>
                    <w:ins w:id="56" w:author="Saleem, Aman" w:date="2021-03-24T18:46:00Z"/>
                    <w:rFonts w:ascii="Quattrocento Sans" w:eastAsia="Quattrocento Sans" w:hAnsi="Quattrocento Sans" w:cs="Quattrocento Sans"/>
                    <w:color w:val="000000"/>
                  </w:rPr>
                </w:pPr>
              </w:p>
            </w:tc>
            <w:tc>
              <w:tcPr>
                <w:tcW w:w="810" w:type="dxa"/>
                <w:vAlign w:val="center"/>
              </w:tcPr>
              <w:customXmlDelRangeStart w:id="57" w:author="Solomon, Samuel" w:date="2021-03-29T17:42:00Z"/>
              <w:sdt>
                <w:sdtPr>
                  <w:tag w:val="goog_rdk_99"/>
                  <w:id w:val="-748578139"/>
                </w:sdtPr>
                <w:sdtEndPr/>
                <w:sdtContent>
                  <w:customXmlDelRangeEnd w:id="57"/>
                  <w:p w14:paraId="1E03606D" w14:textId="77777777" w:rsidR="00E37DE9" w:rsidRDefault="00E01B2B" w:rsidP="00362D6A">
                    <w:pPr>
                      <w:widowControl w:val="0"/>
                      <w:jc w:val="center"/>
                      <w:rPr>
                        <w:ins w:id="58" w:author="Saleem, Aman" w:date="2021-03-24T18:46:00Z"/>
                        <w:rFonts w:ascii="Quattrocento Sans" w:eastAsia="Quattrocento Sans" w:hAnsi="Quattrocento Sans" w:cs="Quattrocento Sans"/>
                        <w:color w:val="000000"/>
                      </w:rPr>
                    </w:pPr>
                    <w:customXmlDelRangeStart w:id="59" w:author="Solomon, Samuel" w:date="2021-03-29T17:42:00Z"/>
                    <w:sdt>
                      <w:sdtPr>
                        <w:tag w:val="goog_rdk_98"/>
                        <w:id w:val="-657004810"/>
                      </w:sdtPr>
                      <w:sdtEndPr/>
                      <w:sdtContent>
                        <w:customXmlDelRangeEnd w:id="59"/>
                        <w:ins w:id="60" w:author="Saleem, Aman" w:date="2021-03-24T18:46:00Z">
                          <w:r w:rsidR="00E37DE9">
                            <w:rPr>
                              <w:rFonts w:ascii="Segoe UI Symbol" w:eastAsia="Quattrocento Sans" w:hAnsi="Segoe UI Symbol" w:cs="Segoe UI Symbol"/>
                            </w:rPr>
                            <w:t>✓✓</w:t>
                          </w:r>
                        </w:ins>
                        <w:customXmlDelRangeStart w:id="61" w:author="Solomon, Samuel" w:date="2021-03-29T17:42:00Z"/>
                      </w:sdtContent>
                    </w:sdt>
                    <w:customXmlDelRangeEnd w:id="61"/>
                  </w:p>
                  <w:customXmlDelRangeStart w:id="62" w:author="Solomon, Samuel" w:date="2021-03-29T17:42:00Z"/>
                </w:sdtContent>
              </w:sdt>
              <w:customXmlDelRangeEnd w:id="62"/>
            </w:tc>
          </w:tr>
          <w:customXmlDelRangeStart w:id="63" w:author="Solomon, Samuel" w:date="2021-03-29T17:42:00Z"/>
        </w:sdtContent>
      </w:sdt>
      <w:customXmlDelRangeEnd w:id="63"/>
      <w:tr w:rsidR="00E37DE9" w14:paraId="65EB01F0" w14:textId="77777777" w:rsidTr="00362D6A">
        <w:trPr>
          <w:trHeight w:val="463"/>
        </w:trPr>
        <w:tc>
          <w:tcPr>
            <w:tcW w:w="3402" w:type="dxa"/>
            <w:vAlign w:val="center"/>
          </w:tcPr>
          <w:p w14:paraId="74BFD551" w14:textId="77777777" w:rsidR="00E37DE9" w:rsidRDefault="00E37DE9" w:rsidP="00362D6A">
            <w:r>
              <w:t>Import 3</w:t>
            </w:r>
            <w:r>
              <w:rPr>
                <w:vertAlign w:val="superscript"/>
              </w:rPr>
              <w:t>rd</w:t>
            </w:r>
            <w:r>
              <w:t xml:space="preserve"> party 3D scenes</w:t>
            </w:r>
          </w:p>
        </w:tc>
        <w:tc>
          <w:tcPr>
            <w:tcW w:w="810" w:type="dxa"/>
            <w:vAlign w:val="center"/>
          </w:tcPr>
          <w:p w14:paraId="7E678B98" w14:textId="77777777" w:rsidR="00E37DE9" w:rsidRDefault="00E01B2B" w:rsidP="00362D6A">
            <w:pPr>
              <w:widowControl w:val="0"/>
              <w:jc w:val="center"/>
              <w:rPr>
                <w:rFonts w:ascii="Quattrocento Sans" w:eastAsia="Quattrocento Sans" w:hAnsi="Quattrocento Sans" w:cs="Quattrocento Sans"/>
                <w:color w:val="000000"/>
              </w:rPr>
            </w:pPr>
            <w:customXmlDelRangeStart w:id="64" w:author="Solomon, Samuel" w:date="2021-03-29T17:42:00Z"/>
            <w:sdt>
              <w:sdtPr>
                <w:tag w:val="goog_rdk_100"/>
                <w:id w:val="343517448"/>
              </w:sdtPr>
              <w:sdtEndPr/>
              <w:sdtContent>
                <w:customXmlDelRangeEnd w:id="64"/>
                <w:r w:rsidR="00E37DE9">
                  <w:rPr>
                    <w:rFonts w:ascii="Arial Unicode MS" w:eastAsia="Arial Unicode MS" w:hAnsi="Arial Unicode MS" w:cs="Arial Unicode MS"/>
                    <w:color w:val="000000"/>
                  </w:rPr>
                  <w:t>✓✓</w:t>
                </w:r>
                <w:customXmlDelRangeStart w:id="65" w:author="Solomon, Samuel" w:date="2021-03-29T17:42:00Z"/>
              </w:sdtContent>
            </w:sdt>
            <w:customXmlDelRangeEnd w:id="65"/>
          </w:p>
        </w:tc>
        <w:tc>
          <w:tcPr>
            <w:tcW w:w="810" w:type="dxa"/>
            <w:vAlign w:val="center"/>
          </w:tcPr>
          <w:p w14:paraId="65635135" w14:textId="77777777" w:rsidR="00E37DE9" w:rsidRDefault="00E01B2B" w:rsidP="00362D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customXmlDelRangeStart w:id="66" w:author="Solomon, Samuel" w:date="2021-03-29T17:42:00Z"/>
            <w:sdt>
              <w:sdtPr>
                <w:tag w:val="goog_rdk_101"/>
                <w:id w:val="81648305"/>
              </w:sdtPr>
              <w:sdtEndPr/>
              <w:sdtContent>
                <w:customXmlDelRangeEnd w:id="66"/>
                <w:r w:rsidR="00E37DE9">
                  <w:rPr>
                    <w:rFonts w:ascii="Arial Unicode MS" w:eastAsia="Arial Unicode MS" w:hAnsi="Arial Unicode MS" w:cs="Arial Unicode MS"/>
                    <w:color w:val="000000"/>
                  </w:rPr>
                  <w:t>✓</w:t>
                </w:r>
                <w:customXmlDelRangeStart w:id="67" w:author="Solomon, Samuel" w:date="2021-03-29T17:42:00Z"/>
              </w:sdtContent>
            </w:sdt>
            <w:customXmlDelRangeEnd w:id="67"/>
          </w:p>
        </w:tc>
        <w:tc>
          <w:tcPr>
            <w:tcW w:w="810" w:type="dxa"/>
            <w:vAlign w:val="center"/>
          </w:tcPr>
          <w:p w14:paraId="2E2F5C5C" w14:textId="77777777" w:rsidR="00E37DE9" w:rsidRDefault="00E01B2B" w:rsidP="00362D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customXmlDelRangeStart w:id="68" w:author="Solomon, Samuel" w:date="2021-03-29T17:42:00Z"/>
            <w:sdt>
              <w:sdtPr>
                <w:tag w:val="goog_rdk_102"/>
                <w:id w:val="-2055376091"/>
              </w:sdtPr>
              <w:sdtEndPr/>
              <w:sdtContent>
                <w:customXmlDelRangeEnd w:id="68"/>
                <w:r w:rsidR="00E37DE9">
                  <w:rPr>
                    <w:rFonts w:ascii="Arial Unicode MS" w:eastAsia="Arial Unicode MS" w:hAnsi="Arial Unicode MS" w:cs="Arial Unicode MS"/>
                    <w:color w:val="000000"/>
                  </w:rPr>
                  <w:t>✓</w:t>
                </w:r>
                <w:customXmlDelRangeStart w:id="69" w:author="Solomon, Samuel" w:date="2021-03-29T17:42:00Z"/>
              </w:sdtContent>
            </w:sdt>
            <w:customXmlDelRangeEnd w:id="69"/>
          </w:p>
        </w:tc>
        <w:tc>
          <w:tcPr>
            <w:tcW w:w="810" w:type="dxa"/>
            <w:vAlign w:val="center"/>
          </w:tcPr>
          <w:p w14:paraId="69F703CB" w14:textId="77777777" w:rsidR="00E37DE9" w:rsidRDefault="00E37DE9" w:rsidP="00362D6A">
            <w:pPr>
              <w:widowControl w:val="0"/>
              <w:jc w:val="center"/>
              <w:rPr>
                <w:rFonts w:ascii="Quattrocento Sans" w:eastAsia="Quattrocento Sans" w:hAnsi="Quattrocento Sans" w:cs="Quattrocento Sans"/>
                <w:color w:val="000000"/>
              </w:rPr>
            </w:pPr>
          </w:p>
        </w:tc>
        <w:tc>
          <w:tcPr>
            <w:tcW w:w="810" w:type="dxa"/>
            <w:vAlign w:val="center"/>
          </w:tcPr>
          <w:p w14:paraId="445982CC" w14:textId="77777777" w:rsidR="00E37DE9" w:rsidRDefault="00E37DE9" w:rsidP="00362D6A">
            <w:pPr>
              <w:widowControl w:val="0"/>
              <w:jc w:val="center"/>
              <w:rPr>
                <w:rFonts w:ascii="Quattrocento Sans" w:eastAsia="Quattrocento Sans" w:hAnsi="Quattrocento Sans" w:cs="Quattrocento Sans"/>
                <w:color w:val="000000"/>
              </w:rPr>
            </w:pPr>
          </w:p>
        </w:tc>
        <w:tc>
          <w:tcPr>
            <w:tcW w:w="810" w:type="dxa"/>
            <w:vAlign w:val="center"/>
          </w:tcPr>
          <w:p w14:paraId="38FBB635" w14:textId="77777777" w:rsidR="00E37DE9" w:rsidRDefault="00E37DE9" w:rsidP="00362D6A">
            <w:pPr>
              <w:widowControl w:val="0"/>
              <w:jc w:val="center"/>
              <w:rPr>
                <w:rFonts w:ascii="Quattrocento Sans" w:eastAsia="Quattrocento Sans" w:hAnsi="Quattrocento Sans" w:cs="Quattrocento Sans"/>
                <w:color w:val="000000"/>
              </w:rPr>
            </w:pPr>
          </w:p>
        </w:tc>
        <w:tc>
          <w:tcPr>
            <w:tcW w:w="810" w:type="dxa"/>
            <w:vAlign w:val="center"/>
          </w:tcPr>
          <w:p w14:paraId="2B89F0E3" w14:textId="77777777" w:rsidR="00E37DE9" w:rsidRDefault="00E01B2B" w:rsidP="00362D6A">
            <w:pPr>
              <w:widowControl w:val="0"/>
              <w:jc w:val="center"/>
              <w:rPr>
                <w:rFonts w:ascii="Quattrocento Sans" w:eastAsia="Quattrocento Sans" w:hAnsi="Quattrocento Sans" w:cs="Quattrocento Sans"/>
                <w:color w:val="000000"/>
              </w:rPr>
            </w:pPr>
            <w:customXmlDelRangeStart w:id="70" w:author="Solomon, Samuel" w:date="2021-03-29T17:42:00Z"/>
            <w:sdt>
              <w:sdtPr>
                <w:tag w:val="goog_rdk_103"/>
                <w:id w:val="-1699546167"/>
              </w:sdtPr>
              <w:sdtEndPr/>
              <w:sdtContent>
                <w:customXmlDelRangeEnd w:id="70"/>
                <w:r w:rsidR="00E37DE9">
                  <w:rPr>
                    <w:rFonts w:ascii="Arial Unicode MS" w:eastAsia="Arial Unicode MS" w:hAnsi="Arial Unicode MS" w:cs="Arial Unicode MS"/>
                    <w:color w:val="000000"/>
                  </w:rPr>
                  <w:t>✓✓</w:t>
                </w:r>
                <w:customXmlDelRangeStart w:id="71" w:author="Solomon, Samuel" w:date="2021-03-29T17:42:00Z"/>
              </w:sdtContent>
            </w:sdt>
            <w:customXmlDelRangeEnd w:id="71"/>
          </w:p>
        </w:tc>
      </w:tr>
      <w:customXmlDelRangeStart w:id="72" w:author="Solomon, Samuel" w:date="2021-03-29T17:42:00Z"/>
      <w:sdt>
        <w:sdtPr>
          <w:tag w:val="goog_rdk_105"/>
          <w:id w:val="1342812241"/>
        </w:sdtPr>
        <w:sdtEndPr/>
        <w:sdtContent>
          <w:customXmlDelRangeEnd w:id="72"/>
          <w:tr w:rsidR="00E37DE9" w14:paraId="1B91D652" w14:textId="77777777" w:rsidTr="00362D6A">
            <w:trPr>
              <w:ins w:id="73" w:author="Saleem, Aman" w:date="2021-03-24T18:46:00Z"/>
            </w:trPr>
            <w:tc>
              <w:tcPr>
                <w:tcW w:w="3402" w:type="dxa"/>
                <w:vAlign w:val="center"/>
              </w:tcPr>
              <w:customXmlDelRangeStart w:id="74" w:author="Solomon, Samuel" w:date="2021-03-29T17:42:00Z"/>
              <w:sdt>
                <w:sdtPr>
                  <w:tag w:val="goog_rdk_107"/>
                  <w:id w:val="790012272"/>
                </w:sdtPr>
                <w:sdtEndPr/>
                <w:sdtContent>
                  <w:customXmlDelRangeEnd w:id="74"/>
                  <w:p w14:paraId="03B64D5A" w14:textId="77777777" w:rsidR="00E37DE9" w:rsidRDefault="00E01B2B" w:rsidP="00362D6A">
                    <w:pPr>
                      <w:rPr>
                        <w:ins w:id="75" w:author="Saleem, Aman" w:date="2021-03-24T18:46:00Z"/>
                      </w:rPr>
                    </w:pPr>
                    <w:customXmlDelRangeStart w:id="76" w:author="Solomon, Samuel" w:date="2021-03-29T17:42:00Z"/>
                    <w:sdt>
                      <w:sdtPr>
                        <w:tag w:val="goog_rdk_106"/>
                        <w:id w:val="-1529793243"/>
                      </w:sdtPr>
                      <w:sdtEndPr/>
                      <w:sdtContent>
                        <w:customXmlDelRangeEnd w:id="76"/>
                        <w:ins w:id="77" w:author="Saleem, Aman" w:date="2021-03-24T18:46:00Z">
                          <w:r w:rsidR="00E37DE9">
                            <w:t>Real-time interactive in 3D scenes</w:t>
                          </w:r>
                        </w:ins>
                        <w:customXmlDelRangeStart w:id="78" w:author="Solomon, Samuel" w:date="2021-03-29T17:42:00Z"/>
                      </w:sdtContent>
                    </w:sdt>
                    <w:customXmlDelRangeEnd w:id="78"/>
                  </w:p>
                  <w:customXmlDelRangeStart w:id="79" w:author="Solomon, Samuel" w:date="2021-03-29T17:42:00Z"/>
                </w:sdtContent>
              </w:sdt>
              <w:customXmlDelRangeEnd w:id="79"/>
            </w:tc>
            <w:tc>
              <w:tcPr>
                <w:tcW w:w="810" w:type="dxa"/>
                <w:vAlign w:val="center"/>
              </w:tcPr>
              <w:customXmlDelRangeStart w:id="80" w:author="Solomon, Samuel" w:date="2021-03-29T17:42:00Z"/>
              <w:sdt>
                <w:sdtPr>
                  <w:tag w:val="goog_rdk_109"/>
                  <w:id w:val="-858736904"/>
                </w:sdtPr>
                <w:sdtEndPr/>
                <w:sdtContent>
                  <w:customXmlDelRangeEnd w:id="80"/>
                  <w:p w14:paraId="03C21E29" w14:textId="77777777" w:rsidR="00E37DE9" w:rsidRDefault="00E01B2B" w:rsidP="00362D6A">
                    <w:pPr>
                      <w:widowControl w:val="0"/>
                      <w:jc w:val="center"/>
                      <w:rPr>
                        <w:ins w:id="81" w:author="Saleem, Aman" w:date="2021-03-24T18:46:00Z"/>
                        <w:rFonts w:ascii="Quattrocento Sans" w:eastAsia="Quattrocento Sans" w:hAnsi="Quattrocento Sans" w:cs="Quattrocento Sans"/>
                        <w:color w:val="000000"/>
                      </w:rPr>
                    </w:pPr>
                    <w:customXmlDelRangeStart w:id="82" w:author="Solomon, Samuel" w:date="2021-03-29T17:42:00Z"/>
                    <w:sdt>
                      <w:sdtPr>
                        <w:tag w:val="goog_rdk_108"/>
                        <w:id w:val="-1802534012"/>
                      </w:sdtPr>
                      <w:sdtEndPr/>
                      <w:sdtContent>
                        <w:customXmlDelRangeEnd w:id="82"/>
                        <w:ins w:id="83" w:author="Saleem, Aman" w:date="2021-03-24T18:46:00Z">
                          <w:r w:rsidR="00E37DE9">
                            <w:rPr>
                              <w:rFonts w:ascii="Segoe UI Symbol" w:eastAsia="Quattrocento Sans" w:hAnsi="Segoe UI Symbol" w:cs="Segoe UI Symbol"/>
                            </w:rPr>
                            <w:t>✓✓</w:t>
                          </w:r>
                        </w:ins>
                        <w:customXmlDelRangeStart w:id="84" w:author="Solomon, Samuel" w:date="2021-03-29T17:42:00Z"/>
                      </w:sdtContent>
                    </w:sdt>
                    <w:customXmlDelRangeEnd w:id="84"/>
                  </w:p>
                  <w:customXmlDelRangeStart w:id="85" w:author="Solomon, Samuel" w:date="2021-03-29T17:42:00Z"/>
                </w:sdtContent>
              </w:sdt>
              <w:customXmlDelRangeEnd w:id="85"/>
            </w:tc>
            <w:tc>
              <w:tcPr>
                <w:tcW w:w="810" w:type="dxa"/>
                <w:vAlign w:val="center"/>
              </w:tcPr>
              <w:customXmlDelRangeStart w:id="86" w:author="Solomon, Samuel" w:date="2021-03-29T17:42:00Z"/>
              <w:sdt>
                <w:sdtPr>
                  <w:tag w:val="goog_rdk_111"/>
                  <w:id w:val="1948579123"/>
                </w:sdtPr>
                <w:sdtEndPr/>
                <w:sdtContent>
                  <w:customXmlDelRangeEnd w:id="86"/>
                  <w:p w14:paraId="490BC1AB" w14:textId="77777777" w:rsidR="00E37DE9" w:rsidRDefault="00E01B2B" w:rsidP="00362D6A">
                    <w:pPr>
                      <w:widowControl w:val="0"/>
                      <w:jc w:val="center"/>
                      <w:rPr>
                        <w:ins w:id="87" w:author="Saleem, Aman" w:date="2021-03-24T18:46:00Z"/>
                        <w:rFonts w:ascii="Quattrocento Sans" w:eastAsia="Quattrocento Sans" w:hAnsi="Quattrocento Sans" w:cs="Quattrocento Sans"/>
                        <w:color w:val="000000"/>
                      </w:rPr>
                    </w:pPr>
                    <w:customXmlDelRangeStart w:id="88" w:author="Solomon, Samuel" w:date="2021-03-29T17:42:00Z"/>
                    <w:sdt>
                      <w:sdtPr>
                        <w:tag w:val="goog_rdk_110"/>
                        <w:id w:val="-1347395929"/>
                      </w:sdtPr>
                      <w:sdtEndPr/>
                      <w:sdtContent>
                        <w:customXmlDelRangeEnd w:id="88"/>
                        <w:ins w:id="89" w:author="Saleem, Aman" w:date="2021-03-24T18:46:00Z">
                          <w:r w:rsidR="00E37DE9">
                            <w:rPr>
                              <w:rFonts w:ascii="Segoe UI Symbol" w:eastAsia="Quattrocento Sans" w:hAnsi="Segoe UI Symbol" w:cs="Segoe UI Symbol"/>
                            </w:rPr>
                            <w:t>✓</w:t>
                          </w:r>
                        </w:ins>
                        <w:customXmlDelRangeStart w:id="90" w:author="Solomon, Samuel" w:date="2021-03-29T17:42:00Z"/>
                      </w:sdtContent>
                    </w:sdt>
                    <w:customXmlDelRangeEnd w:id="90"/>
                  </w:p>
                  <w:customXmlDelRangeStart w:id="91" w:author="Solomon, Samuel" w:date="2021-03-29T17:42:00Z"/>
                </w:sdtContent>
              </w:sdt>
              <w:customXmlDelRangeEnd w:id="91"/>
            </w:tc>
            <w:tc>
              <w:tcPr>
                <w:tcW w:w="810" w:type="dxa"/>
                <w:vAlign w:val="center"/>
              </w:tcPr>
              <w:p w14:paraId="63118E7E" w14:textId="77777777" w:rsidR="00E37DE9" w:rsidRDefault="00E37DE9" w:rsidP="00362D6A">
                <w:pPr>
                  <w:widowControl w:val="0"/>
                  <w:jc w:val="center"/>
                  <w:rPr>
                    <w:ins w:id="92" w:author="Saleem, Aman" w:date="2021-03-24T18:46:00Z"/>
                    <w:rFonts w:ascii="Quattrocento Sans" w:eastAsia="Quattrocento Sans" w:hAnsi="Quattrocento Sans" w:cs="Quattrocento Sans"/>
                    <w:color w:val="000000"/>
                  </w:rPr>
                </w:pPr>
              </w:p>
            </w:tc>
            <w:tc>
              <w:tcPr>
                <w:tcW w:w="810" w:type="dxa"/>
                <w:vAlign w:val="center"/>
              </w:tcPr>
              <w:customXmlDelRangeStart w:id="93" w:author="Solomon, Samuel" w:date="2021-03-29T17:42:00Z"/>
              <w:sdt>
                <w:sdtPr>
                  <w:tag w:val="goog_rdk_115"/>
                  <w:id w:val="-684291607"/>
                </w:sdtPr>
                <w:sdtEndPr/>
                <w:sdtContent>
                  <w:customXmlDelRangeEnd w:id="93"/>
                  <w:p w14:paraId="33945BA7" w14:textId="77777777" w:rsidR="00E37DE9" w:rsidRDefault="00E01B2B" w:rsidP="00362D6A">
                    <w:pPr>
                      <w:widowControl w:val="0"/>
                      <w:jc w:val="center"/>
                      <w:rPr>
                        <w:ins w:id="94" w:author="Saleem, Aman" w:date="2021-03-24T18:46:00Z"/>
                        <w:rFonts w:ascii="Quattrocento Sans" w:eastAsia="Quattrocento Sans" w:hAnsi="Quattrocento Sans" w:cs="Quattrocento Sans"/>
                        <w:color w:val="000000"/>
                      </w:rPr>
                    </w:pPr>
                    <w:customXmlDelRangeStart w:id="95" w:author="Solomon, Samuel" w:date="2021-03-29T17:42:00Z"/>
                    <w:sdt>
                      <w:sdtPr>
                        <w:tag w:val="goog_rdk_114"/>
                        <w:id w:val="561988060"/>
                      </w:sdtPr>
                      <w:sdtEndPr/>
                      <w:sdtContent>
                        <w:customXmlDelRangeEnd w:id="95"/>
                        <w:ins w:id="96" w:author="Saleem, Aman" w:date="2021-03-24T18:46:00Z">
                          <w:r w:rsidR="00E37DE9">
                            <w:rPr>
                              <w:rFonts w:ascii="Segoe UI Symbol" w:eastAsia="Quattrocento Sans" w:hAnsi="Segoe UI Symbol" w:cs="Segoe UI Symbol"/>
                            </w:rPr>
                            <w:t>✓✓</w:t>
                          </w:r>
                        </w:ins>
                        <w:customXmlDelRangeStart w:id="97" w:author="Solomon, Samuel" w:date="2021-03-29T17:42:00Z"/>
                      </w:sdtContent>
                    </w:sdt>
                    <w:customXmlDelRangeEnd w:id="97"/>
                  </w:p>
                  <w:customXmlDelRangeStart w:id="98" w:author="Solomon, Samuel" w:date="2021-03-29T17:42:00Z"/>
                </w:sdtContent>
              </w:sdt>
              <w:customXmlDelRangeEnd w:id="98"/>
            </w:tc>
            <w:tc>
              <w:tcPr>
                <w:tcW w:w="810" w:type="dxa"/>
                <w:vAlign w:val="center"/>
              </w:tcPr>
              <w:customXmlDelRangeStart w:id="99" w:author="Solomon, Samuel" w:date="2021-03-29T17:42:00Z"/>
              <w:sdt>
                <w:sdtPr>
                  <w:tag w:val="goog_rdk_117"/>
                  <w:id w:val="746229318"/>
                </w:sdtPr>
                <w:sdtEndPr/>
                <w:sdtContent>
                  <w:customXmlDelRangeEnd w:id="99"/>
                  <w:p w14:paraId="5D8CF460" w14:textId="77777777" w:rsidR="00E37DE9" w:rsidRDefault="00E01B2B" w:rsidP="00362D6A">
                    <w:pPr>
                      <w:widowControl w:val="0"/>
                      <w:jc w:val="center"/>
                      <w:rPr>
                        <w:ins w:id="100" w:author="Saleem, Aman" w:date="2021-03-24T18:46:00Z"/>
                        <w:color w:val="000000"/>
                      </w:rPr>
                    </w:pPr>
                    <w:customXmlDelRangeStart w:id="101" w:author="Solomon, Samuel" w:date="2021-03-29T17:42:00Z"/>
                    <w:sdt>
                      <w:sdtPr>
                        <w:tag w:val="goog_rdk_116"/>
                        <w:id w:val="-36976459"/>
                      </w:sdtPr>
                      <w:sdtEndPr/>
                      <w:sdtContent>
                        <w:customXmlDelRangeEnd w:id="101"/>
                        <w:ins w:id="102" w:author="Saleem, Aman" w:date="2021-03-24T18:46:00Z">
                          <w:r w:rsidR="00E37DE9">
                            <w:rPr>
                              <w:rFonts w:ascii="Segoe UI Symbol" w:eastAsia="Quattrocento Sans" w:hAnsi="Segoe UI Symbol" w:cs="Segoe UI Symbol"/>
                            </w:rPr>
                            <w:t>✓✓</w:t>
                          </w:r>
                        </w:ins>
                        <w:customXmlDelRangeStart w:id="103" w:author="Solomon, Samuel" w:date="2021-03-29T17:42:00Z"/>
                      </w:sdtContent>
                    </w:sdt>
                    <w:customXmlDelRangeEnd w:id="103"/>
                  </w:p>
                  <w:customXmlDelRangeStart w:id="104" w:author="Solomon, Samuel" w:date="2021-03-29T17:42:00Z"/>
                </w:sdtContent>
              </w:sdt>
              <w:customXmlDelRangeEnd w:id="104"/>
            </w:tc>
            <w:tc>
              <w:tcPr>
                <w:tcW w:w="810" w:type="dxa"/>
                <w:vAlign w:val="center"/>
              </w:tcPr>
              <w:customXmlDelRangeStart w:id="105" w:author="Solomon, Samuel" w:date="2021-03-29T17:42:00Z"/>
              <w:sdt>
                <w:sdtPr>
                  <w:tag w:val="goog_rdk_119"/>
                  <w:id w:val="504250179"/>
                </w:sdtPr>
                <w:sdtEndPr/>
                <w:sdtContent>
                  <w:customXmlDelRangeEnd w:id="105"/>
                  <w:p w14:paraId="0387F77F" w14:textId="77777777" w:rsidR="00E37DE9" w:rsidRDefault="00E01B2B" w:rsidP="00362D6A">
                    <w:pPr>
                      <w:widowControl w:val="0"/>
                      <w:jc w:val="center"/>
                      <w:rPr>
                        <w:ins w:id="106" w:author="Saleem, Aman" w:date="2021-03-24T18:46:00Z"/>
                        <w:rFonts w:ascii="Quattrocento Sans" w:eastAsia="Quattrocento Sans" w:hAnsi="Quattrocento Sans" w:cs="Quattrocento Sans"/>
                        <w:color w:val="000000"/>
                      </w:rPr>
                    </w:pPr>
                    <w:customXmlDelRangeStart w:id="107" w:author="Solomon, Samuel" w:date="2021-03-29T17:42:00Z"/>
                    <w:sdt>
                      <w:sdtPr>
                        <w:tag w:val="goog_rdk_118"/>
                        <w:id w:val="1605923103"/>
                      </w:sdtPr>
                      <w:sdtEndPr/>
                      <w:sdtContent>
                        <w:customXmlDelRangeEnd w:id="107"/>
                        <w:ins w:id="108" w:author="Saleem, Aman" w:date="2021-03-24T18:46:00Z">
                          <w:r w:rsidR="00E37DE9">
                            <w:rPr>
                              <w:rFonts w:ascii="Segoe UI Symbol" w:eastAsia="Quattrocento Sans" w:hAnsi="Segoe UI Symbol" w:cs="Segoe UI Symbol"/>
                            </w:rPr>
                            <w:t>✓✓</w:t>
                          </w:r>
                        </w:ins>
                        <w:customXmlDelRangeStart w:id="109" w:author="Solomon, Samuel" w:date="2021-03-29T17:42:00Z"/>
                      </w:sdtContent>
                    </w:sdt>
                    <w:customXmlDelRangeEnd w:id="109"/>
                  </w:p>
                  <w:customXmlDelRangeStart w:id="110" w:author="Solomon, Samuel" w:date="2021-03-29T17:42:00Z"/>
                </w:sdtContent>
              </w:sdt>
              <w:customXmlDelRangeEnd w:id="110"/>
            </w:tc>
            <w:tc>
              <w:tcPr>
                <w:tcW w:w="810" w:type="dxa"/>
                <w:vAlign w:val="center"/>
              </w:tcPr>
              <w:customXmlDelRangeStart w:id="111" w:author="Solomon, Samuel" w:date="2021-03-29T17:42:00Z"/>
              <w:sdt>
                <w:sdtPr>
                  <w:tag w:val="goog_rdk_121"/>
                  <w:id w:val="348533575"/>
                </w:sdtPr>
                <w:sdtEndPr/>
                <w:sdtContent>
                  <w:customXmlDelRangeEnd w:id="111"/>
                  <w:p w14:paraId="122E76D7" w14:textId="77777777" w:rsidR="00E37DE9" w:rsidRDefault="00E01B2B" w:rsidP="00362D6A">
                    <w:pPr>
                      <w:widowControl w:val="0"/>
                      <w:jc w:val="center"/>
                      <w:rPr>
                        <w:ins w:id="112" w:author="Saleem, Aman" w:date="2021-03-24T18:46:00Z"/>
                        <w:rFonts w:ascii="Quattrocento Sans" w:eastAsia="Quattrocento Sans" w:hAnsi="Quattrocento Sans" w:cs="Quattrocento Sans"/>
                        <w:color w:val="000000"/>
                      </w:rPr>
                    </w:pPr>
                    <w:customXmlDelRangeStart w:id="113" w:author="Solomon, Samuel" w:date="2021-03-29T17:42:00Z"/>
                    <w:sdt>
                      <w:sdtPr>
                        <w:tag w:val="goog_rdk_120"/>
                        <w:id w:val="1216850685"/>
                      </w:sdtPr>
                      <w:sdtEndPr/>
                      <w:sdtContent>
                        <w:customXmlDelRangeEnd w:id="113"/>
                        <w:ins w:id="114" w:author="Saleem, Aman" w:date="2021-03-24T18:46:00Z">
                          <w:r w:rsidR="00E37DE9">
                            <w:rPr>
                              <w:rFonts w:ascii="Segoe UI Symbol" w:eastAsia="Quattrocento Sans" w:hAnsi="Segoe UI Symbol" w:cs="Segoe UI Symbol"/>
                            </w:rPr>
                            <w:t>✓✓</w:t>
                          </w:r>
                        </w:ins>
                        <w:customXmlDelRangeStart w:id="115" w:author="Solomon, Samuel" w:date="2021-03-29T17:42:00Z"/>
                      </w:sdtContent>
                    </w:sdt>
                    <w:customXmlDelRangeEnd w:id="115"/>
                  </w:p>
                  <w:customXmlDelRangeStart w:id="116" w:author="Solomon, Samuel" w:date="2021-03-29T17:42:00Z"/>
                </w:sdtContent>
              </w:sdt>
              <w:customXmlDelRangeEnd w:id="116"/>
            </w:tc>
          </w:tr>
          <w:customXmlDelRangeStart w:id="117" w:author="Solomon, Samuel" w:date="2021-03-29T17:42:00Z"/>
        </w:sdtContent>
      </w:sdt>
      <w:customXmlDelRangeEnd w:id="117"/>
      <w:customXmlDelRangeStart w:id="118" w:author="Solomon, Samuel" w:date="2021-03-29T17:42:00Z"/>
      <w:sdt>
        <w:sdtPr>
          <w:tag w:val="goog_rdk_122"/>
          <w:id w:val="101853380"/>
        </w:sdtPr>
        <w:sdtEndPr/>
        <w:sdtContent>
          <w:customXmlDelRangeEnd w:id="118"/>
          <w:tr w:rsidR="00E37DE9" w14:paraId="0A1B1A42" w14:textId="77777777" w:rsidTr="00362D6A">
            <w:trPr>
              <w:ins w:id="119" w:author="Saleem, Aman" w:date="2021-03-24T18:46:00Z"/>
            </w:trPr>
            <w:tc>
              <w:tcPr>
                <w:tcW w:w="3402" w:type="dxa"/>
                <w:vAlign w:val="center"/>
              </w:tcPr>
              <w:customXmlDelRangeStart w:id="120" w:author="Solomon, Samuel" w:date="2021-03-29T17:42:00Z"/>
              <w:sdt>
                <w:sdtPr>
                  <w:tag w:val="goog_rdk_124"/>
                  <w:id w:val="85433987"/>
                </w:sdtPr>
                <w:sdtEndPr/>
                <w:sdtContent>
                  <w:customXmlDelRangeEnd w:id="120"/>
                  <w:p w14:paraId="44D7D4D1" w14:textId="77777777" w:rsidR="00E37DE9" w:rsidRDefault="00E01B2B" w:rsidP="00362D6A">
                    <w:pPr>
                      <w:rPr>
                        <w:ins w:id="121" w:author="Saleem, Aman" w:date="2021-03-24T18:46:00Z"/>
                      </w:rPr>
                    </w:pPr>
                    <w:customXmlDelRangeStart w:id="122" w:author="Solomon, Samuel" w:date="2021-03-29T17:42:00Z"/>
                    <w:sdt>
                      <w:sdtPr>
                        <w:tag w:val="goog_rdk_123"/>
                        <w:id w:val="-2107259741"/>
                      </w:sdtPr>
                      <w:sdtEndPr/>
                      <w:sdtContent>
                        <w:customXmlDelRangeEnd w:id="122"/>
                        <w:ins w:id="123" w:author="Saleem, Aman" w:date="2021-03-24T18:46:00Z">
                          <w:r w:rsidR="00E37DE9">
                            <w:t>Web-based deployment</w:t>
                          </w:r>
                        </w:ins>
                        <w:customXmlDelRangeStart w:id="124" w:author="Solomon, Samuel" w:date="2021-03-29T17:42:00Z"/>
                      </w:sdtContent>
                    </w:sdt>
                    <w:customXmlDelRangeEnd w:id="124"/>
                  </w:p>
                  <w:customXmlDelRangeStart w:id="125" w:author="Solomon, Samuel" w:date="2021-03-29T17:42:00Z"/>
                </w:sdtContent>
              </w:sdt>
              <w:customXmlDelRangeEnd w:id="125"/>
            </w:tc>
            <w:tc>
              <w:tcPr>
                <w:tcW w:w="810" w:type="dxa"/>
                <w:vAlign w:val="center"/>
              </w:tcPr>
              <w:p w14:paraId="270C2547" w14:textId="77777777" w:rsidR="00E37DE9" w:rsidRDefault="00E37DE9" w:rsidP="00362D6A">
                <w:pPr>
                  <w:widowControl w:val="0"/>
                  <w:jc w:val="center"/>
                  <w:rPr>
                    <w:ins w:id="126" w:author="Saleem, Aman" w:date="2021-03-24T18:46:00Z"/>
                    <w:rFonts w:ascii="Quattrocento Sans" w:eastAsia="Quattrocento Sans" w:hAnsi="Quattrocento Sans" w:cs="Quattrocento Sans"/>
                    <w:color w:val="000000"/>
                  </w:rPr>
                </w:pPr>
              </w:p>
            </w:tc>
            <w:tc>
              <w:tcPr>
                <w:tcW w:w="810" w:type="dxa"/>
                <w:vAlign w:val="center"/>
              </w:tcPr>
              <w:p w14:paraId="17FED5FC" w14:textId="77777777" w:rsidR="00E37DE9" w:rsidRDefault="00E37DE9" w:rsidP="00362D6A">
                <w:pPr>
                  <w:widowControl w:val="0"/>
                  <w:jc w:val="center"/>
                  <w:rPr>
                    <w:ins w:id="127" w:author="Saleem, Aman" w:date="2021-03-24T18:46:00Z"/>
                    <w:rFonts w:ascii="Quattrocento Sans" w:eastAsia="Quattrocento Sans" w:hAnsi="Quattrocento Sans" w:cs="Quattrocento Sans"/>
                    <w:color w:val="000000"/>
                  </w:rPr>
                </w:pPr>
              </w:p>
            </w:tc>
            <w:tc>
              <w:tcPr>
                <w:tcW w:w="810" w:type="dxa"/>
                <w:vAlign w:val="center"/>
              </w:tcPr>
              <w:customXmlDelRangeStart w:id="128" w:author="Solomon, Samuel" w:date="2021-03-29T17:42:00Z"/>
              <w:sdt>
                <w:sdtPr>
                  <w:tag w:val="goog_rdk_130"/>
                  <w:id w:val="1213471492"/>
                </w:sdtPr>
                <w:sdtEndPr/>
                <w:sdtContent>
                  <w:customXmlDelRangeEnd w:id="128"/>
                  <w:p w14:paraId="2663D913" w14:textId="77777777" w:rsidR="00E37DE9" w:rsidRDefault="00E01B2B" w:rsidP="00362D6A">
                    <w:pPr>
                      <w:widowControl w:val="0"/>
                      <w:jc w:val="center"/>
                      <w:rPr>
                        <w:ins w:id="129" w:author="Saleem, Aman" w:date="2021-03-24T18:46:00Z"/>
                        <w:rFonts w:ascii="Quattrocento Sans" w:eastAsia="Quattrocento Sans" w:hAnsi="Quattrocento Sans" w:cs="Quattrocento Sans"/>
                        <w:color w:val="000000"/>
                      </w:rPr>
                    </w:pPr>
                    <w:customXmlDelRangeStart w:id="130" w:author="Solomon, Samuel" w:date="2021-03-29T17:42:00Z"/>
                    <w:sdt>
                      <w:sdtPr>
                        <w:tag w:val="goog_rdk_129"/>
                        <w:id w:val="-164865895"/>
                      </w:sdtPr>
                      <w:sdtEndPr/>
                      <w:sdtContent>
                        <w:customXmlDelRangeEnd w:id="130"/>
                        <w:ins w:id="131" w:author="Saleem, Aman" w:date="2021-03-24T18:46:00Z">
                          <w:r w:rsidR="00E37DE9">
                            <w:rPr>
                              <w:rFonts w:ascii="Segoe UI Symbol" w:eastAsia="Quattrocento Sans" w:hAnsi="Segoe UI Symbol" w:cs="Segoe UI Symbol"/>
                            </w:rPr>
                            <w:t>✓✓</w:t>
                          </w:r>
                        </w:ins>
                        <w:customXmlDelRangeStart w:id="132" w:author="Solomon, Samuel" w:date="2021-03-29T17:42:00Z"/>
                      </w:sdtContent>
                    </w:sdt>
                    <w:customXmlDelRangeEnd w:id="132"/>
                  </w:p>
                  <w:customXmlDelRangeStart w:id="133" w:author="Solomon, Samuel" w:date="2021-03-29T17:42:00Z"/>
                </w:sdtContent>
              </w:sdt>
              <w:customXmlDelRangeEnd w:id="133"/>
            </w:tc>
            <w:tc>
              <w:tcPr>
                <w:tcW w:w="810" w:type="dxa"/>
                <w:vAlign w:val="center"/>
              </w:tcPr>
              <w:p w14:paraId="5F8B6E0A" w14:textId="77777777" w:rsidR="00E37DE9" w:rsidRDefault="00E37DE9" w:rsidP="00362D6A">
                <w:pPr>
                  <w:widowControl w:val="0"/>
                  <w:jc w:val="center"/>
                  <w:rPr>
                    <w:ins w:id="134" w:author="Saleem, Aman" w:date="2021-03-24T18:46:00Z"/>
                    <w:rFonts w:ascii="Quattrocento Sans" w:eastAsia="Quattrocento Sans" w:hAnsi="Quattrocento Sans" w:cs="Quattrocento Sans"/>
                    <w:color w:val="000000"/>
                  </w:rPr>
                </w:pPr>
              </w:p>
            </w:tc>
            <w:tc>
              <w:tcPr>
                <w:tcW w:w="810" w:type="dxa"/>
                <w:vAlign w:val="center"/>
              </w:tcPr>
              <w:p w14:paraId="0309620F" w14:textId="77777777" w:rsidR="00E37DE9" w:rsidRDefault="00E37DE9" w:rsidP="00362D6A">
                <w:pPr>
                  <w:widowControl w:val="0"/>
                  <w:jc w:val="center"/>
                  <w:rPr>
                    <w:ins w:id="135" w:author="Saleem, Aman" w:date="2021-03-24T18:46:00Z"/>
                    <w:color w:val="000000"/>
                  </w:rPr>
                </w:pPr>
              </w:p>
            </w:tc>
            <w:tc>
              <w:tcPr>
                <w:tcW w:w="810" w:type="dxa"/>
                <w:vAlign w:val="center"/>
              </w:tcPr>
              <w:p w14:paraId="1A03868F" w14:textId="77777777" w:rsidR="00E37DE9" w:rsidRDefault="00E37DE9" w:rsidP="00362D6A">
                <w:pPr>
                  <w:widowControl w:val="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jc w:val="center"/>
                  <w:rPr>
                    <w:ins w:id="136" w:author="Saleem, Aman" w:date="2021-03-24T18:46:00Z"/>
                    <w:rFonts w:ascii="Quattrocento Sans" w:eastAsia="Quattrocento Sans" w:hAnsi="Quattrocento Sans" w:cs="Quattrocento Sans"/>
                    <w:color w:val="000000"/>
                  </w:rPr>
                </w:pPr>
              </w:p>
            </w:tc>
            <w:tc>
              <w:tcPr>
                <w:tcW w:w="810" w:type="dxa"/>
                <w:vAlign w:val="center"/>
              </w:tcPr>
              <w:customXmlDelRangeStart w:id="137" w:author="Solomon, Samuel" w:date="2021-03-29T17:42:00Z"/>
              <w:sdt>
                <w:sdtPr>
                  <w:tag w:val="goog_rdk_138"/>
                  <w:id w:val="898866864"/>
                </w:sdtPr>
                <w:sdtEndPr/>
                <w:sdtContent>
                  <w:customXmlDelRangeEnd w:id="137"/>
                  <w:p w14:paraId="144DDCC4" w14:textId="77777777" w:rsidR="00E37DE9" w:rsidRDefault="00E01B2B" w:rsidP="00362D6A">
                    <w:pPr>
                      <w:widowControl w:val="0"/>
                      <w:jc w:val="center"/>
                      <w:rPr>
                        <w:ins w:id="138" w:author="Saleem, Aman" w:date="2021-03-24T18:46:00Z"/>
                        <w:rFonts w:ascii="Quattrocento Sans" w:eastAsia="Quattrocento Sans" w:hAnsi="Quattrocento Sans" w:cs="Quattrocento Sans"/>
                        <w:color w:val="000000"/>
                      </w:rPr>
                    </w:pPr>
                    <w:customXmlDelRangeStart w:id="139" w:author="Solomon, Samuel" w:date="2021-03-29T17:42:00Z"/>
                    <w:sdt>
                      <w:sdtPr>
                        <w:tag w:val="goog_rdk_137"/>
                        <w:id w:val="866879471"/>
                      </w:sdtPr>
                      <w:sdtEndPr/>
                      <w:sdtContent>
                        <w:customXmlDelRangeEnd w:id="139"/>
                        <w:ins w:id="140" w:author="Saleem, Aman" w:date="2021-03-24T18:46:00Z">
                          <w:r w:rsidR="00E37DE9">
                            <w:rPr>
                              <w:rFonts w:ascii="Segoe UI Symbol" w:eastAsia="Quattrocento Sans" w:hAnsi="Segoe UI Symbol" w:cs="Segoe UI Symbol"/>
                            </w:rPr>
                            <w:t>✓✓</w:t>
                          </w:r>
                        </w:ins>
                        <w:customXmlDelRangeStart w:id="141" w:author="Solomon, Samuel" w:date="2021-03-29T17:42:00Z"/>
                      </w:sdtContent>
                    </w:sdt>
                    <w:customXmlDelRangeEnd w:id="141"/>
                  </w:p>
                  <w:customXmlDelRangeStart w:id="142" w:author="Solomon, Samuel" w:date="2021-03-29T17:42:00Z"/>
                </w:sdtContent>
              </w:sdt>
              <w:customXmlDelRangeEnd w:id="142"/>
            </w:tc>
          </w:tr>
          <w:customXmlDelRangeStart w:id="143" w:author="Solomon, Samuel" w:date="2021-03-29T17:42:00Z"/>
        </w:sdtContent>
      </w:sdt>
      <w:customXmlDelRangeEnd w:id="143"/>
      <w:tr w:rsidR="00E37DE9" w14:paraId="6917A5D3" w14:textId="77777777" w:rsidTr="00362D6A">
        <w:tc>
          <w:tcPr>
            <w:tcW w:w="3402" w:type="dxa"/>
            <w:vAlign w:val="center"/>
          </w:tcPr>
          <w:p w14:paraId="4CCAFB4A" w14:textId="77777777" w:rsidR="00E37DE9" w:rsidRDefault="00E37DE9" w:rsidP="00362D6A">
            <w:r>
              <w:t>Interfacing with cameras, sensors, and effectors</w:t>
            </w:r>
          </w:p>
        </w:tc>
        <w:tc>
          <w:tcPr>
            <w:tcW w:w="810" w:type="dxa"/>
            <w:vAlign w:val="center"/>
          </w:tcPr>
          <w:p w14:paraId="22173142" w14:textId="77777777" w:rsidR="00E37DE9" w:rsidRDefault="00E01B2B" w:rsidP="00362D6A">
            <w:pPr>
              <w:widowControl w:val="0"/>
              <w:jc w:val="center"/>
              <w:rPr>
                <w:color w:val="000000"/>
              </w:rPr>
            </w:pPr>
            <w:customXmlDelRangeStart w:id="144" w:author="Solomon, Samuel" w:date="2021-03-29T17:42:00Z"/>
            <w:sdt>
              <w:sdtPr>
                <w:tag w:val="goog_rdk_139"/>
                <w:id w:val="1145694255"/>
              </w:sdtPr>
              <w:sdtEndPr/>
              <w:sdtContent>
                <w:customXmlDelRangeEnd w:id="144"/>
                <w:r w:rsidR="00E37DE9">
                  <w:rPr>
                    <w:rFonts w:ascii="Arial Unicode MS" w:eastAsia="Arial Unicode MS" w:hAnsi="Arial Unicode MS" w:cs="Arial Unicode MS"/>
                    <w:color w:val="000000"/>
                  </w:rPr>
                  <w:t>✓✓</w:t>
                </w:r>
                <w:customXmlDelRangeStart w:id="145" w:author="Solomon, Samuel" w:date="2021-03-29T17:42:00Z"/>
              </w:sdtContent>
            </w:sdt>
            <w:customXmlDelRangeEnd w:id="145"/>
          </w:p>
        </w:tc>
        <w:tc>
          <w:tcPr>
            <w:tcW w:w="810" w:type="dxa"/>
            <w:vAlign w:val="center"/>
          </w:tcPr>
          <w:p w14:paraId="6EC96F9D" w14:textId="77777777" w:rsidR="00E37DE9" w:rsidRDefault="00E01B2B" w:rsidP="00362D6A">
            <w:pPr>
              <w:widowControl w:val="0"/>
              <w:jc w:val="center"/>
              <w:rPr>
                <w:color w:val="000000"/>
              </w:rPr>
            </w:pPr>
            <w:customXmlDelRangeStart w:id="146" w:author="Solomon, Samuel" w:date="2021-03-29T17:42:00Z"/>
            <w:sdt>
              <w:sdtPr>
                <w:tag w:val="goog_rdk_140"/>
                <w:id w:val="-810783025"/>
              </w:sdtPr>
              <w:sdtEndPr/>
              <w:sdtContent>
                <w:customXmlDelRangeEnd w:id="146"/>
                <w:r w:rsidR="00E37DE9">
                  <w:rPr>
                    <w:rFonts w:ascii="Arial Unicode MS" w:eastAsia="Arial Unicode MS" w:hAnsi="Arial Unicode MS" w:cs="Arial Unicode MS"/>
                    <w:color w:val="000000"/>
                  </w:rPr>
                  <w:t>✓✓</w:t>
                </w:r>
                <w:customXmlDelRangeStart w:id="147" w:author="Solomon, Samuel" w:date="2021-03-29T17:42:00Z"/>
              </w:sdtContent>
            </w:sdt>
            <w:customXmlDelRangeEnd w:id="147"/>
          </w:p>
        </w:tc>
        <w:tc>
          <w:tcPr>
            <w:tcW w:w="810" w:type="dxa"/>
            <w:vAlign w:val="center"/>
          </w:tcPr>
          <w:p w14:paraId="40CBD48B" w14:textId="77777777" w:rsidR="00E37DE9" w:rsidRDefault="00E37DE9" w:rsidP="00362D6A">
            <w:pPr>
              <w:widowControl w:val="0"/>
              <w:jc w:val="center"/>
              <w:rPr>
                <w:color w:val="000000"/>
              </w:rPr>
            </w:pPr>
            <w:r>
              <w:rPr>
                <w:rFonts w:ascii="Quattrocento Sans" w:eastAsia="Quattrocento Sans" w:hAnsi="Quattrocento Sans" w:cs="Quattrocento Sans"/>
                <w:color w:val="000000"/>
              </w:rPr>
              <w:t>~</w:t>
            </w:r>
          </w:p>
        </w:tc>
        <w:tc>
          <w:tcPr>
            <w:tcW w:w="810" w:type="dxa"/>
            <w:vAlign w:val="center"/>
          </w:tcPr>
          <w:p w14:paraId="66A5B1BC" w14:textId="77777777" w:rsidR="00E37DE9" w:rsidRDefault="00E01B2B" w:rsidP="00362D6A">
            <w:pPr>
              <w:widowControl w:val="0"/>
              <w:jc w:val="center"/>
              <w:rPr>
                <w:color w:val="000000"/>
              </w:rPr>
            </w:pPr>
            <w:customXmlDelRangeStart w:id="148" w:author="Solomon, Samuel" w:date="2021-03-29T17:42:00Z"/>
            <w:sdt>
              <w:sdtPr>
                <w:tag w:val="goog_rdk_141"/>
                <w:id w:val="1370499767"/>
              </w:sdtPr>
              <w:sdtEndPr/>
              <w:sdtContent>
                <w:customXmlDelRangeEnd w:id="148"/>
                <w:r w:rsidR="00E37DE9">
                  <w:rPr>
                    <w:rFonts w:ascii="Arial Unicode MS" w:eastAsia="Arial Unicode MS" w:hAnsi="Arial Unicode MS" w:cs="Arial Unicode MS"/>
                    <w:color w:val="000000"/>
                  </w:rPr>
                  <w:t>✓✓</w:t>
                </w:r>
                <w:customXmlDelRangeStart w:id="149" w:author="Solomon, Samuel" w:date="2021-03-29T17:42:00Z"/>
              </w:sdtContent>
            </w:sdt>
            <w:customXmlDelRangeEnd w:id="149"/>
          </w:p>
        </w:tc>
        <w:tc>
          <w:tcPr>
            <w:tcW w:w="810" w:type="dxa"/>
            <w:vAlign w:val="center"/>
          </w:tcPr>
          <w:p w14:paraId="7DA05FF2" w14:textId="77777777" w:rsidR="00E37DE9" w:rsidRDefault="00E37DE9" w:rsidP="00362D6A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810" w:type="dxa"/>
            <w:vAlign w:val="center"/>
          </w:tcPr>
          <w:p w14:paraId="0C8DC147" w14:textId="77777777" w:rsidR="00E37DE9" w:rsidRDefault="00E37DE9" w:rsidP="00362D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Quattrocento Sans" w:eastAsia="Quattrocento Sans" w:hAnsi="Quattrocento Sans" w:cs="Quattrocento Sans"/>
                <w:color w:val="000000"/>
              </w:rPr>
              <w:t>~</w:t>
            </w:r>
          </w:p>
        </w:tc>
        <w:tc>
          <w:tcPr>
            <w:tcW w:w="810" w:type="dxa"/>
            <w:vAlign w:val="center"/>
          </w:tcPr>
          <w:p w14:paraId="353C65BC" w14:textId="77777777" w:rsidR="00E37DE9" w:rsidRDefault="00E37DE9" w:rsidP="00362D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rFonts w:ascii="Quattrocento Sans" w:eastAsia="Quattrocento Sans" w:hAnsi="Quattrocento Sans" w:cs="Quattrocento Sans"/>
                <w:color w:val="000000"/>
              </w:rPr>
              <w:t>~</w:t>
            </w:r>
          </w:p>
        </w:tc>
      </w:tr>
      <w:tr w:rsidR="00E37DE9" w14:paraId="3BDB06F2" w14:textId="77777777" w:rsidTr="00362D6A">
        <w:tc>
          <w:tcPr>
            <w:tcW w:w="3402" w:type="dxa"/>
            <w:vAlign w:val="center"/>
          </w:tcPr>
          <w:p w14:paraId="4B418943" w14:textId="77777777" w:rsidR="00E37DE9" w:rsidRDefault="00E37DE9" w:rsidP="00362D6A">
            <w:r>
              <w:t>Real-time hardware control</w:t>
            </w:r>
          </w:p>
        </w:tc>
        <w:tc>
          <w:tcPr>
            <w:tcW w:w="810" w:type="dxa"/>
            <w:vAlign w:val="center"/>
          </w:tcPr>
          <w:p w14:paraId="2C3BA19D" w14:textId="77777777" w:rsidR="00E37DE9" w:rsidRDefault="00E01B2B" w:rsidP="00362D6A">
            <w:pPr>
              <w:widowControl w:val="0"/>
              <w:jc w:val="center"/>
              <w:rPr>
                <w:rFonts w:ascii="Quattrocento Sans" w:eastAsia="Quattrocento Sans" w:hAnsi="Quattrocento Sans" w:cs="Quattrocento Sans"/>
                <w:color w:val="000000"/>
              </w:rPr>
            </w:pPr>
            <w:customXmlDelRangeStart w:id="150" w:author="Solomon, Samuel" w:date="2021-03-29T17:42:00Z"/>
            <w:sdt>
              <w:sdtPr>
                <w:tag w:val="goog_rdk_142"/>
                <w:id w:val="1096294352"/>
              </w:sdtPr>
              <w:sdtEndPr/>
              <w:sdtContent>
                <w:customXmlDelRangeEnd w:id="150"/>
                <w:r w:rsidR="00E37DE9">
                  <w:rPr>
                    <w:rFonts w:ascii="Arial Unicode MS" w:eastAsia="Arial Unicode MS" w:hAnsi="Arial Unicode MS" w:cs="Arial Unicode MS"/>
                    <w:color w:val="000000"/>
                  </w:rPr>
                  <w:t>✓✓</w:t>
                </w:r>
                <w:customXmlDelRangeStart w:id="151" w:author="Solomon, Samuel" w:date="2021-03-29T17:42:00Z"/>
              </w:sdtContent>
            </w:sdt>
            <w:customXmlDelRangeEnd w:id="151"/>
          </w:p>
        </w:tc>
        <w:tc>
          <w:tcPr>
            <w:tcW w:w="810" w:type="dxa"/>
            <w:vAlign w:val="center"/>
          </w:tcPr>
          <w:p w14:paraId="06B3C873" w14:textId="77777777" w:rsidR="00E37DE9" w:rsidRDefault="00E37DE9" w:rsidP="00362D6A">
            <w:pPr>
              <w:widowControl w:val="0"/>
              <w:jc w:val="center"/>
              <w:rPr>
                <w:rFonts w:ascii="Quattrocento Sans" w:eastAsia="Quattrocento Sans" w:hAnsi="Quattrocento Sans" w:cs="Quattrocento Sans"/>
                <w:color w:val="000000"/>
              </w:rPr>
            </w:pPr>
            <w:r>
              <w:rPr>
                <w:rFonts w:ascii="Quattrocento Sans" w:eastAsia="Quattrocento Sans" w:hAnsi="Quattrocento Sans" w:cs="Quattrocento Sans"/>
                <w:color w:val="000000"/>
              </w:rPr>
              <w:t>~</w:t>
            </w:r>
          </w:p>
        </w:tc>
        <w:tc>
          <w:tcPr>
            <w:tcW w:w="810" w:type="dxa"/>
            <w:vAlign w:val="center"/>
          </w:tcPr>
          <w:p w14:paraId="3A1D9109" w14:textId="77777777" w:rsidR="00E37DE9" w:rsidRDefault="00E37DE9" w:rsidP="00362D6A">
            <w:pPr>
              <w:widowControl w:val="0"/>
              <w:jc w:val="center"/>
              <w:rPr>
                <w:color w:val="000000"/>
              </w:rPr>
            </w:pPr>
            <w:r>
              <w:rPr>
                <w:rFonts w:ascii="Quattrocento Sans" w:eastAsia="Quattrocento Sans" w:hAnsi="Quattrocento Sans" w:cs="Quattrocento Sans"/>
                <w:color w:val="000000"/>
              </w:rPr>
              <w:t>~</w:t>
            </w:r>
          </w:p>
        </w:tc>
        <w:tc>
          <w:tcPr>
            <w:tcW w:w="810" w:type="dxa"/>
            <w:vAlign w:val="center"/>
          </w:tcPr>
          <w:p w14:paraId="1B51D506" w14:textId="77777777" w:rsidR="00E37DE9" w:rsidRDefault="00E01B2B" w:rsidP="00362D6A">
            <w:pPr>
              <w:widowControl w:val="0"/>
              <w:jc w:val="center"/>
              <w:rPr>
                <w:rFonts w:ascii="Quattrocento Sans" w:eastAsia="Quattrocento Sans" w:hAnsi="Quattrocento Sans" w:cs="Quattrocento Sans"/>
                <w:color w:val="000000"/>
              </w:rPr>
            </w:pPr>
            <w:customXmlDelRangeStart w:id="152" w:author="Solomon, Samuel" w:date="2021-03-29T17:42:00Z"/>
            <w:sdt>
              <w:sdtPr>
                <w:tag w:val="goog_rdk_143"/>
                <w:id w:val="-1152988123"/>
              </w:sdtPr>
              <w:sdtEndPr/>
              <w:sdtContent>
                <w:customXmlDelRangeEnd w:id="152"/>
                <w:r w:rsidR="00E37DE9">
                  <w:rPr>
                    <w:rFonts w:ascii="Arial Unicode MS" w:eastAsia="Arial Unicode MS" w:hAnsi="Arial Unicode MS" w:cs="Arial Unicode MS"/>
                    <w:color w:val="000000"/>
                  </w:rPr>
                  <w:t>✓</w:t>
                </w:r>
                <w:customXmlDelRangeStart w:id="153" w:author="Solomon, Samuel" w:date="2021-03-29T17:42:00Z"/>
              </w:sdtContent>
            </w:sdt>
            <w:customXmlDelRangeEnd w:id="153"/>
          </w:p>
        </w:tc>
        <w:tc>
          <w:tcPr>
            <w:tcW w:w="810" w:type="dxa"/>
            <w:vAlign w:val="center"/>
          </w:tcPr>
          <w:p w14:paraId="2D65F6FC" w14:textId="77777777" w:rsidR="00E37DE9" w:rsidRDefault="00E01B2B" w:rsidP="00362D6A">
            <w:pPr>
              <w:widowControl w:val="0"/>
              <w:jc w:val="center"/>
              <w:rPr>
                <w:color w:val="000000"/>
              </w:rPr>
            </w:pPr>
            <w:customXmlDelRangeStart w:id="154" w:author="Solomon, Samuel" w:date="2021-03-29T17:42:00Z"/>
            <w:sdt>
              <w:sdtPr>
                <w:tag w:val="goog_rdk_144"/>
                <w:id w:val="253787403"/>
              </w:sdtPr>
              <w:sdtEndPr/>
              <w:sdtContent>
                <w:customXmlDelRangeEnd w:id="154"/>
                <w:r w:rsidR="00E37DE9">
                  <w:rPr>
                    <w:rFonts w:ascii="Arial Unicode MS" w:eastAsia="Arial Unicode MS" w:hAnsi="Arial Unicode MS" w:cs="Arial Unicode MS"/>
                    <w:color w:val="000000"/>
                  </w:rPr>
                  <w:t>✓✓</w:t>
                </w:r>
                <w:customXmlDelRangeStart w:id="155" w:author="Solomon, Samuel" w:date="2021-03-29T17:42:00Z"/>
              </w:sdtContent>
            </w:sdt>
            <w:customXmlDelRangeEnd w:id="155"/>
          </w:p>
        </w:tc>
        <w:tc>
          <w:tcPr>
            <w:tcW w:w="810" w:type="dxa"/>
            <w:vAlign w:val="center"/>
          </w:tcPr>
          <w:p w14:paraId="3BC0F70A" w14:textId="77777777" w:rsidR="00E37DE9" w:rsidRDefault="00E01B2B" w:rsidP="00362D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customXmlDelRangeStart w:id="156" w:author="Solomon, Samuel" w:date="2021-03-29T17:42:00Z"/>
            <w:sdt>
              <w:sdtPr>
                <w:tag w:val="goog_rdk_145"/>
                <w:id w:val="1991361692"/>
              </w:sdtPr>
              <w:sdtEndPr/>
              <w:sdtContent>
                <w:customXmlDelRangeEnd w:id="156"/>
                <w:r w:rsidR="00E37DE9">
                  <w:rPr>
                    <w:rFonts w:ascii="Arial Unicode MS" w:eastAsia="Arial Unicode MS" w:hAnsi="Arial Unicode MS" w:cs="Arial Unicode MS"/>
                    <w:color w:val="000000"/>
                  </w:rPr>
                  <w:t>✓</w:t>
                </w:r>
                <w:customXmlDelRangeStart w:id="157" w:author="Solomon, Samuel" w:date="2021-03-29T17:42:00Z"/>
              </w:sdtContent>
            </w:sdt>
            <w:customXmlDelRangeEnd w:id="157"/>
          </w:p>
        </w:tc>
        <w:tc>
          <w:tcPr>
            <w:tcW w:w="810" w:type="dxa"/>
            <w:vAlign w:val="center"/>
          </w:tcPr>
          <w:p w14:paraId="74D21E22" w14:textId="77777777" w:rsidR="00E37DE9" w:rsidRDefault="00E01B2B" w:rsidP="00362D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customXmlDelRangeStart w:id="158" w:author="Solomon, Samuel" w:date="2021-03-29T17:42:00Z"/>
            <w:sdt>
              <w:sdtPr>
                <w:tag w:val="goog_rdk_146"/>
                <w:id w:val="-191387249"/>
              </w:sdtPr>
              <w:sdtEndPr/>
              <w:sdtContent>
                <w:customXmlDelRangeEnd w:id="158"/>
                <w:r w:rsidR="00E37DE9">
                  <w:rPr>
                    <w:rFonts w:ascii="Arial Unicode MS" w:eastAsia="Arial Unicode MS" w:hAnsi="Arial Unicode MS" w:cs="Arial Unicode MS"/>
                    <w:color w:val="000000"/>
                  </w:rPr>
                  <w:t>✓</w:t>
                </w:r>
                <w:customXmlDelRangeStart w:id="159" w:author="Solomon, Samuel" w:date="2021-03-29T17:42:00Z"/>
              </w:sdtContent>
            </w:sdt>
            <w:customXmlDelRangeEnd w:id="159"/>
          </w:p>
        </w:tc>
      </w:tr>
      <w:tr w:rsidR="00E37DE9" w14:paraId="02A4B58A" w14:textId="77777777" w:rsidTr="00362D6A">
        <w:tc>
          <w:tcPr>
            <w:tcW w:w="3402" w:type="dxa"/>
            <w:vAlign w:val="center"/>
          </w:tcPr>
          <w:p w14:paraId="5CA650D9" w14:textId="77777777" w:rsidR="00E37DE9" w:rsidRDefault="00E37DE9" w:rsidP="00362D6A">
            <w:r>
              <w:t>Traditional visual stimuli</w:t>
            </w:r>
          </w:p>
        </w:tc>
        <w:tc>
          <w:tcPr>
            <w:tcW w:w="810" w:type="dxa"/>
            <w:vAlign w:val="center"/>
          </w:tcPr>
          <w:p w14:paraId="737873FD" w14:textId="77777777" w:rsidR="00E37DE9" w:rsidRDefault="00E01B2B" w:rsidP="00362D6A">
            <w:pPr>
              <w:widowControl w:val="0"/>
              <w:jc w:val="center"/>
              <w:rPr>
                <w:color w:val="000000"/>
              </w:rPr>
            </w:pPr>
            <w:customXmlDelRangeStart w:id="160" w:author="Solomon, Samuel" w:date="2021-03-29T17:42:00Z"/>
            <w:sdt>
              <w:sdtPr>
                <w:tag w:val="goog_rdk_147"/>
                <w:id w:val="604616180"/>
              </w:sdtPr>
              <w:sdtEndPr/>
              <w:sdtContent>
                <w:customXmlDelRangeEnd w:id="160"/>
                <w:r w:rsidR="00E37DE9">
                  <w:rPr>
                    <w:rFonts w:ascii="Arial Unicode MS" w:eastAsia="Arial Unicode MS" w:hAnsi="Arial Unicode MS" w:cs="Arial Unicode MS"/>
                    <w:color w:val="000000"/>
                  </w:rPr>
                  <w:t>✓✓</w:t>
                </w:r>
                <w:customXmlDelRangeStart w:id="161" w:author="Solomon, Samuel" w:date="2021-03-29T17:42:00Z"/>
              </w:sdtContent>
            </w:sdt>
            <w:customXmlDelRangeEnd w:id="161"/>
          </w:p>
        </w:tc>
        <w:tc>
          <w:tcPr>
            <w:tcW w:w="810" w:type="dxa"/>
            <w:vAlign w:val="center"/>
          </w:tcPr>
          <w:p w14:paraId="6F06A4F9" w14:textId="77777777" w:rsidR="00E37DE9" w:rsidRDefault="00E01B2B" w:rsidP="00362D6A">
            <w:pPr>
              <w:widowControl w:val="0"/>
              <w:jc w:val="center"/>
              <w:rPr>
                <w:color w:val="000000"/>
              </w:rPr>
            </w:pPr>
            <w:customXmlDelRangeStart w:id="162" w:author="Solomon, Samuel" w:date="2021-03-29T17:42:00Z"/>
            <w:sdt>
              <w:sdtPr>
                <w:tag w:val="goog_rdk_148"/>
                <w:id w:val="-1122151175"/>
              </w:sdtPr>
              <w:sdtEndPr/>
              <w:sdtContent>
                <w:customXmlDelRangeEnd w:id="162"/>
                <w:r w:rsidR="00E37DE9">
                  <w:rPr>
                    <w:rFonts w:ascii="Arial Unicode MS" w:eastAsia="Arial Unicode MS" w:hAnsi="Arial Unicode MS" w:cs="Arial Unicode MS"/>
                    <w:color w:val="000000"/>
                  </w:rPr>
                  <w:t>✓✓</w:t>
                </w:r>
                <w:customXmlDelRangeStart w:id="163" w:author="Solomon, Samuel" w:date="2021-03-29T17:42:00Z"/>
              </w:sdtContent>
            </w:sdt>
            <w:customXmlDelRangeEnd w:id="163"/>
          </w:p>
        </w:tc>
        <w:tc>
          <w:tcPr>
            <w:tcW w:w="810" w:type="dxa"/>
            <w:vAlign w:val="center"/>
          </w:tcPr>
          <w:p w14:paraId="6CF3CC3B" w14:textId="77777777" w:rsidR="00E37DE9" w:rsidRDefault="00E01B2B" w:rsidP="00362D6A">
            <w:pPr>
              <w:widowControl w:val="0"/>
              <w:jc w:val="center"/>
              <w:rPr>
                <w:color w:val="000000"/>
              </w:rPr>
            </w:pPr>
            <w:customXmlDelRangeStart w:id="164" w:author="Solomon, Samuel" w:date="2021-03-29T17:42:00Z"/>
            <w:sdt>
              <w:sdtPr>
                <w:tag w:val="goog_rdk_149"/>
                <w:id w:val="422922616"/>
              </w:sdtPr>
              <w:sdtEndPr/>
              <w:sdtContent>
                <w:customXmlDelRangeEnd w:id="164"/>
                <w:r w:rsidR="00E37DE9">
                  <w:rPr>
                    <w:rFonts w:ascii="Arial Unicode MS" w:eastAsia="Arial Unicode MS" w:hAnsi="Arial Unicode MS" w:cs="Arial Unicode MS"/>
                    <w:color w:val="000000"/>
                  </w:rPr>
                  <w:t>✓✓</w:t>
                </w:r>
                <w:customXmlDelRangeStart w:id="165" w:author="Solomon, Samuel" w:date="2021-03-29T17:42:00Z"/>
              </w:sdtContent>
            </w:sdt>
            <w:customXmlDelRangeEnd w:id="165"/>
          </w:p>
        </w:tc>
        <w:tc>
          <w:tcPr>
            <w:tcW w:w="810" w:type="dxa"/>
            <w:vAlign w:val="center"/>
          </w:tcPr>
          <w:p w14:paraId="5FEEE34D" w14:textId="77777777" w:rsidR="00E37DE9" w:rsidRDefault="00E37DE9" w:rsidP="00362D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810" w:type="dxa"/>
            <w:vAlign w:val="center"/>
          </w:tcPr>
          <w:p w14:paraId="6A92E227" w14:textId="77777777" w:rsidR="00E37DE9" w:rsidRDefault="00E37DE9" w:rsidP="00362D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810" w:type="dxa"/>
            <w:vAlign w:val="center"/>
          </w:tcPr>
          <w:p w14:paraId="1FFAE290" w14:textId="77777777" w:rsidR="00E37DE9" w:rsidRDefault="00E37DE9" w:rsidP="00362D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810" w:type="dxa"/>
            <w:vAlign w:val="center"/>
          </w:tcPr>
          <w:p w14:paraId="76D27378" w14:textId="77777777" w:rsidR="00E37DE9" w:rsidRDefault="00E37DE9" w:rsidP="00362D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E37DE9" w14:paraId="05FC31D1" w14:textId="77777777" w:rsidTr="00362D6A">
        <w:tc>
          <w:tcPr>
            <w:tcW w:w="3402" w:type="dxa"/>
            <w:vAlign w:val="center"/>
          </w:tcPr>
          <w:p w14:paraId="03D514D3" w14:textId="77777777" w:rsidR="00E37DE9" w:rsidRDefault="00E37DE9" w:rsidP="00362D6A">
            <w:r>
              <w:t>Auto-calibration of display position and pose</w:t>
            </w:r>
          </w:p>
        </w:tc>
        <w:tc>
          <w:tcPr>
            <w:tcW w:w="810" w:type="dxa"/>
            <w:vAlign w:val="center"/>
          </w:tcPr>
          <w:p w14:paraId="208CA425" w14:textId="77777777" w:rsidR="00E37DE9" w:rsidRDefault="00E01B2B" w:rsidP="00362D6A">
            <w:pPr>
              <w:widowControl w:val="0"/>
              <w:jc w:val="center"/>
              <w:rPr>
                <w:color w:val="000000"/>
              </w:rPr>
            </w:pPr>
            <w:customXmlDelRangeStart w:id="166" w:author="Solomon, Samuel" w:date="2021-03-29T17:42:00Z"/>
            <w:sdt>
              <w:sdtPr>
                <w:tag w:val="goog_rdk_150"/>
                <w:id w:val="-1871050328"/>
              </w:sdtPr>
              <w:sdtEndPr/>
              <w:sdtContent>
                <w:customXmlDelRangeEnd w:id="166"/>
                <w:r w:rsidR="00E37DE9">
                  <w:rPr>
                    <w:rFonts w:ascii="Arial Unicode MS" w:eastAsia="Arial Unicode MS" w:hAnsi="Arial Unicode MS" w:cs="Arial Unicode MS"/>
                    <w:color w:val="000000"/>
                  </w:rPr>
                  <w:t>✓✓</w:t>
                </w:r>
                <w:customXmlDelRangeStart w:id="167" w:author="Solomon, Samuel" w:date="2021-03-29T17:42:00Z"/>
              </w:sdtContent>
            </w:sdt>
            <w:customXmlDelRangeEnd w:id="167"/>
          </w:p>
        </w:tc>
        <w:tc>
          <w:tcPr>
            <w:tcW w:w="810" w:type="dxa"/>
            <w:vAlign w:val="center"/>
          </w:tcPr>
          <w:p w14:paraId="4E81E078" w14:textId="77777777" w:rsidR="00E37DE9" w:rsidRDefault="00E37DE9" w:rsidP="00362D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810" w:type="dxa"/>
            <w:vAlign w:val="center"/>
          </w:tcPr>
          <w:p w14:paraId="678D3FA9" w14:textId="77777777" w:rsidR="00E37DE9" w:rsidRDefault="00E37DE9" w:rsidP="00362D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810" w:type="dxa"/>
            <w:vAlign w:val="center"/>
          </w:tcPr>
          <w:p w14:paraId="30D0134F" w14:textId="77777777" w:rsidR="00E37DE9" w:rsidRDefault="00E37DE9" w:rsidP="00362D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810" w:type="dxa"/>
            <w:vAlign w:val="center"/>
          </w:tcPr>
          <w:p w14:paraId="39817A2B" w14:textId="77777777" w:rsidR="00E37DE9" w:rsidRDefault="00E37DE9" w:rsidP="00362D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810" w:type="dxa"/>
            <w:vAlign w:val="center"/>
          </w:tcPr>
          <w:p w14:paraId="37388D80" w14:textId="77777777" w:rsidR="00E37DE9" w:rsidRDefault="00E37DE9" w:rsidP="00362D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810" w:type="dxa"/>
            <w:vAlign w:val="center"/>
          </w:tcPr>
          <w:p w14:paraId="0F994517" w14:textId="77777777" w:rsidR="00E37DE9" w:rsidRDefault="00E37DE9" w:rsidP="00362D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E37DE9" w14:paraId="289A51BC" w14:textId="77777777" w:rsidTr="00362D6A">
        <w:tc>
          <w:tcPr>
            <w:tcW w:w="3402" w:type="dxa"/>
            <w:vAlign w:val="center"/>
          </w:tcPr>
          <w:p w14:paraId="370FC3B7" w14:textId="77777777" w:rsidR="00E37DE9" w:rsidRDefault="00E37DE9" w:rsidP="00362D6A">
            <w:r>
              <w:t>Integration with deep learning pose estimation</w:t>
            </w:r>
          </w:p>
        </w:tc>
        <w:tc>
          <w:tcPr>
            <w:tcW w:w="810" w:type="dxa"/>
            <w:vAlign w:val="center"/>
          </w:tcPr>
          <w:p w14:paraId="72D4246F" w14:textId="77777777" w:rsidR="00E37DE9" w:rsidRDefault="00E01B2B" w:rsidP="00362D6A">
            <w:pPr>
              <w:widowControl w:val="0"/>
              <w:jc w:val="center"/>
              <w:rPr>
                <w:color w:val="000000"/>
              </w:rPr>
            </w:pPr>
            <w:customXmlDelRangeStart w:id="168" w:author="Solomon, Samuel" w:date="2021-03-29T17:42:00Z"/>
            <w:sdt>
              <w:sdtPr>
                <w:tag w:val="goog_rdk_151"/>
                <w:id w:val="-1049607131"/>
              </w:sdtPr>
              <w:sdtEndPr/>
              <w:sdtContent>
                <w:customXmlDelRangeEnd w:id="168"/>
                <w:r w:rsidR="00E37DE9">
                  <w:rPr>
                    <w:rFonts w:ascii="Arial Unicode MS" w:eastAsia="Arial Unicode MS" w:hAnsi="Arial Unicode MS" w:cs="Arial Unicode MS"/>
                    <w:color w:val="000000"/>
                  </w:rPr>
                  <w:t>✓✓</w:t>
                </w:r>
                <w:customXmlDelRangeStart w:id="169" w:author="Solomon, Samuel" w:date="2021-03-29T17:42:00Z"/>
              </w:sdtContent>
            </w:sdt>
            <w:customXmlDelRangeEnd w:id="169"/>
          </w:p>
        </w:tc>
        <w:tc>
          <w:tcPr>
            <w:tcW w:w="810" w:type="dxa"/>
            <w:vAlign w:val="center"/>
          </w:tcPr>
          <w:p w14:paraId="4F86B82D" w14:textId="77777777" w:rsidR="00E37DE9" w:rsidRDefault="00E37DE9" w:rsidP="00362D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810" w:type="dxa"/>
            <w:vAlign w:val="center"/>
          </w:tcPr>
          <w:p w14:paraId="7E5467F1" w14:textId="77777777" w:rsidR="00E37DE9" w:rsidRDefault="00E37DE9" w:rsidP="00362D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810" w:type="dxa"/>
            <w:vAlign w:val="center"/>
          </w:tcPr>
          <w:p w14:paraId="07248157" w14:textId="77777777" w:rsidR="00E37DE9" w:rsidRDefault="00E37DE9" w:rsidP="00362D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810" w:type="dxa"/>
            <w:vAlign w:val="center"/>
          </w:tcPr>
          <w:p w14:paraId="1E829297" w14:textId="77777777" w:rsidR="00E37DE9" w:rsidRDefault="00E37DE9" w:rsidP="00362D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810" w:type="dxa"/>
            <w:vAlign w:val="center"/>
          </w:tcPr>
          <w:p w14:paraId="123E763D" w14:textId="77777777" w:rsidR="00E37DE9" w:rsidRDefault="00E37DE9" w:rsidP="00362D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810" w:type="dxa"/>
            <w:vAlign w:val="center"/>
          </w:tcPr>
          <w:p w14:paraId="014AAB4D" w14:textId="77777777" w:rsidR="00E37DE9" w:rsidRDefault="00E37DE9" w:rsidP="00362D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</w:tbl>
    <w:p w14:paraId="433E6BF2" w14:textId="77777777" w:rsidR="00E37DE9" w:rsidRDefault="00E01B2B" w:rsidP="00E37DE9">
      <w:pPr>
        <w:spacing w:after="0" w:line="240" w:lineRule="auto"/>
        <w:ind w:left="720"/>
        <w:jc w:val="both"/>
        <w:rPr>
          <w:rFonts w:ascii="Quattrocento Sans" w:eastAsia="Quattrocento Sans" w:hAnsi="Quattrocento Sans" w:cs="Quattrocento Sans"/>
          <w:color w:val="000000"/>
        </w:rPr>
      </w:pPr>
      <w:customXmlDelRangeStart w:id="170" w:author="Solomon, Samuel" w:date="2021-03-29T17:42:00Z"/>
      <w:sdt>
        <w:sdtPr>
          <w:tag w:val="goog_rdk_152"/>
          <w:id w:val="1182549405"/>
        </w:sdtPr>
        <w:sdtEndPr/>
        <w:sdtContent>
          <w:customXmlDelRangeEnd w:id="170"/>
          <w:r w:rsidR="00E37DE9">
            <w:rPr>
              <w:rFonts w:ascii="Arial Unicode MS" w:eastAsia="Arial Unicode MS" w:hAnsi="Arial Unicode MS" w:cs="Arial Unicode MS"/>
              <w:color w:val="000000"/>
            </w:rPr>
            <w:t>✓✓ easy and well-supported</w:t>
          </w:r>
          <w:customXmlDelRangeStart w:id="171" w:author="Solomon, Samuel" w:date="2021-03-29T17:42:00Z"/>
        </w:sdtContent>
      </w:sdt>
      <w:customXmlDelRangeEnd w:id="171"/>
    </w:p>
    <w:p w14:paraId="4CBFEF4E" w14:textId="77777777" w:rsidR="00E37DE9" w:rsidRDefault="00E01B2B" w:rsidP="00E37DE9">
      <w:pPr>
        <w:spacing w:after="0" w:line="240" w:lineRule="auto"/>
        <w:ind w:left="720"/>
        <w:jc w:val="both"/>
        <w:rPr>
          <w:rFonts w:ascii="Quattrocento Sans" w:eastAsia="Quattrocento Sans" w:hAnsi="Quattrocento Sans" w:cs="Quattrocento Sans"/>
          <w:color w:val="000000"/>
        </w:rPr>
      </w:pPr>
      <w:customXmlDelRangeStart w:id="172" w:author="Solomon, Samuel" w:date="2021-03-29T17:42:00Z"/>
      <w:sdt>
        <w:sdtPr>
          <w:tag w:val="goog_rdk_153"/>
          <w:id w:val="-620453506"/>
        </w:sdtPr>
        <w:sdtEndPr/>
        <w:sdtContent>
          <w:customXmlDelRangeEnd w:id="172"/>
          <w:r w:rsidR="00E37DE9">
            <w:rPr>
              <w:rFonts w:ascii="Arial Unicode MS" w:eastAsia="Arial Unicode MS" w:hAnsi="Arial Unicode MS" w:cs="Arial Unicode MS"/>
              <w:color w:val="000000"/>
            </w:rPr>
            <w:t>✓    possible or not well-supported</w:t>
          </w:r>
          <w:customXmlDelRangeStart w:id="173" w:author="Solomon, Samuel" w:date="2021-03-29T17:42:00Z"/>
        </w:sdtContent>
      </w:sdt>
      <w:customXmlDelRangeEnd w:id="173"/>
    </w:p>
    <w:p w14:paraId="7A4C50F5" w14:textId="77777777" w:rsidR="00E37DE9" w:rsidRDefault="00E37DE9" w:rsidP="00E37DE9">
      <w:pPr>
        <w:spacing w:after="0" w:line="240" w:lineRule="auto"/>
        <w:ind w:left="720"/>
        <w:jc w:val="both"/>
        <w:rPr>
          <w:rFonts w:ascii="Quattrocento Sans" w:eastAsia="Quattrocento Sans" w:hAnsi="Quattrocento Sans" w:cs="Quattrocento Sans"/>
          <w:color w:val="000000"/>
        </w:rPr>
      </w:pPr>
      <w:r>
        <w:rPr>
          <w:color w:val="000000"/>
        </w:rPr>
        <w:t xml:space="preserve">~ </w:t>
      </w:r>
      <w:r>
        <w:rPr>
          <w:rFonts w:ascii="Quattrocento Sans" w:eastAsia="Quattrocento Sans" w:hAnsi="Quattrocento Sans" w:cs="Quattrocento Sans"/>
          <w:color w:val="000000"/>
        </w:rPr>
        <w:t xml:space="preserve">    difficult to implement</w:t>
      </w:r>
    </w:p>
    <w:p w14:paraId="5CCACE19" w14:textId="77777777" w:rsidR="00E37DE9" w:rsidRDefault="00E37DE9" w:rsidP="00E37DE9">
      <w:pPr>
        <w:spacing w:after="0" w:line="240" w:lineRule="auto"/>
        <w:ind w:left="720"/>
        <w:jc w:val="both"/>
      </w:pPr>
      <w:r>
        <w:t xml:space="preserve">#      </w:t>
      </w:r>
      <w:r>
        <w:rPr>
          <w:rFonts w:ascii="Quattrocento Sans" w:eastAsia="Quattrocento Sans" w:hAnsi="Quattrocento Sans" w:cs="Quattrocento Sans"/>
          <w:color w:val="000000"/>
        </w:rPr>
        <w:t>based on MATLAB (requires a license)</w:t>
      </w:r>
    </w:p>
    <w:p w14:paraId="3500BF1E" w14:textId="77777777" w:rsidR="006F16D2" w:rsidRDefault="00E01B2B"/>
    <w:sectPr w:rsidR="006F16D2" w:rsidSect="00D50B1C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Quattrocento Sans">
    <w:altName w:val="Calibri"/>
    <w:panose1 w:val="020B0604020202020204"/>
    <w:charset w:val="00"/>
    <w:family w:val="auto"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Solomon, Samuel">
    <w15:presenceInfo w15:providerId="AD" w15:userId="S::ucjtsg5@ucl.ac.uk::6ae3e7a5-55b3-4a43-a18e-876e31844bb2"/>
  </w15:person>
  <w15:person w15:author="Saleem, Aman">
    <w15:presenceInfo w15:providerId="AD" w15:userId="S::smgxas1@ucl.ac.uk::18432ca8-a87a-4385-9bb4-c83d18684d9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DE9"/>
    <w:rsid w:val="00265646"/>
    <w:rsid w:val="00416534"/>
    <w:rsid w:val="00437F48"/>
    <w:rsid w:val="00760903"/>
    <w:rsid w:val="00962F28"/>
    <w:rsid w:val="00D50B1C"/>
    <w:rsid w:val="00E01B2B"/>
    <w:rsid w:val="00E37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F36124C"/>
  <w15:chartTrackingRefBased/>
  <w15:docId w15:val="{3044D566-3946-DE42-8483-47DD515FD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7DE9"/>
    <w:pPr>
      <w:spacing w:after="160" w:line="259" w:lineRule="auto"/>
    </w:pPr>
    <w:rPr>
      <w:rFonts w:ascii="Calibri" w:eastAsia="Calibri" w:hAnsi="Calibri" w:cs="Calibri"/>
      <w:sz w:val="22"/>
      <w:szCs w:val="22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37DE9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7DE9"/>
    <w:rPr>
      <w:rFonts w:ascii="Times New Roman" w:eastAsia="Calibri" w:hAnsi="Times New Roman" w:cs="Times New Roman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844</Characters>
  <Application>Microsoft Office Word</Application>
  <DocSecurity>0</DocSecurity>
  <Lines>7</Lines>
  <Paragraphs>1</Paragraphs>
  <ScaleCrop>false</ScaleCrop>
  <Company>University College London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Saleem, Aman</dc:creator>
  <cp:keywords/>
  <dc:description/>
  <cp:lastModifiedBy>Fiona Bryant</cp:lastModifiedBy>
  <cp:revision>3</cp:revision>
  <dcterms:created xsi:type="dcterms:W3CDTF">2021-04-01T08:56:00Z</dcterms:created>
  <dcterms:modified xsi:type="dcterms:W3CDTF">2021-04-07T08:50:00Z</dcterms:modified>
</cp:coreProperties>
</file>