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D3FB0F" w14:textId="5CC1F91C" w:rsidR="00FD3A31" w:rsidRPr="005620C2" w:rsidRDefault="00F524ED" w:rsidP="00BA35FB">
      <w:pPr>
        <w:widowControl w:val="0"/>
        <w:spacing w:line="480" w:lineRule="auto"/>
        <w:jc w:val="center"/>
        <w:rPr>
          <w:rFonts w:ascii="Times" w:hAnsi="Times" w:cs="Arial"/>
          <w:b/>
          <w:bCs/>
        </w:rPr>
      </w:pPr>
      <w:r>
        <w:rPr>
          <w:rFonts w:ascii="Times" w:hAnsi="Times" w:cs="Arial"/>
          <w:b/>
          <w:bCs/>
        </w:rPr>
        <w:t xml:space="preserve">Contrasting Effects of </w:t>
      </w:r>
      <w:r w:rsidR="00DF75C0">
        <w:rPr>
          <w:rFonts w:ascii="Times" w:hAnsi="Times" w:cs="Arial"/>
          <w:b/>
          <w:bCs/>
        </w:rPr>
        <w:t>Western</w:t>
      </w:r>
      <w:r w:rsidR="00DF75C0" w:rsidRPr="005620C2">
        <w:rPr>
          <w:rFonts w:ascii="Times" w:hAnsi="Times" w:cs="Arial"/>
          <w:b/>
          <w:bCs/>
        </w:rPr>
        <w:t xml:space="preserve"> </w:t>
      </w:r>
      <w:r>
        <w:rPr>
          <w:rFonts w:ascii="Times" w:hAnsi="Times" w:cs="Arial"/>
          <w:b/>
          <w:bCs/>
        </w:rPr>
        <w:t xml:space="preserve">vs. Mediterranean </w:t>
      </w:r>
      <w:r w:rsidR="00FD3A31" w:rsidRPr="005620C2">
        <w:rPr>
          <w:rFonts w:ascii="Times" w:hAnsi="Times" w:cs="Arial"/>
          <w:b/>
          <w:bCs/>
        </w:rPr>
        <w:t>Diet</w:t>
      </w:r>
      <w:r>
        <w:rPr>
          <w:rFonts w:ascii="Times" w:hAnsi="Times" w:cs="Arial"/>
          <w:b/>
          <w:bCs/>
        </w:rPr>
        <w:t>s</w:t>
      </w:r>
      <w:r w:rsidR="00FD3A31" w:rsidRPr="005620C2">
        <w:rPr>
          <w:rFonts w:ascii="Times" w:hAnsi="Times" w:cs="Arial"/>
          <w:b/>
          <w:bCs/>
        </w:rPr>
        <w:t xml:space="preserve"> </w:t>
      </w:r>
      <w:r>
        <w:rPr>
          <w:rFonts w:ascii="Times" w:hAnsi="Times" w:cs="Arial"/>
          <w:b/>
          <w:bCs/>
        </w:rPr>
        <w:t xml:space="preserve">on </w:t>
      </w:r>
      <w:r w:rsidR="00FD3A31" w:rsidRPr="005620C2">
        <w:rPr>
          <w:rFonts w:ascii="Times" w:hAnsi="Times" w:cs="Arial"/>
          <w:b/>
          <w:bCs/>
        </w:rPr>
        <w:t xml:space="preserve">Monocyte </w:t>
      </w:r>
      <w:r w:rsidR="00F20F75">
        <w:rPr>
          <w:rFonts w:ascii="Times" w:hAnsi="Times" w:cs="Arial"/>
          <w:b/>
          <w:bCs/>
        </w:rPr>
        <w:t>I</w:t>
      </w:r>
      <w:r w:rsidR="00FD3A31" w:rsidRPr="005620C2">
        <w:rPr>
          <w:rFonts w:ascii="Times" w:hAnsi="Times" w:cs="Arial"/>
          <w:b/>
          <w:bCs/>
        </w:rPr>
        <w:t xml:space="preserve">nflammatory Gene Expression and </w:t>
      </w:r>
      <w:r w:rsidR="009743AB">
        <w:rPr>
          <w:rFonts w:ascii="Times" w:hAnsi="Times" w:cs="Arial"/>
          <w:b/>
          <w:bCs/>
        </w:rPr>
        <w:t xml:space="preserve">Social </w:t>
      </w:r>
      <w:r w:rsidR="00FD3A31" w:rsidRPr="005620C2">
        <w:rPr>
          <w:rFonts w:ascii="Times" w:hAnsi="Times" w:cs="Arial"/>
          <w:b/>
          <w:bCs/>
        </w:rPr>
        <w:t>Behavior</w:t>
      </w:r>
      <w:r w:rsidR="00BF0B2E">
        <w:rPr>
          <w:rFonts w:ascii="Times" w:hAnsi="Times" w:cs="Arial"/>
          <w:b/>
          <w:bCs/>
        </w:rPr>
        <w:t xml:space="preserve"> in a Primate Model</w:t>
      </w:r>
    </w:p>
    <w:p w14:paraId="6927D415" w14:textId="77777777" w:rsidR="00CE56DF" w:rsidRPr="005620C2" w:rsidRDefault="00CE56DF" w:rsidP="00BA35FB">
      <w:pPr>
        <w:widowControl w:val="0"/>
        <w:spacing w:line="480" w:lineRule="auto"/>
        <w:rPr>
          <w:rFonts w:ascii="Times" w:hAnsi="Times" w:cs="Arial"/>
          <w:b/>
          <w:bCs/>
        </w:rPr>
      </w:pPr>
    </w:p>
    <w:p w14:paraId="50D204BB" w14:textId="6A135DB9" w:rsidR="00923C96" w:rsidRPr="005620C2" w:rsidRDefault="00D575EA" w:rsidP="00BA35FB">
      <w:pPr>
        <w:widowControl w:val="0"/>
        <w:spacing w:line="480" w:lineRule="auto"/>
        <w:rPr>
          <w:rFonts w:ascii="Times" w:hAnsi="Times" w:cs="Arial"/>
          <w:vertAlign w:val="superscript"/>
        </w:rPr>
      </w:pPr>
      <w:r w:rsidRPr="005620C2">
        <w:rPr>
          <w:rFonts w:ascii="Times" w:hAnsi="Times" w:cs="Arial"/>
          <w:b/>
          <w:bCs/>
        </w:rPr>
        <w:t xml:space="preserve">Authors: </w:t>
      </w:r>
      <w:r w:rsidR="008D3E6C" w:rsidRPr="005620C2">
        <w:rPr>
          <w:rFonts w:ascii="Times" w:hAnsi="Times" w:cs="Arial"/>
        </w:rPr>
        <w:t>Corbin S.C. Johnson</w:t>
      </w:r>
      <w:r w:rsidR="00B0143C" w:rsidRPr="005620C2">
        <w:rPr>
          <w:rFonts w:ascii="Times" w:hAnsi="Times" w:cs="Arial"/>
          <w:vertAlign w:val="superscript"/>
        </w:rPr>
        <w:t>1</w:t>
      </w:r>
      <w:r w:rsidR="008D3E6C" w:rsidRPr="005620C2">
        <w:rPr>
          <w:rFonts w:ascii="Times" w:hAnsi="Times" w:cs="Arial"/>
        </w:rPr>
        <w:t>,</w:t>
      </w:r>
      <w:r w:rsidR="008D3E6C" w:rsidRPr="005620C2" w:rsidDel="00040910">
        <w:rPr>
          <w:rFonts w:ascii="Times" w:hAnsi="Times" w:cs="Arial"/>
        </w:rPr>
        <w:t xml:space="preserve"> </w:t>
      </w:r>
      <w:r w:rsidR="008D3E6C" w:rsidRPr="005620C2">
        <w:rPr>
          <w:rFonts w:ascii="Times" w:hAnsi="Times" w:cs="Arial"/>
        </w:rPr>
        <w:t>Carol A. Shively</w:t>
      </w:r>
      <w:r w:rsidR="00B0143C" w:rsidRPr="005620C2">
        <w:rPr>
          <w:rFonts w:ascii="Times" w:hAnsi="Times" w:cs="Arial"/>
          <w:vertAlign w:val="superscript"/>
        </w:rPr>
        <w:t>2</w:t>
      </w:r>
      <w:r w:rsidR="008D3E6C" w:rsidRPr="005620C2">
        <w:rPr>
          <w:rFonts w:ascii="Times" w:hAnsi="Times" w:cs="Arial"/>
        </w:rPr>
        <w:t>, Kristofer T. Michalson</w:t>
      </w:r>
      <w:r w:rsidR="00B0143C" w:rsidRPr="005620C2">
        <w:rPr>
          <w:rFonts w:ascii="Times" w:hAnsi="Times" w:cs="Arial"/>
          <w:vertAlign w:val="superscript"/>
        </w:rPr>
        <w:t>2</w:t>
      </w:r>
      <w:r w:rsidR="008D3E6C" w:rsidRPr="005620C2">
        <w:rPr>
          <w:rFonts w:ascii="Times" w:hAnsi="Times" w:cs="Arial"/>
        </w:rPr>
        <w:t xml:space="preserve">, </w:t>
      </w:r>
      <w:r w:rsidR="002B17DD" w:rsidRPr="005620C2">
        <w:rPr>
          <w:rFonts w:ascii="Times" w:hAnsi="Times" w:cs="Arial"/>
        </w:rPr>
        <w:t>Amanda J. Lea</w:t>
      </w:r>
      <w:r w:rsidR="00B86D04" w:rsidRPr="005620C2">
        <w:rPr>
          <w:rFonts w:ascii="Times" w:hAnsi="Times" w:cs="Arial"/>
          <w:vertAlign w:val="superscript"/>
        </w:rPr>
        <w:t>3</w:t>
      </w:r>
      <w:r w:rsidR="00B0143C" w:rsidRPr="005620C2">
        <w:rPr>
          <w:rFonts w:ascii="Times" w:hAnsi="Times" w:cs="Arial"/>
          <w:vertAlign w:val="superscript"/>
        </w:rPr>
        <w:t>,</w:t>
      </w:r>
      <w:r w:rsidR="00B86D04" w:rsidRPr="005620C2">
        <w:rPr>
          <w:rFonts w:ascii="Times" w:hAnsi="Times" w:cs="Arial"/>
          <w:vertAlign w:val="superscript"/>
        </w:rPr>
        <w:t>4</w:t>
      </w:r>
      <w:r w:rsidR="002B17DD" w:rsidRPr="005620C2">
        <w:rPr>
          <w:rFonts w:ascii="Times" w:hAnsi="Times" w:cs="Arial"/>
        </w:rPr>
        <w:t xml:space="preserve">, </w:t>
      </w:r>
      <w:r w:rsidR="008D3E6C" w:rsidRPr="005620C2">
        <w:rPr>
          <w:rFonts w:ascii="Times" w:hAnsi="Times" w:cs="Arial"/>
        </w:rPr>
        <w:t>Ryne J. DeBo</w:t>
      </w:r>
      <w:r w:rsidR="00B0143C" w:rsidRPr="005620C2">
        <w:rPr>
          <w:rFonts w:ascii="Times" w:hAnsi="Times" w:cs="Arial"/>
          <w:vertAlign w:val="superscript"/>
        </w:rPr>
        <w:t>2</w:t>
      </w:r>
      <w:r w:rsidR="008D3E6C" w:rsidRPr="005620C2">
        <w:rPr>
          <w:rFonts w:ascii="Times" w:hAnsi="Times" w:cs="Arial"/>
        </w:rPr>
        <w:t>, Timothy D. Howard</w:t>
      </w:r>
      <w:r w:rsidR="00B86D04" w:rsidRPr="005620C2">
        <w:rPr>
          <w:rFonts w:ascii="Times" w:hAnsi="Times" w:cs="Arial"/>
          <w:vertAlign w:val="superscript"/>
        </w:rPr>
        <w:t>5</w:t>
      </w:r>
      <w:r w:rsidR="008D3E6C" w:rsidRPr="005620C2">
        <w:rPr>
          <w:rFonts w:ascii="Times" w:hAnsi="Times" w:cs="Arial"/>
        </w:rPr>
        <w:t>, Gregory A. Hawkins</w:t>
      </w:r>
      <w:r w:rsidR="00B86D04" w:rsidRPr="005620C2">
        <w:rPr>
          <w:rFonts w:ascii="Times" w:hAnsi="Times" w:cs="Arial"/>
          <w:vertAlign w:val="superscript"/>
        </w:rPr>
        <w:t>5</w:t>
      </w:r>
      <w:r w:rsidR="008D3E6C" w:rsidRPr="005620C2">
        <w:rPr>
          <w:rFonts w:ascii="Times" w:hAnsi="Times" w:cs="Arial"/>
        </w:rPr>
        <w:t>, Susan E. Appt</w:t>
      </w:r>
      <w:r w:rsidR="00B86D04" w:rsidRPr="005620C2">
        <w:rPr>
          <w:rFonts w:ascii="Times" w:hAnsi="Times" w:cs="Arial"/>
          <w:vertAlign w:val="superscript"/>
        </w:rPr>
        <w:t>2</w:t>
      </w:r>
      <w:r w:rsidR="00EF1381" w:rsidRPr="005620C2">
        <w:rPr>
          <w:rFonts w:ascii="Times" w:hAnsi="Times" w:cs="Arial"/>
        </w:rPr>
        <w:t xml:space="preserve">, </w:t>
      </w:r>
      <w:r w:rsidR="00446509" w:rsidRPr="005620C2">
        <w:rPr>
          <w:rFonts w:ascii="Times" w:hAnsi="Times" w:cs="Arial"/>
        </w:rPr>
        <w:t>Yongmei Liu</w:t>
      </w:r>
      <w:r w:rsidR="00446509" w:rsidRPr="005620C2">
        <w:rPr>
          <w:rFonts w:ascii="Times" w:hAnsi="Times" w:cs="Arial"/>
          <w:vertAlign w:val="superscript"/>
        </w:rPr>
        <w:t>6</w:t>
      </w:r>
      <w:r w:rsidR="00446509" w:rsidRPr="005620C2">
        <w:rPr>
          <w:rFonts w:ascii="Times" w:hAnsi="Times" w:cs="Arial"/>
        </w:rPr>
        <w:t xml:space="preserve">, </w:t>
      </w:r>
      <w:r w:rsidR="008D3E6C" w:rsidRPr="005620C2">
        <w:rPr>
          <w:rFonts w:ascii="Times" w:hAnsi="Times" w:cs="Arial"/>
        </w:rPr>
        <w:t>Charles E. McCall</w:t>
      </w:r>
      <w:r w:rsidR="00446509" w:rsidRPr="005620C2">
        <w:rPr>
          <w:rFonts w:ascii="Times" w:hAnsi="Times" w:cs="Arial"/>
          <w:vertAlign w:val="superscript"/>
        </w:rPr>
        <w:t>7</w:t>
      </w:r>
      <w:r w:rsidR="008D3E6C" w:rsidRPr="005620C2">
        <w:rPr>
          <w:rFonts w:ascii="Times" w:hAnsi="Times" w:cs="Arial"/>
        </w:rPr>
        <w:t xml:space="preserve">, David </w:t>
      </w:r>
      <w:r w:rsidR="008F41C8">
        <w:rPr>
          <w:rFonts w:ascii="Times" w:hAnsi="Times" w:cs="Arial"/>
        </w:rPr>
        <w:t xml:space="preserve">M. </w:t>
      </w:r>
      <w:r w:rsidR="008D3E6C" w:rsidRPr="005620C2">
        <w:rPr>
          <w:rFonts w:ascii="Times" w:hAnsi="Times" w:cs="Arial"/>
        </w:rPr>
        <w:t>Herrington</w:t>
      </w:r>
      <w:r w:rsidR="00446509" w:rsidRPr="005620C2">
        <w:rPr>
          <w:rFonts w:ascii="Times" w:hAnsi="Times" w:cs="Arial"/>
          <w:vertAlign w:val="superscript"/>
        </w:rPr>
        <w:t>8</w:t>
      </w:r>
      <w:r w:rsidR="008D3E6C" w:rsidRPr="005620C2">
        <w:rPr>
          <w:rFonts w:ascii="Times" w:hAnsi="Times" w:cs="Arial"/>
        </w:rPr>
        <w:t>,</w:t>
      </w:r>
      <w:r w:rsidR="00491883" w:rsidRPr="005620C2">
        <w:rPr>
          <w:rFonts w:ascii="Times" w:hAnsi="Times" w:cs="Arial"/>
        </w:rPr>
        <w:t xml:space="preserve"> </w:t>
      </w:r>
      <w:r w:rsidR="00387C61">
        <w:rPr>
          <w:rFonts w:ascii="Times" w:hAnsi="Times" w:cs="Arial"/>
        </w:rPr>
        <w:t xml:space="preserve">Edward </w:t>
      </w:r>
      <w:r w:rsidR="008F41C8">
        <w:rPr>
          <w:rFonts w:ascii="Times" w:hAnsi="Times" w:cs="Arial"/>
        </w:rPr>
        <w:t xml:space="preserve">H. </w:t>
      </w:r>
      <w:r w:rsidR="00387C61">
        <w:rPr>
          <w:rFonts w:ascii="Times" w:hAnsi="Times" w:cs="Arial"/>
        </w:rPr>
        <w:t>Ip</w:t>
      </w:r>
      <w:r w:rsidR="0099589F">
        <w:rPr>
          <w:rFonts w:ascii="Times" w:hAnsi="Times" w:cs="Arial"/>
          <w:vertAlign w:val="superscript"/>
        </w:rPr>
        <w:t>9</w:t>
      </w:r>
      <w:r w:rsidR="00387C61">
        <w:rPr>
          <w:rFonts w:ascii="Times" w:hAnsi="Times" w:cs="Arial"/>
        </w:rPr>
        <w:t>,</w:t>
      </w:r>
      <w:r w:rsidR="008F41C8">
        <w:rPr>
          <w:rFonts w:ascii="Times" w:hAnsi="Times" w:cs="Arial"/>
        </w:rPr>
        <w:t xml:space="preserve"> </w:t>
      </w:r>
      <w:r w:rsidR="00491883" w:rsidRPr="005620C2">
        <w:rPr>
          <w:rFonts w:ascii="Times" w:hAnsi="Times" w:cs="Arial"/>
        </w:rPr>
        <w:t>Thomas C. Register</w:t>
      </w:r>
      <w:r w:rsidR="00B86D04" w:rsidRPr="005620C2">
        <w:rPr>
          <w:rFonts w:ascii="Times" w:hAnsi="Times" w:cs="Arial"/>
          <w:vertAlign w:val="superscript"/>
        </w:rPr>
        <w:t>2</w:t>
      </w:r>
      <w:r w:rsidR="00CE56DF" w:rsidRPr="005620C2">
        <w:rPr>
          <w:rFonts w:ascii="Times" w:hAnsi="Times" w:cs="Arial"/>
          <w:vertAlign w:val="superscript"/>
        </w:rPr>
        <w:t>†</w:t>
      </w:r>
      <w:r w:rsidR="00491883" w:rsidRPr="005620C2">
        <w:rPr>
          <w:rFonts w:ascii="Times" w:hAnsi="Times" w:cs="Arial"/>
        </w:rPr>
        <w:t xml:space="preserve">*, </w:t>
      </w:r>
      <w:r w:rsidR="008D3E6C" w:rsidRPr="005620C2">
        <w:rPr>
          <w:rFonts w:ascii="Times" w:hAnsi="Times" w:cs="Arial"/>
        </w:rPr>
        <w:t>Noah Snyder-Mackler</w:t>
      </w:r>
      <w:r w:rsidR="00B86D04" w:rsidRPr="005620C2">
        <w:rPr>
          <w:rFonts w:ascii="Times" w:hAnsi="Times" w:cs="Arial"/>
          <w:vertAlign w:val="superscript"/>
        </w:rPr>
        <w:t>1,</w:t>
      </w:r>
      <w:r w:rsidR="0099589F">
        <w:rPr>
          <w:rFonts w:ascii="Times" w:hAnsi="Times" w:cs="Arial"/>
          <w:vertAlign w:val="superscript"/>
        </w:rPr>
        <w:t>10</w:t>
      </w:r>
      <w:r w:rsidR="00343CEB" w:rsidRPr="005620C2">
        <w:rPr>
          <w:rFonts w:ascii="Times" w:hAnsi="Times" w:cs="Arial"/>
          <w:vertAlign w:val="superscript"/>
        </w:rPr>
        <w:t>-1</w:t>
      </w:r>
      <w:r w:rsidR="0099589F">
        <w:rPr>
          <w:rFonts w:ascii="Times" w:hAnsi="Times" w:cs="Arial"/>
          <w:vertAlign w:val="superscript"/>
        </w:rPr>
        <w:t>4</w:t>
      </w:r>
      <w:r w:rsidR="00CE56DF" w:rsidRPr="005620C2">
        <w:rPr>
          <w:rFonts w:ascii="Times" w:hAnsi="Times" w:cs="Arial"/>
          <w:vertAlign w:val="superscript"/>
        </w:rPr>
        <w:t>†</w:t>
      </w:r>
      <w:r w:rsidR="00491883" w:rsidRPr="005620C2">
        <w:rPr>
          <w:rFonts w:ascii="Times" w:hAnsi="Times" w:cs="Arial"/>
        </w:rPr>
        <w:t>*</w:t>
      </w:r>
    </w:p>
    <w:p w14:paraId="76E9789C" w14:textId="36D150AA" w:rsidR="00F9778F" w:rsidRPr="005620C2" w:rsidRDefault="00F9778F" w:rsidP="00BA35FB">
      <w:pPr>
        <w:widowControl w:val="0"/>
        <w:spacing w:line="480" w:lineRule="auto"/>
        <w:rPr>
          <w:rFonts w:ascii="Times" w:hAnsi="Times" w:cs="Arial"/>
        </w:rPr>
      </w:pPr>
      <w:r w:rsidRPr="005620C2">
        <w:rPr>
          <w:rFonts w:ascii="Times" w:hAnsi="Times" w:cs="Arial"/>
          <w:b/>
        </w:rPr>
        <w:t>Affiliations:</w:t>
      </w:r>
    </w:p>
    <w:p w14:paraId="00563D3E" w14:textId="104140F0" w:rsidR="00A57484" w:rsidRPr="005620C2" w:rsidRDefault="00B86D04" w:rsidP="00BA35FB">
      <w:pPr>
        <w:widowControl w:val="0"/>
        <w:spacing w:line="480" w:lineRule="auto"/>
        <w:rPr>
          <w:rFonts w:ascii="Times" w:hAnsi="Times" w:cs="Arial"/>
        </w:rPr>
      </w:pPr>
      <w:r w:rsidRPr="005620C2">
        <w:rPr>
          <w:rFonts w:ascii="Times" w:hAnsi="Times" w:cs="Arial"/>
          <w:vertAlign w:val="superscript"/>
        </w:rPr>
        <w:t>1</w:t>
      </w:r>
      <w:r w:rsidR="0099589F" w:rsidRPr="00915422">
        <w:rPr>
          <w:rFonts w:ascii="Times" w:hAnsi="Times" w:cs="Arial"/>
        </w:rPr>
        <w:t xml:space="preserve"> </w:t>
      </w:r>
      <w:r w:rsidR="00F9778F" w:rsidRPr="005620C2">
        <w:rPr>
          <w:rFonts w:ascii="Times" w:hAnsi="Times" w:cs="Arial"/>
        </w:rPr>
        <w:t>Department of Psychology, University of Washington</w:t>
      </w:r>
      <w:r w:rsidR="00A757B4" w:rsidRPr="005620C2">
        <w:rPr>
          <w:rFonts w:ascii="Times" w:hAnsi="Times" w:cs="Arial"/>
        </w:rPr>
        <w:t>, Seattle, WA 98195</w:t>
      </w:r>
      <w:r w:rsidR="00F9778F" w:rsidRPr="005620C2">
        <w:rPr>
          <w:rFonts w:ascii="Times" w:hAnsi="Times" w:cs="Arial"/>
        </w:rPr>
        <w:t xml:space="preserve"> (CSCJ, NSM)</w:t>
      </w:r>
      <w:r w:rsidR="00CE56DF" w:rsidRPr="005620C2">
        <w:rPr>
          <w:rFonts w:ascii="Times" w:hAnsi="Times" w:cs="Arial"/>
        </w:rPr>
        <w:t>.</w:t>
      </w:r>
    </w:p>
    <w:p w14:paraId="21F0EB16" w14:textId="2E5C10C1" w:rsidR="00F9778F" w:rsidRPr="005620C2" w:rsidRDefault="00B86D04" w:rsidP="00BA35FB">
      <w:pPr>
        <w:widowControl w:val="0"/>
        <w:spacing w:line="480" w:lineRule="auto"/>
        <w:rPr>
          <w:rFonts w:ascii="Times" w:hAnsi="Times" w:cs="Arial"/>
        </w:rPr>
      </w:pPr>
      <w:r w:rsidRPr="005620C2">
        <w:rPr>
          <w:rFonts w:ascii="Times" w:hAnsi="Times" w:cs="Arial"/>
          <w:vertAlign w:val="superscript"/>
        </w:rPr>
        <w:t>2</w:t>
      </w:r>
      <w:r w:rsidR="0099589F" w:rsidRPr="00915422">
        <w:rPr>
          <w:rFonts w:ascii="Times" w:hAnsi="Times" w:cs="Arial"/>
        </w:rPr>
        <w:t xml:space="preserve"> </w:t>
      </w:r>
      <w:r w:rsidR="00F9778F" w:rsidRPr="005620C2">
        <w:rPr>
          <w:rFonts w:ascii="Times" w:hAnsi="Times" w:cs="Arial"/>
        </w:rPr>
        <w:t>Department of Pathology, Section on Comparative Medicine, Wake Forest School of Medicine</w:t>
      </w:r>
      <w:r w:rsidR="00A757B4" w:rsidRPr="005620C2">
        <w:rPr>
          <w:rFonts w:ascii="Times" w:hAnsi="Times" w:cs="Arial"/>
        </w:rPr>
        <w:t>, Winston-Salem, NC 27101</w:t>
      </w:r>
      <w:r w:rsidR="00F9778F" w:rsidRPr="005620C2">
        <w:rPr>
          <w:rFonts w:ascii="Times" w:hAnsi="Times" w:cs="Arial"/>
        </w:rPr>
        <w:t xml:space="preserve"> (TCR, CAS, KTM, RJB, SEA)</w:t>
      </w:r>
      <w:r w:rsidR="00CE56DF" w:rsidRPr="005620C2">
        <w:rPr>
          <w:rFonts w:ascii="Times" w:hAnsi="Times" w:cs="Arial"/>
        </w:rPr>
        <w:t>.</w:t>
      </w:r>
    </w:p>
    <w:p w14:paraId="199108A6" w14:textId="45B047DF" w:rsidR="00EF1381" w:rsidRPr="005620C2" w:rsidRDefault="00B86D04" w:rsidP="00BA35FB">
      <w:pPr>
        <w:widowControl w:val="0"/>
        <w:spacing w:line="480" w:lineRule="auto"/>
        <w:rPr>
          <w:rFonts w:ascii="Times" w:hAnsi="Times" w:cs="Arial"/>
        </w:rPr>
      </w:pPr>
      <w:r w:rsidRPr="005620C2">
        <w:rPr>
          <w:rFonts w:ascii="Times" w:hAnsi="Times" w:cs="Arial"/>
          <w:vertAlign w:val="superscript"/>
        </w:rPr>
        <w:t>3</w:t>
      </w:r>
      <w:r w:rsidR="0099589F" w:rsidRPr="00915422">
        <w:rPr>
          <w:rFonts w:ascii="Times" w:hAnsi="Times" w:cs="Arial"/>
        </w:rPr>
        <w:t xml:space="preserve"> </w:t>
      </w:r>
      <w:r w:rsidRPr="005620C2">
        <w:rPr>
          <w:rFonts w:ascii="Times" w:hAnsi="Times" w:cs="Arial"/>
        </w:rPr>
        <w:t>Lewis-Sigler Institute for Integrative Genomics, Princeton University</w:t>
      </w:r>
      <w:r w:rsidR="00A757B4" w:rsidRPr="005620C2">
        <w:rPr>
          <w:rFonts w:ascii="Times" w:hAnsi="Times" w:cs="Arial"/>
        </w:rPr>
        <w:t>, Princeton, NJ 08544</w:t>
      </w:r>
      <w:r w:rsidRPr="005620C2">
        <w:rPr>
          <w:rFonts w:ascii="Times" w:hAnsi="Times" w:cs="Arial"/>
        </w:rPr>
        <w:t xml:space="preserve"> (AJL)</w:t>
      </w:r>
      <w:r w:rsidR="00CE56DF" w:rsidRPr="005620C2">
        <w:rPr>
          <w:rFonts w:ascii="Times" w:hAnsi="Times" w:cs="Arial"/>
        </w:rPr>
        <w:t>.</w:t>
      </w:r>
      <w:r w:rsidRPr="005620C2">
        <w:rPr>
          <w:rFonts w:ascii="Times" w:hAnsi="Times" w:cs="Arial"/>
        </w:rPr>
        <w:br/>
      </w:r>
      <w:r w:rsidRPr="005620C2">
        <w:rPr>
          <w:rFonts w:ascii="Times" w:hAnsi="Times" w:cs="Arial"/>
          <w:vertAlign w:val="superscript"/>
        </w:rPr>
        <w:t>4</w:t>
      </w:r>
      <w:r w:rsidR="0099589F" w:rsidRPr="00915422">
        <w:rPr>
          <w:rFonts w:ascii="Times" w:hAnsi="Times" w:cs="Arial"/>
        </w:rPr>
        <w:t xml:space="preserve"> </w:t>
      </w:r>
      <w:r w:rsidRPr="005620C2">
        <w:rPr>
          <w:rFonts w:ascii="Times" w:hAnsi="Times" w:cs="Arial"/>
        </w:rPr>
        <w:t>Department of Ecology and Evolutionary Biology, Princeton University</w:t>
      </w:r>
      <w:r w:rsidR="00A757B4" w:rsidRPr="005620C2">
        <w:rPr>
          <w:rFonts w:ascii="Times" w:hAnsi="Times" w:cs="Arial"/>
        </w:rPr>
        <w:t>, Princeton, NJ 08544 (AJL)</w:t>
      </w:r>
      <w:r w:rsidR="00CE56DF" w:rsidRPr="005620C2">
        <w:rPr>
          <w:rFonts w:ascii="Times" w:hAnsi="Times" w:cs="Arial"/>
        </w:rPr>
        <w:t>.</w:t>
      </w:r>
      <w:r w:rsidR="00A757B4" w:rsidRPr="005620C2">
        <w:rPr>
          <w:rFonts w:ascii="Times" w:hAnsi="Times" w:cs="Arial"/>
        </w:rPr>
        <w:br/>
      </w:r>
      <w:r w:rsidRPr="005620C2">
        <w:rPr>
          <w:rFonts w:ascii="Times" w:hAnsi="Times" w:cs="Arial"/>
          <w:vertAlign w:val="superscript"/>
        </w:rPr>
        <w:t>5</w:t>
      </w:r>
      <w:r w:rsidR="0099589F" w:rsidRPr="00915422">
        <w:rPr>
          <w:rFonts w:ascii="Times" w:hAnsi="Times" w:cs="Arial"/>
        </w:rPr>
        <w:t xml:space="preserve"> </w:t>
      </w:r>
      <w:r w:rsidR="00F9778F" w:rsidRPr="005620C2">
        <w:rPr>
          <w:rFonts w:ascii="Times" w:hAnsi="Times" w:cs="Arial"/>
        </w:rPr>
        <w:t>Department of Biochemistry, Wake Forest School of Medicine</w:t>
      </w:r>
      <w:r w:rsidR="00A757B4" w:rsidRPr="005620C2">
        <w:rPr>
          <w:rFonts w:ascii="Times" w:hAnsi="Times" w:cs="Arial"/>
        </w:rPr>
        <w:t>, Winston-Salem, NC 271</w:t>
      </w:r>
      <w:r w:rsidR="006C25AB">
        <w:rPr>
          <w:rFonts w:ascii="Times" w:hAnsi="Times" w:cs="Arial"/>
        </w:rPr>
        <w:t>57</w:t>
      </w:r>
      <w:r w:rsidR="00A757B4" w:rsidRPr="005620C2">
        <w:rPr>
          <w:rFonts w:ascii="Times" w:hAnsi="Times" w:cs="Arial"/>
        </w:rPr>
        <w:t xml:space="preserve"> </w:t>
      </w:r>
      <w:r w:rsidR="00F9778F" w:rsidRPr="005620C2">
        <w:rPr>
          <w:rFonts w:ascii="Times" w:hAnsi="Times" w:cs="Arial"/>
        </w:rPr>
        <w:t>(TDH, GAH)</w:t>
      </w:r>
      <w:r w:rsidR="00CE56DF" w:rsidRPr="005620C2">
        <w:rPr>
          <w:rFonts w:ascii="Times" w:hAnsi="Times" w:cs="Arial"/>
        </w:rPr>
        <w:t>.</w:t>
      </w:r>
    </w:p>
    <w:p w14:paraId="7A06CE45" w14:textId="5AB6F9AF" w:rsidR="00446509" w:rsidRPr="005620C2" w:rsidRDefault="00446509" w:rsidP="00BA35FB">
      <w:pPr>
        <w:widowControl w:val="0"/>
        <w:spacing w:line="480" w:lineRule="auto"/>
        <w:rPr>
          <w:rFonts w:ascii="Times" w:hAnsi="Times" w:cs="Arial"/>
        </w:rPr>
      </w:pPr>
      <w:r w:rsidRPr="005620C2">
        <w:rPr>
          <w:rFonts w:ascii="Times" w:hAnsi="Times" w:cs="Arial"/>
          <w:vertAlign w:val="superscript"/>
        </w:rPr>
        <w:t>6</w:t>
      </w:r>
      <w:r w:rsidR="0099589F" w:rsidRPr="00915422">
        <w:rPr>
          <w:rFonts w:ascii="Times" w:hAnsi="Times" w:cs="Arial"/>
        </w:rPr>
        <w:t xml:space="preserve"> </w:t>
      </w:r>
      <w:r w:rsidRPr="005620C2">
        <w:rPr>
          <w:rFonts w:ascii="Times" w:hAnsi="Times" w:cs="Arial"/>
        </w:rPr>
        <w:t>Division of Cardiology, Duke University School of Medicine</w:t>
      </w:r>
      <w:r w:rsidR="005E3EED">
        <w:rPr>
          <w:rFonts w:ascii="Times" w:hAnsi="Times" w:cs="Arial"/>
        </w:rPr>
        <w:t>, Durham, NC 27710</w:t>
      </w:r>
      <w:r w:rsidRPr="005620C2">
        <w:rPr>
          <w:rFonts w:ascii="Times" w:hAnsi="Times" w:cs="Arial"/>
        </w:rPr>
        <w:t xml:space="preserve"> (YL)</w:t>
      </w:r>
      <w:r w:rsidR="00CE56DF" w:rsidRPr="005620C2">
        <w:rPr>
          <w:rFonts w:ascii="Times" w:hAnsi="Times" w:cs="Arial"/>
        </w:rPr>
        <w:t>.</w:t>
      </w:r>
    </w:p>
    <w:p w14:paraId="2F306C5A" w14:textId="0C0905F5" w:rsidR="00F9778F" w:rsidRPr="005620C2" w:rsidRDefault="00446509" w:rsidP="00BA35FB">
      <w:pPr>
        <w:widowControl w:val="0"/>
        <w:spacing w:line="480" w:lineRule="auto"/>
        <w:rPr>
          <w:rFonts w:ascii="Times" w:hAnsi="Times" w:cs="Arial"/>
        </w:rPr>
      </w:pPr>
      <w:r w:rsidRPr="005620C2">
        <w:rPr>
          <w:rFonts w:ascii="Times" w:hAnsi="Times" w:cs="Arial"/>
          <w:vertAlign w:val="superscript"/>
        </w:rPr>
        <w:t>7</w:t>
      </w:r>
      <w:r w:rsidR="008F41C8" w:rsidRPr="0099589F">
        <w:rPr>
          <w:rFonts w:ascii="Times" w:hAnsi="Times" w:cs="Arial"/>
        </w:rPr>
        <w:t xml:space="preserve"> Department of Internal Medicine,</w:t>
      </w:r>
      <w:r w:rsidR="008F41C8">
        <w:rPr>
          <w:rFonts w:ascii="Times" w:hAnsi="Times" w:cs="Arial"/>
          <w:vertAlign w:val="superscript"/>
        </w:rPr>
        <w:t xml:space="preserve"> </w:t>
      </w:r>
      <w:r w:rsidR="00F9778F" w:rsidRPr="005620C2">
        <w:rPr>
          <w:rFonts w:ascii="Times" w:hAnsi="Times" w:cs="Arial"/>
        </w:rPr>
        <w:t>Section of Molecular Medicine, Wake Forest School of Medicine</w:t>
      </w:r>
      <w:r w:rsidR="00A757B4" w:rsidRPr="005620C2">
        <w:rPr>
          <w:rFonts w:ascii="Times" w:hAnsi="Times" w:cs="Arial"/>
        </w:rPr>
        <w:t>, Winston-Salem, NC 271</w:t>
      </w:r>
      <w:r w:rsidR="006C25AB">
        <w:rPr>
          <w:rFonts w:ascii="Times" w:hAnsi="Times" w:cs="Arial"/>
        </w:rPr>
        <w:t>57</w:t>
      </w:r>
      <w:r w:rsidR="0099589F">
        <w:rPr>
          <w:rFonts w:ascii="Times" w:hAnsi="Times" w:cs="Arial"/>
        </w:rPr>
        <w:t xml:space="preserve"> </w:t>
      </w:r>
      <w:r w:rsidR="00F9778F" w:rsidRPr="005620C2">
        <w:rPr>
          <w:rFonts w:ascii="Times" w:hAnsi="Times" w:cs="Arial"/>
        </w:rPr>
        <w:t>(CEM)</w:t>
      </w:r>
      <w:r w:rsidR="00CE56DF" w:rsidRPr="005620C2">
        <w:rPr>
          <w:rFonts w:ascii="Times" w:hAnsi="Times" w:cs="Arial"/>
        </w:rPr>
        <w:t>.</w:t>
      </w:r>
    </w:p>
    <w:p w14:paraId="6FB9838C" w14:textId="0B7A84C6" w:rsidR="00F9778F" w:rsidRPr="005620C2" w:rsidRDefault="00446509" w:rsidP="00BA35FB">
      <w:pPr>
        <w:widowControl w:val="0"/>
        <w:spacing w:line="480" w:lineRule="auto"/>
        <w:rPr>
          <w:rFonts w:ascii="Times" w:hAnsi="Times" w:cs="Arial"/>
        </w:rPr>
      </w:pPr>
      <w:r w:rsidRPr="005620C2">
        <w:rPr>
          <w:rFonts w:ascii="Times" w:hAnsi="Times" w:cs="Arial"/>
          <w:vertAlign w:val="superscript"/>
        </w:rPr>
        <w:t>8</w:t>
      </w:r>
      <w:r w:rsidR="008F41C8" w:rsidRPr="0099589F">
        <w:rPr>
          <w:rFonts w:ascii="Times" w:hAnsi="Times" w:cs="Arial"/>
        </w:rPr>
        <w:t xml:space="preserve"> Department of Internal Medicine,</w:t>
      </w:r>
      <w:r w:rsidR="008F41C8">
        <w:rPr>
          <w:rFonts w:ascii="Times" w:hAnsi="Times" w:cs="Arial"/>
          <w:vertAlign w:val="superscript"/>
        </w:rPr>
        <w:t xml:space="preserve"> </w:t>
      </w:r>
      <w:r w:rsidR="00F9778F" w:rsidRPr="005620C2">
        <w:rPr>
          <w:rFonts w:ascii="Times" w:hAnsi="Times" w:cs="Arial"/>
        </w:rPr>
        <w:t>Section on Cardiovascular Medicine, Wake Forest School of Medicine</w:t>
      </w:r>
      <w:r w:rsidR="00A757B4" w:rsidRPr="005620C2">
        <w:rPr>
          <w:rFonts w:ascii="Times" w:hAnsi="Times" w:cs="Arial"/>
        </w:rPr>
        <w:t>, Winston-Salem, NC 271</w:t>
      </w:r>
      <w:r w:rsidR="006C25AB">
        <w:rPr>
          <w:rFonts w:ascii="Times" w:hAnsi="Times" w:cs="Arial"/>
        </w:rPr>
        <w:t>57</w:t>
      </w:r>
      <w:r w:rsidR="00A757B4" w:rsidRPr="005620C2">
        <w:rPr>
          <w:rFonts w:ascii="Times" w:hAnsi="Times" w:cs="Arial"/>
        </w:rPr>
        <w:t xml:space="preserve"> </w:t>
      </w:r>
      <w:r w:rsidR="00F9778F" w:rsidRPr="005620C2">
        <w:rPr>
          <w:rFonts w:ascii="Times" w:hAnsi="Times" w:cs="Arial"/>
        </w:rPr>
        <w:t>(DH)</w:t>
      </w:r>
      <w:r w:rsidR="00CE56DF" w:rsidRPr="005620C2">
        <w:rPr>
          <w:rFonts w:ascii="Times" w:hAnsi="Times" w:cs="Arial"/>
        </w:rPr>
        <w:t>.</w:t>
      </w:r>
    </w:p>
    <w:p w14:paraId="307CE566" w14:textId="6E39F5CB" w:rsidR="00AC25C1" w:rsidRDefault="00446509" w:rsidP="00BA35FB">
      <w:pPr>
        <w:widowControl w:val="0"/>
        <w:spacing w:line="480" w:lineRule="auto"/>
        <w:rPr>
          <w:rFonts w:ascii="Times" w:hAnsi="Times" w:cs="Arial"/>
          <w:vertAlign w:val="superscript"/>
        </w:rPr>
      </w:pPr>
      <w:r w:rsidRPr="005620C2">
        <w:rPr>
          <w:rFonts w:ascii="Times" w:hAnsi="Times" w:cs="Arial"/>
          <w:vertAlign w:val="superscript"/>
        </w:rPr>
        <w:t>9</w:t>
      </w:r>
      <w:r w:rsidR="0099589F" w:rsidRPr="0099589F">
        <w:rPr>
          <w:rFonts w:ascii="Times" w:hAnsi="Times" w:cs="Arial"/>
        </w:rPr>
        <w:t xml:space="preserve"> </w:t>
      </w:r>
      <w:r w:rsidR="0099589F" w:rsidRPr="005620C2">
        <w:rPr>
          <w:rFonts w:ascii="Times" w:hAnsi="Times" w:cs="Arial"/>
        </w:rPr>
        <w:t>Department of Bio</w:t>
      </w:r>
      <w:r w:rsidR="0099589F">
        <w:rPr>
          <w:rFonts w:ascii="Times" w:hAnsi="Times" w:cs="Arial"/>
        </w:rPr>
        <w:t>statistics</w:t>
      </w:r>
      <w:ins w:id="0" w:author="Revised" w:date="2021-07-01T13:47:00Z">
        <w:r w:rsidR="002E2071">
          <w:rPr>
            <w:rFonts w:ascii="Times" w:hAnsi="Times" w:cs="Arial"/>
          </w:rPr>
          <w:t xml:space="preserve"> and Data Science</w:t>
        </w:r>
      </w:ins>
      <w:r w:rsidR="0099589F" w:rsidRPr="005620C2">
        <w:rPr>
          <w:rFonts w:ascii="Times" w:hAnsi="Times" w:cs="Arial"/>
        </w:rPr>
        <w:t>, Wake Forest School of Medicine, Winston-</w:t>
      </w:r>
      <w:r w:rsidR="0099589F" w:rsidRPr="005620C2">
        <w:rPr>
          <w:rFonts w:ascii="Times" w:hAnsi="Times" w:cs="Arial"/>
        </w:rPr>
        <w:lastRenderedPageBreak/>
        <w:t>Salem, NC 271</w:t>
      </w:r>
      <w:r w:rsidR="0099589F">
        <w:rPr>
          <w:rFonts w:ascii="Times" w:hAnsi="Times" w:cs="Arial"/>
        </w:rPr>
        <w:t>57 (EHI).</w:t>
      </w:r>
    </w:p>
    <w:p w14:paraId="4E91E18F" w14:textId="08440D11" w:rsidR="00B86D04" w:rsidRPr="005620C2" w:rsidRDefault="00AC25C1" w:rsidP="00BA35FB">
      <w:pPr>
        <w:widowControl w:val="0"/>
        <w:spacing w:line="480" w:lineRule="auto"/>
        <w:rPr>
          <w:rFonts w:ascii="Times" w:hAnsi="Times" w:cs="Arial"/>
        </w:rPr>
      </w:pPr>
      <w:r>
        <w:rPr>
          <w:rFonts w:ascii="Times" w:hAnsi="Times" w:cs="Arial"/>
          <w:vertAlign w:val="superscript"/>
        </w:rPr>
        <w:t>10</w:t>
      </w:r>
      <w:r w:rsidR="0099589F" w:rsidRPr="0099589F">
        <w:rPr>
          <w:rFonts w:ascii="Times" w:hAnsi="Times" w:cs="Arial"/>
        </w:rPr>
        <w:t xml:space="preserve"> </w:t>
      </w:r>
      <w:r w:rsidR="00B86D04" w:rsidRPr="005620C2">
        <w:rPr>
          <w:rFonts w:ascii="Times" w:hAnsi="Times" w:cs="Arial"/>
        </w:rPr>
        <w:t>Center for Studies in Demography and Ecology, University of Washington</w:t>
      </w:r>
      <w:r w:rsidR="00A757B4" w:rsidRPr="005620C2">
        <w:rPr>
          <w:rFonts w:ascii="Times" w:hAnsi="Times" w:cs="Arial"/>
        </w:rPr>
        <w:t xml:space="preserve">, Seattle, WA 98195 </w:t>
      </w:r>
      <w:r w:rsidR="00B86D04" w:rsidRPr="005620C2">
        <w:rPr>
          <w:rFonts w:ascii="Times" w:hAnsi="Times" w:cs="Arial"/>
        </w:rPr>
        <w:t>(NSM)</w:t>
      </w:r>
      <w:r w:rsidR="00CE56DF" w:rsidRPr="005620C2">
        <w:rPr>
          <w:rFonts w:ascii="Times" w:hAnsi="Times" w:cs="Arial"/>
        </w:rPr>
        <w:t>.</w:t>
      </w:r>
    </w:p>
    <w:p w14:paraId="4D8708FC" w14:textId="08CD52DB" w:rsidR="00B86D04" w:rsidRPr="005620C2" w:rsidRDefault="00446509" w:rsidP="00BA35FB">
      <w:pPr>
        <w:widowControl w:val="0"/>
        <w:spacing w:line="480" w:lineRule="auto"/>
        <w:rPr>
          <w:rFonts w:ascii="Times" w:hAnsi="Times" w:cs="Arial"/>
        </w:rPr>
      </w:pPr>
      <w:r w:rsidRPr="005620C2">
        <w:rPr>
          <w:rFonts w:ascii="Times" w:hAnsi="Times" w:cs="Arial"/>
          <w:vertAlign w:val="superscript"/>
        </w:rPr>
        <w:t>1</w:t>
      </w:r>
      <w:r w:rsidR="00AC25C1">
        <w:rPr>
          <w:rFonts w:ascii="Times" w:hAnsi="Times" w:cs="Arial"/>
          <w:vertAlign w:val="superscript"/>
        </w:rPr>
        <w:t>1</w:t>
      </w:r>
      <w:r w:rsidR="0099589F" w:rsidRPr="0099589F">
        <w:rPr>
          <w:rFonts w:ascii="Times" w:hAnsi="Times" w:cs="Arial"/>
        </w:rPr>
        <w:t xml:space="preserve"> </w:t>
      </w:r>
      <w:r w:rsidR="00B86D04" w:rsidRPr="005620C2">
        <w:rPr>
          <w:rFonts w:ascii="Times" w:hAnsi="Times" w:cs="Arial"/>
        </w:rPr>
        <w:t>Department of Biology, University of Washington</w:t>
      </w:r>
      <w:r w:rsidR="00A757B4" w:rsidRPr="005620C2">
        <w:rPr>
          <w:rFonts w:ascii="Times" w:hAnsi="Times" w:cs="Arial"/>
        </w:rPr>
        <w:t xml:space="preserve">, Seattle, WA 98195 </w:t>
      </w:r>
      <w:r w:rsidR="00B86D04" w:rsidRPr="005620C2">
        <w:rPr>
          <w:rFonts w:ascii="Times" w:hAnsi="Times" w:cs="Arial"/>
        </w:rPr>
        <w:t>(NSM)</w:t>
      </w:r>
      <w:r w:rsidR="00CE56DF" w:rsidRPr="005620C2">
        <w:rPr>
          <w:rFonts w:ascii="Times" w:hAnsi="Times" w:cs="Arial"/>
        </w:rPr>
        <w:t>.</w:t>
      </w:r>
    </w:p>
    <w:p w14:paraId="69EC0575" w14:textId="6A4F5385" w:rsidR="00F9778F" w:rsidRPr="005620C2" w:rsidRDefault="00343CEB" w:rsidP="00BA35FB">
      <w:pPr>
        <w:widowControl w:val="0"/>
        <w:spacing w:line="480" w:lineRule="auto"/>
        <w:rPr>
          <w:rFonts w:ascii="Times" w:hAnsi="Times" w:cs="Arial"/>
        </w:rPr>
      </w:pPr>
      <w:r w:rsidRPr="005620C2">
        <w:rPr>
          <w:rFonts w:ascii="Times" w:hAnsi="Times" w:cs="Arial"/>
          <w:vertAlign w:val="superscript"/>
        </w:rPr>
        <w:t>1</w:t>
      </w:r>
      <w:r w:rsidR="0099589F">
        <w:rPr>
          <w:rFonts w:ascii="Times" w:hAnsi="Times" w:cs="Arial"/>
          <w:vertAlign w:val="superscript"/>
        </w:rPr>
        <w:t>2</w:t>
      </w:r>
      <w:r w:rsidR="0099589F" w:rsidRPr="00915422">
        <w:rPr>
          <w:rFonts w:ascii="Times" w:hAnsi="Times" w:cs="Arial"/>
        </w:rPr>
        <w:t xml:space="preserve"> </w:t>
      </w:r>
      <w:r w:rsidR="00B86D04" w:rsidRPr="005620C2">
        <w:rPr>
          <w:rFonts w:ascii="Times" w:hAnsi="Times" w:cs="Arial"/>
        </w:rPr>
        <w:t>Washington National Primate Research Center, University of Washington</w:t>
      </w:r>
      <w:r w:rsidR="00A757B4" w:rsidRPr="005620C2">
        <w:rPr>
          <w:rFonts w:ascii="Times" w:hAnsi="Times" w:cs="Arial"/>
        </w:rPr>
        <w:t xml:space="preserve">, Seattle, WA 98195 </w:t>
      </w:r>
      <w:r w:rsidR="00B86D04" w:rsidRPr="005620C2">
        <w:rPr>
          <w:rFonts w:ascii="Times" w:hAnsi="Times" w:cs="Arial"/>
        </w:rPr>
        <w:t>(NSM)</w:t>
      </w:r>
      <w:r w:rsidR="00CE56DF" w:rsidRPr="005620C2">
        <w:rPr>
          <w:rFonts w:ascii="Times" w:hAnsi="Times" w:cs="Arial"/>
        </w:rPr>
        <w:t>.</w:t>
      </w:r>
    </w:p>
    <w:p w14:paraId="10160043" w14:textId="571FEDC9" w:rsidR="004D2B22" w:rsidRPr="005620C2" w:rsidRDefault="004D2B22" w:rsidP="00BA35FB">
      <w:pPr>
        <w:widowControl w:val="0"/>
        <w:spacing w:line="480" w:lineRule="auto"/>
        <w:rPr>
          <w:rFonts w:ascii="Times" w:hAnsi="Times" w:cs="Arial"/>
        </w:rPr>
      </w:pPr>
      <w:r w:rsidRPr="005620C2">
        <w:rPr>
          <w:rFonts w:ascii="Times" w:hAnsi="Times" w:cs="Arial"/>
          <w:vertAlign w:val="superscript"/>
        </w:rPr>
        <w:t>1</w:t>
      </w:r>
      <w:r w:rsidR="0099589F">
        <w:rPr>
          <w:rFonts w:ascii="Times" w:hAnsi="Times" w:cs="Arial"/>
          <w:vertAlign w:val="superscript"/>
        </w:rPr>
        <w:t>3</w:t>
      </w:r>
      <w:r w:rsidR="0099589F" w:rsidRPr="00915422">
        <w:rPr>
          <w:rFonts w:ascii="Times" w:hAnsi="Times" w:cs="Arial"/>
        </w:rPr>
        <w:t xml:space="preserve"> </w:t>
      </w:r>
      <w:r w:rsidRPr="005620C2">
        <w:rPr>
          <w:rFonts w:ascii="Times" w:hAnsi="Times" w:cs="Arial"/>
        </w:rPr>
        <w:t>School of Life Sciences, Arizona State University</w:t>
      </w:r>
      <w:r w:rsidR="00A757B4" w:rsidRPr="005620C2">
        <w:rPr>
          <w:rFonts w:ascii="Times" w:hAnsi="Times" w:cs="Arial"/>
        </w:rPr>
        <w:t>, Tempe, AZ 85287</w:t>
      </w:r>
      <w:r w:rsidRPr="005620C2">
        <w:rPr>
          <w:rFonts w:ascii="Times" w:hAnsi="Times" w:cs="Arial"/>
        </w:rPr>
        <w:t xml:space="preserve"> (NSM)</w:t>
      </w:r>
      <w:r w:rsidR="00CE56DF" w:rsidRPr="005620C2">
        <w:rPr>
          <w:rFonts w:ascii="Times" w:hAnsi="Times" w:cs="Arial"/>
        </w:rPr>
        <w:t>.</w:t>
      </w:r>
    </w:p>
    <w:p w14:paraId="49855E45" w14:textId="1338B565" w:rsidR="004D2B22" w:rsidRPr="005620C2" w:rsidRDefault="004D2B22" w:rsidP="00BA35FB">
      <w:pPr>
        <w:widowControl w:val="0"/>
        <w:spacing w:line="480" w:lineRule="auto"/>
      </w:pPr>
      <w:r w:rsidRPr="005620C2">
        <w:rPr>
          <w:rFonts w:ascii="Times" w:hAnsi="Times" w:cs="Arial"/>
          <w:vertAlign w:val="superscript"/>
        </w:rPr>
        <w:t>1</w:t>
      </w:r>
      <w:r w:rsidR="0099589F">
        <w:rPr>
          <w:rFonts w:ascii="Times" w:hAnsi="Times" w:cs="Arial"/>
          <w:vertAlign w:val="superscript"/>
        </w:rPr>
        <w:t>4</w:t>
      </w:r>
      <w:r w:rsidR="0099589F" w:rsidRPr="00915422">
        <w:rPr>
          <w:rFonts w:ascii="Times" w:hAnsi="Times" w:cs="Arial"/>
        </w:rPr>
        <w:t xml:space="preserve"> </w:t>
      </w:r>
      <w:r w:rsidRPr="005620C2">
        <w:rPr>
          <w:rFonts w:ascii="Times" w:hAnsi="Times" w:cs="Arial"/>
        </w:rPr>
        <w:t>Center for Evolution &amp; Medicine, Arizona State University</w:t>
      </w:r>
      <w:r w:rsidR="00A757B4" w:rsidRPr="005620C2">
        <w:rPr>
          <w:rFonts w:ascii="Times" w:hAnsi="Times" w:cs="Arial"/>
        </w:rPr>
        <w:t xml:space="preserve">, Tempe, AZ 85287 </w:t>
      </w:r>
      <w:r w:rsidRPr="005620C2">
        <w:rPr>
          <w:rFonts w:ascii="Times" w:hAnsi="Times" w:cs="Arial"/>
        </w:rPr>
        <w:t>(NSM)</w:t>
      </w:r>
      <w:r w:rsidR="00CE56DF" w:rsidRPr="005620C2">
        <w:rPr>
          <w:rFonts w:ascii="Times" w:hAnsi="Times" w:cs="Arial"/>
        </w:rPr>
        <w:t>.</w:t>
      </w:r>
    </w:p>
    <w:p w14:paraId="5BBE0CBE" w14:textId="7CEC9FDE" w:rsidR="007D5828" w:rsidRPr="005620C2" w:rsidRDefault="00CE56DF" w:rsidP="00BA35FB">
      <w:pPr>
        <w:widowControl w:val="0"/>
        <w:spacing w:line="480" w:lineRule="auto"/>
        <w:rPr>
          <w:rFonts w:ascii="Times" w:hAnsi="Times" w:cs="Arial"/>
        </w:rPr>
      </w:pPr>
      <w:r w:rsidRPr="005620C2">
        <w:rPr>
          <w:rFonts w:ascii="Times" w:hAnsi="Times" w:cs="Arial"/>
          <w:vertAlign w:val="superscript"/>
        </w:rPr>
        <w:t>†</w:t>
      </w:r>
      <w:r w:rsidR="00F9778F" w:rsidRPr="005620C2">
        <w:rPr>
          <w:rFonts w:ascii="Times" w:hAnsi="Times" w:cs="Arial"/>
        </w:rPr>
        <w:t>Authors contributed equally</w:t>
      </w:r>
    </w:p>
    <w:p w14:paraId="1BBC6972" w14:textId="3E8491F6" w:rsidR="00CE56DF" w:rsidRPr="005620C2" w:rsidRDefault="00CE56DF" w:rsidP="00BA35FB">
      <w:pPr>
        <w:widowControl w:val="0"/>
        <w:spacing w:line="480" w:lineRule="auto"/>
        <w:rPr>
          <w:rFonts w:ascii="Times" w:hAnsi="Times" w:cs="Arial"/>
        </w:rPr>
      </w:pPr>
      <w:r w:rsidRPr="005620C2">
        <w:rPr>
          <w:rFonts w:ascii="Times" w:hAnsi="Times" w:cs="Arial"/>
        </w:rPr>
        <w:t>*</w:t>
      </w:r>
      <w:r w:rsidR="00F9778F" w:rsidRPr="005620C2">
        <w:rPr>
          <w:rFonts w:ascii="Times" w:hAnsi="Times" w:cs="Arial"/>
          <w:bCs/>
        </w:rPr>
        <w:t>Correspondence:</w:t>
      </w:r>
      <w:r w:rsidRPr="005620C2">
        <w:rPr>
          <w:rFonts w:ascii="Times" w:hAnsi="Times" w:cs="Arial"/>
          <w:bCs/>
        </w:rPr>
        <w:t xml:space="preserve"> </w:t>
      </w:r>
      <w:r w:rsidR="00F9778F" w:rsidRPr="005620C2">
        <w:rPr>
          <w:rFonts w:ascii="Times" w:hAnsi="Times" w:cs="Arial"/>
        </w:rPr>
        <w:t>Thomas C. Register</w:t>
      </w:r>
      <w:r w:rsidR="71547759" w:rsidRPr="005620C2">
        <w:rPr>
          <w:rFonts w:ascii="Times" w:hAnsi="Times" w:cs="Arial"/>
        </w:rPr>
        <w:t xml:space="preserve"> (</w:t>
      </w:r>
      <w:r w:rsidRPr="005620C2">
        <w:rPr>
          <w:rFonts w:ascii="Times" w:hAnsi="Times" w:cs="Arial"/>
        </w:rPr>
        <w:t>register@wakehealth.edu</w:t>
      </w:r>
      <w:r w:rsidR="75D8BCF1" w:rsidRPr="005620C2">
        <w:rPr>
          <w:rFonts w:ascii="Times" w:hAnsi="Times" w:cs="Arial"/>
        </w:rPr>
        <w:t>)</w:t>
      </w:r>
      <w:r w:rsidRPr="005620C2">
        <w:rPr>
          <w:rFonts w:ascii="Times" w:hAnsi="Times" w:cs="Arial"/>
          <w:bCs/>
        </w:rPr>
        <w:t xml:space="preserve"> and </w:t>
      </w:r>
      <w:r w:rsidR="00491883" w:rsidRPr="005620C2">
        <w:rPr>
          <w:rFonts w:ascii="Times" w:hAnsi="Times" w:cs="Arial"/>
        </w:rPr>
        <w:t>Noah Snyder-Mackler</w:t>
      </w:r>
      <w:r w:rsidR="75D8BCF1" w:rsidRPr="005620C2">
        <w:rPr>
          <w:rFonts w:ascii="Times" w:hAnsi="Times" w:cs="Arial"/>
        </w:rPr>
        <w:t xml:space="preserve"> (</w:t>
      </w:r>
      <w:r w:rsidRPr="005620C2">
        <w:rPr>
          <w:rFonts w:ascii="Times" w:hAnsi="Times" w:cs="Arial"/>
        </w:rPr>
        <w:t>nsnyderm@asu.edu</w:t>
      </w:r>
      <w:r w:rsidR="057CFD34" w:rsidRPr="005620C2">
        <w:rPr>
          <w:rFonts w:ascii="Times" w:hAnsi="Times" w:cs="Arial"/>
        </w:rPr>
        <w:t>)</w:t>
      </w:r>
      <w:r w:rsidRPr="005620C2">
        <w:rPr>
          <w:rFonts w:ascii="Times" w:hAnsi="Times" w:cs="Arial"/>
        </w:rPr>
        <w:t>.</w:t>
      </w:r>
    </w:p>
    <w:p w14:paraId="4AFF7688" w14:textId="77777777" w:rsidR="00DF75C0" w:rsidRDefault="00DF75C0" w:rsidP="007A2216">
      <w:pPr>
        <w:widowControl w:val="0"/>
        <w:spacing w:line="480" w:lineRule="auto"/>
        <w:rPr>
          <w:rFonts w:ascii="Times" w:hAnsi="Times" w:cs="Arial"/>
          <w:b/>
          <w:bCs/>
        </w:rPr>
      </w:pPr>
    </w:p>
    <w:p w14:paraId="299C6662" w14:textId="39FD2260" w:rsidR="007A2216" w:rsidRPr="00785CA2" w:rsidRDefault="007A2216" w:rsidP="007A2216">
      <w:pPr>
        <w:widowControl w:val="0"/>
        <w:spacing w:line="480" w:lineRule="auto"/>
        <w:rPr>
          <w:rFonts w:ascii="Times" w:hAnsi="Times" w:cs="Arial"/>
        </w:rPr>
      </w:pPr>
      <w:r>
        <w:rPr>
          <w:rFonts w:ascii="Times" w:hAnsi="Times" w:cs="Arial"/>
          <w:b/>
          <w:bCs/>
        </w:rPr>
        <w:t>Keywords:</w:t>
      </w:r>
      <w:r>
        <w:rPr>
          <w:rFonts w:ascii="Times" w:hAnsi="Times" w:cs="Arial"/>
        </w:rPr>
        <w:t xml:space="preserve"> Western diet, Mediterranean diet, monocyte polarization, inflammatory gene expression, immune regulation, differential gene co-expression, affiliative behavior, anxiety-associated behavior</w:t>
      </w:r>
      <w:r w:rsidR="008F41C8">
        <w:rPr>
          <w:rFonts w:ascii="Times" w:hAnsi="Times" w:cs="Arial"/>
        </w:rPr>
        <w:t>, social isolation</w:t>
      </w:r>
    </w:p>
    <w:p w14:paraId="72C95F85" w14:textId="77777777" w:rsidR="00A84340" w:rsidRDefault="00A84340">
      <w:pPr>
        <w:spacing w:line="276" w:lineRule="auto"/>
        <w:rPr>
          <w:rFonts w:ascii="Times" w:hAnsi="Times" w:cs="Arial"/>
          <w:b/>
        </w:rPr>
      </w:pPr>
      <w:r>
        <w:rPr>
          <w:rFonts w:ascii="Times" w:hAnsi="Times" w:cs="Arial"/>
          <w:b/>
        </w:rPr>
        <w:br w:type="page"/>
      </w:r>
    </w:p>
    <w:p w14:paraId="13EC6900" w14:textId="77777777" w:rsidR="002B2FFC" w:rsidRDefault="00CE56DF" w:rsidP="00566088">
      <w:pPr>
        <w:widowControl w:val="0"/>
        <w:spacing w:line="480" w:lineRule="auto"/>
        <w:rPr>
          <w:rFonts w:ascii="Times" w:hAnsi="Times" w:cs="Arial"/>
          <w:b/>
        </w:rPr>
      </w:pPr>
      <w:r w:rsidRPr="005620C2">
        <w:rPr>
          <w:rFonts w:ascii="Times" w:hAnsi="Times" w:cs="Arial"/>
          <w:b/>
        </w:rPr>
        <w:lastRenderedPageBreak/>
        <w:t>Abstract</w:t>
      </w:r>
    </w:p>
    <w:p w14:paraId="347E0467" w14:textId="420CA93E" w:rsidR="00E811B5" w:rsidRPr="009E3C29" w:rsidRDefault="00E811B5" w:rsidP="00310755">
      <w:pPr>
        <w:spacing w:line="480" w:lineRule="auto"/>
        <w:rPr>
          <w:rFonts w:ascii="Times" w:hAnsi="Times" w:cs="Arial"/>
        </w:rPr>
      </w:pPr>
      <w:r w:rsidRPr="007316A1">
        <w:rPr>
          <w:rFonts w:ascii="Times" w:hAnsi="Times" w:cstheme="minorHAnsi"/>
          <w:bCs/>
        </w:rPr>
        <w:t xml:space="preserve">Dietary changes associated with industrialization </w:t>
      </w:r>
      <w:r w:rsidR="00670B5D">
        <w:rPr>
          <w:rFonts w:ascii="Times" w:hAnsi="Times" w:cstheme="minorHAnsi"/>
          <w:bCs/>
        </w:rPr>
        <w:t xml:space="preserve">substantially </w:t>
      </w:r>
      <w:r w:rsidR="007F0EE1">
        <w:rPr>
          <w:rFonts w:ascii="Times" w:hAnsi="Times" w:cstheme="minorHAnsi"/>
          <w:bCs/>
        </w:rPr>
        <w:t xml:space="preserve">increase </w:t>
      </w:r>
      <w:r w:rsidR="00670B5D">
        <w:rPr>
          <w:rFonts w:ascii="Times" w:hAnsi="Times" w:cstheme="minorHAnsi"/>
          <w:bCs/>
        </w:rPr>
        <w:t xml:space="preserve">the </w:t>
      </w:r>
      <w:r w:rsidR="007F0EE1">
        <w:rPr>
          <w:rFonts w:ascii="Times" w:hAnsi="Times" w:cstheme="minorHAnsi"/>
          <w:bCs/>
        </w:rPr>
        <w:t xml:space="preserve">prevalence of </w:t>
      </w:r>
      <w:r w:rsidR="00D815EA">
        <w:rPr>
          <w:rFonts w:ascii="Times" w:hAnsi="Times" w:cstheme="minorHAnsi"/>
          <w:bCs/>
        </w:rPr>
        <w:t>chronic diseases</w:t>
      </w:r>
      <w:r w:rsidR="00263A23">
        <w:rPr>
          <w:rFonts w:ascii="Times" w:hAnsi="Times" w:cstheme="minorHAnsi"/>
          <w:bCs/>
        </w:rPr>
        <w:t>,</w:t>
      </w:r>
      <w:r w:rsidR="00D815EA">
        <w:rPr>
          <w:rFonts w:ascii="Times" w:hAnsi="Times" w:cstheme="minorHAnsi"/>
          <w:bCs/>
        </w:rPr>
        <w:t xml:space="preserve"> </w:t>
      </w:r>
      <w:r w:rsidR="00670B5D">
        <w:rPr>
          <w:rFonts w:ascii="Times" w:hAnsi="Times" w:cstheme="minorHAnsi"/>
          <w:bCs/>
        </w:rPr>
        <w:t>such as</w:t>
      </w:r>
      <w:r w:rsidR="007316A1">
        <w:rPr>
          <w:rFonts w:ascii="Times" w:hAnsi="Times" w:cstheme="minorHAnsi"/>
          <w:bCs/>
        </w:rPr>
        <w:t xml:space="preserve"> </w:t>
      </w:r>
      <w:r w:rsidR="00310755">
        <w:rPr>
          <w:rFonts w:ascii="Times" w:hAnsi="Times" w:cstheme="minorHAnsi"/>
          <w:bCs/>
        </w:rPr>
        <w:t xml:space="preserve">obesity, type II diabetes, and </w:t>
      </w:r>
      <w:r w:rsidR="007316A1">
        <w:rPr>
          <w:rFonts w:ascii="Times" w:hAnsi="Times" w:cstheme="minorHAnsi"/>
          <w:bCs/>
        </w:rPr>
        <w:t>cardiovascular disease</w:t>
      </w:r>
      <w:r w:rsidR="007F0EE1">
        <w:rPr>
          <w:rFonts w:ascii="Times" w:hAnsi="Times" w:cstheme="minorHAnsi"/>
          <w:bCs/>
        </w:rPr>
        <w:t xml:space="preserve">, </w:t>
      </w:r>
      <w:del w:id="1" w:author="Revised" w:date="2021-07-01T13:47:00Z">
        <w:r w:rsidR="00670B5D">
          <w:rPr>
            <w:rFonts w:ascii="Times" w:hAnsi="Times" w:cstheme="minorHAnsi"/>
            <w:bCs/>
          </w:rPr>
          <w:delText xml:space="preserve">which are </w:delText>
        </w:r>
      </w:del>
      <w:r w:rsidR="00670B5D">
        <w:rPr>
          <w:rFonts w:ascii="Times" w:hAnsi="Times" w:cstheme="minorHAnsi"/>
          <w:bCs/>
        </w:rPr>
        <w:t>major</w:t>
      </w:r>
      <w:r w:rsidR="00647150">
        <w:rPr>
          <w:rFonts w:ascii="Times" w:hAnsi="Times" w:cstheme="minorHAnsi"/>
          <w:bCs/>
        </w:rPr>
        <w:t xml:space="preserve"> </w:t>
      </w:r>
      <w:r w:rsidR="007F0EE1">
        <w:rPr>
          <w:rFonts w:ascii="Times" w:hAnsi="Times" w:cstheme="minorHAnsi"/>
          <w:bCs/>
        </w:rPr>
        <w:t>contributors to the public health burden</w:t>
      </w:r>
      <w:r w:rsidR="00BF0B2E">
        <w:rPr>
          <w:rFonts w:ascii="Times" w:hAnsi="Times" w:cstheme="minorHAnsi"/>
          <w:bCs/>
        </w:rPr>
        <w:t xml:space="preserve">. </w:t>
      </w:r>
      <w:r w:rsidR="009D0A16">
        <w:rPr>
          <w:rFonts w:ascii="Times" w:hAnsi="Times" w:cstheme="minorHAnsi"/>
          <w:bCs/>
        </w:rPr>
        <w:t>The high prevalence</w:t>
      </w:r>
      <w:r w:rsidR="00310755">
        <w:rPr>
          <w:rFonts w:ascii="Times" w:hAnsi="Times" w:cstheme="minorHAnsi"/>
          <w:bCs/>
        </w:rPr>
        <w:t xml:space="preserve"> of </w:t>
      </w:r>
      <w:r w:rsidR="009D0A16">
        <w:rPr>
          <w:rFonts w:ascii="Times" w:hAnsi="Times" w:cstheme="minorHAnsi"/>
          <w:bCs/>
        </w:rPr>
        <w:t xml:space="preserve">these </w:t>
      </w:r>
      <w:r w:rsidR="00D815EA">
        <w:rPr>
          <w:rFonts w:ascii="Times" w:hAnsi="Times" w:cstheme="minorHAnsi"/>
          <w:bCs/>
        </w:rPr>
        <w:t>chronic disease</w:t>
      </w:r>
      <w:r w:rsidR="00310755">
        <w:rPr>
          <w:rFonts w:ascii="Times" w:hAnsi="Times" w:cstheme="minorHAnsi"/>
          <w:bCs/>
        </w:rPr>
        <w:t xml:space="preserve">s </w:t>
      </w:r>
      <w:r w:rsidR="009D0A16">
        <w:rPr>
          <w:rFonts w:ascii="Times" w:hAnsi="Times" w:cstheme="minorHAnsi"/>
          <w:bCs/>
        </w:rPr>
        <w:t>is</w:t>
      </w:r>
      <w:r w:rsidR="00310755">
        <w:rPr>
          <w:rFonts w:ascii="Times" w:hAnsi="Times" w:cstheme="minorHAnsi"/>
          <w:bCs/>
        </w:rPr>
        <w:t xml:space="preserve"> often attributed to </w:t>
      </w:r>
      <w:r w:rsidR="009D0A16">
        <w:rPr>
          <w:rFonts w:ascii="Times" w:hAnsi="Times" w:cstheme="minorHAnsi"/>
          <w:bCs/>
        </w:rPr>
        <w:t xml:space="preserve">an </w:t>
      </w:r>
      <w:r w:rsidR="00310755">
        <w:rPr>
          <w:rFonts w:ascii="Times" w:hAnsi="Times" w:cstheme="minorHAnsi"/>
          <w:bCs/>
        </w:rPr>
        <w:t xml:space="preserve">“evolutionary </w:t>
      </w:r>
      <w:r w:rsidR="00BF0B2E">
        <w:rPr>
          <w:rFonts w:ascii="Times" w:hAnsi="Times" w:cstheme="minorHAnsi"/>
          <w:bCs/>
        </w:rPr>
        <w:t>mismatch</w:t>
      </w:r>
      <w:del w:id="2" w:author="Revised" w:date="2021-07-01T13:47:00Z">
        <w:r w:rsidR="00263A23">
          <w:rPr>
            <w:rFonts w:ascii="Times" w:hAnsi="Times" w:cstheme="minorHAnsi"/>
            <w:bCs/>
          </w:rPr>
          <w:delText>,</w:delText>
        </w:r>
        <w:r w:rsidR="00310755">
          <w:rPr>
            <w:rFonts w:ascii="Times" w:hAnsi="Times" w:cstheme="minorHAnsi"/>
            <w:bCs/>
          </w:rPr>
          <w:delText>”</w:delText>
        </w:r>
      </w:del>
      <w:ins w:id="3" w:author="Revised" w:date="2021-07-01T13:47:00Z">
        <w:r w:rsidR="00310755">
          <w:rPr>
            <w:rFonts w:ascii="Times" w:hAnsi="Times" w:cstheme="minorHAnsi"/>
            <w:bCs/>
          </w:rPr>
          <w:t>”</w:t>
        </w:r>
      </w:ins>
      <w:r w:rsidR="00310755">
        <w:rPr>
          <w:rFonts w:ascii="Times" w:hAnsi="Times" w:cstheme="minorHAnsi"/>
          <w:bCs/>
        </w:rPr>
        <w:t xml:space="preserve"> </w:t>
      </w:r>
      <w:r w:rsidR="009D0A16">
        <w:rPr>
          <w:rFonts w:ascii="Times" w:hAnsi="Times" w:cstheme="minorHAnsi"/>
          <w:bCs/>
        </w:rPr>
        <w:t>between</w:t>
      </w:r>
      <w:r w:rsidR="00310755">
        <w:rPr>
          <w:rFonts w:ascii="Times" w:hAnsi="Times" w:cstheme="minorHAnsi"/>
          <w:bCs/>
        </w:rPr>
        <w:t xml:space="preserve"> human physiology </w:t>
      </w:r>
      <w:r w:rsidR="009D0A16">
        <w:rPr>
          <w:rFonts w:ascii="Times" w:hAnsi="Times" w:cstheme="minorHAnsi"/>
          <w:bCs/>
        </w:rPr>
        <w:t>and</w:t>
      </w:r>
      <w:r w:rsidR="00310755">
        <w:rPr>
          <w:rFonts w:ascii="Times" w:hAnsi="Times" w:cstheme="minorHAnsi"/>
          <w:bCs/>
        </w:rPr>
        <w:t xml:space="preserve"> modern nutritional environments</w:t>
      </w:r>
      <w:r w:rsidR="00BF0B2E">
        <w:rPr>
          <w:rFonts w:ascii="Times" w:hAnsi="Times" w:cstheme="minorHAnsi"/>
          <w:bCs/>
        </w:rPr>
        <w:t xml:space="preserve">. </w:t>
      </w:r>
      <w:del w:id="4" w:author="Revised" w:date="2021-07-01T13:47:00Z">
        <w:r w:rsidR="00310755">
          <w:rPr>
            <w:rFonts w:ascii="Times" w:hAnsi="Times" w:cstheme="minorHAnsi"/>
            <w:bCs/>
          </w:rPr>
          <w:delText>In support of this idea,</w:delText>
        </w:r>
      </w:del>
      <w:r w:rsidR="00310755">
        <w:rPr>
          <w:rFonts w:ascii="Times" w:hAnsi="Times" w:cstheme="minorHAnsi"/>
          <w:bCs/>
        </w:rPr>
        <w:t xml:space="preserve"> Western diets enriched </w:t>
      </w:r>
      <w:r w:rsidR="009D0A16">
        <w:rPr>
          <w:rFonts w:ascii="Times" w:hAnsi="Times" w:cstheme="minorHAnsi"/>
          <w:bCs/>
        </w:rPr>
        <w:t>with</w:t>
      </w:r>
      <w:r w:rsidR="00310755">
        <w:rPr>
          <w:rFonts w:ascii="Times" w:hAnsi="Times" w:cstheme="minorHAnsi"/>
          <w:bCs/>
        </w:rPr>
        <w:t xml:space="preserve"> foods that were </w:t>
      </w:r>
      <w:r w:rsidR="009D0A16">
        <w:rPr>
          <w:rFonts w:ascii="Times" w:hAnsi="Times" w:cstheme="minorHAnsi"/>
          <w:bCs/>
        </w:rPr>
        <w:t>scarce</w:t>
      </w:r>
      <w:r w:rsidR="00310755">
        <w:rPr>
          <w:rFonts w:ascii="Times" w:hAnsi="Times" w:cstheme="minorHAnsi"/>
          <w:bCs/>
        </w:rPr>
        <w:t xml:space="preserve"> throughout human evolutionary history (e.g., simple sugars and</w:t>
      </w:r>
      <w:r w:rsidR="00310755" w:rsidRPr="00310755">
        <w:rPr>
          <w:rFonts w:ascii="Times" w:hAnsi="Times" w:cs="Arial"/>
        </w:rPr>
        <w:t xml:space="preserve"> </w:t>
      </w:r>
      <w:r w:rsidR="00310755" w:rsidRPr="00B87C5B">
        <w:rPr>
          <w:rFonts w:ascii="Times" w:hAnsi="Times" w:cs="Arial"/>
        </w:rPr>
        <w:t>saturated fat</w:t>
      </w:r>
      <w:r w:rsidR="00310755">
        <w:rPr>
          <w:rFonts w:ascii="Times" w:hAnsi="Times" w:cs="Arial"/>
        </w:rPr>
        <w:t>s</w:t>
      </w:r>
      <w:r w:rsidR="00310755">
        <w:rPr>
          <w:rFonts w:ascii="Times" w:hAnsi="Times" w:cstheme="minorHAnsi"/>
          <w:bCs/>
        </w:rPr>
        <w:t>)</w:t>
      </w:r>
      <w:r w:rsidR="00310755" w:rsidRPr="007316A1">
        <w:rPr>
          <w:rFonts w:ascii="Times" w:hAnsi="Times" w:cstheme="minorHAnsi"/>
        </w:rPr>
        <w:t xml:space="preserve"> promote inflammation and disease</w:t>
      </w:r>
      <w:r w:rsidR="0005720F">
        <w:rPr>
          <w:rFonts w:ascii="Times" w:hAnsi="Times" w:cstheme="minorHAnsi"/>
        </w:rPr>
        <w:t xml:space="preserve"> relative to </w:t>
      </w:r>
      <w:r w:rsidR="0099589F">
        <w:rPr>
          <w:rFonts w:ascii="Times" w:hAnsi="Times" w:cstheme="minorHAnsi"/>
          <w:bCs/>
        </w:rPr>
        <w:t>diets</w:t>
      </w:r>
      <w:r w:rsidR="00F524ED">
        <w:rPr>
          <w:rFonts w:ascii="Times" w:hAnsi="Times" w:cstheme="minorHAnsi"/>
          <w:bCs/>
        </w:rPr>
        <w:t xml:space="preserve"> more akin to </w:t>
      </w:r>
      <w:ins w:id="5" w:author="Revised" w:date="2021-07-01T13:47:00Z">
        <w:r w:rsidR="00315CB4">
          <w:rPr>
            <w:rFonts w:ascii="Times" w:hAnsi="Times" w:cstheme="minorHAnsi"/>
            <w:bCs/>
          </w:rPr>
          <w:t xml:space="preserve">ancestral human </w:t>
        </w:r>
      </w:ins>
      <w:r w:rsidR="00F524ED">
        <w:rPr>
          <w:rFonts w:ascii="Times" w:hAnsi="Times" w:cstheme="minorHAnsi"/>
          <w:bCs/>
        </w:rPr>
        <w:t xml:space="preserve">hunter-gatherer </w:t>
      </w:r>
      <w:r w:rsidR="0005720F">
        <w:rPr>
          <w:rFonts w:ascii="Times" w:hAnsi="Times" w:cstheme="minorHAnsi"/>
          <w:bCs/>
        </w:rPr>
        <w:t>diets</w:t>
      </w:r>
      <w:r w:rsidR="00263A23">
        <w:rPr>
          <w:rFonts w:ascii="Times" w:hAnsi="Times" w:cstheme="minorHAnsi"/>
          <w:bCs/>
        </w:rPr>
        <w:t>,</w:t>
      </w:r>
      <w:r w:rsidR="0005720F">
        <w:rPr>
          <w:rFonts w:ascii="Times" w:hAnsi="Times" w:cstheme="minorHAnsi"/>
          <w:bCs/>
        </w:rPr>
        <w:t xml:space="preserve"> such as a Mediterranean diet</w:t>
      </w:r>
      <w:del w:id="6" w:author="Revised" w:date="2021-07-01T13:47:00Z">
        <w:r w:rsidR="00263A23">
          <w:rPr>
            <w:rFonts w:ascii="Times" w:hAnsi="Times" w:cstheme="minorHAnsi"/>
            <w:bCs/>
          </w:rPr>
          <w:delText>;</w:delText>
        </w:r>
        <w:r w:rsidR="0005720F">
          <w:rPr>
            <w:rFonts w:ascii="Times" w:hAnsi="Times" w:cstheme="minorHAnsi"/>
            <w:bCs/>
          </w:rPr>
          <w:delText xml:space="preserve"> </w:delText>
        </w:r>
        <w:r w:rsidR="00310755">
          <w:rPr>
            <w:rFonts w:ascii="Times" w:hAnsi="Times" w:cstheme="minorHAnsi"/>
            <w:bCs/>
          </w:rPr>
          <w:delText xml:space="preserve">however, </w:delText>
        </w:r>
      </w:del>
      <w:ins w:id="7" w:author="Revised" w:date="2021-07-01T13:47:00Z">
        <w:r w:rsidR="00310755">
          <w:rPr>
            <w:rFonts w:ascii="Times" w:hAnsi="Times" w:cstheme="minorHAnsi"/>
            <w:bCs/>
          </w:rPr>
          <w:t xml:space="preserve">. </w:t>
        </w:r>
        <w:r w:rsidR="006D3C95" w:rsidRPr="006D3C95">
          <w:rPr>
            <w:rFonts w:ascii="Times" w:hAnsi="Times" w:cstheme="minorHAnsi"/>
            <w:bCs/>
          </w:rPr>
          <w:t>Peripheral blood monocytes, precursors to macrophages</w:t>
        </w:r>
        <w:r w:rsidR="00B22465">
          <w:rPr>
            <w:rFonts w:ascii="Times" w:hAnsi="Times" w:cstheme="minorHAnsi"/>
            <w:bCs/>
          </w:rPr>
          <w:t xml:space="preserve"> and </w:t>
        </w:r>
        <w:r w:rsidR="006D3C95" w:rsidRPr="006D3C95">
          <w:rPr>
            <w:rFonts w:ascii="Times" w:hAnsi="Times" w:cstheme="minorHAnsi"/>
            <w:bCs/>
          </w:rPr>
          <w:t xml:space="preserve">important mediators of innate immunity and inflammation, are sensitive to </w:t>
        </w:r>
      </w:ins>
      <w:r w:rsidR="006D3C95" w:rsidRPr="006D3C95">
        <w:rPr>
          <w:rFonts w:ascii="Times" w:hAnsi="Times" w:cstheme="minorHAnsi"/>
          <w:bCs/>
        </w:rPr>
        <w:t xml:space="preserve">the </w:t>
      </w:r>
      <w:del w:id="8" w:author="Revised" w:date="2021-07-01T13:47:00Z">
        <w:r w:rsidR="00310755">
          <w:rPr>
            <w:rFonts w:ascii="Times" w:hAnsi="Times" w:cstheme="minorHAnsi"/>
            <w:bCs/>
          </w:rPr>
          <w:delText>mechanisms</w:delText>
        </w:r>
      </w:del>
      <w:ins w:id="9" w:author="Revised" w:date="2021-07-01T13:47:00Z">
        <w:r w:rsidR="006D3C95" w:rsidRPr="006D3C95">
          <w:rPr>
            <w:rFonts w:ascii="Times" w:hAnsi="Times" w:cstheme="minorHAnsi"/>
            <w:bCs/>
          </w:rPr>
          <w:t>environment</w:t>
        </w:r>
        <w:r w:rsidR="006D3C95">
          <w:rPr>
            <w:rFonts w:ascii="Times" w:hAnsi="Times" w:cstheme="minorHAnsi"/>
            <w:bCs/>
          </w:rPr>
          <w:t xml:space="preserve"> and may represent a critical intermediate in the pathway</w:t>
        </w:r>
      </w:ins>
      <w:r w:rsidR="006D3C95">
        <w:rPr>
          <w:rFonts w:ascii="Times" w:hAnsi="Times" w:cstheme="minorHAnsi"/>
          <w:bCs/>
        </w:rPr>
        <w:t xml:space="preserve"> linking </w:t>
      </w:r>
      <w:del w:id="10" w:author="Revised" w:date="2021-07-01T13:47:00Z">
        <w:r w:rsidR="00310755">
          <w:rPr>
            <w:rFonts w:ascii="Times" w:hAnsi="Times" w:cstheme="minorHAnsi"/>
            <w:bCs/>
          </w:rPr>
          <w:delText xml:space="preserve">dietary mismatch </w:delText>
        </w:r>
        <w:r w:rsidR="00D815EA">
          <w:rPr>
            <w:rFonts w:ascii="Times" w:hAnsi="Times" w:cstheme="minorHAnsi"/>
            <w:bCs/>
          </w:rPr>
          <w:delText xml:space="preserve">to inflammation and chronic </w:delText>
        </w:r>
      </w:del>
      <w:ins w:id="11" w:author="Revised" w:date="2021-07-01T13:47:00Z">
        <w:r w:rsidR="006D3C95">
          <w:rPr>
            <w:rFonts w:ascii="Times" w:hAnsi="Times" w:cstheme="minorHAnsi"/>
            <w:bCs/>
          </w:rPr>
          <w:t xml:space="preserve">diet to </w:t>
        </w:r>
      </w:ins>
      <w:r w:rsidR="006D3C95">
        <w:rPr>
          <w:rFonts w:ascii="Times" w:hAnsi="Times" w:cstheme="minorHAnsi"/>
          <w:bCs/>
        </w:rPr>
        <w:t>disease</w:t>
      </w:r>
      <w:del w:id="12" w:author="Revised" w:date="2021-07-01T13:47:00Z">
        <w:r w:rsidR="00310755">
          <w:rPr>
            <w:rFonts w:ascii="Times" w:hAnsi="Times" w:cstheme="minorHAnsi"/>
            <w:bCs/>
          </w:rPr>
          <w:delText xml:space="preserve"> are poorly understood.</w:delText>
        </w:r>
      </w:del>
      <w:ins w:id="13" w:author="Revised" w:date="2021-07-01T13:47:00Z">
        <w:r w:rsidR="006D3C95" w:rsidRPr="006D3C95">
          <w:rPr>
            <w:rFonts w:ascii="Times" w:hAnsi="Times" w:cstheme="minorHAnsi"/>
            <w:bCs/>
          </w:rPr>
          <w:t>.</w:t>
        </w:r>
      </w:ins>
      <w:r w:rsidR="006D3C95" w:rsidRPr="006D3C95">
        <w:rPr>
          <w:rFonts w:ascii="Times" w:hAnsi="Times" w:cstheme="minorHAnsi"/>
          <w:bCs/>
        </w:rPr>
        <w:t xml:space="preserve"> </w:t>
      </w:r>
      <w:r w:rsidR="00310755">
        <w:rPr>
          <w:rFonts w:ascii="Times" w:hAnsi="Times" w:cstheme="minorHAnsi"/>
          <w:bCs/>
        </w:rPr>
        <w:t>W</w:t>
      </w:r>
      <w:r w:rsidRPr="007316A1">
        <w:rPr>
          <w:rFonts w:ascii="Times" w:hAnsi="Times" w:cstheme="minorHAnsi"/>
        </w:rPr>
        <w:t xml:space="preserve">e </w:t>
      </w:r>
      <w:del w:id="14" w:author="Revised" w:date="2021-07-01T13:47:00Z">
        <w:r w:rsidR="00310755">
          <w:rPr>
            <w:rFonts w:ascii="Times" w:hAnsi="Times" w:cstheme="minorHAnsi"/>
          </w:rPr>
          <w:delText>used a macaque model and</w:delText>
        </w:r>
        <w:r w:rsidRPr="007316A1">
          <w:rPr>
            <w:rFonts w:ascii="Times" w:hAnsi="Times" w:cstheme="minorHAnsi"/>
          </w:rPr>
          <w:delText xml:space="preserve"> </w:delText>
        </w:r>
      </w:del>
      <w:ins w:id="15" w:author="Revised" w:date="2021-07-01T13:47:00Z">
        <w:r w:rsidR="00B22465">
          <w:rPr>
            <w:rFonts w:ascii="Times" w:hAnsi="Times" w:cstheme="minorHAnsi"/>
          </w:rPr>
          <w:t xml:space="preserve">evaluated the effects of 15 months of </w:t>
        </w:r>
      </w:ins>
      <w:r w:rsidR="00315CB4">
        <w:rPr>
          <w:rFonts w:ascii="Times" w:hAnsi="Times" w:cstheme="minorHAnsi"/>
        </w:rPr>
        <w:t xml:space="preserve">whole diet manipulations </w:t>
      </w:r>
      <w:del w:id="16" w:author="Revised" w:date="2021-07-01T13:47:00Z">
        <w:r w:rsidR="00310755">
          <w:rPr>
            <w:rFonts w:ascii="Times" w:hAnsi="Times" w:cstheme="minorHAnsi"/>
          </w:rPr>
          <w:delText xml:space="preserve">to </w:delText>
        </w:r>
        <w:r w:rsidR="0005720F">
          <w:rPr>
            <w:rFonts w:ascii="Times" w:hAnsi="Times" w:cstheme="minorHAnsi"/>
          </w:rPr>
          <w:delText xml:space="preserve">evaluate </w:delText>
        </w:r>
        <w:r w:rsidR="00310755">
          <w:rPr>
            <w:rFonts w:ascii="Times" w:hAnsi="Times" w:cstheme="minorHAnsi"/>
          </w:rPr>
          <w:delText xml:space="preserve">one possible mechanism – </w:delText>
        </w:r>
        <w:r w:rsidR="00310755">
          <w:rPr>
            <w:rFonts w:ascii="Times" w:hAnsi="Times" w:cstheme="minorHAnsi"/>
            <w:bCs/>
          </w:rPr>
          <w:delText>i</w:delText>
        </w:r>
        <w:r w:rsidR="00310755" w:rsidRPr="007316A1">
          <w:rPr>
            <w:rFonts w:ascii="Times" w:hAnsi="Times" w:cstheme="minorHAnsi"/>
            <w:bCs/>
          </w:rPr>
          <w:delText>nflammatory polarization of m</w:delText>
        </w:r>
        <w:r w:rsidR="00310755" w:rsidRPr="007316A1">
          <w:rPr>
            <w:rFonts w:ascii="Times" w:hAnsi="Times" w:cstheme="minorHAnsi"/>
          </w:rPr>
          <w:delText>onocytes</w:delText>
        </w:r>
        <w:r w:rsidR="00263A23">
          <w:rPr>
            <w:rFonts w:ascii="Times" w:hAnsi="Times" w:cstheme="minorHAnsi"/>
          </w:rPr>
          <w:delText xml:space="preserve"> – that potentially leads to this evolutiona</w:delText>
        </w:r>
        <w:r w:rsidR="00BC6ACC">
          <w:rPr>
            <w:rFonts w:ascii="Times" w:hAnsi="Times" w:cstheme="minorHAnsi"/>
          </w:rPr>
          <w:delText xml:space="preserve">ry </w:delText>
        </w:r>
        <w:r w:rsidR="00263A23">
          <w:rPr>
            <w:rFonts w:ascii="Times" w:hAnsi="Times" w:cstheme="minorHAnsi"/>
          </w:rPr>
          <w:delText>mismatch</w:delText>
        </w:r>
        <w:r w:rsidR="00310755">
          <w:rPr>
            <w:rFonts w:ascii="Times" w:hAnsi="Times" w:cstheme="minorHAnsi"/>
          </w:rPr>
          <w:delText xml:space="preserve">. </w:delText>
        </w:r>
        <w:r w:rsidR="009D0A16">
          <w:rPr>
            <w:rFonts w:ascii="Times" w:hAnsi="Times" w:cstheme="minorHAnsi"/>
          </w:rPr>
          <w:delText>After consuming a</w:delText>
        </w:r>
        <w:r w:rsidRPr="007316A1">
          <w:rPr>
            <w:rFonts w:ascii="Times" w:hAnsi="Times" w:cstheme="minorHAnsi"/>
          </w:rPr>
          <w:delText xml:space="preserve"> </w:delText>
        </w:r>
      </w:del>
      <w:ins w:id="17" w:author="Revised" w:date="2021-07-01T13:47:00Z">
        <w:r w:rsidR="00B22465">
          <w:rPr>
            <w:rFonts w:ascii="Times" w:hAnsi="Times" w:cstheme="minorHAnsi"/>
          </w:rPr>
          <w:t xml:space="preserve">mimicking human </w:t>
        </w:r>
      </w:ins>
      <w:r w:rsidR="00B22465">
        <w:rPr>
          <w:rFonts w:ascii="Times" w:hAnsi="Times" w:cstheme="minorHAnsi"/>
        </w:rPr>
        <w:t>Western</w:t>
      </w:r>
      <w:del w:id="18" w:author="Revised" w:date="2021-07-01T13:47:00Z">
        <w:r w:rsidRPr="007316A1">
          <w:rPr>
            <w:rFonts w:ascii="Times" w:hAnsi="Times" w:cstheme="minorHAnsi"/>
          </w:rPr>
          <w:delText>-</w:delText>
        </w:r>
      </w:del>
      <w:r w:rsidR="00B22465">
        <w:rPr>
          <w:rFonts w:ascii="Times" w:hAnsi="Times" w:cstheme="minorHAnsi"/>
        </w:rPr>
        <w:t xml:space="preserve"> or Mediterranean</w:t>
      </w:r>
      <w:del w:id="19" w:author="Revised" w:date="2021-07-01T13:47:00Z">
        <w:r w:rsidRPr="007316A1">
          <w:rPr>
            <w:rFonts w:ascii="Times" w:hAnsi="Times" w:cstheme="minorHAnsi"/>
          </w:rPr>
          <w:delText xml:space="preserve">-like diet </w:delText>
        </w:r>
        <w:r w:rsidR="00310755">
          <w:rPr>
            <w:rFonts w:ascii="Times" w:hAnsi="Times" w:cstheme="minorHAnsi"/>
          </w:rPr>
          <w:delText xml:space="preserve">for </w:delText>
        </w:r>
        <w:r w:rsidR="003C6E89">
          <w:rPr>
            <w:rFonts w:ascii="Times" w:hAnsi="Times" w:cstheme="minorHAnsi"/>
          </w:rPr>
          <w:delText>15</w:delText>
        </w:r>
        <w:r w:rsidR="00310755">
          <w:rPr>
            <w:rFonts w:ascii="Times" w:hAnsi="Times" w:cstheme="minorHAnsi"/>
          </w:rPr>
          <w:delText xml:space="preserve"> months, monocytes</w:delText>
        </w:r>
      </w:del>
      <w:ins w:id="20" w:author="Revised" w:date="2021-07-01T13:47:00Z">
        <w:r w:rsidR="00B22465">
          <w:rPr>
            <w:rFonts w:ascii="Times" w:hAnsi="Times" w:cstheme="minorHAnsi"/>
          </w:rPr>
          <w:t xml:space="preserve"> diet patterns on monocyte polarization using </w:t>
        </w:r>
        <w:r w:rsidR="00310755">
          <w:rPr>
            <w:rFonts w:ascii="Times" w:hAnsi="Times" w:cstheme="minorHAnsi"/>
          </w:rPr>
          <w:t>a</w:t>
        </w:r>
        <w:r w:rsidR="00315CB4">
          <w:rPr>
            <w:rFonts w:ascii="Times" w:hAnsi="Times" w:cstheme="minorHAnsi"/>
          </w:rPr>
          <w:t xml:space="preserve"> </w:t>
        </w:r>
        <w:r w:rsidR="00B22465">
          <w:rPr>
            <w:rFonts w:ascii="Times" w:hAnsi="Times" w:cstheme="minorHAnsi"/>
          </w:rPr>
          <w:t xml:space="preserve">well-established </w:t>
        </w:r>
        <w:r w:rsidR="00315CB4">
          <w:rPr>
            <w:rFonts w:ascii="Times" w:hAnsi="Times" w:cstheme="minorHAnsi"/>
          </w:rPr>
          <w:t>model of human health, the cynomolgus</w:t>
        </w:r>
        <w:r w:rsidR="00310755">
          <w:rPr>
            <w:rFonts w:ascii="Times" w:hAnsi="Times" w:cstheme="minorHAnsi"/>
          </w:rPr>
          <w:t xml:space="preserve"> macaque </w:t>
        </w:r>
        <w:r w:rsidR="00B85C07">
          <w:rPr>
            <w:rFonts w:ascii="Times" w:hAnsi="Times" w:cstheme="minorHAnsi"/>
          </w:rPr>
          <w:t>(</w:t>
        </w:r>
        <w:r w:rsidR="00B85C07">
          <w:rPr>
            <w:rFonts w:ascii="Times" w:hAnsi="Times" w:cstheme="minorHAnsi"/>
            <w:i/>
            <w:iCs/>
          </w:rPr>
          <w:t>Macac</w:t>
        </w:r>
        <w:r w:rsidR="00B85C07" w:rsidRPr="00B85C07">
          <w:rPr>
            <w:rFonts w:ascii="Times" w:hAnsi="Times" w:cstheme="minorHAnsi"/>
            <w:i/>
            <w:iCs/>
          </w:rPr>
          <w:t xml:space="preserve">a </w:t>
        </w:r>
        <w:r w:rsidR="00B85C07" w:rsidRPr="002F71E0">
          <w:rPr>
            <w:rFonts w:ascii="Times" w:hAnsi="Times" w:cstheme="minorHAnsi"/>
            <w:i/>
            <w:iCs/>
          </w:rPr>
          <w:t>fascicularis</w:t>
        </w:r>
        <w:r w:rsidR="00B85C07">
          <w:rPr>
            <w:rFonts w:ascii="Times" w:hAnsi="Times" w:cstheme="minorHAnsi"/>
          </w:rPr>
          <w:t>)</w:t>
        </w:r>
        <w:r w:rsidR="006D3C95">
          <w:rPr>
            <w:rFonts w:ascii="Times" w:hAnsi="Times" w:cstheme="minorHAnsi"/>
          </w:rPr>
          <w:t xml:space="preserve">. </w:t>
        </w:r>
        <w:r w:rsidRPr="007316A1">
          <w:rPr>
            <w:rFonts w:ascii="Times" w:hAnsi="Times" w:cstheme="minorHAnsi"/>
          </w:rPr>
          <w:t xml:space="preserve"> </w:t>
        </w:r>
        <w:r w:rsidR="00820DC7">
          <w:rPr>
            <w:rFonts w:ascii="Times" w:hAnsi="Times" w:cstheme="minorHAnsi"/>
          </w:rPr>
          <w:t>Monocyte t</w:t>
        </w:r>
        <w:r w:rsidR="00896641">
          <w:rPr>
            <w:rFonts w:ascii="Times" w:hAnsi="Times" w:cstheme="minorHAnsi"/>
          </w:rPr>
          <w:t>ranscriptional profiles differe</w:t>
        </w:r>
        <w:r w:rsidR="00820DC7">
          <w:rPr>
            <w:rFonts w:ascii="Times" w:hAnsi="Times" w:cstheme="minorHAnsi"/>
          </w:rPr>
          <w:t>d</w:t>
        </w:r>
        <w:r w:rsidR="00896641">
          <w:rPr>
            <w:rFonts w:ascii="Times" w:hAnsi="Times" w:cstheme="minorHAnsi"/>
          </w:rPr>
          <w:t xml:space="preserve"> </w:t>
        </w:r>
        <w:r w:rsidR="00820DC7">
          <w:rPr>
            <w:rFonts w:ascii="Times" w:hAnsi="Times" w:cstheme="minorHAnsi"/>
          </w:rPr>
          <w:t xml:space="preserve">markedly </w:t>
        </w:r>
        <w:r w:rsidR="00896641">
          <w:rPr>
            <w:rFonts w:ascii="Times" w:hAnsi="Times" w:cstheme="minorHAnsi"/>
          </w:rPr>
          <w:t xml:space="preserve">between the two diets, with </w:t>
        </w:r>
        <w:r w:rsidR="00896641" w:rsidRPr="007316A1">
          <w:rPr>
            <w:rFonts w:ascii="Times" w:hAnsi="Times" w:cstheme="minorHAnsi"/>
          </w:rPr>
          <w:t xml:space="preserve">40% of </w:t>
        </w:r>
        <w:r w:rsidR="00896641">
          <w:rPr>
            <w:rFonts w:ascii="Times" w:hAnsi="Times" w:cstheme="minorHAnsi"/>
          </w:rPr>
          <w:t xml:space="preserve">transcripts showing differential expression </w:t>
        </w:r>
        <w:r w:rsidR="00896641" w:rsidRPr="007316A1">
          <w:rPr>
            <w:rFonts w:ascii="Times" w:hAnsi="Times" w:cstheme="minorHAnsi"/>
          </w:rPr>
          <w:t>(FDR</w:t>
        </w:r>
        <w:r w:rsidR="00EF7FF2">
          <w:rPr>
            <w:rFonts w:ascii="Times" w:hAnsi="Times" w:cstheme="minorHAnsi"/>
          </w:rPr>
          <w:t xml:space="preserve"> </w:t>
        </w:r>
        <w:r w:rsidR="00896641" w:rsidRPr="007316A1">
          <w:rPr>
            <w:rFonts w:ascii="Times" w:hAnsi="Times" w:cstheme="minorHAnsi"/>
          </w:rPr>
          <w:t>&lt;</w:t>
        </w:r>
        <w:r w:rsidR="00EF7FF2">
          <w:rPr>
            <w:rFonts w:ascii="Times" w:hAnsi="Times" w:cstheme="minorHAnsi"/>
          </w:rPr>
          <w:t xml:space="preserve"> </w:t>
        </w:r>
        <w:r w:rsidR="00896641" w:rsidRPr="007316A1">
          <w:rPr>
            <w:rFonts w:ascii="Times" w:hAnsi="Times" w:cstheme="minorHAnsi"/>
          </w:rPr>
          <w:t>0.05</w:t>
        </w:r>
        <w:r w:rsidR="00896641">
          <w:rPr>
            <w:rFonts w:ascii="Times" w:hAnsi="Times" w:cstheme="minorHAnsi"/>
          </w:rPr>
          <w:t xml:space="preserve">). </w:t>
        </w:r>
        <w:r w:rsidR="00B22465">
          <w:rPr>
            <w:rFonts w:ascii="Times" w:hAnsi="Times" w:cstheme="minorHAnsi"/>
          </w:rPr>
          <w:t>M</w:t>
        </w:r>
        <w:r w:rsidR="00310755">
          <w:rPr>
            <w:rFonts w:ascii="Times" w:hAnsi="Times" w:cstheme="minorHAnsi"/>
          </w:rPr>
          <w:t>onocytes</w:t>
        </w:r>
      </w:ins>
      <w:r w:rsidR="00310755">
        <w:rPr>
          <w:rFonts w:ascii="Times" w:hAnsi="Times" w:cstheme="minorHAnsi"/>
        </w:rPr>
        <w:t xml:space="preserve"> </w:t>
      </w:r>
      <w:r w:rsidR="009D0A16">
        <w:rPr>
          <w:rFonts w:ascii="Times" w:hAnsi="Times" w:cstheme="minorHAnsi"/>
        </w:rPr>
        <w:t xml:space="preserve">from Western diet </w:t>
      </w:r>
      <w:r w:rsidR="0005720F">
        <w:rPr>
          <w:rFonts w:ascii="Times" w:hAnsi="Times" w:cstheme="minorHAnsi"/>
        </w:rPr>
        <w:t>consumers</w:t>
      </w:r>
      <w:r w:rsidR="009D0A16">
        <w:rPr>
          <w:rFonts w:ascii="Times" w:hAnsi="Times" w:cstheme="minorHAnsi"/>
        </w:rPr>
        <w:t xml:space="preserve"> </w:t>
      </w:r>
      <w:del w:id="21" w:author="Revised" w:date="2021-07-01T13:47:00Z">
        <w:r w:rsidR="00310755">
          <w:rPr>
            <w:rFonts w:ascii="Times" w:hAnsi="Times" w:cstheme="minorHAnsi"/>
          </w:rPr>
          <w:delText>exhibited</w:delText>
        </w:r>
      </w:del>
      <w:ins w:id="22" w:author="Revised" w:date="2021-07-01T13:47:00Z">
        <w:r w:rsidR="00820DC7">
          <w:rPr>
            <w:rFonts w:ascii="Times" w:hAnsi="Times" w:cstheme="minorHAnsi"/>
          </w:rPr>
          <w:t>were polarized toward</w:t>
        </w:r>
      </w:ins>
      <w:r w:rsidR="00820DC7">
        <w:rPr>
          <w:rFonts w:ascii="Times" w:hAnsi="Times" w:cstheme="minorHAnsi"/>
        </w:rPr>
        <w:t xml:space="preserve"> a </w:t>
      </w:r>
      <w:r w:rsidR="00310755">
        <w:rPr>
          <w:rFonts w:ascii="Times" w:hAnsi="Times" w:cstheme="minorHAnsi"/>
        </w:rPr>
        <w:t xml:space="preserve">more </w:t>
      </w:r>
      <w:r w:rsidR="00310755" w:rsidRPr="007316A1">
        <w:rPr>
          <w:rFonts w:ascii="Times" w:hAnsi="Times" w:cstheme="minorHAnsi"/>
        </w:rPr>
        <w:t xml:space="preserve">proinflammatory </w:t>
      </w:r>
      <w:r w:rsidR="00310755">
        <w:rPr>
          <w:rFonts w:ascii="Times" w:hAnsi="Times" w:cstheme="minorHAnsi"/>
        </w:rPr>
        <w:t>phenotype</w:t>
      </w:r>
      <w:del w:id="23" w:author="Revised" w:date="2021-07-01T13:47:00Z">
        <w:r w:rsidR="00266501">
          <w:rPr>
            <w:rFonts w:ascii="Times" w:hAnsi="Times" w:cstheme="minorHAnsi"/>
          </w:rPr>
          <w:delText>,</w:delText>
        </w:r>
        <w:r w:rsidR="00310755">
          <w:rPr>
            <w:rFonts w:ascii="Times" w:hAnsi="Times" w:cstheme="minorHAnsi"/>
          </w:rPr>
          <w:delText xml:space="preserve"> </w:delText>
        </w:r>
        <w:r w:rsidR="0005720F">
          <w:rPr>
            <w:rFonts w:ascii="Times" w:hAnsi="Times" w:cstheme="minorHAnsi"/>
          </w:rPr>
          <w:delText xml:space="preserve">with </w:delText>
        </w:r>
        <w:r w:rsidRPr="007316A1">
          <w:rPr>
            <w:rFonts w:ascii="Times" w:hAnsi="Times" w:cstheme="minorHAnsi"/>
          </w:rPr>
          <w:delText xml:space="preserve">40% of </w:delText>
        </w:r>
        <w:r w:rsidR="00310755">
          <w:rPr>
            <w:rFonts w:ascii="Times" w:hAnsi="Times" w:cstheme="minorHAnsi"/>
          </w:rPr>
          <w:delText xml:space="preserve">their </w:delText>
        </w:r>
        <w:r w:rsidRPr="007316A1">
          <w:rPr>
            <w:rFonts w:ascii="Times" w:hAnsi="Times" w:cstheme="minorHAnsi"/>
          </w:rPr>
          <w:delText>genes differentially expressed (FDR&lt;0.05).</w:delText>
        </w:r>
      </w:del>
      <w:ins w:id="24" w:author="Revised" w:date="2021-07-01T13:47:00Z">
        <w:r w:rsidRPr="007316A1">
          <w:rPr>
            <w:rFonts w:ascii="Times" w:hAnsi="Times" w:cstheme="minorHAnsi"/>
          </w:rPr>
          <w:t>.</w:t>
        </w:r>
      </w:ins>
      <w:r w:rsidRPr="007316A1">
        <w:rPr>
          <w:rFonts w:ascii="Times" w:hAnsi="Times" w:cstheme="minorHAnsi"/>
        </w:rPr>
        <w:t xml:space="preserve"> </w:t>
      </w:r>
      <w:r w:rsidR="009D0A16">
        <w:rPr>
          <w:rFonts w:ascii="Times" w:hAnsi="Times" w:cstheme="minorHAnsi"/>
        </w:rPr>
        <w:t xml:space="preserve">Compared to the Mediterranean diet, the </w:t>
      </w:r>
      <w:r w:rsidRPr="007316A1">
        <w:rPr>
          <w:rFonts w:ascii="Times" w:hAnsi="Times" w:cstheme="minorHAnsi"/>
        </w:rPr>
        <w:t xml:space="preserve">Western diet shifted the co-expression of 445 gene pairs, </w:t>
      </w:r>
      <w:r w:rsidR="007316A1" w:rsidRPr="00E811B5">
        <w:rPr>
          <w:rFonts w:ascii="Times" w:hAnsi="Times" w:cs="Arial"/>
        </w:rPr>
        <w:t>including small RNAs and transcription factors associated with metabolism and adiposity in humans</w:t>
      </w:r>
      <w:r w:rsidR="00310755">
        <w:rPr>
          <w:rFonts w:ascii="Times" w:hAnsi="Times" w:cs="Arial"/>
        </w:rPr>
        <w:t xml:space="preserve">, and dramatically altered </w:t>
      </w:r>
      <w:del w:id="25" w:author="Revised" w:date="2021-07-01T13:47:00Z">
        <w:r w:rsidR="00266501">
          <w:rPr>
            <w:rFonts w:ascii="Times" w:hAnsi="Times" w:cs="Arial"/>
          </w:rPr>
          <w:delText xml:space="preserve">animal </w:delText>
        </w:r>
      </w:del>
      <w:r w:rsidR="00310755">
        <w:rPr>
          <w:rFonts w:ascii="Times" w:hAnsi="Times" w:cs="Arial"/>
        </w:rPr>
        <w:t xml:space="preserve">behavior. </w:t>
      </w:r>
      <w:r w:rsidR="009E3C29">
        <w:rPr>
          <w:rFonts w:ascii="Times" w:hAnsi="Times" w:cs="Arial"/>
        </w:rPr>
        <w:t xml:space="preserve">For example, </w:t>
      </w:r>
      <w:r w:rsidR="00310755">
        <w:rPr>
          <w:rFonts w:ascii="Times" w:hAnsi="Times" w:cs="Arial"/>
        </w:rPr>
        <w:t xml:space="preserve">Western-fed individuals </w:t>
      </w:r>
      <w:r w:rsidR="003C6E89">
        <w:rPr>
          <w:rFonts w:ascii="Times" w:hAnsi="Times" w:cs="Arial"/>
        </w:rPr>
        <w:t>were more</w:t>
      </w:r>
      <w:r w:rsidR="007316A1" w:rsidRPr="00E811B5">
        <w:rPr>
          <w:rFonts w:ascii="Times" w:hAnsi="Times" w:cs="Arial"/>
        </w:rPr>
        <w:t xml:space="preserve"> </w:t>
      </w:r>
      <w:r w:rsidR="003C6E89">
        <w:rPr>
          <w:rFonts w:ascii="Times" w:hAnsi="Times" w:cs="Arial"/>
        </w:rPr>
        <w:t>anxious</w:t>
      </w:r>
      <w:r w:rsidR="007316A1" w:rsidRPr="00E811B5">
        <w:rPr>
          <w:rFonts w:ascii="Times" w:hAnsi="Times" w:cs="Arial"/>
        </w:rPr>
        <w:t xml:space="preserve"> </w:t>
      </w:r>
      <w:r w:rsidR="003C6E89">
        <w:rPr>
          <w:rFonts w:ascii="Times" w:hAnsi="Times" w:cs="Arial"/>
        </w:rPr>
        <w:t>and less socially integrated</w:t>
      </w:r>
      <w:r w:rsidR="007316A1" w:rsidRPr="00E811B5">
        <w:rPr>
          <w:rFonts w:ascii="Times" w:hAnsi="Times" w:cs="Arial"/>
        </w:rPr>
        <w:t xml:space="preserve"> compared to the Mediterranean</w:t>
      </w:r>
      <w:r w:rsidR="0005720F">
        <w:rPr>
          <w:rFonts w:ascii="Times" w:hAnsi="Times" w:cs="Arial"/>
        </w:rPr>
        <w:t>-fed subjects</w:t>
      </w:r>
      <w:r w:rsidR="007316A1" w:rsidRPr="00E811B5">
        <w:rPr>
          <w:rFonts w:ascii="Times" w:hAnsi="Times" w:cs="Arial"/>
          <w:bCs/>
        </w:rPr>
        <w:t>.</w:t>
      </w:r>
      <w:r w:rsidR="007316A1" w:rsidRPr="00E811B5">
        <w:rPr>
          <w:rFonts w:ascii="Times" w:hAnsi="Times" w:cs="Arial"/>
        </w:rPr>
        <w:t xml:space="preserve"> These behavioral changes</w:t>
      </w:r>
      <w:r w:rsidR="003C6E89">
        <w:rPr>
          <w:rFonts w:ascii="Times" w:hAnsi="Times" w:cs="Arial"/>
        </w:rPr>
        <w:t xml:space="preserve"> </w:t>
      </w:r>
      <w:r w:rsidR="0027089D">
        <w:rPr>
          <w:rFonts w:ascii="Times" w:hAnsi="Times" w:cs="Arial"/>
        </w:rPr>
        <w:t>were also associated with</w:t>
      </w:r>
      <w:r w:rsidR="000118F8">
        <w:rPr>
          <w:rFonts w:ascii="Times" w:hAnsi="Times" w:cs="Arial"/>
        </w:rPr>
        <w:t xml:space="preserve"> </w:t>
      </w:r>
      <w:r w:rsidR="0005720F">
        <w:rPr>
          <w:rFonts w:ascii="Times" w:hAnsi="Times" w:cs="Arial"/>
        </w:rPr>
        <w:t xml:space="preserve">some of </w:t>
      </w:r>
      <w:r w:rsidR="007316A1" w:rsidRPr="00E811B5">
        <w:rPr>
          <w:rFonts w:ascii="Times" w:hAnsi="Times" w:cs="Arial"/>
        </w:rPr>
        <w:t>the effect</w:t>
      </w:r>
      <w:r w:rsidR="00310755">
        <w:rPr>
          <w:rFonts w:ascii="Times" w:hAnsi="Times" w:cs="Arial"/>
        </w:rPr>
        <w:t>s</w:t>
      </w:r>
      <w:r w:rsidR="007316A1" w:rsidRPr="00E811B5">
        <w:rPr>
          <w:rFonts w:ascii="Times" w:hAnsi="Times" w:cs="Arial"/>
        </w:rPr>
        <w:t xml:space="preserve"> of diet on gene expression, suggesting an interaction between diet, central nervous system activity, and monocyte gene expression. </w:t>
      </w:r>
      <w:r w:rsidR="00F64151">
        <w:rPr>
          <w:rFonts w:ascii="Times" w:hAnsi="Times" w:cs="Arial"/>
        </w:rPr>
        <w:t>The results of this study</w:t>
      </w:r>
      <w:r w:rsidR="00310755" w:rsidRPr="00E811B5">
        <w:rPr>
          <w:rFonts w:ascii="Times" w:hAnsi="Times" w:cs="Arial"/>
        </w:rPr>
        <w:t xml:space="preserve"> </w:t>
      </w:r>
      <w:r w:rsidR="007316A1" w:rsidRPr="00E811B5">
        <w:rPr>
          <w:rFonts w:ascii="Times" w:hAnsi="Times" w:cs="Arial"/>
        </w:rPr>
        <w:t>provide new insights into</w:t>
      </w:r>
      <w:r w:rsidR="00310755">
        <w:rPr>
          <w:rFonts w:ascii="Times" w:hAnsi="Times" w:cs="Arial"/>
        </w:rPr>
        <w:t xml:space="preserve"> </w:t>
      </w:r>
      <w:r w:rsidR="00310755">
        <w:rPr>
          <w:rFonts w:ascii="Times" w:hAnsi="Times" w:cs="Arial"/>
        </w:rPr>
        <w:lastRenderedPageBreak/>
        <w:t>evolutionary</w:t>
      </w:r>
      <w:r w:rsidR="007316A1" w:rsidRPr="00E811B5">
        <w:rPr>
          <w:rFonts w:ascii="Times" w:hAnsi="Times" w:cs="Arial"/>
        </w:rPr>
        <w:t xml:space="preserve"> </w:t>
      </w:r>
      <w:r w:rsidR="00310755">
        <w:rPr>
          <w:rFonts w:ascii="Times" w:hAnsi="Times" w:cs="Arial"/>
        </w:rPr>
        <w:t>mismatch at the molecular level</w:t>
      </w:r>
      <w:r w:rsidR="003C6E89">
        <w:rPr>
          <w:rFonts w:ascii="Times" w:hAnsi="Times" w:cs="Arial"/>
        </w:rPr>
        <w:t xml:space="preserve"> </w:t>
      </w:r>
      <w:r w:rsidR="00310755">
        <w:rPr>
          <w:rFonts w:ascii="Times" w:hAnsi="Times" w:cs="Arial"/>
        </w:rPr>
        <w:t xml:space="preserve">and uncover new pathways through which Western diets </w:t>
      </w:r>
      <w:del w:id="26" w:author="Revised" w:date="2021-07-01T13:47:00Z">
        <w:r w:rsidR="00310755">
          <w:rPr>
            <w:rFonts w:ascii="Times" w:hAnsi="Times" w:cs="Arial"/>
          </w:rPr>
          <w:delText>generate inflammation and disease</w:delText>
        </w:r>
      </w:del>
      <w:ins w:id="27" w:author="Revised" w:date="2021-07-01T13:47:00Z">
        <w:r w:rsidR="00B85C07">
          <w:rPr>
            <w:rFonts w:ascii="Times" w:hAnsi="Times" w:cs="Arial"/>
          </w:rPr>
          <w:t>alter monocyte polarization toward a proinflammatory phenotype</w:t>
        </w:r>
      </w:ins>
      <w:r w:rsidR="007316A1" w:rsidRPr="00E811B5">
        <w:rPr>
          <w:rFonts w:ascii="Times" w:hAnsi="Times" w:cs="Arial"/>
        </w:rPr>
        <w:t>.</w:t>
      </w:r>
    </w:p>
    <w:p w14:paraId="6D8622B6" w14:textId="77777777" w:rsidR="004E4882" w:rsidRDefault="004E4882">
      <w:pPr>
        <w:spacing w:line="276" w:lineRule="auto"/>
        <w:rPr>
          <w:rFonts w:ascii="Times" w:hAnsi="Times" w:cs="Arial"/>
          <w:b/>
        </w:rPr>
      </w:pPr>
      <w:r>
        <w:rPr>
          <w:rFonts w:ascii="Times" w:hAnsi="Times" w:cs="Arial"/>
          <w:b/>
        </w:rPr>
        <w:br w:type="page"/>
      </w:r>
    </w:p>
    <w:p w14:paraId="33E6BC41" w14:textId="7613F489" w:rsidR="002B3A88" w:rsidRPr="005620C2" w:rsidRDefault="00CB0468" w:rsidP="00BA35FB">
      <w:pPr>
        <w:widowControl w:val="0"/>
        <w:spacing w:line="480" w:lineRule="auto"/>
        <w:rPr>
          <w:rFonts w:ascii="Times" w:hAnsi="Times" w:cs="Arial"/>
          <w:b/>
        </w:rPr>
      </w:pPr>
      <w:r w:rsidRPr="005620C2">
        <w:rPr>
          <w:rFonts w:ascii="Times" w:hAnsi="Times" w:cs="Arial"/>
          <w:b/>
        </w:rPr>
        <w:lastRenderedPageBreak/>
        <w:t>Introduction</w:t>
      </w:r>
    </w:p>
    <w:p w14:paraId="6A0FD537" w14:textId="046D8668" w:rsidR="00EA2EF2" w:rsidRDefault="00DF75C0" w:rsidP="00B3094A">
      <w:pPr>
        <w:widowControl w:val="0"/>
        <w:autoSpaceDE w:val="0"/>
        <w:autoSpaceDN w:val="0"/>
        <w:adjustRightInd w:val="0"/>
        <w:spacing w:line="480" w:lineRule="auto"/>
        <w:rPr>
          <w:ins w:id="28" w:author="Revised" w:date="2021-07-01T13:47:00Z"/>
        </w:rPr>
      </w:pPr>
      <w:r w:rsidRPr="008878AA">
        <w:rPr>
          <w:rFonts w:ascii="Times" w:hAnsi="Times" w:cs="Arial"/>
        </w:rPr>
        <w:t xml:space="preserve">Modern human diets vary across geography, cultures, and socioeconomic strata and have profound impacts on health, survival, and reproduction. </w:t>
      </w:r>
      <w:r w:rsidR="000A40EB" w:rsidRPr="008878AA">
        <w:rPr>
          <w:rFonts w:ascii="Times" w:hAnsi="Times" w:cs="Arial"/>
        </w:rPr>
        <w:t xml:space="preserve">The </w:t>
      </w:r>
      <w:r w:rsidRPr="008878AA">
        <w:rPr>
          <w:rFonts w:ascii="Times" w:hAnsi="Times" w:cs="Arial"/>
        </w:rPr>
        <w:t>Western diet</w:t>
      </w:r>
      <w:r w:rsidR="00F64151" w:rsidRPr="008878AA">
        <w:rPr>
          <w:rFonts w:ascii="Times" w:hAnsi="Times" w:cs="Arial"/>
        </w:rPr>
        <w:t>,</w:t>
      </w:r>
      <w:r w:rsidRPr="008878AA">
        <w:rPr>
          <w:rFonts w:ascii="Times" w:hAnsi="Times" w:cs="Arial"/>
        </w:rPr>
        <w:t xml:space="preserve"> </w:t>
      </w:r>
      <w:r w:rsidR="000A40EB" w:rsidRPr="008878AA">
        <w:rPr>
          <w:rFonts w:ascii="Times" w:hAnsi="Times" w:cs="Arial"/>
        </w:rPr>
        <w:t xml:space="preserve">prevalent in </w:t>
      </w:r>
      <w:r w:rsidR="00310755" w:rsidRPr="008878AA">
        <w:rPr>
          <w:rFonts w:ascii="Times" w:hAnsi="Times" w:cs="Arial"/>
        </w:rPr>
        <w:t>high income countries</w:t>
      </w:r>
      <w:del w:id="29" w:author="Revised" w:date="2021-07-01T13:47:00Z">
        <w:r w:rsidRPr="008878AA">
          <w:rPr>
            <w:rFonts w:ascii="Times" w:hAnsi="Times" w:cs="Arial"/>
          </w:rPr>
          <w:delText xml:space="preserve"> </w:delText>
        </w:r>
        <w:r w:rsidR="00310755" w:rsidRPr="008878AA">
          <w:rPr>
            <w:rFonts w:ascii="Times" w:hAnsi="Times" w:cs="Arial"/>
          </w:rPr>
          <w:delText>(HICs)</w:delText>
        </w:r>
        <w:r w:rsidR="00F64151" w:rsidRPr="008878AA">
          <w:rPr>
            <w:rFonts w:ascii="Times" w:hAnsi="Times" w:cs="Arial"/>
          </w:rPr>
          <w:delText>,</w:delText>
        </w:r>
      </w:del>
      <w:ins w:id="30" w:author="Revised" w:date="2021-07-01T13:47:00Z">
        <w:r w:rsidR="00F64151" w:rsidRPr="008878AA">
          <w:rPr>
            <w:rFonts w:ascii="Times" w:hAnsi="Times" w:cs="Arial"/>
          </w:rPr>
          <w:t>,</w:t>
        </w:r>
      </w:ins>
      <w:r w:rsidR="00310755" w:rsidRPr="008878AA">
        <w:rPr>
          <w:rFonts w:ascii="Times" w:hAnsi="Times" w:cs="Arial"/>
        </w:rPr>
        <w:t xml:space="preserve"> has </w:t>
      </w:r>
      <w:r w:rsidRPr="008878AA">
        <w:rPr>
          <w:rFonts w:ascii="Times" w:hAnsi="Times" w:cs="Arial"/>
        </w:rPr>
        <w:t xml:space="preserve">been long associated with adverse effects on health, particularly in relation to </w:t>
      </w:r>
      <w:r w:rsidR="00D815EA" w:rsidRPr="008878AA">
        <w:rPr>
          <w:rFonts w:ascii="Times" w:hAnsi="Times" w:cs="Arial"/>
        </w:rPr>
        <w:t>chronic diseases of aging</w:t>
      </w:r>
      <w:r w:rsidR="004D689D" w:rsidRPr="008878AA">
        <w:rPr>
          <w:rFonts w:ascii="Times" w:hAnsi="Times" w:cs="Arial"/>
        </w:rPr>
        <w:t xml:space="preserve"> </w:t>
      </w:r>
      <w:r w:rsidR="00EE4CE7" w:rsidRPr="008878AA">
        <w:rPr>
          <w:rFonts w:ascii="Times" w:hAnsi="Times"/>
        </w:rPr>
        <w:t>(Cordain et al., 2005; Drake et al., 2018; Jacka et al., 2010; Manzel et al., 2014; Pontzer et al., 2018; Smil, 1989; Smyth &amp; Heron, 2006)</w:t>
      </w:r>
      <w:r w:rsidRPr="008878AA">
        <w:rPr>
          <w:rFonts w:ascii="Times" w:hAnsi="Times" w:cs="Arial"/>
        </w:rPr>
        <w:t>.</w:t>
      </w:r>
      <w:r w:rsidR="007316A1" w:rsidRPr="008878AA">
        <w:rPr>
          <w:rFonts w:ascii="Times" w:hAnsi="Times" w:cs="Arial"/>
        </w:rPr>
        <w:t xml:space="preserve"> </w:t>
      </w:r>
      <w:r w:rsidR="00310755" w:rsidRPr="008878AA">
        <w:rPr>
          <w:rFonts w:ascii="Times" w:hAnsi="Times" w:cs="Arial"/>
        </w:rPr>
        <w:t xml:space="preserve">Western diets are high in simple sugars and saturated and n-6 fatty acids, which </w:t>
      </w:r>
      <w:r w:rsidR="00F64151" w:rsidRPr="008878AA">
        <w:rPr>
          <w:rFonts w:ascii="Times" w:hAnsi="Times" w:cs="Arial"/>
        </w:rPr>
        <w:t>increase</w:t>
      </w:r>
      <w:r w:rsidR="00310755" w:rsidRPr="008878AA">
        <w:rPr>
          <w:rFonts w:ascii="Times" w:hAnsi="Times" w:cs="Arial"/>
        </w:rPr>
        <w:t xml:space="preserve"> sympathetic nervous </w:t>
      </w:r>
      <w:r w:rsidR="00F64151" w:rsidRPr="008878AA">
        <w:rPr>
          <w:rFonts w:ascii="Times" w:hAnsi="Times" w:cs="Arial"/>
        </w:rPr>
        <w:t>activity</w:t>
      </w:r>
      <w:r w:rsidR="00310755" w:rsidRPr="008878AA">
        <w:rPr>
          <w:rFonts w:ascii="Times" w:hAnsi="Times" w:cs="Arial"/>
        </w:rPr>
        <w:t xml:space="preserve">, oxidative stress, and levels of inflammatory markers </w:t>
      </w:r>
      <w:r w:rsidR="00310755" w:rsidRPr="008878AA">
        <w:rPr>
          <w:rFonts w:ascii="Times" w:hAnsi="Times"/>
        </w:rPr>
        <w:t>(Drescher et al., 2019; Giugliano et al., 2006; Holt et al., 2009; Lopez-Garcia et al., 2004; Nanri et al., 2007; Nettleton et al., 2006)</w:t>
      </w:r>
      <w:r w:rsidR="00310755" w:rsidRPr="008878AA">
        <w:rPr>
          <w:rFonts w:ascii="Times" w:hAnsi="Times" w:cs="Arial"/>
        </w:rPr>
        <w:t>. Consequently, Western diets are associated with increased risk for metabolic syndrome</w:t>
      </w:r>
      <w:del w:id="31" w:author="Revised" w:date="2021-07-01T13:47:00Z">
        <w:r w:rsidR="00310755" w:rsidRPr="008878AA">
          <w:rPr>
            <w:rFonts w:ascii="Times" w:hAnsi="Times" w:cs="Arial"/>
          </w:rPr>
          <w:delText xml:space="preserve"> </w:delText>
        </w:r>
      </w:del>
    </w:p>
    <w:p w14:paraId="751DBA27" w14:textId="10C90E90" w:rsidR="00310755" w:rsidRPr="008878AA" w:rsidRDefault="00310755" w:rsidP="00B3094A">
      <w:pPr>
        <w:widowControl w:val="0"/>
        <w:spacing w:line="480" w:lineRule="auto"/>
        <w:rPr>
          <w:rFonts w:ascii="Times" w:hAnsi="Times" w:cs="Arial"/>
        </w:rPr>
      </w:pPr>
      <w:r w:rsidRPr="008878AA">
        <w:rPr>
          <w:rFonts w:ascii="Times" w:hAnsi="Times"/>
        </w:rPr>
        <w:t>(Drake et al., 2018)</w:t>
      </w:r>
      <w:r w:rsidRPr="008878AA">
        <w:rPr>
          <w:rFonts w:ascii="Times" w:hAnsi="Times" w:cs="Arial"/>
        </w:rPr>
        <w:t xml:space="preserve">, type II diabetes </w:t>
      </w:r>
      <w:r w:rsidRPr="008878AA">
        <w:rPr>
          <w:rFonts w:ascii="Times" w:hAnsi="Times"/>
        </w:rPr>
        <w:t>(Smyth &amp; Heron, 2006)</w:t>
      </w:r>
      <w:r w:rsidRPr="008878AA">
        <w:rPr>
          <w:rFonts w:ascii="Times" w:hAnsi="Times" w:cs="Arial"/>
        </w:rPr>
        <w:t xml:space="preserve">, cardiovascular disease </w:t>
      </w:r>
      <w:r w:rsidRPr="008878AA">
        <w:rPr>
          <w:rFonts w:ascii="Times" w:hAnsi="Times"/>
        </w:rPr>
        <w:t>(Drake et al., 2018; Smil, 1989)</w:t>
      </w:r>
      <w:r w:rsidRPr="008878AA">
        <w:rPr>
          <w:rFonts w:ascii="Times" w:hAnsi="Times" w:cs="Arial"/>
        </w:rPr>
        <w:t xml:space="preserve">, </w:t>
      </w:r>
      <w:r w:rsidR="008878AA" w:rsidRPr="008878AA">
        <w:rPr>
          <w:rFonts w:ascii="Times" w:hAnsi="Times" w:cs="Arial"/>
        </w:rPr>
        <w:t>nonalcoholic hepatosteatosis</w:t>
      </w:r>
      <w:r w:rsidR="00410DD0">
        <w:rPr>
          <w:rFonts w:ascii="Times" w:hAnsi="Times" w:cs="Arial"/>
        </w:rPr>
        <w:t xml:space="preserve"> </w:t>
      </w:r>
      <w:r w:rsidR="00915422" w:rsidRPr="00915422">
        <w:rPr>
          <w:rFonts w:ascii="Times" w:hAnsi="Times" w:cs="Times"/>
        </w:rPr>
        <w:t>(Jump et al., 2015)</w:t>
      </w:r>
      <w:r w:rsidR="00410DD0">
        <w:rPr>
          <w:rFonts w:ascii="Times" w:hAnsi="Times" w:cs="Arial"/>
        </w:rPr>
        <w:t xml:space="preserve">, </w:t>
      </w:r>
      <w:r w:rsidRPr="008878AA">
        <w:rPr>
          <w:rFonts w:ascii="Times" w:hAnsi="Times" w:cs="Arial"/>
        </w:rPr>
        <w:t xml:space="preserve">autoimmune disorders </w:t>
      </w:r>
      <w:r w:rsidRPr="008878AA">
        <w:rPr>
          <w:rFonts w:ascii="Times" w:hAnsi="Times"/>
        </w:rPr>
        <w:t>(Manzel et al., 2014)</w:t>
      </w:r>
      <w:r w:rsidRPr="008878AA">
        <w:rPr>
          <w:rFonts w:ascii="Times" w:hAnsi="Times" w:cs="Arial"/>
        </w:rPr>
        <w:t xml:space="preserve">, depression </w:t>
      </w:r>
      <w:r w:rsidRPr="008878AA">
        <w:rPr>
          <w:rFonts w:ascii="Times" w:hAnsi="Times"/>
        </w:rPr>
        <w:t>(Jacka et al., 2010)</w:t>
      </w:r>
      <w:r w:rsidRPr="008878AA">
        <w:rPr>
          <w:rFonts w:ascii="Times" w:hAnsi="Times" w:cs="Arial"/>
        </w:rPr>
        <w:t xml:space="preserve">, and premature death </w:t>
      </w:r>
      <w:r w:rsidRPr="008878AA">
        <w:rPr>
          <w:rFonts w:ascii="Times" w:hAnsi="Times"/>
        </w:rPr>
        <w:t>(Cordain et al., 2005)</w:t>
      </w:r>
      <w:r w:rsidRPr="008878AA">
        <w:rPr>
          <w:rFonts w:ascii="Times" w:hAnsi="Times" w:cs="Arial"/>
        </w:rPr>
        <w:t xml:space="preserve">. From an evolutionary perspective, the negative health effects of Western diets are hypothesized </w:t>
      </w:r>
      <w:r w:rsidR="007316A1" w:rsidRPr="008878AA">
        <w:rPr>
          <w:rFonts w:ascii="Times" w:hAnsi="Times" w:cs="Arial"/>
        </w:rPr>
        <w:t>to be</w:t>
      </w:r>
      <w:r w:rsidRPr="008878AA">
        <w:rPr>
          <w:rFonts w:ascii="Times" w:hAnsi="Times" w:cs="Arial"/>
        </w:rPr>
        <w:t xml:space="preserve"> driven by</w:t>
      </w:r>
      <w:r w:rsidR="007316A1" w:rsidRPr="008878AA">
        <w:rPr>
          <w:rFonts w:ascii="Times" w:hAnsi="Times" w:cs="Arial"/>
        </w:rPr>
        <w:t xml:space="preserve"> </w:t>
      </w:r>
      <w:r w:rsidRPr="008878AA">
        <w:rPr>
          <w:rFonts w:ascii="Times" w:hAnsi="Times" w:cs="Arial"/>
        </w:rPr>
        <w:t>a “mismatch”</w:t>
      </w:r>
      <w:r w:rsidR="007316A1" w:rsidRPr="008878AA">
        <w:rPr>
          <w:rFonts w:ascii="Times" w:hAnsi="Times" w:cs="Arial"/>
        </w:rPr>
        <w:t xml:space="preserve"> between </w:t>
      </w:r>
      <w:r w:rsidRPr="008878AA">
        <w:rPr>
          <w:rFonts w:ascii="Times" w:hAnsi="Times" w:cs="Arial"/>
        </w:rPr>
        <w:t xml:space="preserve">human physiology – which evolved to subsist on a plant-based diet supplemented with </w:t>
      </w:r>
      <w:r w:rsidR="00140712">
        <w:rPr>
          <w:rFonts w:ascii="Times" w:hAnsi="Times" w:cs="Arial"/>
        </w:rPr>
        <w:t xml:space="preserve">fish and </w:t>
      </w:r>
      <w:r w:rsidRPr="008878AA">
        <w:rPr>
          <w:rFonts w:ascii="Times" w:hAnsi="Times" w:cs="Arial"/>
        </w:rPr>
        <w:t xml:space="preserve">meat but no refined products – </w:t>
      </w:r>
      <w:r w:rsidR="007316A1" w:rsidRPr="008878AA">
        <w:rPr>
          <w:rFonts w:ascii="Times" w:hAnsi="Times" w:cs="Arial"/>
        </w:rPr>
        <w:t xml:space="preserve">and </w:t>
      </w:r>
      <w:r w:rsidRPr="008878AA">
        <w:rPr>
          <w:rFonts w:ascii="Times" w:hAnsi="Times" w:cs="Arial"/>
        </w:rPr>
        <w:t xml:space="preserve">the radically different nutritional </w:t>
      </w:r>
      <w:r w:rsidR="008878AA">
        <w:rPr>
          <w:rFonts w:ascii="Times" w:hAnsi="Times" w:cs="Arial"/>
        </w:rPr>
        <w:t xml:space="preserve">environment of </w:t>
      </w:r>
      <w:r w:rsidRPr="008878AA">
        <w:rPr>
          <w:rFonts w:ascii="Times" w:hAnsi="Times" w:cs="Arial"/>
        </w:rPr>
        <w:t>many human populations today</w:t>
      </w:r>
      <w:r w:rsidR="005E5F35" w:rsidRPr="008878AA">
        <w:rPr>
          <w:rFonts w:ascii="Times" w:hAnsi="Times" w:cs="Arial"/>
        </w:rPr>
        <w:t xml:space="preserve"> </w:t>
      </w:r>
      <w:r w:rsidR="00381F1D" w:rsidRPr="008878AA">
        <w:rPr>
          <w:rFonts w:ascii="Times" w:hAnsi="Times"/>
        </w:rPr>
        <w:t>(Eaton et al., 1988; Lieberman, 2014; Stearns &amp; Koella, 2008)</w:t>
      </w:r>
      <w:r w:rsidR="00955F26" w:rsidRPr="008878AA">
        <w:rPr>
          <w:rFonts w:ascii="Times" w:hAnsi="Times" w:cs="Arial"/>
        </w:rPr>
        <w:t xml:space="preserve">. </w:t>
      </w:r>
    </w:p>
    <w:p w14:paraId="0DD74E54" w14:textId="77777777" w:rsidR="00310755" w:rsidRDefault="00310755" w:rsidP="00310755">
      <w:pPr>
        <w:widowControl w:val="0"/>
        <w:spacing w:line="480" w:lineRule="auto"/>
        <w:rPr>
          <w:rFonts w:ascii="Times" w:hAnsi="Times" w:cs="Arial"/>
        </w:rPr>
      </w:pPr>
    </w:p>
    <w:p w14:paraId="7B68D372" w14:textId="74BFC2E4" w:rsidR="00DF75C0" w:rsidRDefault="00310755" w:rsidP="00310755">
      <w:pPr>
        <w:widowControl w:val="0"/>
        <w:spacing w:line="480" w:lineRule="auto"/>
        <w:rPr>
          <w:rFonts w:ascii="Times" w:hAnsi="Times" w:cs="Arial"/>
        </w:rPr>
      </w:pPr>
      <w:r>
        <w:rPr>
          <w:rFonts w:ascii="Times" w:hAnsi="Times" w:cs="Arial"/>
        </w:rPr>
        <w:t>In</w:t>
      </w:r>
      <w:r w:rsidR="00DF75C0" w:rsidRPr="00F02A01">
        <w:rPr>
          <w:rFonts w:ascii="Times" w:hAnsi="Times" w:cs="Arial"/>
        </w:rPr>
        <w:t xml:space="preserve"> contrast</w:t>
      </w:r>
      <w:r>
        <w:rPr>
          <w:rFonts w:ascii="Times" w:hAnsi="Times" w:cs="Arial"/>
        </w:rPr>
        <w:t xml:space="preserve"> to the Western diet</w:t>
      </w:r>
      <w:r w:rsidR="00DF75C0" w:rsidRPr="00F02A01">
        <w:rPr>
          <w:rFonts w:ascii="Times" w:hAnsi="Times" w:cs="Arial"/>
        </w:rPr>
        <w:t xml:space="preserve">, </w:t>
      </w:r>
      <w:r>
        <w:rPr>
          <w:rFonts w:ascii="Times" w:hAnsi="Times" w:cs="Arial"/>
        </w:rPr>
        <w:t xml:space="preserve">the </w:t>
      </w:r>
      <w:r w:rsidR="00DF75C0" w:rsidRPr="00277B92">
        <w:rPr>
          <w:rFonts w:ascii="Times" w:hAnsi="Times" w:cs="Arial"/>
        </w:rPr>
        <w:t xml:space="preserve">Mediterranean diet </w:t>
      </w:r>
      <w:r w:rsidR="00FA0417">
        <w:rPr>
          <w:rFonts w:ascii="Times" w:hAnsi="Times" w:cs="Arial"/>
        </w:rPr>
        <w:t>derives most</w:t>
      </w:r>
      <w:r w:rsidR="00DF75C0" w:rsidRPr="00277B92">
        <w:rPr>
          <w:rFonts w:ascii="Times" w:hAnsi="Times" w:cs="Arial"/>
        </w:rPr>
        <w:t xml:space="preserve"> </w:t>
      </w:r>
      <w:r w:rsidR="00DF75C0" w:rsidRPr="005620C2">
        <w:rPr>
          <w:rFonts w:ascii="Times" w:hAnsi="Times" w:cs="Arial"/>
        </w:rPr>
        <w:t>protein and fat from vegetable sources</w:t>
      </w:r>
      <w:r w:rsidR="002441EC">
        <w:rPr>
          <w:rFonts w:ascii="Times" w:hAnsi="Times" w:cs="Arial"/>
        </w:rPr>
        <w:t>,</w:t>
      </w:r>
      <w:r w:rsidR="008062D1">
        <w:rPr>
          <w:rFonts w:ascii="Times" w:hAnsi="Times" w:cs="Arial"/>
        </w:rPr>
        <w:t xml:space="preserve"> which are enriched with antioxidants, </w:t>
      </w:r>
      <w:r w:rsidR="00DF75C0" w:rsidRPr="005620C2">
        <w:rPr>
          <w:rFonts w:ascii="Times" w:hAnsi="Times" w:cs="Arial"/>
        </w:rPr>
        <w:t xml:space="preserve">monounsaturated and n-3 fatty acids. </w:t>
      </w:r>
      <w:r>
        <w:rPr>
          <w:rFonts w:ascii="Times" w:hAnsi="Times" w:cs="Arial"/>
        </w:rPr>
        <w:t xml:space="preserve">This diet more closely resembles that of modern hunter-gatherer populations and presumed ancestral human populations in macronutrient composition and key dietary components </w:t>
      </w:r>
      <w:r>
        <w:rPr>
          <w:rFonts w:ascii="Times" w:hAnsi="Times"/>
        </w:rPr>
        <w:lastRenderedPageBreak/>
        <w:t>(Mackenbach, 2007; Pontzer et al., 2018)</w:t>
      </w:r>
      <w:r>
        <w:rPr>
          <w:rFonts w:ascii="Times" w:hAnsi="Times" w:cs="Arial"/>
        </w:rPr>
        <w:t xml:space="preserve">. Interestingly, </w:t>
      </w:r>
      <w:r w:rsidR="002441EC">
        <w:rPr>
          <w:rFonts w:ascii="Times" w:hAnsi="Times" w:cs="Arial"/>
        </w:rPr>
        <w:t xml:space="preserve">the Mediterranean diet </w:t>
      </w:r>
      <w:r>
        <w:rPr>
          <w:rFonts w:ascii="Times" w:hAnsi="Times" w:cs="Arial"/>
        </w:rPr>
        <w:t xml:space="preserve">is also </w:t>
      </w:r>
      <w:r w:rsidR="00DF75C0">
        <w:rPr>
          <w:rFonts w:ascii="Times" w:hAnsi="Times" w:cs="Arial"/>
        </w:rPr>
        <w:t xml:space="preserve">associated with </w:t>
      </w:r>
      <w:r w:rsidR="00DF75C0" w:rsidRPr="005620C2">
        <w:rPr>
          <w:rFonts w:ascii="Times" w:hAnsi="Times" w:cs="Arial"/>
        </w:rPr>
        <w:t>an anti-inflammatory phenotype</w:t>
      </w:r>
      <w:r w:rsidR="004D689D">
        <w:rPr>
          <w:rFonts w:ascii="Times" w:hAnsi="Times" w:cs="Arial"/>
        </w:rPr>
        <w:t xml:space="preserve"> </w:t>
      </w:r>
      <w:r w:rsidR="00EE4CE7" w:rsidRPr="00EE4CE7">
        <w:rPr>
          <w:rFonts w:ascii="Times" w:hAnsi="Times"/>
        </w:rPr>
        <w:t>(O’Keefe et al., 2008)</w:t>
      </w:r>
      <w:r w:rsidR="00DF75C0">
        <w:rPr>
          <w:rFonts w:ascii="Times" w:hAnsi="Times" w:cs="Arial"/>
        </w:rPr>
        <w:t>,</w:t>
      </w:r>
      <w:r w:rsidR="00DF75C0" w:rsidRPr="005620C2">
        <w:rPr>
          <w:rFonts w:ascii="Times" w:hAnsi="Times" w:cs="Arial"/>
        </w:rPr>
        <w:t xml:space="preserve"> </w:t>
      </w:r>
      <w:r w:rsidR="00DF75C0" w:rsidRPr="00277B92">
        <w:rPr>
          <w:rFonts w:ascii="Times" w:hAnsi="Times" w:cs="Arial"/>
        </w:rPr>
        <w:t xml:space="preserve">reduced incidence of </w:t>
      </w:r>
      <w:r w:rsidR="00D815EA">
        <w:rPr>
          <w:rFonts w:ascii="Times" w:hAnsi="Times" w:cs="Arial"/>
        </w:rPr>
        <w:t>chronic disease</w:t>
      </w:r>
      <w:r w:rsidR="00DF75C0">
        <w:rPr>
          <w:rFonts w:ascii="Times" w:hAnsi="Times" w:cs="Arial"/>
        </w:rPr>
        <w:t>,</w:t>
      </w:r>
      <w:r w:rsidR="00DF75C0" w:rsidRPr="00277B92">
        <w:rPr>
          <w:rFonts w:ascii="Times" w:hAnsi="Times" w:cs="Arial"/>
        </w:rPr>
        <w:t xml:space="preserve"> and incr</w:t>
      </w:r>
      <w:r w:rsidR="00DF75C0" w:rsidRPr="005620C2">
        <w:rPr>
          <w:rFonts w:ascii="Times" w:hAnsi="Times" w:cs="Arial"/>
        </w:rPr>
        <w:t>eased longevity</w:t>
      </w:r>
      <w:r w:rsidR="002441EC">
        <w:rPr>
          <w:rFonts w:ascii="Times" w:hAnsi="Times" w:cs="Arial"/>
        </w:rPr>
        <w:t>,</w:t>
      </w:r>
      <w:r w:rsidR="004D689D">
        <w:rPr>
          <w:rFonts w:ascii="Times" w:hAnsi="Times" w:cs="Arial"/>
        </w:rPr>
        <w:t xml:space="preserve"> </w:t>
      </w:r>
      <w:r>
        <w:rPr>
          <w:rFonts w:ascii="Times" w:hAnsi="Times" w:cs="Arial"/>
        </w:rPr>
        <w:t xml:space="preserve">relative to a Western diet </w:t>
      </w:r>
      <w:r w:rsidR="00EE4CE7">
        <w:rPr>
          <w:rFonts w:ascii="Times" w:hAnsi="Times"/>
        </w:rPr>
        <w:t>(Farchi et al., 1994; Osler &amp; Schroll, 1997; Romagnolo &amp; Selmin, 2017; Trichopoulou et al., 1995)</w:t>
      </w:r>
      <w:r w:rsidR="008247A9">
        <w:rPr>
          <w:rFonts w:ascii="Times" w:hAnsi="Times" w:cs="Arial"/>
        </w:rPr>
        <w:t>.</w:t>
      </w:r>
      <w:r>
        <w:rPr>
          <w:rFonts w:ascii="Times" w:hAnsi="Times" w:cs="Arial"/>
        </w:rPr>
        <w:t xml:space="preserve"> At face value, the </w:t>
      </w:r>
      <w:r w:rsidR="00E663CC">
        <w:rPr>
          <w:rFonts w:ascii="Times" w:hAnsi="Times" w:cs="Arial"/>
        </w:rPr>
        <w:t xml:space="preserve">detrimental </w:t>
      </w:r>
      <w:r>
        <w:rPr>
          <w:rFonts w:ascii="Times" w:hAnsi="Times" w:cs="Arial"/>
        </w:rPr>
        <w:t xml:space="preserve">health </w:t>
      </w:r>
      <w:r w:rsidR="00E663CC">
        <w:rPr>
          <w:rFonts w:ascii="Times" w:hAnsi="Times" w:cs="Arial"/>
        </w:rPr>
        <w:t>effects</w:t>
      </w:r>
      <w:r>
        <w:rPr>
          <w:rFonts w:ascii="Times" w:hAnsi="Times" w:cs="Arial"/>
        </w:rPr>
        <w:t xml:space="preserve"> associated with Western </w:t>
      </w:r>
      <w:r w:rsidR="00915422">
        <w:rPr>
          <w:rFonts w:ascii="Times" w:hAnsi="Times" w:cs="Arial"/>
        </w:rPr>
        <w:t xml:space="preserve">relative to </w:t>
      </w:r>
      <w:r>
        <w:rPr>
          <w:rFonts w:ascii="Times" w:hAnsi="Times" w:cs="Arial"/>
        </w:rPr>
        <w:t>Mediterranean diets are consistent with evolutionary mismatch</w:t>
      </w:r>
      <w:r w:rsidR="00E663CC">
        <w:rPr>
          <w:rFonts w:ascii="Times" w:hAnsi="Times" w:cs="Arial"/>
        </w:rPr>
        <w:t>.</w:t>
      </w:r>
      <w:r>
        <w:rPr>
          <w:rFonts w:ascii="Times" w:hAnsi="Times" w:cs="Arial"/>
        </w:rPr>
        <w:t xml:space="preserve"> </w:t>
      </w:r>
      <w:r w:rsidR="00E663CC">
        <w:rPr>
          <w:rFonts w:ascii="Times" w:hAnsi="Times" w:cs="Arial"/>
        </w:rPr>
        <w:t>H</w:t>
      </w:r>
      <w:r>
        <w:rPr>
          <w:rFonts w:ascii="Times" w:hAnsi="Times" w:cs="Arial"/>
        </w:rPr>
        <w:t>owever</w:t>
      </w:r>
      <w:r w:rsidR="00E663CC">
        <w:rPr>
          <w:rFonts w:ascii="Times" w:hAnsi="Times" w:cs="Arial"/>
        </w:rPr>
        <w:t>,</w:t>
      </w:r>
      <w:r>
        <w:rPr>
          <w:rFonts w:ascii="Times" w:hAnsi="Times" w:cs="Arial"/>
        </w:rPr>
        <w:t xml:space="preserve"> t</w:t>
      </w:r>
      <w:r w:rsidR="00DF75C0">
        <w:rPr>
          <w:rFonts w:ascii="Times" w:hAnsi="Times" w:cs="Arial"/>
        </w:rPr>
        <w:t xml:space="preserve">he </w:t>
      </w:r>
      <w:r>
        <w:rPr>
          <w:rFonts w:ascii="Times" w:hAnsi="Times" w:cs="Arial"/>
        </w:rPr>
        <w:t xml:space="preserve">mechanisms through which </w:t>
      </w:r>
      <w:r w:rsidR="008062D1">
        <w:rPr>
          <w:rFonts w:ascii="Times" w:hAnsi="Times" w:cs="Arial"/>
        </w:rPr>
        <w:t xml:space="preserve">this </w:t>
      </w:r>
      <w:r>
        <w:rPr>
          <w:rFonts w:ascii="Times" w:hAnsi="Times" w:cs="Arial"/>
        </w:rPr>
        <w:t xml:space="preserve">mismatch </w:t>
      </w:r>
      <w:r w:rsidR="008062D1">
        <w:rPr>
          <w:rFonts w:ascii="Times" w:hAnsi="Times" w:cs="Arial"/>
        </w:rPr>
        <w:t xml:space="preserve">may </w:t>
      </w:r>
      <w:r>
        <w:rPr>
          <w:rFonts w:ascii="Times" w:hAnsi="Times" w:cs="Arial"/>
        </w:rPr>
        <w:t>negatively and causally affect health</w:t>
      </w:r>
      <w:r w:rsidR="00140712">
        <w:rPr>
          <w:rFonts w:ascii="Times" w:hAnsi="Times" w:cs="Arial"/>
        </w:rPr>
        <w:t>,</w:t>
      </w:r>
      <w:r w:rsidR="003C6E89">
        <w:rPr>
          <w:rFonts w:ascii="Times" w:hAnsi="Times" w:cs="Arial"/>
        </w:rPr>
        <w:t xml:space="preserve"> and conversely how the Mediterranean diet positively impacts health</w:t>
      </w:r>
      <w:r>
        <w:rPr>
          <w:rFonts w:ascii="Times" w:hAnsi="Times" w:cs="Arial"/>
        </w:rPr>
        <w:t xml:space="preserve"> remain</w:t>
      </w:r>
      <w:r w:rsidR="008062D1">
        <w:rPr>
          <w:rFonts w:ascii="Times" w:hAnsi="Times" w:cs="Arial"/>
        </w:rPr>
        <w:t>s</w:t>
      </w:r>
      <w:r>
        <w:rPr>
          <w:rFonts w:ascii="Times" w:hAnsi="Times" w:cs="Arial"/>
        </w:rPr>
        <w:t xml:space="preserve"> poorly understood</w:t>
      </w:r>
      <w:r w:rsidR="00DF75C0">
        <w:rPr>
          <w:rFonts w:ascii="Times" w:hAnsi="Times" w:cs="Arial"/>
        </w:rPr>
        <w:t xml:space="preserve">. </w:t>
      </w:r>
      <w:r>
        <w:rPr>
          <w:rFonts w:ascii="Times" w:hAnsi="Times" w:cs="Arial"/>
        </w:rPr>
        <w:t xml:space="preserve">Disentangling these mechanisms is especially difficult in humans, as population shifts toward Western diets </w:t>
      </w:r>
      <w:r w:rsidR="008062D1">
        <w:rPr>
          <w:rFonts w:ascii="Times" w:hAnsi="Times" w:cs="Arial"/>
        </w:rPr>
        <w:t>may be</w:t>
      </w:r>
      <w:r>
        <w:rPr>
          <w:rFonts w:ascii="Times" w:hAnsi="Times" w:cs="Arial"/>
        </w:rPr>
        <w:t xml:space="preserve"> accompanied by other challenges to health such as reduced physical activity or increased total caloric intake</w:t>
      </w:r>
      <w:r w:rsidR="00915422">
        <w:rPr>
          <w:rFonts w:ascii="Times" w:hAnsi="Times" w:cs="Arial"/>
        </w:rPr>
        <w:t xml:space="preserve"> </w:t>
      </w:r>
      <w:r w:rsidR="00905E26" w:rsidRPr="00905E26">
        <w:rPr>
          <w:rFonts w:ascii="Times" w:hAnsi="Times" w:cs="Times"/>
        </w:rPr>
        <w:t>(Snodgrass, 2013; Kraft et al., 2018; Lagranja et al., 2015)</w:t>
      </w:r>
      <w:r>
        <w:rPr>
          <w:rFonts w:ascii="Times" w:hAnsi="Times" w:cs="Arial"/>
        </w:rPr>
        <w:t>.</w:t>
      </w:r>
    </w:p>
    <w:p w14:paraId="5EF50DF9" w14:textId="6ED8D19B" w:rsidR="003D57CE" w:rsidRDefault="003D57CE" w:rsidP="00427C06">
      <w:pPr>
        <w:widowControl w:val="0"/>
        <w:spacing w:line="480" w:lineRule="auto"/>
        <w:rPr>
          <w:rFonts w:ascii="Times" w:hAnsi="Times" w:cs="Arial"/>
        </w:rPr>
      </w:pPr>
    </w:p>
    <w:p w14:paraId="2E516759" w14:textId="39F9EE3B" w:rsidR="003F010E" w:rsidRDefault="00310755" w:rsidP="003F010E">
      <w:pPr>
        <w:widowControl w:val="0"/>
        <w:spacing w:line="480" w:lineRule="auto"/>
        <w:rPr>
          <w:rPrChange w:id="32" w:author="Revised" w:date="2021-07-01T13:47:00Z">
            <w:rPr>
              <w:rFonts w:ascii="Times" w:hAnsi="Times"/>
            </w:rPr>
          </w:rPrChange>
        </w:rPr>
      </w:pPr>
      <w:del w:id="33" w:author="Revised" w:date="2021-07-01T13:47:00Z">
        <w:r>
          <w:rPr>
            <w:rFonts w:ascii="Times" w:hAnsi="Times" w:cs="Arial"/>
          </w:rPr>
          <w:delText xml:space="preserve">In this study, we used a macaque model and whole diet manipulations (Western versus Mediterranean) to investigate one possible mechanism linking diet to </w:delText>
        </w:r>
        <w:r w:rsidR="00D815EA">
          <w:rPr>
            <w:rFonts w:ascii="Times" w:hAnsi="Times" w:cs="Arial"/>
          </w:rPr>
          <w:delText>chronic disease</w:delText>
        </w:r>
        <w:r>
          <w:rPr>
            <w:rFonts w:ascii="Times" w:hAnsi="Times" w:cs="Arial"/>
          </w:rPr>
          <w:delText xml:space="preserve"> risk – polarization of immune cell populations toward a pro</w:delText>
        </w:r>
        <w:r>
          <w:rPr>
            <w:rFonts w:ascii="Times" w:hAnsi="Times" w:cstheme="minorHAnsi"/>
            <w:bCs/>
          </w:rPr>
          <w:delText>i</w:delText>
        </w:r>
        <w:r w:rsidRPr="007316A1">
          <w:rPr>
            <w:rFonts w:ascii="Times" w:hAnsi="Times" w:cstheme="minorHAnsi"/>
            <w:bCs/>
          </w:rPr>
          <w:delText xml:space="preserve">nflammatory </w:delText>
        </w:r>
        <w:r>
          <w:rPr>
            <w:rFonts w:ascii="Times" w:hAnsi="Times" w:cstheme="minorHAnsi"/>
            <w:bCs/>
          </w:rPr>
          <w:delText>state</w:delText>
        </w:r>
        <w:r>
          <w:rPr>
            <w:rFonts w:ascii="Times" w:hAnsi="Times" w:cstheme="minorHAnsi"/>
          </w:rPr>
          <w:delText>.</w:delText>
        </w:r>
      </w:del>
      <w:ins w:id="34" w:author="Revised" w:date="2021-07-01T13:47:00Z">
        <w:r w:rsidR="003F010E">
          <w:t>One potential mechanism for dietary impacts on health is through changes to our immune system.</w:t>
        </w:r>
      </w:ins>
      <w:r w:rsidR="003F010E">
        <w:rPr>
          <w:rPrChange w:id="35" w:author="Revised" w:date="2021-07-01T13:47:00Z">
            <w:rPr>
              <w:rFonts w:ascii="Times" w:hAnsi="Times"/>
            </w:rPr>
          </w:rPrChange>
        </w:rPr>
        <w:t xml:space="preserve"> Previous attempts to understand how Western versus Mediterranean diets impact the immune system have relied on correlational analyses of self-reported diet or short-term dietary interventions in humans, which are limited in their ability to address causality </w:t>
      </w:r>
      <w:r w:rsidR="006B3F1E" w:rsidRPr="006B3F1E">
        <w:rPr>
          <w:rPrChange w:id="36" w:author="Revised" w:date="2021-07-01T13:47:00Z">
            <w:rPr>
              <w:rFonts w:ascii="Times" w:hAnsi="Times"/>
            </w:rPr>
          </w:rPrChange>
        </w:rPr>
        <w:t>(Stice &amp; Durant, 2014; Suchanek et al., 2011)</w:t>
      </w:r>
      <w:r w:rsidR="003F010E">
        <w:rPr>
          <w:rPrChange w:id="37" w:author="Revised" w:date="2021-07-01T13:47:00Z">
            <w:rPr>
              <w:rFonts w:ascii="Times" w:hAnsi="Times"/>
            </w:rPr>
          </w:rPrChange>
        </w:rPr>
        <w:t xml:space="preserve">. Many experimental manipulations have focused on single nutrients in animal models </w:t>
      </w:r>
      <w:r w:rsidR="006B3F1E" w:rsidRPr="006B3F1E">
        <w:rPr>
          <w:rPrChange w:id="38" w:author="Revised" w:date="2021-07-01T13:47:00Z">
            <w:rPr>
              <w:rFonts w:ascii="Times" w:hAnsi="Times"/>
            </w:rPr>
          </w:rPrChange>
        </w:rPr>
        <w:t>(</w:t>
      </w:r>
      <w:ins w:id="39" w:author="Revised" w:date="2021-07-01T13:47:00Z">
        <w:r w:rsidR="00953713">
          <w:t xml:space="preserve">F. B. </w:t>
        </w:r>
      </w:ins>
      <w:r w:rsidR="006B3F1E" w:rsidRPr="006B3F1E">
        <w:rPr>
          <w:rPrChange w:id="40" w:author="Revised" w:date="2021-07-01T13:47:00Z">
            <w:rPr>
              <w:rFonts w:ascii="Times" w:hAnsi="Times"/>
            </w:rPr>
          </w:rPrChange>
        </w:rPr>
        <w:t>Hu, 2002; Kimmig &amp; Karalis, 2013; Ohlow et al., 2017; Steinhubl, 2008; Whelton et al., 1992)</w:t>
      </w:r>
      <w:r w:rsidR="003F010E">
        <w:rPr>
          <w:rPrChange w:id="41" w:author="Revised" w:date="2021-07-01T13:47:00Z">
            <w:rPr>
              <w:rFonts w:ascii="Times" w:hAnsi="Times"/>
            </w:rPr>
          </w:rPrChange>
        </w:rPr>
        <w:t xml:space="preserve">, which cannot address the potentially important synergistic effects of the multiple nutrients that make up human diet patterns. Our study design </w:t>
      </w:r>
      <w:del w:id="42" w:author="Revised" w:date="2021-07-01T13:47:00Z">
        <w:r>
          <w:rPr>
            <w:rFonts w:ascii="Times" w:hAnsi="Times" w:cs="Arial"/>
          </w:rPr>
          <w:delText>circumvents these challenges</w:delText>
        </w:r>
      </w:del>
      <w:ins w:id="43" w:author="Revised" w:date="2021-07-01T13:47:00Z">
        <w:r w:rsidR="003F010E">
          <w:t>employs whole diet manipulations in a randomized preclinical trial framework (Western versus Mediterranean)</w:t>
        </w:r>
      </w:ins>
      <w:r w:rsidR="003F010E">
        <w:rPr>
          <w:rPrChange w:id="44" w:author="Revised" w:date="2021-07-01T13:47:00Z">
            <w:rPr>
              <w:rFonts w:ascii="Times" w:hAnsi="Times"/>
            </w:rPr>
          </w:rPrChange>
        </w:rPr>
        <w:t xml:space="preserve"> to address the role that </w:t>
      </w:r>
      <w:del w:id="45" w:author="Revised" w:date="2021-07-01T13:47:00Z">
        <w:r>
          <w:rPr>
            <w:rFonts w:ascii="Times" w:hAnsi="Times" w:cs="Arial"/>
          </w:rPr>
          <w:delText xml:space="preserve">a major inflammatory cell type - </w:delText>
        </w:r>
      </w:del>
      <w:r w:rsidR="003F010E">
        <w:rPr>
          <w:rPrChange w:id="46" w:author="Revised" w:date="2021-07-01T13:47:00Z">
            <w:rPr>
              <w:rFonts w:ascii="Times" w:hAnsi="Times"/>
            </w:rPr>
          </w:rPrChange>
        </w:rPr>
        <w:t xml:space="preserve">monocytes </w:t>
      </w:r>
      <w:del w:id="47" w:author="Revised" w:date="2021-07-01T13:47:00Z">
        <w:r>
          <w:rPr>
            <w:rFonts w:ascii="Times" w:hAnsi="Times" w:cs="Arial"/>
          </w:rPr>
          <w:delText>- plays</w:delText>
        </w:r>
      </w:del>
      <w:ins w:id="48" w:author="Revised" w:date="2021-07-01T13:47:00Z">
        <w:r w:rsidR="003F010E">
          <w:t>play</w:t>
        </w:r>
      </w:ins>
      <w:r w:rsidR="003F010E">
        <w:rPr>
          <w:rPrChange w:id="49" w:author="Revised" w:date="2021-07-01T13:47:00Z">
            <w:rPr>
              <w:rFonts w:ascii="Times" w:hAnsi="Times"/>
            </w:rPr>
          </w:rPrChange>
        </w:rPr>
        <w:t xml:space="preserve"> in sensing and responding to dietary inputs </w:t>
      </w:r>
      <w:r w:rsidR="006B3F1E" w:rsidRPr="006B3F1E">
        <w:rPr>
          <w:rPrChange w:id="50" w:author="Revised" w:date="2021-07-01T13:47:00Z">
            <w:rPr>
              <w:rFonts w:ascii="Times" w:hAnsi="Times"/>
            </w:rPr>
          </w:rPrChange>
        </w:rPr>
        <w:t>(Devêvre et al., 2015; Drescher et al., 2019; Holt et al., 2009; Nanri et al., 2007; Nettleton et al., 2006)</w:t>
      </w:r>
      <w:r w:rsidR="003F010E">
        <w:rPr>
          <w:rPrChange w:id="51" w:author="Revised" w:date="2021-07-01T13:47:00Z">
            <w:rPr>
              <w:rFonts w:ascii="Times" w:hAnsi="Times"/>
            </w:rPr>
          </w:rPrChange>
        </w:rPr>
        <w:t xml:space="preserve">. </w:t>
      </w:r>
      <w:r w:rsidR="003F010E">
        <w:rPr>
          <w:rPrChange w:id="52" w:author="Revised" w:date="2021-07-01T13:47:00Z">
            <w:rPr>
              <w:rFonts w:ascii="Times" w:hAnsi="Times"/>
            </w:rPr>
          </w:rPrChange>
        </w:rPr>
        <w:lastRenderedPageBreak/>
        <w:t xml:space="preserve">Monocytes and monocyte-derived macrophages are innate immune cells that vary phenotypically along a spectrum, which ranges broadly from proinflammatory (M1-like) to regulatory/reparative (M2-like). An appropriate balance of these monocyte phenotypes is essential for a healthy immune system. Classically-activated M1 monocytes respond to proinflammatory cytokines such as tumor necrosis factor (TNF)-α and interferon (IFN)-γ by becoming macrophages, which propagate the inflammatory response towards infection </w:t>
      </w:r>
      <w:r w:rsidR="006B3F1E" w:rsidRPr="006B3F1E">
        <w:rPr>
          <w:rPrChange w:id="53" w:author="Revised" w:date="2021-07-01T13:47:00Z">
            <w:rPr>
              <w:rFonts w:ascii="Times" w:hAnsi="Times"/>
            </w:rPr>
          </w:rPrChange>
        </w:rPr>
        <w:t>(Mosser &amp; Edwards, 2008)</w:t>
      </w:r>
      <w:r w:rsidR="003F010E">
        <w:rPr>
          <w:rPrChange w:id="54" w:author="Revised" w:date="2021-07-01T13:47:00Z">
            <w:rPr>
              <w:rFonts w:ascii="Times" w:hAnsi="Times"/>
            </w:rPr>
          </w:rPrChange>
        </w:rPr>
        <w:t xml:space="preserve">. In contrast, M2 activated monocytes mobilize the tissue repair processes and release anti-inflammatory cytokines in response to IL-4, IL-13, and transforming growth factor (TGF)-β </w:t>
      </w:r>
      <w:r w:rsidR="006B3F1E" w:rsidRPr="006B3F1E">
        <w:rPr>
          <w:rPrChange w:id="55" w:author="Revised" w:date="2021-07-01T13:47:00Z">
            <w:rPr>
              <w:rFonts w:ascii="Times" w:hAnsi="Times"/>
            </w:rPr>
          </w:rPrChange>
        </w:rPr>
        <w:t>(Mosser &amp; Edwards, 2008)</w:t>
      </w:r>
      <w:r w:rsidR="003F010E">
        <w:rPr>
          <w:rPrChange w:id="56" w:author="Revised" w:date="2021-07-01T13:47:00Z">
            <w:rPr>
              <w:rFonts w:ascii="Times" w:hAnsi="Times"/>
            </w:rPr>
          </w:rPrChange>
        </w:rPr>
        <w:t xml:space="preserve">. Thus, dietary constituents or patterns may influence pathologic processes by altering the balance between these proinflammatory and anti-inflammatory monocyte subsets – a hypothesis that has yet to be tested </w:t>
      </w:r>
      <w:r w:rsidR="006B3F1E" w:rsidRPr="006B3F1E">
        <w:rPr>
          <w:rPrChange w:id="57" w:author="Revised" w:date="2021-07-01T13:47:00Z">
            <w:rPr>
              <w:rFonts w:ascii="Times" w:hAnsi="Times"/>
            </w:rPr>
          </w:rPrChange>
        </w:rPr>
        <w:t>(Devêvre et al., 2015)</w:t>
      </w:r>
      <w:r w:rsidR="003F010E">
        <w:rPr>
          <w:rPrChange w:id="58" w:author="Revised" w:date="2021-07-01T13:47:00Z">
            <w:rPr>
              <w:rFonts w:ascii="Times" w:hAnsi="Times"/>
            </w:rPr>
          </w:rPrChange>
        </w:rPr>
        <w:t>.</w:t>
      </w:r>
    </w:p>
    <w:p w14:paraId="50D32258" w14:textId="47A8DA63" w:rsidR="003F010E" w:rsidRDefault="003F010E" w:rsidP="003F010E">
      <w:pPr>
        <w:widowControl w:val="0"/>
        <w:spacing w:line="480" w:lineRule="auto"/>
        <w:rPr>
          <w:rPrChange w:id="59" w:author="Revised" w:date="2021-07-01T13:47:00Z">
            <w:rPr>
              <w:rFonts w:ascii="Times" w:hAnsi="Times"/>
            </w:rPr>
          </w:rPrChange>
        </w:rPr>
      </w:pPr>
    </w:p>
    <w:p w14:paraId="23F926B7" w14:textId="44352746" w:rsidR="003F010E" w:rsidRDefault="003F010E" w:rsidP="003F010E">
      <w:pPr>
        <w:widowControl w:val="0"/>
        <w:spacing w:line="480" w:lineRule="auto"/>
        <w:rPr>
          <w:ins w:id="60" w:author="Revised" w:date="2021-07-01T13:47:00Z"/>
        </w:rPr>
      </w:pPr>
      <w:r>
        <w:rPr>
          <w:rPrChange w:id="61" w:author="Revised" w:date="2021-07-01T13:47:00Z">
            <w:rPr>
              <w:rFonts w:ascii="Times" w:hAnsi="Times"/>
            </w:rPr>
          </w:rPrChange>
        </w:rPr>
        <w:t xml:space="preserve">In addition to diet, psychosocial stress is also known to impact immune phenotypes. In particular, multiple sources of social adversity, such as low social status and poor social integration, have been shown to increase the expression of inflammatory genes in primary white blood cells in humans and other animals </w:t>
      </w:r>
      <w:r w:rsidR="006B3F1E" w:rsidRPr="006B3F1E">
        <w:rPr>
          <w:rPrChange w:id="62" w:author="Revised" w:date="2021-07-01T13:47:00Z">
            <w:rPr>
              <w:rFonts w:ascii="Times" w:hAnsi="Times"/>
            </w:rPr>
          </w:rPrChange>
        </w:rPr>
        <w:t>(Cole, 2013, 2019; Cole et al., 2015; Snyder-Mackler et al., 2016; Snyder-Mackler &amp; Lea, 2018; Tung &amp; Gilad, 2013)</w:t>
      </w:r>
      <w:r>
        <w:rPr>
          <w:rPrChange w:id="63" w:author="Revised" w:date="2021-07-01T13:47:00Z">
            <w:rPr>
              <w:rFonts w:ascii="Times" w:hAnsi="Times"/>
            </w:rPr>
          </w:rPrChange>
        </w:rPr>
        <w:t xml:space="preserve">. Given that some food constituents can directly alter social behaviors themselves </w:t>
      </w:r>
      <w:r w:rsidR="006B3F1E" w:rsidRPr="006B3F1E">
        <w:rPr>
          <w:rPrChange w:id="64" w:author="Revised" w:date="2021-07-01T13:47:00Z">
            <w:rPr>
              <w:rFonts w:ascii="Times" w:hAnsi="Times"/>
            </w:rPr>
          </w:rPrChange>
        </w:rPr>
        <w:t xml:space="preserve">(Hollis et al., 2018; </w:t>
      </w:r>
      <w:ins w:id="65" w:author="Revised" w:date="2021-07-01T13:47:00Z">
        <w:r w:rsidR="00777E30">
          <w:t xml:space="preserve">J. R. </w:t>
        </w:r>
      </w:ins>
      <w:r w:rsidR="006B3F1E" w:rsidRPr="006B3F1E">
        <w:rPr>
          <w:rPrChange w:id="66" w:author="Revised" w:date="2021-07-01T13:47:00Z">
            <w:rPr>
              <w:rFonts w:ascii="Times" w:hAnsi="Times"/>
            </w:rPr>
          </w:rPrChange>
        </w:rPr>
        <w:t>Kaplan et al., 1991; Kasprowska-Liśkiewicz et al., 2017; Kougias et al., 2018; Warden &amp; Fisler, 2008)</w:t>
      </w:r>
      <w:r>
        <w:rPr>
          <w:rPrChange w:id="67" w:author="Revised" w:date="2021-07-01T13:47:00Z">
            <w:rPr>
              <w:rFonts w:ascii="Times" w:hAnsi="Times"/>
            </w:rPr>
          </w:rPrChange>
        </w:rPr>
        <w:t xml:space="preserve">, it is therefore possible that diet effects on immune cell regulation may, to some degree, be mediated through changes in these behaviors. It is also possible that diet-induced alterations in systemic inflammation may alter behavior. However, because no detailed studies of diet, social behavior, and immune cell phenotypes have been conducted, it remains unclear how these factors are </w:t>
      </w:r>
      <w:r>
        <w:rPr>
          <w:rPrChange w:id="68" w:author="Revised" w:date="2021-07-01T13:47:00Z">
            <w:rPr>
              <w:rFonts w:ascii="Times" w:hAnsi="Times"/>
            </w:rPr>
          </w:rPrChange>
        </w:rPr>
        <w:lastRenderedPageBreak/>
        <w:t xml:space="preserve">linked and how, together, they impact health. </w:t>
      </w:r>
      <w:del w:id="69" w:author="Revised" w:date="2021-07-01T13:47:00Z">
        <w:r w:rsidR="002834E0" w:rsidRPr="005620C2">
          <w:rPr>
            <w:rFonts w:ascii="Times" w:hAnsi="Times" w:cs="Arial"/>
          </w:rPr>
          <w:delText>To address these g</w:delText>
        </w:r>
        <w:r w:rsidR="002834E0" w:rsidRPr="00AD3CED">
          <w:rPr>
            <w:rFonts w:ascii="Times" w:hAnsi="Times" w:cs="Arial"/>
          </w:rPr>
          <w:delText>aps</w:delText>
        </w:r>
      </w:del>
    </w:p>
    <w:p w14:paraId="284EFAD8" w14:textId="77777777" w:rsidR="003F010E" w:rsidRDefault="003F010E" w:rsidP="003F010E">
      <w:pPr>
        <w:widowControl w:val="0"/>
        <w:spacing w:line="480" w:lineRule="auto"/>
        <w:rPr>
          <w:ins w:id="70" w:author="Revised" w:date="2021-07-01T13:47:00Z"/>
        </w:rPr>
      </w:pPr>
    </w:p>
    <w:p w14:paraId="78FA0B6E" w14:textId="4CC910D6" w:rsidR="003F010E" w:rsidRDefault="0094672B" w:rsidP="003F010E">
      <w:pPr>
        <w:widowControl w:val="0"/>
        <w:spacing w:line="480" w:lineRule="auto"/>
        <w:rPr>
          <w:rPrChange w:id="71" w:author="Revised" w:date="2021-07-01T13:47:00Z">
            <w:rPr>
              <w:rFonts w:ascii="Times" w:hAnsi="Times"/>
            </w:rPr>
          </w:rPrChange>
        </w:rPr>
      </w:pPr>
      <w:customXmlInsRangeStart w:id="72" w:author="Revised" w:date="2021-07-01T13:47:00Z"/>
      <w:sdt>
        <w:sdtPr>
          <w:tag w:val="goog_rdk_4"/>
          <w:id w:val="-2096077778"/>
        </w:sdtPr>
        <w:sdtEndPr/>
        <w:sdtContent>
          <w:customXmlInsRangeEnd w:id="72"/>
          <w:customXmlInsRangeStart w:id="73" w:author="Revised" w:date="2021-07-01T13:47:00Z"/>
        </w:sdtContent>
      </w:sdt>
      <w:customXmlInsRangeEnd w:id="73"/>
      <w:ins w:id="74" w:author="Revised" w:date="2021-07-01T13:47:00Z">
        <w:r w:rsidR="003F010E">
          <w:t>To overcome the limitations of human studies, we designed a randomized preclinical trail in cynomolgus macaques (</w:t>
        </w:r>
        <w:r w:rsidR="003F010E">
          <w:rPr>
            <w:i/>
          </w:rPr>
          <w:t>Macaca fascicularis</w:t>
        </w:r>
        <w:r w:rsidR="003F010E">
          <w:t>), a well</w:t>
        </w:r>
        <w:r w:rsidR="00910B26">
          <w:t>-</w:t>
        </w:r>
        <w:r w:rsidR="003F010E">
          <w:t xml:space="preserve">established model of dietary and behavioral influences on health in which we can carefully control diet and the environment. Macaques are excellent models for human health and disease as they share many core genetic, physiological, and behavioral phenotypes with humans </w:t>
        </w:r>
        <w:r w:rsidR="006B3F1E" w:rsidRPr="006B3F1E">
          <w:t>(Jarczok et al., 2018; Kromrey et al., 2016; Shively, 1998; Shively &amp; Day, 2015; Willard &amp; Shively, 2012)</w:t>
        </w:r>
        <w:r w:rsidR="003F010E">
          <w:t>. In this study</w:t>
        </w:r>
      </w:ins>
      <w:r w:rsidR="003F010E">
        <w:rPr>
          <w:rPrChange w:id="75" w:author="Revised" w:date="2021-07-01T13:47:00Z">
            <w:rPr>
              <w:rFonts w:ascii="Times" w:hAnsi="Times"/>
            </w:rPr>
          </w:rPrChange>
        </w:rPr>
        <w:t>, we conducted a whole-diet manipulation to directly and simultaneously compare the behavioral and physiological effects of Mediterranean and Western diets, formulated to mimic human diet patterns</w:t>
      </w:r>
      <w:del w:id="76" w:author="Revised" w:date="2021-07-01T13:47:00Z">
        <w:r w:rsidR="00D7786B">
          <w:rPr>
            <w:rFonts w:ascii="Times" w:hAnsi="Times" w:cs="Arial"/>
          </w:rPr>
          <w:delText>, in a randomized, preclinical, nonhuman primate trial.</w:delText>
        </w:r>
      </w:del>
      <w:ins w:id="77" w:author="Revised" w:date="2021-07-01T13:47:00Z">
        <w:r w:rsidR="003F010E">
          <w:t>.</w:t>
        </w:r>
      </w:ins>
      <w:r w:rsidR="003F010E">
        <w:rPr>
          <w:rPrChange w:id="78" w:author="Revised" w:date="2021-07-01T13:47:00Z">
            <w:rPr>
              <w:rFonts w:ascii="Times" w:hAnsi="Times"/>
            </w:rPr>
          </w:rPrChange>
        </w:rPr>
        <w:t xml:space="preserve"> The randomized trial design allowed us to identify causal effects of realistic, complex diet patterns</w:t>
      </w:r>
      <w:del w:id="79" w:author="Revised" w:date="2021-07-01T13:47:00Z">
        <w:r w:rsidR="00D7786B">
          <w:rPr>
            <w:rFonts w:ascii="Times" w:hAnsi="Times" w:cs="Arial"/>
          </w:rPr>
          <w:delText>.</w:delText>
        </w:r>
      </w:del>
      <w:ins w:id="80" w:author="Revised" w:date="2021-07-01T13:47:00Z">
        <w:r w:rsidR="003F010E">
          <w:t xml:space="preserve"> on </w:t>
        </w:r>
      </w:ins>
      <w:customXmlInsRangeStart w:id="81" w:author="Revised" w:date="2021-07-01T13:47:00Z"/>
      <w:sdt>
        <w:sdtPr>
          <w:tag w:val="goog_rdk_5"/>
          <w:id w:val="-960487907"/>
        </w:sdtPr>
        <w:sdtEndPr/>
        <w:sdtContent>
          <w:customXmlInsRangeEnd w:id="81"/>
          <w:customXmlInsRangeStart w:id="82" w:author="Revised" w:date="2021-07-01T13:47:00Z"/>
        </w:sdtContent>
      </w:sdt>
      <w:customXmlInsRangeEnd w:id="82"/>
      <w:ins w:id="83" w:author="Revised" w:date="2021-07-01T13:47:00Z">
        <w:r w:rsidR="003F010E">
          <w:t>one possible mechanism linking diet to chronic disease risk – polarization of immune cell populations toward a proinflammatory phenotype.</w:t>
        </w:r>
      </w:ins>
      <w:r w:rsidR="003F010E">
        <w:rPr>
          <w:rPrChange w:id="84" w:author="Revised" w:date="2021-07-01T13:47:00Z">
            <w:rPr>
              <w:rFonts w:ascii="Times" w:hAnsi="Times"/>
            </w:rPr>
          </w:rPrChange>
        </w:rPr>
        <w:t xml:space="preserve"> Previous reports from this preclinical trial demonstrate that relative to the Mediterranean diet, the Western diet increased body weight, body fat, insulin resistance, and hepatosteatosis </w:t>
      </w:r>
      <w:r w:rsidR="006B3F1E" w:rsidRPr="006B3F1E">
        <w:rPr>
          <w:rPrChange w:id="85" w:author="Revised" w:date="2021-07-01T13:47:00Z">
            <w:rPr>
              <w:rFonts w:ascii="Times" w:hAnsi="Times"/>
            </w:rPr>
          </w:rPrChange>
        </w:rPr>
        <w:t>(Shively et al., 2019)</w:t>
      </w:r>
      <w:r w:rsidR="003F010E">
        <w:rPr>
          <w:rPrChange w:id="86" w:author="Revised" w:date="2021-07-01T13:47:00Z">
            <w:rPr>
              <w:rFonts w:ascii="Times" w:hAnsi="Times"/>
            </w:rPr>
          </w:rPrChange>
        </w:rPr>
        <w:t xml:space="preserve">; exacerbated autonomic and hypothalamic-pituitary-adrenal responses to psychosocial stress </w:t>
      </w:r>
      <w:r w:rsidR="006B3F1E" w:rsidRPr="006B3F1E">
        <w:rPr>
          <w:rPrChange w:id="87" w:author="Revised" w:date="2021-07-01T13:47:00Z">
            <w:rPr>
              <w:rFonts w:ascii="Times" w:hAnsi="Times"/>
            </w:rPr>
          </w:rPrChange>
        </w:rPr>
        <w:t>(Shively et al., 2020)</w:t>
      </w:r>
      <w:r w:rsidR="003F010E">
        <w:rPr>
          <w:rPrChange w:id="88" w:author="Revised" w:date="2021-07-01T13:47:00Z">
            <w:rPr>
              <w:rFonts w:ascii="Times" w:hAnsi="Times"/>
            </w:rPr>
          </w:rPrChange>
        </w:rPr>
        <w:t xml:space="preserve">; and altered brain neuroanatomy </w:t>
      </w:r>
      <w:r w:rsidR="006B3F1E" w:rsidRPr="006B3F1E">
        <w:rPr>
          <w:rPrChange w:id="89" w:author="Revised" w:date="2021-07-01T13:47:00Z">
            <w:rPr>
              <w:rFonts w:ascii="Times" w:hAnsi="Times"/>
            </w:rPr>
          </w:rPrChange>
        </w:rPr>
        <w:t>(Frye et al., 2020)</w:t>
      </w:r>
      <w:r w:rsidR="003F010E">
        <w:rPr>
          <w:rPrChange w:id="90" w:author="Revised" w:date="2021-07-01T13:47:00Z">
            <w:rPr>
              <w:rFonts w:ascii="Times" w:hAnsi="Times"/>
            </w:rPr>
          </w:rPrChange>
        </w:rPr>
        <w:t>. Here, we report the effects of the Mediterranean and Western diet patterns on behavior and monocyte gene expression.</w:t>
      </w:r>
    </w:p>
    <w:p w14:paraId="33CEE600" w14:textId="6C3C2CAA" w:rsidR="003F010E" w:rsidRDefault="003F010E" w:rsidP="003F010E">
      <w:pPr>
        <w:widowControl w:val="0"/>
        <w:spacing w:line="480" w:lineRule="auto"/>
        <w:rPr>
          <w:rPrChange w:id="91" w:author="Revised" w:date="2021-07-01T13:47:00Z">
            <w:rPr>
              <w:rFonts w:ascii="Times" w:hAnsi="Times"/>
              <w:b/>
            </w:rPr>
          </w:rPrChange>
        </w:rPr>
      </w:pPr>
    </w:p>
    <w:p w14:paraId="065804D7" w14:textId="028FEE4C" w:rsidR="00437EEC" w:rsidRPr="00437EEC" w:rsidRDefault="00CB0468" w:rsidP="00437EEC">
      <w:pPr>
        <w:widowControl w:val="0"/>
        <w:spacing w:line="480" w:lineRule="auto"/>
        <w:rPr>
          <w:rFonts w:ascii="Times" w:hAnsi="Times"/>
        </w:rPr>
      </w:pPr>
      <w:r w:rsidRPr="005620C2">
        <w:rPr>
          <w:rFonts w:ascii="Times" w:hAnsi="Times" w:cs="Arial"/>
          <w:b/>
        </w:rPr>
        <w:t>Results</w:t>
      </w:r>
    </w:p>
    <w:p w14:paraId="6A7190B2" w14:textId="4AFAA988" w:rsidR="004B6BBF" w:rsidRPr="00647150" w:rsidRDefault="004B6BBF" w:rsidP="008D177D">
      <w:pPr>
        <w:widowControl w:val="0"/>
        <w:spacing w:line="480" w:lineRule="auto"/>
        <w:rPr>
          <w:rFonts w:ascii="Times" w:hAnsi="Times" w:cs="Arial"/>
          <w:i/>
          <w:iCs/>
        </w:rPr>
      </w:pPr>
      <w:r w:rsidRPr="00647150">
        <w:rPr>
          <w:rFonts w:ascii="Times" w:hAnsi="Times" w:cs="Arial"/>
          <w:i/>
          <w:iCs/>
        </w:rPr>
        <w:t>Diet intervention</w:t>
      </w:r>
    </w:p>
    <w:p w14:paraId="5B2638E7" w14:textId="4E4688D9" w:rsidR="00437EEC" w:rsidRPr="00647150" w:rsidRDefault="004E4882" w:rsidP="00723BD4">
      <w:pPr>
        <w:widowControl w:val="0"/>
        <w:spacing w:line="480" w:lineRule="auto"/>
        <w:rPr>
          <w:rFonts w:ascii="Times" w:hAnsi="Times" w:cs="Arial"/>
        </w:rPr>
      </w:pPr>
      <w:r w:rsidRPr="00647150">
        <w:rPr>
          <w:rFonts w:ascii="Times" w:hAnsi="Times" w:cs="Arial"/>
        </w:rPr>
        <w:t>Adult female cynomolgus macaques were fed either a Western-like (hereafter, “Western</w:t>
      </w:r>
      <w:del w:id="92" w:author="Revised" w:date="2021-07-01T13:47:00Z">
        <w:r w:rsidRPr="00647150">
          <w:rPr>
            <w:rFonts w:ascii="Times" w:hAnsi="Times" w:cs="Arial"/>
          </w:rPr>
          <w:delText>”)</w:delText>
        </w:r>
      </w:del>
      <w:ins w:id="93" w:author="Revised" w:date="2021-07-01T13:47:00Z">
        <w:r w:rsidRPr="00647150">
          <w:rPr>
            <w:rFonts w:ascii="Times" w:hAnsi="Times" w:cs="Arial"/>
          </w:rPr>
          <w:t>”</w:t>
        </w:r>
        <w:r w:rsidR="004A2C83">
          <w:rPr>
            <w:rFonts w:ascii="Times" w:hAnsi="Times" w:cs="Arial"/>
          </w:rPr>
          <w:t xml:space="preserve">, </w:t>
        </w:r>
        <w:r w:rsidR="004A2C83" w:rsidRPr="001C713F">
          <w:rPr>
            <w:rFonts w:ascii="Times" w:hAnsi="Times" w:cs="Arial"/>
            <w:i/>
            <w:iCs/>
          </w:rPr>
          <w:t>n</w:t>
        </w:r>
        <w:r w:rsidR="004A2C83">
          <w:rPr>
            <w:rFonts w:ascii="Times" w:hAnsi="Times" w:cs="Arial"/>
          </w:rPr>
          <w:t xml:space="preserve"> = 20</w:t>
        </w:r>
        <w:r w:rsidRPr="00647150">
          <w:rPr>
            <w:rFonts w:ascii="Times" w:hAnsi="Times" w:cs="Arial"/>
          </w:rPr>
          <w:t>)</w:t>
        </w:r>
      </w:ins>
      <w:r w:rsidRPr="00647150">
        <w:rPr>
          <w:rFonts w:ascii="Times" w:hAnsi="Times" w:cs="Arial"/>
        </w:rPr>
        <w:t xml:space="preserve"> or a Mediterranean-like (hereafter, “Mediterranean</w:t>
      </w:r>
      <w:del w:id="94" w:author="Revised" w:date="2021-07-01T13:47:00Z">
        <w:r w:rsidRPr="00647150">
          <w:rPr>
            <w:rFonts w:ascii="Times" w:hAnsi="Times" w:cs="Arial"/>
          </w:rPr>
          <w:delText>”)</w:delText>
        </w:r>
      </w:del>
      <w:ins w:id="95" w:author="Revised" w:date="2021-07-01T13:47:00Z">
        <w:r w:rsidRPr="00647150">
          <w:rPr>
            <w:rFonts w:ascii="Times" w:hAnsi="Times" w:cs="Arial"/>
          </w:rPr>
          <w:t>”</w:t>
        </w:r>
        <w:r w:rsidR="004A2C83">
          <w:rPr>
            <w:rFonts w:ascii="Times" w:hAnsi="Times" w:cs="Arial"/>
          </w:rPr>
          <w:t xml:space="preserve">, </w:t>
        </w:r>
        <w:r w:rsidR="004A2C83" w:rsidRPr="001C713F">
          <w:rPr>
            <w:rFonts w:ascii="Times" w:hAnsi="Times" w:cs="Arial"/>
            <w:i/>
            <w:iCs/>
          </w:rPr>
          <w:t>n</w:t>
        </w:r>
        <w:r w:rsidR="004A2C83">
          <w:rPr>
            <w:rFonts w:ascii="Times" w:hAnsi="Times" w:cs="Arial"/>
          </w:rPr>
          <w:t xml:space="preserve"> = 15</w:t>
        </w:r>
        <w:r w:rsidRPr="00647150">
          <w:rPr>
            <w:rFonts w:ascii="Times" w:hAnsi="Times" w:cs="Arial"/>
          </w:rPr>
          <w:t>)</w:t>
        </w:r>
      </w:ins>
      <w:r w:rsidRPr="00647150">
        <w:rPr>
          <w:rFonts w:ascii="Times" w:hAnsi="Times" w:cs="Arial"/>
        </w:rPr>
        <w:t xml:space="preserve"> diet for 15 months </w:t>
      </w:r>
      <w:r w:rsidRPr="00647150">
        <w:rPr>
          <w:rFonts w:ascii="Times" w:hAnsi="Times" w:cs="Arial"/>
        </w:rPr>
        <w:lastRenderedPageBreak/>
        <w:t>(</w:t>
      </w:r>
      <w:r w:rsidR="00437EEC" w:rsidRPr="00647150">
        <w:rPr>
          <w:rFonts w:ascii="Times" w:hAnsi="Times" w:cs="Arial"/>
        </w:rPr>
        <w:t>approximately</w:t>
      </w:r>
      <w:r w:rsidRPr="00647150">
        <w:rPr>
          <w:rFonts w:ascii="Times" w:hAnsi="Times" w:cs="Arial"/>
        </w:rPr>
        <w:t xml:space="preserve"> equivalent </w:t>
      </w:r>
      <w:r w:rsidR="00437EEC" w:rsidRPr="00647150">
        <w:rPr>
          <w:rFonts w:ascii="Times" w:hAnsi="Times" w:cs="Arial"/>
        </w:rPr>
        <w:t>to</w:t>
      </w:r>
      <w:r w:rsidRPr="00647150">
        <w:rPr>
          <w:rFonts w:ascii="Times" w:hAnsi="Times" w:cs="Arial"/>
        </w:rPr>
        <w:t xml:space="preserve"> 4 </w:t>
      </w:r>
      <w:r w:rsidR="00437EEC" w:rsidRPr="00647150">
        <w:rPr>
          <w:rFonts w:ascii="Times" w:hAnsi="Times" w:cs="Arial"/>
        </w:rPr>
        <w:t>human years</w:t>
      </w:r>
      <w:r w:rsidRPr="00647150">
        <w:rPr>
          <w:rFonts w:ascii="Times" w:hAnsi="Times" w:cs="Arial"/>
        </w:rPr>
        <w:t xml:space="preserve">). The experimental diets were </w:t>
      </w:r>
      <w:r w:rsidR="00437EEC" w:rsidRPr="00647150">
        <w:rPr>
          <w:rFonts w:ascii="Times" w:hAnsi="Times" w:cs="Arial"/>
        </w:rPr>
        <w:t xml:space="preserve">formulated to model human diet patterns and </w:t>
      </w:r>
      <w:r w:rsidR="00813A26" w:rsidRPr="00647150">
        <w:rPr>
          <w:rFonts w:ascii="Times" w:hAnsi="Times" w:cs="Arial"/>
        </w:rPr>
        <w:t xml:space="preserve">have been previously described </w:t>
      </w:r>
      <w:r w:rsidR="00915422" w:rsidRPr="00647150">
        <w:rPr>
          <w:rFonts w:ascii="Times" w:hAnsi="Times" w:cs="Arial"/>
        </w:rPr>
        <w:t>(</w:t>
      </w:r>
      <w:r w:rsidR="0084735A" w:rsidRPr="00647150">
        <w:rPr>
          <w:rFonts w:ascii="Times" w:hAnsi="Times" w:cs="Arial"/>
        </w:rPr>
        <w:t>S</w:t>
      </w:r>
      <w:r w:rsidR="00915422" w:rsidRPr="00647150">
        <w:rPr>
          <w:rFonts w:ascii="Times" w:hAnsi="Times" w:cs="Arial"/>
        </w:rPr>
        <w:t>hively et al., 2019)</w:t>
      </w:r>
      <w:r w:rsidR="00437EEC" w:rsidRPr="00647150">
        <w:rPr>
          <w:rFonts w:ascii="Times" w:hAnsi="Times" w:cs="Arial"/>
        </w:rPr>
        <w:t>.</w:t>
      </w:r>
      <w:r w:rsidR="00813A26" w:rsidRPr="00647150">
        <w:rPr>
          <w:rFonts w:ascii="Times" w:hAnsi="Times" w:cs="Arial"/>
          <w:bCs/>
          <w:color w:val="000000" w:themeColor="text1"/>
        </w:rPr>
        <w:t xml:space="preserve"> Briefly, the Western diet was designed to mimic the diet typically consumed by middle-aged </w:t>
      </w:r>
      <w:r w:rsidR="00737886" w:rsidRPr="00647150">
        <w:rPr>
          <w:rFonts w:ascii="Times" w:hAnsi="Times" w:cs="Arial"/>
          <w:bCs/>
          <w:color w:val="000000" w:themeColor="text1"/>
        </w:rPr>
        <w:t>Americans</w:t>
      </w:r>
      <w:r w:rsidR="008B1FA1" w:rsidRPr="00647150">
        <w:rPr>
          <w:rFonts w:ascii="Times" w:hAnsi="Times" w:cs="Arial"/>
          <w:bCs/>
          <w:color w:val="000000" w:themeColor="text1"/>
        </w:rPr>
        <w:t xml:space="preserve"> </w:t>
      </w:r>
      <w:r w:rsidR="00915422" w:rsidRPr="00647150">
        <w:rPr>
          <w:rFonts w:ascii="Times" w:hAnsi="Times" w:cs="Arial"/>
          <w:color w:val="000000"/>
        </w:rPr>
        <w:t>(</w:t>
      </w:r>
      <w:r w:rsidR="0084735A" w:rsidRPr="00647150">
        <w:rPr>
          <w:rFonts w:ascii="Times" w:hAnsi="Times" w:cs="Arial"/>
          <w:color w:val="000000"/>
        </w:rPr>
        <w:t>Centers for Disease Control and Prevention [CDC]</w:t>
      </w:r>
      <w:r w:rsidR="00915422" w:rsidRPr="00647150">
        <w:rPr>
          <w:rFonts w:ascii="Times" w:hAnsi="Times" w:cs="Arial"/>
          <w:color w:val="000000"/>
        </w:rPr>
        <w:t>, 2014)</w:t>
      </w:r>
      <w:r w:rsidR="00813A26" w:rsidRPr="00647150">
        <w:rPr>
          <w:rFonts w:ascii="Times" w:hAnsi="Times" w:cs="Arial"/>
          <w:bCs/>
          <w:color w:val="000000" w:themeColor="text1"/>
        </w:rPr>
        <w:t>, whereas the Mediterranean diet reflected key aspects of the human Mediterranean diet</w:t>
      </w:r>
      <w:r w:rsidR="00410DD0" w:rsidRPr="00647150">
        <w:rPr>
          <w:rFonts w:ascii="Times" w:hAnsi="Times" w:cs="Arial"/>
          <w:color w:val="000000" w:themeColor="text1"/>
        </w:rPr>
        <w:t xml:space="preserve"> </w:t>
      </w:r>
      <w:r w:rsidR="00915422" w:rsidRPr="00647150">
        <w:rPr>
          <w:rFonts w:ascii="Times" w:hAnsi="Times" w:cs="Arial"/>
          <w:color w:val="000000"/>
        </w:rPr>
        <w:t>(Kafatos et al., 2000)</w:t>
      </w:r>
      <w:r w:rsidR="00813A26" w:rsidRPr="00647150">
        <w:rPr>
          <w:rFonts w:ascii="Times" w:hAnsi="Times" w:cs="Arial"/>
          <w:bCs/>
          <w:color w:val="000000" w:themeColor="text1"/>
        </w:rPr>
        <w:t>. The experimental diets were matched on macronutrients and cholesterol co</w:t>
      </w:r>
      <w:r w:rsidR="008B1FA1" w:rsidRPr="00647150">
        <w:rPr>
          <w:rFonts w:ascii="Times" w:hAnsi="Times" w:cs="Arial"/>
          <w:bCs/>
          <w:color w:val="000000" w:themeColor="text1"/>
        </w:rPr>
        <w:t>ntent but differed</w:t>
      </w:r>
      <w:r w:rsidR="00813A26" w:rsidRPr="00647150">
        <w:rPr>
          <w:rFonts w:ascii="Times" w:hAnsi="Times" w:cs="Arial"/>
          <w:bCs/>
          <w:color w:val="000000" w:themeColor="text1"/>
        </w:rPr>
        <w:t xml:space="preserve"> in fatty acids. Fats and proteins were mostly plant based in the Mediterranean diet</w:t>
      </w:r>
      <w:r w:rsidR="00410DD0" w:rsidRPr="00647150">
        <w:rPr>
          <w:rFonts w:ascii="Times" w:hAnsi="Times" w:cs="Arial"/>
          <w:bCs/>
          <w:color w:val="000000" w:themeColor="text1"/>
        </w:rPr>
        <w:t xml:space="preserve"> </w:t>
      </w:r>
      <w:r w:rsidR="00915422" w:rsidRPr="00647150">
        <w:rPr>
          <w:rFonts w:ascii="Times" w:hAnsi="Times" w:cs="Arial"/>
          <w:color w:val="000000"/>
        </w:rPr>
        <w:t>(Kafatos et al., 2000)</w:t>
      </w:r>
      <w:r w:rsidR="00813A26" w:rsidRPr="00647150">
        <w:rPr>
          <w:rFonts w:ascii="Times" w:hAnsi="Times" w:cs="Arial"/>
          <w:bCs/>
          <w:color w:val="000000" w:themeColor="text1"/>
        </w:rPr>
        <w:t xml:space="preserve">, </w:t>
      </w:r>
      <w:r w:rsidR="008B1FA1" w:rsidRPr="00647150">
        <w:rPr>
          <w:rFonts w:ascii="Times" w:hAnsi="Times" w:cs="Arial"/>
          <w:bCs/>
          <w:color w:val="000000" w:themeColor="text1"/>
        </w:rPr>
        <w:t>and</w:t>
      </w:r>
      <w:r w:rsidR="00813A26" w:rsidRPr="00647150">
        <w:rPr>
          <w:rFonts w:ascii="Times" w:hAnsi="Times" w:cs="Arial"/>
          <w:bCs/>
          <w:color w:val="000000" w:themeColor="text1"/>
        </w:rPr>
        <w:t xml:space="preserve"> from animal sources in the Western diet. This resulted </w:t>
      </w:r>
      <w:r w:rsidR="00737886" w:rsidRPr="00647150">
        <w:rPr>
          <w:rFonts w:ascii="Times" w:hAnsi="Times" w:cs="Arial"/>
          <w:bCs/>
          <w:color w:val="000000" w:themeColor="text1"/>
        </w:rPr>
        <w:t>in high levels</w:t>
      </w:r>
      <w:r w:rsidR="00813A26" w:rsidRPr="00647150">
        <w:rPr>
          <w:rFonts w:ascii="Times" w:hAnsi="Times" w:cs="Arial"/>
          <w:bCs/>
          <w:color w:val="000000" w:themeColor="text1"/>
        </w:rPr>
        <w:t xml:space="preserve"> of monounsaturated fats in the Mediterranean diet</w:t>
      </w:r>
      <w:r w:rsidR="00737886" w:rsidRPr="00647150">
        <w:rPr>
          <w:rFonts w:ascii="Times" w:hAnsi="Times" w:cs="Arial"/>
          <w:bCs/>
          <w:color w:val="000000" w:themeColor="text1"/>
        </w:rPr>
        <w:t>,</w:t>
      </w:r>
      <w:r w:rsidR="00813A26" w:rsidRPr="00647150">
        <w:rPr>
          <w:rFonts w:ascii="Times" w:hAnsi="Times" w:cs="Arial"/>
          <w:bCs/>
          <w:color w:val="000000" w:themeColor="text1"/>
        </w:rPr>
        <w:t xml:space="preserve"> and saturated fats in the Western diet</w:t>
      </w:r>
      <w:r w:rsidR="00410DD0" w:rsidRPr="00647150">
        <w:rPr>
          <w:rFonts w:ascii="Times" w:hAnsi="Times" w:cs="Arial"/>
          <w:bCs/>
          <w:color w:val="000000" w:themeColor="text1"/>
        </w:rPr>
        <w:t xml:space="preserve"> </w:t>
      </w:r>
      <w:r w:rsidR="00915422" w:rsidRPr="00647150">
        <w:rPr>
          <w:rFonts w:ascii="Times" w:hAnsi="Times" w:cs="Arial"/>
          <w:color w:val="000000"/>
        </w:rPr>
        <w:t>(Cordain et al., 2005; Kafatos et al., 2000)</w:t>
      </w:r>
      <w:r w:rsidR="00813A26" w:rsidRPr="00647150">
        <w:rPr>
          <w:rFonts w:ascii="Times" w:hAnsi="Times" w:cs="Arial"/>
          <w:bCs/>
          <w:color w:val="000000" w:themeColor="text1"/>
        </w:rPr>
        <w:t xml:space="preserve">. The Mediterranean diet was higher in complex carbohydrates and fiber, and had a lower n-6:n-3 fatty acid ratio </w:t>
      </w:r>
      <w:r w:rsidR="00737886" w:rsidRPr="00647150">
        <w:rPr>
          <w:rFonts w:ascii="Times" w:hAnsi="Times" w:cs="Arial"/>
          <w:bCs/>
          <w:color w:val="000000" w:themeColor="text1"/>
        </w:rPr>
        <w:t>(</w:t>
      </w:r>
      <w:r w:rsidR="00813A26" w:rsidRPr="00647150">
        <w:rPr>
          <w:rFonts w:ascii="Times" w:hAnsi="Times" w:cs="Arial"/>
          <w:bCs/>
          <w:color w:val="000000" w:themeColor="text1"/>
        </w:rPr>
        <w:t>similar to a</w:t>
      </w:r>
      <w:r w:rsidR="004A2C83">
        <w:rPr>
          <w:rFonts w:ascii="Times" w:hAnsi="Times" w:cs="Arial"/>
          <w:bCs/>
          <w:color w:val="000000" w:themeColor="text1"/>
        </w:rPr>
        <w:t xml:space="preserve"> </w:t>
      </w:r>
      <w:ins w:id="96" w:author="Revised" w:date="2021-07-01T13:47:00Z">
        <w:r w:rsidR="004A2C83">
          <w:rPr>
            <w:rFonts w:ascii="Times" w:hAnsi="Times" w:cs="Arial"/>
            <w:bCs/>
            <w:color w:val="000000" w:themeColor="text1"/>
          </w:rPr>
          <w:t>modern-day,</w:t>
        </w:r>
        <w:r w:rsidR="00813A26" w:rsidRPr="00647150">
          <w:rPr>
            <w:rFonts w:ascii="Times" w:hAnsi="Times" w:cs="Arial"/>
            <w:bCs/>
            <w:color w:val="000000" w:themeColor="text1"/>
          </w:rPr>
          <w:t xml:space="preserve"> </w:t>
        </w:r>
      </w:ins>
      <w:r w:rsidR="00813A26" w:rsidRPr="00647150">
        <w:rPr>
          <w:rFonts w:ascii="Times" w:hAnsi="Times" w:cs="Arial"/>
          <w:bCs/>
          <w:color w:val="000000" w:themeColor="text1"/>
        </w:rPr>
        <w:t>traditional hunter-gatherer type diet</w:t>
      </w:r>
      <w:r w:rsidR="00410DD0" w:rsidRPr="00647150">
        <w:rPr>
          <w:rFonts w:ascii="Times" w:hAnsi="Times" w:cs="Arial"/>
          <w:color w:val="000000" w:themeColor="text1"/>
        </w:rPr>
        <w:t xml:space="preserve"> </w:t>
      </w:r>
      <w:r w:rsidR="00915422" w:rsidRPr="00647150">
        <w:rPr>
          <w:rFonts w:ascii="Times" w:hAnsi="Times" w:cs="Arial"/>
          <w:color w:val="000000"/>
        </w:rPr>
        <w:t>(Cordain et al., 2005)</w:t>
      </w:r>
      <w:r w:rsidR="00737886" w:rsidRPr="00647150">
        <w:rPr>
          <w:rFonts w:ascii="Times" w:hAnsi="Times" w:cs="Arial"/>
          <w:color w:val="000000" w:themeColor="text1"/>
        </w:rPr>
        <w:t>)</w:t>
      </w:r>
      <w:r w:rsidR="00813A26" w:rsidRPr="00647150">
        <w:rPr>
          <w:rFonts w:ascii="Times" w:hAnsi="Times" w:cs="Arial"/>
          <w:color w:val="000000" w:themeColor="text1"/>
        </w:rPr>
        <w:t>,</w:t>
      </w:r>
      <w:r w:rsidR="00813A26" w:rsidRPr="00647150">
        <w:rPr>
          <w:rFonts w:ascii="Times" w:hAnsi="Times" w:cs="Arial"/>
          <w:bCs/>
          <w:color w:val="000000" w:themeColor="text1"/>
        </w:rPr>
        <w:t xml:space="preserve"> and lower sodium and refined sugars than the Western diet. Key Mediterranean ingredients included English walnut powder and extra-virgin olive oil which were the primary components provided to pa</w:t>
      </w:r>
      <w:r w:rsidR="00737886" w:rsidRPr="00647150">
        <w:rPr>
          <w:rFonts w:ascii="Times" w:hAnsi="Times" w:cs="Arial"/>
          <w:bCs/>
          <w:color w:val="000000" w:themeColor="text1"/>
        </w:rPr>
        <w:t>rticipants in the PREDIMED</w:t>
      </w:r>
      <w:r w:rsidR="004706A8" w:rsidRPr="00647150">
        <w:rPr>
          <w:rFonts w:ascii="Times" w:hAnsi="Times" w:cs="Arial"/>
          <w:bCs/>
          <w:color w:val="000000" w:themeColor="text1"/>
        </w:rPr>
        <w:t xml:space="preserve"> </w:t>
      </w:r>
      <w:r w:rsidR="00737886" w:rsidRPr="00647150">
        <w:rPr>
          <w:rFonts w:ascii="Times" w:hAnsi="Times" w:cs="Arial"/>
          <w:bCs/>
          <w:color w:val="000000" w:themeColor="text1"/>
        </w:rPr>
        <w:t>trial</w:t>
      </w:r>
      <w:r w:rsidR="00410DD0" w:rsidRPr="00647150">
        <w:rPr>
          <w:rFonts w:ascii="Times" w:hAnsi="Times" w:cs="Arial"/>
          <w:color w:val="000000" w:themeColor="text1"/>
        </w:rPr>
        <w:t xml:space="preserve"> </w:t>
      </w:r>
      <w:r w:rsidR="00915422" w:rsidRPr="00647150">
        <w:rPr>
          <w:rFonts w:ascii="Times" w:hAnsi="Times" w:cs="Arial"/>
          <w:color w:val="000000"/>
        </w:rPr>
        <w:t>(Estruch et al., 2018)</w:t>
      </w:r>
      <w:r w:rsidR="00813A26" w:rsidRPr="00647150">
        <w:rPr>
          <w:rFonts w:ascii="Times" w:hAnsi="Times" w:cs="Arial"/>
          <w:bCs/>
          <w:color w:val="000000" w:themeColor="text1"/>
        </w:rPr>
        <w:t>.</w:t>
      </w:r>
      <w:r w:rsidR="00437EEC" w:rsidRPr="00647150">
        <w:rPr>
          <w:rFonts w:ascii="Times" w:hAnsi="Times" w:cs="Arial"/>
        </w:rPr>
        <w:t xml:space="preserve"> Macronutrient composition of experimental diets compared to monkey chow and human diet patterns can be found in </w:t>
      </w:r>
      <w:r w:rsidRPr="00647150">
        <w:rPr>
          <w:rFonts w:ascii="Times" w:hAnsi="Times" w:cs="Arial"/>
        </w:rPr>
        <w:t>Table 1</w:t>
      </w:r>
      <w:r w:rsidR="0071747F" w:rsidRPr="00647150">
        <w:rPr>
          <w:rFonts w:ascii="Times" w:hAnsi="Times" w:cs="Arial"/>
        </w:rPr>
        <w:t>, Methods</w:t>
      </w:r>
      <w:r w:rsidRPr="00647150">
        <w:rPr>
          <w:rFonts w:ascii="Times" w:hAnsi="Times" w:cs="Arial"/>
        </w:rPr>
        <w:t>.</w:t>
      </w:r>
    </w:p>
    <w:p w14:paraId="53550130" w14:textId="63F93AD8" w:rsidR="00022AA4" w:rsidRPr="00647150" w:rsidRDefault="00022AA4" w:rsidP="00723BD4">
      <w:pPr>
        <w:widowControl w:val="0"/>
        <w:spacing w:line="480" w:lineRule="auto"/>
        <w:rPr>
          <w:rFonts w:ascii="Times" w:hAnsi="Times" w:cs="Arial"/>
        </w:rPr>
      </w:pPr>
    </w:p>
    <w:p w14:paraId="5A76EC11" w14:textId="77777777" w:rsidR="004B6BBF" w:rsidRPr="005620C2" w:rsidRDefault="004B6BBF" w:rsidP="004B6BBF">
      <w:pPr>
        <w:widowControl w:val="0"/>
        <w:spacing w:line="480" w:lineRule="auto"/>
        <w:rPr>
          <w:rFonts w:ascii="Times" w:hAnsi="Times" w:cs="Arial"/>
          <w:bCs/>
          <w:i/>
          <w:iCs/>
        </w:rPr>
      </w:pPr>
      <w:r w:rsidRPr="00647150">
        <w:rPr>
          <w:rFonts w:ascii="Times" w:hAnsi="Times" w:cs="Arial"/>
          <w:bCs/>
          <w:i/>
          <w:iCs/>
        </w:rPr>
        <w:t>Diet induced major</w:t>
      </w:r>
      <w:r>
        <w:rPr>
          <w:rFonts w:ascii="Times" w:hAnsi="Times" w:cs="Arial"/>
          <w:bCs/>
          <w:i/>
          <w:iCs/>
        </w:rPr>
        <w:t xml:space="preserve"> shifts in </w:t>
      </w:r>
      <w:r w:rsidRPr="005620C2">
        <w:rPr>
          <w:rFonts w:ascii="Times" w:hAnsi="Times" w:cs="Arial"/>
          <w:bCs/>
          <w:i/>
          <w:iCs/>
        </w:rPr>
        <w:t>monocyte gene expression</w:t>
      </w:r>
    </w:p>
    <w:p w14:paraId="5E2FB7FE" w14:textId="4951F792" w:rsidR="00723BD4" w:rsidRPr="00FD4693" w:rsidRDefault="006218AF" w:rsidP="00CF23C1">
      <w:pPr>
        <w:pStyle w:val="CommentText"/>
        <w:spacing w:line="480" w:lineRule="auto"/>
        <w:rPr>
          <w:rFonts w:ascii="Times" w:hAnsi="Times"/>
          <w:sz w:val="24"/>
          <w:szCs w:val="24"/>
        </w:rPr>
      </w:pPr>
      <w:r w:rsidRPr="007E69EF">
        <w:rPr>
          <w:rFonts w:ascii="Times" w:hAnsi="Times" w:cs="Arial"/>
          <w:sz w:val="24"/>
          <w:szCs w:val="24"/>
        </w:rPr>
        <w:t>RNA</w:t>
      </w:r>
      <w:r w:rsidR="007F7D65" w:rsidRPr="007E69EF">
        <w:rPr>
          <w:rFonts w:ascii="Times" w:hAnsi="Times" w:cs="Arial"/>
          <w:sz w:val="24"/>
          <w:szCs w:val="24"/>
        </w:rPr>
        <w:t xml:space="preserve"> </w:t>
      </w:r>
      <w:r w:rsidRPr="007E69EF">
        <w:rPr>
          <w:rFonts w:ascii="Times" w:hAnsi="Times" w:cs="Arial"/>
          <w:sz w:val="24"/>
          <w:szCs w:val="24"/>
        </w:rPr>
        <w:t xml:space="preserve">sequencing </w:t>
      </w:r>
      <w:r w:rsidR="008A0FE0" w:rsidRPr="007E69EF">
        <w:rPr>
          <w:rFonts w:ascii="Times" w:hAnsi="Times" w:cs="Arial"/>
          <w:sz w:val="24"/>
          <w:szCs w:val="24"/>
        </w:rPr>
        <w:t xml:space="preserve">was employed </w:t>
      </w:r>
      <w:r w:rsidRPr="007E69EF">
        <w:rPr>
          <w:rFonts w:ascii="Times" w:hAnsi="Times" w:cs="Arial"/>
          <w:sz w:val="24"/>
          <w:szCs w:val="24"/>
        </w:rPr>
        <w:t>to measure</w:t>
      </w:r>
      <w:r w:rsidR="00CB0468" w:rsidRPr="007E69EF">
        <w:rPr>
          <w:rFonts w:ascii="Times" w:hAnsi="Times" w:cs="Arial"/>
          <w:sz w:val="24"/>
          <w:szCs w:val="24"/>
        </w:rPr>
        <w:t xml:space="preserve"> genome-wide gene expression of purified CD14+ monocytes after 15 months on the experimental diets.</w:t>
      </w:r>
      <w:r w:rsidR="00662608" w:rsidRPr="007E69EF">
        <w:rPr>
          <w:rFonts w:ascii="Times" w:hAnsi="Times" w:cs="Arial"/>
          <w:sz w:val="24"/>
          <w:szCs w:val="24"/>
        </w:rPr>
        <w:t xml:space="preserve"> </w:t>
      </w:r>
      <w:r w:rsidR="00BC28DB" w:rsidRPr="007E69EF">
        <w:rPr>
          <w:rFonts w:ascii="Times" w:hAnsi="Times" w:cs="Arial"/>
          <w:sz w:val="24"/>
          <w:szCs w:val="24"/>
        </w:rPr>
        <w:t>Diet had a strong effect on monocyte gene expression: t</w:t>
      </w:r>
      <w:r w:rsidR="00CB0468" w:rsidRPr="007E69EF">
        <w:rPr>
          <w:rFonts w:ascii="Times" w:hAnsi="Times" w:cs="Arial"/>
          <w:sz w:val="24"/>
          <w:szCs w:val="24"/>
        </w:rPr>
        <w:t xml:space="preserve">he first principal component </w:t>
      </w:r>
      <w:r w:rsidR="00BC28DB" w:rsidRPr="007E69EF">
        <w:rPr>
          <w:rFonts w:ascii="Times" w:hAnsi="Times" w:cs="Arial"/>
          <w:sz w:val="24"/>
          <w:szCs w:val="24"/>
        </w:rPr>
        <w:t xml:space="preserve">of </w:t>
      </w:r>
      <w:ins w:id="97" w:author="Revised" w:date="2021-07-01T13:47:00Z">
        <w:r w:rsidR="003B78CE">
          <w:rPr>
            <w:rFonts w:ascii="Times" w:hAnsi="Times" w:cs="Arial"/>
            <w:sz w:val="24"/>
            <w:szCs w:val="24"/>
          </w:rPr>
          <w:t xml:space="preserve">the correlation matrix of normalized residual </w:t>
        </w:r>
      </w:ins>
      <w:r w:rsidR="00CB0468" w:rsidRPr="007E69EF">
        <w:rPr>
          <w:rFonts w:ascii="Times" w:hAnsi="Times" w:cs="Arial"/>
          <w:sz w:val="24"/>
          <w:szCs w:val="24"/>
        </w:rPr>
        <w:t>gene expression</w:t>
      </w:r>
      <w:del w:id="98" w:author="Revised" w:date="2021-07-01T13:47:00Z">
        <w:r w:rsidR="00CB0468" w:rsidRPr="007E69EF">
          <w:rPr>
            <w:rFonts w:ascii="Times" w:hAnsi="Times" w:cs="Arial"/>
            <w:sz w:val="24"/>
            <w:szCs w:val="24"/>
          </w:rPr>
          <w:delText>,</w:delText>
        </w:r>
      </w:del>
      <w:ins w:id="99" w:author="Revised" w:date="2021-07-01T13:47:00Z">
        <w:r w:rsidR="004A2C83">
          <w:rPr>
            <w:rFonts w:ascii="Times" w:hAnsi="Times" w:cs="Arial"/>
            <w:sz w:val="24"/>
            <w:szCs w:val="24"/>
          </w:rPr>
          <w:t xml:space="preserve"> (see Methods)</w:t>
        </w:r>
        <w:r w:rsidR="00CB0468" w:rsidRPr="007E69EF">
          <w:rPr>
            <w:rFonts w:ascii="Times" w:hAnsi="Times" w:cs="Arial"/>
            <w:sz w:val="24"/>
            <w:szCs w:val="24"/>
          </w:rPr>
          <w:t>,</w:t>
        </w:r>
      </w:ins>
      <w:r w:rsidR="00CB0468" w:rsidRPr="007E69EF">
        <w:rPr>
          <w:rFonts w:ascii="Times" w:hAnsi="Times" w:cs="Arial"/>
          <w:sz w:val="24"/>
          <w:szCs w:val="24"/>
        </w:rPr>
        <w:t xml:space="preserve"> which explained 59</w:t>
      </w:r>
      <w:del w:id="100" w:author="Revised" w:date="2021-07-01T13:47:00Z">
        <w:r w:rsidR="00CB0468" w:rsidRPr="007E69EF">
          <w:rPr>
            <w:rFonts w:ascii="Times" w:hAnsi="Times" w:cs="Arial"/>
            <w:sz w:val="24"/>
            <w:szCs w:val="24"/>
          </w:rPr>
          <w:delText>.2%</w:delText>
        </w:r>
      </w:del>
      <w:ins w:id="101" w:author="Revised" w:date="2021-07-01T13:47:00Z">
        <w:r w:rsidR="00CB0468" w:rsidRPr="007E69EF">
          <w:rPr>
            <w:rFonts w:ascii="Times" w:hAnsi="Times" w:cs="Arial"/>
            <w:sz w:val="24"/>
            <w:szCs w:val="24"/>
          </w:rPr>
          <w:t xml:space="preserve">% </w:t>
        </w:r>
        <w:r w:rsidR="004A2C83">
          <w:rPr>
            <w:rFonts w:ascii="Times" w:hAnsi="Times" w:cs="Arial"/>
            <w:sz w:val="24"/>
            <w:szCs w:val="24"/>
          </w:rPr>
          <w:t>of the overall</w:t>
        </w:r>
      </w:ins>
      <w:r w:rsidR="004A2C83">
        <w:rPr>
          <w:rFonts w:ascii="Times" w:hAnsi="Times" w:cs="Arial"/>
          <w:sz w:val="24"/>
          <w:szCs w:val="24"/>
        </w:rPr>
        <w:t xml:space="preserve"> </w:t>
      </w:r>
      <w:r w:rsidR="00CB0468" w:rsidRPr="007E69EF">
        <w:rPr>
          <w:rFonts w:ascii="Times" w:hAnsi="Times" w:cs="Arial"/>
          <w:sz w:val="24"/>
          <w:szCs w:val="24"/>
        </w:rPr>
        <w:t>variance, was significantly associated with diet (</w:t>
      </w:r>
      <w:r w:rsidR="00CB0468" w:rsidRPr="007E69EF">
        <w:rPr>
          <w:rFonts w:ascii="Times" w:hAnsi="Times" w:cs="Arial"/>
          <w:i/>
          <w:sz w:val="24"/>
          <w:szCs w:val="24"/>
        </w:rPr>
        <w:t>t</w:t>
      </w:r>
      <w:r w:rsidR="00CB0468" w:rsidRPr="007E69EF">
        <w:rPr>
          <w:rFonts w:ascii="Times" w:hAnsi="Times" w:cs="Arial"/>
          <w:sz w:val="24"/>
          <w:szCs w:val="24"/>
          <w:vertAlign w:val="subscript"/>
        </w:rPr>
        <w:t>(25.</w:t>
      </w:r>
      <w:r w:rsidR="00E1339B" w:rsidRPr="007E69EF">
        <w:rPr>
          <w:rFonts w:ascii="Times" w:hAnsi="Times" w:cs="Arial"/>
          <w:sz w:val="24"/>
          <w:szCs w:val="24"/>
          <w:vertAlign w:val="subscript"/>
        </w:rPr>
        <w:t>1</w:t>
      </w:r>
      <w:r w:rsidR="00CB0468" w:rsidRPr="007E69EF">
        <w:rPr>
          <w:rFonts w:ascii="Times" w:hAnsi="Times" w:cs="Arial"/>
          <w:sz w:val="24"/>
          <w:szCs w:val="24"/>
          <w:vertAlign w:val="subscript"/>
        </w:rPr>
        <w:t xml:space="preserve">) </w:t>
      </w:r>
      <w:r w:rsidR="00CB0468" w:rsidRPr="007E69EF">
        <w:rPr>
          <w:rFonts w:ascii="Times" w:hAnsi="Times" w:cs="Arial"/>
          <w:sz w:val="24"/>
          <w:szCs w:val="24"/>
        </w:rPr>
        <w:t>= 4.</w:t>
      </w:r>
      <w:del w:id="102" w:author="Revised" w:date="2021-07-01T13:47:00Z">
        <w:r w:rsidR="00CB0468" w:rsidRPr="007E69EF">
          <w:rPr>
            <w:rFonts w:ascii="Times" w:hAnsi="Times" w:cs="Arial"/>
            <w:sz w:val="24"/>
            <w:szCs w:val="24"/>
          </w:rPr>
          <w:delText>41</w:delText>
        </w:r>
      </w:del>
      <w:ins w:id="103" w:author="Revised" w:date="2021-07-01T13:47:00Z">
        <w:r w:rsidR="00CB0468" w:rsidRPr="007E69EF">
          <w:rPr>
            <w:rFonts w:ascii="Times" w:hAnsi="Times" w:cs="Arial"/>
            <w:sz w:val="24"/>
            <w:szCs w:val="24"/>
          </w:rPr>
          <w:t>4</w:t>
        </w:r>
      </w:ins>
      <w:r w:rsidR="00CB0468" w:rsidRPr="007E69EF">
        <w:rPr>
          <w:rFonts w:ascii="Times" w:hAnsi="Times" w:cs="Arial"/>
          <w:sz w:val="24"/>
          <w:szCs w:val="24"/>
        </w:rPr>
        <w:t xml:space="preserve">, </w:t>
      </w:r>
      <w:r w:rsidR="00CB0468" w:rsidRPr="007E69EF">
        <w:rPr>
          <w:rFonts w:ascii="Times" w:hAnsi="Times" w:cs="Arial"/>
          <w:i/>
          <w:sz w:val="24"/>
          <w:szCs w:val="24"/>
        </w:rPr>
        <w:t xml:space="preserve">p </w:t>
      </w:r>
      <w:r w:rsidR="00CB0468" w:rsidRPr="007E69EF">
        <w:rPr>
          <w:rFonts w:ascii="Times" w:hAnsi="Times" w:cs="Arial"/>
          <w:sz w:val="24"/>
          <w:szCs w:val="24"/>
        </w:rPr>
        <w:t>= 1.7 x 10</w:t>
      </w:r>
      <w:r w:rsidR="00CB0468" w:rsidRPr="007E69EF">
        <w:rPr>
          <w:rFonts w:ascii="Times" w:hAnsi="Times" w:cs="Arial"/>
          <w:sz w:val="24"/>
          <w:szCs w:val="24"/>
          <w:vertAlign w:val="superscript"/>
        </w:rPr>
        <w:t>-4</w:t>
      </w:r>
      <w:r w:rsidR="00CB0468" w:rsidRPr="007E69EF">
        <w:rPr>
          <w:rFonts w:ascii="Times" w:hAnsi="Times" w:cs="Arial"/>
          <w:sz w:val="24"/>
          <w:szCs w:val="24"/>
        </w:rPr>
        <w:t xml:space="preserve">; </w:t>
      </w:r>
      <w:del w:id="104" w:author="Revised" w:date="2021-07-01T13:47:00Z">
        <w:r w:rsidR="00CB0468" w:rsidRPr="007E69EF">
          <w:rPr>
            <w:rFonts w:ascii="Times" w:hAnsi="Times" w:cs="Arial"/>
            <w:sz w:val="24"/>
            <w:szCs w:val="24"/>
          </w:rPr>
          <w:delText>Fig.</w:delText>
        </w:r>
      </w:del>
      <w:ins w:id="105" w:author="Revised" w:date="2021-07-01T13:47:00Z">
        <w:r w:rsidR="00CB0468" w:rsidRPr="007E69EF">
          <w:rPr>
            <w:rFonts w:ascii="Times" w:hAnsi="Times" w:cs="Arial"/>
            <w:sz w:val="24"/>
            <w:szCs w:val="24"/>
          </w:rPr>
          <w:t>Fig</w:t>
        </w:r>
        <w:r w:rsidR="001E3D48">
          <w:rPr>
            <w:rFonts w:ascii="Times" w:hAnsi="Times" w:cs="Arial"/>
            <w:sz w:val="24"/>
            <w:szCs w:val="24"/>
          </w:rPr>
          <w:t>ure</w:t>
        </w:r>
      </w:ins>
      <w:r w:rsidR="00CB0468" w:rsidRPr="007E69EF">
        <w:rPr>
          <w:rFonts w:ascii="Times" w:hAnsi="Times" w:cs="Arial"/>
          <w:sz w:val="24"/>
          <w:szCs w:val="24"/>
        </w:rPr>
        <w:t xml:space="preserve"> </w:t>
      </w:r>
      <w:r w:rsidR="00EE4CE7" w:rsidRPr="007E69EF">
        <w:rPr>
          <w:rFonts w:ascii="Times" w:hAnsi="Times" w:cs="Arial"/>
          <w:sz w:val="24"/>
          <w:szCs w:val="24"/>
        </w:rPr>
        <w:t>1A</w:t>
      </w:r>
      <w:r w:rsidR="00CB0468" w:rsidRPr="007E69EF">
        <w:rPr>
          <w:rFonts w:ascii="Times" w:hAnsi="Times" w:cs="Arial"/>
          <w:sz w:val="24"/>
          <w:szCs w:val="24"/>
        </w:rPr>
        <w:t>)</w:t>
      </w:r>
      <w:r w:rsidR="003667D9" w:rsidRPr="007E69EF">
        <w:rPr>
          <w:rFonts w:ascii="Times" w:hAnsi="Times" w:cs="Arial"/>
          <w:sz w:val="24"/>
          <w:szCs w:val="24"/>
        </w:rPr>
        <w:t>.</w:t>
      </w:r>
      <w:r w:rsidR="007E69EF" w:rsidRPr="007E69EF">
        <w:rPr>
          <w:rFonts w:ascii="Times" w:hAnsi="Times" w:cs="Arial"/>
          <w:sz w:val="24"/>
          <w:szCs w:val="24"/>
        </w:rPr>
        <w:t xml:space="preserve"> </w:t>
      </w:r>
      <w:r w:rsidR="007E69EF" w:rsidRPr="00CF23C1">
        <w:rPr>
          <w:rFonts w:ascii="Times" w:hAnsi="Times"/>
          <w:sz w:val="24"/>
          <w:szCs w:val="24"/>
        </w:rPr>
        <w:t xml:space="preserve">PC1 score was correlated with </w:t>
      </w:r>
      <w:r w:rsidR="007E69EF" w:rsidRPr="00CF23C1">
        <w:rPr>
          <w:rFonts w:ascii="Times" w:hAnsi="Times"/>
          <w:sz w:val="24"/>
          <w:szCs w:val="24"/>
        </w:rPr>
        <w:lastRenderedPageBreak/>
        <w:t>expression of known proinflammatory genes such as</w:t>
      </w:r>
      <w:r w:rsidR="004A2C83">
        <w:rPr>
          <w:rFonts w:ascii="Times" w:hAnsi="Times"/>
          <w:sz w:val="24"/>
          <w:szCs w:val="24"/>
        </w:rPr>
        <w:t xml:space="preserve"> </w:t>
      </w:r>
      <w:ins w:id="106" w:author="Revised" w:date="2021-07-01T13:47:00Z">
        <w:r w:rsidR="004A2C83">
          <w:rPr>
            <w:rFonts w:ascii="Times" w:hAnsi="Times"/>
            <w:sz w:val="24"/>
            <w:szCs w:val="24"/>
          </w:rPr>
          <w:t>interleukin-6</w:t>
        </w:r>
        <w:r w:rsidR="007E69EF" w:rsidRPr="00CF23C1">
          <w:rPr>
            <w:rFonts w:ascii="Times" w:hAnsi="Times"/>
            <w:sz w:val="24"/>
            <w:szCs w:val="24"/>
          </w:rPr>
          <w:t xml:space="preserve"> </w:t>
        </w:r>
        <w:r w:rsidR="004A2C83">
          <w:rPr>
            <w:rFonts w:ascii="Times" w:hAnsi="Times"/>
            <w:sz w:val="24"/>
            <w:szCs w:val="24"/>
          </w:rPr>
          <w:t>(</w:t>
        </w:r>
      </w:ins>
      <w:r w:rsidR="007E69EF" w:rsidRPr="00CF23C1">
        <w:rPr>
          <w:rFonts w:ascii="Times" w:hAnsi="Times"/>
          <w:i/>
          <w:iCs/>
          <w:sz w:val="24"/>
          <w:szCs w:val="24"/>
        </w:rPr>
        <w:t>IL6</w:t>
      </w:r>
      <w:r w:rsidR="004A2C83">
        <w:rPr>
          <w:rFonts w:ascii="Times" w:hAnsi="Times"/>
          <w:i/>
          <w:sz w:val="24"/>
          <w:rPrChange w:id="107" w:author="Revised" w:date="2021-07-01T13:47:00Z">
            <w:rPr>
              <w:rFonts w:ascii="Times" w:hAnsi="Times"/>
              <w:sz w:val="24"/>
            </w:rPr>
          </w:rPrChange>
        </w:rPr>
        <w:t xml:space="preserve"> </w:t>
      </w:r>
      <w:del w:id="108" w:author="Revised" w:date="2021-07-01T13:47:00Z">
        <w:r w:rsidR="007E69EF" w:rsidRPr="00CF23C1">
          <w:rPr>
            <w:rFonts w:ascii="Times" w:hAnsi="Times"/>
            <w:sz w:val="24"/>
            <w:szCs w:val="24"/>
          </w:rPr>
          <w:delText>(</w:delText>
        </w:r>
      </w:del>
      <w:r w:rsidR="007E69EF" w:rsidRPr="00CF23C1">
        <w:rPr>
          <w:rFonts w:ascii="Times" w:hAnsi="Times"/>
          <w:sz w:val="24"/>
          <w:szCs w:val="24"/>
        </w:rPr>
        <w:t xml:space="preserve">Pearson’s </w:t>
      </w:r>
      <w:r w:rsidR="007E69EF" w:rsidRPr="004A2C83">
        <w:rPr>
          <w:rFonts w:ascii="Times" w:hAnsi="Times"/>
          <w:i/>
          <w:sz w:val="24"/>
          <w:rPrChange w:id="109" w:author="Revised" w:date="2021-07-01T13:47:00Z">
            <w:rPr>
              <w:rFonts w:ascii="Times" w:hAnsi="Times"/>
              <w:sz w:val="24"/>
            </w:rPr>
          </w:rPrChange>
        </w:rPr>
        <w:t>r</w:t>
      </w:r>
      <w:r w:rsidR="007E69EF" w:rsidRPr="00CF23C1">
        <w:rPr>
          <w:rFonts w:ascii="Times" w:hAnsi="Times"/>
          <w:sz w:val="24"/>
          <w:szCs w:val="24"/>
        </w:rPr>
        <w:t xml:space="preserve"> = 0.77, </w:t>
      </w:r>
      <w:r w:rsidR="007E69EF" w:rsidRPr="004A2C83">
        <w:rPr>
          <w:rFonts w:ascii="Times" w:hAnsi="Times"/>
          <w:i/>
          <w:sz w:val="24"/>
          <w:rPrChange w:id="110" w:author="Revised" w:date="2021-07-01T13:47:00Z">
            <w:rPr>
              <w:rFonts w:ascii="Times" w:hAnsi="Times"/>
              <w:sz w:val="24"/>
            </w:rPr>
          </w:rPrChange>
        </w:rPr>
        <w:t>p</w:t>
      </w:r>
      <w:r w:rsidR="007E69EF" w:rsidRPr="00CF23C1">
        <w:rPr>
          <w:rFonts w:ascii="Times" w:hAnsi="Times"/>
          <w:sz w:val="24"/>
          <w:szCs w:val="24"/>
        </w:rPr>
        <w:t xml:space="preserve"> = 5.4 x 10</w:t>
      </w:r>
      <w:r w:rsidR="007E69EF" w:rsidRPr="00CF23C1">
        <w:rPr>
          <w:rFonts w:ascii="Times" w:hAnsi="Times"/>
          <w:sz w:val="24"/>
          <w:szCs w:val="24"/>
          <w:vertAlign w:val="superscript"/>
        </w:rPr>
        <w:t>-8</w:t>
      </w:r>
      <w:r w:rsidR="007E69EF" w:rsidRPr="00CF23C1">
        <w:rPr>
          <w:rFonts w:ascii="Times" w:hAnsi="Times"/>
          <w:sz w:val="24"/>
          <w:szCs w:val="24"/>
        </w:rPr>
        <w:t xml:space="preserve">), </w:t>
      </w:r>
      <w:ins w:id="111" w:author="Revised" w:date="2021-07-01T13:47:00Z">
        <w:r w:rsidR="004A2C83">
          <w:rPr>
            <w:rFonts w:ascii="Times" w:hAnsi="Times"/>
            <w:sz w:val="24"/>
            <w:szCs w:val="24"/>
          </w:rPr>
          <w:t>interleukin-1α  (</w:t>
        </w:r>
      </w:ins>
      <w:r w:rsidR="007E69EF" w:rsidRPr="00CF23C1">
        <w:rPr>
          <w:rFonts w:ascii="Times" w:hAnsi="Times"/>
          <w:i/>
          <w:iCs/>
          <w:sz w:val="24"/>
          <w:szCs w:val="24"/>
        </w:rPr>
        <w:t>IL1A</w:t>
      </w:r>
      <w:r w:rsidR="007E69EF" w:rsidRPr="00CF23C1">
        <w:rPr>
          <w:rFonts w:ascii="Times" w:hAnsi="Times"/>
          <w:sz w:val="24"/>
          <w:szCs w:val="24"/>
        </w:rPr>
        <w:t xml:space="preserve"> </w:t>
      </w:r>
      <w:del w:id="112" w:author="Revised" w:date="2021-07-01T13:47:00Z">
        <w:r w:rsidR="007E69EF" w:rsidRPr="00CF23C1">
          <w:rPr>
            <w:rFonts w:ascii="Times" w:hAnsi="Times"/>
            <w:sz w:val="24"/>
            <w:szCs w:val="24"/>
          </w:rPr>
          <w:delText>(</w:delText>
        </w:r>
      </w:del>
      <w:r w:rsidR="007E69EF" w:rsidRPr="00CF23C1">
        <w:rPr>
          <w:rFonts w:ascii="Times" w:hAnsi="Times"/>
          <w:sz w:val="24"/>
          <w:szCs w:val="24"/>
        </w:rPr>
        <w:t xml:space="preserve">Pearson’s </w:t>
      </w:r>
      <w:r w:rsidR="007E69EF" w:rsidRPr="004A2C83">
        <w:rPr>
          <w:rFonts w:ascii="Times" w:hAnsi="Times"/>
          <w:i/>
          <w:sz w:val="24"/>
          <w:rPrChange w:id="113" w:author="Revised" w:date="2021-07-01T13:47:00Z">
            <w:rPr>
              <w:rFonts w:ascii="Times" w:hAnsi="Times"/>
              <w:sz w:val="24"/>
            </w:rPr>
          </w:rPrChange>
        </w:rPr>
        <w:t>r</w:t>
      </w:r>
      <w:r w:rsidR="007E69EF" w:rsidRPr="00CF23C1">
        <w:rPr>
          <w:rFonts w:ascii="Times" w:hAnsi="Times"/>
          <w:sz w:val="24"/>
          <w:szCs w:val="24"/>
        </w:rPr>
        <w:t xml:space="preserve"> = 0.69, </w:t>
      </w:r>
      <w:r w:rsidR="007E69EF" w:rsidRPr="004A2C83">
        <w:rPr>
          <w:rFonts w:ascii="Times" w:hAnsi="Times"/>
          <w:i/>
          <w:sz w:val="24"/>
          <w:rPrChange w:id="114" w:author="Revised" w:date="2021-07-01T13:47:00Z">
            <w:rPr>
              <w:rFonts w:ascii="Times" w:hAnsi="Times"/>
              <w:sz w:val="24"/>
            </w:rPr>
          </w:rPrChange>
        </w:rPr>
        <w:t>p</w:t>
      </w:r>
      <w:r w:rsidR="007E69EF" w:rsidRPr="00CF23C1">
        <w:rPr>
          <w:rFonts w:ascii="Times" w:hAnsi="Times"/>
          <w:sz w:val="24"/>
          <w:szCs w:val="24"/>
        </w:rPr>
        <w:t xml:space="preserve"> = 4.3 x 10</w:t>
      </w:r>
      <w:r w:rsidR="007E69EF" w:rsidRPr="00CF23C1">
        <w:rPr>
          <w:rFonts w:ascii="Times" w:hAnsi="Times"/>
          <w:sz w:val="24"/>
          <w:szCs w:val="24"/>
          <w:vertAlign w:val="superscript"/>
        </w:rPr>
        <w:t>-6</w:t>
      </w:r>
      <w:r w:rsidR="007E69EF" w:rsidRPr="00CF23C1">
        <w:rPr>
          <w:rFonts w:ascii="Times" w:hAnsi="Times"/>
          <w:sz w:val="24"/>
          <w:szCs w:val="24"/>
        </w:rPr>
        <w:t xml:space="preserve">), </w:t>
      </w:r>
      <w:ins w:id="115" w:author="Revised" w:date="2021-07-01T13:47:00Z">
        <w:r w:rsidR="004A2C83">
          <w:rPr>
            <w:rFonts w:ascii="Times" w:hAnsi="Times"/>
            <w:sz w:val="24"/>
            <w:szCs w:val="24"/>
          </w:rPr>
          <w:t>and two subunits of the NF-κB protein (</w:t>
        </w:r>
      </w:ins>
      <w:r w:rsidR="007E69EF" w:rsidRPr="00CF23C1">
        <w:rPr>
          <w:rFonts w:ascii="Times" w:hAnsi="Times"/>
          <w:i/>
          <w:iCs/>
          <w:sz w:val="24"/>
          <w:szCs w:val="24"/>
        </w:rPr>
        <w:t>NFKB1</w:t>
      </w:r>
      <w:r w:rsidR="007E69EF" w:rsidRPr="00CF23C1">
        <w:rPr>
          <w:rFonts w:ascii="Times" w:hAnsi="Times"/>
          <w:sz w:val="24"/>
          <w:szCs w:val="24"/>
        </w:rPr>
        <w:t xml:space="preserve"> </w:t>
      </w:r>
      <w:del w:id="116" w:author="Revised" w:date="2021-07-01T13:47:00Z">
        <w:r w:rsidR="007E69EF" w:rsidRPr="00CF23C1">
          <w:rPr>
            <w:rFonts w:ascii="Times" w:hAnsi="Times"/>
            <w:sz w:val="24"/>
            <w:szCs w:val="24"/>
          </w:rPr>
          <w:delText>(</w:delText>
        </w:r>
      </w:del>
      <w:r w:rsidR="007E69EF" w:rsidRPr="00CF23C1">
        <w:rPr>
          <w:rFonts w:ascii="Times" w:hAnsi="Times"/>
          <w:sz w:val="24"/>
          <w:szCs w:val="24"/>
        </w:rPr>
        <w:t xml:space="preserve">Pearson’s </w:t>
      </w:r>
      <w:r w:rsidR="007E69EF" w:rsidRPr="004A2C83">
        <w:rPr>
          <w:rFonts w:ascii="Times" w:hAnsi="Times"/>
          <w:i/>
          <w:sz w:val="24"/>
          <w:rPrChange w:id="117" w:author="Revised" w:date="2021-07-01T13:47:00Z">
            <w:rPr>
              <w:rFonts w:ascii="Times" w:hAnsi="Times"/>
              <w:sz w:val="24"/>
            </w:rPr>
          </w:rPrChange>
        </w:rPr>
        <w:t>r</w:t>
      </w:r>
      <w:r w:rsidR="007E69EF" w:rsidRPr="00CF23C1">
        <w:rPr>
          <w:rFonts w:ascii="Times" w:hAnsi="Times"/>
          <w:sz w:val="24"/>
          <w:szCs w:val="24"/>
        </w:rPr>
        <w:t xml:space="preserve"> = 0.61, </w:t>
      </w:r>
      <w:r w:rsidR="007E69EF" w:rsidRPr="004A2C83">
        <w:rPr>
          <w:rFonts w:ascii="Times" w:hAnsi="Times"/>
          <w:i/>
          <w:sz w:val="24"/>
          <w:rPrChange w:id="118" w:author="Revised" w:date="2021-07-01T13:47:00Z">
            <w:rPr>
              <w:rFonts w:ascii="Times" w:hAnsi="Times"/>
              <w:sz w:val="24"/>
            </w:rPr>
          </w:rPrChange>
        </w:rPr>
        <w:t>p</w:t>
      </w:r>
      <w:r w:rsidR="007E69EF" w:rsidRPr="00CF23C1">
        <w:rPr>
          <w:rFonts w:ascii="Times" w:hAnsi="Times"/>
          <w:sz w:val="24"/>
          <w:szCs w:val="24"/>
        </w:rPr>
        <w:t xml:space="preserve"> = 1.2 x 10</w:t>
      </w:r>
      <w:r w:rsidR="007E69EF" w:rsidRPr="00CF23C1">
        <w:rPr>
          <w:rFonts w:ascii="Times" w:hAnsi="Times"/>
          <w:sz w:val="24"/>
          <w:szCs w:val="24"/>
          <w:vertAlign w:val="superscript"/>
        </w:rPr>
        <w:t>-4</w:t>
      </w:r>
      <w:del w:id="119" w:author="Revised" w:date="2021-07-01T13:47:00Z">
        <w:r w:rsidR="007E69EF" w:rsidRPr="00CF23C1">
          <w:rPr>
            <w:rFonts w:ascii="Times" w:hAnsi="Times"/>
            <w:sz w:val="24"/>
            <w:szCs w:val="24"/>
          </w:rPr>
          <w:delText>), and</w:delText>
        </w:r>
      </w:del>
      <w:ins w:id="120" w:author="Revised" w:date="2021-07-01T13:47:00Z">
        <w:r w:rsidR="004A2C83">
          <w:rPr>
            <w:rFonts w:ascii="Times" w:hAnsi="Times"/>
            <w:sz w:val="24"/>
            <w:szCs w:val="24"/>
          </w:rPr>
          <w:t>;</w:t>
        </w:r>
      </w:ins>
      <w:r w:rsidR="007E69EF" w:rsidRPr="00CF23C1">
        <w:rPr>
          <w:rFonts w:ascii="Times" w:hAnsi="Times"/>
          <w:sz w:val="24"/>
          <w:szCs w:val="24"/>
        </w:rPr>
        <w:t xml:space="preserve"> </w:t>
      </w:r>
      <w:r w:rsidR="007E69EF" w:rsidRPr="00CF23C1">
        <w:rPr>
          <w:rFonts w:ascii="Times" w:hAnsi="Times"/>
          <w:i/>
          <w:iCs/>
          <w:sz w:val="24"/>
          <w:szCs w:val="24"/>
        </w:rPr>
        <w:t>NFKB2</w:t>
      </w:r>
      <w:r w:rsidR="007E69EF" w:rsidRPr="00CF23C1">
        <w:rPr>
          <w:rFonts w:ascii="Times" w:hAnsi="Times"/>
          <w:sz w:val="24"/>
          <w:szCs w:val="24"/>
        </w:rPr>
        <w:t xml:space="preserve"> </w:t>
      </w:r>
      <w:del w:id="121" w:author="Revised" w:date="2021-07-01T13:47:00Z">
        <w:r w:rsidR="007E69EF" w:rsidRPr="00CF23C1">
          <w:rPr>
            <w:rFonts w:ascii="Times" w:hAnsi="Times"/>
            <w:sz w:val="24"/>
            <w:szCs w:val="24"/>
          </w:rPr>
          <w:delText>(</w:delText>
        </w:r>
      </w:del>
      <w:r w:rsidR="007E69EF" w:rsidRPr="00CF23C1">
        <w:rPr>
          <w:rFonts w:ascii="Times" w:hAnsi="Times"/>
          <w:sz w:val="24"/>
          <w:szCs w:val="24"/>
        </w:rPr>
        <w:t xml:space="preserve">Pearson’s </w:t>
      </w:r>
      <w:r w:rsidR="007E69EF" w:rsidRPr="004A2C83">
        <w:rPr>
          <w:rFonts w:ascii="Times" w:hAnsi="Times"/>
          <w:i/>
          <w:sz w:val="24"/>
          <w:rPrChange w:id="122" w:author="Revised" w:date="2021-07-01T13:47:00Z">
            <w:rPr>
              <w:rFonts w:ascii="Times" w:hAnsi="Times"/>
              <w:sz w:val="24"/>
            </w:rPr>
          </w:rPrChange>
        </w:rPr>
        <w:t>r</w:t>
      </w:r>
      <w:r w:rsidR="007E69EF" w:rsidRPr="00CF23C1">
        <w:rPr>
          <w:rFonts w:ascii="Times" w:hAnsi="Times"/>
          <w:sz w:val="24"/>
          <w:szCs w:val="24"/>
        </w:rPr>
        <w:t xml:space="preserve"> = 0.72, </w:t>
      </w:r>
      <w:r w:rsidR="007E69EF" w:rsidRPr="004A2C83">
        <w:rPr>
          <w:rFonts w:ascii="Times" w:hAnsi="Times"/>
          <w:i/>
          <w:sz w:val="24"/>
          <w:rPrChange w:id="123" w:author="Revised" w:date="2021-07-01T13:47:00Z">
            <w:rPr>
              <w:rFonts w:ascii="Times" w:hAnsi="Times"/>
              <w:sz w:val="24"/>
            </w:rPr>
          </w:rPrChange>
        </w:rPr>
        <w:t>p</w:t>
      </w:r>
      <w:r w:rsidR="007E69EF" w:rsidRPr="00CF23C1">
        <w:rPr>
          <w:rFonts w:ascii="Times" w:hAnsi="Times"/>
          <w:sz w:val="24"/>
          <w:szCs w:val="24"/>
        </w:rPr>
        <w:t xml:space="preserve"> = 1.3 x 10</w:t>
      </w:r>
      <w:r w:rsidR="007E69EF" w:rsidRPr="00CF23C1">
        <w:rPr>
          <w:rFonts w:ascii="Times" w:hAnsi="Times"/>
          <w:sz w:val="24"/>
          <w:szCs w:val="24"/>
          <w:vertAlign w:val="superscript"/>
        </w:rPr>
        <w:t>-6</w:t>
      </w:r>
      <w:r w:rsidR="007E69EF" w:rsidRPr="00CF23C1">
        <w:rPr>
          <w:rFonts w:ascii="Times" w:hAnsi="Times"/>
          <w:sz w:val="24"/>
          <w:szCs w:val="24"/>
        </w:rPr>
        <w:t>).</w:t>
      </w:r>
      <w:r w:rsidR="007E69EF">
        <w:rPr>
          <w:rFonts w:ascii="Times" w:hAnsi="Times"/>
          <w:sz w:val="24"/>
          <w:szCs w:val="24"/>
        </w:rPr>
        <w:t xml:space="preserve"> </w:t>
      </w:r>
      <w:r w:rsidR="008F4A76" w:rsidRPr="007E69EF">
        <w:rPr>
          <w:rFonts w:ascii="Times" w:hAnsi="Times" w:cs="Arial"/>
          <w:sz w:val="24"/>
          <w:szCs w:val="24"/>
        </w:rPr>
        <w:t xml:space="preserve">Approximately </w:t>
      </w:r>
      <w:r w:rsidR="00FB785C" w:rsidRPr="007E69EF">
        <w:rPr>
          <w:rFonts w:ascii="Times" w:hAnsi="Times" w:cs="Arial"/>
          <w:sz w:val="24"/>
          <w:szCs w:val="24"/>
        </w:rPr>
        <w:t>40%</w:t>
      </w:r>
      <w:r w:rsidR="00CB0468" w:rsidRPr="007E69EF">
        <w:rPr>
          <w:rFonts w:ascii="Times" w:hAnsi="Times" w:cs="Arial"/>
          <w:sz w:val="24"/>
          <w:szCs w:val="24"/>
        </w:rPr>
        <w:t xml:space="preserve"> of the </w:t>
      </w:r>
      <w:r w:rsidR="00603929" w:rsidRPr="00CF23C1">
        <w:rPr>
          <w:rFonts w:ascii="Times" w:hAnsi="Times" w:cs="Arial"/>
          <w:sz w:val="24"/>
          <w:szCs w:val="24"/>
        </w:rPr>
        <w:t xml:space="preserve">12,240 </w:t>
      </w:r>
      <w:del w:id="124" w:author="Revised" w:date="2021-07-01T13:47:00Z">
        <w:r w:rsidR="00603929" w:rsidRPr="00CF23C1">
          <w:rPr>
            <w:rFonts w:ascii="Times" w:hAnsi="Times" w:cs="Arial"/>
            <w:sz w:val="24"/>
            <w:szCs w:val="24"/>
          </w:rPr>
          <w:delText>expressed</w:delText>
        </w:r>
      </w:del>
      <w:ins w:id="125" w:author="Revised" w:date="2021-07-01T13:47:00Z">
        <w:r w:rsidR="004A2C83">
          <w:rPr>
            <w:rFonts w:ascii="Times" w:hAnsi="Times" w:cs="Arial"/>
            <w:sz w:val="24"/>
            <w:szCs w:val="24"/>
          </w:rPr>
          <w:t>tested</w:t>
        </w:r>
      </w:ins>
      <w:r w:rsidR="00603929" w:rsidRPr="00CF23C1">
        <w:rPr>
          <w:rFonts w:ascii="Times" w:hAnsi="Times" w:cs="Arial"/>
          <w:sz w:val="24"/>
          <w:szCs w:val="24"/>
        </w:rPr>
        <w:t xml:space="preserve"> </w:t>
      </w:r>
      <w:r w:rsidR="00CB0468" w:rsidRPr="00CF23C1">
        <w:rPr>
          <w:rFonts w:ascii="Times" w:hAnsi="Times" w:cs="Arial"/>
          <w:sz w:val="24"/>
          <w:szCs w:val="24"/>
        </w:rPr>
        <w:t xml:space="preserve">genes </w:t>
      </w:r>
      <w:r w:rsidR="00274333" w:rsidRPr="00CF23C1">
        <w:rPr>
          <w:rFonts w:ascii="Times" w:hAnsi="Times" w:cs="Arial"/>
          <w:sz w:val="24"/>
          <w:szCs w:val="24"/>
        </w:rPr>
        <w:t>w</w:t>
      </w:r>
      <w:r w:rsidR="00CB0468" w:rsidRPr="00CF23C1">
        <w:rPr>
          <w:rFonts w:ascii="Times" w:hAnsi="Times" w:cs="Arial"/>
          <w:sz w:val="24"/>
          <w:szCs w:val="24"/>
        </w:rPr>
        <w:t xml:space="preserve">ere </w:t>
      </w:r>
      <w:r w:rsidR="00650F66" w:rsidRPr="00CF23C1">
        <w:rPr>
          <w:rFonts w:ascii="Times" w:hAnsi="Times" w:cs="Arial"/>
          <w:sz w:val="24"/>
          <w:szCs w:val="24"/>
        </w:rPr>
        <w:t xml:space="preserve">significantly </w:t>
      </w:r>
      <w:r w:rsidR="00CB0468" w:rsidRPr="00CF23C1">
        <w:rPr>
          <w:rFonts w:ascii="Times" w:hAnsi="Times" w:cs="Arial"/>
          <w:sz w:val="24"/>
          <w:szCs w:val="24"/>
        </w:rPr>
        <w:t xml:space="preserve">differentially </w:t>
      </w:r>
      <w:r w:rsidR="00CB0468" w:rsidRPr="00FD4693">
        <w:rPr>
          <w:rFonts w:ascii="Times" w:hAnsi="Times" w:cs="Arial"/>
          <w:sz w:val="24"/>
          <w:szCs w:val="24"/>
        </w:rPr>
        <w:t>expressed</w:t>
      </w:r>
      <w:r w:rsidR="004D7B48" w:rsidRPr="00FD4693">
        <w:rPr>
          <w:rFonts w:ascii="Times" w:hAnsi="Times" w:cs="Arial"/>
          <w:sz w:val="24"/>
          <w:szCs w:val="24"/>
        </w:rPr>
        <w:t xml:space="preserve"> genes (DEGs)</w:t>
      </w:r>
      <w:r w:rsidR="00CB0468" w:rsidRPr="00FD4693">
        <w:rPr>
          <w:rFonts w:ascii="Times" w:hAnsi="Times" w:cs="Arial"/>
          <w:sz w:val="24"/>
          <w:szCs w:val="24"/>
        </w:rPr>
        <w:t xml:space="preserve"> between the </w:t>
      </w:r>
      <w:r w:rsidR="00650F66" w:rsidRPr="00FD4693">
        <w:rPr>
          <w:rFonts w:ascii="Times" w:hAnsi="Times" w:cs="Arial"/>
          <w:sz w:val="24"/>
          <w:szCs w:val="24"/>
        </w:rPr>
        <w:t xml:space="preserve">two </w:t>
      </w:r>
      <w:r w:rsidR="00CB0468" w:rsidRPr="00FD4693">
        <w:rPr>
          <w:rFonts w:ascii="Times" w:hAnsi="Times" w:cs="Arial"/>
          <w:sz w:val="24"/>
          <w:szCs w:val="24"/>
        </w:rPr>
        <w:t>diets</w:t>
      </w:r>
      <w:r w:rsidR="001F4CA5" w:rsidRPr="00FD4693">
        <w:rPr>
          <w:rFonts w:ascii="Times" w:hAnsi="Times" w:cs="Arial"/>
          <w:sz w:val="24"/>
          <w:szCs w:val="24"/>
        </w:rPr>
        <w:t xml:space="preserve"> </w:t>
      </w:r>
      <w:r w:rsidR="00603929" w:rsidRPr="00FD4693">
        <w:rPr>
          <w:rFonts w:ascii="Times" w:hAnsi="Times" w:cs="Arial"/>
          <w:sz w:val="24"/>
          <w:szCs w:val="24"/>
        </w:rPr>
        <w:t>(</w:t>
      </w:r>
      <w:r w:rsidR="00603929" w:rsidRPr="00FD4693">
        <w:rPr>
          <w:rFonts w:ascii="Times" w:hAnsi="Times" w:cs="Arial"/>
          <w:i/>
          <w:sz w:val="24"/>
          <w:szCs w:val="24"/>
        </w:rPr>
        <w:t>n</w:t>
      </w:r>
      <w:r w:rsidR="00603929" w:rsidRPr="00FD4693">
        <w:rPr>
          <w:rFonts w:ascii="Times" w:hAnsi="Times" w:cs="Arial"/>
          <w:sz w:val="24"/>
          <w:szCs w:val="24"/>
        </w:rPr>
        <w:t xml:space="preserve"> = 4,900 genes, FDR &lt; 0.05; </w:t>
      </w:r>
      <w:r w:rsidR="00274333" w:rsidRPr="00FD4693">
        <w:rPr>
          <w:rFonts w:ascii="Times" w:hAnsi="Times" w:cs="Arial"/>
          <w:sz w:val="24"/>
          <w:szCs w:val="24"/>
        </w:rPr>
        <w:t xml:space="preserve">for all detected genes and the effect size of diet, see </w:t>
      </w:r>
      <w:ins w:id="126" w:author="Revised" w:date="2021-07-01T13:47:00Z">
        <w:r w:rsidR="00782693">
          <w:rPr>
            <w:rFonts w:ascii="Times" w:hAnsi="Times" w:cs="Arial"/>
            <w:sz w:val="24"/>
            <w:szCs w:val="24"/>
          </w:rPr>
          <w:t xml:space="preserve">Supplementary File </w:t>
        </w:r>
      </w:ins>
      <w:r w:rsidR="00782693">
        <w:rPr>
          <w:rFonts w:ascii="Times" w:hAnsi="Times" w:cs="Arial"/>
          <w:sz w:val="24"/>
          <w:szCs w:val="24"/>
        </w:rPr>
        <w:t>Table</w:t>
      </w:r>
      <w:r w:rsidR="003C313B">
        <w:rPr>
          <w:rFonts w:ascii="Times" w:hAnsi="Times" w:cs="Arial"/>
          <w:sz w:val="24"/>
          <w:szCs w:val="24"/>
        </w:rPr>
        <w:t xml:space="preserve"> </w:t>
      </w:r>
      <w:del w:id="127" w:author="Revised" w:date="2021-07-01T13:47:00Z">
        <w:r w:rsidR="00274333" w:rsidRPr="00FD4693">
          <w:rPr>
            <w:rFonts w:ascii="Times" w:hAnsi="Times" w:cs="Arial"/>
            <w:sz w:val="24"/>
            <w:szCs w:val="24"/>
          </w:rPr>
          <w:delText>S1</w:delText>
        </w:r>
        <w:r w:rsidR="00B02E46" w:rsidRPr="00FD4693">
          <w:rPr>
            <w:rFonts w:ascii="Times" w:hAnsi="Times" w:cs="Arial"/>
            <w:sz w:val="24"/>
            <w:szCs w:val="24"/>
          </w:rPr>
          <w:delText>A</w:delText>
        </w:r>
      </w:del>
      <w:ins w:id="128" w:author="Revised" w:date="2021-07-01T13:47:00Z">
        <w:r w:rsidR="00274333" w:rsidRPr="00FD4693">
          <w:rPr>
            <w:rFonts w:ascii="Times" w:hAnsi="Times" w:cs="Arial"/>
            <w:sz w:val="24"/>
            <w:szCs w:val="24"/>
          </w:rPr>
          <w:t>1</w:t>
        </w:r>
        <w:r w:rsidR="00B02E46" w:rsidRPr="00FD4693">
          <w:rPr>
            <w:rFonts w:ascii="Times" w:hAnsi="Times" w:cs="Arial"/>
            <w:sz w:val="24"/>
            <w:szCs w:val="24"/>
          </w:rPr>
          <w:t>A</w:t>
        </w:r>
      </w:ins>
      <w:r w:rsidR="008F4A76" w:rsidRPr="00FD4693">
        <w:rPr>
          <w:rFonts w:ascii="Times" w:hAnsi="Times" w:cs="Arial"/>
          <w:sz w:val="24"/>
          <w:szCs w:val="24"/>
        </w:rPr>
        <w:t>;</w:t>
      </w:r>
      <w:r w:rsidR="00B02E46" w:rsidRPr="00FD4693">
        <w:rPr>
          <w:rFonts w:ascii="Times" w:hAnsi="Times" w:cs="Arial"/>
          <w:sz w:val="24"/>
          <w:szCs w:val="24"/>
        </w:rPr>
        <w:t xml:space="preserve"> for DEGs sorted by the effect size of diet, see </w:t>
      </w:r>
      <w:ins w:id="129" w:author="Revised" w:date="2021-07-01T13:47:00Z">
        <w:r w:rsidR="00782693">
          <w:rPr>
            <w:rFonts w:ascii="Times" w:hAnsi="Times" w:cs="Arial"/>
            <w:sz w:val="24"/>
            <w:szCs w:val="24"/>
          </w:rPr>
          <w:t xml:space="preserve">Supplementary File </w:t>
        </w:r>
      </w:ins>
      <w:r w:rsidR="00782693">
        <w:rPr>
          <w:rFonts w:ascii="Times" w:hAnsi="Times" w:cs="Arial"/>
          <w:sz w:val="24"/>
          <w:szCs w:val="24"/>
        </w:rPr>
        <w:t>Table</w:t>
      </w:r>
      <w:r w:rsidR="003C313B">
        <w:rPr>
          <w:rFonts w:ascii="Times" w:hAnsi="Times" w:cs="Arial"/>
          <w:sz w:val="24"/>
          <w:szCs w:val="24"/>
        </w:rPr>
        <w:t xml:space="preserve"> </w:t>
      </w:r>
      <w:del w:id="130" w:author="Revised" w:date="2021-07-01T13:47:00Z">
        <w:r w:rsidR="00B02E46" w:rsidRPr="00FD4693">
          <w:rPr>
            <w:rFonts w:ascii="Times" w:hAnsi="Times" w:cs="Arial"/>
            <w:sz w:val="24"/>
            <w:szCs w:val="24"/>
          </w:rPr>
          <w:delText>S1B</w:delText>
        </w:r>
      </w:del>
      <w:ins w:id="131" w:author="Revised" w:date="2021-07-01T13:47:00Z">
        <w:r w:rsidR="00B02E46" w:rsidRPr="00FD4693">
          <w:rPr>
            <w:rFonts w:ascii="Times" w:hAnsi="Times" w:cs="Arial"/>
            <w:sz w:val="24"/>
            <w:szCs w:val="24"/>
          </w:rPr>
          <w:t>1B</w:t>
        </w:r>
      </w:ins>
      <w:r w:rsidR="00603929" w:rsidRPr="00FD4693">
        <w:rPr>
          <w:rFonts w:ascii="Times" w:hAnsi="Times" w:cs="Arial"/>
          <w:sz w:val="24"/>
          <w:szCs w:val="24"/>
        </w:rPr>
        <w:t>)</w:t>
      </w:r>
      <w:r w:rsidR="00CB0468" w:rsidRPr="00FD4693">
        <w:rPr>
          <w:rFonts w:ascii="Times" w:hAnsi="Times" w:cs="Arial"/>
          <w:sz w:val="24"/>
          <w:szCs w:val="24"/>
        </w:rPr>
        <w:t>.</w:t>
      </w:r>
      <w:r w:rsidR="004F7E4F" w:rsidRPr="00FD4693">
        <w:rPr>
          <w:rFonts w:ascii="Times" w:hAnsi="Times" w:cs="Arial"/>
          <w:sz w:val="24"/>
          <w:szCs w:val="24"/>
        </w:rPr>
        <w:t xml:space="preserve"> </w:t>
      </w:r>
      <w:r w:rsidR="00296360" w:rsidRPr="00FD4693">
        <w:rPr>
          <w:rFonts w:ascii="Times" w:hAnsi="Times" w:cs="Arial"/>
          <w:sz w:val="24"/>
          <w:szCs w:val="24"/>
        </w:rPr>
        <w:t>The number of diet-responsive genes</w:t>
      </w:r>
      <w:r w:rsidR="00CB0468" w:rsidRPr="00FD4693">
        <w:rPr>
          <w:rFonts w:ascii="Times" w:hAnsi="Times" w:cs="Arial"/>
          <w:sz w:val="24"/>
          <w:szCs w:val="24"/>
        </w:rPr>
        <w:t xml:space="preserve"> </w:t>
      </w:r>
      <w:r w:rsidR="002707CC" w:rsidRPr="00FD4693">
        <w:rPr>
          <w:rFonts w:ascii="Times" w:hAnsi="Times" w:cs="Arial"/>
          <w:sz w:val="24"/>
          <w:szCs w:val="24"/>
        </w:rPr>
        <w:t xml:space="preserve">was </w:t>
      </w:r>
      <w:r w:rsidR="00CB0468" w:rsidRPr="00FD4693">
        <w:rPr>
          <w:rFonts w:ascii="Times" w:hAnsi="Times" w:cs="Arial"/>
          <w:sz w:val="24"/>
          <w:szCs w:val="24"/>
        </w:rPr>
        <w:t xml:space="preserve">roughly balanced between those that were more highly expressed in </w:t>
      </w:r>
      <w:r w:rsidR="001F4CA5" w:rsidRPr="00FD4693">
        <w:rPr>
          <w:rFonts w:ascii="Times" w:hAnsi="Times" w:cs="Arial"/>
          <w:sz w:val="24"/>
          <w:szCs w:val="24"/>
        </w:rPr>
        <w:t>monkeys</w:t>
      </w:r>
      <w:r w:rsidR="004F0BFB" w:rsidRPr="00FD4693">
        <w:rPr>
          <w:rFonts w:ascii="Times" w:hAnsi="Times" w:cs="Arial"/>
          <w:sz w:val="24"/>
          <w:szCs w:val="24"/>
        </w:rPr>
        <w:t xml:space="preserve"> fed the </w:t>
      </w:r>
      <w:r w:rsidR="0074129A" w:rsidRPr="00FD4693">
        <w:rPr>
          <w:rFonts w:ascii="Times" w:hAnsi="Times" w:cs="Arial"/>
          <w:sz w:val="24"/>
          <w:szCs w:val="24"/>
        </w:rPr>
        <w:t xml:space="preserve">Mediterranean </w:t>
      </w:r>
      <w:r w:rsidR="004F0BFB" w:rsidRPr="00FD4693">
        <w:rPr>
          <w:rFonts w:ascii="Times" w:hAnsi="Times" w:cs="Arial"/>
          <w:sz w:val="24"/>
          <w:szCs w:val="24"/>
        </w:rPr>
        <w:t>diet</w:t>
      </w:r>
      <w:r w:rsidR="00CB0468" w:rsidRPr="00FD4693">
        <w:rPr>
          <w:rFonts w:ascii="Times" w:hAnsi="Times" w:cs="Arial"/>
          <w:sz w:val="24"/>
          <w:szCs w:val="24"/>
        </w:rPr>
        <w:t xml:space="preserve"> (</w:t>
      </w:r>
      <w:r w:rsidR="00CB0468" w:rsidRPr="00FD4693">
        <w:rPr>
          <w:rFonts w:ascii="Times" w:hAnsi="Times" w:cs="Arial"/>
          <w:i/>
          <w:sz w:val="24"/>
          <w:szCs w:val="24"/>
        </w:rPr>
        <w:t>n</w:t>
      </w:r>
      <w:r w:rsidR="00CB0468" w:rsidRPr="00FD4693">
        <w:rPr>
          <w:rFonts w:ascii="Times" w:hAnsi="Times" w:cs="Arial"/>
          <w:sz w:val="24"/>
          <w:szCs w:val="24"/>
        </w:rPr>
        <w:t xml:space="preserve"> = 2,</w:t>
      </w:r>
      <w:r w:rsidR="00C51D2A" w:rsidRPr="00FD4693">
        <w:rPr>
          <w:rFonts w:ascii="Times" w:hAnsi="Times" w:cs="Arial"/>
          <w:sz w:val="24"/>
          <w:szCs w:val="24"/>
        </w:rPr>
        <w:t>664</w:t>
      </w:r>
      <w:r w:rsidR="00FA3267" w:rsidRPr="00FD4693">
        <w:rPr>
          <w:rFonts w:ascii="Times" w:hAnsi="Times" w:cs="Arial"/>
          <w:sz w:val="24"/>
          <w:szCs w:val="24"/>
        </w:rPr>
        <w:t>; hereafter “Mediterranean genes”</w:t>
      </w:r>
      <w:r w:rsidR="00CB0468" w:rsidRPr="00FD4693">
        <w:rPr>
          <w:rFonts w:ascii="Times" w:hAnsi="Times" w:cs="Arial"/>
          <w:sz w:val="24"/>
          <w:szCs w:val="24"/>
        </w:rPr>
        <w:t xml:space="preserve">) and those that were more highly expressed in </w:t>
      </w:r>
      <w:r w:rsidR="001F4CA5" w:rsidRPr="00FD4693">
        <w:rPr>
          <w:rFonts w:ascii="Times" w:hAnsi="Times" w:cs="Arial"/>
          <w:sz w:val="24"/>
          <w:szCs w:val="24"/>
        </w:rPr>
        <w:t>monkeys</w:t>
      </w:r>
      <w:r w:rsidR="004F0BFB" w:rsidRPr="00FD4693">
        <w:rPr>
          <w:rFonts w:ascii="Times" w:hAnsi="Times" w:cs="Arial"/>
          <w:sz w:val="24"/>
          <w:szCs w:val="24"/>
        </w:rPr>
        <w:t xml:space="preserve"> fed the </w:t>
      </w:r>
      <w:r w:rsidR="0074129A" w:rsidRPr="00FD4693">
        <w:rPr>
          <w:rFonts w:ascii="Times" w:hAnsi="Times" w:cs="Arial"/>
          <w:sz w:val="24"/>
          <w:szCs w:val="24"/>
        </w:rPr>
        <w:t xml:space="preserve">Western </w:t>
      </w:r>
      <w:r w:rsidR="004F0BFB" w:rsidRPr="00FD4693">
        <w:rPr>
          <w:rFonts w:ascii="Times" w:hAnsi="Times" w:cs="Arial"/>
          <w:sz w:val="24"/>
          <w:szCs w:val="24"/>
        </w:rPr>
        <w:t>diet</w:t>
      </w:r>
      <w:r w:rsidR="00296360" w:rsidRPr="00FD4693">
        <w:rPr>
          <w:rFonts w:ascii="Times" w:hAnsi="Times" w:cs="Arial"/>
          <w:sz w:val="24"/>
          <w:szCs w:val="24"/>
        </w:rPr>
        <w:t xml:space="preserve"> </w:t>
      </w:r>
      <w:r w:rsidR="00CB0468" w:rsidRPr="00FD4693">
        <w:rPr>
          <w:rFonts w:ascii="Times" w:hAnsi="Times" w:cs="Arial"/>
          <w:sz w:val="24"/>
          <w:szCs w:val="24"/>
        </w:rPr>
        <w:t>(</w:t>
      </w:r>
      <w:r w:rsidR="00CB0468" w:rsidRPr="00FD4693">
        <w:rPr>
          <w:rFonts w:ascii="Times" w:hAnsi="Times" w:cs="Arial"/>
          <w:i/>
          <w:sz w:val="24"/>
          <w:szCs w:val="24"/>
        </w:rPr>
        <w:t>n</w:t>
      </w:r>
      <w:r w:rsidR="00CB0468" w:rsidRPr="00FD4693">
        <w:rPr>
          <w:rFonts w:ascii="Times" w:hAnsi="Times" w:cs="Arial"/>
          <w:sz w:val="24"/>
          <w:szCs w:val="24"/>
        </w:rPr>
        <w:t xml:space="preserve"> = 2,</w:t>
      </w:r>
      <w:r w:rsidR="00C51D2A" w:rsidRPr="00FD4693">
        <w:rPr>
          <w:rFonts w:ascii="Times" w:hAnsi="Times" w:cs="Arial"/>
          <w:sz w:val="24"/>
          <w:szCs w:val="24"/>
        </w:rPr>
        <w:t>2</w:t>
      </w:r>
      <w:r w:rsidR="00CB0468" w:rsidRPr="00FD4693">
        <w:rPr>
          <w:rFonts w:ascii="Times" w:hAnsi="Times" w:cs="Arial"/>
          <w:sz w:val="24"/>
          <w:szCs w:val="24"/>
        </w:rPr>
        <w:t>3</w:t>
      </w:r>
      <w:r w:rsidR="00C51D2A" w:rsidRPr="00FD4693">
        <w:rPr>
          <w:rFonts w:ascii="Times" w:hAnsi="Times" w:cs="Arial"/>
          <w:sz w:val="24"/>
          <w:szCs w:val="24"/>
        </w:rPr>
        <w:t>6</w:t>
      </w:r>
      <w:r w:rsidR="00FA3267" w:rsidRPr="00FD4693">
        <w:rPr>
          <w:rFonts w:ascii="Times" w:hAnsi="Times" w:cs="Arial"/>
          <w:sz w:val="24"/>
          <w:szCs w:val="24"/>
        </w:rPr>
        <w:t>; hereafter “Western genes”</w:t>
      </w:r>
      <w:r w:rsidR="00CB0468" w:rsidRPr="00FD4693">
        <w:rPr>
          <w:rFonts w:ascii="Times" w:hAnsi="Times" w:cs="Arial"/>
          <w:sz w:val="24"/>
          <w:szCs w:val="24"/>
        </w:rPr>
        <w:t>).</w:t>
      </w:r>
      <w:r w:rsidR="00723BD4" w:rsidRPr="00FD4693">
        <w:rPr>
          <w:rFonts w:ascii="Times" w:hAnsi="Times" w:cs="Arial"/>
          <w:sz w:val="24"/>
          <w:szCs w:val="24"/>
        </w:rPr>
        <w:t xml:space="preserve"> While balanced in direction, </w:t>
      </w:r>
      <w:r w:rsidR="00D95D1A" w:rsidRPr="00FD4693">
        <w:rPr>
          <w:rFonts w:ascii="Times" w:hAnsi="Times" w:cs="Arial"/>
          <w:sz w:val="24"/>
          <w:szCs w:val="24"/>
        </w:rPr>
        <w:t xml:space="preserve">the </w:t>
      </w:r>
      <w:r w:rsidR="00723BD4" w:rsidRPr="00FD4693">
        <w:rPr>
          <w:rFonts w:ascii="Times" w:hAnsi="Times" w:cs="Arial"/>
          <w:sz w:val="24"/>
          <w:szCs w:val="24"/>
        </w:rPr>
        <w:t>effect</w:t>
      </w:r>
      <w:r w:rsidR="00D95D1A" w:rsidRPr="00FD4693">
        <w:rPr>
          <w:rFonts w:ascii="Times" w:hAnsi="Times" w:cs="Arial"/>
          <w:sz w:val="24"/>
          <w:szCs w:val="24"/>
        </w:rPr>
        <w:t xml:space="preserve"> size</w:t>
      </w:r>
      <w:r w:rsidR="00E323C4" w:rsidRPr="00FD4693">
        <w:rPr>
          <w:rFonts w:ascii="Times" w:hAnsi="Times" w:cs="Arial"/>
          <w:sz w:val="24"/>
          <w:szCs w:val="24"/>
        </w:rPr>
        <w:t>s</w:t>
      </w:r>
      <w:r w:rsidR="00723BD4" w:rsidRPr="00FD4693">
        <w:rPr>
          <w:rFonts w:ascii="Times" w:hAnsi="Times" w:cs="Arial"/>
          <w:sz w:val="24"/>
          <w:szCs w:val="24"/>
        </w:rPr>
        <w:t xml:space="preserve"> of diet </w:t>
      </w:r>
      <w:r w:rsidR="00E323C4" w:rsidRPr="00FD4693">
        <w:rPr>
          <w:rFonts w:ascii="Times" w:hAnsi="Times" w:cs="Arial"/>
          <w:sz w:val="24"/>
          <w:szCs w:val="24"/>
        </w:rPr>
        <w:t xml:space="preserve">in </w:t>
      </w:r>
      <w:r w:rsidR="002672F3" w:rsidRPr="00FD4693">
        <w:rPr>
          <w:rFonts w:ascii="Times" w:hAnsi="Times" w:cs="Arial"/>
          <w:sz w:val="24"/>
          <w:szCs w:val="24"/>
        </w:rPr>
        <w:t xml:space="preserve">Western </w:t>
      </w:r>
      <w:r w:rsidR="00D95D1A" w:rsidRPr="00FD4693">
        <w:rPr>
          <w:rFonts w:ascii="Times" w:hAnsi="Times" w:cs="Arial"/>
          <w:sz w:val="24"/>
          <w:szCs w:val="24"/>
        </w:rPr>
        <w:t xml:space="preserve">genes </w:t>
      </w:r>
      <w:r w:rsidR="00E323C4" w:rsidRPr="00FD4693">
        <w:rPr>
          <w:rFonts w:ascii="Times" w:hAnsi="Times" w:cs="Arial"/>
          <w:sz w:val="24"/>
          <w:szCs w:val="24"/>
        </w:rPr>
        <w:t>were</w:t>
      </w:r>
      <w:r w:rsidR="00D95D1A" w:rsidRPr="00FD4693">
        <w:rPr>
          <w:rFonts w:ascii="Times" w:hAnsi="Times" w:cs="Arial"/>
          <w:sz w:val="24"/>
          <w:szCs w:val="24"/>
        </w:rPr>
        <w:t xml:space="preserve">, on average, 1.6-fold larger than </w:t>
      </w:r>
      <w:r w:rsidR="00E323C4" w:rsidRPr="00FD4693">
        <w:rPr>
          <w:rFonts w:ascii="Times" w:hAnsi="Times" w:cs="Arial"/>
          <w:sz w:val="24"/>
          <w:szCs w:val="24"/>
        </w:rPr>
        <w:t xml:space="preserve">in </w:t>
      </w:r>
      <w:r w:rsidR="002672F3" w:rsidRPr="00FD4693">
        <w:rPr>
          <w:rFonts w:ascii="Times" w:hAnsi="Times" w:cs="Arial"/>
          <w:sz w:val="24"/>
          <w:szCs w:val="24"/>
        </w:rPr>
        <w:t>Mediterranean</w:t>
      </w:r>
      <w:r w:rsidR="00D95D1A" w:rsidRPr="00FD4693">
        <w:rPr>
          <w:rFonts w:ascii="Times" w:hAnsi="Times" w:cs="Arial"/>
          <w:sz w:val="24"/>
          <w:szCs w:val="24"/>
        </w:rPr>
        <w:t xml:space="preserve"> genes </w:t>
      </w:r>
      <w:r w:rsidR="00723BD4" w:rsidRPr="00FD4693">
        <w:rPr>
          <w:rFonts w:ascii="Times" w:hAnsi="Times" w:cs="Arial"/>
          <w:sz w:val="24"/>
          <w:szCs w:val="24"/>
        </w:rPr>
        <w:t>(</w:t>
      </w:r>
      <w:r w:rsidR="00967A60" w:rsidRPr="00FD4693">
        <w:rPr>
          <w:rFonts w:ascii="Times" w:hAnsi="Times" w:cs="Arial"/>
          <w:sz w:val="24"/>
          <w:szCs w:val="24"/>
        </w:rPr>
        <w:t xml:space="preserve">Mann-Whitney </w:t>
      </w:r>
      <w:r w:rsidR="00967A60" w:rsidRPr="00FD4693">
        <w:rPr>
          <w:rFonts w:ascii="Times" w:hAnsi="Times" w:cs="Arial"/>
          <w:i/>
          <w:sz w:val="24"/>
          <w:szCs w:val="24"/>
        </w:rPr>
        <w:t>U</w:t>
      </w:r>
      <w:r w:rsidR="00967A60" w:rsidRPr="00FD4693">
        <w:rPr>
          <w:rFonts w:ascii="Times" w:hAnsi="Times" w:cs="Arial"/>
          <w:sz w:val="24"/>
          <w:szCs w:val="24"/>
        </w:rPr>
        <w:t xml:space="preserve"> = 4</w:t>
      </w:r>
      <w:r w:rsidR="00403E5B" w:rsidRPr="00FD4693">
        <w:rPr>
          <w:rFonts w:ascii="Times" w:hAnsi="Times" w:cs="Arial"/>
          <w:sz w:val="24"/>
          <w:szCs w:val="24"/>
        </w:rPr>
        <w:t>.</w:t>
      </w:r>
      <w:r w:rsidR="00967A60" w:rsidRPr="00FD4693">
        <w:rPr>
          <w:rFonts w:ascii="Times" w:hAnsi="Times" w:cs="Arial"/>
          <w:sz w:val="24"/>
          <w:szCs w:val="24"/>
        </w:rPr>
        <w:t>1</w:t>
      </w:r>
      <w:r w:rsidR="00403E5B" w:rsidRPr="00FD4693">
        <w:rPr>
          <w:rFonts w:ascii="Times" w:hAnsi="Times" w:cs="Arial"/>
          <w:sz w:val="24"/>
          <w:szCs w:val="24"/>
        </w:rPr>
        <w:t xml:space="preserve"> x 10</w:t>
      </w:r>
      <w:r w:rsidR="00967A60" w:rsidRPr="00FD4693">
        <w:rPr>
          <w:rFonts w:ascii="Times" w:hAnsi="Times" w:cs="Arial"/>
          <w:sz w:val="24"/>
          <w:szCs w:val="24"/>
          <w:vertAlign w:val="superscript"/>
        </w:rPr>
        <w:t>6</w:t>
      </w:r>
      <w:r w:rsidR="00967A60" w:rsidRPr="00FD4693">
        <w:rPr>
          <w:rFonts w:ascii="Times" w:hAnsi="Times" w:cs="Arial"/>
          <w:sz w:val="24"/>
          <w:szCs w:val="24"/>
        </w:rPr>
        <w:t xml:space="preserve">, </w:t>
      </w:r>
      <w:r w:rsidR="002672F3" w:rsidRPr="00FD4693">
        <w:rPr>
          <w:rFonts w:ascii="Times" w:hAnsi="Times" w:cs="Arial"/>
          <w:i/>
          <w:sz w:val="24"/>
          <w:szCs w:val="24"/>
        </w:rPr>
        <w:t>p</w:t>
      </w:r>
      <w:r w:rsidR="00967A60" w:rsidRPr="00FD4693">
        <w:rPr>
          <w:rFonts w:ascii="Times" w:hAnsi="Times" w:cs="Arial"/>
          <w:sz w:val="24"/>
          <w:szCs w:val="24"/>
        </w:rPr>
        <w:t xml:space="preserve"> = </w:t>
      </w:r>
      <w:r w:rsidR="002672F3" w:rsidRPr="00FD4693">
        <w:rPr>
          <w:rFonts w:ascii="Times" w:hAnsi="Times" w:cs="Arial"/>
          <w:sz w:val="24"/>
          <w:szCs w:val="24"/>
        </w:rPr>
        <w:t>6.1</w:t>
      </w:r>
      <w:r w:rsidR="00967A60" w:rsidRPr="00FD4693">
        <w:rPr>
          <w:rFonts w:ascii="Times" w:hAnsi="Times" w:cs="Arial"/>
          <w:sz w:val="24"/>
          <w:szCs w:val="24"/>
        </w:rPr>
        <w:t xml:space="preserve"> x 10</w:t>
      </w:r>
      <w:r w:rsidR="00967A60" w:rsidRPr="00FD4693">
        <w:rPr>
          <w:rFonts w:ascii="Times" w:hAnsi="Times" w:cs="Arial"/>
          <w:sz w:val="24"/>
          <w:szCs w:val="24"/>
          <w:vertAlign w:val="superscript"/>
        </w:rPr>
        <w:t>-</w:t>
      </w:r>
      <w:r w:rsidR="002672F3" w:rsidRPr="00FD4693">
        <w:rPr>
          <w:rFonts w:ascii="Times" w:hAnsi="Times" w:cs="Arial"/>
          <w:sz w:val="24"/>
          <w:szCs w:val="24"/>
          <w:vertAlign w:val="superscript"/>
        </w:rPr>
        <w:t>117</w:t>
      </w:r>
      <w:r w:rsidR="00967A60" w:rsidRPr="00FD4693">
        <w:rPr>
          <w:rFonts w:ascii="Times" w:hAnsi="Times" w:cs="Arial"/>
          <w:sz w:val="24"/>
          <w:szCs w:val="24"/>
        </w:rPr>
        <w:t xml:space="preserve">; </w:t>
      </w:r>
      <w:del w:id="132" w:author="Revised" w:date="2021-07-01T13:47:00Z">
        <w:r w:rsidR="00723BD4" w:rsidRPr="00FD4693">
          <w:rPr>
            <w:rFonts w:ascii="Times" w:hAnsi="Times" w:cs="Arial"/>
            <w:sz w:val="24"/>
            <w:szCs w:val="24"/>
          </w:rPr>
          <w:delText>Fig.</w:delText>
        </w:r>
      </w:del>
      <w:ins w:id="133" w:author="Revised" w:date="2021-07-01T13:47:00Z">
        <w:r w:rsidR="00723BD4" w:rsidRPr="00FD4693">
          <w:rPr>
            <w:rFonts w:ascii="Times" w:hAnsi="Times" w:cs="Arial"/>
            <w:sz w:val="24"/>
            <w:szCs w:val="24"/>
          </w:rPr>
          <w:t>Fig</w:t>
        </w:r>
        <w:r w:rsidR="001E3D48">
          <w:rPr>
            <w:rFonts w:ascii="Times" w:hAnsi="Times" w:cs="Arial"/>
            <w:sz w:val="24"/>
            <w:szCs w:val="24"/>
          </w:rPr>
          <w:t>ure</w:t>
        </w:r>
      </w:ins>
      <w:r w:rsidR="00723BD4" w:rsidRPr="00FD4693">
        <w:rPr>
          <w:rFonts w:ascii="Times" w:hAnsi="Times" w:cs="Arial"/>
          <w:sz w:val="24"/>
          <w:szCs w:val="24"/>
        </w:rPr>
        <w:t xml:space="preserve"> </w:t>
      </w:r>
      <w:r w:rsidR="00EE4CE7" w:rsidRPr="00FD4693">
        <w:rPr>
          <w:rFonts w:ascii="Times" w:hAnsi="Times" w:cs="Arial"/>
          <w:sz w:val="24"/>
          <w:szCs w:val="24"/>
        </w:rPr>
        <w:t>1</w:t>
      </w:r>
      <w:r w:rsidR="00723BD4" w:rsidRPr="00FD4693">
        <w:rPr>
          <w:rFonts w:ascii="Times" w:hAnsi="Times" w:cs="Arial"/>
          <w:sz w:val="24"/>
          <w:szCs w:val="24"/>
        </w:rPr>
        <w:t>B). Thus, the strongest effect</w:t>
      </w:r>
      <w:r w:rsidR="00E23FC8" w:rsidRPr="00FD4693">
        <w:rPr>
          <w:rFonts w:ascii="Times" w:hAnsi="Times" w:cs="Arial"/>
          <w:sz w:val="24"/>
          <w:szCs w:val="24"/>
        </w:rPr>
        <w:t xml:space="preserve">s </w:t>
      </w:r>
      <w:r w:rsidR="00E323C4" w:rsidRPr="00FD4693">
        <w:rPr>
          <w:rFonts w:ascii="Times" w:hAnsi="Times" w:cs="Arial"/>
          <w:sz w:val="24"/>
          <w:szCs w:val="24"/>
        </w:rPr>
        <w:t xml:space="preserve">were </w:t>
      </w:r>
      <w:r w:rsidR="008F4A76" w:rsidRPr="00FD4693">
        <w:rPr>
          <w:rFonts w:ascii="Times" w:hAnsi="Times" w:cs="Arial"/>
          <w:sz w:val="24"/>
          <w:szCs w:val="24"/>
        </w:rPr>
        <w:t xml:space="preserve">observed </w:t>
      </w:r>
      <w:r w:rsidR="00723BD4" w:rsidRPr="00FD4693">
        <w:rPr>
          <w:rFonts w:ascii="Times" w:hAnsi="Times" w:cs="Arial"/>
          <w:sz w:val="24"/>
          <w:szCs w:val="24"/>
        </w:rPr>
        <w:t xml:space="preserve">in genes that </w:t>
      </w:r>
      <w:r w:rsidR="00E323C4" w:rsidRPr="00FD4693">
        <w:rPr>
          <w:rFonts w:ascii="Times" w:hAnsi="Times" w:cs="Arial"/>
          <w:sz w:val="24"/>
          <w:szCs w:val="24"/>
        </w:rPr>
        <w:t xml:space="preserve">were </w:t>
      </w:r>
      <w:r w:rsidR="002834E0" w:rsidRPr="00FD4693">
        <w:rPr>
          <w:rFonts w:ascii="Times" w:hAnsi="Times" w:cs="Arial"/>
          <w:sz w:val="24"/>
          <w:szCs w:val="24"/>
        </w:rPr>
        <w:t>either</w:t>
      </w:r>
      <w:r w:rsidR="00E23FC8" w:rsidRPr="00FD4693">
        <w:rPr>
          <w:rFonts w:ascii="Times" w:hAnsi="Times" w:cs="Arial"/>
          <w:sz w:val="24"/>
          <w:szCs w:val="24"/>
        </w:rPr>
        <w:t xml:space="preserve"> activated by a</w:t>
      </w:r>
      <w:r w:rsidR="00723BD4" w:rsidRPr="00FD4693">
        <w:rPr>
          <w:rFonts w:ascii="Times" w:hAnsi="Times" w:cs="Arial"/>
          <w:sz w:val="24"/>
          <w:szCs w:val="24"/>
        </w:rPr>
        <w:t xml:space="preserve"> Western</w:t>
      </w:r>
      <w:r w:rsidR="00E23FC8" w:rsidRPr="00FD4693">
        <w:rPr>
          <w:rFonts w:ascii="Times" w:hAnsi="Times" w:cs="Arial"/>
          <w:sz w:val="24"/>
          <w:szCs w:val="24"/>
        </w:rPr>
        <w:t xml:space="preserve"> diet</w:t>
      </w:r>
      <w:r w:rsidR="002672F3" w:rsidRPr="00FD4693">
        <w:rPr>
          <w:rFonts w:ascii="Times" w:hAnsi="Times" w:cs="Arial"/>
          <w:sz w:val="24"/>
          <w:szCs w:val="24"/>
        </w:rPr>
        <w:t xml:space="preserve"> or suppressed by a Mediterranean diet</w:t>
      </w:r>
      <w:r w:rsidR="00723BD4" w:rsidRPr="00FD4693">
        <w:rPr>
          <w:rFonts w:ascii="Times" w:hAnsi="Times" w:cs="Arial"/>
          <w:sz w:val="24"/>
          <w:szCs w:val="24"/>
        </w:rPr>
        <w:t>.</w:t>
      </w:r>
    </w:p>
    <w:p w14:paraId="6E7A6125" w14:textId="2CEE2F05" w:rsidR="00E04E31" w:rsidRDefault="00E04E31" w:rsidP="00BA35FB">
      <w:pPr>
        <w:widowControl w:val="0"/>
        <w:spacing w:line="48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FD4693" w:rsidRPr="005620C2" w14:paraId="5CC71031" w14:textId="77777777" w:rsidTr="00FD4693">
        <w:tc>
          <w:tcPr>
            <w:tcW w:w="9360" w:type="dxa"/>
          </w:tcPr>
          <w:p w14:paraId="2613B302" w14:textId="77777777" w:rsidR="00FD4693" w:rsidRPr="005620C2" w:rsidRDefault="00FD4693" w:rsidP="00FD4693">
            <w:pPr>
              <w:widowControl w:val="0"/>
              <w:spacing w:line="480" w:lineRule="auto"/>
              <w:jc w:val="center"/>
              <w:rPr>
                <w:rFonts w:ascii="Times" w:hAnsi="Times" w:cs="Arial"/>
              </w:rPr>
            </w:pPr>
            <w:r>
              <w:rPr>
                <w:rFonts w:ascii="Times" w:hAnsi="Times" w:cs="Arial"/>
                <w:noProof/>
              </w:rPr>
              <w:lastRenderedPageBreak/>
              <w:drawing>
                <wp:inline distT="0" distB="0" distL="0" distR="0" wp14:anchorId="0F5297F3" wp14:editId="6E9C106E">
                  <wp:extent cx="5954395" cy="3349625"/>
                  <wp:effectExtent l="0" t="0" r="1905" b="3175"/>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954395" cy="3349625"/>
                          </a:xfrm>
                          <a:prstGeom prst="rect">
                            <a:avLst/>
                          </a:prstGeom>
                        </pic:spPr>
                      </pic:pic>
                    </a:graphicData>
                  </a:graphic>
                </wp:inline>
              </w:drawing>
            </w:r>
          </w:p>
        </w:tc>
      </w:tr>
      <w:tr w:rsidR="00FD4693" w:rsidRPr="005620C2" w14:paraId="33383B95" w14:textId="77777777" w:rsidTr="00FD4693">
        <w:tc>
          <w:tcPr>
            <w:tcW w:w="9360" w:type="dxa"/>
          </w:tcPr>
          <w:p w14:paraId="5BC5180B" w14:textId="6A7BAABC" w:rsidR="00FD4693" w:rsidRPr="00015B77" w:rsidRDefault="00FD4693" w:rsidP="00FD4693">
            <w:pPr>
              <w:widowControl w:val="0"/>
              <w:spacing w:line="480" w:lineRule="auto"/>
              <w:rPr>
                <w:rFonts w:ascii="Times" w:hAnsi="Times"/>
                <w:b/>
                <w:sz w:val="20"/>
                <w:rPrChange w:id="134" w:author="Revised" w:date="2021-07-01T13:47:00Z">
                  <w:rPr>
                    <w:rFonts w:ascii="Times" w:hAnsi="Times"/>
                    <w:sz w:val="20"/>
                  </w:rPr>
                </w:rPrChange>
              </w:rPr>
            </w:pPr>
            <w:r w:rsidRPr="005620C2">
              <w:rPr>
                <w:rFonts w:ascii="Times" w:hAnsi="Times" w:cs="Arial"/>
                <w:b/>
                <w:sz w:val="20"/>
                <w:szCs w:val="20"/>
              </w:rPr>
              <w:t xml:space="preserve">Figure </w:t>
            </w:r>
            <w:r>
              <w:rPr>
                <w:rFonts w:ascii="Times" w:hAnsi="Times" w:cs="Arial"/>
                <w:b/>
                <w:sz w:val="20"/>
                <w:szCs w:val="20"/>
              </w:rPr>
              <w:t>1</w:t>
            </w:r>
            <w:r w:rsidRPr="005620C2">
              <w:rPr>
                <w:rFonts w:ascii="Times" w:hAnsi="Times" w:cs="Arial"/>
                <w:b/>
                <w:sz w:val="20"/>
                <w:szCs w:val="20"/>
              </w:rPr>
              <w:t xml:space="preserve">. Diet </w:t>
            </w:r>
            <w:r>
              <w:rPr>
                <w:rFonts w:ascii="Times" w:hAnsi="Times" w:cs="Arial"/>
                <w:b/>
                <w:sz w:val="20"/>
                <w:szCs w:val="20"/>
              </w:rPr>
              <w:t xml:space="preserve">effects on </w:t>
            </w:r>
            <w:r w:rsidRPr="005620C2">
              <w:rPr>
                <w:rFonts w:ascii="Times" w:hAnsi="Times" w:cs="Arial"/>
                <w:b/>
                <w:sz w:val="20"/>
                <w:szCs w:val="20"/>
              </w:rPr>
              <w:t>monocyte gene expression.</w:t>
            </w:r>
            <w:r w:rsidRPr="005620C2">
              <w:rPr>
                <w:rFonts w:ascii="Times" w:hAnsi="Times" w:cs="Arial"/>
                <w:sz w:val="20"/>
                <w:szCs w:val="20"/>
              </w:rPr>
              <w:t xml:space="preserve"> </w:t>
            </w:r>
            <w:r w:rsidRPr="005620C2">
              <w:rPr>
                <w:rFonts w:ascii="Times" w:hAnsi="Times" w:cs="Arial"/>
                <w:b/>
                <w:sz w:val="20"/>
                <w:szCs w:val="20"/>
              </w:rPr>
              <w:t>A)</w:t>
            </w:r>
            <w:r w:rsidRPr="005620C2">
              <w:rPr>
                <w:rFonts w:ascii="Times" w:hAnsi="Times" w:cs="Arial"/>
                <w:sz w:val="20"/>
                <w:szCs w:val="20"/>
              </w:rPr>
              <w:t xml:space="preserve"> Diet </w:t>
            </w:r>
            <w:r>
              <w:rPr>
                <w:rFonts w:ascii="Times" w:hAnsi="Times" w:cs="Arial"/>
                <w:sz w:val="20"/>
                <w:szCs w:val="20"/>
              </w:rPr>
              <w:t xml:space="preserve">was </w:t>
            </w:r>
            <w:r w:rsidRPr="005620C2">
              <w:rPr>
                <w:rFonts w:ascii="Times" w:hAnsi="Times" w:cs="Arial"/>
                <w:sz w:val="20"/>
                <w:szCs w:val="20"/>
              </w:rPr>
              <w:t xml:space="preserve">significantly </w:t>
            </w:r>
            <w:r>
              <w:rPr>
                <w:rFonts w:ascii="Times" w:hAnsi="Times" w:cs="Arial"/>
                <w:sz w:val="20"/>
                <w:szCs w:val="20"/>
              </w:rPr>
              <w:t>associated with</w:t>
            </w:r>
            <w:r w:rsidRPr="005620C2">
              <w:rPr>
                <w:rFonts w:ascii="Times" w:hAnsi="Times" w:cs="Arial"/>
                <w:sz w:val="20"/>
                <w:szCs w:val="20"/>
              </w:rPr>
              <w:t xml:space="preserve"> the first principal component of gene </w:t>
            </w:r>
            <w:r w:rsidRPr="002672F3">
              <w:rPr>
                <w:rFonts w:ascii="Times" w:hAnsi="Times" w:cs="Arial"/>
                <w:sz w:val="20"/>
                <w:szCs w:val="20"/>
              </w:rPr>
              <w:t>expression (59</w:t>
            </w:r>
            <w:del w:id="135" w:author="Revised" w:date="2021-07-01T13:47:00Z">
              <w:r w:rsidRPr="002672F3">
                <w:rPr>
                  <w:rFonts w:ascii="Times" w:hAnsi="Times" w:cs="Arial"/>
                  <w:sz w:val="20"/>
                  <w:szCs w:val="20"/>
                </w:rPr>
                <w:delText>.3</w:delText>
              </w:r>
            </w:del>
            <w:r w:rsidRPr="002672F3">
              <w:rPr>
                <w:rFonts w:ascii="Times" w:hAnsi="Times" w:cs="Arial"/>
                <w:sz w:val="20"/>
                <w:szCs w:val="20"/>
              </w:rPr>
              <w:t xml:space="preserve">% variance explained, </w:t>
            </w:r>
            <w:r w:rsidRPr="002672F3">
              <w:rPr>
                <w:rFonts w:ascii="Times" w:hAnsi="Times" w:cs="Arial"/>
                <w:i/>
                <w:sz w:val="20"/>
                <w:szCs w:val="20"/>
              </w:rPr>
              <w:t>t</w:t>
            </w:r>
            <w:r w:rsidRPr="002672F3">
              <w:rPr>
                <w:rFonts w:ascii="Times" w:hAnsi="Times" w:cs="Arial"/>
                <w:sz w:val="20"/>
                <w:szCs w:val="20"/>
                <w:vertAlign w:val="subscript"/>
              </w:rPr>
              <w:t>(25.</w:t>
            </w:r>
            <w:del w:id="136" w:author="Revised" w:date="2021-07-01T13:47:00Z">
              <w:r w:rsidRPr="002672F3">
                <w:rPr>
                  <w:rFonts w:ascii="Times" w:hAnsi="Times" w:cs="Arial"/>
                  <w:sz w:val="20"/>
                  <w:szCs w:val="20"/>
                  <w:vertAlign w:val="subscript"/>
                </w:rPr>
                <w:delText>0</w:delText>
              </w:r>
            </w:del>
            <w:ins w:id="137" w:author="Revised" w:date="2021-07-01T13:47:00Z">
              <w:r w:rsidR="004A2C83">
                <w:rPr>
                  <w:rFonts w:ascii="Times" w:hAnsi="Times" w:cs="Arial"/>
                  <w:sz w:val="20"/>
                  <w:szCs w:val="20"/>
                  <w:vertAlign w:val="subscript"/>
                </w:rPr>
                <w:t>1</w:t>
              </w:r>
            </w:ins>
            <w:r w:rsidRPr="002672F3">
              <w:rPr>
                <w:rFonts w:ascii="Times" w:hAnsi="Times" w:cs="Arial"/>
                <w:sz w:val="20"/>
                <w:szCs w:val="20"/>
                <w:vertAlign w:val="subscript"/>
              </w:rPr>
              <w:t xml:space="preserve">) </w:t>
            </w:r>
            <w:r w:rsidRPr="002672F3">
              <w:rPr>
                <w:rFonts w:ascii="Times" w:hAnsi="Times" w:cs="Arial"/>
                <w:sz w:val="20"/>
                <w:szCs w:val="20"/>
              </w:rPr>
              <w:t>= 4.</w:t>
            </w:r>
            <w:del w:id="138" w:author="Revised" w:date="2021-07-01T13:47:00Z">
              <w:r w:rsidRPr="002672F3">
                <w:rPr>
                  <w:rFonts w:ascii="Times" w:hAnsi="Times" w:cs="Arial"/>
                  <w:sz w:val="20"/>
                  <w:szCs w:val="20"/>
                </w:rPr>
                <w:delText>41</w:delText>
              </w:r>
            </w:del>
            <w:ins w:id="139" w:author="Revised" w:date="2021-07-01T13:47:00Z">
              <w:r w:rsidRPr="002672F3">
                <w:rPr>
                  <w:rFonts w:ascii="Times" w:hAnsi="Times" w:cs="Arial"/>
                  <w:sz w:val="20"/>
                  <w:szCs w:val="20"/>
                </w:rPr>
                <w:t>4</w:t>
              </w:r>
            </w:ins>
            <w:r w:rsidRPr="002672F3">
              <w:rPr>
                <w:rFonts w:ascii="Times" w:hAnsi="Times" w:cs="Arial"/>
                <w:sz w:val="20"/>
                <w:szCs w:val="20"/>
              </w:rPr>
              <w:t xml:space="preserve">, </w:t>
            </w:r>
            <w:r w:rsidRPr="002672F3">
              <w:rPr>
                <w:rFonts w:ascii="Times" w:hAnsi="Times" w:cs="Arial"/>
                <w:i/>
                <w:sz w:val="20"/>
                <w:szCs w:val="20"/>
              </w:rPr>
              <w:t xml:space="preserve">p </w:t>
            </w:r>
            <w:r w:rsidRPr="002672F3">
              <w:rPr>
                <w:rFonts w:ascii="Times" w:hAnsi="Times" w:cs="Arial"/>
                <w:sz w:val="20"/>
                <w:szCs w:val="20"/>
              </w:rPr>
              <w:t>= 1.72 x 10</w:t>
            </w:r>
            <w:r w:rsidRPr="002672F3">
              <w:rPr>
                <w:rFonts w:ascii="Times" w:hAnsi="Times" w:cs="Arial"/>
                <w:sz w:val="20"/>
                <w:szCs w:val="20"/>
                <w:vertAlign w:val="superscript"/>
              </w:rPr>
              <w:t>-4</w:t>
            </w:r>
            <w:r w:rsidRPr="002672F3">
              <w:rPr>
                <w:rFonts w:ascii="Times" w:hAnsi="Times" w:cs="Arial"/>
                <w:sz w:val="20"/>
                <w:szCs w:val="20"/>
              </w:rPr>
              <w:t xml:space="preserve">). </w:t>
            </w:r>
            <w:r w:rsidRPr="002672F3">
              <w:rPr>
                <w:rFonts w:ascii="Times" w:hAnsi="Times" w:cs="Arial"/>
                <w:b/>
                <w:sz w:val="20"/>
                <w:szCs w:val="20"/>
              </w:rPr>
              <w:t>B)</w:t>
            </w:r>
            <w:r w:rsidRPr="002672F3">
              <w:rPr>
                <w:rFonts w:ascii="Times" w:hAnsi="Times" w:cs="Arial"/>
                <w:sz w:val="20"/>
                <w:szCs w:val="20"/>
              </w:rPr>
              <w:t xml:space="preserve"> </w:t>
            </w:r>
            <w:r>
              <w:rPr>
                <w:rFonts w:ascii="Times" w:hAnsi="Times" w:cs="Arial"/>
                <w:sz w:val="20"/>
                <w:szCs w:val="20"/>
              </w:rPr>
              <w:t>The average</w:t>
            </w:r>
            <w:r w:rsidRPr="002672F3">
              <w:rPr>
                <w:rFonts w:ascii="Times" w:hAnsi="Times" w:cs="Arial"/>
                <w:sz w:val="20"/>
                <w:szCs w:val="20"/>
              </w:rPr>
              <w:t xml:space="preserve"> effect size of diet on </w:t>
            </w:r>
            <w:r>
              <w:rPr>
                <w:rFonts w:ascii="Times" w:hAnsi="Times" w:cs="Arial"/>
                <w:sz w:val="20"/>
                <w:szCs w:val="20"/>
              </w:rPr>
              <w:t>Western genes</w:t>
            </w:r>
            <w:r w:rsidRPr="002672F3">
              <w:rPr>
                <w:rFonts w:ascii="Times" w:hAnsi="Times" w:cs="Arial"/>
                <w:sz w:val="20"/>
                <w:szCs w:val="20"/>
              </w:rPr>
              <w:t xml:space="preserve"> was </w:t>
            </w:r>
            <w:r>
              <w:rPr>
                <w:rFonts w:ascii="Times" w:hAnsi="Times" w:cs="Arial"/>
                <w:sz w:val="20"/>
                <w:szCs w:val="20"/>
              </w:rPr>
              <w:t>60% stronger</w:t>
            </w:r>
            <w:r w:rsidRPr="002672F3">
              <w:rPr>
                <w:rFonts w:ascii="Times" w:hAnsi="Times" w:cs="Arial"/>
                <w:sz w:val="20"/>
                <w:szCs w:val="20"/>
              </w:rPr>
              <w:t xml:space="preserve"> than </w:t>
            </w:r>
            <w:r>
              <w:rPr>
                <w:rFonts w:ascii="Times" w:hAnsi="Times" w:cs="Arial"/>
                <w:sz w:val="20"/>
                <w:szCs w:val="20"/>
              </w:rPr>
              <w:t>the effect size of diet on Mediterranean genes</w:t>
            </w:r>
            <w:r w:rsidRPr="002672F3">
              <w:rPr>
                <w:rFonts w:ascii="Times" w:hAnsi="Times" w:cs="Arial"/>
                <w:sz w:val="20"/>
                <w:szCs w:val="20"/>
              </w:rPr>
              <w:t xml:space="preserve"> (Mann-Whitney </w:t>
            </w:r>
            <w:r w:rsidRPr="002672F3">
              <w:rPr>
                <w:rFonts w:ascii="Times" w:hAnsi="Times" w:cs="Arial"/>
                <w:i/>
                <w:sz w:val="20"/>
                <w:szCs w:val="20"/>
              </w:rPr>
              <w:t>U</w:t>
            </w:r>
            <w:r w:rsidRPr="002672F3">
              <w:rPr>
                <w:rFonts w:ascii="Times" w:hAnsi="Times" w:cs="Arial"/>
                <w:sz w:val="20"/>
                <w:szCs w:val="20"/>
              </w:rPr>
              <w:t xml:space="preserve"> = 4</w:t>
            </w:r>
            <w:r>
              <w:rPr>
                <w:rFonts w:ascii="Times" w:hAnsi="Times" w:cs="Arial"/>
                <w:sz w:val="20"/>
                <w:szCs w:val="20"/>
              </w:rPr>
              <w:t>.</w:t>
            </w:r>
            <w:r w:rsidRPr="002672F3">
              <w:rPr>
                <w:rFonts w:ascii="Times" w:hAnsi="Times" w:cs="Arial"/>
                <w:sz w:val="20"/>
                <w:szCs w:val="20"/>
              </w:rPr>
              <w:t>1</w:t>
            </w:r>
            <w:r>
              <w:rPr>
                <w:rFonts w:ascii="Times" w:hAnsi="Times" w:cs="Arial"/>
                <w:sz w:val="20"/>
                <w:szCs w:val="20"/>
              </w:rPr>
              <w:t xml:space="preserve"> x 10</w:t>
            </w:r>
            <w:r w:rsidRPr="00403E5B">
              <w:rPr>
                <w:rFonts w:ascii="Times" w:hAnsi="Times" w:cs="Arial"/>
                <w:sz w:val="20"/>
                <w:szCs w:val="20"/>
                <w:vertAlign w:val="superscript"/>
              </w:rPr>
              <w:t>6</w:t>
            </w:r>
            <w:r w:rsidRPr="002672F3">
              <w:rPr>
                <w:rFonts w:ascii="Times" w:hAnsi="Times" w:cs="Arial"/>
                <w:sz w:val="20"/>
                <w:szCs w:val="20"/>
              </w:rPr>
              <w:t xml:space="preserve">, </w:t>
            </w:r>
            <w:r w:rsidRPr="002672F3">
              <w:rPr>
                <w:rFonts w:ascii="Times" w:hAnsi="Times" w:cs="Arial"/>
                <w:i/>
                <w:sz w:val="20"/>
                <w:szCs w:val="20"/>
              </w:rPr>
              <w:t>p</w:t>
            </w:r>
            <w:r w:rsidRPr="002672F3">
              <w:rPr>
                <w:rFonts w:ascii="Times" w:hAnsi="Times" w:cs="Arial"/>
                <w:sz w:val="20"/>
                <w:szCs w:val="20"/>
              </w:rPr>
              <w:t xml:space="preserve"> = 6.1 x 10</w:t>
            </w:r>
            <w:r w:rsidRPr="002672F3">
              <w:rPr>
                <w:rFonts w:ascii="Times" w:hAnsi="Times" w:cs="Arial"/>
                <w:sz w:val="20"/>
                <w:szCs w:val="20"/>
                <w:vertAlign w:val="superscript"/>
              </w:rPr>
              <w:t>-117</w:t>
            </w:r>
            <w:r>
              <w:rPr>
                <w:rFonts w:ascii="Times" w:hAnsi="Times" w:cs="Arial"/>
                <w:sz w:val="20"/>
                <w:szCs w:val="20"/>
              </w:rPr>
              <w:t>).</w:t>
            </w:r>
            <w:r w:rsidRPr="002672F3">
              <w:rPr>
                <w:rFonts w:ascii="Times" w:hAnsi="Times" w:cs="Arial"/>
                <w:sz w:val="20"/>
                <w:szCs w:val="20"/>
              </w:rPr>
              <w:t xml:space="preserve"> </w:t>
            </w:r>
            <w:r w:rsidRPr="002672F3">
              <w:rPr>
                <w:rFonts w:ascii="Times" w:hAnsi="Times" w:cs="Arial"/>
                <w:b/>
                <w:bCs/>
                <w:sz w:val="20"/>
                <w:szCs w:val="20"/>
              </w:rPr>
              <w:t>C)</w:t>
            </w:r>
            <w:r w:rsidRPr="002672F3">
              <w:rPr>
                <w:rFonts w:ascii="Times" w:hAnsi="Times" w:cs="Arial"/>
                <w:sz w:val="20"/>
                <w:szCs w:val="20"/>
              </w:rPr>
              <w:t xml:space="preserve"> Western genes</w:t>
            </w:r>
            <w:r>
              <w:rPr>
                <w:rFonts w:ascii="Times" w:hAnsi="Times" w:cs="Arial"/>
                <w:sz w:val="20"/>
                <w:szCs w:val="20"/>
              </w:rPr>
              <w:t xml:space="preserve"> (orange)</w:t>
            </w:r>
            <w:r w:rsidRPr="002672F3">
              <w:rPr>
                <w:rFonts w:ascii="Times" w:hAnsi="Times" w:cs="Arial"/>
                <w:sz w:val="20"/>
                <w:szCs w:val="20"/>
              </w:rPr>
              <w:t xml:space="preserve"> contained more M1 genes than expected by chance, indicating that the Western diet induced a shift towards a proinflammatory monocyte phenotype.</w:t>
            </w:r>
            <w:r>
              <w:rPr>
                <w:rFonts w:ascii="Times" w:hAnsi="Times" w:cs="Arial"/>
                <w:sz w:val="20"/>
                <w:szCs w:val="20"/>
              </w:rPr>
              <w:t xml:space="preserve"> </w:t>
            </w:r>
            <w:r w:rsidRPr="005620C2">
              <w:rPr>
                <w:rFonts w:ascii="Times" w:hAnsi="Times" w:cs="Arial"/>
                <w:sz w:val="20"/>
                <w:szCs w:val="20"/>
              </w:rPr>
              <w:t xml:space="preserve">Western genes were enriched for proinflammatory (M1-like) genes </w:t>
            </w:r>
            <w:r w:rsidRPr="0062398C">
              <w:rPr>
                <w:rFonts w:ascii="Times" w:hAnsi="Times" w:cs="Arial"/>
                <w:sz w:val="20"/>
                <w:szCs w:val="20"/>
              </w:rPr>
              <w:t xml:space="preserve">(fold-enrichment = 1.27, </w:t>
            </w:r>
            <w:r w:rsidRPr="0062398C">
              <w:rPr>
                <w:rFonts w:ascii="Times" w:hAnsi="Times" w:cs="Arial"/>
                <w:i/>
                <w:iCs/>
                <w:sz w:val="20"/>
                <w:szCs w:val="20"/>
              </w:rPr>
              <w:t>95% CI</w:t>
            </w:r>
            <w:r w:rsidRPr="0062398C">
              <w:rPr>
                <w:rFonts w:ascii="Times" w:hAnsi="Times" w:cs="Arial"/>
                <w:sz w:val="20"/>
                <w:szCs w:val="20"/>
              </w:rPr>
              <w:t xml:space="preserve"> = 1.09, 1.46), while Mediterranean genes</w:t>
            </w:r>
            <w:r>
              <w:rPr>
                <w:rFonts w:ascii="Times" w:hAnsi="Times" w:cs="Arial"/>
                <w:sz w:val="20"/>
                <w:szCs w:val="20"/>
              </w:rPr>
              <w:t xml:space="preserve"> (blue)</w:t>
            </w:r>
            <w:r w:rsidRPr="0062398C">
              <w:rPr>
                <w:rFonts w:ascii="Times" w:hAnsi="Times" w:cs="Arial"/>
                <w:sz w:val="20"/>
                <w:szCs w:val="20"/>
              </w:rPr>
              <w:t xml:space="preserve"> were depleted of these same M1-like genes (fold-enrichment = 0.74, </w:t>
            </w:r>
            <w:r w:rsidRPr="0062398C">
              <w:rPr>
                <w:rFonts w:ascii="Times" w:hAnsi="Times" w:cs="Arial"/>
                <w:i/>
                <w:iCs/>
                <w:sz w:val="20"/>
                <w:szCs w:val="20"/>
              </w:rPr>
              <w:t>95% CI</w:t>
            </w:r>
            <w:r w:rsidRPr="0062398C">
              <w:rPr>
                <w:rFonts w:ascii="Times" w:hAnsi="Times" w:cs="Arial"/>
                <w:sz w:val="20"/>
                <w:szCs w:val="20"/>
              </w:rPr>
              <w:t xml:space="preserve"> = 0.61, 0.88). Regulatory (M2-like) genes were also under-represented in Mediterranean genes (fold-enrichment = 0.67, </w:t>
            </w:r>
            <w:r w:rsidRPr="0062398C">
              <w:rPr>
                <w:rFonts w:ascii="Times" w:hAnsi="Times" w:cs="Arial"/>
                <w:i/>
                <w:iCs/>
                <w:sz w:val="20"/>
                <w:szCs w:val="20"/>
              </w:rPr>
              <w:t>95% CI</w:t>
            </w:r>
            <w:r w:rsidRPr="0062398C">
              <w:rPr>
                <w:rFonts w:ascii="Times" w:hAnsi="Times" w:cs="Arial"/>
                <w:sz w:val="20"/>
                <w:szCs w:val="20"/>
              </w:rPr>
              <w:t xml:space="preserve"> = 0.40, 0.97), but not in Western genes (fold-enrichment = 0.95, </w:t>
            </w:r>
            <w:r w:rsidRPr="0062398C">
              <w:rPr>
                <w:rFonts w:ascii="Times" w:hAnsi="Times" w:cs="Arial"/>
                <w:i/>
                <w:iCs/>
                <w:sz w:val="20"/>
                <w:szCs w:val="20"/>
              </w:rPr>
              <w:t>95% CI</w:t>
            </w:r>
            <w:r w:rsidRPr="0062398C">
              <w:rPr>
                <w:rFonts w:ascii="Times" w:hAnsi="Times" w:cs="Arial"/>
                <w:sz w:val="20"/>
                <w:szCs w:val="20"/>
              </w:rPr>
              <w:t xml:space="preserve"> = 0.60, 1.35).</w:t>
            </w:r>
            <w:r w:rsidR="00015B77">
              <w:rPr>
                <w:rFonts w:ascii="Times" w:hAnsi="Times" w:cs="Arial"/>
                <w:sz w:val="20"/>
                <w:szCs w:val="20"/>
              </w:rPr>
              <w:t xml:space="preserve"> </w:t>
            </w:r>
            <w:ins w:id="140" w:author="Revised" w:date="2021-07-01T13:47:00Z">
              <w:r w:rsidR="00015B77">
                <w:rPr>
                  <w:rFonts w:ascii="Times" w:hAnsi="Times" w:cs="Arial"/>
                  <w:b/>
                  <w:sz w:val="20"/>
                  <w:szCs w:val="20"/>
                </w:rPr>
                <w:t>Figure Supplement 1</w:t>
              </w:r>
              <w:r w:rsidR="00015B77" w:rsidRPr="00D743E5">
                <w:rPr>
                  <w:rFonts w:ascii="Times" w:hAnsi="Times" w:cs="Arial"/>
                  <w:b/>
                  <w:sz w:val="20"/>
                  <w:szCs w:val="20"/>
                </w:rPr>
                <w:t xml:space="preserve">. </w:t>
              </w:r>
              <w:r w:rsidR="00015B77">
                <w:rPr>
                  <w:rFonts w:ascii="Times" w:hAnsi="Times" w:cs="Arial"/>
                  <w:bCs/>
                  <w:sz w:val="20"/>
                  <w:szCs w:val="20"/>
                </w:rPr>
                <w:t xml:space="preserve">The sets of Western and Mediterranean genes (genes with significantly higher expression in monkeys fed the Mediterranean diet) were compared to genes implicated in 103 complex human diseases and traits </w:t>
              </w:r>
              <w:r w:rsidR="007942D4">
                <w:rPr>
                  <w:rFonts w:ascii="Times" w:hAnsi="Times"/>
                  <w:sz w:val="20"/>
                </w:rPr>
                <w:t>(Y. Zhang, Quick, Yu, Barbeira, The GTEx Consortium, et al., 2020)</w:t>
              </w:r>
              <w:r w:rsidR="00015B77">
                <w:rPr>
                  <w:rFonts w:ascii="Times" w:hAnsi="Times" w:cs="Arial"/>
                  <w:bCs/>
                  <w:sz w:val="20"/>
                  <w:szCs w:val="20"/>
                </w:rPr>
                <w:t xml:space="preserve">. Fisher’s Exact Tests were used to calculate the enrichment of trait-associated genes in Western genes that are depicted here (FDR &lt; 0.02, 95% CI) and no traits were enriched in Mediterranean genes. </w:t>
              </w:r>
              <w:r w:rsidR="00015B77">
                <w:rPr>
                  <w:rFonts w:ascii="Times" w:hAnsi="Times" w:cs="Arial"/>
                  <w:b/>
                  <w:sz w:val="20"/>
                  <w:szCs w:val="20"/>
                </w:rPr>
                <w:t xml:space="preserve">Figure Supplement 2. </w:t>
              </w:r>
              <w:r w:rsidR="00015B77" w:rsidRPr="00811893">
                <w:rPr>
                  <w:rFonts w:ascii="Times" w:hAnsi="Times" w:cs="Arial"/>
                  <w:sz w:val="20"/>
                  <w:szCs w:val="20"/>
                </w:rPr>
                <w:t xml:space="preserve">Western-diet fed animals </w:t>
              </w:r>
              <w:r w:rsidR="00015B77" w:rsidRPr="00C63AA6">
                <w:rPr>
                  <w:rFonts w:ascii="Times" w:hAnsi="Times" w:cs="Arial"/>
                  <w:sz w:val="20"/>
                  <w:szCs w:val="20"/>
                </w:rPr>
                <w:t xml:space="preserve">exhibited significantly higher expression of pro-inflammatory genes involved in the </w:t>
              </w:r>
              <w:r w:rsidR="00015B77">
                <w:rPr>
                  <w:rFonts w:ascii="Times" w:hAnsi="Times" w:cs="Arial"/>
                  <w:sz w:val="20"/>
                  <w:szCs w:val="20"/>
                </w:rPr>
                <w:t xml:space="preserve">conserved transcriptional response to </w:t>
              </w:r>
              <w:r w:rsidR="00015B77">
                <w:rPr>
                  <w:rFonts w:ascii="Times" w:hAnsi="Times" w:cs="Arial"/>
                  <w:sz w:val="20"/>
                  <w:szCs w:val="20"/>
                </w:rPr>
                <w:lastRenderedPageBreak/>
                <w:t>adversity (</w:t>
              </w:r>
              <w:r w:rsidR="00015B77" w:rsidRPr="00C63AA6">
                <w:rPr>
                  <w:rFonts w:ascii="Times" w:hAnsi="Times" w:cs="Arial"/>
                  <w:sz w:val="20"/>
                  <w:szCs w:val="20"/>
                </w:rPr>
                <w:t>CTRA</w:t>
              </w:r>
              <w:r w:rsidR="00015B77">
                <w:rPr>
                  <w:rFonts w:ascii="Times" w:hAnsi="Times" w:cs="Arial"/>
                  <w:sz w:val="20"/>
                  <w:szCs w:val="20"/>
                </w:rPr>
                <w:t xml:space="preserve"> </w:t>
              </w:r>
              <w:r w:rsidR="007942D4" w:rsidRPr="007942D4">
                <w:rPr>
                  <w:rFonts w:ascii="Times" w:hAnsi="Times"/>
                  <w:sz w:val="20"/>
                </w:rPr>
                <w:t>(Cole et al., 2015)</w:t>
              </w:r>
              <w:r w:rsidR="00015B77">
                <w:rPr>
                  <w:rFonts w:ascii="Times" w:hAnsi="Times" w:cs="Arial"/>
                  <w:sz w:val="20"/>
                  <w:szCs w:val="20"/>
                </w:rPr>
                <w:t>;</w:t>
              </w:r>
              <w:r w:rsidR="00015B77" w:rsidRPr="00C63AA6">
                <w:rPr>
                  <w:rFonts w:ascii="Times" w:hAnsi="Times" w:cs="Arial"/>
                  <w:sz w:val="20"/>
                  <w:szCs w:val="20"/>
                </w:rPr>
                <w:t xml:space="preserve"> Mann-Whitney </w:t>
              </w:r>
              <w:r w:rsidR="00015B77" w:rsidRPr="00C63AA6">
                <w:rPr>
                  <w:rFonts w:ascii="Times" w:hAnsi="Times" w:cs="Arial"/>
                  <w:i/>
                  <w:sz w:val="20"/>
                  <w:szCs w:val="20"/>
                </w:rPr>
                <w:t>U</w:t>
              </w:r>
              <w:r w:rsidR="00015B77" w:rsidRPr="00C63AA6">
                <w:rPr>
                  <w:rFonts w:ascii="Times" w:hAnsi="Times" w:cs="Arial"/>
                  <w:sz w:val="20"/>
                  <w:szCs w:val="20"/>
                </w:rPr>
                <w:t xml:space="preserve"> = 222, </w:t>
              </w:r>
              <w:r w:rsidR="00015B77" w:rsidRPr="00C63AA6">
                <w:rPr>
                  <w:rFonts w:ascii="Times" w:hAnsi="Times" w:cs="Arial"/>
                  <w:i/>
                  <w:iCs/>
                  <w:sz w:val="20"/>
                  <w:szCs w:val="20"/>
                </w:rPr>
                <w:t>p</w:t>
              </w:r>
              <w:r w:rsidR="00015B77" w:rsidRPr="00C63AA6">
                <w:rPr>
                  <w:rFonts w:ascii="Times" w:hAnsi="Times" w:cs="Arial"/>
                  <w:sz w:val="20"/>
                  <w:szCs w:val="20"/>
                </w:rPr>
                <w:t xml:space="preserve"> = 0.016), and lower expression of antiviral- and antibody-related CTRA genes (Mann-Whitney </w:t>
              </w:r>
              <w:r w:rsidR="00015B77" w:rsidRPr="00C63AA6">
                <w:rPr>
                  <w:rFonts w:ascii="Times" w:hAnsi="Times" w:cs="Arial"/>
                  <w:i/>
                  <w:sz w:val="20"/>
                  <w:szCs w:val="20"/>
                </w:rPr>
                <w:t>U</w:t>
              </w:r>
              <w:r w:rsidR="00015B77" w:rsidRPr="00C63AA6">
                <w:rPr>
                  <w:rFonts w:ascii="Times" w:hAnsi="Times" w:cs="Arial"/>
                  <w:sz w:val="20"/>
                  <w:szCs w:val="20"/>
                </w:rPr>
                <w:t xml:space="preserve"> = 82, </w:t>
              </w:r>
              <w:r w:rsidR="00015B77" w:rsidRPr="00C63AA6">
                <w:rPr>
                  <w:rFonts w:ascii="Times" w:hAnsi="Times" w:cs="Arial"/>
                  <w:i/>
                  <w:iCs/>
                  <w:sz w:val="20"/>
                  <w:szCs w:val="20"/>
                </w:rPr>
                <w:t>p</w:t>
              </w:r>
              <w:r w:rsidR="00015B77" w:rsidRPr="00C63AA6">
                <w:rPr>
                  <w:rFonts w:ascii="Times" w:hAnsi="Times" w:cs="Arial"/>
                  <w:sz w:val="20"/>
                  <w:szCs w:val="20"/>
                </w:rPr>
                <w:t xml:space="preserve"> = 0.023). See Table S</w:t>
              </w:r>
              <w:r w:rsidR="00015B77">
                <w:rPr>
                  <w:rFonts w:ascii="Times" w:hAnsi="Times" w:cs="Arial"/>
                  <w:sz w:val="20"/>
                  <w:szCs w:val="20"/>
                </w:rPr>
                <w:t>1</w:t>
              </w:r>
              <w:r w:rsidR="00015B77" w:rsidRPr="00C63AA6">
                <w:rPr>
                  <w:rFonts w:ascii="Times" w:hAnsi="Times" w:cs="Arial"/>
                  <w:sz w:val="20"/>
                  <w:szCs w:val="20"/>
                </w:rPr>
                <w:t xml:space="preserve"> for CTRA categories</w:t>
              </w:r>
              <w:r w:rsidR="00015B77">
                <w:rPr>
                  <w:rFonts w:ascii="Times" w:hAnsi="Times" w:cs="Arial"/>
                  <w:sz w:val="20"/>
                  <w:szCs w:val="20"/>
                </w:rPr>
                <w:t>.</w:t>
              </w:r>
            </w:ins>
          </w:p>
        </w:tc>
      </w:tr>
    </w:tbl>
    <w:p w14:paraId="2551DEEB" w14:textId="77777777" w:rsidR="00FD4693" w:rsidRPr="00AD3CED" w:rsidRDefault="00FD4693" w:rsidP="00BA35FB">
      <w:pPr>
        <w:widowControl w:val="0"/>
        <w:spacing w:line="480" w:lineRule="auto"/>
        <w:rPr>
          <w:del w:id="141" w:author="Revised" w:date="2021-07-01T13:47:00Z"/>
        </w:rPr>
      </w:pPr>
    </w:p>
    <w:p w14:paraId="73D2403E" w14:textId="47553B94" w:rsidR="00FD4693" w:rsidRDefault="00FD4693" w:rsidP="00BA35FB">
      <w:pPr>
        <w:widowControl w:val="0"/>
        <w:spacing w:line="480" w:lineRule="auto"/>
        <w:rPr>
          <w:ins w:id="142" w:author="Revised" w:date="2021-07-01T13:47:00Z"/>
        </w:rPr>
      </w:pPr>
    </w:p>
    <w:p w14:paraId="2BDB83DE" w14:textId="16F6605C" w:rsidR="004A2C83" w:rsidRPr="004A2C83" w:rsidRDefault="004A2C83" w:rsidP="00BA35FB">
      <w:pPr>
        <w:widowControl w:val="0"/>
        <w:spacing w:line="480" w:lineRule="auto"/>
        <w:rPr>
          <w:ins w:id="143" w:author="Revised" w:date="2021-07-01T13:47:00Z"/>
          <w:i/>
          <w:iCs/>
        </w:rPr>
      </w:pPr>
      <w:ins w:id="144" w:author="Revised" w:date="2021-07-01T13:47:00Z">
        <w:r>
          <w:rPr>
            <w:i/>
            <w:iCs/>
          </w:rPr>
          <w:t>Functional characterization of differentially expressed genes</w:t>
        </w:r>
      </w:ins>
    </w:p>
    <w:p w14:paraId="6616091C" w14:textId="63CC27CA" w:rsidR="004F14B6" w:rsidRPr="005620C2" w:rsidRDefault="00334F60" w:rsidP="00BA35FB">
      <w:pPr>
        <w:widowControl w:val="0"/>
        <w:spacing w:line="480" w:lineRule="auto"/>
        <w:rPr>
          <w:rFonts w:ascii="Times" w:hAnsi="Times"/>
        </w:rPr>
      </w:pPr>
      <w:r w:rsidRPr="005620C2">
        <w:rPr>
          <w:rFonts w:ascii="Times" w:hAnsi="Times" w:cs="Arial"/>
        </w:rPr>
        <w:t xml:space="preserve">Monocytes </w:t>
      </w:r>
      <w:r w:rsidR="00CC6F6A">
        <w:rPr>
          <w:rFonts w:ascii="Times" w:hAnsi="Times" w:cs="Arial"/>
        </w:rPr>
        <w:t>from</w:t>
      </w:r>
      <w:r w:rsidR="00CC6F6A" w:rsidRPr="005620C2">
        <w:rPr>
          <w:rFonts w:ascii="Times" w:hAnsi="Times" w:cs="Arial"/>
        </w:rPr>
        <w:t xml:space="preserve"> </w:t>
      </w:r>
      <w:r w:rsidRPr="005620C2">
        <w:rPr>
          <w:rFonts w:ascii="Times" w:hAnsi="Times" w:cs="Arial"/>
        </w:rPr>
        <w:t xml:space="preserve">animals fed the </w:t>
      </w:r>
      <w:r w:rsidR="7D4B353B" w:rsidRPr="005620C2">
        <w:rPr>
          <w:rFonts w:ascii="Times" w:hAnsi="Times" w:cs="Arial"/>
        </w:rPr>
        <w:t xml:space="preserve">Western </w:t>
      </w:r>
      <w:r w:rsidR="00D746D3" w:rsidRPr="005620C2">
        <w:rPr>
          <w:rFonts w:ascii="Times" w:hAnsi="Times" w:cs="Arial"/>
        </w:rPr>
        <w:t xml:space="preserve">diet </w:t>
      </w:r>
      <w:r w:rsidRPr="005620C2">
        <w:rPr>
          <w:rFonts w:ascii="Times" w:hAnsi="Times" w:cs="Arial"/>
        </w:rPr>
        <w:t xml:space="preserve">had higher expression of </w:t>
      </w:r>
      <w:r w:rsidR="00D746D3" w:rsidRPr="005620C2">
        <w:rPr>
          <w:rFonts w:ascii="Times" w:hAnsi="Times" w:cs="Arial"/>
        </w:rPr>
        <w:t xml:space="preserve">a number of </w:t>
      </w:r>
      <w:r w:rsidR="00F225D0" w:rsidRPr="005620C2">
        <w:rPr>
          <w:rFonts w:ascii="Times" w:hAnsi="Times" w:cs="Arial"/>
        </w:rPr>
        <w:t>well-</w:t>
      </w:r>
      <w:r w:rsidR="7D4B353B" w:rsidRPr="005620C2">
        <w:rPr>
          <w:rFonts w:ascii="Times" w:hAnsi="Times" w:cs="Arial"/>
        </w:rPr>
        <w:t>known inflammatory-related genes,</w:t>
      </w:r>
      <w:r w:rsidR="007F70AB" w:rsidRPr="005620C2">
        <w:rPr>
          <w:rFonts w:ascii="Times" w:hAnsi="Times" w:cs="Arial"/>
        </w:rPr>
        <w:t xml:space="preserve"> </w:t>
      </w:r>
      <w:r w:rsidR="7D4B353B" w:rsidRPr="005620C2">
        <w:rPr>
          <w:rFonts w:ascii="Times" w:hAnsi="Times" w:cs="Arial"/>
        </w:rPr>
        <w:t xml:space="preserve">including </w:t>
      </w:r>
      <w:del w:id="145" w:author="Revised" w:date="2021-07-01T13:47:00Z">
        <w:r w:rsidR="493495B0" w:rsidRPr="005620C2">
          <w:rPr>
            <w:rFonts w:ascii="Times" w:hAnsi="Times" w:cs="Arial"/>
          </w:rPr>
          <w:delText>interleukin</w:delText>
        </w:r>
        <w:r w:rsidR="7D4B353B" w:rsidRPr="005620C2">
          <w:rPr>
            <w:rFonts w:ascii="Times" w:hAnsi="Times" w:cs="Arial"/>
          </w:rPr>
          <w:delText>-6</w:delText>
        </w:r>
      </w:del>
      <w:ins w:id="146" w:author="Revised" w:date="2021-07-01T13:47:00Z">
        <w:r w:rsidR="004A2C83" w:rsidRPr="004A2C83">
          <w:rPr>
            <w:rFonts w:ascii="Times" w:hAnsi="Times" w:cs="Arial"/>
            <w:i/>
            <w:iCs/>
          </w:rPr>
          <w:t>IL</w:t>
        </w:r>
        <w:r w:rsidR="7D4B353B" w:rsidRPr="004A2C83">
          <w:rPr>
            <w:rFonts w:ascii="Times" w:hAnsi="Times" w:cs="Arial"/>
            <w:i/>
            <w:iCs/>
          </w:rPr>
          <w:t>6</w:t>
        </w:r>
      </w:ins>
      <w:r w:rsidR="7D4B353B" w:rsidRPr="005620C2">
        <w:rPr>
          <w:rFonts w:ascii="Times" w:hAnsi="Times" w:cs="Arial"/>
        </w:rPr>
        <w:t xml:space="preserve"> </w:t>
      </w:r>
      <w:r w:rsidR="493495B0" w:rsidRPr="005620C2">
        <w:rPr>
          <w:rFonts w:ascii="Times" w:hAnsi="Times" w:cs="Arial"/>
        </w:rPr>
        <w:t>(</w:t>
      </w:r>
      <w:r w:rsidR="493495B0" w:rsidRPr="007C568F">
        <w:rPr>
          <w:rFonts w:ascii="Times" w:hAnsi="Times" w:cs="Arial"/>
          <w:i/>
          <w:iCs/>
        </w:rPr>
        <w:t>β</w:t>
      </w:r>
      <w:r w:rsidR="493495B0" w:rsidRPr="005620C2">
        <w:rPr>
          <w:rFonts w:ascii="Times" w:hAnsi="Times" w:cs="Arial"/>
          <w:vertAlign w:val="subscript"/>
        </w:rPr>
        <w:t>diet</w:t>
      </w:r>
      <w:r w:rsidR="2EEFD288" w:rsidRPr="005620C2">
        <w:rPr>
          <w:rFonts w:ascii="Times" w:hAnsi="Times" w:cs="Arial"/>
          <w:vertAlign w:val="subscript"/>
        </w:rPr>
        <w:t xml:space="preserve"> </w:t>
      </w:r>
      <w:r w:rsidR="493495B0" w:rsidRPr="005620C2">
        <w:rPr>
          <w:rFonts w:ascii="Times" w:hAnsi="Times" w:cs="Arial"/>
        </w:rPr>
        <w:t>=</w:t>
      </w:r>
      <w:r w:rsidR="6C549835" w:rsidRPr="005620C2">
        <w:rPr>
          <w:rFonts w:ascii="Times" w:hAnsi="Times" w:cs="Arial"/>
        </w:rPr>
        <w:t xml:space="preserve"> </w:t>
      </w:r>
      <w:r w:rsidR="493495B0" w:rsidRPr="005620C2">
        <w:rPr>
          <w:rFonts w:ascii="Times" w:hAnsi="Times" w:cs="Arial"/>
        </w:rPr>
        <w:t>1.6</w:t>
      </w:r>
      <w:r w:rsidR="2089D9D2" w:rsidRPr="005620C2">
        <w:rPr>
          <w:rFonts w:ascii="Times" w:hAnsi="Times" w:cs="Arial"/>
        </w:rPr>
        <w:t>6, FDR</w:t>
      </w:r>
      <w:r w:rsidR="00BA5798" w:rsidRPr="005620C2">
        <w:rPr>
          <w:rFonts w:ascii="Times" w:hAnsi="Times" w:cs="Arial"/>
        </w:rPr>
        <w:t xml:space="preserve"> </w:t>
      </w:r>
      <w:r w:rsidR="2089D9D2" w:rsidRPr="005620C2">
        <w:rPr>
          <w:rFonts w:ascii="Times" w:hAnsi="Times" w:cs="Arial"/>
        </w:rPr>
        <w:t>=</w:t>
      </w:r>
      <w:r w:rsidR="00BA5798" w:rsidRPr="005620C2">
        <w:rPr>
          <w:rFonts w:ascii="Times" w:hAnsi="Times" w:cs="Arial"/>
        </w:rPr>
        <w:t xml:space="preserve"> </w:t>
      </w:r>
      <w:r w:rsidR="2089D9D2" w:rsidRPr="005620C2">
        <w:rPr>
          <w:rFonts w:ascii="Times" w:hAnsi="Times" w:cs="Arial"/>
        </w:rPr>
        <w:t>8.9x10</w:t>
      </w:r>
      <w:r w:rsidR="2089D9D2" w:rsidRPr="005620C2">
        <w:rPr>
          <w:rFonts w:ascii="Times" w:hAnsi="Times" w:cs="Arial"/>
          <w:vertAlign w:val="superscript"/>
        </w:rPr>
        <w:t>-3</w:t>
      </w:r>
      <w:r w:rsidR="43CDE1E1" w:rsidRPr="005620C2">
        <w:rPr>
          <w:rFonts w:ascii="Times" w:hAnsi="Times" w:cs="Arial"/>
        </w:rPr>
        <w:t>;</w:t>
      </w:r>
      <w:r w:rsidR="2089D9D2" w:rsidRPr="005620C2">
        <w:rPr>
          <w:rFonts w:ascii="Times" w:hAnsi="Times" w:cs="Arial"/>
        </w:rPr>
        <w:t xml:space="preserve"> </w:t>
      </w:r>
      <w:del w:id="147" w:author="Revised" w:date="2021-07-01T13:47:00Z">
        <w:r w:rsidR="43CDE1E1" w:rsidRPr="005620C2">
          <w:rPr>
            <w:rFonts w:ascii="Times" w:hAnsi="Times" w:cs="Arial"/>
          </w:rPr>
          <w:delText>Fig.</w:delText>
        </w:r>
      </w:del>
      <w:ins w:id="148" w:author="Revised" w:date="2021-07-01T13:47:00Z">
        <w:r w:rsidR="43CDE1E1" w:rsidRPr="005620C2">
          <w:rPr>
            <w:rFonts w:ascii="Times" w:hAnsi="Times" w:cs="Arial"/>
          </w:rPr>
          <w:t>Fig</w:t>
        </w:r>
        <w:r w:rsidR="001E3D48">
          <w:rPr>
            <w:rFonts w:ascii="Times" w:hAnsi="Times" w:cs="Arial"/>
          </w:rPr>
          <w:t>ure</w:t>
        </w:r>
      </w:ins>
      <w:r w:rsidR="43CDE1E1" w:rsidRPr="005620C2">
        <w:rPr>
          <w:rFonts w:ascii="Times" w:hAnsi="Times" w:cs="Arial"/>
        </w:rPr>
        <w:t xml:space="preserve"> </w:t>
      </w:r>
      <w:r w:rsidR="00EE4CE7">
        <w:rPr>
          <w:rFonts w:ascii="Times" w:hAnsi="Times" w:cs="Arial"/>
        </w:rPr>
        <w:t>1</w:t>
      </w:r>
      <w:r w:rsidR="43CDE1E1" w:rsidRPr="005620C2">
        <w:rPr>
          <w:rFonts w:ascii="Times" w:hAnsi="Times" w:cs="Arial"/>
        </w:rPr>
        <w:t>B)</w:t>
      </w:r>
      <w:r w:rsidR="0719BCD1" w:rsidRPr="005620C2">
        <w:rPr>
          <w:rFonts w:ascii="Times" w:hAnsi="Times" w:cs="Arial"/>
        </w:rPr>
        <w:t>,</w:t>
      </w:r>
      <w:r w:rsidR="7D4B353B" w:rsidRPr="005620C2">
        <w:rPr>
          <w:rFonts w:ascii="Times" w:hAnsi="Times" w:cs="Arial"/>
        </w:rPr>
        <w:t xml:space="preserve"> </w:t>
      </w:r>
      <w:del w:id="149" w:author="Revised" w:date="2021-07-01T13:47:00Z">
        <w:r w:rsidR="0716D8C1" w:rsidRPr="005620C2">
          <w:rPr>
            <w:rFonts w:ascii="Times" w:hAnsi="Times" w:cs="Arial"/>
          </w:rPr>
          <w:delText>interleukin-1α</w:delText>
        </w:r>
      </w:del>
      <w:ins w:id="150" w:author="Revised" w:date="2021-07-01T13:47:00Z">
        <w:r w:rsidR="004A2C83" w:rsidRPr="004A2C83">
          <w:rPr>
            <w:rFonts w:ascii="Times" w:hAnsi="Times" w:cs="Arial"/>
            <w:i/>
            <w:iCs/>
          </w:rPr>
          <w:t>IL1A</w:t>
        </w:r>
      </w:ins>
      <w:r w:rsidR="0716D8C1" w:rsidRPr="005620C2">
        <w:rPr>
          <w:rFonts w:ascii="Times" w:hAnsi="Times" w:cs="Arial"/>
        </w:rPr>
        <w:t xml:space="preserve"> (</w:t>
      </w:r>
      <w:r w:rsidR="0716D8C1" w:rsidRPr="007C568F">
        <w:rPr>
          <w:rFonts w:ascii="Times" w:hAnsi="Times" w:cs="Arial"/>
          <w:i/>
          <w:iCs/>
        </w:rPr>
        <w:t>β</w:t>
      </w:r>
      <w:r w:rsidR="0716D8C1" w:rsidRPr="005620C2">
        <w:rPr>
          <w:rFonts w:ascii="Times" w:hAnsi="Times" w:cs="Arial"/>
          <w:vertAlign w:val="subscript"/>
        </w:rPr>
        <w:t>diet</w:t>
      </w:r>
      <w:r w:rsidR="5D8C3888" w:rsidRPr="005620C2">
        <w:rPr>
          <w:rFonts w:ascii="Times" w:hAnsi="Times" w:cs="Arial"/>
          <w:vertAlign w:val="subscript"/>
        </w:rPr>
        <w:t xml:space="preserve"> </w:t>
      </w:r>
      <w:r w:rsidR="0716D8C1" w:rsidRPr="005620C2">
        <w:rPr>
          <w:rFonts w:ascii="Times" w:hAnsi="Times" w:cs="Arial"/>
        </w:rPr>
        <w:t>=</w:t>
      </w:r>
      <w:r w:rsidR="6B1FCE4B" w:rsidRPr="005620C2">
        <w:rPr>
          <w:rFonts w:ascii="Times" w:hAnsi="Times" w:cs="Arial"/>
        </w:rPr>
        <w:t xml:space="preserve"> </w:t>
      </w:r>
      <w:r w:rsidR="0716D8C1" w:rsidRPr="005620C2">
        <w:rPr>
          <w:rFonts w:ascii="Times" w:hAnsi="Times" w:cs="Arial"/>
        </w:rPr>
        <w:t>1.22, FDR</w:t>
      </w:r>
      <w:r w:rsidR="0C92223C" w:rsidRPr="005620C2">
        <w:rPr>
          <w:rFonts w:ascii="Times" w:hAnsi="Times" w:cs="Arial"/>
        </w:rPr>
        <w:t xml:space="preserve"> </w:t>
      </w:r>
      <w:r w:rsidR="0716D8C1" w:rsidRPr="005620C2">
        <w:rPr>
          <w:rFonts w:ascii="Times" w:hAnsi="Times" w:cs="Arial"/>
        </w:rPr>
        <w:t>=</w:t>
      </w:r>
      <w:r w:rsidR="0C92223C" w:rsidRPr="005620C2">
        <w:rPr>
          <w:rFonts w:ascii="Times" w:hAnsi="Times" w:cs="Arial"/>
        </w:rPr>
        <w:t xml:space="preserve"> </w:t>
      </w:r>
      <w:r w:rsidR="0716D8C1" w:rsidRPr="005620C2">
        <w:rPr>
          <w:rFonts w:ascii="Times" w:hAnsi="Times" w:cs="Arial"/>
        </w:rPr>
        <w:t>0.03</w:t>
      </w:r>
      <w:r w:rsidR="00F40F3A">
        <w:rPr>
          <w:rFonts w:ascii="Times" w:hAnsi="Times" w:cs="Arial"/>
        </w:rPr>
        <w:t>3</w:t>
      </w:r>
      <w:r w:rsidR="0716D8C1" w:rsidRPr="005620C2">
        <w:rPr>
          <w:rFonts w:ascii="Times" w:hAnsi="Times" w:cs="Arial"/>
        </w:rPr>
        <w:t>)</w:t>
      </w:r>
      <w:r w:rsidR="3C11B4CA" w:rsidRPr="005620C2">
        <w:rPr>
          <w:rFonts w:ascii="Times" w:hAnsi="Times" w:cs="Arial"/>
        </w:rPr>
        <w:t xml:space="preserve">, and </w:t>
      </w:r>
      <w:r w:rsidR="00FF3FF7" w:rsidRPr="005620C2">
        <w:rPr>
          <w:rFonts w:ascii="Times" w:hAnsi="Times" w:cs="Arial"/>
        </w:rPr>
        <w:t>two</w:t>
      </w:r>
      <w:r w:rsidR="3C11B4CA" w:rsidRPr="005620C2">
        <w:rPr>
          <w:rFonts w:ascii="Times" w:hAnsi="Times" w:cs="Arial"/>
        </w:rPr>
        <w:t xml:space="preserve"> subunits of </w:t>
      </w:r>
      <w:r w:rsidR="41ADDB7C" w:rsidRPr="005620C2">
        <w:rPr>
          <w:rFonts w:ascii="Times" w:hAnsi="Times" w:cs="Arial"/>
        </w:rPr>
        <w:t xml:space="preserve">the </w:t>
      </w:r>
      <w:r w:rsidR="3C11B4CA" w:rsidRPr="005620C2">
        <w:rPr>
          <w:rFonts w:ascii="Times" w:hAnsi="Times" w:cs="Arial"/>
        </w:rPr>
        <w:t>NF</w:t>
      </w:r>
      <w:r w:rsidR="5227BF05" w:rsidRPr="005620C2">
        <w:rPr>
          <w:rFonts w:ascii="Times" w:hAnsi="Times" w:cs="Arial"/>
        </w:rPr>
        <w:t>-</w:t>
      </w:r>
      <w:r w:rsidR="3C11B4CA" w:rsidRPr="005620C2">
        <w:rPr>
          <w:rFonts w:ascii="Times" w:hAnsi="Times" w:cs="Arial"/>
        </w:rPr>
        <w:t xml:space="preserve">κB </w:t>
      </w:r>
      <w:r w:rsidR="72AF88BA" w:rsidRPr="005620C2">
        <w:rPr>
          <w:rFonts w:ascii="Times" w:hAnsi="Times" w:cs="Arial"/>
        </w:rPr>
        <w:t xml:space="preserve">protein </w:t>
      </w:r>
      <w:r w:rsidR="3C11B4CA" w:rsidRPr="005620C2">
        <w:rPr>
          <w:rFonts w:ascii="Times" w:hAnsi="Times" w:cs="Arial"/>
        </w:rPr>
        <w:t>(</w:t>
      </w:r>
      <w:r w:rsidR="3C11B4CA" w:rsidRPr="005620C2">
        <w:rPr>
          <w:rFonts w:ascii="Times" w:hAnsi="Times" w:cs="Arial"/>
          <w:i/>
          <w:iCs/>
        </w:rPr>
        <w:t xml:space="preserve">NFKB1 </w:t>
      </w:r>
      <w:r w:rsidR="3C11B4CA" w:rsidRPr="007C568F">
        <w:rPr>
          <w:rFonts w:ascii="Times" w:hAnsi="Times" w:cs="Arial"/>
          <w:i/>
          <w:iCs/>
        </w:rPr>
        <w:t>β</w:t>
      </w:r>
      <w:r w:rsidR="3C11B4CA" w:rsidRPr="005620C2">
        <w:rPr>
          <w:rFonts w:ascii="Times" w:hAnsi="Times" w:cs="Arial"/>
          <w:vertAlign w:val="subscript"/>
        </w:rPr>
        <w:t xml:space="preserve">diet </w:t>
      </w:r>
      <w:r w:rsidR="3C11B4CA" w:rsidRPr="005620C2">
        <w:rPr>
          <w:rFonts w:ascii="Times" w:hAnsi="Times" w:cs="Arial"/>
        </w:rPr>
        <w:t xml:space="preserve">= </w:t>
      </w:r>
      <w:r w:rsidR="4710FBF9" w:rsidRPr="005620C2">
        <w:rPr>
          <w:rFonts w:ascii="Times" w:hAnsi="Times" w:cs="Arial"/>
        </w:rPr>
        <w:t>0.30</w:t>
      </w:r>
      <w:r w:rsidR="3C11B4CA" w:rsidRPr="005620C2">
        <w:rPr>
          <w:rFonts w:ascii="Times" w:hAnsi="Times" w:cs="Arial"/>
        </w:rPr>
        <w:t>, FDR</w:t>
      </w:r>
      <w:r w:rsidR="00BA5798" w:rsidRPr="005620C2">
        <w:rPr>
          <w:rFonts w:ascii="Times" w:hAnsi="Times" w:cs="Arial"/>
        </w:rPr>
        <w:t xml:space="preserve"> </w:t>
      </w:r>
      <w:r w:rsidR="3C11B4CA" w:rsidRPr="005620C2">
        <w:rPr>
          <w:rFonts w:ascii="Times" w:hAnsi="Times" w:cs="Arial"/>
        </w:rPr>
        <w:t>=</w:t>
      </w:r>
      <w:r w:rsidR="00BA5798" w:rsidRPr="005620C2">
        <w:rPr>
          <w:rFonts w:ascii="Times" w:hAnsi="Times" w:cs="Arial"/>
        </w:rPr>
        <w:t xml:space="preserve"> </w:t>
      </w:r>
      <w:r w:rsidR="64DFFE25" w:rsidRPr="005620C2">
        <w:rPr>
          <w:rFonts w:ascii="Times" w:hAnsi="Times" w:cs="Arial"/>
        </w:rPr>
        <w:t>0.017</w:t>
      </w:r>
      <w:r w:rsidR="3C11B4CA" w:rsidRPr="005620C2">
        <w:rPr>
          <w:rFonts w:ascii="Times" w:hAnsi="Times" w:cs="Arial"/>
        </w:rPr>
        <w:t xml:space="preserve">; </w:t>
      </w:r>
      <w:r w:rsidR="3C11B4CA" w:rsidRPr="005620C2">
        <w:rPr>
          <w:rFonts w:ascii="Times" w:hAnsi="Times" w:cs="Arial"/>
          <w:i/>
          <w:iCs/>
        </w:rPr>
        <w:t xml:space="preserve">NFKB2 </w:t>
      </w:r>
      <w:r w:rsidR="3C11B4CA" w:rsidRPr="007C568F">
        <w:rPr>
          <w:rFonts w:ascii="Times" w:hAnsi="Times" w:cs="Arial"/>
          <w:i/>
          <w:iCs/>
        </w:rPr>
        <w:t>β</w:t>
      </w:r>
      <w:r w:rsidR="3C11B4CA" w:rsidRPr="005620C2">
        <w:rPr>
          <w:rFonts w:ascii="Times" w:hAnsi="Times" w:cs="Arial"/>
          <w:vertAlign w:val="subscript"/>
        </w:rPr>
        <w:t xml:space="preserve">diet </w:t>
      </w:r>
      <w:r w:rsidR="3C11B4CA" w:rsidRPr="005620C2">
        <w:rPr>
          <w:rFonts w:ascii="Times" w:hAnsi="Times" w:cs="Arial"/>
        </w:rPr>
        <w:t xml:space="preserve">= </w:t>
      </w:r>
      <w:r w:rsidR="593C3AB2" w:rsidRPr="005620C2">
        <w:rPr>
          <w:rFonts w:ascii="Times" w:hAnsi="Times" w:cs="Arial"/>
        </w:rPr>
        <w:t>0.42</w:t>
      </w:r>
      <w:r w:rsidR="3C11B4CA" w:rsidRPr="005620C2">
        <w:rPr>
          <w:rFonts w:ascii="Times" w:hAnsi="Times" w:cs="Arial"/>
        </w:rPr>
        <w:t>, FDR</w:t>
      </w:r>
      <w:r w:rsidR="00BA5798" w:rsidRPr="005620C2">
        <w:rPr>
          <w:rFonts w:ascii="Times" w:hAnsi="Times" w:cs="Arial"/>
        </w:rPr>
        <w:t xml:space="preserve"> </w:t>
      </w:r>
      <w:r w:rsidR="3C11B4CA" w:rsidRPr="005620C2">
        <w:rPr>
          <w:rFonts w:ascii="Times" w:hAnsi="Times" w:cs="Arial"/>
        </w:rPr>
        <w:t>=</w:t>
      </w:r>
      <w:r w:rsidR="00BA5798" w:rsidRPr="005620C2">
        <w:rPr>
          <w:rFonts w:ascii="Times" w:hAnsi="Times" w:cs="Arial"/>
        </w:rPr>
        <w:t xml:space="preserve"> </w:t>
      </w:r>
      <w:r w:rsidR="1E4B424C" w:rsidRPr="005620C2">
        <w:rPr>
          <w:rFonts w:ascii="Times" w:hAnsi="Times" w:cs="Arial"/>
        </w:rPr>
        <w:t>0.012</w:t>
      </w:r>
      <w:r w:rsidR="3C11B4CA" w:rsidRPr="005620C2">
        <w:rPr>
          <w:rFonts w:ascii="Times" w:hAnsi="Times" w:cs="Arial"/>
        </w:rPr>
        <w:t>)</w:t>
      </w:r>
      <w:r w:rsidR="67E99363" w:rsidRPr="005620C2">
        <w:rPr>
          <w:rFonts w:ascii="Times" w:hAnsi="Times" w:cs="Arial"/>
        </w:rPr>
        <w:t xml:space="preserve">. </w:t>
      </w:r>
      <w:r w:rsidR="00CC6F6A">
        <w:rPr>
          <w:rFonts w:ascii="Times" w:hAnsi="Times" w:cs="Arial"/>
        </w:rPr>
        <w:t>W</w:t>
      </w:r>
      <w:r w:rsidRPr="005620C2">
        <w:rPr>
          <w:rFonts w:ascii="Times" w:hAnsi="Times" w:cs="Arial"/>
        </w:rPr>
        <w:t>estern genes were more likely to be in</w:t>
      </w:r>
      <w:r w:rsidR="00EB4349" w:rsidRPr="005620C2">
        <w:rPr>
          <w:rFonts w:ascii="Times" w:hAnsi="Times" w:cs="Arial"/>
        </w:rPr>
        <w:t>v</w:t>
      </w:r>
      <w:r w:rsidRPr="005620C2">
        <w:rPr>
          <w:rFonts w:ascii="Times" w:hAnsi="Times" w:cs="Arial"/>
        </w:rPr>
        <w:t xml:space="preserve">olved in </w:t>
      </w:r>
      <w:r w:rsidR="00EB4349" w:rsidRPr="005620C2">
        <w:rPr>
          <w:rFonts w:ascii="Times" w:hAnsi="Times"/>
        </w:rPr>
        <w:t>replication and metabolic cellular processes</w:t>
      </w:r>
      <w:r w:rsidR="00EA0524" w:rsidRPr="005620C2">
        <w:rPr>
          <w:rFonts w:ascii="Times" w:hAnsi="Times"/>
        </w:rPr>
        <w:t xml:space="preserve">, including response to growth factor </w:t>
      </w:r>
      <w:r w:rsidR="00EA0524" w:rsidRPr="005620C2">
        <w:rPr>
          <w:rFonts w:ascii="Times" w:hAnsi="Times" w:cs="Arial"/>
        </w:rPr>
        <w:t>(GO:0070848</w:t>
      </w:r>
      <w:r w:rsidR="53307AA3" w:rsidRPr="005620C2">
        <w:rPr>
          <w:rFonts w:ascii="Times" w:hAnsi="Times" w:cs="Arial"/>
          <w:i/>
          <w:iCs/>
        </w:rPr>
        <w:t xml:space="preserve">, </w:t>
      </w:r>
      <w:r w:rsidR="00FE5CDC">
        <w:rPr>
          <w:rFonts w:ascii="Times" w:hAnsi="Times" w:cs="Arial"/>
        </w:rPr>
        <w:t xml:space="preserve">weighted </w:t>
      </w:r>
      <w:r w:rsidR="00FE5CDC" w:rsidRPr="005620C2">
        <w:rPr>
          <w:rFonts w:ascii="Times" w:hAnsi="Times" w:cs="Arial"/>
        </w:rPr>
        <w:t>F</w:t>
      </w:r>
      <w:r w:rsidR="00FE5CDC">
        <w:rPr>
          <w:rFonts w:ascii="Times" w:hAnsi="Times" w:cs="Arial"/>
        </w:rPr>
        <w:t xml:space="preserve">isher’s Exact Test (FET) </w:t>
      </w:r>
      <w:r w:rsidR="00EA0524" w:rsidRPr="005620C2">
        <w:rPr>
          <w:rFonts w:ascii="Times" w:hAnsi="Times" w:cs="Arial"/>
          <w:i/>
          <w:iCs/>
        </w:rPr>
        <w:t>p</w:t>
      </w:r>
      <w:r w:rsidR="00EA0524" w:rsidRPr="005620C2">
        <w:rPr>
          <w:rFonts w:ascii="Times" w:hAnsi="Times" w:cs="Arial"/>
        </w:rPr>
        <w:t xml:space="preserve"> = </w:t>
      </w:r>
      <w:r w:rsidR="12399733" w:rsidRPr="005620C2">
        <w:rPr>
          <w:rFonts w:ascii="Times" w:hAnsi="Times" w:cs="Arial"/>
        </w:rPr>
        <w:t>4.</w:t>
      </w:r>
      <w:del w:id="151" w:author="Revised" w:date="2021-07-01T13:47:00Z">
        <w:r w:rsidR="00EA0524" w:rsidRPr="005620C2">
          <w:rPr>
            <w:rFonts w:ascii="Times" w:hAnsi="Times" w:cs="Arial"/>
          </w:rPr>
          <w:delText>6</w:delText>
        </w:r>
        <w:r w:rsidR="12399733" w:rsidRPr="005620C2">
          <w:rPr>
            <w:rFonts w:ascii="Times" w:hAnsi="Times" w:cs="Arial"/>
          </w:rPr>
          <w:delText>x10</w:delText>
        </w:r>
      </w:del>
      <w:ins w:id="152" w:author="Revised" w:date="2021-07-01T13:47:00Z">
        <w:r w:rsidR="00EA0524" w:rsidRPr="005620C2">
          <w:rPr>
            <w:rFonts w:ascii="Times" w:hAnsi="Times" w:cs="Arial"/>
          </w:rPr>
          <w:t>6</w:t>
        </w:r>
        <w:r w:rsidR="004A2C83">
          <w:rPr>
            <w:rFonts w:ascii="Times" w:hAnsi="Times" w:cs="Arial"/>
          </w:rPr>
          <w:t xml:space="preserve"> </w:t>
        </w:r>
        <w:r w:rsidR="12399733" w:rsidRPr="005620C2">
          <w:rPr>
            <w:rFonts w:ascii="Times" w:hAnsi="Times" w:cs="Arial"/>
          </w:rPr>
          <w:t>x</w:t>
        </w:r>
        <w:r w:rsidR="004A2C83">
          <w:rPr>
            <w:rFonts w:ascii="Times" w:hAnsi="Times" w:cs="Arial"/>
          </w:rPr>
          <w:t xml:space="preserve"> </w:t>
        </w:r>
        <w:r w:rsidR="12399733" w:rsidRPr="005620C2">
          <w:rPr>
            <w:rFonts w:ascii="Times" w:hAnsi="Times" w:cs="Arial"/>
          </w:rPr>
          <w:t>10</w:t>
        </w:r>
      </w:ins>
      <w:r w:rsidR="12399733" w:rsidRPr="005620C2">
        <w:rPr>
          <w:rFonts w:ascii="Times" w:hAnsi="Times" w:cs="Arial"/>
          <w:vertAlign w:val="superscript"/>
        </w:rPr>
        <w:t>-3</w:t>
      </w:r>
      <w:r w:rsidR="00EA0524" w:rsidRPr="005620C2">
        <w:rPr>
          <w:rFonts w:ascii="Times" w:hAnsi="Times" w:cs="Arial"/>
        </w:rPr>
        <w:t>)</w:t>
      </w:r>
      <w:r w:rsidR="00B06C18" w:rsidRPr="005620C2">
        <w:rPr>
          <w:rFonts w:ascii="Times" w:hAnsi="Times" w:cs="Arial"/>
        </w:rPr>
        <w:t xml:space="preserve"> and </w:t>
      </w:r>
      <w:r w:rsidR="00EA0524" w:rsidRPr="005620C2">
        <w:rPr>
          <w:rFonts w:ascii="Times" w:hAnsi="Times" w:cs="Arial"/>
        </w:rPr>
        <w:t>response to insulin (GO:0032868</w:t>
      </w:r>
      <w:r w:rsidR="6085E57C" w:rsidRPr="005620C2">
        <w:rPr>
          <w:rFonts w:ascii="Times" w:hAnsi="Times" w:cs="Arial"/>
        </w:rPr>
        <w:t>,</w:t>
      </w:r>
      <w:r w:rsidR="00FE5CDC">
        <w:rPr>
          <w:rFonts w:ascii="Times" w:hAnsi="Times" w:cs="Arial"/>
        </w:rPr>
        <w:t xml:space="preserve"> weighted</w:t>
      </w:r>
      <w:r w:rsidR="6085E57C" w:rsidRPr="005620C2">
        <w:rPr>
          <w:rFonts w:ascii="Times" w:hAnsi="Times" w:cs="Arial"/>
        </w:rPr>
        <w:t xml:space="preserve"> </w:t>
      </w:r>
      <w:r w:rsidR="00FE5CDC">
        <w:rPr>
          <w:rFonts w:ascii="Times" w:hAnsi="Times" w:cs="Arial"/>
        </w:rPr>
        <w:t xml:space="preserve">FET </w:t>
      </w:r>
      <w:r w:rsidR="00EA0524" w:rsidRPr="005620C2">
        <w:rPr>
          <w:rFonts w:ascii="Times" w:hAnsi="Times" w:cs="Arial"/>
          <w:i/>
          <w:iCs/>
        </w:rPr>
        <w:t>p</w:t>
      </w:r>
      <w:r w:rsidR="00EA0524" w:rsidRPr="005620C2">
        <w:rPr>
          <w:rFonts w:ascii="Times" w:hAnsi="Times" w:cs="Arial"/>
        </w:rPr>
        <w:t xml:space="preserve"> = </w:t>
      </w:r>
      <w:r w:rsidR="0026229C">
        <w:rPr>
          <w:rFonts w:ascii="Times" w:hAnsi="Times" w:cs="Arial"/>
        </w:rPr>
        <w:t>4.0</w:t>
      </w:r>
      <w:r w:rsidR="5EC4E523" w:rsidRPr="005620C2">
        <w:rPr>
          <w:rFonts w:ascii="Times" w:hAnsi="Times" w:cs="Arial"/>
        </w:rPr>
        <w:t xml:space="preserve"> </w:t>
      </w:r>
      <w:del w:id="153" w:author="Revised" w:date="2021-07-01T13:47:00Z">
        <w:r w:rsidR="5EC4E523" w:rsidRPr="005620C2">
          <w:rPr>
            <w:rFonts w:ascii="Times" w:hAnsi="Times" w:cs="Arial"/>
          </w:rPr>
          <w:delText>x10</w:delText>
        </w:r>
      </w:del>
      <w:ins w:id="154" w:author="Revised" w:date="2021-07-01T13:47:00Z">
        <w:r w:rsidR="5EC4E523" w:rsidRPr="005620C2">
          <w:rPr>
            <w:rFonts w:ascii="Times" w:hAnsi="Times" w:cs="Arial"/>
          </w:rPr>
          <w:t>x</w:t>
        </w:r>
        <w:r w:rsidR="004A2C83">
          <w:rPr>
            <w:rFonts w:ascii="Times" w:hAnsi="Times" w:cs="Arial"/>
          </w:rPr>
          <w:t xml:space="preserve"> </w:t>
        </w:r>
        <w:r w:rsidR="5EC4E523" w:rsidRPr="005620C2">
          <w:rPr>
            <w:rFonts w:ascii="Times" w:hAnsi="Times" w:cs="Arial"/>
          </w:rPr>
          <w:t>10</w:t>
        </w:r>
      </w:ins>
      <w:r w:rsidR="5EC4E523" w:rsidRPr="005620C2">
        <w:rPr>
          <w:rFonts w:ascii="Times" w:hAnsi="Times" w:cs="Arial"/>
          <w:vertAlign w:val="superscript"/>
        </w:rPr>
        <w:t>-</w:t>
      </w:r>
      <w:r w:rsidR="0026229C">
        <w:rPr>
          <w:rFonts w:ascii="Times" w:hAnsi="Times" w:cs="Arial"/>
          <w:vertAlign w:val="superscript"/>
        </w:rPr>
        <w:t>4</w:t>
      </w:r>
      <w:del w:id="155" w:author="Revised" w:date="2021-07-01T13:47:00Z">
        <w:r w:rsidR="002C5A46" w:rsidRPr="005620C2">
          <w:rPr>
            <w:rFonts w:ascii="Times" w:hAnsi="Times" w:cs="Arial"/>
          </w:rPr>
          <w:delText xml:space="preserve">; </w:delText>
        </w:r>
        <w:r w:rsidR="00274333">
          <w:rPr>
            <w:rFonts w:ascii="Times" w:hAnsi="Times" w:cs="Arial"/>
          </w:rPr>
          <w:delText xml:space="preserve">for all GO terms enriched in Western genes, see </w:delText>
        </w:r>
        <w:r w:rsidR="00601B35" w:rsidRPr="005620C2">
          <w:rPr>
            <w:rFonts w:ascii="Times" w:hAnsi="Times" w:cs="Arial"/>
          </w:rPr>
          <w:delText>Table S</w:delText>
        </w:r>
        <w:r w:rsidR="00274333">
          <w:rPr>
            <w:rFonts w:ascii="Times" w:hAnsi="Times" w:cs="Arial"/>
          </w:rPr>
          <w:delText>2</w:delText>
        </w:r>
        <w:r w:rsidR="002C5A46" w:rsidRPr="005620C2">
          <w:rPr>
            <w:rFonts w:ascii="Times" w:hAnsi="Times" w:cs="Arial"/>
          </w:rPr>
          <w:delText>A</w:delText>
        </w:r>
      </w:del>
      <w:r w:rsidR="00EA0524" w:rsidRPr="005620C2">
        <w:rPr>
          <w:rFonts w:ascii="Times" w:hAnsi="Times" w:cs="Arial"/>
        </w:rPr>
        <w:t>),</w:t>
      </w:r>
      <w:r w:rsidR="00AC300E" w:rsidRPr="005620C2">
        <w:rPr>
          <w:rFonts w:ascii="Times" w:hAnsi="Times" w:cs="Arial"/>
        </w:rPr>
        <w:t xml:space="preserve"> </w:t>
      </w:r>
      <w:r w:rsidR="00EA0524" w:rsidRPr="005620C2">
        <w:rPr>
          <w:rFonts w:ascii="Times" w:hAnsi="Times" w:cs="Arial"/>
        </w:rPr>
        <w:t xml:space="preserve">suggesting that the Western diet </w:t>
      </w:r>
      <w:r w:rsidRPr="005620C2">
        <w:rPr>
          <w:rFonts w:ascii="Times" w:hAnsi="Times" w:cs="Arial"/>
        </w:rPr>
        <w:t xml:space="preserve">also </w:t>
      </w:r>
      <w:r w:rsidR="003A1C17" w:rsidRPr="005620C2">
        <w:rPr>
          <w:rFonts w:ascii="Times" w:hAnsi="Times" w:cs="Arial"/>
        </w:rPr>
        <w:t xml:space="preserve">reprogrammed </w:t>
      </w:r>
      <w:r w:rsidR="005D5FF5" w:rsidRPr="005620C2">
        <w:rPr>
          <w:rFonts w:ascii="Times" w:hAnsi="Times" w:cs="Arial"/>
        </w:rPr>
        <w:t xml:space="preserve">oxidative </w:t>
      </w:r>
      <w:r w:rsidR="001B2684" w:rsidRPr="005620C2">
        <w:rPr>
          <w:rFonts w:ascii="Times" w:hAnsi="Times" w:cs="Arial"/>
        </w:rPr>
        <w:t xml:space="preserve">metabolic </w:t>
      </w:r>
      <w:r w:rsidR="66E37D3B" w:rsidRPr="005620C2">
        <w:rPr>
          <w:rFonts w:ascii="Times" w:hAnsi="Times" w:cs="Arial"/>
        </w:rPr>
        <w:t xml:space="preserve">aspects of </w:t>
      </w:r>
      <w:r w:rsidR="21ED5F29" w:rsidRPr="005620C2">
        <w:rPr>
          <w:rFonts w:ascii="Times" w:hAnsi="Times" w:cs="Arial"/>
        </w:rPr>
        <w:t xml:space="preserve">monocyte gene </w:t>
      </w:r>
      <w:r w:rsidR="00EA0524" w:rsidRPr="005620C2">
        <w:rPr>
          <w:rFonts w:ascii="Times" w:hAnsi="Times" w:cs="Arial"/>
        </w:rPr>
        <w:t>regulat</w:t>
      </w:r>
      <w:r w:rsidR="54C14E5C" w:rsidRPr="005620C2">
        <w:rPr>
          <w:rFonts w:ascii="Times" w:hAnsi="Times" w:cs="Arial"/>
        </w:rPr>
        <w:t>ion</w:t>
      </w:r>
      <w:r w:rsidR="00EA0524" w:rsidRPr="005620C2">
        <w:rPr>
          <w:rFonts w:ascii="Times" w:hAnsi="Times" w:cs="Arial"/>
        </w:rPr>
        <w:t xml:space="preserve">. </w:t>
      </w:r>
      <w:r w:rsidRPr="005620C2">
        <w:rPr>
          <w:rFonts w:ascii="Times" w:hAnsi="Times" w:cs="Arial"/>
        </w:rPr>
        <w:t>Conversely,</w:t>
      </w:r>
      <w:r w:rsidR="006C7A1C" w:rsidRPr="005620C2">
        <w:rPr>
          <w:rFonts w:ascii="Times" w:hAnsi="Times" w:cs="Arial"/>
        </w:rPr>
        <w:t xml:space="preserve"> </w:t>
      </w:r>
      <w:r w:rsidR="00EA0524" w:rsidRPr="005620C2">
        <w:rPr>
          <w:rFonts w:ascii="Times" w:hAnsi="Times" w:cs="Arial"/>
        </w:rPr>
        <w:t xml:space="preserve">Mediterranean </w:t>
      </w:r>
      <w:r w:rsidR="00EE5B5E" w:rsidRPr="005620C2">
        <w:rPr>
          <w:rFonts w:ascii="Times" w:hAnsi="Times" w:cs="Arial"/>
        </w:rPr>
        <w:t xml:space="preserve">diet </w:t>
      </w:r>
      <w:r w:rsidR="00E11C2C" w:rsidRPr="005620C2">
        <w:rPr>
          <w:rFonts w:ascii="Times" w:hAnsi="Times" w:cs="Arial"/>
        </w:rPr>
        <w:t xml:space="preserve">monocyte expression </w:t>
      </w:r>
      <w:r w:rsidRPr="005620C2">
        <w:rPr>
          <w:rFonts w:ascii="Times" w:hAnsi="Times" w:cs="Arial"/>
        </w:rPr>
        <w:t xml:space="preserve">patterns </w:t>
      </w:r>
      <w:r w:rsidR="00CC6F6A">
        <w:rPr>
          <w:rFonts w:ascii="Times" w:hAnsi="Times" w:cs="Arial"/>
        </w:rPr>
        <w:t>were involved in</w:t>
      </w:r>
      <w:r w:rsidR="00CC6F6A" w:rsidRPr="005620C2">
        <w:rPr>
          <w:rFonts w:ascii="Times" w:hAnsi="Times" w:cs="Arial"/>
        </w:rPr>
        <w:t xml:space="preserve"> </w:t>
      </w:r>
      <w:r w:rsidR="006A535F" w:rsidRPr="005620C2">
        <w:rPr>
          <w:rFonts w:ascii="Times" w:hAnsi="Times" w:cs="Arial"/>
        </w:rPr>
        <w:t>enhanced</w:t>
      </w:r>
      <w:r w:rsidR="00101856" w:rsidRPr="005620C2">
        <w:rPr>
          <w:rFonts w:ascii="Times" w:hAnsi="Times" w:cs="Arial"/>
        </w:rPr>
        <w:t xml:space="preserve"> </w:t>
      </w:r>
      <w:r w:rsidR="005D5FF5" w:rsidRPr="005620C2">
        <w:rPr>
          <w:rFonts w:ascii="Times" w:hAnsi="Times" w:cs="Arial"/>
        </w:rPr>
        <w:t>oxidation</w:t>
      </w:r>
      <w:r w:rsidR="006A535F" w:rsidRPr="005620C2">
        <w:rPr>
          <w:rFonts w:ascii="Times" w:hAnsi="Times" w:cs="Arial"/>
        </w:rPr>
        <w:t>-</w:t>
      </w:r>
      <w:r w:rsidR="006C7A1C" w:rsidRPr="005620C2">
        <w:rPr>
          <w:rFonts w:ascii="Times" w:hAnsi="Times" w:cs="Arial"/>
        </w:rPr>
        <w:t>reducti</w:t>
      </w:r>
      <w:r w:rsidR="006A535F" w:rsidRPr="005620C2">
        <w:rPr>
          <w:rFonts w:ascii="Times" w:hAnsi="Times" w:cs="Arial"/>
        </w:rPr>
        <w:t>on</w:t>
      </w:r>
      <w:r w:rsidR="00EA0524" w:rsidRPr="005620C2">
        <w:rPr>
          <w:rFonts w:ascii="Times" w:hAnsi="Times" w:cs="Arial"/>
        </w:rPr>
        <w:t xml:space="preserve"> process</w:t>
      </w:r>
      <w:r w:rsidR="00092A8A" w:rsidRPr="005620C2">
        <w:rPr>
          <w:rFonts w:ascii="Times" w:hAnsi="Times" w:cs="Arial"/>
        </w:rPr>
        <w:t>es</w:t>
      </w:r>
      <w:r w:rsidR="00EA0524" w:rsidRPr="005620C2">
        <w:rPr>
          <w:rFonts w:ascii="Times" w:hAnsi="Times" w:cs="Arial"/>
        </w:rPr>
        <w:t xml:space="preserve"> (GO:0055114</w:t>
      </w:r>
      <w:r w:rsidR="1F1D4047" w:rsidRPr="005620C2">
        <w:rPr>
          <w:rFonts w:ascii="Times" w:hAnsi="Times" w:cs="Arial"/>
        </w:rPr>
        <w:t>,</w:t>
      </w:r>
      <w:r w:rsidR="00FE5CDC">
        <w:rPr>
          <w:rFonts w:ascii="Times" w:hAnsi="Times" w:cs="Arial"/>
        </w:rPr>
        <w:t xml:space="preserve"> weighted FET</w:t>
      </w:r>
      <w:r w:rsidR="00EA0524" w:rsidRPr="005620C2">
        <w:rPr>
          <w:rFonts w:ascii="Times" w:hAnsi="Times" w:cs="Arial"/>
        </w:rPr>
        <w:t xml:space="preserve"> </w:t>
      </w:r>
      <w:r w:rsidR="00EA0524" w:rsidRPr="005620C2">
        <w:rPr>
          <w:rFonts w:ascii="Times" w:hAnsi="Times" w:cs="Arial"/>
          <w:i/>
          <w:iCs/>
        </w:rPr>
        <w:t>p</w:t>
      </w:r>
      <w:r w:rsidR="00EA0524" w:rsidRPr="005620C2">
        <w:rPr>
          <w:rFonts w:ascii="Times" w:hAnsi="Times" w:cs="Arial"/>
        </w:rPr>
        <w:t xml:space="preserve"> = </w:t>
      </w:r>
      <w:r w:rsidR="0026229C">
        <w:rPr>
          <w:rFonts w:ascii="Times" w:hAnsi="Times" w:cs="Arial"/>
        </w:rPr>
        <w:t>6.</w:t>
      </w:r>
      <w:del w:id="156" w:author="Revised" w:date="2021-07-01T13:47:00Z">
        <w:r w:rsidR="0026229C">
          <w:rPr>
            <w:rFonts w:ascii="Times" w:hAnsi="Times" w:cs="Arial"/>
          </w:rPr>
          <w:delText>0</w:delText>
        </w:r>
        <w:r w:rsidR="4888C008" w:rsidRPr="005620C2">
          <w:rPr>
            <w:rFonts w:ascii="Times" w:hAnsi="Times" w:cs="Arial"/>
          </w:rPr>
          <w:delText>x10</w:delText>
        </w:r>
        <w:r w:rsidR="4888C008" w:rsidRPr="005620C2">
          <w:rPr>
            <w:rFonts w:ascii="Times" w:hAnsi="Times" w:cs="Arial"/>
            <w:vertAlign w:val="superscript"/>
          </w:rPr>
          <w:delText>-3</w:delText>
        </w:r>
        <w:r w:rsidR="4888C008" w:rsidRPr="005620C2">
          <w:rPr>
            <w:rFonts w:ascii="Times" w:hAnsi="Times" w:cs="Arial"/>
          </w:rPr>
          <w:delText xml:space="preserve">; </w:delText>
        </w:r>
        <w:r w:rsidR="00274333">
          <w:rPr>
            <w:rFonts w:ascii="Times" w:hAnsi="Times" w:cs="Arial"/>
          </w:rPr>
          <w:delText xml:space="preserve">for all GO terms enriched in Mediterranean genes, see </w:delText>
        </w:r>
        <w:r w:rsidR="00601B35" w:rsidRPr="005620C2">
          <w:rPr>
            <w:rFonts w:ascii="Times" w:hAnsi="Times" w:cs="Arial"/>
          </w:rPr>
          <w:delText>Table S</w:delText>
        </w:r>
        <w:r w:rsidR="00274333">
          <w:rPr>
            <w:rFonts w:ascii="Times" w:hAnsi="Times" w:cs="Arial"/>
          </w:rPr>
          <w:delText>2</w:delText>
        </w:r>
        <w:r w:rsidR="4888C008" w:rsidRPr="005620C2">
          <w:rPr>
            <w:rFonts w:ascii="Times" w:hAnsi="Times" w:cs="Arial"/>
          </w:rPr>
          <w:delText>B</w:delText>
        </w:r>
        <w:r w:rsidR="00EA0524" w:rsidRPr="005620C2">
          <w:rPr>
            <w:rFonts w:ascii="Times" w:hAnsi="Times" w:cs="Arial"/>
          </w:rPr>
          <w:delText xml:space="preserve">), a critical function </w:delText>
        </w:r>
        <w:r w:rsidR="00A4324D" w:rsidRPr="005620C2">
          <w:rPr>
            <w:rFonts w:ascii="Times" w:hAnsi="Times" w:cs="Arial"/>
          </w:rPr>
          <w:delText xml:space="preserve">in </w:delText>
        </w:r>
        <w:r w:rsidR="00CC6F6A">
          <w:rPr>
            <w:rFonts w:ascii="Times" w:hAnsi="Times" w:cs="Arial"/>
          </w:rPr>
          <w:delText>keeping</w:delText>
        </w:r>
        <w:r w:rsidR="00CC6F6A" w:rsidRPr="005620C2">
          <w:rPr>
            <w:rFonts w:ascii="Times" w:hAnsi="Times" w:cs="Arial"/>
          </w:rPr>
          <w:delText xml:space="preserve"> </w:delText>
        </w:r>
        <w:r w:rsidR="00A4324D" w:rsidRPr="005620C2">
          <w:rPr>
            <w:rFonts w:ascii="Times" w:hAnsi="Times" w:cs="Arial"/>
          </w:rPr>
          <w:delText>proinflammatory</w:delText>
        </w:r>
        <w:r w:rsidR="00EA0524" w:rsidRPr="005620C2">
          <w:rPr>
            <w:rFonts w:ascii="Times" w:hAnsi="Times" w:cs="Arial"/>
          </w:rPr>
          <w:delText xml:space="preserve"> monocytes</w:delText>
        </w:r>
        <w:r w:rsidR="00CC6F6A">
          <w:rPr>
            <w:rFonts w:ascii="Times" w:hAnsi="Times" w:cs="Arial"/>
          </w:rPr>
          <w:delText xml:space="preserve"> in check</w:delText>
        </w:r>
        <w:r w:rsidR="00EA0524" w:rsidRPr="005620C2">
          <w:rPr>
            <w:rFonts w:ascii="Times" w:hAnsi="Times" w:cs="Arial"/>
          </w:rPr>
          <w:delText>.</w:delText>
        </w:r>
      </w:del>
      <w:ins w:id="157" w:author="Revised" w:date="2021-07-01T13:47:00Z">
        <w:r w:rsidR="0026229C">
          <w:rPr>
            <w:rFonts w:ascii="Times" w:hAnsi="Times" w:cs="Arial"/>
          </w:rPr>
          <w:t>0</w:t>
        </w:r>
        <w:r w:rsidR="004A2C83">
          <w:rPr>
            <w:rFonts w:ascii="Times" w:hAnsi="Times" w:cs="Arial"/>
          </w:rPr>
          <w:t xml:space="preserve"> </w:t>
        </w:r>
        <w:r w:rsidR="4888C008" w:rsidRPr="005620C2">
          <w:rPr>
            <w:rFonts w:ascii="Times" w:hAnsi="Times" w:cs="Arial"/>
          </w:rPr>
          <w:t>x</w:t>
        </w:r>
        <w:r w:rsidR="004A2C83">
          <w:rPr>
            <w:rFonts w:ascii="Times" w:hAnsi="Times" w:cs="Arial"/>
          </w:rPr>
          <w:t xml:space="preserve"> </w:t>
        </w:r>
        <w:r w:rsidR="4888C008" w:rsidRPr="005620C2">
          <w:rPr>
            <w:rFonts w:ascii="Times" w:hAnsi="Times" w:cs="Arial"/>
          </w:rPr>
          <w:t>10</w:t>
        </w:r>
        <w:r w:rsidR="4888C008" w:rsidRPr="005620C2">
          <w:rPr>
            <w:rFonts w:ascii="Times" w:hAnsi="Times" w:cs="Arial"/>
            <w:vertAlign w:val="superscript"/>
          </w:rPr>
          <w:t>-3</w:t>
        </w:r>
        <w:r w:rsidR="004A2C83">
          <w:rPr>
            <w:rFonts w:ascii="Times" w:hAnsi="Times" w:cs="Arial"/>
          </w:rPr>
          <w:t>), a critical function in keeping proinflammatory monocytes in check</w:t>
        </w:r>
        <w:r w:rsidR="4888C008" w:rsidRPr="005620C2">
          <w:rPr>
            <w:rFonts w:ascii="Times" w:hAnsi="Times" w:cs="Arial"/>
          </w:rPr>
          <w:t xml:space="preserve"> </w:t>
        </w:r>
        <w:r w:rsidR="004A2C83">
          <w:rPr>
            <w:rFonts w:ascii="Times" w:hAnsi="Times" w:cs="Arial"/>
          </w:rPr>
          <w:t>(</w:t>
        </w:r>
        <w:r w:rsidR="00274333">
          <w:rPr>
            <w:rFonts w:ascii="Times" w:hAnsi="Times" w:cs="Arial"/>
          </w:rPr>
          <w:t xml:space="preserve">for all GO terms enriched in </w:t>
        </w:r>
        <w:r w:rsidR="004A2C83">
          <w:rPr>
            <w:rFonts w:ascii="Times" w:hAnsi="Times" w:cs="Arial"/>
          </w:rPr>
          <w:t xml:space="preserve">Western and </w:t>
        </w:r>
        <w:r w:rsidR="00274333">
          <w:rPr>
            <w:rFonts w:ascii="Times" w:hAnsi="Times" w:cs="Arial"/>
          </w:rPr>
          <w:t xml:space="preserve">Mediterranean genes, see </w:t>
        </w:r>
        <w:r w:rsidR="00782693">
          <w:rPr>
            <w:rFonts w:ascii="Times" w:hAnsi="Times" w:cs="Arial"/>
          </w:rPr>
          <w:t>Supplementary File Table</w:t>
        </w:r>
        <w:r w:rsidR="003C313B">
          <w:rPr>
            <w:rFonts w:ascii="Times" w:hAnsi="Times" w:cs="Arial"/>
          </w:rPr>
          <w:t xml:space="preserve"> </w:t>
        </w:r>
        <w:r w:rsidR="00274333">
          <w:rPr>
            <w:rFonts w:ascii="Times" w:hAnsi="Times" w:cs="Arial"/>
          </w:rPr>
          <w:t>2</w:t>
        </w:r>
        <w:r w:rsidR="004A2C83">
          <w:rPr>
            <w:rFonts w:ascii="Times" w:hAnsi="Times" w:cs="Arial"/>
          </w:rPr>
          <w:t>A-</w:t>
        </w:r>
        <w:r w:rsidR="4888C008" w:rsidRPr="005620C2">
          <w:rPr>
            <w:rFonts w:ascii="Times" w:hAnsi="Times" w:cs="Arial"/>
          </w:rPr>
          <w:t>B</w:t>
        </w:r>
        <w:r w:rsidR="00EA0524" w:rsidRPr="005620C2">
          <w:rPr>
            <w:rFonts w:ascii="Times" w:hAnsi="Times" w:cs="Arial"/>
          </w:rPr>
          <w:t>.</w:t>
        </w:r>
        <w:r w:rsidR="004A2C83">
          <w:rPr>
            <w:rFonts w:ascii="Times" w:hAnsi="Times" w:cs="Arial"/>
          </w:rPr>
          <w:t xml:space="preserve"> </w:t>
        </w:r>
        <w:r w:rsidR="004A2C83">
          <w:t>When compared to genes causally implicated at the expression level in 103 complex human diseases and traits</w:t>
        </w:r>
        <w:r w:rsidR="00F7201E">
          <w:t xml:space="preserve"> </w:t>
        </w:r>
        <w:r w:rsidR="007942D4">
          <w:t>(Y. Zhang, Quick, Yu, Barbeira, Luca, et al., 2020)</w:t>
        </w:r>
        <w:r w:rsidR="004A2C83">
          <w:t xml:space="preserve">, we found that Western genes were enriched for genes involved in multiple human diet-associated diseases and traits (celiac disease: fold enrichment = 1.80, </w:t>
        </w:r>
        <w:r w:rsidR="004A2C83">
          <w:rPr>
            <w:i/>
          </w:rPr>
          <w:t>p</w:t>
        </w:r>
        <w:r w:rsidR="004A2C83">
          <w:t xml:space="preserve"> = 0.016; body fat: fold enrichment = 0.26, </w:t>
        </w:r>
        <w:r w:rsidR="004A2C83">
          <w:rPr>
            <w:i/>
          </w:rPr>
          <w:t>p</w:t>
        </w:r>
        <w:r w:rsidR="004A2C83">
          <w:t xml:space="preserve"> = 2.9 x 10</w:t>
        </w:r>
        <w:r w:rsidR="004A2C83">
          <w:rPr>
            <w:vertAlign w:val="superscript"/>
          </w:rPr>
          <w:t>-3</w:t>
        </w:r>
        <w:r w:rsidR="004A2C83">
          <w:t xml:space="preserve">; and body mass index: fold enrichment = 0.20, </w:t>
        </w:r>
        <w:r w:rsidR="004A2C83">
          <w:rPr>
            <w:i/>
          </w:rPr>
          <w:t>p</w:t>
        </w:r>
        <w:r w:rsidR="004A2C83">
          <w:t xml:space="preserve"> = 0.016; Fig</w:t>
        </w:r>
        <w:r w:rsidR="001E3D48">
          <w:t>ure 1—figure supplement 1</w:t>
        </w:r>
        <w:r w:rsidR="004A2C83">
          <w:t xml:space="preserve">), as well as genes associated with levels of important metabolites such as HDL cholesterol (fold enrichment = 0.61, </w:t>
        </w:r>
        <w:r w:rsidR="004A2C83">
          <w:rPr>
            <w:i/>
          </w:rPr>
          <w:t>p</w:t>
        </w:r>
        <w:r w:rsidR="004A2C83">
          <w:t xml:space="preserve"> =  6.8 x 10</w:t>
        </w:r>
        <w:r w:rsidR="004A2C83">
          <w:rPr>
            <w:vertAlign w:val="superscript"/>
          </w:rPr>
          <w:t>-3</w:t>
        </w:r>
        <w:r w:rsidR="004A2C83">
          <w:t xml:space="preserve">), LDL cholesterol (fold enrichment = 0.63, </w:t>
        </w:r>
        <w:r w:rsidR="004A2C83">
          <w:rPr>
            <w:i/>
          </w:rPr>
          <w:t>p</w:t>
        </w:r>
        <w:r w:rsidR="004A2C83">
          <w:t xml:space="preserve"> = 0.012), and adiponectin (fold enrichment = 1.32, </w:t>
        </w:r>
        <w:r w:rsidR="004A2C83">
          <w:rPr>
            <w:i/>
          </w:rPr>
          <w:t>p</w:t>
        </w:r>
        <w:r w:rsidR="004A2C83">
          <w:t xml:space="preserve"> =  7.7 x 10</w:t>
        </w:r>
        <w:r w:rsidR="004A2C83">
          <w:rPr>
            <w:vertAlign w:val="superscript"/>
          </w:rPr>
          <w:t>-3</w:t>
        </w:r>
        <w:r w:rsidR="004A2C83">
          <w:t>). In contrast, Mediterranean genes were not enriched for any of the 103 complex traits tested (all FDR &gt; 0.2).</w:t>
        </w:r>
      </w:ins>
    </w:p>
    <w:p w14:paraId="620C3CBE" w14:textId="2463B799" w:rsidR="0038199C" w:rsidRPr="005620C2" w:rsidRDefault="0038199C" w:rsidP="00BA35FB">
      <w:pPr>
        <w:widowControl w:val="0"/>
        <w:pBdr>
          <w:top w:val="nil"/>
          <w:left w:val="nil"/>
          <w:bottom w:val="nil"/>
          <w:right w:val="nil"/>
        </w:pBdr>
        <w:spacing w:line="480" w:lineRule="auto"/>
        <w:rPr>
          <w:rFonts w:ascii="Times" w:hAnsi="Times" w:cs="Arial"/>
        </w:rPr>
      </w:pPr>
    </w:p>
    <w:p w14:paraId="5F549B27" w14:textId="4FA686F9" w:rsidR="00A12B7F" w:rsidRPr="00277B92" w:rsidRDefault="0038199C" w:rsidP="00BA35FB">
      <w:pPr>
        <w:widowControl w:val="0"/>
        <w:spacing w:line="480" w:lineRule="auto"/>
        <w:rPr>
          <w:rFonts w:ascii="Times" w:hAnsi="Times" w:cs="Arial"/>
        </w:rPr>
      </w:pPr>
      <w:r w:rsidRPr="005620C2">
        <w:rPr>
          <w:rFonts w:ascii="Times" w:hAnsi="Times" w:cs="Arial"/>
        </w:rPr>
        <w:t xml:space="preserve">We next conducted a more targeted analysis of monocyte polarization by </w:t>
      </w:r>
      <w:r w:rsidR="00D33D30" w:rsidRPr="005620C2">
        <w:rPr>
          <w:rFonts w:ascii="Times" w:hAnsi="Times" w:cs="Arial"/>
        </w:rPr>
        <w:t xml:space="preserve">focusing </w:t>
      </w:r>
      <w:r w:rsidRPr="005620C2">
        <w:rPr>
          <w:rFonts w:ascii="Times" w:hAnsi="Times" w:cs="Arial"/>
        </w:rPr>
        <w:t xml:space="preserve">on genes </w:t>
      </w:r>
      <w:r w:rsidR="00607D14">
        <w:rPr>
          <w:rFonts w:ascii="Times" w:hAnsi="Times" w:cs="Arial"/>
        </w:rPr>
        <w:t xml:space="preserve">previously shown to be </w:t>
      </w:r>
      <w:r w:rsidRPr="005620C2">
        <w:rPr>
          <w:rFonts w:ascii="Times" w:hAnsi="Times" w:cs="Arial"/>
        </w:rPr>
        <w:t>differentially expressed between induced proinflammatory (M1) and regulatory (M2) monocyte</w:t>
      </w:r>
      <w:r w:rsidR="00607D14">
        <w:rPr>
          <w:rFonts w:ascii="Times" w:hAnsi="Times" w:cs="Arial"/>
        </w:rPr>
        <w:t>s</w:t>
      </w:r>
      <w:r w:rsidR="004D689D">
        <w:rPr>
          <w:rFonts w:ascii="Times" w:hAnsi="Times" w:cs="Arial"/>
        </w:rPr>
        <w:t xml:space="preserve"> </w:t>
      </w:r>
      <w:r w:rsidR="00EE4CE7">
        <w:rPr>
          <w:rFonts w:ascii="Times" w:hAnsi="Times"/>
        </w:rPr>
        <w:t>(Schmidl et al., 2014)</w:t>
      </w:r>
      <w:r w:rsidRPr="005620C2">
        <w:rPr>
          <w:rFonts w:ascii="Times" w:hAnsi="Times" w:cs="Arial"/>
        </w:rPr>
        <w:t xml:space="preserve"> </w:t>
      </w:r>
      <w:r w:rsidR="00321060" w:rsidRPr="005620C2">
        <w:rPr>
          <w:rFonts w:ascii="Times" w:hAnsi="Times" w:cs="Arial"/>
        </w:rPr>
        <w:t>(</w:t>
      </w:r>
      <w:r w:rsidR="00321060" w:rsidRPr="006B25A1">
        <w:rPr>
          <w:rFonts w:ascii="Times" w:hAnsi="Times" w:cs="Arial"/>
        </w:rPr>
        <w:t xml:space="preserve">see </w:t>
      </w:r>
      <w:ins w:id="158" w:author="Revised" w:date="2021-07-01T13:47:00Z">
        <w:r w:rsidR="00782693">
          <w:rPr>
            <w:rFonts w:ascii="Times" w:hAnsi="Times" w:cs="Arial"/>
          </w:rPr>
          <w:t xml:space="preserve">Supplementary File </w:t>
        </w:r>
      </w:ins>
      <w:r w:rsidR="00782693">
        <w:rPr>
          <w:rFonts w:ascii="Times" w:hAnsi="Times" w:cs="Arial"/>
        </w:rPr>
        <w:t>Table</w:t>
      </w:r>
      <w:r w:rsidR="003C313B">
        <w:rPr>
          <w:rFonts w:ascii="Times" w:hAnsi="Times" w:cs="Arial"/>
        </w:rPr>
        <w:t xml:space="preserve"> </w:t>
      </w:r>
      <w:del w:id="159" w:author="Revised" w:date="2021-07-01T13:47:00Z">
        <w:r w:rsidR="00601B35" w:rsidRPr="006B25A1">
          <w:rPr>
            <w:rFonts w:ascii="Times" w:hAnsi="Times" w:cs="Arial"/>
          </w:rPr>
          <w:delText>S</w:delText>
        </w:r>
        <w:r w:rsidR="00274333">
          <w:rPr>
            <w:rFonts w:ascii="Times" w:hAnsi="Times" w:cs="Arial"/>
          </w:rPr>
          <w:delText>1</w:delText>
        </w:r>
      </w:del>
      <w:ins w:id="160" w:author="Revised" w:date="2021-07-01T13:47:00Z">
        <w:r w:rsidR="00274333">
          <w:rPr>
            <w:rFonts w:ascii="Times" w:hAnsi="Times" w:cs="Arial"/>
          </w:rPr>
          <w:t>1</w:t>
        </w:r>
        <w:r w:rsidR="00687FFB">
          <w:rPr>
            <w:rFonts w:ascii="Times" w:hAnsi="Times" w:cs="Arial"/>
          </w:rPr>
          <w:t>A</w:t>
        </w:r>
      </w:ins>
      <w:r w:rsidR="00321060" w:rsidRPr="0019339E">
        <w:rPr>
          <w:rFonts w:ascii="Times" w:hAnsi="Times" w:cs="Arial"/>
        </w:rPr>
        <w:t xml:space="preserve"> for polarization categories</w:t>
      </w:r>
      <w:r w:rsidR="00321060" w:rsidRPr="00277B92">
        <w:rPr>
          <w:rFonts w:ascii="Times" w:hAnsi="Times" w:cs="Arial"/>
        </w:rPr>
        <w:t>)</w:t>
      </w:r>
      <w:r w:rsidRPr="005620C2">
        <w:rPr>
          <w:rFonts w:ascii="Times" w:hAnsi="Times" w:cs="Arial"/>
        </w:rPr>
        <w:t xml:space="preserve">. </w:t>
      </w:r>
      <w:r w:rsidR="002D2D0E">
        <w:rPr>
          <w:rFonts w:ascii="Times" w:hAnsi="Times" w:cs="Arial"/>
        </w:rPr>
        <w:t xml:space="preserve">Western genes </w:t>
      </w:r>
      <w:r w:rsidR="00876E99">
        <w:rPr>
          <w:rFonts w:ascii="Times" w:hAnsi="Times" w:cs="Arial"/>
        </w:rPr>
        <w:t xml:space="preserve">contained more </w:t>
      </w:r>
      <w:r w:rsidRPr="005620C2">
        <w:rPr>
          <w:rFonts w:ascii="Times" w:hAnsi="Times" w:cs="Arial"/>
        </w:rPr>
        <w:t>M1-associated genes</w:t>
      </w:r>
      <w:r w:rsidR="00885123" w:rsidRPr="005620C2">
        <w:rPr>
          <w:rFonts w:ascii="Times" w:hAnsi="Times" w:cs="Arial"/>
        </w:rPr>
        <w:t xml:space="preserve"> </w:t>
      </w:r>
      <w:r w:rsidR="00876E99">
        <w:rPr>
          <w:rFonts w:ascii="Times" w:hAnsi="Times" w:cs="Arial"/>
        </w:rPr>
        <w:t xml:space="preserve">than expected by chance </w:t>
      </w:r>
      <w:r w:rsidRPr="00043D82">
        <w:rPr>
          <w:rFonts w:ascii="Times" w:hAnsi="Times" w:cs="Arial"/>
        </w:rPr>
        <w:t>(</w:t>
      </w:r>
      <w:r w:rsidRPr="00043D82">
        <w:rPr>
          <w:rFonts w:ascii="Times" w:hAnsi="Times" w:cs="Arial"/>
          <w:i/>
          <w:iCs/>
        </w:rPr>
        <w:t>n</w:t>
      </w:r>
      <w:r w:rsidRPr="00043D82">
        <w:rPr>
          <w:rFonts w:ascii="Times" w:hAnsi="Times" w:cs="Arial"/>
        </w:rPr>
        <w:t xml:space="preserve"> = 162 genes, </w:t>
      </w:r>
      <w:r w:rsidR="00043D82" w:rsidRPr="00043D82">
        <w:rPr>
          <w:rFonts w:ascii="Times" w:hAnsi="Times" w:cs="Arial"/>
        </w:rPr>
        <w:t xml:space="preserve">fold-enrichment = 1.27, </w:t>
      </w:r>
      <w:r w:rsidR="00043D82" w:rsidRPr="00043D82">
        <w:rPr>
          <w:rFonts w:ascii="Times" w:hAnsi="Times" w:cs="Arial"/>
          <w:i/>
          <w:iCs/>
        </w:rPr>
        <w:t>95% CI</w:t>
      </w:r>
      <w:r w:rsidR="00043D82" w:rsidRPr="00043D82">
        <w:rPr>
          <w:rFonts w:ascii="Times" w:hAnsi="Times" w:cs="Arial"/>
        </w:rPr>
        <w:t xml:space="preserve"> = 1.09</w:t>
      </w:r>
      <w:del w:id="161" w:author="Revised" w:date="2021-07-01T13:47:00Z">
        <w:r w:rsidR="00043D82">
          <w:rPr>
            <w:rFonts w:ascii="Times" w:hAnsi="Times" w:cs="Arial"/>
          </w:rPr>
          <w:delText xml:space="preserve"> -</w:delText>
        </w:r>
      </w:del>
      <w:ins w:id="162" w:author="Revised" w:date="2021-07-01T13:47:00Z">
        <w:r w:rsidR="00DA349B">
          <w:rPr>
            <w:rFonts w:ascii="Times" w:hAnsi="Times" w:cs="Arial"/>
          </w:rPr>
          <w:t>,</w:t>
        </w:r>
      </w:ins>
      <w:r w:rsidR="00043D82">
        <w:rPr>
          <w:rFonts w:ascii="Times" w:hAnsi="Times" w:cs="Arial"/>
        </w:rPr>
        <w:t xml:space="preserve"> </w:t>
      </w:r>
      <w:r w:rsidR="00043D82" w:rsidRPr="00043D82">
        <w:rPr>
          <w:rFonts w:ascii="Times" w:hAnsi="Times" w:cs="Arial"/>
        </w:rPr>
        <w:t>1.46</w:t>
      </w:r>
      <w:r w:rsidRPr="00043D82">
        <w:rPr>
          <w:rFonts w:ascii="Times" w:hAnsi="Times" w:cs="Arial"/>
        </w:rPr>
        <w:t xml:space="preserve">; </w:t>
      </w:r>
      <w:del w:id="163" w:author="Revised" w:date="2021-07-01T13:47:00Z">
        <w:r w:rsidRPr="00043D82">
          <w:rPr>
            <w:rFonts w:ascii="Times" w:hAnsi="Times" w:cs="Arial"/>
          </w:rPr>
          <w:delText>Fig.</w:delText>
        </w:r>
      </w:del>
      <w:ins w:id="164" w:author="Revised" w:date="2021-07-01T13:47:00Z">
        <w:r w:rsidRPr="00043D82">
          <w:rPr>
            <w:rFonts w:ascii="Times" w:hAnsi="Times" w:cs="Arial"/>
          </w:rPr>
          <w:t>Fig</w:t>
        </w:r>
        <w:r w:rsidR="001E3D48">
          <w:rPr>
            <w:rFonts w:ascii="Times" w:hAnsi="Times" w:cs="Arial"/>
          </w:rPr>
          <w:t>ure</w:t>
        </w:r>
      </w:ins>
      <w:r w:rsidRPr="00043D82">
        <w:rPr>
          <w:rFonts w:ascii="Times" w:hAnsi="Times" w:cs="Arial"/>
        </w:rPr>
        <w:t xml:space="preserve"> </w:t>
      </w:r>
      <w:r w:rsidR="00EE4CE7">
        <w:rPr>
          <w:rFonts w:ascii="Times" w:hAnsi="Times" w:cs="Arial"/>
        </w:rPr>
        <w:t>1</w:t>
      </w:r>
      <w:r w:rsidRPr="00043D82">
        <w:rPr>
          <w:rFonts w:ascii="Times" w:hAnsi="Times" w:cs="Arial"/>
        </w:rPr>
        <w:t>C), but not M2-associated genes (</w:t>
      </w:r>
      <w:r w:rsidRPr="00043D82">
        <w:rPr>
          <w:rFonts w:ascii="Times" w:hAnsi="Times" w:cs="Arial"/>
          <w:i/>
          <w:iCs/>
        </w:rPr>
        <w:t xml:space="preserve">n </w:t>
      </w:r>
      <w:r w:rsidRPr="00043D82">
        <w:rPr>
          <w:rFonts w:ascii="Times" w:hAnsi="Times" w:cs="Arial"/>
        </w:rPr>
        <w:t xml:space="preserve">= 24 genes, </w:t>
      </w:r>
      <w:r w:rsidR="00043D82" w:rsidRPr="00043D82">
        <w:rPr>
          <w:rFonts w:ascii="Times" w:hAnsi="Times" w:cs="Arial"/>
        </w:rPr>
        <w:t xml:space="preserve">fold-enrichment = 0.95, </w:t>
      </w:r>
      <w:r w:rsidR="00043D82" w:rsidRPr="00043D82">
        <w:rPr>
          <w:rFonts w:ascii="Times" w:hAnsi="Times" w:cs="Arial"/>
          <w:i/>
          <w:iCs/>
        </w:rPr>
        <w:t>95% CI</w:t>
      </w:r>
      <w:r w:rsidR="00043D82" w:rsidRPr="00043D82">
        <w:rPr>
          <w:rFonts w:ascii="Times" w:hAnsi="Times" w:cs="Arial"/>
        </w:rPr>
        <w:t xml:space="preserve"> = 0.60</w:t>
      </w:r>
      <w:del w:id="165" w:author="Revised" w:date="2021-07-01T13:47:00Z">
        <w:r w:rsidR="00043D82">
          <w:rPr>
            <w:rFonts w:ascii="Times" w:hAnsi="Times" w:cs="Arial"/>
          </w:rPr>
          <w:delText xml:space="preserve"> -</w:delText>
        </w:r>
      </w:del>
      <w:ins w:id="166" w:author="Revised" w:date="2021-07-01T13:47:00Z">
        <w:r w:rsidR="00DA349B">
          <w:rPr>
            <w:rFonts w:ascii="Times" w:hAnsi="Times" w:cs="Arial"/>
          </w:rPr>
          <w:t>,</w:t>
        </w:r>
      </w:ins>
      <w:r w:rsidR="00043D82" w:rsidRPr="00043D82">
        <w:rPr>
          <w:rFonts w:ascii="Times" w:hAnsi="Times" w:cs="Arial"/>
        </w:rPr>
        <w:t xml:space="preserve"> 1.35</w:t>
      </w:r>
      <w:r w:rsidRPr="00043D82">
        <w:rPr>
          <w:rFonts w:ascii="Times" w:hAnsi="Times" w:cs="Arial"/>
        </w:rPr>
        <w:t>). Conversely, both M1-associated genes (</w:t>
      </w:r>
      <w:r w:rsidRPr="00043D82">
        <w:rPr>
          <w:rFonts w:ascii="Times" w:hAnsi="Times" w:cs="Arial"/>
          <w:i/>
          <w:iCs/>
        </w:rPr>
        <w:t>n</w:t>
      </w:r>
      <w:r w:rsidRPr="00043D82">
        <w:rPr>
          <w:rFonts w:ascii="Times" w:hAnsi="Times" w:cs="Arial"/>
        </w:rPr>
        <w:t xml:space="preserve"> = 112 genes, </w:t>
      </w:r>
      <w:r w:rsidR="00043D82" w:rsidRPr="00043D82">
        <w:rPr>
          <w:rFonts w:ascii="Times" w:hAnsi="Times" w:cs="Arial"/>
        </w:rPr>
        <w:t xml:space="preserve">fold-enrichment = 0.74, </w:t>
      </w:r>
      <w:r w:rsidR="00043D82" w:rsidRPr="00043D82">
        <w:rPr>
          <w:rFonts w:ascii="Times" w:hAnsi="Times" w:cs="Arial"/>
          <w:i/>
          <w:iCs/>
        </w:rPr>
        <w:t>95% CI</w:t>
      </w:r>
      <w:r w:rsidR="00043D82" w:rsidRPr="00043D82">
        <w:rPr>
          <w:rFonts w:ascii="Times" w:hAnsi="Times" w:cs="Arial"/>
        </w:rPr>
        <w:t xml:space="preserve"> = 0.6</w:t>
      </w:r>
      <w:r w:rsidR="00DA349B">
        <w:rPr>
          <w:rFonts w:ascii="Times" w:hAnsi="Times" w:cs="Arial"/>
        </w:rPr>
        <w:t>1</w:t>
      </w:r>
      <w:del w:id="167" w:author="Revised" w:date="2021-07-01T13:47:00Z">
        <w:r w:rsidR="00043D82">
          <w:rPr>
            <w:rFonts w:ascii="Times" w:hAnsi="Times" w:cs="Arial"/>
          </w:rPr>
          <w:delText xml:space="preserve"> -</w:delText>
        </w:r>
      </w:del>
      <w:ins w:id="168" w:author="Revised" w:date="2021-07-01T13:47:00Z">
        <w:r w:rsidR="00DA349B">
          <w:rPr>
            <w:rFonts w:ascii="Times" w:hAnsi="Times" w:cs="Arial"/>
          </w:rPr>
          <w:t>,</w:t>
        </w:r>
      </w:ins>
      <w:r w:rsidR="00043D82">
        <w:rPr>
          <w:rFonts w:ascii="Times" w:hAnsi="Times" w:cs="Arial"/>
        </w:rPr>
        <w:t xml:space="preserve"> </w:t>
      </w:r>
      <w:r w:rsidR="00043D82" w:rsidRPr="00043D82">
        <w:rPr>
          <w:rFonts w:ascii="Times" w:hAnsi="Times" w:cs="Arial"/>
        </w:rPr>
        <w:t>0.88</w:t>
      </w:r>
      <w:r w:rsidRPr="00043D82">
        <w:rPr>
          <w:rFonts w:ascii="Times" w:hAnsi="Times" w:cs="Arial"/>
        </w:rPr>
        <w:t>) and M2-associated genes (</w:t>
      </w:r>
      <w:r w:rsidRPr="00043D82">
        <w:rPr>
          <w:rFonts w:ascii="Times" w:hAnsi="Times" w:cs="Arial"/>
          <w:i/>
          <w:iCs/>
        </w:rPr>
        <w:t>n</w:t>
      </w:r>
      <w:r w:rsidRPr="00043D82">
        <w:rPr>
          <w:rFonts w:ascii="Times" w:hAnsi="Times" w:cs="Arial"/>
        </w:rPr>
        <w:t xml:space="preserve"> = 20 genes, </w:t>
      </w:r>
      <w:r w:rsidR="00043D82" w:rsidRPr="00043D82">
        <w:rPr>
          <w:rFonts w:ascii="Times" w:hAnsi="Times" w:cs="Arial"/>
        </w:rPr>
        <w:t xml:space="preserve">fold-enrichment = 0.67, </w:t>
      </w:r>
      <w:r w:rsidR="00043D82" w:rsidRPr="00043D82">
        <w:rPr>
          <w:rFonts w:ascii="Times" w:hAnsi="Times" w:cs="Arial"/>
          <w:i/>
          <w:iCs/>
        </w:rPr>
        <w:t>95% CI</w:t>
      </w:r>
      <w:r w:rsidR="00043D82" w:rsidRPr="00043D82">
        <w:rPr>
          <w:rFonts w:ascii="Times" w:hAnsi="Times" w:cs="Arial"/>
        </w:rPr>
        <w:t xml:space="preserve"> = 0.40</w:t>
      </w:r>
      <w:del w:id="169" w:author="Revised" w:date="2021-07-01T13:47:00Z">
        <w:r w:rsidR="00043D82">
          <w:rPr>
            <w:rFonts w:ascii="Times" w:hAnsi="Times" w:cs="Arial"/>
          </w:rPr>
          <w:delText xml:space="preserve"> -</w:delText>
        </w:r>
      </w:del>
      <w:ins w:id="170" w:author="Revised" w:date="2021-07-01T13:47:00Z">
        <w:r w:rsidR="00DA349B">
          <w:rPr>
            <w:rFonts w:ascii="Times" w:hAnsi="Times" w:cs="Arial"/>
          </w:rPr>
          <w:t>,</w:t>
        </w:r>
      </w:ins>
      <w:r w:rsidR="00043D82">
        <w:rPr>
          <w:rFonts w:ascii="Times" w:hAnsi="Times" w:cs="Arial"/>
        </w:rPr>
        <w:t xml:space="preserve"> </w:t>
      </w:r>
      <w:r w:rsidR="00043D82" w:rsidRPr="00043D82">
        <w:rPr>
          <w:rFonts w:ascii="Times" w:hAnsi="Times" w:cs="Arial"/>
        </w:rPr>
        <w:t>0.97</w:t>
      </w:r>
      <w:r w:rsidRPr="00043D82">
        <w:rPr>
          <w:rFonts w:ascii="Times" w:hAnsi="Times" w:cs="Arial"/>
        </w:rPr>
        <w:t>)</w:t>
      </w:r>
      <w:r w:rsidR="00AA5920" w:rsidRPr="005620C2">
        <w:rPr>
          <w:rFonts w:ascii="Times" w:hAnsi="Times" w:cs="Arial"/>
        </w:rPr>
        <w:t xml:space="preserve"> were </w:t>
      </w:r>
      <w:r w:rsidR="002D2D0E">
        <w:rPr>
          <w:rFonts w:ascii="Times" w:hAnsi="Times" w:cs="Arial"/>
        </w:rPr>
        <w:t xml:space="preserve">underrepresented </w:t>
      </w:r>
      <w:r w:rsidR="005620C2">
        <w:rPr>
          <w:rFonts w:ascii="Times" w:hAnsi="Times" w:cs="Arial"/>
        </w:rPr>
        <w:t xml:space="preserve">among </w:t>
      </w:r>
      <w:r w:rsidR="005E44F9" w:rsidRPr="005620C2">
        <w:rPr>
          <w:rFonts w:ascii="Times" w:hAnsi="Times" w:cs="Arial"/>
        </w:rPr>
        <w:t>Mediterranean</w:t>
      </w:r>
      <w:r w:rsidR="00AA5920" w:rsidRPr="005620C2">
        <w:rPr>
          <w:rFonts w:ascii="Times" w:hAnsi="Times" w:cs="Arial"/>
        </w:rPr>
        <w:t xml:space="preserve"> </w:t>
      </w:r>
      <w:r w:rsidR="005620C2">
        <w:rPr>
          <w:rFonts w:ascii="Times" w:hAnsi="Times" w:cs="Arial"/>
        </w:rPr>
        <w:t>genes</w:t>
      </w:r>
      <w:r w:rsidRPr="005620C2">
        <w:rPr>
          <w:rFonts w:ascii="Times" w:hAnsi="Times" w:cs="Arial"/>
        </w:rPr>
        <w:t xml:space="preserve">. </w:t>
      </w:r>
    </w:p>
    <w:p w14:paraId="4294E8C8" w14:textId="77777777" w:rsidR="0016440E" w:rsidRPr="005620C2" w:rsidRDefault="0016440E" w:rsidP="0016440E">
      <w:pPr>
        <w:widowControl w:val="0"/>
        <w:spacing w:line="480" w:lineRule="auto"/>
        <w:rPr>
          <w:del w:id="171" w:author="Revised" w:date="2021-07-01T13:47:00Z"/>
          <w:rFonts w:ascii="Times" w:hAnsi="Times"/>
        </w:rPr>
      </w:pPr>
    </w:p>
    <w:p w14:paraId="55DB3D78" w14:textId="2E93CD89" w:rsidR="0016440E" w:rsidRDefault="0016440E" w:rsidP="0016440E">
      <w:pPr>
        <w:widowControl w:val="0"/>
        <w:spacing w:line="480" w:lineRule="auto"/>
        <w:rPr>
          <w:ins w:id="172" w:author="Revised" w:date="2021-07-01T13:47:00Z"/>
          <w:rFonts w:ascii="Times" w:hAnsi="Times"/>
        </w:rPr>
      </w:pPr>
    </w:p>
    <w:p w14:paraId="7740BDFC" w14:textId="7BE9AEB1" w:rsidR="00DA349B" w:rsidRPr="00DA349B" w:rsidRDefault="00DA349B" w:rsidP="0016440E">
      <w:pPr>
        <w:widowControl w:val="0"/>
        <w:spacing w:line="480" w:lineRule="auto"/>
        <w:rPr>
          <w:ins w:id="173" w:author="Revised" w:date="2021-07-01T13:47:00Z"/>
          <w:rFonts w:ascii="Times" w:hAnsi="Times"/>
          <w:i/>
          <w:iCs/>
        </w:rPr>
      </w:pPr>
      <w:ins w:id="174" w:author="Revised" w:date="2021-07-01T13:47:00Z">
        <w:r w:rsidRPr="00DA349B">
          <w:rPr>
            <w:rFonts w:ascii="Times" w:hAnsi="Times"/>
            <w:i/>
            <w:iCs/>
          </w:rPr>
          <w:t>Association of transcription factors with differentially expressed genes</w:t>
        </w:r>
      </w:ins>
    </w:p>
    <w:p w14:paraId="56D20EC4" w14:textId="21997C7E" w:rsidR="0016440E" w:rsidRPr="001C1E6D" w:rsidRDefault="006C4E76" w:rsidP="0016440E">
      <w:pPr>
        <w:widowControl w:val="0"/>
        <w:spacing w:line="480" w:lineRule="auto"/>
        <w:rPr>
          <w:rFonts w:ascii="Times" w:hAnsi="Times" w:cs="Arial"/>
        </w:rPr>
      </w:pPr>
      <w:r>
        <w:rPr>
          <w:rFonts w:ascii="Times" w:hAnsi="Times" w:cs="Arial"/>
        </w:rPr>
        <w:t>T</w:t>
      </w:r>
      <w:r w:rsidR="0016440E" w:rsidRPr="005620C2">
        <w:rPr>
          <w:rFonts w:ascii="Times" w:hAnsi="Times" w:cs="Arial"/>
        </w:rPr>
        <w:t xml:space="preserve">o identify putative upstream gene regulatory mechanisms, we examined whether </w:t>
      </w:r>
      <w:r w:rsidR="00486D7A">
        <w:rPr>
          <w:rFonts w:ascii="Times" w:hAnsi="Times" w:cs="Arial"/>
        </w:rPr>
        <w:t xml:space="preserve">DEGs </w:t>
      </w:r>
      <w:r w:rsidR="00E27A95">
        <w:rPr>
          <w:rFonts w:ascii="Times" w:hAnsi="Times" w:cs="Arial"/>
        </w:rPr>
        <w:t xml:space="preserve">were </w:t>
      </w:r>
      <w:r w:rsidR="002D2D0E">
        <w:rPr>
          <w:rFonts w:ascii="Times" w:hAnsi="Times" w:cs="Arial"/>
        </w:rPr>
        <w:t>associated with</w:t>
      </w:r>
      <w:r w:rsidR="00F952AB">
        <w:rPr>
          <w:rFonts w:ascii="Times" w:hAnsi="Times" w:cs="Arial"/>
        </w:rPr>
        <w:t xml:space="preserve"> predicted</w:t>
      </w:r>
      <w:r w:rsidR="002D2D0E">
        <w:rPr>
          <w:rFonts w:ascii="Times" w:hAnsi="Times" w:cs="Arial"/>
        </w:rPr>
        <w:t xml:space="preserve"> </w:t>
      </w:r>
      <w:r w:rsidR="00E27A95">
        <w:rPr>
          <w:rFonts w:ascii="Times" w:hAnsi="Times" w:cs="Arial"/>
          <w:i/>
          <w:iCs/>
        </w:rPr>
        <w:t>cis-</w:t>
      </w:r>
      <w:r w:rsidR="00E27A95">
        <w:rPr>
          <w:rFonts w:ascii="Times" w:hAnsi="Times" w:cs="Arial"/>
        </w:rPr>
        <w:t>regulatory transcription factor binding</w:t>
      </w:r>
      <w:r w:rsidR="002D2D0E">
        <w:rPr>
          <w:rFonts w:ascii="Times" w:hAnsi="Times" w:cs="Arial"/>
        </w:rPr>
        <w:t xml:space="preserve"> sites</w:t>
      </w:r>
      <w:r w:rsidR="0016440E" w:rsidRPr="005620C2">
        <w:rPr>
          <w:rFonts w:ascii="Times" w:hAnsi="Times" w:cs="Arial"/>
        </w:rPr>
        <w:t xml:space="preserve">. We identified 34 distinct transcription factor-binding motifs enriched within </w:t>
      </w:r>
      <w:r w:rsidR="0016440E" w:rsidRPr="00995754">
        <w:rPr>
          <w:rFonts w:ascii="Times" w:hAnsi="Times" w:cs="Arial"/>
        </w:rPr>
        <w:t>2 kilobases</w:t>
      </w:r>
      <w:r w:rsidR="0016440E" w:rsidRPr="005620C2">
        <w:rPr>
          <w:rFonts w:ascii="Times" w:hAnsi="Times" w:cs="Arial"/>
        </w:rPr>
        <w:t xml:space="preserve"> </w:t>
      </w:r>
      <w:r w:rsidR="0016440E" w:rsidRPr="00472588">
        <w:rPr>
          <w:rFonts w:ascii="Times" w:hAnsi="Times" w:cs="Arial"/>
        </w:rPr>
        <w:t xml:space="preserve">of the transcription start sites of </w:t>
      </w:r>
      <w:r w:rsidR="009517FF">
        <w:rPr>
          <w:rFonts w:ascii="Times" w:hAnsi="Times" w:cs="Arial"/>
        </w:rPr>
        <w:t>Mediterranean genes</w:t>
      </w:r>
      <w:r w:rsidR="0016440E" w:rsidRPr="00F02A01">
        <w:rPr>
          <w:rFonts w:ascii="Times" w:hAnsi="Times" w:cs="Arial"/>
        </w:rPr>
        <w:t xml:space="preserve"> and one that was enriched nea</w:t>
      </w:r>
      <w:r w:rsidR="0016440E" w:rsidRPr="00277B92">
        <w:rPr>
          <w:rFonts w:ascii="Times" w:hAnsi="Times" w:cs="Arial"/>
        </w:rPr>
        <w:t xml:space="preserve">r the transcription start sites of </w:t>
      </w:r>
      <w:r w:rsidR="009517FF">
        <w:rPr>
          <w:rFonts w:ascii="Times" w:hAnsi="Times" w:cs="Arial"/>
        </w:rPr>
        <w:t>Western genes</w:t>
      </w:r>
      <w:r w:rsidR="0016440E" w:rsidRPr="005620C2">
        <w:rPr>
          <w:rFonts w:ascii="Times" w:hAnsi="Times" w:cs="Arial"/>
        </w:rPr>
        <w:t xml:space="preserve"> (FDR &lt; 0.05; </w:t>
      </w:r>
      <w:del w:id="175" w:author="Revised" w:date="2021-07-01T13:47:00Z">
        <w:r w:rsidR="00EB4349" w:rsidRPr="005620C2">
          <w:rPr>
            <w:rFonts w:ascii="Times" w:hAnsi="Times" w:cs="Arial"/>
          </w:rPr>
          <w:delText>Fig.</w:delText>
        </w:r>
      </w:del>
      <w:ins w:id="176" w:author="Revised" w:date="2021-07-01T13:47:00Z">
        <w:r w:rsidR="00EB4349" w:rsidRPr="005620C2">
          <w:rPr>
            <w:rFonts w:ascii="Times" w:hAnsi="Times" w:cs="Arial"/>
          </w:rPr>
          <w:t>Fig</w:t>
        </w:r>
        <w:r w:rsidR="001E3D48">
          <w:rPr>
            <w:rFonts w:ascii="Times" w:hAnsi="Times" w:cs="Arial"/>
          </w:rPr>
          <w:t>ure</w:t>
        </w:r>
      </w:ins>
      <w:r w:rsidR="00EB4349" w:rsidRPr="005620C2">
        <w:rPr>
          <w:rFonts w:ascii="Times" w:hAnsi="Times" w:cs="Arial"/>
        </w:rPr>
        <w:t xml:space="preserve"> </w:t>
      </w:r>
      <w:r w:rsidR="00EE4CE7">
        <w:rPr>
          <w:rFonts w:ascii="Times" w:hAnsi="Times" w:cs="Arial"/>
        </w:rPr>
        <w:t>2</w:t>
      </w:r>
      <w:r w:rsidR="00EB4349" w:rsidRPr="005620C2">
        <w:rPr>
          <w:rFonts w:ascii="Times" w:hAnsi="Times" w:cs="Arial"/>
        </w:rPr>
        <w:t xml:space="preserve">, </w:t>
      </w:r>
      <w:r w:rsidR="00274333">
        <w:rPr>
          <w:rFonts w:ascii="Times" w:hAnsi="Times" w:cs="Arial"/>
        </w:rPr>
        <w:t xml:space="preserve">for all transcription factor binding motifs enriched in the regulatory regions of either set of diet genes, see </w:t>
      </w:r>
      <w:ins w:id="177" w:author="Revised" w:date="2021-07-01T13:47:00Z">
        <w:r w:rsidR="00782693">
          <w:rPr>
            <w:rFonts w:ascii="Times" w:hAnsi="Times" w:cs="Arial"/>
          </w:rPr>
          <w:t xml:space="preserve">Supplementary File </w:t>
        </w:r>
      </w:ins>
      <w:r w:rsidR="00782693">
        <w:rPr>
          <w:rFonts w:ascii="Times" w:hAnsi="Times" w:cs="Arial"/>
        </w:rPr>
        <w:t>Table</w:t>
      </w:r>
      <w:r w:rsidR="003C313B">
        <w:rPr>
          <w:rFonts w:ascii="Times" w:hAnsi="Times" w:cs="Arial"/>
        </w:rPr>
        <w:t xml:space="preserve"> </w:t>
      </w:r>
      <w:del w:id="178" w:author="Revised" w:date="2021-07-01T13:47:00Z">
        <w:r w:rsidR="0016440E" w:rsidRPr="005620C2">
          <w:rPr>
            <w:rFonts w:ascii="Times" w:hAnsi="Times" w:cs="Arial"/>
          </w:rPr>
          <w:delText>S</w:delText>
        </w:r>
        <w:r w:rsidR="00274333">
          <w:rPr>
            <w:rFonts w:ascii="Times" w:hAnsi="Times" w:cs="Arial"/>
          </w:rPr>
          <w:delText>3</w:delText>
        </w:r>
      </w:del>
      <w:ins w:id="179" w:author="Revised" w:date="2021-07-01T13:47:00Z">
        <w:r w:rsidR="00274333">
          <w:rPr>
            <w:rFonts w:ascii="Times" w:hAnsi="Times" w:cs="Arial"/>
          </w:rPr>
          <w:t>3</w:t>
        </w:r>
      </w:ins>
      <w:r w:rsidR="0016440E" w:rsidRPr="005620C2">
        <w:rPr>
          <w:rFonts w:ascii="Times" w:hAnsi="Times" w:cs="Arial"/>
        </w:rPr>
        <w:t xml:space="preserve">). Diet altered expression of </w:t>
      </w:r>
      <w:r w:rsidR="00E27A95">
        <w:rPr>
          <w:rFonts w:ascii="Times" w:hAnsi="Times" w:cs="Arial"/>
        </w:rPr>
        <w:t xml:space="preserve">the genes encoding for </w:t>
      </w:r>
      <w:r w:rsidR="0016440E" w:rsidRPr="005620C2">
        <w:rPr>
          <w:rFonts w:ascii="Times" w:hAnsi="Times" w:cs="Arial"/>
        </w:rPr>
        <w:t>seven of the</w:t>
      </w:r>
      <w:r w:rsidR="00E27A95">
        <w:rPr>
          <w:rFonts w:ascii="Times" w:hAnsi="Times" w:cs="Arial"/>
        </w:rPr>
        <w:t>se</w:t>
      </w:r>
      <w:r w:rsidR="00472588">
        <w:rPr>
          <w:rFonts w:ascii="Times" w:hAnsi="Times" w:cs="Arial"/>
        </w:rPr>
        <w:t xml:space="preserve"> 35 </w:t>
      </w:r>
      <w:r w:rsidR="0016440E" w:rsidRPr="00472588">
        <w:rPr>
          <w:rFonts w:ascii="Times" w:hAnsi="Times" w:cs="Arial"/>
        </w:rPr>
        <w:t xml:space="preserve">transcription factors, including </w:t>
      </w:r>
      <w:r w:rsidR="0016440E" w:rsidRPr="005E643B">
        <w:rPr>
          <w:rFonts w:ascii="Times" w:hAnsi="Times" w:cs="Arial"/>
          <w:i/>
        </w:rPr>
        <w:t>IRF3</w:t>
      </w:r>
      <w:r w:rsidR="0016440E" w:rsidRPr="00472588">
        <w:rPr>
          <w:rFonts w:ascii="Times" w:hAnsi="Times" w:cs="Arial"/>
        </w:rPr>
        <w:t xml:space="preserve">, </w:t>
      </w:r>
      <w:r w:rsidR="0016440E" w:rsidRPr="005E643B">
        <w:rPr>
          <w:rFonts w:ascii="Times" w:hAnsi="Times" w:cs="Arial"/>
          <w:i/>
        </w:rPr>
        <w:t>IRF8</w:t>
      </w:r>
      <w:r w:rsidR="0016440E" w:rsidRPr="00472588">
        <w:rPr>
          <w:rFonts w:ascii="Times" w:hAnsi="Times" w:cs="Arial"/>
        </w:rPr>
        <w:t xml:space="preserve">, </w:t>
      </w:r>
      <w:r w:rsidR="0016440E" w:rsidRPr="005E643B">
        <w:rPr>
          <w:rFonts w:ascii="Times" w:hAnsi="Times" w:cs="Arial"/>
          <w:i/>
        </w:rPr>
        <w:t>MEF2C</w:t>
      </w:r>
      <w:r w:rsidR="0016440E" w:rsidRPr="00472588">
        <w:rPr>
          <w:rFonts w:ascii="Times" w:hAnsi="Times" w:cs="Arial"/>
        </w:rPr>
        <w:t xml:space="preserve">, and </w:t>
      </w:r>
      <w:r w:rsidR="0016440E" w:rsidRPr="005E643B">
        <w:rPr>
          <w:rFonts w:ascii="Times" w:hAnsi="Times" w:cs="Arial"/>
          <w:i/>
        </w:rPr>
        <w:t>SP1</w:t>
      </w:r>
      <w:r w:rsidR="0016440E" w:rsidRPr="00472588">
        <w:rPr>
          <w:rFonts w:ascii="Times" w:hAnsi="Times" w:cs="Arial"/>
        </w:rPr>
        <w:t>, which drive monocyte fate and polarization in response to extracellular signals</w:t>
      </w:r>
      <w:r w:rsidR="00B13CA6">
        <w:rPr>
          <w:rFonts w:ascii="Times" w:hAnsi="Times" w:cs="Arial"/>
        </w:rPr>
        <w:t xml:space="preserve"> </w:t>
      </w:r>
      <w:r w:rsidR="006B3F1E" w:rsidRPr="006B3F1E">
        <w:rPr>
          <w:rFonts w:ascii="Times" w:hAnsi="Times"/>
        </w:rPr>
        <w:t xml:space="preserve">(Chistiakov et al., 2018; Günthner &amp; Anders, 2013; Schuler et al., 2008; Scott et al., 1994; </w:t>
      </w:r>
      <w:ins w:id="180" w:author="Revised" w:date="2021-07-01T13:47:00Z">
        <w:r w:rsidR="00777E30">
          <w:rPr>
            <w:rFonts w:ascii="Times" w:hAnsi="Times"/>
          </w:rPr>
          <w:t xml:space="preserve">D. E. </w:t>
        </w:r>
      </w:ins>
      <w:r w:rsidR="006B3F1E" w:rsidRPr="006B3F1E">
        <w:rPr>
          <w:rFonts w:ascii="Times" w:hAnsi="Times"/>
        </w:rPr>
        <w:t>Zhang et al., 1994)</w:t>
      </w:r>
      <w:r w:rsidR="0016440E" w:rsidRPr="005620C2">
        <w:rPr>
          <w:rFonts w:ascii="Times" w:hAnsi="Times" w:cs="Arial"/>
        </w:rPr>
        <w:t xml:space="preserve">. Thus, some of the diet-associated changes in monocyte </w:t>
      </w:r>
      <w:r w:rsidR="00B41BDE">
        <w:rPr>
          <w:rFonts w:ascii="Times" w:hAnsi="Times" w:cs="Arial"/>
        </w:rPr>
        <w:t>transcriptional profiles</w:t>
      </w:r>
      <w:r w:rsidR="00FC47FA">
        <w:rPr>
          <w:rFonts w:ascii="Times" w:hAnsi="Times" w:cs="Arial"/>
        </w:rPr>
        <w:t xml:space="preserve"> </w:t>
      </w:r>
      <w:r w:rsidR="0016440E" w:rsidRPr="005620C2">
        <w:rPr>
          <w:rFonts w:ascii="Times" w:hAnsi="Times" w:cs="Arial"/>
        </w:rPr>
        <w:t xml:space="preserve">may be mediated by changes in the expression and </w:t>
      </w:r>
      <w:r w:rsidR="00E27A95">
        <w:rPr>
          <w:rFonts w:ascii="Times" w:hAnsi="Times" w:cs="Arial"/>
          <w:i/>
          <w:iCs/>
        </w:rPr>
        <w:t>cis-</w:t>
      </w:r>
      <w:r w:rsidR="00E27A95">
        <w:rPr>
          <w:rFonts w:ascii="Times" w:hAnsi="Times" w:cs="Arial"/>
        </w:rPr>
        <w:t xml:space="preserve">regulatory </w:t>
      </w:r>
      <w:r w:rsidR="0016440E" w:rsidRPr="00E27A95">
        <w:rPr>
          <w:rFonts w:ascii="Times" w:hAnsi="Times" w:cs="Arial"/>
        </w:rPr>
        <w:t>binding</w:t>
      </w:r>
      <w:r w:rsidR="0016440E" w:rsidRPr="00472588">
        <w:rPr>
          <w:rFonts w:ascii="Times" w:hAnsi="Times" w:cs="Arial"/>
        </w:rPr>
        <w:t xml:space="preserve"> </w:t>
      </w:r>
      <w:r w:rsidR="0016440E" w:rsidRPr="00472588">
        <w:rPr>
          <w:rFonts w:ascii="Times" w:hAnsi="Times" w:cs="Arial"/>
        </w:rPr>
        <w:lastRenderedPageBreak/>
        <w:t xml:space="preserve">of </w:t>
      </w:r>
      <w:r w:rsidR="00F952AB">
        <w:rPr>
          <w:rFonts w:ascii="Times" w:hAnsi="Times" w:cs="Arial"/>
        </w:rPr>
        <w:t xml:space="preserve">these </w:t>
      </w:r>
      <w:r w:rsidR="0016440E" w:rsidRPr="00472588">
        <w:rPr>
          <w:rFonts w:ascii="Times" w:hAnsi="Times" w:cs="Arial"/>
        </w:rPr>
        <w:t>key transcription factors.</w:t>
      </w:r>
      <w:r w:rsidR="001C1E6D">
        <w:rPr>
          <w:rFonts w:ascii="Times" w:hAnsi="Times" w:cs="Arial"/>
        </w:rPr>
        <w:t xml:space="preserve"> </w:t>
      </w:r>
    </w:p>
    <w:p w14:paraId="21C567D2" w14:textId="77777777" w:rsidR="00EB4349" w:rsidRPr="00472588" w:rsidRDefault="00EB4349" w:rsidP="0016440E">
      <w:pPr>
        <w:widowControl w:val="0"/>
        <w:spacing w:line="480" w:lineRule="auto"/>
        <w:rPr>
          <w:rFonts w:ascii="Times" w:hAnsi="Time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EB4349" w:rsidRPr="005620C2" w14:paraId="62AEB61E" w14:textId="77777777" w:rsidTr="00EB4349">
        <w:tc>
          <w:tcPr>
            <w:tcW w:w="9350" w:type="dxa"/>
          </w:tcPr>
          <w:p w14:paraId="2E6E909D" w14:textId="3A8E1B06" w:rsidR="00EB4349" w:rsidRPr="00BA7849" w:rsidRDefault="00DF0603" w:rsidP="00FB7D9F">
            <w:pPr>
              <w:widowControl w:val="0"/>
              <w:spacing w:line="480" w:lineRule="auto"/>
              <w:jc w:val="center"/>
              <w:rPr>
                <w:rFonts w:ascii="Times" w:hAnsi="Times" w:cs="Arial"/>
              </w:rPr>
            </w:pPr>
            <w:r>
              <w:rPr>
                <w:rFonts w:ascii="Times" w:hAnsi="Times" w:cs="Arial"/>
                <w:noProof/>
              </w:rPr>
              <w:drawing>
                <wp:inline distT="0" distB="0" distL="0" distR="0" wp14:anchorId="78AF844D" wp14:editId="12B04667">
                  <wp:extent cx="5115832" cy="3636653"/>
                  <wp:effectExtent l="0" t="0" r="2540" b="0"/>
                  <wp:docPr id="6" name="Picture 6"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scatter chart&#10;&#10;Description automatically generated"/>
                          <pic:cNvPicPr/>
                        </pic:nvPicPr>
                        <pic:blipFill rotWithShape="1">
                          <a:blip r:embed="rId12">
                            <a:extLst>
                              <a:ext uri="{28A0092B-C50C-407E-A947-70E740481C1C}">
                                <a14:useLocalDpi xmlns:a14="http://schemas.microsoft.com/office/drawing/2010/main" val="0"/>
                              </a:ext>
                            </a:extLst>
                          </a:blip>
                          <a:srcRect l="13004" r="7867"/>
                          <a:stretch/>
                        </pic:blipFill>
                        <pic:spPr bwMode="auto">
                          <a:xfrm>
                            <a:off x="0" y="0"/>
                            <a:ext cx="5121913" cy="3640976"/>
                          </a:xfrm>
                          <a:prstGeom prst="rect">
                            <a:avLst/>
                          </a:prstGeom>
                          <a:ln>
                            <a:noFill/>
                          </a:ln>
                          <a:extLst>
                            <a:ext uri="{53640926-AAD7-44D8-BBD7-CCE9431645EC}">
                              <a14:shadowObscured xmlns:a14="http://schemas.microsoft.com/office/drawing/2010/main"/>
                            </a:ext>
                          </a:extLst>
                        </pic:spPr>
                      </pic:pic>
                    </a:graphicData>
                  </a:graphic>
                </wp:inline>
              </w:drawing>
            </w:r>
          </w:p>
        </w:tc>
      </w:tr>
      <w:tr w:rsidR="00EB4349" w:rsidRPr="005620C2" w14:paraId="47F3C118" w14:textId="77777777" w:rsidTr="00EB4349">
        <w:tc>
          <w:tcPr>
            <w:tcW w:w="9350" w:type="dxa"/>
          </w:tcPr>
          <w:p w14:paraId="638D89FE" w14:textId="73127C07" w:rsidR="00EB4349" w:rsidRPr="005620C2" w:rsidRDefault="00FB7D9F" w:rsidP="00BA35FB">
            <w:pPr>
              <w:widowControl w:val="0"/>
              <w:spacing w:line="480" w:lineRule="auto"/>
              <w:rPr>
                <w:rFonts w:ascii="Times" w:hAnsi="Times" w:cs="Arial"/>
                <w:bCs/>
              </w:rPr>
            </w:pPr>
            <w:r w:rsidRPr="005620C2">
              <w:rPr>
                <w:rFonts w:ascii="Times" w:hAnsi="Times" w:cs="Arial"/>
                <w:b/>
                <w:sz w:val="20"/>
                <w:szCs w:val="20"/>
              </w:rPr>
              <w:t xml:space="preserve">Figure </w:t>
            </w:r>
            <w:r w:rsidR="00EE4CE7">
              <w:rPr>
                <w:rFonts w:ascii="Times" w:hAnsi="Times" w:cs="Arial"/>
                <w:b/>
                <w:sz w:val="20"/>
                <w:szCs w:val="20"/>
              </w:rPr>
              <w:t>2</w:t>
            </w:r>
            <w:r w:rsidRPr="005620C2">
              <w:rPr>
                <w:rFonts w:ascii="Times" w:hAnsi="Times" w:cs="Arial"/>
                <w:b/>
                <w:sz w:val="20"/>
                <w:szCs w:val="20"/>
              </w:rPr>
              <w:t xml:space="preserve">. </w:t>
            </w:r>
            <w:r w:rsidR="00C852C2" w:rsidRPr="005620C2">
              <w:rPr>
                <w:rFonts w:ascii="Times" w:hAnsi="Times" w:cs="Arial"/>
                <w:b/>
                <w:sz w:val="20"/>
                <w:szCs w:val="20"/>
              </w:rPr>
              <w:t xml:space="preserve">Transcription factor </w:t>
            </w:r>
            <w:r w:rsidR="00205A9A" w:rsidRPr="005620C2">
              <w:rPr>
                <w:rFonts w:ascii="Times" w:hAnsi="Times" w:cs="Arial"/>
                <w:b/>
                <w:sz w:val="20"/>
                <w:szCs w:val="20"/>
              </w:rPr>
              <w:t xml:space="preserve">(TF) </w:t>
            </w:r>
            <w:r w:rsidR="00C852C2" w:rsidRPr="005620C2">
              <w:rPr>
                <w:rFonts w:ascii="Times" w:hAnsi="Times" w:cs="Arial"/>
                <w:b/>
                <w:sz w:val="20"/>
                <w:szCs w:val="20"/>
              </w:rPr>
              <w:t xml:space="preserve">binding motifs correlated with diet effects on gene expression. </w:t>
            </w:r>
            <w:r w:rsidR="00C852C2" w:rsidRPr="005620C2">
              <w:rPr>
                <w:rFonts w:ascii="Times" w:hAnsi="Times" w:cs="Arial"/>
                <w:bCs/>
                <w:sz w:val="20"/>
                <w:szCs w:val="20"/>
              </w:rPr>
              <w:t xml:space="preserve">The log-odds ratio of TF binding motif </w:t>
            </w:r>
            <w:r w:rsidR="002C1C9C">
              <w:rPr>
                <w:rFonts w:ascii="Times" w:hAnsi="Times" w:cs="Arial"/>
                <w:bCs/>
                <w:sz w:val="20"/>
                <w:szCs w:val="20"/>
              </w:rPr>
              <w:t>enrichment</w:t>
            </w:r>
            <w:r w:rsidR="002C1C9C" w:rsidRPr="005620C2">
              <w:rPr>
                <w:rFonts w:ascii="Times" w:hAnsi="Times" w:cs="Arial"/>
                <w:bCs/>
                <w:sz w:val="20"/>
                <w:szCs w:val="20"/>
              </w:rPr>
              <w:t xml:space="preserve"> </w:t>
            </w:r>
            <w:r w:rsidR="00C852C2" w:rsidRPr="005620C2">
              <w:rPr>
                <w:rFonts w:ascii="Times" w:hAnsi="Times" w:cs="Arial"/>
                <w:bCs/>
                <w:sz w:val="20"/>
                <w:szCs w:val="20"/>
              </w:rPr>
              <w:t>in</w:t>
            </w:r>
            <w:r w:rsidR="00BE59F5">
              <w:rPr>
                <w:rFonts w:ascii="Times" w:hAnsi="Times" w:cs="Arial"/>
                <w:bCs/>
                <w:sz w:val="20"/>
                <w:szCs w:val="20"/>
              </w:rPr>
              <w:t xml:space="preserve"> Western genes </w:t>
            </w:r>
            <w:r w:rsidR="00C852C2" w:rsidRPr="00472588">
              <w:rPr>
                <w:rFonts w:ascii="Times" w:hAnsi="Times" w:cs="Arial"/>
                <w:bCs/>
                <w:sz w:val="20"/>
                <w:szCs w:val="20"/>
              </w:rPr>
              <w:t>(orange) or Mediterranean g</w:t>
            </w:r>
            <w:r w:rsidR="00BE59F5">
              <w:rPr>
                <w:rFonts w:ascii="Times" w:hAnsi="Times" w:cs="Arial"/>
                <w:bCs/>
                <w:sz w:val="20"/>
                <w:szCs w:val="20"/>
              </w:rPr>
              <w:t>enes</w:t>
            </w:r>
            <w:r w:rsidR="00C852C2" w:rsidRPr="00472588">
              <w:rPr>
                <w:rFonts w:ascii="Times" w:hAnsi="Times" w:cs="Arial"/>
                <w:bCs/>
                <w:sz w:val="20"/>
                <w:szCs w:val="20"/>
              </w:rPr>
              <w:t xml:space="preserve"> (blue) are depicted on the x-axis</w:t>
            </w:r>
            <w:r w:rsidR="00BE59F5">
              <w:rPr>
                <w:rFonts w:ascii="Times" w:hAnsi="Times" w:cs="Arial"/>
                <w:bCs/>
                <w:sz w:val="20"/>
                <w:szCs w:val="20"/>
              </w:rPr>
              <w:t xml:space="preserve">. </w:t>
            </w:r>
            <w:r w:rsidR="00C852C2" w:rsidRPr="00472588">
              <w:rPr>
                <w:rFonts w:ascii="Times" w:hAnsi="Times" w:cs="Arial"/>
                <w:bCs/>
                <w:sz w:val="20"/>
                <w:szCs w:val="20"/>
              </w:rPr>
              <w:t>The y-axi</w:t>
            </w:r>
            <w:r w:rsidR="00C852C2" w:rsidRPr="00AD3CED">
              <w:rPr>
                <w:rFonts w:ascii="Times" w:hAnsi="Times" w:cs="Arial"/>
                <w:bCs/>
                <w:sz w:val="20"/>
                <w:szCs w:val="20"/>
              </w:rPr>
              <w:t>s shows the effect size of diet on</w:t>
            </w:r>
            <w:r w:rsidR="00C852C2" w:rsidRPr="00F02A01">
              <w:rPr>
                <w:rFonts w:ascii="Times" w:hAnsi="Times" w:cs="Arial"/>
                <w:bCs/>
                <w:sz w:val="20"/>
                <w:szCs w:val="20"/>
              </w:rPr>
              <w:t xml:space="preserve"> the expression of the</w:t>
            </w:r>
            <w:r w:rsidR="00E27A95">
              <w:rPr>
                <w:rFonts w:ascii="Times" w:hAnsi="Times" w:cs="Arial"/>
                <w:bCs/>
                <w:sz w:val="20"/>
                <w:szCs w:val="20"/>
              </w:rPr>
              <w:t xml:space="preserve"> gene that encodes for the</w:t>
            </w:r>
            <w:r w:rsidR="00205A9A" w:rsidRPr="00277B92">
              <w:rPr>
                <w:rFonts w:ascii="Times" w:hAnsi="Times" w:cs="Arial"/>
                <w:bCs/>
                <w:sz w:val="20"/>
                <w:szCs w:val="20"/>
              </w:rPr>
              <w:t xml:space="preserve"> TF. </w:t>
            </w:r>
            <w:r w:rsidR="00BE59F5">
              <w:rPr>
                <w:rFonts w:ascii="Times" w:hAnsi="Times" w:cs="Arial"/>
                <w:bCs/>
                <w:sz w:val="20"/>
                <w:szCs w:val="20"/>
              </w:rPr>
              <w:t xml:space="preserve">Only </w:t>
            </w:r>
            <w:r w:rsidR="00E27A95">
              <w:rPr>
                <w:rFonts w:ascii="Times" w:hAnsi="Times" w:cs="Arial"/>
                <w:bCs/>
                <w:sz w:val="20"/>
                <w:szCs w:val="20"/>
              </w:rPr>
              <w:t>TFs</w:t>
            </w:r>
            <w:r w:rsidR="00BE59F5">
              <w:rPr>
                <w:rFonts w:ascii="Times" w:hAnsi="Times" w:cs="Arial"/>
                <w:bCs/>
                <w:sz w:val="20"/>
                <w:szCs w:val="20"/>
              </w:rPr>
              <w:t xml:space="preserve"> with binding motifs significantly enriched in either gene set and </w:t>
            </w:r>
            <w:r w:rsidR="00E27A95">
              <w:rPr>
                <w:rFonts w:ascii="Times" w:hAnsi="Times" w:cs="Arial"/>
                <w:bCs/>
                <w:sz w:val="20"/>
                <w:szCs w:val="20"/>
              </w:rPr>
              <w:t xml:space="preserve">that were </w:t>
            </w:r>
            <w:r w:rsidR="00BE59F5">
              <w:rPr>
                <w:rFonts w:ascii="Times" w:hAnsi="Times" w:cs="Arial"/>
                <w:bCs/>
                <w:sz w:val="20"/>
                <w:szCs w:val="20"/>
              </w:rPr>
              <w:t>detectabl</w:t>
            </w:r>
            <w:r w:rsidR="00E27A95">
              <w:rPr>
                <w:rFonts w:ascii="Times" w:hAnsi="Times" w:cs="Arial"/>
                <w:bCs/>
                <w:sz w:val="20"/>
                <w:szCs w:val="20"/>
              </w:rPr>
              <w:t xml:space="preserve">y expressed in our samples </w:t>
            </w:r>
            <w:r w:rsidR="00BE59F5">
              <w:rPr>
                <w:rFonts w:ascii="Times" w:hAnsi="Times" w:cs="Arial"/>
                <w:bCs/>
                <w:sz w:val="20"/>
                <w:szCs w:val="20"/>
              </w:rPr>
              <w:t>are shown, with those</w:t>
            </w:r>
            <w:r w:rsidR="00205A9A" w:rsidRPr="00277B92">
              <w:rPr>
                <w:rFonts w:ascii="Times" w:hAnsi="Times" w:cs="Arial"/>
                <w:bCs/>
                <w:sz w:val="20"/>
                <w:szCs w:val="20"/>
              </w:rPr>
              <w:t xml:space="preserve"> significantly </w:t>
            </w:r>
            <w:r w:rsidR="00CE7EBA">
              <w:rPr>
                <w:rFonts w:ascii="Times" w:hAnsi="Times" w:cs="Arial"/>
                <w:bCs/>
                <w:sz w:val="20"/>
                <w:szCs w:val="20"/>
              </w:rPr>
              <w:t>a</w:t>
            </w:r>
            <w:r w:rsidR="00205A9A" w:rsidRPr="00277B92">
              <w:rPr>
                <w:rFonts w:ascii="Times" w:hAnsi="Times" w:cs="Arial"/>
                <w:bCs/>
                <w:sz w:val="20"/>
                <w:szCs w:val="20"/>
              </w:rPr>
              <w:t>ffected by diet</w:t>
            </w:r>
            <w:r w:rsidR="00B02E46">
              <w:rPr>
                <w:rFonts w:ascii="Times" w:hAnsi="Times" w:cs="Arial"/>
                <w:bCs/>
                <w:sz w:val="20"/>
                <w:szCs w:val="20"/>
              </w:rPr>
              <w:t xml:space="preserve"> (FDR &lt; 0.05)</w:t>
            </w:r>
            <w:r w:rsidR="00205A9A" w:rsidRPr="00277B92">
              <w:rPr>
                <w:rFonts w:ascii="Times" w:hAnsi="Times" w:cs="Arial"/>
                <w:bCs/>
                <w:sz w:val="20"/>
                <w:szCs w:val="20"/>
              </w:rPr>
              <w:t xml:space="preserve"> </w:t>
            </w:r>
            <w:r w:rsidR="00E27A95">
              <w:rPr>
                <w:rFonts w:ascii="Times" w:hAnsi="Times" w:cs="Arial"/>
                <w:bCs/>
                <w:sz w:val="20"/>
                <w:szCs w:val="20"/>
              </w:rPr>
              <w:t>outlined</w:t>
            </w:r>
            <w:r w:rsidR="00E27A95" w:rsidRPr="005620C2">
              <w:rPr>
                <w:rFonts w:ascii="Times" w:hAnsi="Times" w:cs="Arial"/>
                <w:bCs/>
                <w:sz w:val="20"/>
                <w:szCs w:val="20"/>
              </w:rPr>
              <w:t xml:space="preserve"> </w:t>
            </w:r>
            <w:r w:rsidR="00205A9A" w:rsidRPr="005620C2">
              <w:rPr>
                <w:rFonts w:ascii="Times" w:hAnsi="Times" w:cs="Arial"/>
                <w:bCs/>
                <w:sz w:val="20"/>
                <w:szCs w:val="20"/>
              </w:rPr>
              <w:t>and labeled</w:t>
            </w:r>
            <w:r w:rsidR="00BE59F5">
              <w:rPr>
                <w:rFonts w:ascii="Times" w:hAnsi="Times" w:cs="Arial"/>
                <w:bCs/>
                <w:sz w:val="20"/>
                <w:szCs w:val="20"/>
              </w:rPr>
              <w:t>.</w:t>
            </w:r>
          </w:p>
        </w:tc>
      </w:tr>
    </w:tbl>
    <w:p w14:paraId="7CD4E1B5" w14:textId="7288CBD1" w:rsidR="00C272E6" w:rsidRDefault="00C272E6" w:rsidP="00BA35FB">
      <w:pPr>
        <w:widowControl w:val="0"/>
        <w:spacing w:line="480" w:lineRule="auto"/>
        <w:rPr>
          <w:rFonts w:ascii="Times" w:hAnsi="Times" w:cs="Arial"/>
        </w:rPr>
      </w:pPr>
    </w:p>
    <w:p w14:paraId="603D8423" w14:textId="71F8AA15" w:rsidR="00DA349B" w:rsidRDefault="00DA349B" w:rsidP="00DA349B">
      <w:pPr>
        <w:widowControl w:val="0"/>
        <w:spacing w:line="480" w:lineRule="auto"/>
        <w:rPr>
          <w:ins w:id="181" w:author="Revised" w:date="2021-07-01T13:47:00Z"/>
          <w:i/>
        </w:rPr>
      </w:pPr>
      <w:ins w:id="182" w:author="Revised" w:date="2021-07-01T13:47:00Z">
        <w:r>
          <w:rPr>
            <w:i/>
          </w:rPr>
          <w:t>Gene co-expression modules recapitulate functional role of diet-induced changes</w:t>
        </w:r>
      </w:ins>
    </w:p>
    <w:p w14:paraId="33032009" w14:textId="6D433637" w:rsidR="00DA349B" w:rsidRDefault="00DA349B" w:rsidP="00DA349B">
      <w:pPr>
        <w:widowControl w:val="0"/>
        <w:spacing w:line="480" w:lineRule="auto"/>
        <w:rPr>
          <w:ins w:id="183" w:author="Revised" w:date="2021-07-01T13:47:00Z"/>
        </w:rPr>
      </w:pPr>
      <w:ins w:id="184" w:author="Revised" w:date="2021-07-01T13:47:00Z">
        <w:r>
          <w:t xml:space="preserve">We employed a commonly-used bioinformatic approach, weighted gene co-expression network analysis (WGCNA) </w:t>
        </w:r>
        <w:r w:rsidR="006B3F1E" w:rsidRPr="006B3F1E">
          <w:t>(Langfelder &amp; Horvath, 2008)</w:t>
        </w:r>
        <w:r>
          <w:t xml:space="preserve"> to group genes by pattern of transcription into co-expression modules. Overall, we identified 15 modules of co-expressed genes. Module 5 was more highly expressed in Mediterranean-fed animals (Welch-Satterthwaite </w:t>
        </w:r>
        <w:r>
          <w:rPr>
            <w:i/>
          </w:rPr>
          <w:t>t</w:t>
        </w:r>
        <w:r>
          <w:rPr>
            <w:vertAlign w:val="subscript"/>
          </w:rPr>
          <w:t>(28.3)</w:t>
        </w:r>
        <w:r>
          <w:t>= -3.9, Holm-</w:t>
        </w:r>
        <w:r>
          <w:lastRenderedPageBreak/>
          <w:t>Bonferroni-adjusted</w:t>
        </w:r>
        <w:r>
          <w:rPr>
            <w:i/>
          </w:rPr>
          <w:t xml:space="preserve"> p</w:t>
        </w:r>
        <w:r>
          <w:t xml:space="preserve"> (</w:t>
        </w:r>
        <w:r>
          <w:rPr>
            <w:i/>
          </w:rPr>
          <w:t>p</w:t>
        </w:r>
        <w:r>
          <w:rPr>
            <w:i/>
            <w:vertAlign w:val="subscript"/>
          </w:rPr>
          <w:t>HB</w:t>
        </w:r>
        <w:r>
          <w:t>)</w:t>
        </w:r>
      </w:ins>
      <w:customXmlInsRangeStart w:id="185" w:author="Revised" w:date="2021-07-01T13:47:00Z"/>
      <w:sdt>
        <w:sdtPr>
          <w:tag w:val="goog_rdk_13"/>
          <w:id w:val="203988088"/>
        </w:sdtPr>
        <w:sdtEndPr/>
        <w:sdtContent>
          <w:customXmlInsRangeEnd w:id="185"/>
          <w:customXmlInsRangeStart w:id="186" w:author="Revised" w:date="2021-07-01T13:47:00Z"/>
        </w:sdtContent>
      </w:sdt>
      <w:customXmlInsRangeEnd w:id="186"/>
      <w:ins w:id="187" w:author="Revised" w:date="2021-07-01T13:47:00Z">
        <w:r>
          <w:t xml:space="preserve"> = 8.1 x 10</w:t>
        </w:r>
        <w:r>
          <w:rPr>
            <w:vertAlign w:val="superscript"/>
          </w:rPr>
          <w:t>-3</w:t>
        </w:r>
        <w:r>
          <w:t xml:space="preserve">; see </w:t>
        </w:r>
        <w:r w:rsidR="00782693">
          <w:t>Supplementary File Table</w:t>
        </w:r>
        <w:r w:rsidR="003C313B">
          <w:t xml:space="preserve"> </w:t>
        </w:r>
        <w:r>
          <w:t>4A for all co-expression modules), and was depleted for M1 genes (</w:t>
        </w:r>
        <w:r>
          <w:rPr>
            <w:i/>
          </w:rPr>
          <w:t>n</w:t>
        </w:r>
        <w:r>
          <w:t xml:space="preserve"> = 383 genes, log odds ratio = -0.6, </w:t>
        </w:r>
        <w:r>
          <w:rPr>
            <w:i/>
          </w:rPr>
          <w:t>95% CI</w:t>
        </w:r>
        <w:r>
          <w:t xml:space="preserve"> = -0.8, -0.3, </w:t>
        </w:r>
        <w:r>
          <w:rPr>
            <w:i/>
          </w:rPr>
          <w:t>p</w:t>
        </w:r>
        <w:r>
          <w:rPr>
            <w:i/>
            <w:vertAlign w:val="subscript"/>
          </w:rPr>
          <w:t>HB</w:t>
        </w:r>
        <w:r>
          <w:t xml:space="preserve"> = 5.2 x 10</w:t>
        </w:r>
        <w:r>
          <w:rPr>
            <w:vertAlign w:val="superscript"/>
          </w:rPr>
          <w:t>-5</w:t>
        </w:r>
        <w:r>
          <w:t xml:space="preserve">). Similar to the set of Mediterranean genes, module 5 was enriched with genes involved in the oxidation-reduction process (GO:0055114, weighted FET </w:t>
        </w:r>
        <w:r>
          <w:rPr>
            <w:i/>
          </w:rPr>
          <w:t>p</w:t>
        </w:r>
        <w:r>
          <w:t xml:space="preserve"> = 3.1 x 10</w:t>
        </w:r>
        <w:r>
          <w:rPr>
            <w:vertAlign w:val="superscript"/>
          </w:rPr>
          <w:t>-7</w:t>
        </w:r>
        <w:r>
          <w:t xml:space="preserve">; for all GO terms passing an adjusted p-value threshold of 0.05, see </w:t>
        </w:r>
        <w:r w:rsidR="00782693">
          <w:t>Supplementary File Table</w:t>
        </w:r>
        <w:r w:rsidR="003C313B">
          <w:t xml:space="preserve"> </w:t>
        </w:r>
        <w:r>
          <w:t xml:space="preserve">4B). While only one module was associated with higher expression in the Mediterranean diet, we found two modules, modules 8 and 10, that were more highly expressed in Western-fed animals (module 8: </w:t>
        </w:r>
        <w:r>
          <w:rPr>
            <w:i/>
          </w:rPr>
          <w:t>t</w:t>
        </w:r>
        <w:r>
          <w:rPr>
            <w:vertAlign w:val="subscript"/>
          </w:rPr>
          <w:t>(32.3)</w:t>
        </w:r>
        <w:r>
          <w:t xml:space="preserve">= 3.5, </w:t>
        </w:r>
        <w:r>
          <w:rPr>
            <w:i/>
          </w:rPr>
          <w:t>p</w:t>
        </w:r>
        <w:r>
          <w:rPr>
            <w:i/>
            <w:vertAlign w:val="subscript"/>
          </w:rPr>
          <w:t>HB</w:t>
        </w:r>
        <w:r>
          <w:t xml:space="preserve"> = 0.020; module 10: </w:t>
        </w:r>
        <w:r>
          <w:rPr>
            <w:i/>
          </w:rPr>
          <w:t>t</w:t>
        </w:r>
        <w:r>
          <w:rPr>
            <w:vertAlign w:val="subscript"/>
          </w:rPr>
          <w:t>(33.0)</w:t>
        </w:r>
        <w:r>
          <w:t xml:space="preserve">= 3.1, </w:t>
        </w:r>
        <w:r>
          <w:rPr>
            <w:i/>
          </w:rPr>
          <w:t>p</w:t>
        </w:r>
        <w:r>
          <w:rPr>
            <w:i/>
            <w:vertAlign w:val="subscript"/>
          </w:rPr>
          <w:t>HB</w:t>
        </w:r>
        <w:r>
          <w:t xml:space="preserve"> = 0.048). These two modules exhibited similar gene regulatory signatures, as both modules were enriched for regulation of transcription by RNA polymerase II (module 8: GO:0006357 (overall regulation), weighted FET </w:t>
        </w:r>
        <w:r>
          <w:rPr>
            <w:i/>
          </w:rPr>
          <w:t>p</w:t>
        </w:r>
        <w:r>
          <w:t xml:space="preserve"> = 1.3 x 10</w:t>
        </w:r>
        <w:r>
          <w:rPr>
            <w:vertAlign w:val="superscript"/>
          </w:rPr>
          <w:t>-5</w:t>
        </w:r>
        <w:r>
          <w:t xml:space="preserve">; module 10: GO:0045944 (positive regulation), weighted FET </w:t>
        </w:r>
        <w:r>
          <w:rPr>
            <w:i/>
          </w:rPr>
          <w:t>p</w:t>
        </w:r>
        <w:r>
          <w:t xml:space="preserve"> = 3.1 x 10</w:t>
        </w:r>
        <w:r>
          <w:rPr>
            <w:vertAlign w:val="superscript"/>
          </w:rPr>
          <w:t>-7</w:t>
        </w:r>
        <w:r>
          <w:t>). Module 10 also included more M1 genes than expected (</w:t>
        </w:r>
        <w:r>
          <w:rPr>
            <w:i/>
          </w:rPr>
          <w:t>n</w:t>
        </w:r>
        <w:r>
          <w:t xml:space="preserve"> = 186, log odds ratio = 0.8, </w:t>
        </w:r>
        <w:r>
          <w:rPr>
            <w:i/>
          </w:rPr>
          <w:t>95% CI</w:t>
        </w:r>
        <w:r>
          <w:t xml:space="preserve"> = 0.5, 1.0, </w:t>
        </w:r>
        <w:r>
          <w:rPr>
            <w:i/>
          </w:rPr>
          <w:t>p</w:t>
        </w:r>
        <w:r>
          <w:rPr>
            <w:i/>
            <w:vertAlign w:val="subscript"/>
          </w:rPr>
          <w:t>HB</w:t>
        </w:r>
        <w:r>
          <w:t xml:space="preserve"> = 1.9 x 10</w:t>
        </w:r>
        <w:r>
          <w:rPr>
            <w:vertAlign w:val="superscript"/>
          </w:rPr>
          <w:t>-7</w:t>
        </w:r>
        <w:r>
          <w:t>). A third module that trended toward higher expression in the Western diet, module 9 (</w:t>
        </w:r>
        <w:r>
          <w:rPr>
            <w:i/>
          </w:rPr>
          <w:t>t</w:t>
        </w:r>
        <w:r>
          <w:rPr>
            <w:vertAlign w:val="subscript"/>
          </w:rPr>
          <w:t>(32.2)</w:t>
        </w:r>
        <w:r>
          <w:t xml:space="preserve">= 2.5, raw </w:t>
        </w:r>
        <w:r>
          <w:rPr>
            <w:i/>
          </w:rPr>
          <w:t>p</w:t>
        </w:r>
        <w:r>
          <w:t xml:space="preserve"> = 0.019, </w:t>
        </w:r>
        <w:r>
          <w:rPr>
            <w:i/>
          </w:rPr>
          <w:t>p</w:t>
        </w:r>
        <w:r>
          <w:rPr>
            <w:i/>
            <w:vertAlign w:val="subscript"/>
          </w:rPr>
          <w:t>HB</w:t>
        </w:r>
        <w:r>
          <w:t xml:space="preserve"> = 0.19), was enriched for genes involved in the inflammatory response (GO:0006954, weighted FET </w:t>
        </w:r>
        <w:r>
          <w:rPr>
            <w:i/>
          </w:rPr>
          <w:t>p</w:t>
        </w:r>
        <w:r>
          <w:t xml:space="preserve"> = 2.4 x 10</w:t>
        </w:r>
        <w:r>
          <w:rPr>
            <w:vertAlign w:val="superscript"/>
          </w:rPr>
          <w:t>-6</w:t>
        </w:r>
        <w:r>
          <w:t xml:space="preserve">). Together, these results reinforce our findings that the Western diet contributes to proinflammatory polarization in a multi-faceted manner, while the Mediterranean diet can contribute to the reduction of oxidative stress. Interestingly, two modules, modules 4 and 12, were depleted for diet-associated genes (module 4: FET </w:t>
        </w:r>
        <w:r>
          <w:rPr>
            <w:i/>
          </w:rPr>
          <w:t>p</w:t>
        </w:r>
        <w:r>
          <w:t xml:space="preserve"> = 2.1 x 10</w:t>
        </w:r>
        <w:r>
          <w:rPr>
            <w:vertAlign w:val="superscript"/>
          </w:rPr>
          <w:t>-17</w:t>
        </w:r>
        <w:r>
          <w:t xml:space="preserve">, module 12: FET </w:t>
        </w:r>
        <w:r>
          <w:rPr>
            <w:i/>
          </w:rPr>
          <w:t>p</w:t>
        </w:r>
        <w:r>
          <w:t xml:space="preserve"> = 3.9 x 10</w:t>
        </w:r>
        <w:r>
          <w:rPr>
            <w:vertAlign w:val="superscript"/>
          </w:rPr>
          <w:t>-19</w:t>
        </w:r>
        <w:r>
          <w:t xml:space="preserve">) and were enriched for genes involved in the defense response to virus (module 4: GO:0051607, weighted FET </w:t>
        </w:r>
        <w:r>
          <w:rPr>
            <w:i/>
          </w:rPr>
          <w:t>p</w:t>
        </w:r>
        <w:r>
          <w:t xml:space="preserve"> = 1.1 x 10</w:t>
        </w:r>
        <w:r>
          <w:rPr>
            <w:vertAlign w:val="superscript"/>
          </w:rPr>
          <w:t>-18</w:t>
        </w:r>
        <w:r>
          <w:t xml:space="preserve">) and the adaptive immune response (module 12: GO:0002250, weighted FET </w:t>
        </w:r>
        <w:r>
          <w:rPr>
            <w:i/>
          </w:rPr>
          <w:t>p</w:t>
        </w:r>
        <w:r>
          <w:t xml:space="preserve"> = 8.1 x 10</w:t>
        </w:r>
        <w:r>
          <w:rPr>
            <w:vertAlign w:val="superscript"/>
          </w:rPr>
          <w:t>-9</w:t>
        </w:r>
        <w:r>
          <w:t xml:space="preserve">). This suggests that viral responses and adaptive immunity may be less affected by the diet. </w:t>
        </w:r>
      </w:ins>
    </w:p>
    <w:p w14:paraId="050016D4" w14:textId="1F10EF3D" w:rsidR="00DA349B" w:rsidRDefault="00DA349B" w:rsidP="00BA35FB">
      <w:pPr>
        <w:widowControl w:val="0"/>
        <w:spacing w:line="480" w:lineRule="auto"/>
        <w:rPr>
          <w:ins w:id="188" w:author="Revised" w:date="2021-07-01T13:47:00Z"/>
          <w:rFonts w:ascii="Times" w:hAnsi="Times" w:cs="Arial"/>
        </w:rPr>
      </w:pPr>
    </w:p>
    <w:p w14:paraId="7379E4AD" w14:textId="254D2FC4" w:rsidR="00570610" w:rsidRPr="005620C2" w:rsidRDefault="00BC5354" w:rsidP="00BC5354">
      <w:pPr>
        <w:spacing w:line="480" w:lineRule="auto"/>
        <w:rPr>
          <w:rFonts w:ascii="Times" w:hAnsi="Times" w:cs="Arial"/>
          <w:i/>
          <w:iCs/>
        </w:rPr>
      </w:pPr>
      <w:r w:rsidRPr="005620C2">
        <w:rPr>
          <w:rFonts w:ascii="Times" w:hAnsi="Times" w:cs="Arial"/>
          <w:i/>
          <w:iCs/>
        </w:rPr>
        <w:lastRenderedPageBreak/>
        <w:t xml:space="preserve">Diet </w:t>
      </w:r>
      <w:r w:rsidR="00486D7A">
        <w:rPr>
          <w:rFonts w:ascii="Times" w:hAnsi="Times" w:cs="Arial"/>
          <w:i/>
          <w:iCs/>
        </w:rPr>
        <w:t xml:space="preserve">differentially influenced </w:t>
      </w:r>
      <w:r w:rsidRPr="005620C2">
        <w:rPr>
          <w:rFonts w:ascii="Times" w:hAnsi="Times" w:cs="Arial"/>
          <w:i/>
          <w:iCs/>
        </w:rPr>
        <w:t>gene co-expression</w:t>
      </w:r>
      <w:r w:rsidR="00F460CC" w:rsidRPr="005620C2">
        <w:rPr>
          <w:rFonts w:ascii="Times" w:hAnsi="Times" w:cs="Arial"/>
          <w:i/>
          <w:iCs/>
        </w:rPr>
        <w:t xml:space="preserve"> patterns</w:t>
      </w:r>
    </w:p>
    <w:p w14:paraId="72C582A5" w14:textId="578982C8" w:rsidR="0035687F" w:rsidRDefault="00486D7A" w:rsidP="00BA35FB">
      <w:pPr>
        <w:widowControl w:val="0"/>
        <w:spacing w:line="480" w:lineRule="auto"/>
        <w:rPr>
          <w:rFonts w:ascii="Times" w:hAnsi="Times" w:cs="Arial"/>
        </w:rPr>
      </w:pPr>
      <w:r>
        <w:rPr>
          <w:rFonts w:ascii="Times" w:hAnsi="Times" w:cs="Arial"/>
        </w:rPr>
        <w:t xml:space="preserve">The effects of </w:t>
      </w:r>
      <w:r w:rsidR="00ED7C3B" w:rsidRPr="005620C2">
        <w:rPr>
          <w:rFonts w:ascii="Times" w:hAnsi="Times" w:cs="Arial"/>
        </w:rPr>
        <w:t xml:space="preserve">diet </w:t>
      </w:r>
      <w:r>
        <w:rPr>
          <w:rFonts w:ascii="Times" w:hAnsi="Times" w:cs="Arial"/>
        </w:rPr>
        <w:t xml:space="preserve">on </w:t>
      </w:r>
      <w:r w:rsidR="00ED7C3B" w:rsidRPr="005620C2">
        <w:rPr>
          <w:rFonts w:ascii="Times" w:hAnsi="Times" w:cs="Arial"/>
        </w:rPr>
        <w:t xml:space="preserve">the magnitude </w:t>
      </w:r>
      <w:r>
        <w:rPr>
          <w:rFonts w:ascii="Times" w:hAnsi="Times" w:cs="Arial"/>
        </w:rPr>
        <w:t>and</w:t>
      </w:r>
      <w:r w:rsidR="00ED7C3B" w:rsidRPr="005620C2">
        <w:rPr>
          <w:rFonts w:ascii="Times" w:hAnsi="Times" w:cs="Arial"/>
        </w:rPr>
        <w:t xml:space="preserve"> direction of </w:t>
      </w:r>
      <w:r w:rsidR="00555BDE" w:rsidRPr="005620C2">
        <w:rPr>
          <w:rFonts w:ascii="Times" w:hAnsi="Times" w:cs="Arial"/>
        </w:rPr>
        <w:t>pairwise gene</w:t>
      </w:r>
      <w:r w:rsidR="00ED7C3B" w:rsidRPr="005620C2">
        <w:rPr>
          <w:rFonts w:ascii="Times" w:hAnsi="Times" w:cs="Arial"/>
        </w:rPr>
        <w:t xml:space="preserve"> expression correlations </w:t>
      </w:r>
      <w:r>
        <w:rPr>
          <w:rFonts w:ascii="Times" w:hAnsi="Times" w:cs="Arial"/>
        </w:rPr>
        <w:t xml:space="preserve">were assessed for </w:t>
      </w:r>
      <w:r w:rsidR="004D7B48">
        <w:rPr>
          <w:rFonts w:ascii="Times" w:hAnsi="Times" w:cs="Arial"/>
        </w:rPr>
        <w:t xml:space="preserve">the </w:t>
      </w:r>
      <w:r w:rsidR="00ED7C3B" w:rsidRPr="005620C2">
        <w:rPr>
          <w:rFonts w:ascii="Times" w:hAnsi="Times" w:cs="Arial"/>
        </w:rPr>
        <w:t>most strongly diet-affected genes</w:t>
      </w:r>
      <w:r w:rsidR="001827B2">
        <w:rPr>
          <w:rFonts w:ascii="Times" w:hAnsi="Times" w:cs="Arial"/>
        </w:rPr>
        <w:t xml:space="preserve">, as such effects </w:t>
      </w:r>
      <w:r w:rsidR="00ED7C3B" w:rsidRPr="005620C2">
        <w:rPr>
          <w:rFonts w:ascii="Times" w:hAnsi="Times" w:cs="Arial"/>
        </w:rPr>
        <w:t xml:space="preserve">could reveal </w:t>
      </w:r>
      <w:r w:rsidR="00F460CC" w:rsidRPr="005620C2">
        <w:rPr>
          <w:rFonts w:ascii="Times" w:hAnsi="Times" w:cs="Arial"/>
        </w:rPr>
        <w:t xml:space="preserve">key </w:t>
      </w:r>
      <w:r w:rsidR="00ED7C3B" w:rsidRPr="005620C2">
        <w:rPr>
          <w:rFonts w:ascii="Times" w:hAnsi="Times" w:cs="Arial"/>
        </w:rPr>
        <w:t>gene regulatory networks that are altered by diet</w:t>
      </w:r>
      <w:r w:rsidR="001827B2">
        <w:rPr>
          <w:rFonts w:ascii="Times" w:hAnsi="Times" w:cs="Arial"/>
        </w:rPr>
        <w:t>,</w:t>
      </w:r>
      <w:r w:rsidR="00F460CC" w:rsidRPr="005620C2">
        <w:rPr>
          <w:rFonts w:ascii="Times" w:hAnsi="Times" w:cs="Arial"/>
        </w:rPr>
        <w:t xml:space="preserve"> that may themselves be regulated by key upstream targets</w:t>
      </w:r>
      <w:r w:rsidR="00B13CA6">
        <w:rPr>
          <w:rFonts w:ascii="Times" w:hAnsi="Times" w:cs="Arial"/>
        </w:rPr>
        <w:t xml:space="preserve"> </w:t>
      </w:r>
      <w:r w:rsidR="00EE4CE7">
        <w:rPr>
          <w:rFonts w:ascii="Times" w:hAnsi="Times"/>
        </w:rPr>
        <w:t>(de la Fuente, 2010; Gaiteri et al., 2014)</w:t>
      </w:r>
      <w:r w:rsidR="0075195A" w:rsidRPr="005620C2">
        <w:rPr>
          <w:rFonts w:ascii="Times" w:hAnsi="Times" w:cs="Arial"/>
        </w:rPr>
        <w:t>.</w:t>
      </w:r>
      <w:r w:rsidR="00ED7C3B" w:rsidRPr="005620C2">
        <w:rPr>
          <w:rFonts w:ascii="Times" w:hAnsi="Times" w:cs="Arial"/>
        </w:rPr>
        <w:t xml:space="preserve"> </w:t>
      </w:r>
      <w:r w:rsidR="00060277">
        <w:rPr>
          <w:rFonts w:ascii="Times" w:hAnsi="Times" w:cs="Arial"/>
        </w:rPr>
        <w:t>To reduce the number of tests, we limited our analyses to the pairwise combinations of the top 140 DEGs (</w:t>
      </w:r>
      <w:r w:rsidR="00060277" w:rsidRPr="00F40F3A">
        <w:rPr>
          <w:rFonts w:ascii="Times" w:hAnsi="Times" w:cs="Arial"/>
          <w:i/>
          <w:iCs/>
        </w:rPr>
        <w:t>n</w:t>
      </w:r>
      <w:r w:rsidR="00060277">
        <w:rPr>
          <w:rFonts w:ascii="Times" w:hAnsi="Times" w:cs="Arial"/>
        </w:rPr>
        <w:t xml:space="preserve"> = 9730 combinations). Of these </w:t>
      </w:r>
      <w:r w:rsidR="006F7408" w:rsidRPr="006F7408">
        <w:rPr>
          <w:rFonts w:ascii="Times" w:hAnsi="Times" w:cs="Arial"/>
        </w:rPr>
        <w:t>gene pairs</w:t>
      </w:r>
      <w:r w:rsidR="00060277">
        <w:rPr>
          <w:rFonts w:ascii="Times" w:hAnsi="Times" w:cs="Arial"/>
        </w:rPr>
        <w:t>, many</w:t>
      </w:r>
      <w:r w:rsidR="006F7408" w:rsidRPr="006F7408">
        <w:rPr>
          <w:rFonts w:ascii="Times" w:hAnsi="Times" w:cs="Arial"/>
        </w:rPr>
        <w:t xml:space="preserve"> were significantly associated with each other in both diets, both positively (</w:t>
      </w:r>
      <w:r w:rsidR="006F7408" w:rsidRPr="00F40F3A">
        <w:rPr>
          <w:rFonts w:ascii="Times" w:hAnsi="Times" w:cs="Arial"/>
          <w:i/>
          <w:iCs/>
        </w:rPr>
        <w:t>n</w:t>
      </w:r>
      <w:r w:rsidR="006F7408" w:rsidRPr="006F7408">
        <w:rPr>
          <w:rFonts w:ascii="Times" w:hAnsi="Times" w:cs="Arial"/>
        </w:rPr>
        <w:t xml:space="preserve"> = 714) and negatively (</w:t>
      </w:r>
      <w:r w:rsidR="006F7408" w:rsidRPr="00F40F3A">
        <w:rPr>
          <w:rFonts w:ascii="Times" w:hAnsi="Times" w:cs="Arial"/>
          <w:i/>
          <w:iCs/>
        </w:rPr>
        <w:t>n</w:t>
      </w:r>
      <w:r w:rsidR="006F7408" w:rsidRPr="006F7408">
        <w:rPr>
          <w:rFonts w:ascii="Times" w:hAnsi="Times" w:cs="Arial"/>
        </w:rPr>
        <w:t xml:space="preserve"> = 332, </w:t>
      </w:r>
      <w:r w:rsidR="00060277" w:rsidRPr="00F40F3A">
        <w:rPr>
          <w:rFonts w:ascii="Times" w:hAnsi="Times" w:cs="Arial"/>
          <w:i/>
          <w:iCs/>
        </w:rPr>
        <w:t>p</w:t>
      </w:r>
      <w:r w:rsidR="00060277" w:rsidRPr="006F7408">
        <w:rPr>
          <w:rFonts w:ascii="Times" w:hAnsi="Times" w:cs="Arial"/>
        </w:rPr>
        <w:t xml:space="preserve"> </w:t>
      </w:r>
      <w:r w:rsidR="006F7408" w:rsidRPr="006F7408">
        <w:rPr>
          <w:rFonts w:ascii="Times" w:hAnsi="Times" w:cs="Arial"/>
        </w:rPr>
        <w:t xml:space="preserve">&lt; 0.05; </w:t>
      </w:r>
      <w:r w:rsidR="00274333">
        <w:rPr>
          <w:rFonts w:ascii="Times" w:hAnsi="Times" w:cs="Arial"/>
        </w:rPr>
        <w:t>for all gene pairs tested and their correlations, see</w:t>
      </w:r>
      <w:r w:rsidR="006F7408" w:rsidRPr="006F7408">
        <w:rPr>
          <w:rFonts w:ascii="Times" w:hAnsi="Times" w:cs="Arial"/>
        </w:rPr>
        <w:t xml:space="preserve"> </w:t>
      </w:r>
      <w:ins w:id="189" w:author="Revised" w:date="2021-07-01T13:47:00Z">
        <w:r w:rsidR="00782693">
          <w:rPr>
            <w:rFonts w:ascii="Times" w:hAnsi="Times" w:cs="Arial"/>
          </w:rPr>
          <w:t xml:space="preserve">Supplementary File </w:t>
        </w:r>
      </w:ins>
      <w:r w:rsidR="00782693">
        <w:rPr>
          <w:rFonts w:ascii="Times" w:hAnsi="Times" w:cs="Arial"/>
        </w:rPr>
        <w:t>Table</w:t>
      </w:r>
      <w:r w:rsidR="003C313B">
        <w:rPr>
          <w:rFonts w:ascii="Times" w:hAnsi="Times" w:cs="Arial"/>
        </w:rPr>
        <w:t xml:space="preserve"> </w:t>
      </w:r>
      <w:del w:id="190" w:author="Revised" w:date="2021-07-01T13:47:00Z">
        <w:r w:rsidR="00274333">
          <w:rPr>
            <w:rFonts w:ascii="Times" w:hAnsi="Times" w:cs="Arial"/>
          </w:rPr>
          <w:delText>S4</w:delText>
        </w:r>
        <w:r w:rsidR="006F7408" w:rsidRPr="006F7408">
          <w:rPr>
            <w:rFonts w:ascii="Times" w:hAnsi="Times" w:cs="Arial"/>
          </w:rPr>
          <w:delText>A</w:delText>
        </w:r>
      </w:del>
      <w:ins w:id="191" w:author="Revised" w:date="2021-07-01T13:47:00Z">
        <w:r w:rsidR="00DA349B">
          <w:rPr>
            <w:rFonts w:ascii="Times" w:hAnsi="Times" w:cs="Arial"/>
          </w:rPr>
          <w:t>5</w:t>
        </w:r>
        <w:r w:rsidR="006F7408" w:rsidRPr="006F7408">
          <w:rPr>
            <w:rFonts w:ascii="Times" w:hAnsi="Times" w:cs="Arial"/>
          </w:rPr>
          <w:t>A</w:t>
        </w:r>
      </w:ins>
      <w:r w:rsidR="006F7408" w:rsidRPr="006F7408">
        <w:rPr>
          <w:rFonts w:ascii="Times" w:hAnsi="Times" w:cs="Arial"/>
        </w:rPr>
        <w:t>)</w:t>
      </w:r>
      <w:r w:rsidR="0035687F">
        <w:rPr>
          <w:rFonts w:ascii="Times" w:hAnsi="Times" w:cs="Arial"/>
        </w:rPr>
        <w:t>, suggesting that while diet altered expression of these genes, it did not change the</w:t>
      </w:r>
      <w:r w:rsidR="00825243">
        <w:rPr>
          <w:rFonts w:ascii="Times" w:hAnsi="Times" w:cs="Arial"/>
        </w:rPr>
        <w:t>ir</w:t>
      </w:r>
      <w:r w:rsidR="0035687F">
        <w:rPr>
          <w:rFonts w:ascii="Times" w:hAnsi="Times" w:cs="Arial"/>
        </w:rPr>
        <w:t xml:space="preserve"> </w:t>
      </w:r>
      <w:r w:rsidR="00825243">
        <w:rPr>
          <w:rFonts w:ascii="Times" w:hAnsi="Times" w:cs="Arial"/>
        </w:rPr>
        <w:t xml:space="preserve">co-expression </w:t>
      </w:r>
      <w:r w:rsidR="0035687F">
        <w:rPr>
          <w:rFonts w:ascii="Times" w:hAnsi="Times" w:cs="Arial"/>
        </w:rPr>
        <w:t>relationship</w:t>
      </w:r>
      <w:r w:rsidR="00825243">
        <w:rPr>
          <w:rFonts w:ascii="Times" w:hAnsi="Times" w:cs="Arial"/>
        </w:rPr>
        <w:t>s</w:t>
      </w:r>
      <w:r w:rsidR="006F7408" w:rsidRPr="006F7408">
        <w:rPr>
          <w:rFonts w:ascii="Times" w:hAnsi="Times" w:cs="Arial"/>
        </w:rPr>
        <w:t xml:space="preserve">. </w:t>
      </w:r>
      <w:r w:rsidR="00ED7C3B" w:rsidRPr="005620C2">
        <w:rPr>
          <w:rFonts w:ascii="Times" w:hAnsi="Times" w:cs="Arial"/>
        </w:rPr>
        <w:t xml:space="preserve">Drawing on a newly developed approach, </w:t>
      </w:r>
      <w:r w:rsidR="00472588">
        <w:rPr>
          <w:rFonts w:ascii="Times" w:hAnsi="Times" w:cs="Arial"/>
        </w:rPr>
        <w:t>“</w:t>
      </w:r>
      <w:r w:rsidR="00ED7C3B" w:rsidRPr="005620C2">
        <w:rPr>
          <w:rFonts w:ascii="Times" w:hAnsi="Times" w:cs="Arial"/>
        </w:rPr>
        <w:t>correlation by individual level product</w:t>
      </w:r>
      <w:r w:rsidR="00472588">
        <w:rPr>
          <w:rFonts w:ascii="Times" w:hAnsi="Times" w:cs="Arial"/>
        </w:rPr>
        <w:t>”</w:t>
      </w:r>
      <w:r w:rsidR="00ED7C3B" w:rsidRPr="005620C2">
        <w:rPr>
          <w:rFonts w:ascii="Times" w:hAnsi="Times" w:cs="Arial"/>
        </w:rPr>
        <w:t xml:space="preserve"> (CILP</w:t>
      </w:r>
      <w:r w:rsidR="00BE59F5">
        <w:rPr>
          <w:rFonts w:ascii="Times" w:hAnsi="Times" w:cs="Arial"/>
        </w:rPr>
        <w:t>)</w:t>
      </w:r>
      <w:r w:rsidR="00B13CA6">
        <w:rPr>
          <w:rFonts w:ascii="Times" w:hAnsi="Times" w:cs="Arial"/>
        </w:rPr>
        <w:t xml:space="preserve"> </w:t>
      </w:r>
      <w:r w:rsidR="00381F1D">
        <w:rPr>
          <w:rFonts w:ascii="Times" w:hAnsi="Times"/>
        </w:rPr>
        <w:t>(Lea et al., 2019)</w:t>
      </w:r>
      <w:r w:rsidR="00552A54" w:rsidRPr="005620C2">
        <w:rPr>
          <w:rFonts w:ascii="Times" w:hAnsi="Times" w:cs="Arial"/>
        </w:rPr>
        <w:t>,</w:t>
      </w:r>
      <w:r w:rsidR="00ED7C3B" w:rsidRPr="005620C2">
        <w:rPr>
          <w:rFonts w:ascii="Times" w:hAnsi="Times" w:cs="Arial"/>
        </w:rPr>
        <w:t xml:space="preserve"> we</w:t>
      </w:r>
      <w:r w:rsidR="00AF0F26">
        <w:rPr>
          <w:rFonts w:ascii="Times" w:hAnsi="Times" w:cs="Arial"/>
        </w:rPr>
        <w:t xml:space="preserve"> </w:t>
      </w:r>
      <w:r w:rsidR="00ED7C3B" w:rsidRPr="005620C2">
        <w:rPr>
          <w:rFonts w:ascii="Times" w:hAnsi="Times" w:cs="Arial"/>
        </w:rPr>
        <w:t xml:space="preserve">identified 445 </w:t>
      </w:r>
      <w:r w:rsidR="00825243">
        <w:rPr>
          <w:rFonts w:ascii="Times" w:hAnsi="Times" w:cs="Arial"/>
        </w:rPr>
        <w:t xml:space="preserve">other </w:t>
      </w:r>
      <w:r w:rsidR="00ED7C3B" w:rsidRPr="005620C2">
        <w:rPr>
          <w:rFonts w:ascii="Times" w:hAnsi="Times" w:cs="Arial"/>
        </w:rPr>
        <w:t xml:space="preserve">gene pairs </w:t>
      </w:r>
      <w:r w:rsidR="00472588">
        <w:rPr>
          <w:rFonts w:ascii="Times" w:hAnsi="Times" w:cs="Arial"/>
        </w:rPr>
        <w:t xml:space="preserve">that </w:t>
      </w:r>
      <w:r w:rsidR="009D37F2" w:rsidRPr="005620C2">
        <w:rPr>
          <w:rFonts w:ascii="Times" w:hAnsi="Times" w:cs="Arial"/>
        </w:rPr>
        <w:t>exhibited</w:t>
      </w:r>
      <w:r w:rsidR="0035687F">
        <w:rPr>
          <w:rFonts w:ascii="Times" w:hAnsi="Times" w:cs="Arial"/>
        </w:rPr>
        <w:t xml:space="preserve"> significant</w:t>
      </w:r>
      <w:r w:rsidR="009D37F2" w:rsidRPr="005620C2">
        <w:rPr>
          <w:rFonts w:ascii="Times" w:hAnsi="Times" w:cs="Arial"/>
        </w:rPr>
        <w:t xml:space="preserve"> </w:t>
      </w:r>
      <w:r w:rsidR="00AF0F26">
        <w:rPr>
          <w:rFonts w:ascii="Times" w:hAnsi="Times" w:cs="Arial"/>
        </w:rPr>
        <w:t>differences</w:t>
      </w:r>
      <w:r w:rsidR="009D37F2" w:rsidRPr="005620C2">
        <w:rPr>
          <w:rFonts w:ascii="Times" w:hAnsi="Times" w:cs="Arial"/>
        </w:rPr>
        <w:t xml:space="preserve"> (</w:t>
      </w:r>
      <w:r w:rsidR="009D37F2" w:rsidRPr="00995754">
        <w:rPr>
          <w:rFonts w:ascii="Times" w:hAnsi="Times" w:cs="Arial"/>
        </w:rPr>
        <w:t xml:space="preserve">FDR &lt; </w:t>
      </w:r>
      <w:r w:rsidR="00F40F3A">
        <w:rPr>
          <w:rFonts w:ascii="Times" w:hAnsi="Times" w:cs="Arial"/>
        </w:rPr>
        <w:t>0.2</w:t>
      </w:r>
      <w:r w:rsidR="009D37F2" w:rsidRPr="005620C2">
        <w:rPr>
          <w:rFonts w:ascii="Times" w:hAnsi="Times" w:cs="Arial"/>
        </w:rPr>
        <w:t>) in their correlation between the</w:t>
      </w:r>
      <w:r w:rsidR="00ED7C3B" w:rsidRPr="005620C2">
        <w:rPr>
          <w:rFonts w:ascii="Times" w:hAnsi="Times" w:cs="Arial"/>
        </w:rPr>
        <w:t xml:space="preserve"> Mediterranean</w:t>
      </w:r>
      <w:r w:rsidR="009D37F2" w:rsidRPr="005620C2">
        <w:rPr>
          <w:rFonts w:ascii="Times" w:hAnsi="Times" w:cs="Arial"/>
        </w:rPr>
        <w:t>- and</w:t>
      </w:r>
      <w:r w:rsidR="00555BDE" w:rsidRPr="005620C2">
        <w:rPr>
          <w:rFonts w:ascii="Times" w:hAnsi="Times" w:cs="Arial"/>
        </w:rPr>
        <w:t xml:space="preserve"> </w:t>
      </w:r>
      <w:r w:rsidR="00ED7C3B" w:rsidRPr="00472588">
        <w:rPr>
          <w:rFonts w:ascii="Times" w:hAnsi="Times" w:cs="Arial"/>
        </w:rPr>
        <w:t>Western-fed monkeys</w:t>
      </w:r>
      <w:r w:rsidR="0036339E" w:rsidRPr="00472588">
        <w:rPr>
          <w:rFonts w:ascii="Times" w:hAnsi="Times" w:cs="Arial"/>
        </w:rPr>
        <w:t xml:space="preserve"> </w:t>
      </w:r>
      <w:r w:rsidR="00A11BA5" w:rsidRPr="00472588">
        <w:rPr>
          <w:rFonts w:ascii="Times" w:hAnsi="Times" w:cs="Arial"/>
        </w:rPr>
        <w:t>(</w:t>
      </w:r>
      <w:ins w:id="192" w:author="Revised" w:date="2021-07-01T13:47:00Z">
        <w:r w:rsidR="00782693">
          <w:rPr>
            <w:rFonts w:ascii="Times" w:hAnsi="Times" w:cs="Arial"/>
          </w:rPr>
          <w:t xml:space="preserve">Supplementary File </w:t>
        </w:r>
      </w:ins>
      <w:r w:rsidR="00782693">
        <w:rPr>
          <w:rFonts w:ascii="Times" w:hAnsi="Times" w:cs="Arial"/>
        </w:rPr>
        <w:t>Table</w:t>
      </w:r>
      <w:r w:rsidR="003C313B">
        <w:rPr>
          <w:rFonts w:ascii="Times" w:hAnsi="Times" w:cs="Arial"/>
        </w:rPr>
        <w:t xml:space="preserve"> </w:t>
      </w:r>
      <w:del w:id="193" w:author="Revised" w:date="2021-07-01T13:47:00Z">
        <w:r w:rsidR="00601B35" w:rsidRPr="00472588">
          <w:rPr>
            <w:rFonts w:ascii="Times" w:hAnsi="Times" w:cs="Arial"/>
          </w:rPr>
          <w:delText>S</w:delText>
        </w:r>
        <w:r w:rsidR="00274333">
          <w:rPr>
            <w:rFonts w:ascii="Times" w:hAnsi="Times" w:cs="Arial"/>
          </w:rPr>
          <w:delText>4</w:delText>
        </w:r>
        <w:r w:rsidR="00063467">
          <w:rPr>
            <w:rFonts w:ascii="Times" w:hAnsi="Times" w:cs="Arial"/>
          </w:rPr>
          <w:delText>A</w:delText>
        </w:r>
        <w:r w:rsidR="009D37F2" w:rsidRPr="00472588">
          <w:rPr>
            <w:rFonts w:ascii="Times" w:hAnsi="Times" w:cs="Arial"/>
          </w:rPr>
          <w:delText>; Fig.</w:delText>
        </w:r>
      </w:del>
      <w:ins w:id="194" w:author="Revised" w:date="2021-07-01T13:47:00Z">
        <w:r w:rsidR="00DA349B">
          <w:rPr>
            <w:rFonts w:ascii="Times" w:hAnsi="Times" w:cs="Arial"/>
          </w:rPr>
          <w:t>5</w:t>
        </w:r>
        <w:r w:rsidR="00063467">
          <w:rPr>
            <w:rFonts w:ascii="Times" w:hAnsi="Times" w:cs="Arial"/>
          </w:rPr>
          <w:t>A</w:t>
        </w:r>
        <w:r w:rsidR="009D37F2" w:rsidRPr="00472588">
          <w:rPr>
            <w:rFonts w:ascii="Times" w:hAnsi="Times" w:cs="Arial"/>
          </w:rPr>
          <w:t>; Fig</w:t>
        </w:r>
        <w:r w:rsidR="001E3D48">
          <w:rPr>
            <w:rFonts w:ascii="Times" w:hAnsi="Times" w:cs="Arial"/>
          </w:rPr>
          <w:t>ure</w:t>
        </w:r>
      </w:ins>
      <w:r w:rsidR="009D37F2" w:rsidRPr="00472588">
        <w:rPr>
          <w:rFonts w:ascii="Times" w:hAnsi="Times" w:cs="Arial"/>
        </w:rPr>
        <w:t xml:space="preserve"> </w:t>
      </w:r>
      <w:r w:rsidR="00EE4CE7">
        <w:rPr>
          <w:rFonts w:ascii="Times" w:hAnsi="Times" w:cs="Arial"/>
        </w:rPr>
        <w:t>3</w:t>
      </w:r>
      <w:r w:rsidR="009D37F2" w:rsidRPr="00472588">
        <w:rPr>
          <w:rFonts w:ascii="Times" w:hAnsi="Times" w:cs="Arial"/>
        </w:rPr>
        <w:t>A</w:t>
      </w:r>
      <w:r w:rsidR="0036339E" w:rsidRPr="00AD3CED">
        <w:rPr>
          <w:rFonts w:ascii="Times" w:hAnsi="Times" w:cs="Arial"/>
        </w:rPr>
        <w:t>)</w:t>
      </w:r>
      <w:r w:rsidR="00825243">
        <w:rPr>
          <w:rFonts w:ascii="Times" w:hAnsi="Times" w:cs="Arial"/>
        </w:rPr>
        <w:t xml:space="preserve">, </w:t>
      </w:r>
      <w:r w:rsidR="0035687F">
        <w:rPr>
          <w:rFonts w:ascii="Times" w:hAnsi="Times" w:cs="Arial"/>
        </w:rPr>
        <w:t>suggesting that one of the experimental diets altered the coherence between the genes</w:t>
      </w:r>
      <w:r w:rsidR="00ED7C3B" w:rsidRPr="005620C2">
        <w:rPr>
          <w:rFonts w:ascii="Times" w:hAnsi="Times" w:cs="Arial"/>
        </w:rPr>
        <w:t xml:space="preserve"> (</w:t>
      </w:r>
      <w:del w:id="195" w:author="Revised" w:date="2021-07-01T13:47:00Z">
        <w:r w:rsidR="00ED7C3B" w:rsidRPr="005620C2">
          <w:rPr>
            <w:rFonts w:ascii="Times" w:hAnsi="Times" w:cs="Arial"/>
          </w:rPr>
          <w:delText>Fig</w:delText>
        </w:r>
        <w:r w:rsidR="00EE4CE7">
          <w:rPr>
            <w:rFonts w:ascii="Times" w:hAnsi="Times" w:cs="Arial"/>
          </w:rPr>
          <w:delText>.</w:delText>
        </w:r>
      </w:del>
      <w:ins w:id="196" w:author="Revised" w:date="2021-07-01T13:47:00Z">
        <w:r w:rsidR="00ED7C3B" w:rsidRPr="005620C2">
          <w:rPr>
            <w:rFonts w:ascii="Times" w:hAnsi="Times" w:cs="Arial"/>
          </w:rPr>
          <w:t>Fig</w:t>
        </w:r>
        <w:r w:rsidR="001E3D48">
          <w:rPr>
            <w:rFonts w:ascii="Times" w:hAnsi="Times" w:cs="Arial"/>
          </w:rPr>
          <w:t>ure</w:t>
        </w:r>
      </w:ins>
      <w:r w:rsidR="00EE4CE7">
        <w:rPr>
          <w:rFonts w:ascii="Times" w:hAnsi="Times" w:cs="Arial"/>
        </w:rPr>
        <w:t xml:space="preserve"> 3</w:t>
      </w:r>
      <w:r w:rsidR="00CE4F24" w:rsidRPr="005620C2">
        <w:rPr>
          <w:rFonts w:ascii="Times" w:hAnsi="Times" w:cs="Arial"/>
        </w:rPr>
        <w:t>A</w:t>
      </w:r>
      <w:r w:rsidR="00ED7C3B" w:rsidRPr="005620C2">
        <w:rPr>
          <w:rFonts w:ascii="Times" w:hAnsi="Times" w:cs="Arial"/>
        </w:rPr>
        <w:t>).</w:t>
      </w:r>
    </w:p>
    <w:p w14:paraId="175A3426" w14:textId="77777777" w:rsidR="0035687F" w:rsidRDefault="0035687F" w:rsidP="00BA35FB">
      <w:pPr>
        <w:widowControl w:val="0"/>
        <w:spacing w:line="480" w:lineRule="auto"/>
        <w:rPr>
          <w:rFonts w:ascii="Times" w:hAnsi="Times" w:cs="Arial"/>
        </w:rPr>
      </w:pPr>
    </w:p>
    <w:p w14:paraId="241E2D94" w14:textId="3A6867BE" w:rsidR="00E04E31" w:rsidRPr="005620C2" w:rsidRDefault="00BC5354" w:rsidP="00BA35FB">
      <w:pPr>
        <w:widowControl w:val="0"/>
        <w:spacing w:line="480" w:lineRule="auto"/>
        <w:rPr>
          <w:rFonts w:ascii="Times" w:hAnsi="Times" w:cs="Arial"/>
        </w:rPr>
      </w:pPr>
      <w:r w:rsidRPr="005620C2">
        <w:rPr>
          <w:rFonts w:ascii="Times" w:hAnsi="Times" w:cs="Arial"/>
        </w:rPr>
        <w:t>W</w:t>
      </w:r>
      <w:r w:rsidR="00555BDE" w:rsidRPr="005620C2">
        <w:rPr>
          <w:rFonts w:ascii="Times" w:hAnsi="Times" w:cs="Arial"/>
        </w:rPr>
        <w:t xml:space="preserve">e </w:t>
      </w:r>
      <w:r w:rsidR="00825243">
        <w:rPr>
          <w:rFonts w:ascii="Times" w:hAnsi="Times" w:cs="Arial"/>
        </w:rPr>
        <w:t xml:space="preserve">also </w:t>
      </w:r>
      <w:r w:rsidR="00ED7C3B" w:rsidRPr="005620C2">
        <w:rPr>
          <w:rFonts w:ascii="Times" w:hAnsi="Times" w:cs="Arial"/>
        </w:rPr>
        <w:t xml:space="preserve">identified 16 “hub” genes that exhibited differential correlations with </w:t>
      </w:r>
      <w:r w:rsidR="0045600A">
        <w:rPr>
          <w:rFonts w:ascii="Times" w:hAnsi="Times" w:cs="Arial"/>
        </w:rPr>
        <w:t xml:space="preserve">more </w:t>
      </w:r>
      <w:r w:rsidR="00ED7C3B" w:rsidRPr="005620C2">
        <w:rPr>
          <w:rFonts w:ascii="Times" w:hAnsi="Times" w:cs="Arial"/>
        </w:rPr>
        <w:t>partner genes than expected by chance</w:t>
      </w:r>
      <w:r w:rsidR="00CE4F24" w:rsidRPr="005620C2">
        <w:rPr>
          <w:rFonts w:ascii="Times" w:hAnsi="Times" w:cs="Arial"/>
        </w:rPr>
        <w:t xml:space="preserve"> (</w:t>
      </w:r>
      <w:del w:id="197" w:author="Revised" w:date="2021-07-01T13:47:00Z">
        <w:r w:rsidR="00CE4F24" w:rsidRPr="005620C2">
          <w:rPr>
            <w:rFonts w:ascii="Times" w:hAnsi="Times" w:cs="Arial"/>
          </w:rPr>
          <w:delText>Fig.</w:delText>
        </w:r>
      </w:del>
      <w:ins w:id="198" w:author="Revised" w:date="2021-07-01T13:47:00Z">
        <w:r w:rsidR="00CE4F24" w:rsidRPr="005620C2">
          <w:rPr>
            <w:rFonts w:ascii="Times" w:hAnsi="Times" w:cs="Arial"/>
          </w:rPr>
          <w:t>Fig</w:t>
        </w:r>
        <w:r w:rsidR="001E3D48">
          <w:rPr>
            <w:rFonts w:ascii="Times" w:hAnsi="Times" w:cs="Arial"/>
          </w:rPr>
          <w:t>ure</w:t>
        </w:r>
      </w:ins>
      <w:r w:rsidR="00CE4F24" w:rsidRPr="005620C2">
        <w:rPr>
          <w:rFonts w:ascii="Times" w:hAnsi="Times" w:cs="Arial"/>
        </w:rPr>
        <w:t xml:space="preserve"> </w:t>
      </w:r>
      <w:r w:rsidR="00EE4CE7">
        <w:rPr>
          <w:rFonts w:ascii="Times" w:hAnsi="Times" w:cs="Arial"/>
        </w:rPr>
        <w:t>3</w:t>
      </w:r>
      <w:r w:rsidR="00CE4F24" w:rsidRPr="005620C2">
        <w:rPr>
          <w:rFonts w:ascii="Times" w:hAnsi="Times" w:cs="Arial"/>
        </w:rPr>
        <w:t>B</w:t>
      </w:r>
      <w:r w:rsidR="00321060" w:rsidRPr="005620C2">
        <w:rPr>
          <w:rFonts w:ascii="Times" w:hAnsi="Times" w:cs="Arial"/>
        </w:rPr>
        <w:t xml:space="preserve">, </w:t>
      </w:r>
      <w:r w:rsidR="00274333">
        <w:rPr>
          <w:rFonts w:ascii="Times" w:hAnsi="Times" w:cs="Arial"/>
        </w:rPr>
        <w:t>for all genes included in one or more differentially cor</w:t>
      </w:r>
      <w:r w:rsidR="00484958">
        <w:rPr>
          <w:rFonts w:ascii="Times" w:hAnsi="Times" w:cs="Arial"/>
        </w:rPr>
        <w:t>r</w:t>
      </w:r>
      <w:r w:rsidR="00274333">
        <w:rPr>
          <w:rFonts w:ascii="Times" w:hAnsi="Times" w:cs="Arial"/>
        </w:rPr>
        <w:t xml:space="preserve">elated gene pairs, see </w:t>
      </w:r>
      <w:ins w:id="199" w:author="Revised" w:date="2021-07-01T13:47:00Z">
        <w:r w:rsidR="00782693">
          <w:rPr>
            <w:rFonts w:ascii="Times" w:hAnsi="Times" w:cs="Arial"/>
          </w:rPr>
          <w:t xml:space="preserve">Supplementary File </w:t>
        </w:r>
      </w:ins>
      <w:r w:rsidR="00782693">
        <w:rPr>
          <w:rFonts w:ascii="Times" w:hAnsi="Times" w:cs="Arial"/>
        </w:rPr>
        <w:t>Table</w:t>
      </w:r>
      <w:r w:rsidR="003C313B">
        <w:rPr>
          <w:rFonts w:ascii="Times" w:hAnsi="Times" w:cs="Arial"/>
        </w:rPr>
        <w:t xml:space="preserve"> </w:t>
      </w:r>
      <w:del w:id="200" w:author="Revised" w:date="2021-07-01T13:47:00Z">
        <w:r w:rsidR="00601B35" w:rsidRPr="005620C2">
          <w:rPr>
            <w:rFonts w:ascii="Times" w:hAnsi="Times" w:cs="Arial"/>
          </w:rPr>
          <w:delText>S</w:delText>
        </w:r>
        <w:r w:rsidR="00274333">
          <w:rPr>
            <w:rFonts w:ascii="Times" w:hAnsi="Times" w:cs="Arial"/>
          </w:rPr>
          <w:delText>4</w:delText>
        </w:r>
        <w:r w:rsidR="00063467">
          <w:rPr>
            <w:rFonts w:ascii="Times" w:hAnsi="Times" w:cs="Arial"/>
          </w:rPr>
          <w:delText>B</w:delText>
        </w:r>
      </w:del>
      <w:ins w:id="201" w:author="Revised" w:date="2021-07-01T13:47:00Z">
        <w:r w:rsidR="00DA349B">
          <w:rPr>
            <w:rFonts w:ascii="Times" w:hAnsi="Times" w:cs="Arial"/>
          </w:rPr>
          <w:t>5</w:t>
        </w:r>
        <w:r w:rsidR="00063467">
          <w:rPr>
            <w:rFonts w:ascii="Times" w:hAnsi="Times" w:cs="Arial"/>
          </w:rPr>
          <w:t>B</w:t>
        </w:r>
      </w:ins>
      <w:r w:rsidR="00CE4F24" w:rsidRPr="005620C2">
        <w:rPr>
          <w:rFonts w:ascii="Times" w:hAnsi="Times" w:cs="Arial"/>
        </w:rPr>
        <w:t>)</w:t>
      </w:r>
      <w:r w:rsidR="00ED7C3B" w:rsidRPr="005620C2">
        <w:rPr>
          <w:rFonts w:ascii="Times" w:hAnsi="Times" w:cs="Arial"/>
        </w:rPr>
        <w:t>. These hub genes were enriched for genes encoding transcription factors (OR</w:t>
      </w:r>
      <w:r w:rsidR="009E4B8D" w:rsidRPr="005620C2">
        <w:rPr>
          <w:rFonts w:ascii="Times" w:hAnsi="Times" w:cs="Arial"/>
        </w:rPr>
        <w:t xml:space="preserve"> </w:t>
      </w:r>
      <w:r w:rsidR="00ED7C3B" w:rsidRPr="005620C2">
        <w:rPr>
          <w:rFonts w:ascii="Times" w:hAnsi="Times" w:cs="Arial"/>
        </w:rPr>
        <w:t>=</w:t>
      </w:r>
      <w:r w:rsidR="009E4B8D" w:rsidRPr="005620C2">
        <w:rPr>
          <w:rFonts w:ascii="Times" w:hAnsi="Times" w:cs="Arial"/>
        </w:rPr>
        <w:t xml:space="preserve"> </w:t>
      </w:r>
      <w:r w:rsidR="000E0990" w:rsidRPr="005620C2">
        <w:rPr>
          <w:rFonts w:ascii="Times" w:hAnsi="Times" w:cs="Arial"/>
        </w:rPr>
        <w:t>7.40</w:t>
      </w:r>
      <w:r w:rsidR="00ED7C3B" w:rsidRPr="005620C2">
        <w:rPr>
          <w:rFonts w:ascii="Times" w:hAnsi="Times" w:cs="Arial"/>
        </w:rPr>
        <w:t>,</w:t>
      </w:r>
      <w:r w:rsidR="00FE5CDC">
        <w:rPr>
          <w:rFonts w:ascii="Times" w:hAnsi="Times" w:cs="Arial"/>
        </w:rPr>
        <w:t xml:space="preserve"> FET</w:t>
      </w:r>
      <w:r w:rsidR="00ED7C3B" w:rsidRPr="005620C2">
        <w:rPr>
          <w:rFonts w:ascii="Times" w:hAnsi="Times" w:cs="Arial"/>
        </w:rPr>
        <w:t xml:space="preserve"> </w:t>
      </w:r>
      <w:r w:rsidR="00ED7C3B" w:rsidRPr="005620C2">
        <w:rPr>
          <w:rFonts w:ascii="Times" w:hAnsi="Times" w:cs="Arial"/>
          <w:i/>
          <w:iCs/>
        </w:rPr>
        <w:t>p</w:t>
      </w:r>
      <w:r w:rsidR="009E4B8D" w:rsidRPr="005620C2">
        <w:rPr>
          <w:rFonts w:ascii="Times" w:hAnsi="Times" w:cs="Arial"/>
        </w:rPr>
        <w:t xml:space="preserve"> </w:t>
      </w:r>
      <w:r w:rsidR="00ED7C3B" w:rsidRPr="005620C2">
        <w:rPr>
          <w:rFonts w:ascii="Times" w:hAnsi="Times" w:cs="Arial"/>
        </w:rPr>
        <w:t>=</w:t>
      </w:r>
      <w:r w:rsidR="009E4B8D" w:rsidRPr="005620C2">
        <w:rPr>
          <w:rFonts w:ascii="Times" w:hAnsi="Times" w:cs="Arial"/>
        </w:rPr>
        <w:t xml:space="preserve"> </w:t>
      </w:r>
      <w:r w:rsidR="001C426A" w:rsidRPr="005620C2">
        <w:rPr>
          <w:rFonts w:ascii="Times" w:hAnsi="Times" w:cs="Arial"/>
        </w:rPr>
        <w:t>7.0 x 10</w:t>
      </w:r>
      <w:r w:rsidR="001C426A" w:rsidRPr="005620C2">
        <w:rPr>
          <w:rFonts w:ascii="Times" w:hAnsi="Times" w:cs="Arial"/>
          <w:vertAlign w:val="superscript"/>
        </w:rPr>
        <w:t>-3</w:t>
      </w:r>
      <w:r w:rsidR="00ED7C3B" w:rsidRPr="005620C2">
        <w:rPr>
          <w:rFonts w:ascii="Times" w:hAnsi="Times" w:cs="Arial"/>
        </w:rPr>
        <w:t xml:space="preserve">), including </w:t>
      </w:r>
      <w:r w:rsidR="00ED7C3B" w:rsidRPr="005E643B">
        <w:rPr>
          <w:rFonts w:ascii="Times" w:hAnsi="Times" w:cs="Arial"/>
          <w:i/>
        </w:rPr>
        <w:t>SOX4</w:t>
      </w:r>
      <w:r w:rsidR="00ED7C3B" w:rsidRPr="005620C2">
        <w:rPr>
          <w:rFonts w:ascii="Times" w:hAnsi="Times" w:cs="Arial"/>
        </w:rPr>
        <w:t xml:space="preserve"> (essential for normal insulin secretion and glucose tolerance) and </w:t>
      </w:r>
      <w:r w:rsidR="00ED7C3B" w:rsidRPr="005E643B">
        <w:rPr>
          <w:rFonts w:ascii="Times" w:hAnsi="Times" w:cs="Arial"/>
          <w:i/>
        </w:rPr>
        <w:t>NR4A2</w:t>
      </w:r>
      <w:r w:rsidR="00ED7C3B" w:rsidRPr="005620C2">
        <w:rPr>
          <w:rFonts w:ascii="Times" w:hAnsi="Times" w:cs="Arial"/>
        </w:rPr>
        <w:t xml:space="preserve"> (involved in lipid, carbohydrate, and energy metabolism</w:t>
      </w:r>
      <w:r w:rsidR="00B13CA6">
        <w:rPr>
          <w:rFonts w:ascii="Times" w:hAnsi="Times" w:cs="Arial"/>
        </w:rPr>
        <w:t xml:space="preserve"> </w:t>
      </w:r>
      <w:r w:rsidR="00EE4CE7">
        <w:rPr>
          <w:rFonts w:ascii="Times" w:hAnsi="Times"/>
        </w:rPr>
        <w:t>(Goldsworthy et al., 2008; Pearen &amp; Muscat, 2010)</w:t>
      </w:r>
      <w:r w:rsidR="00BA5798" w:rsidRPr="005620C2">
        <w:rPr>
          <w:rFonts w:ascii="Times" w:hAnsi="Times" w:cs="Arial"/>
        </w:rPr>
        <w:t>)</w:t>
      </w:r>
      <w:r w:rsidR="00D06228" w:rsidRPr="005620C2">
        <w:rPr>
          <w:rFonts w:ascii="Times" w:hAnsi="Times" w:cs="Arial"/>
        </w:rPr>
        <w:t>,</w:t>
      </w:r>
      <w:r w:rsidR="004B00B4">
        <w:rPr>
          <w:rFonts w:ascii="Times" w:hAnsi="Times" w:cs="Arial"/>
        </w:rPr>
        <w:t xml:space="preserve"> providing further support for </w:t>
      </w:r>
      <w:r w:rsidR="00447E31" w:rsidRPr="005620C2">
        <w:rPr>
          <w:rFonts w:ascii="Times" w:hAnsi="Times" w:cs="Arial"/>
        </w:rPr>
        <w:t>immun</w:t>
      </w:r>
      <w:r w:rsidR="004B00B4">
        <w:rPr>
          <w:rFonts w:ascii="Times" w:hAnsi="Times" w:cs="Arial"/>
        </w:rPr>
        <w:t>ological</w:t>
      </w:r>
      <w:r w:rsidR="00447E31" w:rsidRPr="005620C2">
        <w:rPr>
          <w:rFonts w:ascii="Times" w:hAnsi="Times" w:cs="Arial"/>
        </w:rPr>
        <w:t xml:space="preserve"> and metabolic reprogramming </w:t>
      </w:r>
      <w:r w:rsidR="004B00B4">
        <w:rPr>
          <w:rFonts w:ascii="Times" w:hAnsi="Times" w:cs="Arial"/>
        </w:rPr>
        <w:t>induced by our</w:t>
      </w:r>
      <w:r w:rsidR="002C1C9C">
        <w:rPr>
          <w:rFonts w:ascii="Times" w:hAnsi="Times" w:cs="Arial"/>
        </w:rPr>
        <w:t xml:space="preserve"> diet manipulation</w:t>
      </w:r>
      <w:r w:rsidR="00C32DE5" w:rsidRPr="005620C2">
        <w:rPr>
          <w:rFonts w:ascii="Times" w:hAnsi="Times" w:cs="Arial"/>
        </w:rPr>
        <w:t xml:space="preserve">. </w:t>
      </w:r>
      <w:r w:rsidR="00ED7C3B" w:rsidRPr="005620C2">
        <w:rPr>
          <w:rFonts w:ascii="Times" w:hAnsi="Times" w:cs="Arial"/>
        </w:rPr>
        <w:lastRenderedPageBreak/>
        <w:t xml:space="preserve">Interestingly, the </w:t>
      </w:r>
      <w:r w:rsidR="007E709D" w:rsidRPr="005620C2">
        <w:rPr>
          <w:rFonts w:ascii="Times" w:hAnsi="Times" w:cs="Arial"/>
        </w:rPr>
        <w:t>h</w:t>
      </w:r>
      <w:r w:rsidR="00ED7C3B" w:rsidRPr="00472588">
        <w:rPr>
          <w:rFonts w:ascii="Times" w:hAnsi="Times" w:cs="Arial"/>
        </w:rPr>
        <w:t>ub gene</w:t>
      </w:r>
      <w:r w:rsidR="007E709D" w:rsidRPr="00472588">
        <w:rPr>
          <w:rFonts w:ascii="Times" w:hAnsi="Times" w:cs="Arial"/>
        </w:rPr>
        <w:t xml:space="preserve"> involved in the greatest number of differentially-correlated gene pairs</w:t>
      </w:r>
      <w:r w:rsidR="00B95D73" w:rsidRPr="00472588">
        <w:rPr>
          <w:rFonts w:ascii="Times" w:hAnsi="Times" w:cs="Arial"/>
        </w:rPr>
        <w:t xml:space="preserve"> </w:t>
      </w:r>
      <w:r w:rsidR="00ED7C3B" w:rsidRPr="00472588">
        <w:rPr>
          <w:rFonts w:ascii="Times" w:hAnsi="Times" w:cs="Arial"/>
        </w:rPr>
        <w:t xml:space="preserve">was </w:t>
      </w:r>
      <w:r w:rsidR="00ED7C3B" w:rsidRPr="00472588">
        <w:rPr>
          <w:rFonts w:ascii="Times" w:hAnsi="Times" w:cs="Arial"/>
          <w:i/>
          <w:iCs/>
        </w:rPr>
        <w:t>RF00283</w:t>
      </w:r>
      <w:r w:rsidR="00106E3D">
        <w:rPr>
          <w:rFonts w:ascii="Times" w:hAnsi="Times" w:cs="Arial"/>
          <w:i/>
          <w:iCs/>
        </w:rPr>
        <w:t xml:space="preserve">, </w:t>
      </w:r>
      <w:r w:rsidR="00FE61AA">
        <w:rPr>
          <w:rFonts w:ascii="Times" w:hAnsi="Times" w:cs="Arial"/>
          <w:i/>
          <w:iCs/>
        </w:rPr>
        <w:t xml:space="preserve">aka SCARNA18, </w:t>
      </w:r>
      <w:r w:rsidR="00ED7C3B" w:rsidRPr="00472588">
        <w:rPr>
          <w:rFonts w:ascii="Times" w:hAnsi="Times" w:cs="Arial"/>
        </w:rPr>
        <w:t xml:space="preserve">a non-coding RNA that has been </w:t>
      </w:r>
      <w:r w:rsidR="00D33D30" w:rsidRPr="00AD3CED">
        <w:rPr>
          <w:rFonts w:ascii="Times" w:hAnsi="Times" w:cs="Arial"/>
        </w:rPr>
        <w:t>associated with</w:t>
      </w:r>
      <w:r w:rsidR="007E709D" w:rsidRPr="00277B92">
        <w:rPr>
          <w:rFonts w:ascii="Times" w:hAnsi="Times" w:cs="Arial"/>
        </w:rPr>
        <w:t xml:space="preserve"> </w:t>
      </w:r>
      <w:r w:rsidR="00ED7C3B" w:rsidRPr="00277B92">
        <w:rPr>
          <w:rFonts w:ascii="Times" w:hAnsi="Times" w:cs="Arial"/>
        </w:rPr>
        <w:t>BMI</w:t>
      </w:r>
      <w:r w:rsidR="00517933">
        <w:rPr>
          <w:rFonts w:ascii="Times" w:hAnsi="Times" w:cs="Arial"/>
        </w:rPr>
        <w:t>,</w:t>
      </w:r>
      <w:r w:rsidR="00ED7C3B" w:rsidRPr="005620C2">
        <w:rPr>
          <w:rFonts w:ascii="Times" w:hAnsi="Times" w:cs="Arial"/>
        </w:rPr>
        <w:t xml:space="preserve"> HDL cholesterol</w:t>
      </w:r>
      <w:r w:rsidR="00517933">
        <w:rPr>
          <w:rFonts w:ascii="Times" w:hAnsi="Times" w:cs="Arial"/>
        </w:rPr>
        <w:t>, and aging</w:t>
      </w:r>
      <w:r w:rsidR="00ED7C3B" w:rsidRPr="005620C2">
        <w:rPr>
          <w:rFonts w:ascii="Times" w:hAnsi="Times" w:cs="Arial"/>
        </w:rPr>
        <w:t xml:space="preserve"> in human genome-wide association studies</w:t>
      </w:r>
      <w:r w:rsidR="00B13CA6">
        <w:rPr>
          <w:rFonts w:ascii="Times" w:hAnsi="Times" w:cs="Arial"/>
        </w:rPr>
        <w:t xml:space="preserve"> </w:t>
      </w:r>
      <w:r w:rsidR="00EE4CE7">
        <w:rPr>
          <w:rFonts w:ascii="Times" w:hAnsi="Times"/>
        </w:rPr>
        <w:t>(Davis et al., 2017; Dluzen et al., 2018; Kanai et al., 2018; Tachmazidou et al., 2017)</w:t>
      </w:r>
      <w:r w:rsidR="00BE59F5">
        <w:rPr>
          <w:rFonts w:ascii="Times" w:hAnsi="Times" w:cs="Arial"/>
        </w:rPr>
        <w:t xml:space="preserve"> (</w:t>
      </w:r>
      <w:del w:id="202" w:author="Revised" w:date="2021-07-01T13:47:00Z">
        <w:r w:rsidR="00B85A6A" w:rsidRPr="005620C2">
          <w:rPr>
            <w:rFonts w:ascii="Times" w:hAnsi="Times" w:cs="Arial"/>
          </w:rPr>
          <w:delText>Fig.</w:delText>
        </w:r>
      </w:del>
      <w:ins w:id="203" w:author="Revised" w:date="2021-07-01T13:47:00Z">
        <w:r w:rsidR="00B85A6A" w:rsidRPr="005620C2">
          <w:rPr>
            <w:rFonts w:ascii="Times" w:hAnsi="Times" w:cs="Arial"/>
          </w:rPr>
          <w:t>Fig</w:t>
        </w:r>
        <w:r w:rsidR="001E3D48">
          <w:rPr>
            <w:rFonts w:ascii="Times" w:hAnsi="Times" w:cs="Arial"/>
          </w:rPr>
          <w:t>ure</w:t>
        </w:r>
      </w:ins>
      <w:r w:rsidR="00B85A6A" w:rsidRPr="005620C2">
        <w:rPr>
          <w:rFonts w:ascii="Times" w:hAnsi="Times" w:cs="Arial"/>
        </w:rPr>
        <w:t xml:space="preserve"> </w:t>
      </w:r>
      <w:r w:rsidR="00EE4CE7">
        <w:rPr>
          <w:rFonts w:ascii="Times" w:hAnsi="Times" w:cs="Arial"/>
        </w:rPr>
        <w:t>3</w:t>
      </w:r>
      <w:r w:rsidR="00B85A6A" w:rsidRPr="005620C2">
        <w:rPr>
          <w:rFonts w:ascii="Times" w:hAnsi="Times" w:cs="Arial"/>
        </w:rPr>
        <w:t>B</w:t>
      </w:r>
      <w:r w:rsidR="00B95D73" w:rsidRPr="005620C2">
        <w:rPr>
          <w:rFonts w:ascii="Times" w:hAnsi="Times" w:cs="Arial"/>
        </w:rPr>
        <w:t>-D</w:t>
      </w:r>
      <w:r w:rsidR="00B85A6A" w:rsidRPr="005620C2">
        <w:rPr>
          <w:rFonts w:ascii="Times" w:hAnsi="Times" w:cs="Arial"/>
        </w:rPr>
        <w:t>)</w:t>
      </w:r>
      <w:r w:rsidR="004B00B4">
        <w:rPr>
          <w:rFonts w:ascii="Times" w:hAnsi="Times" w:cs="Arial"/>
        </w:rPr>
        <w:t xml:space="preserve">. This small nucleolar RNA is thus </w:t>
      </w:r>
      <w:r w:rsidR="002C1C9C">
        <w:rPr>
          <w:rFonts w:ascii="Times" w:hAnsi="Times" w:cs="Arial"/>
        </w:rPr>
        <w:t xml:space="preserve">a key </w:t>
      </w:r>
      <w:r w:rsidR="004B00B4">
        <w:rPr>
          <w:rFonts w:ascii="Times" w:hAnsi="Times" w:cs="Arial"/>
        </w:rPr>
        <w:t xml:space="preserve">transcriptional </w:t>
      </w:r>
      <w:r w:rsidR="002C1C9C">
        <w:rPr>
          <w:rFonts w:ascii="Times" w:hAnsi="Times" w:cs="Arial"/>
        </w:rPr>
        <w:t>regulator</w:t>
      </w:r>
      <w:r w:rsidR="004B00B4">
        <w:rPr>
          <w:rFonts w:ascii="Times" w:hAnsi="Times" w:cs="Arial"/>
        </w:rPr>
        <w:t xml:space="preserve"> </w:t>
      </w:r>
      <w:r w:rsidR="002C1C9C">
        <w:rPr>
          <w:rFonts w:ascii="Times" w:hAnsi="Times" w:cs="Arial"/>
        </w:rPr>
        <w:t>that is altered by diet and has a cascading effect on other genes and pathways.</w:t>
      </w:r>
    </w:p>
    <w:p w14:paraId="11D518A2" w14:textId="7B241DB2" w:rsidR="00E04E31" w:rsidRPr="005620C2" w:rsidRDefault="00E04E31" w:rsidP="00BA35FB">
      <w:pPr>
        <w:widowControl w:val="0"/>
        <w:spacing w:line="480" w:lineRule="auto"/>
        <w:rPr>
          <w:rFonts w:ascii="Times" w:hAnsi="Time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6A4866" w:rsidRPr="005620C2" w14:paraId="5947B5B3" w14:textId="77777777" w:rsidTr="009518BB">
        <w:tc>
          <w:tcPr>
            <w:tcW w:w="9350" w:type="dxa"/>
          </w:tcPr>
          <w:p w14:paraId="118FEB6F" w14:textId="5260CA60" w:rsidR="009518BB" w:rsidRPr="005620C2" w:rsidRDefault="00DF0603" w:rsidP="00BA35FB">
            <w:pPr>
              <w:widowControl w:val="0"/>
              <w:spacing w:line="480" w:lineRule="auto"/>
              <w:jc w:val="center"/>
              <w:rPr>
                <w:rFonts w:ascii="Times" w:hAnsi="Times" w:cs="Arial"/>
              </w:rPr>
            </w:pPr>
            <w:del w:id="204" w:author="Revised" w:date="2021-07-01T13:47:00Z">
              <w:r>
                <w:rPr>
                  <w:rFonts w:ascii="Times" w:hAnsi="Times" w:cs="Arial"/>
                  <w:noProof/>
                </w:rPr>
                <w:drawing>
                  <wp:inline distT="0" distB="0" distL="0" distR="0" wp14:anchorId="6640A35C" wp14:editId="58C7DC22">
                    <wp:extent cx="5595258" cy="3752070"/>
                    <wp:effectExtent l="0" t="0" r="5715" b="0"/>
                    <wp:docPr id="7" name="Picture 7"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10;&#10;Description automatically generated"/>
                            <pic:cNvPicPr/>
                          </pic:nvPicPr>
                          <pic:blipFill rotWithShape="1">
                            <a:blip r:embed="rId13">
                              <a:extLst>
                                <a:ext uri="{28A0092B-C50C-407E-A947-70E740481C1C}">
                                  <a14:useLocalDpi xmlns:a14="http://schemas.microsoft.com/office/drawing/2010/main" val="0"/>
                                </a:ext>
                              </a:extLst>
                            </a:blip>
                            <a:srcRect l="6227" r="9891"/>
                            <a:stretch/>
                          </pic:blipFill>
                          <pic:spPr bwMode="auto">
                            <a:xfrm>
                              <a:off x="0" y="0"/>
                              <a:ext cx="5607055" cy="3759981"/>
                            </a:xfrm>
                            <a:prstGeom prst="rect">
                              <a:avLst/>
                            </a:prstGeom>
                            <a:ln>
                              <a:noFill/>
                            </a:ln>
                            <a:extLst>
                              <a:ext uri="{53640926-AAD7-44D8-BBD7-CCE9431645EC}">
                                <a14:shadowObscured xmlns:a14="http://schemas.microsoft.com/office/drawing/2010/main"/>
                              </a:ext>
                            </a:extLst>
                          </pic:spPr>
                        </pic:pic>
                      </a:graphicData>
                    </a:graphic>
                  </wp:inline>
                </w:drawing>
              </w:r>
            </w:del>
            <w:ins w:id="205" w:author="Revised" w:date="2021-07-01T13:47:00Z">
              <w:r w:rsidR="00B615A9">
                <w:rPr>
                  <w:rFonts w:ascii="Times" w:hAnsi="Times" w:cs="Arial"/>
                  <w:noProof/>
                </w:rPr>
                <w:drawing>
                  <wp:inline distT="0" distB="0" distL="0" distR="0" wp14:anchorId="26D3AAE3" wp14:editId="0F924F15">
                    <wp:extent cx="5555557" cy="3714045"/>
                    <wp:effectExtent l="0" t="0" r="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rotWithShape="1">
                            <a:blip r:embed="rId14">
                              <a:extLst>
                                <a:ext uri="{28A0092B-C50C-407E-A947-70E740481C1C}">
                                  <a14:useLocalDpi xmlns:a14="http://schemas.microsoft.com/office/drawing/2010/main" val="0"/>
                                </a:ext>
                              </a:extLst>
                            </a:blip>
                            <a:srcRect l="6838" r="9021"/>
                            <a:stretch/>
                          </pic:blipFill>
                          <pic:spPr bwMode="auto">
                            <a:xfrm>
                              <a:off x="0" y="0"/>
                              <a:ext cx="5566605" cy="3721431"/>
                            </a:xfrm>
                            <a:prstGeom prst="rect">
                              <a:avLst/>
                            </a:prstGeom>
                            <a:ln>
                              <a:noFill/>
                            </a:ln>
                            <a:extLst>
                              <a:ext uri="{53640926-AAD7-44D8-BBD7-CCE9431645EC}">
                                <a14:shadowObscured xmlns:a14="http://schemas.microsoft.com/office/drawing/2010/main"/>
                              </a:ext>
                            </a:extLst>
                          </pic:spPr>
                        </pic:pic>
                      </a:graphicData>
                    </a:graphic>
                  </wp:inline>
                </w:drawing>
              </w:r>
            </w:ins>
          </w:p>
        </w:tc>
      </w:tr>
      <w:tr w:rsidR="006A4866" w:rsidRPr="005620C2" w14:paraId="70DCD184" w14:textId="77777777" w:rsidTr="009518BB">
        <w:tc>
          <w:tcPr>
            <w:tcW w:w="9350" w:type="dxa"/>
          </w:tcPr>
          <w:p w14:paraId="2F126C98" w14:textId="0654EAC8" w:rsidR="009518BB" w:rsidRPr="005620C2" w:rsidRDefault="009518BB" w:rsidP="00C87FB8">
            <w:pPr>
              <w:widowControl w:val="0"/>
              <w:spacing w:line="480" w:lineRule="auto"/>
              <w:rPr>
                <w:rFonts w:ascii="Times" w:hAnsi="Times" w:cs="Arial"/>
                <w:sz w:val="20"/>
                <w:szCs w:val="20"/>
              </w:rPr>
            </w:pPr>
            <w:r w:rsidRPr="005620C2">
              <w:rPr>
                <w:rFonts w:ascii="Times" w:hAnsi="Times" w:cs="Arial"/>
                <w:b/>
                <w:sz w:val="20"/>
                <w:szCs w:val="20"/>
              </w:rPr>
              <w:t xml:space="preserve">Figure </w:t>
            </w:r>
            <w:r w:rsidR="00EE4CE7">
              <w:rPr>
                <w:rFonts w:ascii="Times" w:hAnsi="Times" w:cs="Arial"/>
                <w:b/>
                <w:sz w:val="20"/>
                <w:szCs w:val="20"/>
              </w:rPr>
              <w:t>3</w:t>
            </w:r>
            <w:r w:rsidRPr="005620C2">
              <w:rPr>
                <w:rFonts w:ascii="Times" w:hAnsi="Times" w:cs="Arial"/>
                <w:b/>
                <w:sz w:val="20"/>
                <w:szCs w:val="20"/>
              </w:rPr>
              <w:t xml:space="preserve">. Diet </w:t>
            </w:r>
            <w:r w:rsidR="0019132E">
              <w:rPr>
                <w:rFonts w:ascii="Times" w:hAnsi="Times" w:cs="Arial"/>
                <w:b/>
                <w:sz w:val="20"/>
                <w:szCs w:val="20"/>
              </w:rPr>
              <w:t>altered</w:t>
            </w:r>
            <w:r w:rsidR="0019132E" w:rsidRPr="005620C2">
              <w:rPr>
                <w:rFonts w:ascii="Times" w:hAnsi="Times" w:cs="Arial"/>
                <w:b/>
                <w:sz w:val="20"/>
                <w:szCs w:val="20"/>
              </w:rPr>
              <w:t xml:space="preserve"> </w:t>
            </w:r>
            <w:r w:rsidRPr="005620C2">
              <w:rPr>
                <w:rFonts w:ascii="Times" w:hAnsi="Times" w:cs="Arial"/>
                <w:b/>
                <w:sz w:val="20"/>
                <w:szCs w:val="20"/>
              </w:rPr>
              <w:t>monocyte gene co-expression.</w:t>
            </w:r>
            <w:r w:rsidRPr="005620C2">
              <w:rPr>
                <w:rFonts w:ascii="Times" w:hAnsi="Times" w:cs="Arial"/>
                <w:sz w:val="20"/>
                <w:szCs w:val="20"/>
              </w:rPr>
              <w:t xml:space="preserve"> </w:t>
            </w:r>
            <w:r w:rsidRPr="005620C2">
              <w:rPr>
                <w:rFonts w:ascii="Times" w:hAnsi="Times" w:cs="Arial"/>
                <w:b/>
                <w:sz w:val="20"/>
                <w:szCs w:val="20"/>
              </w:rPr>
              <w:t>A)</w:t>
            </w:r>
            <w:r w:rsidRPr="005620C2">
              <w:rPr>
                <w:rFonts w:ascii="Times" w:hAnsi="Times" w:cs="Arial"/>
                <w:sz w:val="20"/>
                <w:szCs w:val="20"/>
              </w:rPr>
              <w:t xml:space="preserve"> The Pearson correlation between </w:t>
            </w:r>
            <w:r w:rsidR="009D37F2" w:rsidRPr="005620C2">
              <w:rPr>
                <w:rFonts w:ascii="Times" w:hAnsi="Times" w:cs="Arial"/>
                <w:sz w:val="20"/>
                <w:szCs w:val="20"/>
              </w:rPr>
              <w:t xml:space="preserve">each </w:t>
            </w:r>
            <w:r w:rsidRPr="005620C2">
              <w:rPr>
                <w:rFonts w:ascii="Times" w:hAnsi="Times" w:cs="Arial"/>
                <w:sz w:val="20"/>
                <w:szCs w:val="20"/>
              </w:rPr>
              <w:t xml:space="preserve">pair of genes within each of the experimental diets. Gene pairs that </w:t>
            </w:r>
            <w:r w:rsidR="0019132E">
              <w:rPr>
                <w:rFonts w:ascii="Times" w:hAnsi="Times" w:cs="Arial"/>
                <w:sz w:val="20"/>
                <w:szCs w:val="20"/>
              </w:rPr>
              <w:t>were</w:t>
            </w:r>
            <w:r w:rsidR="0019132E" w:rsidRPr="005620C2">
              <w:rPr>
                <w:rFonts w:ascii="Times" w:hAnsi="Times" w:cs="Arial"/>
                <w:sz w:val="20"/>
                <w:szCs w:val="20"/>
              </w:rPr>
              <w:t xml:space="preserve"> </w:t>
            </w:r>
            <w:r w:rsidRPr="005620C2">
              <w:rPr>
                <w:rFonts w:ascii="Times" w:hAnsi="Times" w:cs="Arial"/>
                <w:sz w:val="20"/>
                <w:szCs w:val="20"/>
              </w:rPr>
              <w:t>significantly differently correlated between diets are highlighted in blue (</w:t>
            </w:r>
            <w:r w:rsidRPr="005620C2">
              <w:rPr>
                <w:rFonts w:ascii="Times" w:hAnsi="Times" w:cs="Arial"/>
                <w:i/>
                <w:iCs/>
                <w:sz w:val="20"/>
                <w:szCs w:val="20"/>
              </w:rPr>
              <w:t>n</w:t>
            </w:r>
            <w:r w:rsidRPr="005620C2">
              <w:rPr>
                <w:rFonts w:ascii="Times" w:hAnsi="Times" w:cs="Arial"/>
                <w:sz w:val="20"/>
                <w:szCs w:val="20"/>
              </w:rPr>
              <w:t xml:space="preserve"> = 445 significant pairs, FDR &lt; </w:t>
            </w:r>
            <w:r w:rsidR="00FD4693">
              <w:rPr>
                <w:rFonts w:ascii="Times" w:hAnsi="Times" w:cs="Arial"/>
                <w:sz w:val="20"/>
                <w:szCs w:val="20"/>
              </w:rPr>
              <w:t>0.2</w:t>
            </w:r>
            <w:r w:rsidRPr="005620C2">
              <w:rPr>
                <w:rFonts w:ascii="Times" w:hAnsi="Times" w:cs="Arial"/>
                <w:sz w:val="20"/>
                <w:szCs w:val="20"/>
              </w:rPr>
              <w:t xml:space="preserve">). </w:t>
            </w:r>
            <w:r w:rsidRPr="005620C2">
              <w:rPr>
                <w:rFonts w:ascii="Times" w:hAnsi="Times" w:cs="Arial"/>
                <w:b/>
                <w:sz w:val="20"/>
                <w:szCs w:val="20"/>
              </w:rPr>
              <w:t>B)</w:t>
            </w:r>
            <w:r w:rsidRPr="005620C2">
              <w:rPr>
                <w:rFonts w:ascii="Times" w:hAnsi="Times" w:cs="Arial"/>
                <w:sz w:val="20"/>
                <w:szCs w:val="20"/>
              </w:rPr>
              <w:t xml:space="preserve"> Of the genes involved in significant pairs, some were paired with more genes than expected by chance</w:t>
            </w:r>
            <w:r w:rsidR="0019132E">
              <w:rPr>
                <w:rFonts w:ascii="Times" w:hAnsi="Times" w:cs="Arial"/>
                <w:sz w:val="20"/>
                <w:szCs w:val="20"/>
              </w:rPr>
              <w:t>, called “hub” genes</w:t>
            </w:r>
            <w:r w:rsidRPr="005620C2">
              <w:rPr>
                <w:rFonts w:ascii="Times" w:hAnsi="Times" w:cs="Arial"/>
                <w:sz w:val="20"/>
                <w:szCs w:val="20"/>
              </w:rPr>
              <w:t xml:space="preserve"> (</w:t>
            </w:r>
            <w:r w:rsidRPr="005620C2">
              <w:rPr>
                <w:rFonts w:ascii="Times" w:hAnsi="Times" w:cs="Arial"/>
                <w:i/>
                <w:iCs/>
                <w:sz w:val="20"/>
                <w:szCs w:val="20"/>
              </w:rPr>
              <w:t>n</w:t>
            </w:r>
            <w:r w:rsidRPr="005620C2">
              <w:rPr>
                <w:rFonts w:ascii="Times" w:hAnsi="Times" w:cs="Arial"/>
                <w:sz w:val="20"/>
                <w:szCs w:val="20"/>
              </w:rPr>
              <w:t xml:space="preserve"> = 16 </w:t>
            </w:r>
            <w:r w:rsidR="0019132E">
              <w:rPr>
                <w:rFonts w:ascii="Times" w:hAnsi="Times" w:cs="Arial"/>
                <w:sz w:val="20"/>
                <w:szCs w:val="20"/>
              </w:rPr>
              <w:t>hub</w:t>
            </w:r>
            <w:r w:rsidRPr="005620C2">
              <w:rPr>
                <w:rFonts w:ascii="Times" w:hAnsi="Times" w:cs="Arial"/>
                <w:sz w:val="20"/>
                <w:szCs w:val="20"/>
              </w:rPr>
              <w:t xml:space="preserve"> genes; dotted black line is the maximum number of significant pairs expected by chance). The strongest hub gene was the non-coding RNA </w:t>
            </w:r>
            <w:r w:rsidRPr="005620C2">
              <w:rPr>
                <w:rFonts w:ascii="Times" w:hAnsi="Times" w:cs="Arial"/>
                <w:i/>
                <w:iCs/>
                <w:sz w:val="20"/>
                <w:szCs w:val="20"/>
              </w:rPr>
              <w:t>RF00283</w:t>
            </w:r>
            <w:r w:rsidRPr="005620C2">
              <w:rPr>
                <w:rFonts w:ascii="Times" w:hAnsi="Times" w:cs="Arial"/>
                <w:sz w:val="20"/>
                <w:szCs w:val="20"/>
              </w:rPr>
              <w:t xml:space="preserve">. </w:t>
            </w:r>
            <w:r w:rsidRPr="005620C2">
              <w:rPr>
                <w:rFonts w:ascii="Times" w:hAnsi="Times" w:cs="Arial"/>
                <w:b/>
                <w:bCs/>
                <w:sz w:val="20"/>
                <w:szCs w:val="20"/>
              </w:rPr>
              <w:t>C)</w:t>
            </w:r>
            <w:r w:rsidRPr="005620C2">
              <w:rPr>
                <w:rFonts w:ascii="Times" w:hAnsi="Times" w:cs="Arial"/>
                <w:sz w:val="20"/>
                <w:szCs w:val="20"/>
              </w:rPr>
              <w:t xml:space="preserve"> Residual normalized expression of </w:t>
            </w:r>
            <w:r w:rsidRPr="005620C2">
              <w:rPr>
                <w:rFonts w:ascii="Times" w:hAnsi="Times" w:cs="Arial"/>
                <w:i/>
                <w:iCs/>
                <w:sz w:val="20"/>
                <w:szCs w:val="20"/>
              </w:rPr>
              <w:t>RF00283</w:t>
            </w:r>
            <w:r w:rsidRPr="005620C2">
              <w:rPr>
                <w:rFonts w:ascii="Times" w:hAnsi="Times" w:cs="Arial"/>
                <w:sz w:val="20"/>
                <w:szCs w:val="20"/>
              </w:rPr>
              <w:t xml:space="preserve"> is significantly greater in Western- than </w:t>
            </w:r>
            <w:r w:rsidRPr="005620C2">
              <w:rPr>
                <w:rFonts w:ascii="Times" w:hAnsi="Times" w:cs="Arial"/>
                <w:sz w:val="20"/>
                <w:szCs w:val="20"/>
              </w:rPr>
              <w:lastRenderedPageBreak/>
              <w:t xml:space="preserve">Mediterranean-fed </w:t>
            </w:r>
            <w:r w:rsidR="001F4CA5" w:rsidRPr="005620C2">
              <w:rPr>
                <w:rFonts w:ascii="Times" w:hAnsi="Times" w:cs="Arial"/>
                <w:sz w:val="20"/>
                <w:szCs w:val="20"/>
              </w:rPr>
              <w:t>monkeys</w:t>
            </w:r>
            <w:r w:rsidRPr="005620C2">
              <w:rPr>
                <w:rFonts w:ascii="Times" w:hAnsi="Times" w:cs="Arial"/>
                <w:sz w:val="20"/>
                <w:szCs w:val="20"/>
              </w:rPr>
              <w:t xml:space="preserve"> (</w:t>
            </w:r>
            <w:r w:rsidRPr="005620C2">
              <w:rPr>
                <w:rFonts w:ascii="Times" w:hAnsi="Times" w:cs="Arial"/>
                <w:i/>
                <w:iCs/>
                <w:sz w:val="20"/>
                <w:szCs w:val="20"/>
              </w:rPr>
              <w:t>β</w:t>
            </w:r>
            <w:r w:rsidRPr="005620C2">
              <w:rPr>
                <w:rFonts w:ascii="Times" w:hAnsi="Times" w:cs="Arial"/>
                <w:i/>
                <w:iCs/>
                <w:sz w:val="20"/>
                <w:szCs w:val="20"/>
                <w:vertAlign w:val="subscript"/>
              </w:rPr>
              <w:t>diet</w:t>
            </w:r>
            <w:r w:rsidRPr="005620C2">
              <w:rPr>
                <w:rFonts w:ascii="Times" w:hAnsi="Times" w:cs="Arial"/>
                <w:sz w:val="20"/>
                <w:szCs w:val="20"/>
              </w:rPr>
              <w:t xml:space="preserve"> = 0.</w:t>
            </w:r>
            <w:del w:id="206" w:author="Revised" w:date="2021-07-01T13:47:00Z">
              <w:r w:rsidRPr="005620C2">
                <w:rPr>
                  <w:rFonts w:ascii="Times" w:hAnsi="Times" w:cs="Arial"/>
                  <w:sz w:val="20"/>
                  <w:szCs w:val="20"/>
                </w:rPr>
                <w:delText>507</w:delText>
              </w:r>
            </w:del>
            <w:ins w:id="207" w:author="Revised" w:date="2021-07-01T13:47:00Z">
              <w:r w:rsidRPr="005620C2">
                <w:rPr>
                  <w:rFonts w:ascii="Times" w:hAnsi="Times" w:cs="Arial"/>
                  <w:sz w:val="20"/>
                  <w:szCs w:val="20"/>
                </w:rPr>
                <w:t>5</w:t>
              </w:r>
              <w:r w:rsidR="00DA349B">
                <w:rPr>
                  <w:rFonts w:ascii="Times" w:hAnsi="Times" w:cs="Arial"/>
                  <w:sz w:val="20"/>
                  <w:szCs w:val="20"/>
                </w:rPr>
                <w:t>1</w:t>
              </w:r>
            </w:ins>
            <w:r w:rsidRPr="005620C2">
              <w:rPr>
                <w:rFonts w:ascii="Times" w:hAnsi="Times" w:cs="Arial"/>
                <w:sz w:val="20"/>
                <w:szCs w:val="20"/>
              </w:rPr>
              <w:t xml:space="preserve">, </w:t>
            </w:r>
            <w:r w:rsidRPr="005620C2">
              <w:rPr>
                <w:rFonts w:ascii="Times" w:hAnsi="Times" w:cs="Arial"/>
                <w:iCs/>
                <w:sz w:val="20"/>
                <w:szCs w:val="20"/>
              </w:rPr>
              <w:t xml:space="preserve">FDR </w:t>
            </w:r>
            <w:r w:rsidRPr="005620C2">
              <w:rPr>
                <w:rFonts w:ascii="Times" w:hAnsi="Times" w:cs="Arial"/>
                <w:sz w:val="20"/>
                <w:szCs w:val="20"/>
              </w:rPr>
              <w:t>= 2.3 x 10</w:t>
            </w:r>
            <w:r w:rsidRPr="005620C2">
              <w:rPr>
                <w:rFonts w:ascii="Times" w:hAnsi="Times" w:cs="Arial"/>
                <w:sz w:val="20"/>
                <w:szCs w:val="20"/>
                <w:vertAlign w:val="superscript"/>
              </w:rPr>
              <w:t>-6</w:t>
            </w:r>
            <w:r w:rsidRPr="005620C2">
              <w:rPr>
                <w:rFonts w:ascii="Times" w:hAnsi="Times" w:cs="Arial"/>
                <w:sz w:val="20"/>
                <w:szCs w:val="20"/>
              </w:rPr>
              <w:t xml:space="preserve">). </w:t>
            </w:r>
            <w:r w:rsidRPr="005620C2">
              <w:rPr>
                <w:rFonts w:ascii="Times" w:hAnsi="Times" w:cs="Arial"/>
                <w:b/>
                <w:bCs/>
                <w:sz w:val="20"/>
                <w:szCs w:val="20"/>
              </w:rPr>
              <w:t xml:space="preserve">D) </w:t>
            </w:r>
            <w:r w:rsidRPr="005620C2">
              <w:rPr>
                <w:rFonts w:ascii="Times" w:hAnsi="Times" w:cs="Arial"/>
                <w:bCs/>
                <w:sz w:val="20"/>
                <w:szCs w:val="20"/>
              </w:rPr>
              <w:t xml:space="preserve">Example </w:t>
            </w:r>
            <w:r w:rsidRPr="005620C2">
              <w:rPr>
                <w:rFonts w:ascii="Times" w:hAnsi="Times" w:cs="Arial"/>
                <w:sz w:val="20"/>
                <w:szCs w:val="20"/>
              </w:rPr>
              <w:t xml:space="preserve">of a differential correlation involving </w:t>
            </w:r>
            <w:r w:rsidRPr="005620C2">
              <w:rPr>
                <w:rFonts w:ascii="Times" w:hAnsi="Times" w:cs="Arial"/>
                <w:i/>
                <w:iCs/>
                <w:sz w:val="20"/>
                <w:szCs w:val="20"/>
              </w:rPr>
              <w:t>RF00283</w:t>
            </w:r>
            <w:r w:rsidRPr="005620C2">
              <w:rPr>
                <w:rFonts w:ascii="Times" w:hAnsi="Times" w:cs="Arial"/>
                <w:sz w:val="20"/>
                <w:szCs w:val="20"/>
              </w:rPr>
              <w:t xml:space="preserve">. Residual normalized expression of </w:t>
            </w:r>
            <w:r w:rsidRPr="005620C2">
              <w:rPr>
                <w:rFonts w:ascii="Times" w:hAnsi="Times" w:cs="Arial"/>
                <w:i/>
                <w:iCs/>
                <w:sz w:val="20"/>
                <w:szCs w:val="20"/>
              </w:rPr>
              <w:t>RF00283</w:t>
            </w:r>
            <w:r w:rsidRPr="005620C2">
              <w:rPr>
                <w:rFonts w:ascii="Times" w:hAnsi="Times" w:cs="Arial"/>
                <w:sz w:val="20"/>
                <w:szCs w:val="20"/>
              </w:rPr>
              <w:t xml:space="preserve"> is plotted against expression of </w:t>
            </w:r>
            <w:r w:rsidRPr="005620C2">
              <w:rPr>
                <w:rFonts w:ascii="Times" w:hAnsi="Times" w:cs="Arial"/>
                <w:i/>
                <w:iCs/>
                <w:sz w:val="20"/>
                <w:szCs w:val="20"/>
              </w:rPr>
              <w:t>KLF11</w:t>
            </w:r>
            <w:r w:rsidRPr="005620C2">
              <w:rPr>
                <w:rFonts w:ascii="Times" w:hAnsi="Times" w:cs="Arial"/>
                <w:sz w:val="20"/>
                <w:szCs w:val="20"/>
              </w:rPr>
              <w:t>, a differentially-expressed transcription factor that regulates insulin and has been associated with type II diabetes in humans</w:t>
            </w:r>
            <w:r w:rsidR="0084735A">
              <w:rPr>
                <w:rFonts w:ascii="Times" w:hAnsi="Times" w:cs="Arial"/>
                <w:sz w:val="20"/>
                <w:szCs w:val="20"/>
              </w:rPr>
              <w:t xml:space="preserve"> </w:t>
            </w:r>
            <w:r w:rsidR="00EE4CE7">
              <w:rPr>
                <w:rFonts w:ascii="Times" w:hAnsi="Times"/>
                <w:sz w:val="20"/>
              </w:rPr>
              <w:t>(Neve et al., 2005)</w:t>
            </w:r>
            <w:r w:rsidRPr="005620C2">
              <w:rPr>
                <w:rFonts w:ascii="Times" w:hAnsi="Times" w:cs="Arial"/>
                <w:sz w:val="20"/>
                <w:szCs w:val="20"/>
              </w:rPr>
              <w:t xml:space="preserve">. The two genes </w:t>
            </w:r>
            <w:r w:rsidR="00C87FB8" w:rsidRPr="005620C2">
              <w:rPr>
                <w:rFonts w:ascii="Times" w:hAnsi="Times" w:cs="Arial"/>
                <w:sz w:val="20"/>
                <w:szCs w:val="20"/>
              </w:rPr>
              <w:t xml:space="preserve">were more highly expressed in Western </w:t>
            </w:r>
            <w:r w:rsidR="00CE7EBA" w:rsidRPr="005620C2">
              <w:rPr>
                <w:rFonts w:ascii="Times" w:hAnsi="Times" w:cs="Arial"/>
                <w:sz w:val="20"/>
                <w:szCs w:val="20"/>
              </w:rPr>
              <w:t>monocytes</w:t>
            </w:r>
            <w:r w:rsidR="00CE7EBA">
              <w:rPr>
                <w:rFonts w:ascii="Times" w:hAnsi="Times" w:cs="Arial"/>
                <w:sz w:val="20"/>
                <w:szCs w:val="20"/>
              </w:rPr>
              <w:t xml:space="preserve">, </w:t>
            </w:r>
            <w:r w:rsidR="00C87FB8" w:rsidRPr="005620C2">
              <w:rPr>
                <w:rFonts w:ascii="Times" w:hAnsi="Times" w:cs="Arial"/>
                <w:sz w:val="20"/>
                <w:szCs w:val="20"/>
              </w:rPr>
              <w:t xml:space="preserve">were </w:t>
            </w:r>
            <w:r w:rsidRPr="005620C2">
              <w:rPr>
                <w:rFonts w:ascii="Times" w:hAnsi="Times" w:cs="Arial"/>
                <w:sz w:val="20"/>
                <w:szCs w:val="20"/>
              </w:rPr>
              <w:t xml:space="preserve">positively correlated </w:t>
            </w:r>
            <w:r w:rsidR="00C87FB8" w:rsidRPr="005620C2">
              <w:rPr>
                <w:rFonts w:ascii="Times" w:hAnsi="Times" w:cs="Arial"/>
                <w:sz w:val="20"/>
                <w:szCs w:val="20"/>
              </w:rPr>
              <w:t xml:space="preserve">with one another </w:t>
            </w:r>
            <w:r w:rsidRPr="00472588">
              <w:rPr>
                <w:rFonts w:ascii="Times" w:hAnsi="Times" w:cs="Arial"/>
                <w:sz w:val="20"/>
                <w:szCs w:val="20"/>
              </w:rPr>
              <w:t xml:space="preserve">in Western-fed </w:t>
            </w:r>
            <w:r w:rsidR="001F4CA5" w:rsidRPr="00472588">
              <w:rPr>
                <w:rFonts w:ascii="Times" w:hAnsi="Times" w:cs="Arial"/>
                <w:sz w:val="20"/>
                <w:szCs w:val="20"/>
              </w:rPr>
              <w:t>monkeys</w:t>
            </w:r>
            <w:r w:rsidRPr="00472588">
              <w:rPr>
                <w:rFonts w:ascii="Times" w:hAnsi="Times" w:cs="Arial"/>
                <w:sz w:val="20"/>
                <w:szCs w:val="20"/>
              </w:rPr>
              <w:t xml:space="preserve"> (</w:t>
            </w:r>
            <w:r w:rsidR="009C779E">
              <w:rPr>
                <w:rFonts w:ascii="Times" w:hAnsi="Times" w:cs="Arial"/>
                <w:sz w:val="20"/>
                <w:szCs w:val="20"/>
              </w:rPr>
              <w:t xml:space="preserve">Pearson’s </w:t>
            </w:r>
            <w:r w:rsidRPr="00472588">
              <w:rPr>
                <w:rFonts w:ascii="Times" w:hAnsi="Times" w:cs="Arial"/>
                <w:i/>
                <w:iCs/>
                <w:sz w:val="20"/>
                <w:szCs w:val="20"/>
              </w:rPr>
              <w:t>r</w:t>
            </w:r>
            <w:r w:rsidRPr="00472588">
              <w:rPr>
                <w:rFonts w:ascii="Times" w:hAnsi="Times" w:cs="Arial"/>
                <w:sz w:val="20"/>
                <w:szCs w:val="20"/>
              </w:rPr>
              <w:t xml:space="preserve"> = 0.61</w:t>
            </w:r>
            <w:r w:rsidR="0022519B" w:rsidRPr="00472588">
              <w:rPr>
                <w:rFonts w:ascii="Times" w:hAnsi="Times" w:cs="Arial"/>
                <w:sz w:val="20"/>
                <w:szCs w:val="20"/>
              </w:rPr>
              <w:t xml:space="preserve">, </w:t>
            </w:r>
            <w:r w:rsidR="0022519B" w:rsidRPr="00472588">
              <w:rPr>
                <w:rFonts w:ascii="Times" w:hAnsi="Times" w:cs="Arial"/>
                <w:i/>
                <w:iCs/>
                <w:sz w:val="20"/>
                <w:szCs w:val="20"/>
              </w:rPr>
              <w:t>p</w:t>
            </w:r>
            <w:r w:rsidR="001F5F86" w:rsidRPr="00AD3CED">
              <w:rPr>
                <w:rFonts w:ascii="Times" w:hAnsi="Times" w:cs="Arial"/>
                <w:sz w:val="20"/>
                <w:szCs w:val="20"/>
              </w:rPr>
              <w:t xml:space="preserve"> </w:t>
            </w:r>
            <w:r w:rsidR="0045600A">
              <w:rPr>
                <w:rFonts w:ascii="Times" w:hAnsi="Times" w:cs="Arial"/>
                <w:sz w:val="20"/>
                <w:szCs w:val="20"/>
              </w:rPr>
              <w:t>=</w:t>
            </w:r>
            <w:r w:rsidR="001F5F86" w:rsidRPr="00277B92">
              <w:rPr>
                <w:rFonts w:ascii="Times" w:hAnsi="Times" w:cs="Arial"/>
                <w:sz w:val="20"/>
                <w:szCs w:val="20"/>
              </w:rPr>
              <w:t xml:space="preserve"> </w:t>
            </w:r>
            <w:r w:rsidR="0045600A">
              <w:rPr>
                <w:rFonts w:ascii="Times" w:hAnsi="Times" w:cs="Arial"/>
                <w:sz w:val="20"/>
                <w:szCs w:val="20"/>
              </w:rPr>
              <w:t>4.2</w:t>
            </w:r>
            <w:r w:rsidR="0045600A" w:rsidRPr="005620C2">
              <w:rPr>
                <w:rFonts w:ascii="Times" w:hAnsi="Times" w:cs="Arial"/>
                <w:sz w:val="20"/>
                <w:szCs w:val="20"/>
              </w:rPr>
              <w:t xml:space="preserve"> x 10</w:t>
            </w:r>
            <w:r w:rsidR="0045600A" w:rsidRPr="005620C2">
              <w:rPr>
                <w:rFonts w:ascii="Times" w:hAnsi="Times" w:cs="Arial"/>
                <w:sz w:val="20"/>
                <w:szCs w:val="20"/>
                <w:vertAlign w:val="superscript"/>
              </w:rPr>
              <w:t>-</w:t>
            </w:r>
            <w:r w:rsidR="0045600A">
              <w:rPr>
                <w:rFonts w:ascii="Times" w:hAnsi="Times" w:cs="Arial"/>
                <w:sz w:val="20"/>
                <w:szCs w:val="20"/>
                <w:vertAlign w:val="superscript"/>
              </w:rPr>
              <w:t>3</w:t>
            </w:r>
            <w:r w:rsidRPr="005620C2">
              <w:rPr>
                <w:rFonts w:ascii="Times" w:hAnsi="Times" w:cs="Arial"/>
                <w:sz w:val="20"/>
                <w:szCs w:val="20"/>
              </w:rPr>
              <w:t>)</w:t>
            </w:r>
            <w:r w:rsidR="00CE7EBA">
              <w:rPr>
                <w:rFonts w:ascii="Times" w:hAnsi="Times" w:cs="Arial"/>
                <w:sz w:val="20"/>
                <w:szCs w:val="20"/>
              </w:rPr>
              <w:t>,</w:t>
            </w:r>
            <w:r w:rsidRPr="005620C2">
              <w:rPr>
                <w:rFonts w:ascii="Times" w:hAnsi="Times" w:cs="Arial"/>
                <w:sz w:val="20"/>
                <w:szCs w:val="20"/>
              </w:rPr>
              <w:t xml:space="preserve"> </w:t>
            </w:r>
            <w:r w:rsidR="00CE7EBA">
              <w:rPr>
                <w:rFonts w:ascii="Times" w:hAnsi="Times" w:cs="Arial"/>
                <w:sz w:val="20"/>
                <w:szCs w:val="20"/>
              </w:rPr>
              <w:t>were</w:t>
            </w:r>
            <w:r w:rsidRPr="005620C2">
              <w:rPr>
                <w:rFonts w:ascii="Times" w:hAnsi="Times" w:cs="Arial"/>
                <w:sz w:val="20"/>
                <w:szCs w:val="20"/>
              </w:rPr>
              <w:t xml:space="preserve"> negatively correlated in Mediterranean-fed </w:t>
            </w:r>
            <w:r w:rsidR="001F4CA5" w:rsidRPr="005620C2">
              <w:rPr>
                <w:rFonts w:ascii="Times" w:hAnsi="Times" w:cs="Arial"/>
                <w:sz w:val="20"/>
                <w:szCs w:val="20"/>
              </w:rPr>
              <w:t>monkeys</w:t>
            </w:r>
            <w:r w:rsidRPr="005620C2">
              <w:rPr>
                <w:rFonts w:ascii="Times" w:hAnsi="Times" w:cs="Arial"/>
                <w:sz w:val="20"/>
                <w:szCs w:val="20"/>
              </w:rPr>
              <w:t xml:space="preserve"> (</w:t>
            </w:r>
            <w:r w:rsidR="009C779E">
              <w:rPr>
                <w:rFonts w:ascii="Times" w:hAnsi="Times" w:cs="Arial"/>
                <w:sz w:val="20"/>
                <w:szCs w:val="20"/>
              </w:rPr>
              <w:t xml:space="preserve">Pearson’s </w:t>
            </w:r>
            <w:r w:rsidRPr="005620C2">
              <w:rPr>
                <w:rFonts w:ascii="Times" w:hAnsi="Times" w:cs="Arial"/>
                <w:i/>
                <w:iCs/>
                <w:sz w:val="20"/>
                <w:szCs w:val="20"/>
              </w:rPr>
              <w:t>r</w:t>
            </w:r>
            <w:r w:rsidRPr="005620C2">
              <w:rPr>
                <w:rFonts w:ascii="Times" w:hAnsi="Times" w:cs="Arial"/>
                <w:sz w:val="20"/>
                <w:szCs w:val="20"/>
              </w:rPr>
              <w:t xml:space="preserve"> = -0.63</w:t>
            </w:r>
            <w:r w:rsidR="0022519B" w:rsidRPr="005620C2">
              <w:rPr>
                <w:rFonts w:ascii="Times" w:hAnsi="Times" w:cs="Arial"/>
                <w:sz w:val="20"/>
                <w:szCs w:val="20"/>
              </w:rPr>
              <w:t xml:space="preserve">, </w:t>
            </w:r>
            <w:r w:rsidR="0022519B" w:rsidRPr="005620C2">
              <w:rPr>
                <w:rFonts w:ascii="Times" w:hAnsi="Times" w:cs="Arial"/>
                <w:i/>
                <w:iCs/>
                <w:sz w:val="20"/>
                <w:szCs w:val="20"/>
              </w:rPr>
              <w:t>p</w:t>
            </w:r>
            <w:r w:rsidR="001F5F86" w:rsidRPr="005620C2">
              <w:rPr>
                <w:rFonts w:ascii="Times" w:hAnsi="Times" w:cs="Arial"/>
                <w:sz w:val="20"/>
                <w:szCs w:val="20"/>
              </w:rPr>
              <w:t xml:space="preserve"> </w:t>
            </w:r>
            <w:r w:rsidR="0045600A">
              <w:rPr>
                <w:rFonts w:ascii="Times" w:hAnsi="Times" w:cs="Arial"/>
                <w:sz w:val="20"/>
                <w:szCs w:val="20"/>
              </w:rPr>
              <w:t>=</w:t>
            </w:r>
            <w:r w:rsidR="001F5F86" w:rsidRPr="005620C2">
              <w:rPr>
                <w:rFonts w:ascii="Times" w:hAnsi="Times" w:cs="Arial"/>
                <w:sz w:val="20"/>
                <w:szCs w:val="20"/>
              </w:rPr>
              <w:t xml:space="preserve"> </w:t>
            </w:r>
            <w:r w:rsidR="0022519B" w:rsidRPr="005620C2">
              <w:rPr>
                <w:rFonts w:ascii="Times" w:hAnsi="Times" w:cs="Arial"/>
                <w:sz w:val="20"/>
                <w:szCs w:val="20"/>
              </w:rPr>
              <w:t>0.01</w:t>
            </w:r>
            <w:r w:rsidR="0045600A">
              <w:rPr>
                <w:rFonts w:ascii="Times" w:hAnsi="Times" w:cs="Arial"/>
                <w:sz w:val="20"/>
                <w:szCs w:val="20"/>
              </w:rPr>
              <w:t>1</w:t>
            </w:r>
            <w:r w:rsidRPr="005620C2">
              <w:rPr>
                <w:rFonts w:ascii="Times" w:hAnsi="Times" w:cs="Arial"/>
                <w:sz w:val="20"/>
                <w:szCs w:val="20"/>
              </w:rPr>
              <w:t>)</w:t>
            </w:r>
            <w:r w:rsidR="0045600A">
              <w:rPr>
                <w:rFonts w:ascii="Times" w:hAnsi="Times" w:cs="Arial"/>
                <w:sz w:val="20"/>
                <w:szCs w:val="20"/>
              </w:rPr>
              <w:t>, and were differentially correlated between the two diets (</w:t>
            </w:r>
            <w:r w:rsidR="0045600A" w:rsidRPr="00472588">
              <w:rPr>
                <w:rFonts w:ascii="Times" w:hAnsi="Times" w:cs="Arial"/>
                <w:i/>
                <w:iCs/>
                <w:sz w:val="20"/>
                <w:szCs w:val="20"/>
              </w:rPr>
              <w:t>p</w:t>
            </w:r>
            <w:r w:rsidR="0045600A" w:rsidRPr="00AD3CED">
              <w:rPr>
                <w:rFonts w:ascii="Times" w:hAnsi="Times" w:cs="Arial"/>
                <w:sz w:val="20"/>
                <w:szCs w:val="20"/>
              </w:rPr>
              <w:t xml:space="preserve"> </w:t>
            </w:r>
            <w:r w:rsidR="0045600A">
              <w:rPr>
                <w:rFonts w:ascii="Times" w:hAnsi="Times" w:cs="Arial"/>
                <w:sz w:val="20"/>
                <w:szCs w:val="20"/>
              </w:rPr>
              <w:t>=</w:t>
            </w:r>
            <w:r w:rsidR="0045600A" w:rsidRPr="00277B92">
              <w:rPr>
                <w:rFonts w:ascii="Times" w:hAnsi="Times" w:cs="Arial"/>
                <w:sz w:val="20"/>
                <w:szCs w:val="20"/>
              </w:rPr>
              <w:t xml:space="preserve"> </w:t>
            </w:r>
            <w:r w:rsidR="0045600A">
              <w:rPr>
                <w:rFonts w:ascii="Times" w:hAnsi="Times" w:cs="Arial"/>
                <w:sz w:val="20"/>
                <w:szCs w:val="20"/>
              </w:rPr>
              <w:t>4.1</w:t>
            </w:r>
            <w:r w:rsidR="0045600A" w:rsidRPr="005620C2">
              <w:rPr>
                <w:rFonts w:ascii="Times" w:hAnsi="Times" w:cs="Arial"/>
                <w:sz w:val="20"/>
                <w:szCs w:val="20"/>
              </w:rPr>
              <w:t xml:space="preserve"> x 10</w:t>
            </w:r>
            <w:r w:rsidR="0045600A" w:rsidRPr="005620C2">
              <w:rPr>
                <w:rFonts w:ascii="Times" w:hAnsi="Times" w:cs="Arial"/>
                <w:sz w:val="20"/>
                <w:szCs w:val="20"/>
                <w:vertAlign w:val="superscript"/>
              </w:rPr>
              <w:t>-</w:t>
            </w:r>
            <w:r w:rsidR="0045600A">
              <w:rPr>
                <w:rFonts w:ascii="Times" w:hAnsi="Times" w:cs="Arial"/>
                <w:sz w:val="20"/>
                <w:szCs w:val="20"/>
                <w:vertAlign w:val="superscript"/>
              </w:rPr>
              <w:t>5</w:t>
            </w:r>
            <w:r w:rsidR="0045600A">
              <w:rPr>
                <w:rFonts w:ascii="Times" w:hAnsi="Times" w:cs="Arial"/>
                <w:sz w:val="20"/>
                <w:szCs w:val="20"/>
              </w:rPr>
              <w:t>, FDR = 0.11)</w:t>
            </w:r>
            <w:r w:rsidRPr="005620C2">
              <w:rPr>
                <w:rFonts w:ascii="Times" w:hAnsi="Times" w:cs="Arial"/>
                <w:sz w:val="20"/>
                <w:szCs w:val="20"/>
              </w:rPr>
              <w:t>.</w:t>
            </w:r>
          </w:p>
        </w:tc>
      </w:tr>
    </w:tbl>
    <w:p w14:paraId="0F7316E6" w14:textId="1E1D16D0" w:rsidR="009518BB" w:rsidRPr="005620C2" w:rsidRDefault="009518BB" w:rsidP="00BA35FB">
      <w:pPr>
        <w:widowControl w:val="0"/>
        <w:spacing w:line="480" w:lineRule="auto"/>
        <w:rPr>
          <w:rFonts w:ascii="Times" w:hAnsi="Times" w:cs="Arial"/>
        </w:rPr>
      </w:pPr>
    </w:p>
    <w:p w14:paraId="0B056074" w14:textId="08A68484" w:rsidR="00DA3916" w:rsidRPr="005620C2" w:rsidRDefault="00DA3916" w:rsidP="00DA3916">
      <w:pPr>
        <w:spacing w:line="480" w:lineRule="auto"/>
        <w:rPr>
          <w:rFonts w:ascii="Times" w:hAnsi="Times" w:cs="Arial"/>
          <w:i/>
          <w:iCs/>
        </w:rPr>
      </w:pPr>
      <w:r w:rsidRPr="005620C2">
        <w:rPr>
          <w:rFonts w:ascii="Times" w:hAnsi="Times" w:cs="Arial"/>
          <w:i/>
          <w:iCs/>
        </w:rPr>
        <w:t>Diet alter</w:t>
      </w:r>
      <w:r w:rsidR="00106E3D">
        <w:rPr>
          <w:rFonts w:ascii="Times" w:hAnsi="Times" w:cs="Arial"/>
          <w:i/>
          <w:iCs/>
        </w:rPr>
        <w:t>ed</w:t>
      </w:r>
      <w:r w:rsidRPr="005620C2">
        <w:rPr>
          <w:rFonts w:ascii="Times" w:hAnsi="Times" w:cs="Arial"/>
          <w:i/>
          <w:iCs/>
        </w:rPr>
        <w:t xml:space="preserve"> social </w:t>
      </w:r>
      <w:r w:rsidR="002B2FFC">
        <w:rPr>
          <w:rFonts w:ascii="Times" w:hAnsi="Times" w:cs="Arial"/>
          <w:i/>
          <w:iCs/>
        </w:rPr>
        <w:t xml:space="preserve">and affective </w:t>
      </w:r>
      <w:r w:rsidRPr="005620C2">
        <w:rPr>
          <w:rFonts w:ascii="Times" w:hAnsi="Times" w:cs="Arial"/>
          <w:i/>
          <w:iCs/>
        </w:rPr>
        <w:t>behavior</w:t>
      </w:r>
    </w:p>
    <w:p w14:paraId="646CFEF0" w14:textId="09F604F3" w:rsidR="0087675F" w:rsidRDefault="00DA349B" w:rsidP="00DA3916">
      <w:pPr>
        <w:widowControl w:val="0"/>
        <w:spacing w:line="480" w:lineRule="auto"/>
        <w:rPr>
          <w:rFonts w:ascii="Times" w:hAnsi="Times" w:cs="Arial"/>
        </w:rPr>
      </w:pPr>
      <w:ins w:id="208" w:author="Revised" w:date="2021-07-01T13:47:00Z">
        <w:r>
          <w:t xml:space="preserve">In order to understand how diet may impact behavior and how both may interact to impact health, behavioral data were collected weekly during two 10-minute focal observations. These data were collected during both the baseline (2 hours/monkey total) and experimental phases (mean = 17.6 hours/monkey total) of the study. </w:t>
        </w:r>
      </w:ins>
      <w:r w:rsidR="002B2FFC">
        <w:rPr>
          <w:rFonts w:ascii="Times" w:hAnsi="Times" w:cs="Arial"/>
        </w:rPr>
        <w:t>There were no significant differences in behavior between assigned diet groups during the baseline phase while consuming chow</w:t>
      </w:r>
      <w:r w:rsidR="008E3BDD">
        <w:rPr>
          <w:rFonts w:ascii="Times" w:hAnsi="Times" w:cs="Arial"/>
        </w:rPr>
        <w:t xml:space="preserve"> </w:t>
      </w:r>
      <w:r w:rsidR="002B2FFC">
        <w:rPr>
          <w:rFonts w:ascii="Times" w:hAnsi="Times" w:cs="Arial"/>
        </w:rPr>
        <w:t>(</w:t>
      </w:r>
      <w:del w:id="209" w:author="Revised" w:date="2021-07-01T13:47:00Z">
        <w:r w:rsidR="008E3BDD" w:rsidRPr="00063467">
          <w:rPr>
            <w:rFonts w:ascii="Times" w:hAnsi="Times" w:cs="Arial"/>
          </w:rPr>
          <w:delText>Fig</w:delText>
        </w:r>
        <w:r w:rsidR="008E3BDD">
          <w:rPr>
            <w:rFonts w:ascii="Times" w:hAnsi="Times" w:cs="Arial"/>
          </w:rPr>
          <w:delText>. S1</w:delText>
        </w:r>
        <w:r w:rsidR="002B2FFC">
          <w:rPr>
            <w:rFonts w:ascii="Times" w:hAnsi="Times" w:cs="Arial"/>
          </w:rPr>
          <w:delText>A, B</w:delText>
        </w:r>
        <w:r w:rsidR="00063467">
          <w:rPr>
            <w:rFonts w:ascii="Times" w:hAnsi="Times" w:cs="Arial"/>
          </w:rPr>
          <w:delText>).</w:delText>
        </w:r>
      </w:del>
      <w:ins w:id="210" w:author="Revised" w:date="2021-07-01T13:47:00Z">
        <w:r w:rsidR="008E3BDD" w:rsidRPr="00063467">
          <w:rPr>
            <w:rFonts w:ascii="Times" w:hAnsi="Times" w:cs="Arial"/>
          </w:rPr>
          <w:t>Fig</w:t>
        </w:r>
        <w:r w:rsidR="001E3D48">
          <w:rPr>
            <w:rFonts w:ascii="Times" w:hAnsi="Times" w:cs="Arial"/>
          </w:rPr>
          <w:t>ure 4—figure supplement 1</w:t>
        </w:r>
        <w:r w:rsidR="002B2FFC">
          <w:rPr>
            <w:rFonts w:ascii="Times" w:hAnsi="Times" w:cs="Arial"/>
          </w:rPr>
          <w:t>A</w:t>
        </w:r>
        <w:r w:rsidR="001E3D48">
          <w:rPr>
            <w:rFonts w:ascii="Times" w:hAnsi="Times" w:cs="Arial"/>
          </w:rPr>
          <w:t>-</w:t>
        </w:r>
        <w:r w:rsidR="002B2FFC">
          <w:rPr>
            <w:rFonts w:ascii="Times" w:hAnsi="Times" w:cs="Arial"/>
          </w:rPr>
          <w:t>B</w:t>
        </w:r>
        <w:r w:rsidR="00063467">
          <w:rPr>
            <w:rFonts w:ascii="Times" w:hAnsi="Times" w:cs="Arial"/>
          </w:rPr>
          <w:t>).</w:t>
        </w:r>
      </w:ins>
      <w:r w:rsidR="00063467">
        <w:rPr>
          <w:rFonts w:ascii="Times" w:hAnsi="Times" w:cs="Arial"/>
        </w:rPr>
        <w:t xml:space="preserve"> </w:t>
      </w:r>
      <w:r w:rsidR="00484958">
        <w:rPr>
          <w:rFonts w:ascii="Times" w:hAnsi="Times" w:cs="Arial"/>
        </w:rPr>
        <w:t>However, a</w:t>
      </w:r>
      <w:r w:rsidR="002B2FFC">
        <w:rPr>
          <w:rFonts w:ascii="Times" w:hAnsi="Times" w:cs="Arial"/>
        </w:rPr>
        <w:t>fter 15 months on experimental diets, the two diet groups differed significantly in behavior. T</w:t>
      </w:r>
      <w:r w:rsidR="00DA3916" w:rsidRPr="00472588">
        <w:rPr>
          <w:rFonts w:ascii="Times" w:hAnsi="Times" w:cs="Arial"/>
        </w:rPr>
        <w:t xml:space="preserve">he Mediterranean </w:t>
      </w:r>
      <w:r w:rsidR="002B2FFC">
        <w:rPr>
          <w:rFonts w:ascii="Times" w:hAnsi="Times" w:cs="Arial"/>
        </w:rPr>
        <w:t>group</w:t>
      </w:r>
      <w:r w:rsidR="00DA3916" w:rsidRPr="00472588">
        <w:rPr>
          <w:rFonts w:ascii="Times" w:hAnsi="Times" w:cs="Arial"/>
        </w:rPr>
        <w:t xml:space="preserve"> </w:t>
      </w:r>
      <w:r w:rsidR="007F14B7">
        <w:rPr>
          <w:rFonts w:ascii="Times" w:hAnsi="Times" w:cs="Arial"/>
        </w:rPr>
        <w:t>spent</w:t>
      </w:r>
      <w:r w:rsidR="000D0CF1">
        <w:rPr>
          <w:rFonts w:ascii="Times" w:hAnsi="Times" w:cs="Arial"/>
        </w:rPr>
        <w:t xml:space="preserve"> </w:t>
      </w:r>
      <w:r w:rsidR="00DA3916" w:rsidRPr="00472588">
        <w:rPr>
          <w:rFonts w:ascii="Times" w:hAnsi="Times" w:cs="Arial"/>
        </w:rPr>
        <w:t xml:space="preserve">more time in body contact (Mann-Whitney </w:t>
      </w:r>
      <w:r w:rsidR="00DA3916" w:rsidRPr="00472588">
        <w:rPr>
          <w:rFonts w:ascii="Times" w:hAnsi="Times" w:cs="Arial"/>
          <w:i/>
        </w:rPr>
        <w:t>U</w:t>
      </w:r>
      <w:r w:rsidR="00DA3916" w:rsidRPr="00472588">
        <w:rPr>
          <w:rFonts w:ascii="Times" w:hAnsi="Times" w:cs="Arial"/>
        </w:rPr>
        <w:t xml:space="preserve"> = </w:t>
      </w:r>
      <w:r w:rsidR="0035687F" w:rsidRPr="00472588">
        <w:rPr>
          <w:rFonts w:ascii="Times" w:hAnsi="Times" w:cs="Arial"/>
        </w:rPr>
        <w:t>28</w:t>
      </w:r>
      <w:r w:rsidR="0035687F">
        <w:rPr>
          <w:rFonts w:ascii="Times" w:hAnsi="Times" w:cs="Arial"/>
        </w:rPr>
        <w:t>4</w:t>
      </w:r>
      <w:r w:rsidR="00DA3916" w:rsidRPr="00472588">
        <w:rPr>
          <w:rFonts w:ascii="Times" w:hAnsi="Times" w:cs="Arial"/>
        </w:rPr>
        <w:t xml:space="preserve">, </w:t>
      </w:r>
      <w:r w:rsidR="009C779E">
        <w:rPr>
          <w:rFonts w:ascii="Times" w:hAnsi="Times" w:cs="Arial"/>
        </w:rPr>
        <w:t xml:space="preserve">Holm-Bonferroni-adjusted </w:t>
      </w:r>
      <w:r w:rsidR="009C779E">
        <w:rPr>
          <w:rFonts w:ascii="Times" w:hAnsi="Times" w:cs="Arial"/>
          <w:i/>
        </w:rPr>
        <w:t>p</w:t>
      </w:r>
      <w:r w:rsidR="00DA3916" w:rsidRPr="00472588">
        <w:rPr>
          <w:rFonts w:ascii="Times" w:hAnsi="Times" w:cs="Arial"/>
        </w:rPr>
        <w:t xml:space="preserve"> </w:t>
      </w:r>
      <w:ins w:id="211" w:author="Revised" w:date="2021-07-01T13:47:00Z">
        <w:r>
          <w:t>(</w:t>
        </w:r>
        <w:r>
          <w:rPr>
            <w:i/>
          </w:rPr>
          <w:t>p</w:t>
        </w:r>
        <w:r>
          <w:rPr>
            <w:i/>
            <w:vertAlign w:val="subscript"/>
          </w:rPr>
          <w:t>HB</w:t>
        </w:r>
        <w:r>
          <w:t xml:space="preserve">) </w:t>
        </w:r>
      </w:ins>
      <w:r w:rsidR="00DA3916" w:rsidRPr="00472588">
        <w:rPr>
          <w:rFonts w:ascii="Times" w:hAnsi="Times" w:cs="Arial"/>
        </w:rPr>
        <w:t xml:space="preserve">= </w:t>
      </w:r>
      <w:r w:rsidR="0085054C">
        <w:rPr>
          <w:rFonts w:ascii="Times" w:hAnsi="Times" w:cs="Arial"/>
        </w:rPr>
        <w:t>1.</w:t>
      </w:r>
      <w:r w:rsidR="008E3BDD">
        <w:rPr>
          <w:rFonts w:ascii="Times" w:hAnsi="Times" w:cs="Arial"/>
        </w:rPr>
        <w:t>1</w:t>
      </w:r>
      <w:r w:rsidR="008E3BDD" w:rsidRPr="00472588">
        <w:rPr>
          <w:rFonts w:ascii="Times" w:hAnsi="Times" w:cs="Arial"/>
        </w:rPr>
        <w:t xml:space="preserve"> </w:t>
      </w:r>
      <w:r w:rsidR="00DA3916" w:rsidRPr="00472588">
        <w:rPr>
          <w:rFonts w:ascii="Times" w:hAnsi="Times" w:cs="Arial"/>
        </w:rPr>
        <w:t>x 10</w:t>
      </w:r>
      <w:r w:rsidR="00DA3916" w:rsidRPr="00472588">
        <w:rPr>
          <w:rFonts w:ascii="Times" w:hAnsi="Times" w:cs="Arial"/>
          <w:vertAlign w:val="superscript"/>
        </w:rPr>
        <w:t>-5</w:t>
      </w:r>
      <w:r w:rsidR="00DA3916" w:rsidRPr="00472588">
        <w:rPr>
          <w:rFonts w:ascii="Times" w:hAnsi="Times" w:cs="Arial"/>
        </w:rPr>
        <w:t>) and resting (</w:t>
      </w:r>
      <w:r w:rsidR="00DA3916" w:rsidRPr="00472588">
        <w:rPr>
          <w:rFonts w:ascii="Times" w:hAnsi="Times" w:cs="Arial"/>
          <w:i/>
          <w:iCs/>
        </w:rPr>
        <w:t>U</w:t>
      </w:r>
      <w:r w:rsidR="00DA3916" w:rsidRPr="00472588">
        <w:rPr>
          <w:rFonts w:ascii="Times" w:hAnsi="Times" w:cs="Arial"/>
        </w:rPr>
        <w:t xml:space="preserve"> = </w:t>
      </w:r>
      <w:r w:rsidR="008E3BDD" w:rsidRPr="00472588">
        <w:rPr>
          <w:rFonts w:ascii="Times" w:hAnsi="Times" w:cs="Arial"/>
        </w:rPr>
        <w:t>26</w:t>
      </w:r>
      <w:r w:rsidR="008E3BDD">
        <w:rPr>
          <w:rFonts w:ascii="Times" w:hAnsi="Times" w:cs="Arial"/>
        </w:rPr>
        <w:t>9</w:t>
      </w:r>
      <w:r w:rsidR="00DA3916" w:rsidRPr="00472588">
        <w:rPr>
          <w:rFonts w:ascii="Times" w:hAnsi="Times" w:cs="Arial"/>
        </w:rPr>
        <w:t xml:space="preserve">, </w:t>
      </w:r>
      <w:del w:id="212" w:author="Revised" w:date="2021-07-01T13:47:00Z">
        <w:r w:rsidR="009C779E">
          <w:rPr>
            <w:rFonts w:ascii="Times" w:hAnsi="Times" w:cs="Arial"/>
          </w:rPr>
          <w:delText>Holm-Bonferroni-adjusted</w:delText>
        </w:r>
        <w:r w:rsidR="009C779E" w:rsidRPr="00472588">
          <w:rPr>
            <w:rFonts w:ascii="Times" w:hAnsi="Times" w:cs="Arial"/>
            <w:i/>
          </w:rPr>
          <w:delText xml:space="preserve"> </w:delText>
        </w:r>
        <w:r w:rsidR="009C779E">
          <w:rPr>
            <w:rFonts w:ascii="Times" w:hAnsi="Times" w:cs="Arial"/>
            <w:i/>
          </w:rPr>
          <w:delText>p</w:delText>
        </w:r>
      </w:del>
      <w:ins w:id="213" w:author="Revised" w:date="2021-07-01T13:47:00Z">
        <w:r>
          <w:rPr>
            <w:i/>
          </w:rPr>
          <w:t>p</w:t>
        </w:r>
        <w:r>
          <w:rPr>
            <w:i/>
            <w:vertAlign w:val="subscript"/>
          </w:rPr>
          <w:t>HB</w:t>
        </w:r>
      </w:ins>
      <w:r w:rsidR="000D0CF1" w:rsidRPr="00472588">
        <w:rPr>
          <w:rFonts w:ascii="Times" w:hAnsi="Times" w:cs="Arial"/>
        </w:rPr>
        <w:t xml:space="preserve"> </w:t>
      </w:r>
      <w:r w:rsidR="00DA3916" w:rsidRPr="00472588">
        <w:rPr>
          <w:rFonts w:ascii="Times" w:hAnsi="Times" w:cs="Arial"/>
        </w:rPr>
        <w:t xml:space="preserve">= </w:t>
      </w:r>
      <w:r w:rsidR="0049190A">
        <w:rPr>
          <w:rFonts w:ascii="Times" w:hAnsi="Times" w:cs="Arial"/>
        </w:rPr>
        <w:t>1.6</w:t>
      </w:r>
      <w:r w:rsidR="0085054C">
        <w:rPr>
          <w:rFonts w:ascii="Times" w:hAnsi="Times" w:cs="Arial"/>
        </w:rPr>
        <w:t xml:space="preserve"> x 10</w:t>
      </w:r>
      <w:r w:rsidR="0085054C" w:rsidRPr="0085054C">
        <w:rPr>
          <w:rFonts w:ascii="Times" w:hAnsi="Times" w:cs="Arial"/>
          <w:vertAlign w:val="superscript"/>
        </w:rPr>
        <w:t>-</w:t>
      </w:r>
      <w:r w:rsidR="0049190A">
        <w:rPr>
          <w:rFonts w:ascii="Times" w:hAnsi="Times" w:cs="Arial"/>
          <w:vertAlign w:val="superscript"/>
        </w:rPr>
        <w:t>3</w:t>
      </w:r>
      <w:r w:rsidR="00DA3916" w:rsidRPr="00472588">
        <w:rPr>
          <w:rFonts w:ascii="Times" w:hAnsi="Times" w:cs="Arial"/>
        </w:rPr>
        <w:t xml:space="preserve">), </w:t>
      </w:r>
      <w:r w:rsidR="00AF54F2" w:rsidRPr="00AD3CED">
        <w:rPr>
          <w:rFonts w:ascii="Times" w:hAnsi="Times" w:cs="Arial"/>
        </w:rPr>
        <w:t>while</w:t>
      </w:r>
      <w:r w:rsidR="00AF54F2" w:rsidRPr="00F02A01">
        <w:rPr>
          <w:rFonts w:ascii="Times" w:hAnsi="Times" w:cs="Arial"/>
        </w:rPr>
        <w:t xml:space="preserve"> </w:t>
      </w:r>
      <w:r w:rsidR="00DA3916" w:rsidRPr="00277B92">
        <w:rPr>
          <w:rFonts w:ascii="Times" w:hAnsi="Times" w:cs="Arial"/>
        </w:rPr>
        <w:t>those fed</w:t>
      </w:r>
      <w:r w:rsidR="00DA3916" w:rsidRPr="005620C2">
        <w:rPr>
          <w:rFonts w:ascii="Times" w:hAnsi="Times" w:cs="Arial"/>
        </w:rPr>
        <w:t xml:space="preserve"> the Western diet </w:t>
      </w:r>
      <w:r w:rsidR="002B2FFC">
        <w:rPr>
          <w:rFonts w:ascii="Times" w:hAnsi="Times" w:cs="Arial"/>
        </w:rPr>
        <w:t>spent more time alone</w:t>
      </w:r>
      <w:r w:rsidR="000D0CF1">
        <w:rPr>
          <w:rFonts w:ascii="Times" w:hAnsi="Times" w:cs="Arial"/>
        </w:rPr>
        <w:t xml:space="preserve"> (</w:t>
      </w:r>
      <w:r w:rsidR="007F14B7">
        <w:rPr>
          <w:rFonts w:ascii="Times" w:hAnsi="Times" w:cs="Arial"/>
          <w:i/>
          <w:iCs/>
        </w:rPr>
        <w:t>U</w:t>
      </w:r>
      <w:r w:rsidR="007F14B7">
        <w:rPr>
          <w:rFonts w:ascii="Times" w:hAnsi="Times" w:cs="Arial"/>
        </w:rPr>
        <w:t xml:space="preserve"> = 255, </w:t>
      </w:r>
      <w:del w:id="214" w:author="Revised" w:date="2021-07-01T13:47:00Z">
        <w:r w:rsidR="009C779E">
          <w:rPr>
            <w:rFonts w:ascii="Times" w:hAnsi="Times" w:cs="Arial"/>
          </w:rPr>
          <w:delText>Holm-Bonferroni-adjusted</w:delText>
        </w:r>
        <w:r w:rsidR="009C779E" w:rsidRPr="00472588">
          <w:rPr>
            <w:rFonts w:ascii="Times" w:hAnsi="Times" w:cs="Arial"/>
            <w:i/>
          </w:rPr>
          <w:delText xml:space="preserve"> </w:delText>
        </w:r>
        <w:r w:rsidR="009C779E">
          <w:rPr>
            <w:rFonts w:ascii="Times" w:hAnsi="Times" w:cs="Arial"/>
            <w:i/>
          </w:rPr>
          <w:delText>p</w:delText>
        </w:r>
      </w:del>
      <w:ins w:id="215" w:author="Revised" w:date="2021-07-01T13:47:00Z">
        <w:r>
          <w:rPr>
            <w:i/>
          </w:rPr>
          <w:t>p</w:t>
        </w:r>
        <w:r>
          <w:rPr>
            <w:i/>
            <w:vertAlign w:val="subscript"/>
          </w:rPr>
          <w:t>HB</w:t>
        </w:r>
      </w:ins>
      <w:r w:rsidR="009C779E" w:rsidRPr="00472588">
        <w:rPr>
          <w:rFonts w:ascii="Times" w:hAnsi="Times" w:cs="Arial"/>
        </w:rPr>
        <w:t xml:space="preserve"> =</w:t>
      </w:r>
      <w:r w:rsidR="009C779E">
        <w:rPr>
          <w:rFonts w:ascii="Times" w:hAnsi="Times" w:cs="Arial"/>
        </w:rPr>
        <w:t xml:space="preserve"> </w:t>
      </w:r>
      <w:r w:rsidR="007F14B7">
        <w:rPr>
          <w:rFonts w:ascii="Times" w:hAnsi="Times" w:cs="Arial"/>
        </w:rPr>
        <w:t>4.</w:t>
      </w:r>
      <w:r w:rsidR="008E3BDD">
        <w:rPr>
          <w:rFonts w:ascii="Times" w:hAnsi="Times" w:cs="Arial"/>
        </w:rPr>
        <w:t>9</w:t>
      </w:r>
      <w:r w:rsidR="008E3BDD" w:rsidRPr="00472588">
        <w:rPr>
          <w:rFonts w:ascii="Times" w:hAnsi="Times" w:cs="Arial"/>
        </w:rPr>
        <w:t xml:space="preserve"> </w:t>
      </w:r>
      <w:r w:rsidR="007F14B7" w:rsidRPr="00472588">
        <w:rPr>
          <w:rFonts w:ascii="Times" w:hAnsi="Times" w:cs="Arial"/>
        </w:rPr>
        <w:t>x 10</w:t>
      </w:r>
      <w:r w:rsidR="007F14B7" w:rsidRPr="00472588">
        <w:rPr>
          <w:rFonts w:ascii="Times" w:hAnsi="Times" w:cs="Arial"/>
          <w:vertAlign w:val="superscript"/>
        </w:rPr>
        <w:t>-</w:t>
      </w:r>
      <w:r w:rsidR="007F14B7">
        <w:rPr>
          <w:rFonts w:ascii="Times" w:hAnsi="Times" w:cs="Arial"/>
          <w:vertAlign w:val="superscript"/>
        </w:rPr>
        <w:t>3</w:t>
      </w:r>
      <w:r w:rsidR="007F14B7">
        <w:rPr>
          <w:rFonts w:ascii="Times" w:hAnsi="Times" w:cs="Arial"/>
        </w:rPr>
        <w:t xml:space="preserve"> </w:t>
      </w:r>
      <w:del w:id="216" w:author="Revised" w:date="2021-07-01T13:47:00Z">
        <w:r w:rsidR="00DA3916" w:rsidRPr="005620C2">
          <w:rPr>
            <w:rFonts w:ascii="Times" w:hAnsi="Times" w:cs="Arial"/>
          </w:rPr>
          <w:delText>Fig.</w:delText>
        </w:r>
      </w:del>
      <w:ins w:id="217" w:author="Revised" w:date="2021-07-01T13:47:00Z">
        <w:r w:rsidR="00DA3916" w:rsidRPr="005620C2">
          <w:rPr>
            <w:rFonts w:ascii="Times" w:hAnsi="Times" w:cs="Arial"/>
          </w:rPr>
          <w:t>Fig</w:t>
        </w:r>
        <w:r w:rsidR="001E3D48">
          <w:rPr>
            <w:rFonts w:ascii="Times" w:hAnsi="Times" w:cs="Arial"/>
          </w:rPr>
          <w:t>ure</w:t>
        </w:r>
      </w:ins>
      <w:r w:rsidR="000465C2" w:rsidRPr="005620C2">
        <w:rPr>
          <w:rFonts w:ascii="Times" w:hAnsi="Times" w:cs="Arial"/>
        </w:rPr>
        <w:t xml:space="preserve"> </w:t>
      </w:r>
      <w:r w:rsidR="00EE4CE7">
        <w:rPr>
          <w:rFonts w:ascii="Times" w:hAnsi="Times" w:cs="Arial"/>
        </w:rPr>
        <w:t>4</w:t>
      </w:r>
      <w:r w:rsidR="000465C2" w:rsidRPr="005620C2">
        <w:rPr>
          <w:rFonts w:ascii="Times" w:hAnsi="Times" w:cs="Arial"/>
        </w:rPr>
        <w:t>A</w:t>
      </w:r>
      <w:r w:rsidR="003279F8">
        <w:rPr>
          <w:rFonts w:ascii="Times" w:hAnsi="Times" w:cs="Arial"/>
        </w:rPr>
        <w:t xml:space="preserve">; see </w:t>
      </w:r>
      <w:del w:id="218" w:author="Revised" w:date="2021-07-01T13:47:00Z">
        <w:r w:rsidR="003279F8">
          <w:rPr>
            <w:rFonts w:ascii="Times" w:hAnsi="Times" w:cs="Arial"/>
          </w:rPr>
          <w:delText xml:space="preserve">Fig. S1C, </w:delText>
        </w:r>
      </w:del>
      <w:ins w:id="219" w:author="Revised" w:date="2021-07-01T13:47:00Z">
        <w:r w:rsidR="003279F8">
          <w:rPr>
            <w:rFonts w:ascii="Times" w:hAnsi="Times" w:cs="Arial"/>
          </w:rPr>
          <w:t>Fig</w:t>
        </w:r>
        <w:r w:rsidR="001E3D48">
          <w:rPr>
            <w:rFonts w:ascii="Times" w:hAnsi="Times" w:cs="Arial"/>
          </w:rPr>
          <w:t>ure 4—figure supplement</w:t>
        </w:r>
        <w:r w:rsidR="003279F8">
          <w:rPr>
            <w:rFonts w:ascii="Times" w:hAnsi="Times" w:cs="Arial"/>
          </w:rPr>
          <w:t xml:space="preserve"> </w:t>
        </w:r>
        <w:r w:rsidR="001E3D48">
          <w:rPr>
            <w:rFonts w:ascii="Times" w:hAnsi="Times" w:cs="Arial"/>
          </w:rPr>
          <w:t>1</w:t>
        </w:r>
        <w:r w:rsidR="003279F8">
          <w:rPr>
            <w:rFonts w:ascii="Times" w:hAnsi="Times" w:cs="Arial"/>
          </w:rPr>
          <w:t>C</w:t>
        </w:r>
        <w:r w:rsidR="001E3D48">
          <w:rPr>
            <w:rFonts w:ascii="Times" w:hAnsi="Times" w:cs="Arial"/>
          </w:rPr>
          <w:t>-</w:t>
        </w:r>
      </w:ins>
      <w:r w:rsidR="003279F8">
        <w:rPr>
          <w:rFonts w:ascii="Times" w:hAnsi="Times" w:cs="Arial"/>
        </w:rPr>
        <w:t>D for behaviors during experimental diet consumption</w:t>
      </w:r>
      <w:r w:rsidR="00DA3916" w:rsidRPr="005620C2">
        <w:rPr>
          <w:rFonts w:ascii="Times" w:hAnsi="Times" w:cs="Arial"/>
        </w:rPr>
        <w:t>)</w:t>
      </w:r>
      <w:r w:rsidR="000465C2" w:rsidRPr="005620C2">
        <w:rPr>
          <w:rFonts w:ascii="Times" w:hAnsi="Times" w:cs="Arial"/>
        </w:rPr>
        <w:t>.</w:t>
      </w:r>
      <w:r w:rsidR="00AF54F2" w:rsidRPr="00BE59F5">
        <w:rPr>
          <w:rFonts w:ascii="Times" w:hAnsi="Times" w:cs="Arial"/>
        </w:rPr>
        <w:t xml:space="preserve"> </w:t>
      </w:r>
    </w:p>
    <w:p w14:paraId="3AE93DF0" w14:textId="77777777" w:rsidR="0087675F" w:rsidRDefault="0087675F" w:rsidP="00DA3916">
      <w:pPr>
        <w:widowControl w:val="0"/>
        <w:spacing w:line="480" w:lineRule="auto"/>
        <w:rPr>
          <w:rFonts w:ascii="Times" w:hAnsi="Times" w:cs="Arial"/>
        </w:rPr>
      </w:pPr>
    </w:p>
    <w:p w14:paraId="5B59A458" w14:textId="1E3756C0" w:rsidR="009B7499" w:rsidRDefault="00F34976" w:rsidP="00DA3916">
      <w:pPr>
        <w:widowControl w:val="0"/>
        <w:spacing w:line="480" w:lineRule="auto"/>
        <w:rPr>
          <w:rFonts w:ascii="Times" w:hAnsi="Times" w:cs="Arial"/>
        </w:rPr>
      </w:pPr>
      <w:r>
        <w:rPr>
          <w:rFonts w:ascii="Times" w:hAnsi="Times" w:cs="Arial"/>
        </w:rPr>
        <w:t>Principal component analysis was conducted to identify key behaviors associated with one another</w:t>
      </w:r>
      <w:r w:rsidR="00B13CA6">
        <w:rPr>
          <w:rFonts w:ascii="Times" w:hAnsi="Times" w:cs="Arial"/>
        </w:rPr>
        <w:t xml:space="preserve"> </w:t>
      </w:r>
      <w:r w:rsidR="00EE4CE7">
        <w:rPr>
          <w:rFonts w:ascii="Times" w:hAnsi="Times"/>
        </w:rPr>
        <w:t>(Benito et al., 2018; Seltmann et al., 2018)</w:t>
      </w:r>
      <w:r w:rsidR="007E5933">
        <w:rPr>
          <w:rFonts w:ascii="Times" w:hAnsi="Times" w:cs="Arial"/>
        </w:rPr>
        <w:t>.</w:t>
      </w:r>
      <w:r w:rsidR="00DA3916" w:rsidRPr="00BE59F5">
        <w:rPr>
          <w:rFonts w:ascii="Times" w:hAnsi="Times" w:cs="Arial"/>
        </w:rPr>
        <w:t xml:space="preserve"> </w:t>
      </w:r>
      <w:r w:rsidR="00DA3916" w:rsidRPr="005620C2">
        <w:rPr>
          <w:rFonts w:ascii="Times" w:hAnsi="Times" w:cs="Arial"/>
        </w:rPr>
        <w:t xml:space="preserve">Behaviors associated with dominance interactions—including aggression, submission, and </w:t>
      </w:r>
      <w:r w:rsidR="006E3E4A">
        <w:rPr>
          <w:rFonts w:ascii="Times" w:hAnsi="Times" w:cs="Arial"/>
        </w:rPr>
        <w:t>being groomed</w:t>
      </w:r>
      <w:r w:rsidR="00DA3916" w:rsidRPr="005620C2">
        <w:rPr>
          <w:rFonts w:ascii="Times" w:hAnsi="Times" w:cs="Arial"/>
        </w:rPr>
        <w:t xml:space="preserve">—all loaded heavily onto the </w:t>
      </w:r>
      <w:r w:rsidR="00DA3916" w:rsidRPr="005620C2">
        <w:rPr>
          <w:rFonts w:ascii="Times" w:hAnsi="Times" w:cs="Arial"/>
        </w:rPr>
        <w:lastRenderedPageBreak/>
        <w:t xml:space="preserve">first principal component, which explained </w:t>
      </w:r>
      <w:r w:rsidR="002D3FAA">
        <w:rPr>
          <w:rFonts w:ascii="Times" w:hAnsi="Times" w:cs="Arial"/>
        </w:rPr>
        <w:t>32</w:t>
      </w:r>
      <w:del w:id="220" w:author="Revised" w:date="2021-07-01T13:47:00Z">
        <w:r w:rsidR="002D3FAA">
          <w:rPr>
            <w:rFonts w:ascii="Times" w:hAnsi="Times" w:cs="Arial"/>
          </w:rPr>
          <w:delText>.</w:delText>
        </w:r>
        <w:r w:rsidR="008E3BDD">
          <w:rPr>
            <w:rFonts w:ascii="Times" w:hAnsi="Times" w:cs="Arial"/>
          </w:rPr>
          <w:delText>4</w:delText>
        </w:r>
      </w:del>
      <w:r w:rsidR="00DA3916" w:rsidRPr="005620C2">
        <w:rPr>
          <w:rFonts w:ascii="Times" w:hAnsi="Times" w:cs="Arial"/>
        </w:rPr>
        <w:t xml:space="preserve">% of the overall variance in behavior and did not differ between diets (Welch-Satterthwaite </w:t>
      </w:r>
      <w:r w:rsidR="00DA3916" w:rsidRPr="00472588">
        <w:rPr>
          <w:rFonts w:ascii="Times" w:hAnsi="Times" w:cs="Arial"/>
          <w:i/>
        </w:rPr>
        <w:t>t</w:t>
      </w:r>
      <w:r w:rsidR="00DA3916" w:rsidRPr="00472588">
        <w:rPr>
          <w:rFonts w:ascii="Times" w:hAnsi="Times" w:cs="Arial"/>
          <w:vertAlign w:val="subscript"/>
        </w:rPr>
        <w:t>(</w:t>
      </w:r>
      <w:r w:rsidR="00BB1988">
        <w:rPr>
          <w:rFonts w:ascii="Times" w:hAnsi="Times" w:cs="Arial"/>
          <w:vertAlign w:val="subscript"/>
        </w:rPr>
        <w:t>30.</w:t>
      </w:r>
      <w:r w:rsidR="008E3BDD">
        <w:rPr>
          <w:rFonts w:ascii="Times" w:hAnsi="Times" w:cs="Arial"/>
          <w:vertAlign w:val="subscript"/>
        </w:rPr>
        <w:t>4</w:t>
      </w:r>
      <w:r w:rsidR="00DA3916" w:rsidRPr="00472588">
        <w:rPr>
          <w:rFonts w:ascii="Times" w:hAnsi="Times" w:cs="Arial"/>
          <w:vertAlign w:val="subscript"/>
        </w:rPr>
        <w:t>)</w:t>
      </w:r>
      <w:r w:rsidR="00DA3916" w:rsidRPr="00472588">
        <w:rPr>
          <w:rFonts w:ascii="Times" w:hAnsi="Times" w:cs="Arial"/>
        </w:rPr>
        <w:t xml:space="preserve">= </w:t>
      </w:r>
      <w:r w:rsidR="008E3BDD">
        <w:rPr>
          <w:rFonts w:ascii="Times" w:hAnsi="Times" w:cs="Arial"/>
        </w:rPr>
        <w:t>-</w:t>
      </w:r>
      <w:r w:rsidR="00DA3916" w:rsidRPr="00472588">
        <w:rPr>
          <w:rFonts w:ascii="Times" w:hAnsi="Times" w:cs="Arial"/>
        </w:rPr>
        <w:t>0.</w:t>
      </w:r>
      <w:del w:id="221" w:author="Revised" w:date="2021-07-01T13:47:00Z">
        <w:r w:rsidR="008E3BDD">
          <w:rPr>
            <w:rFonts w:ascii="Times" w:hAnsi="Times" w:cs="Arial"/>
          </w:rPr>
          <w:delText>388</w:delText>
        </w:r>
      </w:del>
      <w:ins w:id="222" w:author="Revised" w:date="2021-07-01T13:47:00Z">
        <w:r w:rsidR="008E3BDD">
          <w:rPr>
            <w:rFonts w:ascii="Times" w:hAnsi="Times" w:cs="Arial"/>
          </w:rPr>
          <w:t>3</w:t>
        </w:r>
      </w:ins>
      <w:r w:rsidR="00DA3916" w:rsidRPr="00472588">
        <w:rPr>
          <w:rFonts w:ascii="Times" w:hAnsi="Times" w:cs="Arial"/>
        </w:rPr>
        <w:t xml:space="preserve">, </w:t>
      </w:r>
      <w:r w:rsidR="00DA3916" w:rsidRPr="00472588">
        <w:rPr>
          <w:rFonts w:ascii="Times" w:hAnsi="Times" w:cs="Arial"/>
          <w:i/>
        </w:rPr>
        <w:t xml:space="preserve">p </w:t>
      </w:r>
      <w:r w:rsidR="00DA3916" w:rsidRPr="00472588">
        <w:rPr>
          <w:rFonts w:ascii="Times" w:hAnsi="Times" w:cs="Arial"/>
        </w:rPr>
        <w:t>= 0.</w:t>
      </w:r>
      <w:r w:rsidR="008E3BDD">
        <w:rPr>
          <w:rFonts w:ascii="Times" w:hAnsi="Times" w:cs="Arial"/>
        </w:rPr>
        <w:t>70</w:t>
      </w:r>
      <w:r w:rsidR="00C47282">
        <w:rPr>
          <w:rFonts w:ascii="Times" w:hAnsi="Times" w:cs="Arial"/>
        </w:rPr>
        <w:t xml:space="preserve">; </w:t>
      </w:r>
      <w:r w:rsidR="008E3BDD">
        <w:rPr>
          <w:rFonts w:ascii="Times" w:hAnsi="Times" w:cs="Arial"/>
        </w:rPr>
        <w:t xml:space="preserve">for relationship between dominance rank and PC1, see </w:t>
      </w:r>
      <w:del w:id="223" w:author="Revised" w:date="2021-07-01T13:47:00Z">
        <w:r w:rsidR="008E3BDD" w:rsidRPr="00472588">
          <w:rPr>
            <w:rFonts w:ascii="Times" w:hAnsi="Times" w:cs="Arial"/>
          </w:rPr>
          <w:delText>Fig. S</w:delText>
        </w:r>
        <w:r w:rsidR="0087397F">
          <w:rPr>
            <w:rFonts w:ascii="Times" w:hAnsi="Times" w:cs="Arial"/>
          </w:rPr>
          <w:delText>2</w:delText>
        </w:r>
      </w:del>
      <w:ins w:id="224" w:author="Revised" w:date="2021-07-01T13:47:00Z">
        <w:r w:rsidR="008E3BDD" w:rsidRPr="00472588">
          <w:rPr>
            <w:rFonts w:ascii="Times" w:hAnsi="Times" w:cs="Arial"/>
          </w:rPr>
          <w:t>Fig</w:t>
        </w:r>
        <w:r w:rsidR="001E3D48">
          <w:rPr>
            <w:rFonts w:ascii="Times" w:hAnsi="Times" w:cs="Arial"/>
          </w:rPr>
          <w:t>ure 4—figure supplement 2</w:t>
        </w:r>
      </w:ins>
      <w:r w:rsidR="008E3BDD">
        <w:rPr>
          <w:rFonts w:ascii="Times" w:hAnsi="Times" w:cs="Arial"/>
        </w:rPr>
        <w:t xml:space="preserve">; for further discussion of social status in these animals, see </w:t>
      </w:r>
      <w:del w:id="225" w:author="Revised" w:date="2021-07-01T13:47:00Z">
        <w:r w:rsidR="008E3BDD">
          <w:rPr>
            <w:rFonts w:ascii="Times" w:hAnsi="Times" w:cs="Arial"/>
          </w:rPr>
          <w:delText>Note S1</w:delText>
        </w:r>
        <w:r w:rsidR="00060120">
          <w:rPr>
            <w:rFonts w:ascii="Times" w:hAnsi="Times" w:cs="Arial"/>
          </w:rPr>
          <w:delText>; Fig. 6A, B</w:delText>
        </w:r>
      </w:del>
      <w:ins w:id="226" w:author="Revised" w:date="2021-07-01T13:47:00Z">
        <w:r w:rsidR="005E28E3">
          <w:rPr>
            <w:rFonts w:ascii="Times" w:hAnsi="Times" w:cs="Arial"/>
          </w:rPr>
          <w:t>Appendix 1</w:t>
        </w:r>
      </w:ins>
      <w:r w:rsidR="001C00AF">
        <w:rPr>
          <w:rFonts w:ascii="Times" w:hAnsi="Times" w:cs="Arial"/>
        </w:rPr>
        <w:t>).</w:t>
      </w:r>
    </w:p>
    <w:p w14:paraId="0AB1C73F" w14:textId="77777777" w:rsidR="009B7499" w:rsidRDefault="009B7499" w:rsidP="00DA3916">
      <w:pPr>
        <w:widowControl w:val="0"/>
        <w:spacing w:line="480" w:lineRule="auto"/>
        <w:rPr>
          <w:rFonts w:ascii="Times" w:hAnsi="Times" w:cs="Arial"/>
        </w:rPr>
      </w:pPr>
    </w:p>
    <w:p w14:paraId="75AA3CB3" w14:textId="3278F0DE" w:rsidR="00DA3916" w:rsidRPr="00AD3CED" w:rsidRDefault="00DA3916" w:rsidP="00DA3916">
      <w:pPr>
        <w:widowControl w:val="0"/>
        <w:spacing w:line="480" w:lineRule="auto"/>
        <w:rPr>
          <w:rFonts w:ascii="Times" w:hAnsi="Times" w:cs="Arial"/>
        </w:rPr>
      </w:pPr>
      <w:r w:rsidRPr="00F02A01">
        <w:rPr>
          <w:rFonts w:ascii="Times" w:hAnsi="Times" w:cs="Arial"/>
        </w:rPr>
        <w:t>The</w:t>
      </w:r>
      <w:r w:rsidRPr="00277B92">
        <w:rPr>
          <w:rFonts w:ascii="Times" w:hAnsi="Times" w:cs="Arial"/>
        </w:rPr>
        <w:t xml:space="preserve"> second principal component</w:t>
      </w:r>
      <w:del w:id="227" w:author="Revised" w:date="2021-07-01T13:47:00Z">
        <w:r w:rsidRPr="00277B92">
          <w:rPr>
            <w:rFonts w:ascii="Times" w:hAnsi="Times" w:cs="Arial"/>
          </w:rPr>
          <w:delText>, which</w:delText>
        </w:r>
      </w:del>
      <w:r w:rsidRPr="00277B92">
        <w:rPr>
          <w:rFonts w:ascii="Times" w:hAnsi="Times" w:cs="Arial"/>
        </w:rPr>
        <w:t xml:space="preserve"> ex</w:t>
      </w:r>
      <w:r w:rsidRPr="005620C2">
        <w:rPr>
          <w:rFonts w:ascii="Times" w:hAnsi="Times" w:cs="Arial"/>
        </w:rPr>
        <w:t>plained 1</w:t>
      </w:r>
      <w:r w:rsidR="008E3BDD">
        <w:rPr>
          <w:rFonts w:ascii="Times" w:hAnsi="Times" w:cs="Arial"/>
        </w:rPr>
        <w:t>9</w:t>
      </w:r>
      <w:del w:id="228" w:author="Revised" w:date="2021-07-01T13:47:00Z">
        <w:r w:rsidR="008E3BDD">
          <w:rPr>
            <w:rFonts w:ascii="Times" w:hAnsi="Times" w:cs="Arial"/>
          </w:rPr>
          <w:delText>.2</w:delText>
        </w:r>
      </w:del>
      <w:r w:rsidRPr="005620C2">
        <w:rPr>
          <w:rFonts w:ascii="Times" w:hAnsi="Times" w:cs="Arial"/>
        </w:rPr>
        <w:t>% of the variance in behavior</w:t>
      </w:r>
      <w:del w:id="229" w:author="Revised" w:date="2021-07-01T13:47:00Z">
        <w:r w:rsidRPr="005620C2">
          <w:rPr>
            <w:rFonts w:ascii="Times" w:hAnsi="Times" w:cs="Arial"/>
          </w:rPr>
          <w:delText>,</w:delText>
        </w:r>
      </w:del>
      <w:ins w:id="230" w:author="Revised" w:date="2021-07-01T13:47:00Z">
        <w:r w:rsidR="00AA0DDA">
          <w:rPr>
            <w:rFonts w:ascii="Times" w:hAnsi="Times" w:cs="Arial"/>
          </w:rPr>
          <w:t xml:space="preserve"> (Fig</w:t>
        </w:r>
        <w:r w:rsidR="001E3D48">
          <w:rPr>
            <w:rFonts w:ascii="Times" w:hAnsi="Times" w:cs="Arial"/>
          </w:rPr>
          <w:t>ure</w:t>
        </w:r>
        <w:r w:rsidR="00AA0DDA">
          <w:rPr>
            <w:rFonts w:ascii="Times" w:hAnsi="Times" w:cs="Arial"/>
          </w:rPr>
          <w:t xml:space="preserve"> 4B) and</w:t>
        </w:r>
      </w:ins>
      <w:r w:rsidRPr="005620C2">
        <w:rPr>
          <w:rFonts w:ascii="Times" w:hAnsi="Times" w:cs="Arial"/>
        </w:rPr>
        <w:t xml:space="preserve"> differed significantly between the two diets</w:t>
      </w:r>
      <w:r w:rsidR="00AF54F2" w:rsidRPr="005620C2">
        <w:rPr>
          <w:rFonts w:ascii="Times" w:hAnsi="Times" w:cs="Arial"/>
        </w:rPr>
        <w:t xml:space="preserve"> (</w:t>
      </w:r>
      <w:r w:rsidR="00AF54F2" w:rsidRPr="005620C2">
        <w:rPr>
          <w:rFonts w:ascii="Times" w:hAnsi="Times" w:cs="Arial"/>
          <w:i/>
        </w:rPr>
        <w:t>t</w:t>
      </w:r>
      <w:r w:rsidR="00AF54F2" w:rsidRPr="005620C2">
        <w:rPr>
          <w:rFonts w:ascii="Times" w:hAnsi="Times" w:cs="Arial"/>
          <w:vertAlign w:val="subscript"/>
        </w:rPr>
        <w:t>(</w:t>
      </w:r>
      <w:r w:rsidR="00BB1988">
        <w:rPr>
          <w:rFonts w:ascii="Times" w:hAnsi="Times" w:cs="Arial"/>
          <w:vertAlign w:val="subscript"/>
        </w:rPr>
        <w:t>26.8</w:t>
      </w:r>
      <w:r w:rsidR="00AF54F2" w:rsidRPr="005620C2">
        <w:rPr>
          <w:rFonts w:ascii="Times" w:hAnsi="Times" w:cs="Arial"/>
          <w:vertAlign w:val="subscript"/>
        </w:rPr>
        <w:t>)</w:t>
      </w:r>
      <w:r w:rsidR="00AF54F2" w:rsidRPr="005620C2">
        <w:rPr>
          <w:rFonts w:ascii="Times" w:hAnsi="Times" w:cs="Arial"/>
        </w:rPr>
        <w:t xml:space="preserve">= </w:t>
      </w:r>
      <w:r w:rsidR="00BB1988">
        <w:rPr>
          <w:rFonts w:ascii="Times" w:hAnsi="Times" w:cs="Arial"/>
        </w:rPr>
        <w:t>4.</w:t>
      </w:r>
      <w:del w:id="231" w:author="Revised" w:date="2021-07-01T13:47:00Z">
        <w:r w:rsidR="00F6231F">
          <w:rPr>
            <w:rFonts w:ascii="Times" w:hAnsi="Times" w:cs="Arial"/>
          </w:rPr>
          <w:delText>13</w:delText>
        </w:r>
      </w:del>
      <w:ins w:id="232" w:author="Revised" w:date="2021-07-01T13:47:00Z">
        <w:r w:rsidR="00F6231F">
          <w:rPr>
            <w:rFonts w:ascii="Times" w:hAnsi="Times" w:cs="Arial"/>
          </w:rPr>
          <w:t>1</w:t>
        </w:r>
      </w:ins>
      <w:r w:rsidR="00AF54F2" w:rsidRPr="005620C2">
        <w:rPr>
          <w:rFonts w:ascii="Times" w:hAnsi="Times" w:cs="Arial"/>
        </w:rPr>
        <w:t xml:space="preserve">, </w:t>
      </w:r>
      <w:r w:rsidR="00AF54F2" w:rsidRPr="005620C2">
        <w:rPr>
          <w:rFonts w:ascii="Times" w:hAnsi="Times" w:cs="Arial"/>
          <w:i/>
        </w:rPr>
        <w:t xml:space="preserve">p </w:t>
      </w:r>
      <w:r w:rsidR="00AF54F2" w:rsidRPr="005620C2">
        <w:rPr>
          <w:rFonts w:ascii="Times" w:hAnsi="Times" w:cs="Arial"/>
        </w:rPr>
        <w:t xml:space="preserve">= </w:t>
      </w:r>
      <w:r w:rsidR="00F6231F">
        <w:rPr>
          <w:rFonts w:ascii="Times" w:hAnsi="Times" w:cs="Arial"/>
        </w:rPr>
        <w:t>3</w:t>
      </w:r>
      <w:r w:rsidR="00BB1988">
        <w:rPr>
          <w:rFonts w:ascii="Times" w:hAnsi="Times" w:cs="Arial"/>
        </w:rPr>
        <w:t>.2</w:t>
      </w:r>
      <w:r w:rsidR="00AF54F2" w:rsidRPr="005620C2">
        <w:rPr>
          <w:rFonts w:ascii="Times" w:hAnsi="Times" w:cs="Arial"/>
        </w:rPr>
        <w:t xml:space="preserve"> x 10</w:t>
      </w:r>
      <w:r w:rsidR="00AF54F2" w:rsidRPr="005620C2">
        <w:rPr>
          <w:rFonts w:ascii="Times" w:hAnsi="Times" w:cs="Arial"/>
          <w:vertAlign w:val="superscript"/>
        </w:rPr>
        <w:t>-</w:t>
      </w:r>
      <w:r w:rsidR="00BB1988">
        <w:rPr>
          <w:rFonts w:ascii="Times" w:hAnsi="Times" w:cs="Arial"/>
          <w:vertAlign w:val="superscript"/>
        </w:rPr>
        <w:t>4</w:t>
      </w:r>
      <w:r w:rsidR="00AF54F2" w:rsidRPr="005620C2">
        <w:rPr>
          <w:rFonts w:ascii="Times" w:hAnsi="Times" w:cs="Arial"/>
        </w:rPr>
        <w:t xml:space="preserve">; </w:t>
      </w:r>
      <w:del w:id="233" w:author="Revised" w:date="2021-07-01T13:47:00Z">
        <w:r w:rsidR="00AF54F2" w:rsidRPr="005620C2">
          <w:rPr>
            <w:rFonts w:ascii="Times" w:hAnsi="Times" w:cs="Arial"/>
          </w:rPr>
          <w:delText xml:space="preserve">Fig. </w:delText>
        </w:r>
        <w:r w:rsidR="00EE4CE7">
          <w:rPr>
            <w:rFonts w:ascii="Times" w:hAnsi="Times" w:cs="Arial"/>
          </w:rPr>
          <w:delText>4</w:delText>
        </w:r>
        <w:r w:rsidR="00AF54F2" w:rsidRPr="005620C2">
          <w:rPr>
            <w:rFonts w:ascii="Times" w:hAnsi="Times" w:cs="Arial"/>
          </w:rPr>
          <w:delText>B</w:delText>
        </w:r>
      </w:del>
      <w:ins w:id="234" w:author="Revised" w:date="2021-07-01T13:47:00Z">
        <w:r w:rsidR="00AF54F2" w:rsidRPr="005620C2">
          <w:rPr>
            <w:rFonts w:ascii="Times" w:hAnsi="Times" w:cs="Arial"/>
          </w:rPr>
          <w:t>Fig</w:t>
        </w:r>
        <w:r w:rsidR="001E3D48">
          <w:rPr>
            <w:rFonts w:ascii="Times" w:hAnsi="Times" w:cs="Arial"/>
          </w:rPr>
          <w:t>ure</w:t>
        </w:r>
        <w:r w:rsidR="00AF54F2" w:rsidRPr="005620C2">
          <w:rPr>
            <w:rFonts w:ascii="Times" w:hAnsi="Times" w:cs="Arial"/>
          </w:rPr>
          <w:t xml:space="preserve"> </w:t>
        </w:r>
        <w:r w:rsidR="00EE4CE7">
          <w:rPr>
            <w:rFonts w:ascii="Times" w:hAnsi="Times" w:cs="Arial"/>
          </w:rPr>
          <w:t>4</w:t>
        </w:r>
        <w:r w:rsidR="00AA0DDA">
          <w:rPr>
            <w:rFonts w:ascii="Times" w:hAnsi="Times" w:cs="Arial"/>
          </w:rPr>
          <w:t>C</w:t>
        </w:r>
      </w:ins>
      <w:r w:rsidR="00173242">
        <w:rPr>
          <w:rFonts w:ascii="Times" w:hAnsi="Times" w:cs="Arial"/>
        </w:rPr>
        <w:t>)</w:t>
      </w:r>
      <w:r w:rsidR="00DB335F">
        <w:rPr>
          <w:rFonts w:ascii="Times" w:hAnsi="Times" w:cs="Arial"/>
        </w:rPr>
        <w:t>.</w:t>
      </w:r>
      <w:r w:rsidRPr="005620C2">
        <w:rPr>
          <w:rFonts w:ascii="Times" w:hAnsi="Times" w:cs="Arial"/>
        </w:rPr>
        <w:t xml:space="preserve"> </w:t>
      </w:r>
      <w:r w:rsidR="00104D1B" w:rsidRPr="00AD3CED">
        <w:rPr>
          <w:rFonts w:ascii="Times" w:hAnsi="Times" w:cs="Arial"/>
        </w:rPr>
        <w:t>No other pr</w:t>
      </w:r>
      <w:r w:rsidR="00104D1B" w:rsidRPr="00F02A01">
        <w:rPr>
          <w:rFonts w:ascii="Times" w:hAnsi="Times" w:cs="Arial"/>
        </w:rPr>
        <w:t>incipal component</w:t>
      </w:r>
      <w:r w:rsidR="00AA0DDA">
        <w:rPr>
          <w:rFonts w:ascii="Times" w:hAnsi="Times" w:cs="Arial"/>
        </w:rPr>
        <w:t xml:space="preserve"> </w:t>
      </w:r>
      <w:ins w:id="235" w:author="Revised" w:date="2021-07-01T13:47:00Z">
        <w:r w:rsidR="00AA0DDA">
          <w:rPr>
            <w:rFonts w:ascii="Times" w:hAnsi="Times" w:cs="Arial"/>
          </w:rPr>
          <w:t>of behavioral phenotypes</w:t>
        </w:r>
        <w:r w:rsidR="00104D1B" w:rsidRPr="00F02A01">
          <w:rPr>
            <w:rFonts w:ascii="Times" w:hAnsi="Times" w:cs="Arial"/>
          </w:rPr>
          <w:t xml:space="preserve"> </w:t>
        </w:r>
      </w:ins>
      <w:r w:rsidR="00104D1B" w:rsidRPr="00F02A01">
        <w:rPr>
          <w:rFonts w:ascii="Times" w:hAnsi="Times" w:cs="Arial"/>
        </w:rPr>
        <w:t xml:space="preserve">was significantly </w:t>
      </w:r>
      <w:r w:rsidR="00104D1B" w:rsidRPr="00277B92">
        <w:rPr>
          <w:rFonts w:ascii="Times" w:hAnsi="Times" w:cs="Arial"/>
        </w:rPr>
        <w:t>correlated with diet</w:t>
      </w:r>
      <w:del w:id="236" w:author="Revised" w:date="2021-07-01T13:47:00Z">
        <w:r w:rsidR="00C47282">
          <w:rPr>
            <w:rFonts w:ascii="Times" w:hAnsi="Times" w:cs="Arial"/>
          </w:rPr>
          <w:delText>,</w:delText>
        </w:r>
      </w:del>
      <w:ins w:id="237" w:author="Revised" w:date="2021-07-01T13:47:00Z">
        <w:r w:rsidR="00944715">
          <w:rPr>
            <w:rFonts w:ascii="Times" w:hAnsi="Times" w:cs="Arial"/>
          </w:rPr>
          <w:t xml:space="preserve"> (Fi</w:t>
        </w:r>
        <w:r w:rsidR="001E3D48">
          <w:rPr>
            <w:rFonts w:ascii="Times" w:hAnsi="Times" w:cs="Arial"/>
          </w:rPr>
          <w:t>gure</w:t>
        </w:r>
        <w:r w:rsidR="00944715">
          <w:rPr>
            <w:rFonts w:ascii="Times" w:hAnsi="Times" w:cs="Arial"/>
          </w:rPr>
          <w:t xml:space="preserve"> 4</w:t>
        </w:r>
        <w:r w:rsidR="00AA0DDA">
          <w:rPr>
            <w:rFonts w:ascii="Times" w:hAnsi="Times" w:cs="Arial"/>
          </w:rPr>
          <w:t>B</w:t>
        </w:r>
        <w:r w:rsidR="00944715">
          <w:rPr>
            <w:rFonts w:ascii="Times" w:hAnsi="Times" w:cs="Arial"/>
          </w:rPr>
          <w:t>)</w:t>
        </w:r>
        <w:r w:rsidR="00AA0DDA">
          <w:rPr>
            <w:rFonts w:ascii="Times" w:hAnsi="Times" w:cs="Arial"/>
          </w:rPr>
          <w:t>.</w:t>
        </w:r>
        <w:r w:rsidR="00104D1B" w:rsidRPr="00277B92">
          <w:rPr>
            <w:rFonts w:ascii="Times" w:hAnsi="Times" w:cs="Arial"/>
          </w:rPr>
          <w:t xml:space="preserve"> </w:t>
        </w:r>
        <w:r w:rsidR="00AA0DDA">
          <w:rPr>
            <w:rFonts w:ascii="Times" w:hAnsi="Times" w:cs="Arial"/>
          </w:rPr>
          <w:t xml:space="preserve">PC2 </w:t>
        </w:r>
        <w:r w:rsidR="00173242">
          <w:rPr>
            <w:rFonts w:ascii="Times" w:hAnsi="Times" w:cs="Arial"/>
          </w:rPr>
          <w:t>captured socially relevant behaviors that also differed between the diets and</w:t>
        </w:r>
      </w:ins>
      <w:r w:rsidR="00173242">
        <w:rPr>
          <w:rFonts w:ascii="Times" w:hAnsi="Times" w:cs="Arial"/>
        </w:rPr>
        <w:t xml:space="preserve"> thus </w:t>
      </w:r>
      <w:del w:id="238" w:author="Revised" w:date="2021-07-01T13:47:00Z">
        <w:r w:rsidR="00104D1B">
          <w:rPr>
            <w:rFonts w:ascii="Times" w:hAnsi="Times" w:cs="Arial"/>
          </w:rPr>
          <w:delText xml:space="preserve">PC2 </w:delText>
        </w:r>
        <w:r w:rsidR="00F6231F">
          <w:rPr>
            <w:rFonts w:ascii="Times" w:hAnsi="Times" w:cs="Arial"/>
          </w:rPr>
          <w:delText>r</w:delText>
        </w:r>
        <w:r w:rsidR="00F6231F" w:rsidRPr="005620C2">
          <w:rPr>
            <w:rFonts w:ascii="Times" w:hAnsi="Times" w:cs="Arial"/>
          </w:rPr>
          <w:delText>epresented</w:delText>
        </w:r>
      </w:del>
      <w:ins w:id="239" w:author="Revised" w:date="2021-07-01T13:47:00Z">
        <w:r w:rsidR="00173242">
          <w:rPr>
            <w:rFonts w:ascii="Times" w:hAnsi="Times" w:cs="Arial"/>
          </w:rPr>
          <w:t>represents</w:t>
        </w:r>
      </w:ins>
      <w:r w:rsidR="00173242">
        <w:rPr>
          <w:rFonts w:ascii="Times" w:hAnsi="Times" w:cs="Arial"/>
        </w:rPr>
        <w:t xml:space="preserve"> a composite of diet-altered behaviors (</w:t>
      </w:r>
      <w:del w:id="240" w:author="Revised" w:date="2021-07-01T13:47:00Z">
        <w:r w:rsidR="00104D1B">
          <w:rPr>
            <w:rFonts w:ascii="Times" w:hAnsi="Times" w:cs="Arial"/>
          </w:rPr>
          <w:delText xml:space="preserve">Fig. </w:delText>
        </w:r>
        <w:r w:rsidR="00EE4CE7">
          <w:rPr>
            <w:rFonts w:ascii="Times" w:hAnsi="Times" w:cs="Arial"/>
          </w:rPr>
          <w:delText>4</w:delText>
        </w:r>
        <w:r w:rsidR="00104D1B">
          <w:rPr>
            <w:rFonts w:ascii="Times" w:hAnsi="Times" w:cs="Arial"/>
          </w:rPr>
          <w:delText>C;</w:delText>
        </w:r>
        <w:r w:rsidR="00F6231F">
          <w:rPr>
            <w:rFonts w:ascii="Times" w:hAnsi="Times" w:cs="Arial"/>
          </w:rPr>
          <w:delText xml:space="preserve"> </w:delText>
        </w:r>
      </w:del>
      <w:r w:rsidR="00173242">
        <w:rPr>
          <w:rFonts w:ascii="Times" w:hAnsi="Times" w:cs="Arial"/>
        </w:rPr>
        <w:t>hereafter</w:t>
      </w:r>
      <w:del w:id="241" w:author="Revised" w:date="2021-07-01T13:47:00Z">
        <w:r w:rsidR="00F6231F" w:rsidRPr="005620C2">
          <w:rPr>
            <w:rFonts w:ascii="Times" w:hAnsi="Times" w:cs="Arial"/>
          </w:rPr>
          <w:delText>,</w:delText>
        </w:r>
      </w:del>
      <w:r w:rsidR="00173242">
        <w:rPr>
          <w:rFonts w:ascii="Times" w:hAnsi="Times" w:cs="Arial"/>
        </w:rPr>
        <w:t xml:space="preserve"> DAB). </w:t>
      </w:r>
      <w:del w:id="242" w:author="Revised" w:date="2021-07-01T13:47:00Z">
        <w:r w:rsidR="00F6231F">
          <w:rPr>
            <w:rFonts w:ascii="Times" w:hAnsi="Times" w:cs="Arial"/>
          </w:rPr>
          <w:delText xml:space="preserve">DAB </w:delText>
        </w:r>
        <w:r w:rsidR="00A43976">
          <w:rPr>
            <w:rFonts w:ascii="Times" w:hAnsi="Times" w:cs="Arial"/>
          </w:rPr>
          <w:delText>captured</w:delText>
        </w:r>
        <w:r w:rsidR="00F6231F">
          <w:rPr>
            <w:rFonts w:ascii="Times" w:hAnsi="Times" w:cs="Arial"/>
          </w:rPr>
          <w:delText xml:space="preserve"> </w:delText>
        </w:r>
        <w:r w:rsidR="00A43976">
          <w:rPr>
            <w:rFonts w:ascii="Times" w:hAnsi="Times" w:cs="Arial"/>
          </w:rPr>
          <w:delText>social</w:delText>
        </w:r>
        <w:r w:rsidR="00F6231F">
          <w:rPr>
            <w:rFonts w:ascii="Times" w:hAnsi="Times" w:cs="Arial"/>
          </w:rPr>
          <w:delText xml:space="preserve">ly relevant </w:delText>
        </w:r>
        <w:r w:rsidR="00A43976">
          <w:rPr>
            <w:rFonts w:ascii="Times" w:hAnsi="Times" w:cs="Arial"/>
          </w:rPr>
          <w:delText xml:space="preserve">behaviors. </w:delText>
        </w:r>
      </w:del>
      <w:r w:rsidR="00173242">
        <w:rPr>
          <w:rFonts w:ascii="Times" w:hAnsi="Times" w:cs="Arial"/>
        </w:rPr>
        <w:t xml:space="preserve">Specifically, </w:t>
      </w:r>
      <w:ins w:id="243" w:author="Revised" w:date="2021-07-01T13:47:00Z">
        <w:r w:rsidR="00173242">
          <w:rPr>
            <w:rFonts w:ascii="Times" w:hAnsi="Times" w:cs="Arial"/>
          </w:rPr>
          <w:t xml:space="preserve">DAB score (i.e., an individual’s PC2 projection) </w:t>
        </w:r>
        <w:r w:rsidR="00AA0DDA">
          <w:rPr>
            <w:rFonts w:ascii="Times" w:hAnsi="Times" w:cs="Arial"/>
          </w:rPr>
          <w:t xml:space="preserve">was positively correlated with </w:t>
        </w:r>
      </w:ins>
      <w:r w:rsidR="00AD591C">
        <w:rPr>
          <w:rFonts w:ascii="Times" w:hAnsi="Times" w:cs="Arial"/>
        </w:rPr>
        <w:t xml:space="preserve">percent of time spent in </w:t>
      </w:r>
      <w:r w:rsidR="00670667">
        <w:rPr>
          <w:rFonts w:ascii="Times" w:hAnsi="Times" w:cs="Arial"/>
        </w:rPr>
        <w:t>body contact</w:t>
      </w:r>
      <w:r w:rsidR="00AD591C">
        <w:rPr>
          <w:rFonts w:ascii="Times" w:hAnsi="Times" w:cs="Arial"/>
        </w:rPr>
        <w:t>,</w:t>
      </w:r>
      <w:r w:rsidR="00670667">
        <w:rPr>
          <w:rFonts w:ascii="Times" w:hAnsi="Times" w:cs="Arial"/>
        </w:rPr>
        <w:t xml:space="preserve"> indicative of social</w:t>
      </w:r>
      <w:r w:rsidRPr="00AD3CED">
        <w:rPr>
          <w:rFonts w:ascii="Times" w:hAnsi="Times" w:cs="Arial"/>
        </w:rPr>
        <w:t xml:space="preserve"> integration</w:t>
      </w:r>
      <w:del w:id="244" w:author="Revised" w:date="2021-07-01T13:47:00Z">
        <w:r w:rsidR="00AD591C">
          <w:rPr>
            <w:rFonts w:ascii="Times" w:hAnsi="Times" w:cs="Arial"/>
          </w:rPr>
          <w:delText>,</w:delText>
        </w:r>
        <w:r w:rsidR="00670667">
          <w:rPr>
            <w:rFonts w:ascii="Times" w:hAnsi="Times" w:cs="Arial"/>
          </w:rPr>
          <w:delText xml:space="preserve"> was</w:delText>
        </w:r>
        <w:r w:rsidRPr="00AD3CED">
          <w:rPr>
            <w:rFonts w:ascii="Times" w:hAnsi="Times" w:cs="Arial"/>
          </w:rPr>
          <w:delText xml:space="preserve"> positively correlated with </w:delText>
        </w:r>
        <w:r w:rsidR="006C6A05">
          <w:rPr>
            <w:rFonts w:ascii="Times" w:hAnsi="Times" w:cs="Arial"/>
          </w:rPr>
          <w:delText xml:space="preserve">an individual’s </w:delText>
        </w:r>
        <w:r w:rsidR="00F62B8E">
          <w:rPr>
            <w:rFonts w:ascii="Times" w:hAnsi="Times" w:cs="Arial"/>
          </w:rPr>
          <w:delText xml:space="preserve">PC2 </w:delText>
        </w:r>
        <w:r w:rsidR="00E820BC">
          <w:rPr>
            <w:rFonts w:ascii="Times" w:hAnsi="Times" w:cs="Arial"/>
          </w:rPr>
          <w:delText>score</w:delText>
        </w:r>
        <w:r w:rsidR="00F62B8E">
          <w:rPr>
            <w:rFonts w:ascii="Times" w:hAnsi="Times" w:cs="Arial"/>
          </w:rPr>
          <w:delText xml:space="preserve"> (</w:delText>
        </w:r>
      </w:del>
      <w:ins w:id="245" w:author="Revised" w:date="2021-07-01T13:47:00Z">
        <w:r w:rsidRPr="00AD3CED">
          <w:rPr>
            <w:rFonts w:ascii="Times" w:hAnsi="Times" w:cs="Arial"/>
          </w:rPr>
          <w:t xml:space="preserve"> </w:t>
        </w:r>
        <w:r w:rsidR="00F62B8E">
          <w:rPr>
            <w:rFonts w:ascii="Times" w:hAnsi="Times" w:cs="Arial"/>
          </w:rPr>
          <w:t>(</w:t>
        </w:r>
      </w:ins>
      <w:r w:rsidR="00CF23C1">
        <w:rPr>
          <w:rFonts w:ascii="Times" w:hAnsi="Times" w:cs="Arial"/>
        </w:rPr>
        <w:t xml:space="preserve">Pearson’s </w:t>
      </w:r>
      <w:r w:rsidR="00E820BC" w:rsidRPr="00E820BC">
        <w:rPr>
          <w:rFonts w:ascii="Times" w:hAnsi="Times" w:cs="Arial"/>
          <w:i/>
          <w:iCs/>
        </w:rPr>
        <w:t>r</w:t>
      </w:r>
      <w:r w:rsidR="00E820BC">
        <w:rPr>
          <w:rFonts w:ascii="Times" w:hAnsi="Times" w:cs="Arial"/>
        </w:rPr>
        <w:t xml:space="preserve"> = 0.89, </w:t>
      </w:r>
      <w:del w:id="246" w:author="Revised" w:date="2021-07-01T13:47:00Z">
        <w:r w:rsidR="009C779E">
          <w:rPr>
            <w:rFonts w:ascii="Times" w:hAnsi="Times" w:cs="Arial"/>
          </w:rPr>
          <w:delText>Holm-Bonferroni-adjusted</w:delText>
        </w:r>
        <w:r w:rsidR="009C779E" w:rsidRPr="00472588">
          <w:rPr>
            <w:rFonts w:ascii="Times" w:hAnsi="Times" w:cs="Arial"/>
            <w:i/>
          </w:rPr>
          <w:delText xml:space="preserve"> </w:delText>
        </w:r>
        <w:r w:rsidR="009C779E">
          <w:rPr>
            <w:rFonts w:ascii="Times" w:hAnsi="Times" w:cs="Arial"/>
            <w:i/>
          </w:rPr>
          <w:delText>p</w:delText>
        </w:r>
      </w:del>
      <w:ins w:id="247" w:author="Revised" w:date="2021-07-01T13:47:00Z">
        <w:r w:rsidR="00DA6CD8">
          <w:rPr>
            <w:i/>
          </w:rPr>
          <w:t>p</w:t>
        </w:r>
        <w:r w:rsidR="00DA6CD8">
          <w:rPr>
            <w:i/>
            <w:vertAlign w:val="subscript"/>
          </w:rPr>
          <w:t>HB</w:t>
        </w:r>
      </w:ins>
      <w:r w:rsidR="009C779E" w:rsidRPr="00472588">
        <w:rPr>
          <w:rFonts w:ascii="Times" w:hAnsi="Times" w:cs="Arial"/>
        </w:rPr>
        <w:t xml:space="preserve"> =</w:t>
      </w:r>
      <w:r w:rsidR="009C779E">
        <w:rPr>
          <w:rFonts w:ascii="Times" w:hAnsi="Times" w:cs="Arial"/>
        </w:rPr>
        <w:t xml:space="preserve"> 1</w:t>
      </w:r>
      <w:r w:rsidR="00F40F3A">
        <w:rPr>
          <w:rFonts w:ascii="Times" w:hAnsi="Times" w:cs="Arial"/>
        </w:rPr>
        <w:t>.0</w:t>
      </w:r>
      <w:r w:rsidR="00E820BC">
        <w:rPr>
          <w:rFonts w:ascii="Times" w:hAnsi="Times" w:cs="Arial"/>
        </w:rPr>
        <w:t xml:space="preserve"> x 10</w:t>
      </w:r>
      <w:r w:rsidR="00E820BC" w:rsidRPr="00E820BC">
        <w:rPr>
          <w:rFonts w:ascii="Times" w:hAnsi="Times" w:cs="Arial"/>
          <w:vertAlign w:val="superscript"/>
        </w:rPr>
        <w:t>-</w:t>
      </w:r>
      <w:r w:rsidR="00AA0DDA">
        <w:rPr>
          <w:rFonts w:ascii="Times" w:hAnsi="Times" w:cs="Arial"/>
          <w:vertAlign w:val="superscript"/>
        </w:rPr>
        <w:t>11</w:t>
      </w:r>
      <w:r w:rsidR="00AA0DDA">
        <w:rPr>
          <w:rFonts w:ascii="Times" w:hAnsi="Times" w:cs="Arial"/>
        </w:rPr>
        <w:t xml:space="preserve">; </w:t>
      </w:r>
      <w:del w:id="248" w:author="Revised" w:date="2021-07-01T13:47:00Z">
        <w:r w:rsidR="007F39E1" w:rsidRPr="00E820BC">
          <w:rPr>
            <w:rFonts w:ascii="Times" w:hAnsi="Times" w:cs="Arial"/>
          </w:rPr>
          <w:delText>hereafter</w:delText>
        </w:r>
        <w:r w:rsidR="007F39E1">
          <w:rPr>
            <w:rFonts w:ascii="Times" w:hAnsi="Times" w:cs="Arial"/>
          </w:rPr>
          <w:delText xml:space="preserve">, </w:delText>
        </w:r>
        <w:r w:rsidR="00F62B8E">
          <w:rPr>
            <w:rFonts w:ascii="Times" w:hAnsi="Times" w:cs="Arial"/>
          </w:rPr>
          <w:delText>DAB score</w:delText>
        </w:r>
      </w:del>
      <w:ins w:id="249" w:author="Revised" w:date="2021-07-01T13:47:00Z">
        <w:r w:rsidR="00AA0DDA">
          <w:rPr>
            <w:rFonts w:ascii="Times" w:hAnsi="Times" w:cs="Arial"/>
          </w:rPr>
          <w:t>Fig</w:t>
        </w:r>
        <w:r w:rsidR="001E3D48">
          <w:rPr>
            <w:rFonts w:ascii="Times" w:hAnsi="Times" w:cs="Arial"/>
          </w:rPr>
          <w:t>ure</w:t>
        </w:r>
        <w:r w:rsidR="00AA0DDA">
          <w:rPr>
            <w:rFonts w:ascii="Times" w:hAnsi="Times" w:cs="Arial"/>
          </w:rPr>
          <w:t xml:space="preserve"> 4D</w:t>
        </w:r>
      </w:ins>
      <w:r w:rsidR="00AA0DDA">
        <w:rPr>
          <w:rFonts w:ascii="Times" w:hAnsi="Times" w:cs="Arial"/>
        </w:rPr>
        <w:t>)</w:t>
      </w:r>
      <w:r w:rsidRPr="00AD3CED">
        <w:rPr>
          <w:rFonts w:ascii="Times" w:hAnsi="Times" w:cs="Arial"/>
        </w:rPr>
        <w:t xml:space="preserve">, </w:t>
      </w:r>
      <w:r w:rsidR="00AD591C">
        <w:rPr>
          <w:rFonts w:ascii="Times" w:hAnsi="Times" w:cs="Arial"/>
        </w:rPr>
        <w:t>and</w:t>
      </w:r>
      <w:r w:rsidR="004F5EFD" w:rsidRPr="00AD3CED">
        <w:rPr>
          <w:rFonts w:ascii="Times" w:hAnsi="Times" w:cs="Arial"/>
        </w:rPr>
        <w:t xml:space="preserve"> higher in Mediterra</w:t>
      </w:r>
      <w:r w:rsidR="004F5EFD" w:rsidRPr="00F02A01">
        <w:rPr>
          <w:rFonts w:ascii="Times" w:hAnsi="Times" w:cs="Arial"/>
        </w:rPr>
        <w:t>nean</w:t>
      </w:r>
      <w:r w:rsidR="00A43976">
        <w:rPr>
          <w:rFonts w:ascii="Times" w:hAnsi="Times" w:cs="Arial"/>
        </w:rPr>
        <w:t>-</w:t>
      </w:r>
      <w:r w:rsidR="004F5EFD" w:rsidRPr="00F02A01">
        <w:rPr>
          <w:rFonts w:ascii="Times" w:hAnsi="Times" w:cs="Arial"/>
        </w:rPr>
        <w:t>fed animals. Conversely,</w:t>
      </w:r>
      <w:r w:rsidR="00F6231F">
        <w:rPr>
          <w:rFonts w:ascii="Times" w:hAnsi="Times" w:cs="Arial"/>
        </w:rPr>
        <w:t xml:space="preserve"> </w:t>
      </w:r>
      <w:r w:rsidR="00AD591C">
        <w:rPr>
          <w:rFonts w:ascii="Times" w:hAnsi="Times" w:cs="Arial"/>
        </w:rPr>
        <w:t xml:space="preserve">percent of </w:t>
      </w:r>
      <w:r w:rsidR="00F6231F">
        <w:rPr>
          <w:rFonts w:ascii="Times" w:hAnsi="Times" w:cs="Arial"/>
        </w:rPr>
        <w:t xml:space="preserve">time spent alone </w:t>
      </w:r>
      <w:r w:rsidR="00F6231F" w:rsidRPr="005620C2">
        <w:rPr>
          <w:rFonts w:ascii="Times" w:hAnsi="Times" w:cs="Arial"/>
        </w:rPr>
        <w:t>w</w:t>
      </w:r>
      <w:r w:rsidR="00F6231F">
        <w:rPr>
          <w:rFonts w:ascii="Times" w:hAnsi="Times" w:cs="Arial"/>
        </w:rPr>
        <w:t>as</w:t>
      </w:r>
      <w:r w:rsidR="00F6231F" w:rsidRPr="005620C2">
        <w:rPr>
          <w:rFonts w:ascii="Times" w:hAnsi="Times" w:cs="Arial"/>
        </w:rPr>
        <w:t xml:space="preserve"> associated with lower DAB </w:t>
      </w:r>
      <w:r w:rsidR="00F6231F">
        <w:rPr>
          <w:rFonts w:ascii="Times" w:hAnsi="Times" w:cs="Arial"/>
        </w:rPr>
        <w:t>scores</w:t>
      </w:r>
      <w:r w:rsidR="00F40F3A">
        <w:rPr>
          <w:rFonts w:ascii="Times" w:hAnsi="Times" w:cs="Arial"/>
        </w:rPr>
        <w:t xml:space="preserve"> (</w:t>
      </w:r>
      <w:r w:rsidR="00CF23C1">
        <w:rPr>
          <w:rFonts w:ascii="Times" w:hAnsi="Times" w:cs="Arial"/>
        </w:rPr>
        <w:t xml:space="preserve">Pearson’s </w:t>
      </w:r>
      <w:r w:rsidR="00F40F3A" w:rsidRPr="00E820BC">
        <w:rPr>
          <w:rFonts w:ascii="Times" w:hAnsi="Times" w:cs="Arial"/>
          <w:i/>
          <w:iCs/>
        </w:rPr>
        <w:t>r</w:t>
      </w:r>
      <w:r w:rsidR="00F40F3A">
        <w:rPr>
          <w:rFonts w:ascii="Times" w:hAnsi="Times" w:cs="Arial"/>
        </w:rPr>
        <w:t xml:space="preserve"> = -0.85, </w:t>
      </w:r>
      <w:del w:id="250" w:author="Revised" w:date="2021-07-01T13:47:00Z">
        <w:r w:rsidR="009C779E">
          <w:rPr>
            <w:rFonts w:ascii="Times" w:hAnsi="Times" w:cs="Arial"/>
          </w:rPr>
          <w:delText>Holm-Bonferroni-adjusted</w:delText>
        </w:r>
        <w:r w:rsidR="009C779E" w:rsidRPr="00472588">
          <w:rPr>
            <w:rFonts w:ascii="Times" w:hAnsi="Times" w:cs="Arial"/>
            <w:i/>
          </w:rPr>
          <w:delText xml:space="preserve"> </w:delText>
        </w:r>
        <w:r w:rsidR="009C779E">
          <w:rPr>
            <w:rFonts w:ascii="Times" w:hAnsi="Times" w:cs="Arial"/>
            <w:i/>
          </w:rPr>
          <w:delText>p</w:delText>
        </w:r>
      </w:del>
      <w:ins w:id="251" w:author="Revised" w:date="2021-07-01T13:47:00Z">
        <w:r w:rsidR="00DA6CD8">
          <w:rPr>
            <w:i/>
          </w:rPr>
          <w:t>p</w:t>
        </w:r>
        <w:r w:rsidR="00DA6CD8">
          <w:rPr>
            <w:i/>
            <w:vertAlign w:val="subscript"/>
          </w:rPr>
          <w:t>HB</w:t>
        </w:r>
      </w:ins>
      <w:r w:rsidR="009C779E" w:rsidRPr="00472588">
        <w:rPr>
          <w:rFonts w:ascii="Times" w:hAnsi="Times" w:cs="Arial"/>
        </w:rPr>
        <w:t xml:space="preserve"> =</w:t>
      </w:r>
      <w:r w:rsidR="009C779E">
        <w:rPr>
          <w:rFonts w:ascii="Times" w:hAnsi="Times" w:cs="Arial"/>
        </w:rPr>
        <w:t xml:space="preserve"> 3.0</w:t>
      </w:r>
      <w:r w:rsidR="00F40F3A">
        <w:rPr>
          <w:rFonts w:ascii="Times" w:hAnsi="Times" w:cs="Arial"/>
        </w:rPr>
        <w:t xml:space="preserve"> x 10</w:t>
      </w:r>
      <w:r w:rsidR="00F40F3A" w:rsidRPr="003D4EF2">
        <w:rPr>
          <w:rFonts w:ascii="Times" w:hAnsi="Times" w:cs="Arial"/>
          <w:vertAlign w:val="superscript"/>
        </w:rPr>
        <w:t>-</w:t>
      </w:r>
      <w:r w:rsidR="009C779E">
        <w:rPr>
          <w:rFonts w:ascii="Times" w:hAnsi="Times" w:cs="Arial"/>
          <w:vertAlign w:val="superscript"/>
        </w:rPr>
        <w:t>9</w:t>
      </w:r>
      <w:r w:rsidR="00F40F3A">
        <w:rPr>
          <w:rFonts w:ascii="Times" w:hAnsi="Times" w:cs="Arial"/>
        </w:rPr>
        <w:t>)</w:t>
      </w:r>
      <w:r w:rsidR="00F6231F" w:rsidRPr="00AD3CED">
        <w:rPr>
          <w:rFonts w:ascii="Times" w:hAnsi="Times" w:cs="Arial"/>
        </w:rPr>
        <w:t xml:space="preserve">, and </w:t>
      </w:r>
      <w:r w:rsidR="00F6231F">
        <w:rPr>
          <w:rFonts w:ascii="Times" w:hAnsi="Times" w:cs="Arial"/>
        </w:rPr>
        <w:t>was</w:t>
      </w:r>
      <w:r w:rsidR="00F6231F" w:rsidRPr="00AD3CED">
        <w:rPr>
          <w:rFonts w:ascii="Times" w:hAnsi="Times" w:cs="Arial"/>
        </w:rPr>
        <w:t xml:space="preserve"> </w:t>
      </w:r>
      <w:r w:rsidR="00F6231F">
        <w:rPr>
          <w:rFonts w:ascii="Times" w:hAnsi="Times" w:cs="Arial"/>
        </w:rPr>
        <w:t>higher</w:t>
      </w:r>
      <w:r w:rsidR="00F6231F" w:rsidRPr="00AD3CED">
        <w:rPr>
          <w:rFonts w:ascii="Times" w:hAnsi="Times" w:cs="Arial"/>
        </w:rPr>
        <w:t xml:space="preserve"> in animals fed the Wes</w:t>
      </w:r>
      <w:r w:rsidR="00F6231F" w:rsidRPr="00F02A01">
        <w:rPr>
          <w:rFonts w:ascii="Times" w:hAnsi="Times" w:cs="Arial"/>
        </w:rPr>
        <w:t>tern diet</w:t>
      </w:r>
      <w:del w:id="252" w:author="Revised" w:date="2021-07-01T13:47:00Z">
        <w:r w:rsidR="00F6231F" w:rsidRPr="00D96ECE">
          <w:rPr>
            <w:rFonts w:ascii="Times" w:hAnsi="Times" w:cs="Arial"/>
          </w:rPr>
          <w:delText xml:space="preserve"> (Fig. </w:delText>
        </w:r>
        <w:r w:rsidR="00EE4CE7">
          <w:rPr>
            <w:rFonts w:ascii="Times" w:hAnsi="Times" w:cs="Arial"/>
          </w:rPr>
          <w:delText>4</w:delText>
        </w:r>
        <w:r w:rsidR="00F6231F">
          <w:rPr>
            <w:rFonts w:ascii="Times" w:hAnsi="Times" w:cs="Arial"/>
          </w:rPr>
          <w:delText>D</w:delText>
        </w:r>
        <w:r w:rsidR="00F6231F" w:rsidRPr="005620C2">
          <w:rPr>
            <w:rFonts w:ascii="Times" w:hAnsi="Times" w:cs="Arial"/>
          </w:rPr>
          <w:delText>).</w:delText>
        </w:r>
      </w:del>
      <w:ins w:id="253" w:author="Revised" w:date="2021-07-01T13:47:00Z">
        <w:r w:rsidR="00F6231F" w:rsidRPr="005620C2">
          <w:rPr>
            <w:rFonts w:ascii="Times" w:hAnsi="Times" w:cs="Arial"/>
          </w:rPr>
          <w:t>.</w:t>
        </w:r>
      </w:ins>
      <w:r w:rsidR="00F6231F">
        <w:rPr>
          <w:rFonts w:ascii="Times" w:hAnsi="Times" w:cs="Arial"/>
        </w:rPr>
        <w:t xml:space="preserve"> Previous work has validated a behavioral index of</w:t>
      </w:r>
      <w:r w:rsidR="00F6231F" w:rsidRPr="005620C2">
        <w:rPr>
          <w:rFonts w:ascii="Times" w:hAnsi="Times" w:cs="Arial"/>
        </w:rPr>
        <w:t xml:space="preserve"> anxiety</w:t>
      </w:r>
      <w:r w:rsidR="00F6231F">
        <w:rPr>
          <w:rFonts w:ascii="Times" w:hAnsi="Times" w:cs="Arial"/>
        </w:rPr>
        <w:t xml:space="preserve"> in nonhuman primates</w:t>
      </w:r>
      <w:r w:rsidR="00765F21">
        <w:rPr>
          <w:rFonts w:ascii="Times" w:hAnsi="Times" w:cs="Arial"/>
        </w:rPr>
        <w:t xml:space="preserve"> (rate of </w:t>
      </w:r>
      <w:r w:rsidR="00F1128A">
        <w:rPr>
          <w:rFonts w:ascii="Times" w:hAnsi="Times" w:cs="Arial"/>
        </w:rPr>
        <w:t>self-grooming</w:t>
      </w:r>
      <w:r w:rsidR="00765F21">
        <w:rPr>
          <w:rFonts w:ascii="Times" w:hAnsi="Times" w:cs="Arial"/>
        </w:rPr>
        <w:t xml:space="preserve"> and scratching)</w:t>
      </w:r>
      <w:r w:rsidR="00B13CA6">
        <w:rPr>
          <w:rFonts w:ascii="Times" w:hAnsi="Times" w:cs="Arial"/>
        </w:rPr>
        <w:t xml:space="preserve"> </w:t>
      </w:r>
      <w:r w:rsidR="00EE4CE7">
        <w:rPr>
          <w:rFonts w:ascii="Times" w:hAnsi="Times"/>
        </w:rPr>
        <w:t>(Coleman et al., 2011; Maestripieri et al., 1992; Schino et al., 1996; Shively et al., 2015; Troisi et al., 2000; Troisi, 2002)</w:t>
      </w:r>
      <w:r w:rsidR="00F6231F">
        <w:rPr>
          <w:rFonts w:ascii="Times" w:hAnsi="Times" w:cs="Arial"/>
        </w:rPr>
        <w:t>, which loaded heavily onto PC2 and is significantly negatively correlated with DAB score (</w:t>
      </w:r>
      <w:r w:rsidR="00CF23C1">
        <w:rPr>
          <w:rFonts w:ascii="Times" w:hAnsi="Times" w:cs="Arial"/>
        </w:rPr>
        <w:t xml:space="preserve">Pearson’s </w:t>
      </w:r>
      <w:r w:rsidR="00F6231F" w:rsidRPr="00E820BC">
        <w:rPr>
          <w:rFonts w:ascii="Times" w:hAnsi="Times" w:cs="Arial"/>
          <w:i/>
          <w:iCs/>
        </w:rPr>
        <w:t>r</w:t>
      </w:r>
      <w:r w:rsidR="00F6231F">
        <w:rPr>
          <w:rFonts w:ascii="Times" w:hAnsi="Times" w:cs="Arial"/>
        </w:rPr>
        <w:t xml:space="preserve"> = -0.53, </w:t>
      </w:r>
      <w:del w:id="254" w:author="Revised" w:date="2021-07-01T13:47:00Z">
        <w:r w:rsidR="009C779E">
          <w:rPr>
            <w:rFonts w:ascii="Times" w:hAnsi="Times" w:cs="Arial"/>
          </w:rPr>
          <w:delText>Holm-Bonferroni-adjusted</w:delText>
        </w:r>
        <w:r w:rsidR="009C779E" w:rsidRPr="00472588">
          <w:rPr>
            <w:rFonts w:ascii="Times" w:hAnsi="Times" w:cs="Arial"/>
            <w:i/>
          </w:rPr>
          <w:delText xml:space="preserve"> </w:delText>
        </w:r>
        <w:r w:rsidR="009C779E">
          <w:rPr>
            <w:rFonts w:ascii="Times" w:hAnsi="Times" w:cs="Arial"/>
            <w:i/>
          </w:rPr>
          <w:delText>p</w:delText>
        </w:r>
      </w:del>
      <w:ins w:id="255" w:author="Revised" w:date="2021-07-01T13:47:00Z">
        <w:r w:rsidR="00DA6CD8">
          <w:rPr>
            <w:i/>
          </w:rPr>
          <w:t>p</w:t>
        </w:r>
        <w:r w:rsidR="00DA6CD8">
          <w:rPr>
            <w:i/>
            <w:vertAlign w:val="subscript"/>
          </w:rPr>
          <w:t>HB</w:t>
        </w:r>
      </w:ins>
      <w:r w:rsidR="009C779E" w:rsidRPr="00472588">
        <w:rPr>
          <w:rFonts w:ascii="Times" w:hAnsi="Times" w:cs="Arial"/>
        </w:rPr>
        <w:t xml:space="preserve"> =</w:t>
      </w:r>
      <w:r w:rsidR="009C779E">
        <w:rPr>
          <w:rFonts w:ascii="Times" w:hAnsi="Times" w:cs="Arial"/>
        </w:rPr>
        <w:t xml:space="preserve"> 0.019</w:t>
      </w:r>
      <w:r w:rsidR="00F6231F">
        <w:rPr>
          <w:rFonts w:ascii="Times" w:hAnsi="Times" w:cs="Arial"/>
        </w:rPr>
        <w:t xml:space="preserve">). </w:t>
      </w:r>
      <w:r w:rsidRPr="005620C2">
        <w:rPr>
          <w:rFonts w:ascii="Times" w:hAnsi="Times" w:cs="Arial"/>
        </w:rPr>
        <w:t xml:space="preserve">Thus, </w:t>
      </w:r>
      <w:r w:rsidR="00F62B8E">
        <w:rPr>
          <w:rFonts w:ascii="Times" w:hAnsi="Times" w:cs="Arial"/>
        </w:rPr>
        <w:t>PC2</w:t>
      </w:r>
      <w:r w:rsidR="006C6A05">
        <w:rPr>
          <w:rFonts w:ascii="Times" w:hAnsi="Times" w:cs="Arial"/>
        </w:rPr>
        <w:t xml:space="preserve"> (DAB)</w:t>
      </w:r>
      <w:r w:rsidRPr="005620C2">
        <w:rPr>
          <w:rFonts w:ascii="Times" w:hAnsi="Times" w:cs="Arial"/>
        </w:rPr>
        <w:t xml:space="preserve"> captured a measure of social integration associated with consuming a Mediterranean-like diet, and social isolation and anxiety associated with consuming a Western-like diet.</w:t>
      </w:r>
    </w:p>
    <w:p w14:paraId="41EF9144" w14:textId="01AE011F" w:rsidR="00DA3916" w:rsidRPr="00F02A01" w:rsidRDefault="00DA3916" w:rsidP="00BA35FB">
      <w:pPr>
        <w:widowControl w:val="0"/>
        <w:spacing w:line="480" w:lineRule="auto"/>
        <w:rPr>
          <w:rFonts w:ascii="Times" w:hAnsi="Time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DA3916" w:rsidRPr="005620C2" w14:paraId="1C935755" w14:textId="77777777" w:rsidTr="00E2701B">
        <w:tc>
          <w:tcPr>
            <w:tcW w:w="9360" w:type="dxa"/>
          </w:tcPr>
          <w:p w14:paraId="1A0A6A0E" w14:textId="64BD354F" w:rsidR="00DA3916" w:rsidRPr="005620C2" w:rsidRDefault="00DF0603" w:rsidP="00BB1988">
            <w:pPr>
              <w:widowControl w:val="0"/>
              <w:spacing w:line="480" w:lineRule="auto"/>
              <w:jc w:val="center"/>
              <w:rPr>
                <w:rFonts w:ascii="Times" w:hAnsi="Times" w:cs="Arial"/>
              </w:rPr>
            </w:pPr>
            <w:del w:id="256" w:author="Revised" w:date="2021-07-01T13:47:00Z">
              <w:r>
                <w:rPr>
                  <w:rFonts w:ascii="Times" w:hAnsi="Times" w:cs="Arial"/>
                  <w:noProof/>
                </w:rPr>
                <w:lastRenderedPageBreak/>
                <w:drawing>
                  <wp:inline distT="0" distB="0" distL="0" distR="0" wp14:anchorId="49B30E89" wp14:editId="75417AC1">
                    <wp:extent cx="5943600" cy="3343275"/>
                    <wp:effectExtent l="0" t="0" r="0" b="0"/>
                    <wp:docPr id="8" name="Picture 8"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diagram&#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del>
            <w:ins w:id="257" w:author="Revised" w:date="2021-07-01T13:47:00Z">
              <w:r w:rsidR="00373F10">
                <w:rPr>
                  <w:rFonts w:ascii="Times" w:hAnsi="Times" w:cs="Arial"/>
                  <w:noProof/>
                </w:rPr>
                <w:drawing>
                  <wp:inline distT="0" distB="0" distL="0" distR="0" wp14:anchorId="637DBC32" wp14:editId="52AF9F40">
                    <wp:extent cx="5756910" cy="3160889"/>
                    <wp:effectExtent l="0" t="0" r="0" b="1905"/>
                    <wp:docPr id="1" name="Picture 1"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10;&#10;Description automatically generated with medium confidence"/>
                            <pic:cNvPicPr/>
                          </pic:nvPicPr>
                          <pic:blipFill rotWithShape="1">
                            <a:blip r:embed="rId16">
                              <a:extLst>
                                <a:ext uri="{28A0092B-C50C-407E-A947-70E740481C1C}">
                                  <a14:useLocalDpi xmlns:a14="http://schemas.microsoft.com/office/drawing/2010/main" val="0"/>
                                </a:ext>
                              </a:extLst>
                            </a:blip>
                            <a:srcRect r="3134" b="5448"/>
                            <a:stretch/>
                          </pic:blipFill>
                          <pic:spPr bwMode="auto">
                            <a:xfrm>
                              <a:off x="0" y="0"/>
                              <a:ext cx="5757334" cy="3161122"/>
                            </a:xfrm>
                            <a:prstGeom prst="rect">
                              <a:avLst/>
                            </a:prstGeom>
                            <a:ln>
                              <a:noFill/>
                            </a:ln>
                            <a:extLst>
                              <a:ext uri="{53640926-AAD7-44D8-BBD7-CCE9431645EC}">
                                <a14:shadowObscured xmlns:a14="http://schemas.microsoft.com/office/drawing/2010/main"/>
                              </a:ext>
                            </a:extLst>
                          </pic:spPr>
                        </pic:pic>
                      </a:graphicData>
                    </a:graphic>
                  </wp:inline>
                </w:drawing>
              </w:r>
            </w:ins>
          </w:p>
        </w:tc>
      </w:tr>
      <w:tr w:rsidR="00DA3916" w:rsidRPr="005620C2" w14:paraId="5A1BF125" w14:textId="77777777" w:rsidTr="00E2701B">
        <w:tc>
          <w:tcPr>
            <w:tcW w:w="9360" w:type="dxa"/>
          </w:tcPr>
          <w:p w14:paraId="5B8A0CDA" w14:textId="35E3A463" w:rsidR="00DA3916" w:rsidRPr="00813F78" w:rsidRDefault="00DA3916" w:rsidP="00E2701B">
            <w:pPr>
              <w:widowControl w:val="0"/>
              <w:spacing w:line="480" w:lineRule="auto"/>
              <w:rPr>
                <w:rFonts w:ascii="Times" w:hAnsi="Times"/>
                <w:b/>
                <w:sz w:val="20"/>
                <w:rPrChange w:id="258" w:author="Revised" w:date="2021-07-01T13:47:00Z">
                  <w:rPr>
                    <w:rFonts w:ascii="Times" w:hAnsi="Times"/>
                    <w:sz w:val="20"/>
                  </w:rPr>
                </w:rPrChange>
              </w:rPr>
            </w:pPr>
            <w:r w:rsidRPr="005620C2">
              <w:rPr>
                <w:rFonts w:ascii="Times" w:hAnsi="Times" w:cs="Arial"/>
                <w:b/>
                <w:sz w:val="20"/>
                <w:szCs w:val="20"/>
              </w:rPr>
              <w:t xml:space="preserve">Figure </w:t>
            </w:r>
            <w:r w:rsidR="00EE4CE7">
              <w:rPr>
                <w:rFonts w:ascii="Times" w:hAnsi="Times" w:cs="Arial"/>
                <w:b/>
                <w:sz w:val="20"/>
                <w:szCs w:val="20"/>
              </w:rPr>
              <w:t>4</w:t>
            </w:r>
            <w:r w:rsidRPr="005620C2">
              <w:rPr>
                <w:rFonts w:ascii="Times" w:hAnsi="Times" w:cs="Arial"/>
                <w:b/>
                <w:sz w:val="20"/>
                <w:szCs w:val="20"/>
              </w:rPr>
              <w:t xml:space="preserve">. </w:t>
            </w:r>
            <w:r w:rsidRPr="005620C2">
              <w:rPr>
                <w:rFonts w:ascii="Times" w:hAnsi="Times" w:cs="Arial"/>
                <w:b/>
                <w:bCs/>
                <w:sz w:val="20"/>
                <w:szCs w:val="20"/>
              </w:rPr>
              <w:t>Diet alters behavioral phenotype.</w:t>
            </w:r>
            <w:r w:rsidRPr="005620C2">
              <w:rPr>
                <w:rFonts w:ascii="Times" w:hAnsi="Times" w:cs="Arial"/>
                <w:sz w:val="20"/>
                <w:szCs w:val="20"/>
              </w:rPr>
              <w:t xml:space="preserve"> </w:t>
            </w:r>
            <w:r w:rsidRPr="005620C2">
              <w:rPr>
                <w:rFonts w:ascii="Times" w:hAnsi="Times" w:cs="Arial"/>
                <w:b/>
                <w:sz w:val="20"/>
                <w:szCs w:val="20"/>
              </w:rPr>
              <w:t>A)</w:t>
            </w:r>
            <w:r w:rsidRPr="005620C2">
              <w:rPr>
                <w:rFonts w:ascii="Times" w:hAnsi="Times" w:cs="Arial"/>
                <w:sz w:val="20"/>
                <w:szCs w:val="20"/>
              </w:rPr>
              <w:t xml:space="preserve"> Three behaviors were significantly different between the two diet groups. Monkeys fed the Mediterranean diet spent more time in body contact (</w:t>
            </w:r>
            <w:r w:rsidR="009C779E">
              <w:rPr>
                <w:rFonts w:ascii="Times" w:hAnsi="Times" w:cs="Arial"/>
                <w:sz w:val="20"/>
                <w:szCs w:val="20"/>
              </w:rPr>
              <w:t xml:space="preserve">Holm-Bonferroni adjusted </w:t>
            </w:r>
            <w:r w:rsidR="009C779E">
              <w:rPr>
                <w:rFonts w:ascii="Times" w:hAnsi="Times" w:cs="Arial"/>
                <w:i/>
                <w:iCs/>
                <w:sz w:val="20"/>
                <w:szCs w:val="20"/>
              </w:rPr>
              <w:t>p</w:t>
            </w:r>
            <w:r w:rsidRPr="005620C2">
              <w:rPr>
                <w:rFonts w:ascii="Times" w:hAnsi="Times" w:cs="Arial"/>
                <w:sz w:val="20"/>
                <w:szCs w:val="20"/>
              </w:rPr>
              <w:t xml:space="preserve"> </w:t>
            </w:r>
            <w:ins w:id="259" w:author="Revised" w:date="2021-07-01T13:47:00Z">
              <w:r w:rsidR="00DA6CD8">
                <w:rPr>
                  <w:rFonts w:ascii="Times" w:hAnsi="Times" w:cs="Arial"/>
                  <w:sz w:val="20"/>
                  <w:szCs w:val="20"/>
                </w:rPr>
                <w:t>(</w:t>
              </w:r>
              <w:r w:rsidR="00DA6CD8" w:rsidRPr="00DA6CD8">
                <w:rPr>
                  <w:rFonts w:ascii="Times" w:hAnsi="Times" w:cs="Arial"/>
                  <w:i/>
                  <w:iCs/>
                  <w:sz w:val="20"/>
                  <w:szCs w:val="20"/>
                </w:rPr>
                <w:t>p</w:t>
              </w:r>
              <w:r w:rsidR="00DA6CD8" w:rsidRPr="00DA6CD8">
                <w:rPr>
                  <w:rFonts w:ascii="Times" w:hAnsi="Times" w:cs="Arial"/>
                  <w:i/>
                  <w:iCs/>
                  <w:sz w:val="20"/>
                  <w:szCs w:val="20"/>
                  <w:vertAlign w:val="subscript"/>
                </w:rPr>
                <w:t>HB</w:t>
              </w:r>
              <w:r w:rsidR="00DA6CD8">
                <w:rPr>
                  <w:rFonts w:ascii="Times" w:hAnsi="Times" w:cs="Arial"/>
                  <w:sz w:val="20"/>
                  <w:szCs w:val="20"/>
                </w:rPr>
                <w:t xml:space="preserve">) </w:t>
              </w:r>
            </w:ins>
            <w:r w:rsidRPr="005620C2">
              <w:rPr>
                <w:rFonts w:ascii="Times" w:hAnsi="Times" w:cs="Arial"/>
                <w:sz w:val="20"/>
                <w:szCs w:val="20"/>
              </w:rPr>
              <w:t xml:space="preserve">= </w:t>
            </w:r>
            <w:r w:rsidR="00BB1988">
              <w:rPr>
                <w:rFonts w:ascii="Times" w:hAnsi="Times" w:cs="Arial"/>
                <w:sz w:val="20"/>
                <w:szCs w:val="20"/>
              </w:rPr>
              <w:t>1.</w:t>
            </w:r>
            <w:r w:rsidR="00D034E8">
              <w:rPr>
                <w:rFonts w:ascii="Times" w:hAnsi="Times" w:cs="Arial"/>
                <w:sz w:val="20"/>
                <w:szCs w:val="20"/>
              </w:rPr>
              <w:t>1</w:t>
            </w:r>
            <w:r w:rsidR="00D034E8" w:rsidRPr="005620C2">
              <w:rPr>
                <w:rFonts w:ascii="Times" w:hAnsi="Times" w:cs="Arial"/>
                <w:sz w:val="20"/>
                <w:szCs w:val="20"/>
              </w:rPr>
              <w:t xml:space="preserve"> </w:t>
            </w:r>
            <w:r w:rsidRPr="005620C2">
              <w:rPr>
                <w:rFonts w:ascii="Times" w:hAnsi="Times" w:cs="Arial"/>
                <w:sz w:val="20"/>
                <w:szCs w:val="20"/>
              </w:rPr>
              <w:t>x 10</w:t>
            </w:r>
            <w:r w:rsidRPr="005620C2">
              <w:rPr>
                <w:rFonts w:ascii="Times" w:hAnsi="Times" w:cs="Arial"/>
                <w:sz w:val="20"/>
                <w:szCs w:val="20"/>
                <w:vertAlign w:val="superscript"/>
              </w:rPr>
              <w:t>-5</w:t>
            </w:r>
            <w:r w:rsidRPr="005620C2">
              <w:rPr>
                <w:rFonts w:ascii="Times" w:hAnsi="Times" w:cs="Arial"/>
                <w:sz w:val="20"/>
                <w:szCs w:val="20"/>
              </w:rPr>
              <w:t>) and resting (</w:t>
            </w:r>
            <w:del w:id="260" w:author="Revised" w:date="2021-07-01T13:47:00Z">
              <w:r w:rsidR="009C779E">
                <w:rPr>
                  <w:rFonts w:ascii="Times" w:hAnsi="Times" w:cs="Arial"/>
                  <w:sz w:val="20"/>
                  <w:szCs w:val="20"/>
                </w:rPr>
                <w:delText xml:space="preserve">Holm-Bonferroni adjusted </w:delText>
              </w:r>
              <w:r w:rsidR="009C779E">
                <w:rPr>
                  <w:rFonts w:ascii="Times" w:hAnsi="Times" w:cs="Arial"/>
                  <w:i/>
                  <w:iCs/>
                  <w:sz w:val="20"/>
                  <w:szCs w:val="20"/>
                </w:rPr>
                <w:delText>p</w:delText>
              </w:r>
            </w:del>
            <w:ins w:id="261" w:author="Revised" w:date="2021-07-01T13:47:00Z">
              <w:r w:rsidR="00DA6CD8" w:rsidRPr="00DA6CD8">
                <w:rPr>
                  <w:rFonts w:ascii="Times" w:hAnsi="Times" w:cs="Arial"/>
                  <w:i/>
                  <w:iCs/>
                  <w:sz w:val="20"/>
                  <w:szCs w:val="20"/>
                </w:rPr>
                <w:t>p</w:t>
              </w:r>
              <w:r w:rsidR="00DA6CD8" w:rsidRPr="00DA6CD8">
                <w:rPr>
                  <w:rFonts w:ascii="Times" w:hAnsi="Times" w:cs="Arial"/>
                  <w:i/>
                  <w:iCs/>
                  <w:sz w:val="20"/>
                  <w:szCs w:val="20"/>
                  <w:vertAlign w:val="subscript"/>
                </w:rPr>
                <w:t>HB</w:t>
              </w:r>
            </w:ins>
            <w:r w:rsidR="009C779E" w:rsidRPr="005620C2">
              <w:rPr>
                <w:rFonts w:ascii="Times" w:hAnsi="Times" w:cs="Arial"/>
                <w:sz w:val="20"/>
                <w:szCs w:val="20"/>
              </w:rPr>
              <w:t xml:space="preserve"> =</w:t>
            </w:r>
            <w:r w:rsidR="009C779E">
              <w:rPr>
                <w:rFonts w:ascii="Times" w:hAnsi="Times" w:cs="Arial"/>
                <w:sz w:val="20"/>
                <w:szCs w:val="20"/>
              </w:rPr>
              <w:t xml:space="preserve"> </w:t>
            </w:r>
            <w:r w:rsidR="0049190A">
              <w:rPr>
                <w:rFonts w:ascii="Times" w:hAnsi="Times" w:cs="Arial"/>
                <w:sz w:val="20"/>
                <w:szCs w:val="20"/>
              </w:rPr>
              <w:t>1.6</w:t>
            </w:r>
            <w:r w:rsidRPr="005620C2">
              <w:rPr>
                <w:rFonts w:ascii="Times" w:hAnsi="Times" w:cs="Arial"/>
                <w:sz w:val="20"/>
                <w:szCs w:val="20"/>
              </w:rPr>
              <w:t xml:space="preserve"> x 10</w:t>
            </w:r>
            <w:r w:rsidRPr="005620C2">
              <w:rPr>
                <w:rFonts w:ascii="Times" w:hAnsi="Times" w:cs="Arial"/>
                <w:sz w:val="20"/>
                <w:szCs w:val="20"/>
                <w:vertAlign w:val="superscript"/>
              </w:rPr>
              <w:t>-</w:t>
            </w:r>
            <w:r w:rsidR="0049190A">
              <w:rPr>
                <w:rFonts w:ascii="Times" w:hAnsi="Times" w:cs="Arial"/>
                <w:sz w:val="20"/>
                <w:szCs w:val="20"/>
                <w:vertAlign w:val="superscript"/>
              </w:rPr>
              <w:t>3</w:t>
            </w:r>
            <w:r w:rsidRPr="005620C2">
              <w:rPr>
                <w:rFonts w:ascii="Times" w:hAnsi="Times" w:cs="Arial"/>
                <w:sz w:val="20"/>
                <w:szCs w:val="20"/>
              </w:rPr>
              <w:t>) than Western-fed monkeys. Monkeys eating the Western diet spent more time alone than Mediterranean-fed monkeys (</w:t>
            </w:r>
            <w:del w:id="262" w:author="Revised" w:date="2021-07-01T13:47:00Z">
              <w:r w:rsidR="009C779E">
                <w:rPr>
                  <w:rFonts w:ascii="Times" w:hAnsi="Times" w:cs="Arial"/>
                  <w:sz w:val="20"/>
                  <w:szCs w:val="20"/>
                </w:rPr>
                <w:delText xml:space="preserve">Holm-Bonferroni adjusted </w:delText>
              </w:r>
              <w:r w:rsidR="009C779E">
                <w:rPr>
                  <w:rFonts w:ascii="Times" w:hAnsi="Times" w:cs="Arial"/>
                  <w:i/>
                  <w:iCs/>
                  <w:sz w:val="20"/>
                  <w:szCs w:val="20"/>
                </w:rPr>
                <w:delText>p</w:delText>
              </w:r>
              <w:r w:rsidR="009C779E" w:rsidRPr="005620C2">
                <w:rPr>
                  <w:rFonts w:ascii="Times" w:hAnsi="Times" w:cs="Arial"/>
                  <w:sz w:val="20"/>
                  <w:szCs w:val="20"/>
                </w:rPr>
                <w:delText xml:space="preserve"> =</w:delText>
              </w:r>
              <w:r w:rsidR="009C779E">
                <w:rPr>
                  <w:rFonts w:ascii="Times" w:hAnsi="Times" w:cs="Arial"/>
                  <w:sz w:val="20"/>
                  <w:szCs w:val="20"/>
                </w:rPr>
                <w:delText xml:space="preserve"> </w:delText>
              </w:r>
              <w:r w:rsidR="0049190A">
                <w:rPr>
                  <w:rFonts w:ascii="Times" w:hAnsi="Times" w:cs="Arial"/>
                  <w:sz w:val="20"/>
                  <w:szCs w:val="20"/>
                </w:rPr>
                <w:delText>4.</w:delText>
              </w:r>
              <w:r w:rsidR="00D034E8">
                <w:rPr>
                  <w:rFonts w:ascii="Times" w:hAnsi="Times" w:cs="Arial"/>
                  <w:sz w:val="20"/>
                  <w:szCs w:val="20"/>
                </w:rPr>
                <w:delText>9</w:delText>
              </w:r>
              <w:r w:rsidR="00D034E8" w:rsidRPr="005620C2">
                <w:rPr>
                  <w:rFonts w:ascii="Times" w:hAnsi="Times" w:cs="Arial"/>
                  <w:sz w:val="20"/>
                  <w:szCs w:val="20"/>
                </w:rPr>
                <w:delText xml:space="preserve"> </w:delText>
              </w:r>
              <w:r w:rsidRPr="005620C2">
                <w:rPr>
                  <w:rFonts w:ascii="Times" w:hAnsi="Times" w:cs="Arial"/>
                  <w:sz w:val="20"/>
                  <w:szCs w:val="20"/>
                </w:rPr>
                <w:delText>x 10</w:delText>
              </w:r>
              <w:r w:rsidRPr="005620C2">
                <w:rPr>
                  <w:rFonts w:ascii="Times" w:hAnsi="Times" w:cs="Arial"/>
                  <w:sz w:val="20"/>
                  <w:szCs w:val="20"/>
                  <w:vertAlign w:val="superscript"/>
                </w:rPr>
                <w:delText>-3</w:delText>
              </w:r>
              <w:r w:rsidRPr="005620C2">
                <w:rPr>
                  <w:rFonts w:ascii="Times" w:hAnsi="Times" w:cs="Arial"/>
                  <w:sz w:val="20"/>
                  <w:szCs w:val="20"/>
                </w:rPr>
                <w:delText xml:space="preserve">). </w:delText>
              </w:r>
              <w:r w:rsidRPr="005620C2">
                <w:rPr>
                  <w:rFonts w:ascii="Times" w:hAnsi="Times" w:cs="Arial"/>
                  <w:b/>
                  <w:bCs/>
                  <w:sz w:val="20"/>
                  <w:szCs w:val="20"/>
                </w:rPr>
                <w:delText>B</w:delText>
              </w:r>
            </w:del>
            <w:ins w:id="263" w:author="Revised" w:date="2021-07-01T13:47:00Z">
              <w:r w:rsidR="00DA6CD8" w:rsidRPr="00DA6CD8">
                <w:rPr>
                  <w:rFonts w:ascii="Times" w:hAnsi="Times" w:cs="Arial"/>
                  <w:i/>
                  <w:iCs/>
                  <w:sz w:val="20"/>
                  <w:szCs w:val="20"/>
                </w:rPr>
                <w:t>p</w:t>
              </w:r>
              <w:r w:rsidR="00DA6CD8" w:rsidRPr="00DA6CD8">
                <w:rPr>
                  <w:rFonts w:ascii="Times" w:hAnsi="Times" w:cs="Arial"/>
                  <w:i/>
                  <w:iCs/>
                  <w:sz w:val="20"/>
                  <w:szCs w:val="20"/>
                  <w:vertAlign w:val="subscript"/>
                </w:rPr>
                <w:t>HB</w:t>
              </w:r>
              <w:r w:rsidR="00DA6CD8" w:rsidRPr="005620C2">
                <w:rPr>
                  <w:rFonts w:ascii="Times" w:hAnsi="Times" w:cs="Arial"/>
                  <w:sz w:val="20"/>
                  <w:szCs w:val="20"/>
                </w:rPr>
                <w:t xml:space="preserve"> </w:t>
              </w:r>
              <w:r w:rsidR="009C779E" w:rsidRPr="005620C2">
                <w:rPr>
                  <w:rFonts w:ascii="Times" w:hAnsi="Times" w:cs="Arial"/>
                  <w:sz w:val="20"/>
                  <w:szCs w:val="20"/>
                </w:rPr>
                <w:t>=</w:t>
              </w:r>
              <w:r w:rsidR="009C779E">
                <w:rPr>
                  <w:rFonts w:ascii="Times" w:hAnsi="Times" w:cs="Arial"/>
                  <w:sz w:val="20"/>
                  <w:szCs w:val="20"/>
                </w:rPr>
                <w:t xml:space="preserve"> </w:t>
              </w:r>
              <w:r w:rsidR="0049190A">
                <w:rPr>
                  <w:rFonts w:ascii="Times" w:hAnsi="Times" w:cs="Arial"/>
                  <w:sz w:val="20"/>
                  <w:szCs w:val="20"/>
                </w:rPr>
                <w:t>4.</w:t>
              </w:r>
              <w:r w:rsidR="00D034E8">
                <w:rPr>
                  <w:rFonts w:ascii="Times" w:hAnsi="Times" w:cs="Arial"/>
                  <w:sz w:val="20"/>
                  <w:szCs w:val="20"/>
                </w:rPr>
                <w:t>9</w:t>
              </w:r>
              <w:r w:rsidR="00D034E8" w:rsidRPr="005620C2">
                <w:rPr>
                  <w:rFonts w:ascii="Times" w:hAnsi="Times" w:cs="Arial"/>
                  <w:sz w:val="20"/>
                  <w:szCs w:val="20"/>
                </w:rPr>
                <w:t xml:space="preserve"> </w:t>
              </w:r>
              <w:r w:rsidRPr="005620C2">
                <w:rPr>
                  <w:rFonts w:ascii="Times" w:hAnsi="Times" w:cs="Arial"/>
                  <w:sz w:val="20"/>
                  <w:szCs w:val="20"/>
                </w:rPr>
                <w:t>x 10</w:t>
              </w:r>
              <w:r w:rsidRPr="005620C2">
                <w:rPr>
                  <w:rFonts w:ascii="Times" w:hAnsi="Times" w:cs="Arial"/>
                  <w:sz w:val="20"/>
                  <w:szCs w:val="20"/>
                  <w:vertAlign w:val="superscript"/>
                </w:rPr>
                <w:t>-3</w:t>
              </w:r>
              <w:r w:rsidRPr="005620C2">
                <w:rPr>
                  <w:rFonts w:ascii="Times" w:hAnsi="Times" w:cs="Arial"/>
                  <w:sz w:val="20"/>
                  <w:szCs w:val="20"/>
                </w:rPr>
                <w:t xml:space="preserve">). </w:t>
              </w:r>
              <w:r w:rsidRPr="005620C2">
                <w:rPr>
                  <w:rFonts w:ascii="Times" w:hAnsi="Times" w:cs="Arial"/>
                  <w:b/>
                  <w:bCs/>
                  <w:sz w:val="20"/>
                  <w:szCs w:val="20"/>
                </w:rPr>
                <w:t>B)</w:t>
              </w:r>
              <w:r w:rsidRPr="005620C2">
                <w:rPr>
                  <w:rFonts w:ascii="Times" w:hAnsi="Times" w:cs="Arial"/>
                  <w:sz w:val="20"/>
                  <w:szCs w:val="20"/>
                </w:rPr>
                <w:t xml:space="preserve"> </w:t>
              </w:r>
              <w:r w:rsidR="00373F10" w:rsidRPr="00224FC6">
                <w:rPr>
                  <w:rFonts w:ascii="Times" w:hAnsi="Times" w:cs="Arial"/>
                  <w:sz w:val="20"/>
                  <w:szCs w:val="20"/>
                </w:rPr>
                <w:t>Principal component</w:t>
              </w:r>
              <w:r w:rsidR="00373F10">
                <w:rPr>
                  <w:rFonts w:ascii="Times" w:hAnsi="Times" w:cs="Arial"/>
                  <w:sz w:val="20"/>
                  <w:szCs w:val="20"/>
                </w:rPr>
                <w:t xml:space="preserve"> </w:t>
              </w:r>
              <w:r w:rsidR="00373F10" w:rsidRPr="00224FC6">
                <w:rPr>
                  <w:rFonts w:ascii="Times" w:hAnsi="Times" w:cs="Arial"/>
                  <w:sz w:val="20"/>
                  <w:szCs w:val="20"/>
                </w:rPr>
                <w:t>2</w:t>
              </w:r>
              <w:r w:rsidR="00373F10">
                <w:rPr>
                  <w:rFonts w:ascii="Times" w:hAnsi="Times" w:cs="Arial"/>
                  <w:sz w:val="20"/>
                  <w:szCs w:val="20"/>
                </w:rPr>
                <w:t xml:space="preserve"> (PC2)</w:t>
              </w:r>
              <w:r w:rsidR="00373F10" w:rsidRPr="00224FC6">
                <w:rPr>
                  <w:rFonts w:ascii="Times" w:hAnsi="Times" w:cs="Arial"/>
                  <w:sz w:val="20"/>
                  <w:szCs w:val="20"/>
                </w:rPr>
                <w:t xml:space="preserve"> explained 1</w:t>
              </w:r>
              <w:r w:rsidR="00373F10">
                <w:rPr>
                  <w:rFonts w:ascii="Times" w:hAnsi="Times" w:cs="Arial"/>
                  <w:sz w:val="20"/>
                  <w:szCs w:val="20"/>
                </w:rPr>
                <w:t>9</w:t>
              </w:r>
              <w:r w:rsidR="00373F10" w:rsidRPr="00224FC6">
                <w:rPr>
                  <w:rFonts w:ascii="Times" w:hAnsi="Times" w:cs="Arial"/>
                  <w:sz w:val="20"/>
                  <w:szCs w:val="20"/>
                </w:rPr>
                <w:t xml:space="preserve">% of the variance in behavior and was </w:t>
              </w:r>
              <w:r w:rsidR="00373F10">
                <w:rPr>
                  <w:rFonts w:ascii="Times" w:hAnsi="Times" w:cs="Arial"/>
                  <w:sz w:val="20"/>
                  <w:szCs w:val="20"/>
                </w:rPr>
                <w:t xml:space="preserve">the only PC </w:t>
              </w:r>
              <w:r w:rsidR="00373F10" w:rsidRPr="00224FC6">
                <w:rPr>
                  <w:rFonts w:ascii="Times" w:hAnsi="Times" w:cs="Arial"/>
                  <w:sz w:val="20"/>
                  <w:szCs w:val="20"/>
                </w:rPr>
                <w:t>significantly correlated with diet</w:t>
              </w:r>
              <w:r w:rsidR="00373F10">
                <w:rPr>
                  <w:rFonts w:ascii="Times" w:hAnsi="Times" w:cs="Arial"/>
                  <w:sz w:val="20"/>
                  <w:szCs w:val="20"/>
                </w:rPr>
                <w:t xml:space="preserve">. </w:t>
              </w:r>
              <w:r w:rsidRPr="005620C2">
                <w:rPr>
                  <w:rFonts w:ascii="Times" w:hAnsi="Times" w:cs="Arial"/>
                  <w:b/>
                  <w:sz w:val="20"/>
                  <w:szCs w:val="20"/>
                </w:rPr>
                <w:t>C</w:t>
              </w:r>
            </w:ins>
            <w:r w:rsidR="009B148C">
              <w:rPr>
                <w:rFonts w:ascii="Times" w:hAnsi="Times" w:cs="Arial"/>
                <w:b/>
                <w:sz w:val="20"/>
                <w:szCs w:val="20"/>
              </w:rPr>
              <w:t>)</w:t>
            </w:r>
            <w:r w:rsidR="009B148C">
              <w:rPr>
                <w:rFonts w:ascii="Times" w:hAnsi="Times"/>
                <w:b/>
                <w:sz w:val="20"/>
                <w:rPrChange w:id="264" w:author="Revised" w:date="2021-07-01T13:47:00Z">
                  <w:rPr>
                    <w:rFonts w:ascii="Times" w:hAnsi="Times"/>
                    <w:sz w:val="20"/>
                  </w:rPr>
                </w:rPrChange>
              </w:rPr>
              <w:t xml:space="preserve"> </w:t>
            </w:r>
            <w:r w:rsidR="00373F10">
              <w:rPr>
                <w:rFonts w:ascii="Times" w:hAnsi="Times" w:cs="Arial"/>
                <w:sz w:val="20"/>
                <w:szCs w:val="20"/>
              </w:rPr>
              <w:t>PC2 represents a c</w:t>
            </w:r>
            <w:r w:rsidR="00373F10" w:rsidRPr="005620C2">
              <w:rPr>
                <w:rFonts w:ascii="Times" w:hAnsi="Times" w:cs="Arial"/>
                <w:sz w:val="20"/>
                <w:szCs w:val="20"/>
              </w:rPr>
              <w:t>omposite measure of diet-altered behavior</w:t>
            </w:r>
            <w:r w:rsidR="00373F10">
              <w:rPr>
                <w:rFonts w:ascii="Times" w:hAnsi="Times" w:cs="Arial"/>
                <w:sz w:val="20"/>
                <w:szCs w:val="20"/>
              </w:rPr>
              <w:t>, as individual loadings onto PC2</w:t>
            </w:r>
            <w:r w:rsidR="00373F10" w:rsidRPr="005620C2">
              <w:rPr>
                <w:rFonts w:ascii="Times" w:hAnsi="Times" w:cs="Arial"/>
                <w:sz w:val="20"/>
                <w:szCs w:val="20"/>
              </w:rPr>
              <w:t xml:space="preserve"> (</w:t>
            </w:r>
            <w:r w:rsidR="00373F10">
              <w:rPr>
                <w:rFonts w:ascii="Times" w:hAnsi="Times" w:cs="Arial"/>
                <w:sz w:val="20"/>
                <w:szCs w:val="20"/>
              </w:rPr>
              <w:t>“</w:t>
            </w:r>
            <w:r w:rsidR="00373F10" w:rsidRPr="005620C2">
              <w:rPr>
                <w:rFonts w:ascii="Times" w:hAnsi="Times" w:cs="Arial"/>
                <w:sz w:val="20"/>
                <w:szCs w:val="20"/>
              </w:rPr>
              <w:t>DAB</w:t>
            </w:r>
            <w:r w:rsidR="00373F10">
              <w:rPr>
                <w:rFonts w:ascii="Times" w:hAnsi="Times" w:cs="Arial"/>
                <w:sz w:val="20"/>
                <w:szCs w:val="20"/>
              </w:rPr>
              <w:t xml:space="preserve"> scores”; 19</w:t>
            </w:r>
            <w:del w:id="265" w:author="Revised" w:date="2021-07-01T13:47:00Z">
              <w:r w:rsidR="009D3E61">
                <w:rPr>
                  <w:rFonts w:ascii="Times" w:hAnsi="Times" w:cs="Arial"/>
                  <w:sz w:val="20"/>
                  <w:szCs w:val="20"/>
                </w:rPr>
                <w:delText>.2</w:delText>
              </w:r>
            </w:del>
            <w:r w:rsidR="00373F10">
              <w:rPr>
                <w:rFonts w:ascii="Times" w:hAnsi="Times" w:cs="Arial"/>
                <w:sz w:val="20"/>
                <w:szCs w:val="20"/>
              </w:rPr>
              <w:t>% of all variance in behavior</w:t>
            </w:r>
            <w:r w:rsidR="00373F10" w:rsidRPr="005620C2">
              <w:rPr>
                <w:rFonts w:ascii="Times" w:hAnsi="Times" w:cs="Arial"/>
                <w:sz w:val="20"/>
                <w:szCs w:val="20"/>
              </w:rPr>
              <w:t xml:space="preserve">) </w:t>
            </w:r>
            <w:r w:rsidR="00373F10" w:rsidRPr="00AD3CED">
              <w:rPr>
                <w:rFonts w:ascii="Times" w:hAnsi="Times" w:cs="Arial"/>
                <w:sz w:val="20"/>
                <w:szCs w:val="20"/>
              </w:rPr>
              <w:t>were significantly higher in Mediterranean diet compared to Western diet ani</w:t>
            </w:r>
            <w:r w:rsidR="00373F10" w:rsidRPr="00F02A01">
              <w:rPr>
                <w:rFonts w:ascii="Times" w:hAnsi="Times" w:cs="Arial"/>
                <w:sz w:val="20"/>
                <w:szCs w:val="20"/>
              </w:rPr>
              <w:t>mals (</w:t>
            </w:r>
            <w:r w:rsidR="00373F10" w:rsidRPr="00D96ECE">
              <w:rPr>
                <w:rFonts w:ascii="Times" w:hAnsi="Times" w:cs="Arial"/>
                <w:i/>
                <w:sz w:val="20"/>
                <w:szCs w:val="20"/>
              </w:rPr>
              <w:t>t</w:t>
            </w:r>
            <w:r w:rsidR="00373F10" w:rsidRPr="00277B92">
              <w:rPr>
                <w:rFonts w:ascii="Times" w:hAnsi="Times" w:cs="Arial"/>
                <w:sz w:val="20"/>
                <w:szCs w:val="20"/>
                <w:vertAlign w:val="subscript"/>
              </w:rPr>
              <w:t>(</w:t>
            </w:r>
            <w:r w:rsidR="00373F10">
              <w:rPr>
                <w:rFonts w:ascii="Times" w:hAnsi="Times" w:cs="Arial"/>
                <w:sz w:val="20"/>
                <w:szCs w:val="20"/>
                <w:vertAlign w:val="subscript"/>
              </w:rPr>
              <w:t>26.8</w:t>
            </w:r>
            <w:r w:rsidR="00373F10" w:rsidRPr="00277B92">
              <w:rPr>
                <w:rFonts w:ascii="Times" w:hAnsi="Times" w:cs="Arial"/>
                <w:sz w:val="20"/>
                <w:szCs w:val="20"/>
                <w:vertAlign w:val="subscript"/>
              </w:rPr>
              <w:t>)</w:t>
            </w:r>
            <w:r w:rsidR="00373F10" w:rsidRPr="005620C2">
              <w:rPr>
                <w:rFonts w:ascii="Times" w:hAnsi="Times" w:cs="Arial"/>
                <w:sz w:val="20"/>
                <w:szCs w:val="20"/>
              </w:rPr>
              <w:t xml:space="preserve">= </w:t>
            </w:r>
            <w:r w:rsidR="00373F10">
              <w:rPr>
                <w:rFonts w:ascii="Times" w:hAnsi="Times" w:cs="Arial"/>
                <w:sz w:val="20"/>
                <w:szCs w:val="20"/>
              </w:rPr>
              <w:t>4.13</w:t>
            </w:r>
            <w:r w:rsidR="00373F10" w:rsidRPr="005620C2">
              <w:rPr>
                <w:rFonts w:ascii="Times" w:hAnsi="Times" w:cs="Arial"/>
                <w:sz w:val="20"/>
                <w:szCs w:val="20"/>
              </w:rPr>
              <w:t xml:space="preserve">, </w:t>
            </w:r>
            <w:r w:rsidR="00373F10" w:rsidRPr="005620C2">
              <w:rPr>
                <w:rFonts w:ascii="Times" w:hAnsi="Times" w:cs="Arial"/>
                <w:i/>
                <w:sz w:val="20"/>
                <w:szCs w:val="20"/>
              </w:rPr>
              <w:t xml:space="preserve">p </w:t>
            </w:r>
            <w:r w:rsidR="00373F10" w:rsidRPr="005620C2">
              <w:rPr>
                <w:rFonts w:ascii="Times" w:hAnsi="Times" w:cs="Arial"/>
                <w:sz w:val="20"/>
                <w:szCs w:val="20"/>
              </w:rPr>
              <w:t xml:space="preserve">= </w:t>
            </w:r>
            <w:r w:rsidR="00373F10">
              <w:rPr>
                <w:rFonts w:ascii="Times" w:hAnsi="Times" w:cs="Arial"/>
                <w:sz w:val="20"/>
                <w:szCs w:val="20"/>
              </w:rPr>
              <w:t>3.2</w:t>
            </w:r>
            <w:r w:rsidR="00373F10" w:rsidRPr="005620C2">
              <w:rPr>
                <w:rFonts w:ascii="Times" w:hAnsi="Times" w:cs="Arial"/>
                <w:sz w:val="20"/>
                <w:szCs w:val="20"/>
              </w:rPr>
              <w:t xml:space="preserve"> x 10</w:t>
            </w:r>
            <w:r w:rsidR="00373F10" w:rsidRPr="005620C2">
              <w:rPr>
                <w:rFonts w:ascii="Times" w:hAnsi="Times" w:cs="Arial"/>
                <w:sz w:val="20"/>
                <w:szCs w:val="20"/>
                <w:vertAlign w:val="superscript"/>
              </w:rPr>
              <w:t>-</w:t>
            </w:r>
            <w:r w:rsidR="00373F10">
              <w:rPr>
                <w:rFonts w:ascii="Times" w:hAnsi="Times" w:cs="Arial"/>
                <w:sz w:val="20"/>
                <w:szCs w:val="20"/>
                <w:vertAlign w:val="superscript"/>
              </w:rPr>
              <w:t>4</w:t>
            </w:r>
            <w:r w:rsidR="00373F10" w:rsidRPr="005620C2">
              <w:rPr>
                <w:rFonts w:ascii="Times" w:hAnsi="Times" w:cs="Arial"/>
                <w:sz w:val="20"/>
                <w:szCs w:val="20"/>
              </w:rPr>
              <w:t>).</w:t>
            </w:r>
            <w:r w:rsidR="00373F10">
              <w:rPr>
                <w:rFonts w:ascii="Times" w:hAnsi="Times" w:cs="Arial"/>
                <w:sz w:val="20"/>
                <w:szCs w:val="20"/>
              </w:rPr>
              <w:t xml:space="preserve"> </w:t>
            </w:r>
            <w:del w:id="266" w:author="Revised" w:date="2021-07-01T13:47:00Z">
              <w:r w:rsidRPr="005620C2">
                <w:rPr>
                  <w:rFonts w:ascii="Times" w:hAnsi="Times" w:cs="Arial"/>
                  <w:b/>
                  <w:sz w:val="20"/>
                  <w:szCs w:val="20"/>
                </w:rPr>
                <w:delText>C</w:delText>
              </w:r>
              <w:r w:rsidR="009B148C">
                <w:rPr>
                  <w:rFonts w:ascii="Times" w:hAnsi="Times" w:cs="Arial"/>
                  <w:b/>
                  <w:sz w:val="20"/>
                  <w:szCs w:val="20"/>
                </w:rPr>
                <w:delText xml:space="preserve">) </w:delText>
              </w:r>
              <w:r w:rsidR="009B148C" w:rsidRPr="00224FC6">
                <w:rPr>
                  <w:rFonts w:ascii="Times" w:hAnsi="Times" w:cs="Arial"/>
                  <w:sz w:val="20"/>
                  <w:szCs w:val="20"/>
                </w:rPr>
                <w:delText>Principal component</w:delText>
              </w:r>
              <w:r w:rsidR="00D851D5">
                <w:rPr>
                  <w:rFonts w:ascii="Times" w:hAnsi="Times" w:cs="Arial"/>
                  <w:sz w:val="20"/>
                  <w:szCs w:val="20"/>
                </w:rPr>
                <w:delText xml:space="preserve"> </w:delText>
              </w:r>
              <w:r w:rsidR="009B148C" w:rsidRPr="00224FC6">
                <w:rPr>
                  <w:rFonts w:ascii="Times" w:hAnsi="Times" w:cs="Arial"/>
                  <w:sz w:val="20"/>
                  <w:szCs w:val="20"/>
                </w:rPr>
                <w:delText>2</w:delText>
              </w:r>
              <w:r w:rsidR="007F39E1">
                <w:rPr>
                  <w:rFonts w:ascii="Times" w:hAnsi="Times" w:cs="Arial"/>
                  <w:sz w:val="20"/>
                  <w:szCs w:val="20"/>
                </w:rPr>
                <w:delText xml:space="preserve"> (PC2)</w:delText>
              </w:r>
              <w:r w:rsidR="009B148C" w:rsidRPr="00224FC6">
                <w:rPr>
                  <w:rFonts w:ascii="Times" w:hAnsi="Times" w:cs="Arial"/>
                  <w:sz w:val="20"/>
                  <w:szCs w:val="20"/>
                </w:rPr>
                <w:delText xml:space="preserve"> explained 1</w:delText>
              </w:r>
              <w:r w:rsidR="00D034E8">
                <w:rPr>
                  <w:rFonts w:ascii="Times" w:hAnsi="Times" w:cs="Arial"/>
                  <w:sz w:val="20"/>
                  <w:szCs w:val="20"/>
                </w:rPr>
                <w:delText>9.2</w:delText>
              </w:r>
              <w:r w:rsidR="009B148C" w:rsidRPr="00224FC6">
                <w:rPr>
                  <w:rFonts w:ascii="Times" w:hAnsi="Times" w:cs="Arial"/>
                  <w:sz w:val="20"/>
                  <w:szCs w:val="20"/>
                </w:rPr>
                <w:delText xml:space="preserve">% of the variance in behavior and was </w:delText>
              </w:r>
              <w:r w:rsidR="00D851D5">
                <w:rPr>
                  <w:rFonts w:ascii="Times" w:hAnsi="Times" w:cs="Arial"/>
                  <w:sz w:val="20"/>
                  <w:szCs w:val="20"/>
                </w:rPr>
                <w:delText xml:space="preserve">the only PC </w:delText>
              </w:r>
              <w:r w:rsidR="009B148C" w:rsidRPr="00224FC6">
                <w:rPr>
                  <w:rFonts w:ascii="Times" w:hAnsi="Times" w:cs="Arial"/>
                  <w:sz w:val="20"/>
                  <w:szCs w:val="20"/>
                </w:rPr>
                <w:delText>significantly correlated with diet</w:delText>
              </w:r>
              <w:r w:rsidR="005C33B8">
                <w:rPr>
                  <w:rFonts w:ascii="Times" w:hAnsi="Times" w:cs="Arial"/>
                  <w:sz w:val="20"/>
                  <w:szCs w:val="20"/>
                </w:rPr>
                <w:delText>.</w:delText>
              </w:r>
              <w:r w:rsidR="00D851D5">
                <w:rPr>
                  <w:rFonts w:ascii="Times" w:hAnsi="Times" w:cs="Arial"/>
                  <w:sz w:val="20"/>
                  <w:szCs w:val="20"/>
                </w:rPr>
                <w:delText xml:space="preserve"> </w:delText>
              </w:r>
            </w:del>
            <w:r w:rsidR="009B148C">
              <w:rPr>
                <w:rFonts w:ascii="Times" w:hAnsi="Times" w:cs="Arial"/>
                <w:b/>
                <w:sz w:val="20"/>
                <w:szCs w:val="20"/>
              </w:rPr>
              <w:t>D</w:t>
            </w:r>
            <w:r w:rsidRPr="005620C2">
              <w:rPr>
                <w:rFonts w:ascii="Times" w:hAnsi="Times" w:cs="Arial"/>
                <w:b/>
                <w:sz w:val="20"/>
                <w:szCs w:val="20"/>
              </w:rPr>
              <w:t>)</w:t>
            </w:r>
            <w:r w:rsidRPr="005620C2">
              <w:rPr>
                <w:rFonts w:ascii="Times" w:hAnsi="Times" w:cs="Arial"/>
                <w:sz w:val="20"/>
                <w:szCs w:val="20"/>
              </w:rPr>
              <w:t xml:space="preserve"> </w:t>
            </w:r>
            <w:r w:rsidR="00902EA6" w:rsidRPr="005620C2">
              <w:rPr>
                <w:rFonts w:ascii="Times" w:hAnsi="Times" w:cs="Arial"/>
                <w:sz w:val="20"/>
                <w:szCs w:val="20"/>
              </w:rPr>
              <w:t>S</w:t>
            </w:r>
            <w:r w:rsidR="009B148C">
              <w:rPr>
                <w:rFonts w:ascii="Times" w:hAnsi="Times" w:cs="Arial"/>
                <w:sz w:val="20"/>
                <w:szCs w:val="20"/>
              </w:rPr>
              <w:t>ix</w:t>
            </w:r>
            <w:r w:rsidRPr="005620C2">
              <w:rPr>
                <w:rFonts w:ascii="Times" w:hAnsi="Times" w:cs="Arial"/>
                <w:sz w:val="20"/>
                <w:szCs w:val="20"/>
              </w:rPr>
              <w:t xml:space="preserve"> of the </w:t>
            </w:r>
            <w:r w:rsidR="00D034E8">
              <w:rPr>
                <w:rFonts w:ascii="Times" w:hAnsi="Times" w:cs="Arial"/>
                <w:sz w:val="20"/>
                <w:szCs w:val="20"/>
              </w:rPr>
              <w:t>20</w:t>
            </w:r>
            <w:r w:rsidR="00D034E8" w:rsidRPr="005620C2">
              <w:rPr>
                <w:rFonts w:ascii="Times" w:hAnsi="Times" w:cs="Arial"/>
                <w:sz w:val="20"/>
                <w:szCs w:val="20"/>
              </w:rPr>
              <w:t xml:space="preserve"> </w:t>
            </w:r>
            <w:r w:rsidRPr="005620C2">
              <w:rPr>
                <w:rFonts w:ascii="Times" w:hAnsi="Times" w:cs="Arial"/>
                <w:sz w:val="20"/>
                <w:szCs w:val="20"/>
              </w:rPr>
              <w:t>behaviors observed are significantly correlated with DAB score (</w:t>
            </w:r>
            <w:del w:id="267" w:author="Revised" w:date="2021-07-01T13:47:00Z">
              <w:r w:rsidR="009C779E">
                <w:rPr>
                  <w:rFonts w:ascii="Times" w:hAnsi="Times" w:cs="Arial"/>
                  <w:sz w:val="20"/>
                  <w:szCs w:val="20"/>
                </w:rPr>
                <w:delText>Holm-</w:delText>
              </w:r>
              <w:r w:rsidR="00D034E8">
                <w:rPr>
                  <w:rFonts w:ascii="Times" w:hAnsi="Times" w:cs="Arial"/>
                  <w:sz w:val="20"/>
                  <w:szCs w:val="20"/>
                </w:rPr>
                <w:delText>Bonferroni</w:delText>
              </w:r>
              <w:r w:rsidR="009B148C">
                <w:rPr>
                  <w:rFonts w:ascii="Times" w:hAnsi="Times" w:cs="Arial"/>
                  <w:sz w:val="20"/>
                  <w:szCs w:val="20"/>
                </w:rPr>
                <w:delText xml:space="preserve"> adjusted </w:delText>
              </w:r>
              <w:r w:rsidRPr="005620C2">
                <w:rPr>
                  <w:rFonts w:ascii="Times" w:hAnsi="Times" w:cs="Arial"/>
                  <w:i/>
                  <w:sz w:val="20"/>
                  <w:szCs w:val="20"/>
                </w:rPr>
                <w:delText>p</w:delText>
              </w:r>
            </w:del>
            <w:ins w:id="268" w:author="Revised" w:date="2021-07-01T13:47:00Z">
              <w:r w:rsidR="00DA6CD8" w:rsidRPr="00DA6CD8">
                <w:rPr>
                  <w:rFonts w:ascii="Times" w:hAnsi="Times" w:cs="Arial"/>
                  <w:i/>
                  <w:iCs/>
                  <w:sz w:val="20"/>
                  <w:szCs w:val="20"/>
                </w:rPr>
                <w:t>p</w:t>
              </w:r>
              <w:r w:rsidR="00DA6CD8" w:rsidRPr="00DA6CD8">
                <w:rPr>
                  <w:rFonts w:ascii="Times" w:hAnsi="Times" w:cs="Arial"/>
                  <w:i/>
                  <w:iCs/>
                  <w:sz w:val="20"/>
                  <w:szCs w:val="20"/>
                  <w:vertAlign w:val="subscript"/>
                </w:rPr>
                <w:t>HB</w:t>
              </w:r>
            </w:ins>
            <w:r w:rsidR="00DA6CD8" w:rsidRPr="005620C2">
              <w:rPr>
                <w:rFonts w:ascii="Times" w:hAnsi="Times" w:cs="Arial"/>
                <w:sz w:val="20"/>
                <w:szCs w:val="20"/>
              </w:rPr>
              <w:t xml:space="preserve"> </w:t>
            </w:r>
            <w:r w:rsidRPr="005620C2">
              <w:rPr>
                <w:rFonts w:ascii="Times" w:hAnsi="Times" w:cs="Arial"/>
                <w:sz w:val="20"/>
                <w:szCs w:val="20"/>
              </w:rPr>
              <w:t>&lt; 0.05). Here, significant correlations with DAB</w:t>
            </w:r>
            <w:r w:rsidR="00F62B8E">
              <w:rPr>
                <w:rFonts w:ascii="Times" w:hAnsi="Times" w:cs="Arial"/>
                <w:sz w:val="20"/>
                <w:szCs w:val="20"/>
              </w:rPr>
              <w:t xml:space="preserve"> score</w:t>
            </w:r>
            <w:r w:rsidRPr="005620C2">
              <w:rPr>
                <w:rFonts w:ascii="Times" w:hAnsi="Times" w:cs="Arial"/>
                <w:sz w:val="20"/>
                <w:szCs w:val="20"/>
              </w:rPr>
              <w:t xml:space="preserve"> in which behaviors are more frequent in Mediterranean diet or Western diet monkeys are indicated with blue or orange </w:t>
            </w:r>
            <w:r w:rsidR="009B148C">
              <w:rPr>
                <w:rFonts w:ascii="Times" w:hAnsi="Times" w:cs="Arial"/>
                <w:sz w:val="20"/>
                <w:szCs w:val="20"/>
              </w:rPr>
              <w:t>points</w:t>
            </w:r>
            <w:r w:rsidRPr="005620C2">
              <w:rPr>
                <w:rFonts w:ascii="Times" w:hAnsi="Times" w:cs="Arial"/>
                <w:sz w:val="20"/>
                <w:szCs w:val="20"/>
              </w:rPr>
              <w:t>, respectively.</w:t>
            </w:r>
            <w:ins w:id="269" w:author="Revised" w:date="2021-07-01T13:47:00Z">
              <w:r w:rsidR="00015B77">
                <w:rPr>
                  <w:rFonts w:ascii="Times" w:hAnsi="Times" w:cs="Arial"/>
                  <w:sz w:val="20"/>
                  <w:szCs w:val="20"/>
                </w:rPr>
                <w:t xml:space="preserve"> </w:t>
              </w:r>
              <w:r w:rsidR="00015B77">
                <w:rPr>
                  <w:rFonts w:ascii="Times" w:hAnsi="Times" w:cs="Arial"/>
                  <w:b/>
                  <w:bCs/>
                  <w:sz w:val="20"/>
                  <w:szCs w:val="20"/>
                </w:rPr>
                <w:t xml:space="preserve">Figure Supplement 1. </w:t>
              </w:r>
              <w:r w:rsidR="00015B77">
                <w:rPr>
                  <w:rFonts w:ascii="Times" w:eastAsia="Arial" w:hAnsi="Times" w:cs="Arial"/>
                  <w:color w:val="000000"/>
                  <w:sz w:val="20"/>
                  <w:szCs w:val="20"/>
                </w:rPr>
                <w:t xml:space="preserve">There were no differences between the Western- and Mediterranean-fed groups in the rates </w:t>
              </w:r>
              <w:r w:rsidR="00015B77">
                <w:rPr>
                  <w:rFonts w:ascii="Times" w:eastAsia="Arial" w:hAnsi="Times" w:cs="Arial"/>
                  <w:b/>
                  <w:bCs/>
                  <w:color w:val="000000"/>
                  <w:sz w:val="20"/>
                  <w:szCs w:val="20"/>
                </w:rPr>
                <w:t>(A)</w:t>
              </w:r>
              <w:r w:rsidR="00015B77">
                <w:rPr>
                  <w:rFonts w:ascii="Times" w:eastAsia="Arial" w:hAnsi="Times" w:cs="Arial"/>
                  <w:color w:val="000000"/>
                  <w:sz w:val="20"/>
                  <w:szCs w:val="20"/>
                </w:rPr>
                <w:t xml:space="preserve"> or duration </w:t>
              </w:r>
              <w:r w:rsidR="00015B77" w:rsidRPr="00015B77">
                <w:rPr>
                  <w:rFonts w:ascii="Times" w:eastAsia="Arial" w:hAnsi="Times" w:cs="Arial"/>
                  <w:b/>
                  <w:bCs/>
                  <w:color w:val="000000"/>
                  <w:sz w:val="20"/>
                  <w:szCs w:val="20"/>
                </w:rPr>
                <w:t>(B)</w:t>
              </w:r>
              <w:r w:rsidR="00015B77">
                <w:rPr>
                  <w:rFonts w:ascii="Times" w:eastAsia="Arial" w:hAnsi="Times" w:cs="Arial"/>
                  <w:color w:val="000000"/>
                  <w:sz w:val="20"/>
                  <w:szCs w:val="20"/>
                </w:rPr>
                <w:t xml:space="preserve"> of behaviors during the baseline phase, prior to diet manipulation. </w:t>
              </w:r>
              <w:r w:rsidR="00015B77" w:rsidRPr="00E150E0">
                <w:rPr>
                  <w:rFonts w:ascii="Times" w:eastAsia="Arial" w:hAnsi="Times" w:cs="Arial"/>
                  <w:color w:val="000000"/>
                  <w:sz w:val="20"/>
                  <w:szCs w:val="20"/>
                </w:rPr>
                <w:t>The boxplots depict the per-group medians and interquartile ranges for each behavior</w:t>
              </w:r>
              <w:r w:rsidR="00015B77">
                <w:rPr>
                  <w:rFonts w:ascii="Times" w:eastAsia="Arial" w:hAnsi="Times" w:cs="Arial"/>
                  <w:color w:val="000000"/>
                  <w:sz w:val="20"/>
                  <w:szCs w:val="20"/>
                </w:rPr>
                <w:t>. A</w:t>
              </w:r>
              <w:r w:rsidR="00015B77" w:rsidRPr="00E150E0">
                <w:rPr>
                  <w:rFonts w:ascii="Times" w:eastAsia="Arial" w:hAnsi="Times" w:cs="Arial"/>
                  <w:color w:val="000000"/>
                  <w:sz w:val="20"/>
                  <w:szCs w:val="20"/>
                </w:rPr>
                <w:t xml:space="preserve">nimals fed </w:t>
              </w:r>
              <w:r w:rsidR="00015B77">
                <w:rPr>
                  <w:rFonts w:ascii="Times" w:eastAsia="Arial" w:hAnsi="Times" w:cs="Arial"/>
                  <w:color w:val="000000"/>
                  <w:sz w:val="20"/>
                  <w:szCs w:val="20"/>
                </w:rPr>
                <w:t xml:space="preserve">the </w:t>
              </w:r>
              <w:r w:rsidR="00015B77" w:rsidRPr="00E150E0">
                <w:rPr>
                  <w:rFonts w:ascii="Times" w:eastAsia="Arial" w:hAnsi="Times" w:cs="Arial"/>
                  <w:color w:val="000000"/>
                  <w:sz w:val="20"/>
                  <w:szCs w:val="20"/>
                </w:rPr>
                <w:t xml:space="preserve">Western </w:t>
              </w:r>
              <w:r w:rsidR="00015B77">
                <w:rPr>
                  <w:rFonts w:ascii="Times" w:eastAsia="Arial" w:hAnsi="Times" w:cs="Arial"/>
                  <w:color w:val="000000"/>
                  <w:sz w:val="20"/>
                  <w:szCs w:val="20"/>
                </w:rPr>
                <w:t xml:space="preserve">diet are colored </w:t>
              </w:r>
              <w:r w:rsidR="00015B77" w:rsidRPr="00E150E0">
                <w:rPr>
                  <w:rFonts w:ascii="Times" w:eastAsia="Arial" w:hAnsi="Times" w:cs="Arial"/>
                  <w:color w:val="000000"/>
                  <w:sz w:val="20"/>
                  <w:szCs w:val="20"/>
                </w:rPr>
                <w:t>orange</w:t>
              </w:r>
              <w:r w:rsidR="00015B77">
                <w:rPr>
                  <w:rFonts w:ascii="Times" w:eastAsia="Arial" w:hAnsi="Times" w:cs="Arial"/>
                  <w:color w:val="000000"/>
                  <w:sz w:val="20"/>
                  <w:szCs w:val="20"/>
                </w:rPr>
                <w:t xml:space="preserve">, and those fed the </w:t>
              </w:r>
              <w:r w:rsidR="00015B77" w:rsidRPr="00E150E0">
                <w:rPr>
                  <w:rFonts w:ascii="Times" w:eastAsia="Arial" w:hAnsi="Times" w:cs="Arial"/>
                  <w:color w:val="000000"/>
                  <w:sz w:val="20"/>
                  <w:szCs w:val="20"/>
                </w:rPr>
                <w:t xml:space="preserve">Mediterranean </w:t>
              </w:r>
              <w:r w:rsidR="00015B77">
                <w:rPr>
                  <w:rFonts w:ascii="Times" w:eastAsia="Arial" w:hAnsi="Times" w:cs="Arial"/>
                  <w:color w:val="000000"/>
                  <w:sz w:val="20"/>
                  <w:szCs w:val="20"/>
                </w:rPr>
                <w:t>diet colored blue</w:t>
              </w:r>
              <w:r w:rsidR="00015B77" w:rsidRPr="00E150E0">
                <w:rPr>
                  <w:rFonts w:ascii="Times" w:eastAsia="Arial" w:hAnsi="Times" w:cs="Arial"/>
                  <w:color w:val="000000"/>
                  <w:sz w:val="20"/>
                  <w:szCs w:val="20"/>
                </w:rPr>
                <w:t>.</w:t>
              </w:r>
              <w:r w:rsidR="00015B77">
                <w:rPr>
                  <w:rFonts w:ascii="Times" w:eastAsia="Arial" w:hAnsi="Times" w:cs="Arial"/>
                  <w:color w:val="000000"/>
                  <w:sz w:val="20"/>
                  <w:szCs w:val="20"/>
                </w:rPr>
                <w:t xml:space="preserve"> Significant differences between the diet groups</w:t>
              </w:r>
              <w:r w:rsidR="00813F78">
                <w:rPr>
                  <w:rFonts w:ascii="Times" w:eastAsia="Arial" w:hAnsi="Times" w:cs="Arial"/>
                  <w:color w:val="000000"/>
                  <w:sz w:val="20"/>
                  <w:szCs w:val="20"/>
                </w:rPr>
                <w:t xml:space="preserve"> in the rates </w:t>
              </w:r>
              <w:r w:rsidR="00813F78">
                <w:rPr>
                  <w:rFonts w:ascii="Times" w:eastAsia="Arial" w:hAnsi="Times" w:cs="Arial"/>
                  <w:b/>
                  <w:bCs/>
                  <w:color w:val="000000"/>
                  <w:sz w:val="20"/>
                  <w:szCs w:val="20"/>
                </w:rPr>
                <w:t>(C)</w:t>
              </w:r>
              <w:r w:rsidR="00813F78">
                <w:rPr>
                  <w:rFonts w:ascii="Times" w:eastAsia="Arial" w:hAnsi="Times" w:cs="Arial"/>
                  <w:color w:val="000000"/>
                  <w:sz w:val="20"/>
                  <w:szCs w:val="20"/>
                </w:rPr>
                <w:t xml:space="preserve"> or duration </w:t>
              </w:r>
              <w:r w:rsidR="00813F78">
                <w:rPr>
                  <w:rFonts w:ascii="Times" w:eastAsia="Arial" w:hAnsi="Times" w:cs="Arial"/>
                  <w:b/>
                  <w:bCs/>
                  <w:color w:val="000000"/>
                  <w:sz w:val="20"/>
                  <w:szCs w:val="20"/>
                </w:rPr>
                <w:t>(D)</w:t>
              </w:r>
              <w:r w:rsidR="00813F78">
                <w:rPr>
                  <w:rFonts w:ascii="Times" w:eastAsia="Arial" w:hAnsi="Times" w:cs="Arial"/>
                  <w:color w:val="000000"/>
                  <w:sz w:val="20"/>
                  <w:szCs w:val="20"/>
                </w:rPr>
                <w:t xml:space="preserve"> of behaviors</w:t>
              </w:r>
              <w:r w:rsidR="00015B77">
                <w:rPr>
                  <w:rFonts w:ascii="Times" w:eastAsia="Arial" w:hAnsi="Times" w:cs="Arial"/>
                  <w:color w:val="000000"/>
                  <w:sz w:val="20"/>
                  <w:szCs w:val="20"/>
                </w:rPr>
                <w:t xml:space="preserve"> during the experimental phase are indicated (Mann-Whitney U test, Holm-Bonferroni adjusted </w:t>
              </w:r>
              <w:r w:rsidR="00015B77">
                <w:rPr>
                  <w:rFonts w:ascii="Times" w:eastAsia="Arial" w:hAnsi="Times" w:cs="Arial"/>
                  <w:i/>
                  <w:iCs/>
                  <w:color w:val="000000"/>
                  <w:sz w:val="20"/>
                  <w:szCs w:val="20"/>
                </w:rPr>
                <w:t>p</w:t>
              </w:r>
              <w:r w:rsidR="00015B77">
                <w:rPr>
                  <w:rFonts w:ascii="Times" w:eastAsia="Arial" w:hAnsi="Times" w:cs="Arial"/>
                  <w:color w:val="000000"/>
                  <w:sz w:val="20"/>
                  <w:szCs w:val="20"/>
                </w:rPr>
                <w:t xml:space="preserve"> &lt; 0.05 *, </w:t>
              </w:r>
              <w:r w:rsidR="00015B77">
                <w:rPr>
                  <w:rFonts w:ascii="Times" w:eastAsia="Arial" w:hAnsi="Times" w:cs="Arial"/>
                  <w:i/>
                  <w:iCs/>
                  <w:color w:val="000000"/>
                  <w:sz w:val="20"/>
                  <w:szCs w:val="20"/>
                </w:rPr>
                <w:t>p</w:t>
              </w:r>
              <w:r w:rsidR="00015B77">
                <w:rPr>
                  <w:rFonts w:ascii="Times" w:eastAsia="Arial" w:hAnsi="Times" w:cs="Arial"/>
                  <w:color w:val="000000"/>
                  <w:sz w:val="20"/>
                  <w:szCs w:val="20"/>
                </w:rPr>
                <w:t xml:space="preserve"> &lt; 0.01 **, </w:t>
              </w:r>
              <w:r w:rsidR="00015B77">
                <w:rPr>
                  <w:rFonts w:ascii="Times" w:eastAsia="Arial" w:hAnsi="Times" w:cs="Arial"/>
                  <w:i/>
                  <w:iCs/>
                  <w:color w:val="000000"/>
                  <w:sz w:val="20"/>
                  <w:szCs w:val="20"/>
                </w:rPr>
                <w:t>p</w:t>
              </w:r>
              <w:r w:rsidR="00015B77">
                <w:rPr>
                  <w:rFonts w:ascii="Times" w:eastAsia="Arial" w:hAnsi="Times" w:cs="Arial"/>
                  <w:color w:val="000000"/>
                  <w:sz w:val="20"/>
                  <w:szCs w:val="20"/>
                </w:rPr>
                <w:t xml:space="preserve"> &lt; 0.001 ***).</w:t>
              </w:r>
              <w:r w:rsidR="00813F78">
                <w:rPr>
                  <w:rFonts w:ascii="Times" w:eastAsia="Arial" w:hAnsi="Times" w:cs="Arial"/>
                  <w:color w:val="000000"/>
                  <w:sz w:val="20"/>
                  <w:szCs w:val="20"/>
                </w:rPr>
                <w:t xml:space="preserve"> </w:t>
              </w:r>
              <w:r w:rsidR="00813F78">
                <w:rPr>
                  <w:rFonts w:ascii="Times" w:eastAsia="Arial" w:hAnsi="Times" w:cs="Arial"/>
                  <w:b/>
                  <w:bCs/>
                  <w:color w:val="000000"/>
                  <w:sz w:val="20"/>
                  <w:szCs w:val="20"/>
                </w:rPr>
                <w:t xml:space="preserve">Figure Supplement 2. </w:t>
              </w:r>
              <w:r w:rsidR="00813F78" w:rsidRPr="00664B86">
                <w:rPr>
                  <w:rFonts w:ascii="Times" w:hAnsi="Times" w:cs="Arial"/>
                  <w:sz w:val="20"/>
                  <w:szCs w:val="20"/>
                </w:rPr>
                <w:t xml:space="preserve">The first axis of variance in behavior—which </w:t>
              </w:r>
              <w:r w:rsidR="00813F78" w:rsidRPr="00664B86">
                <w:rPr>
                  <w:rFonts w:ascii="Times" w:hAnsi="Times" w:cs="Arial"/>
                  <w:sz w:val="20"/>
                  <w:szCs w:val="20"/>
                </w:rPr>
                <w:lastRenderedPageBreak/>
                <w:t>explained 31% of the overall variance—was significantly positively correlated with dominance rank across diets (</w:t>
              </w:r>
              <w:r w:rsidR="00813F78">
                <w:rPr>
                  <w:rFonts w:ascii="Times" w:hAnsi="Times" w:cs="Arial"/>
                  <w:sz w:val="20"/>
                  <w:szCs w:val="20"/>
                </w:rPr>
                <w:t xml:space="preserve">Pearson’s </w:t>
              </w:r>
              <w:r w:rsidR="00813F78" w:rsidRPr="00664B86">
                <w:rPr>
                  <w:rFonts w:ascii="Times" w:hAnsi="Times" w:cs="Arial"/>
                  <w:i/>
                  <w:iCs/>
                  <w:sz w:val="20"/>
                  <w:szCs w:val="20"/>
                </w:rPr>
                <w:t>r</w:t>
              </w:r>
              <w:r w:rsidR="00813F78" w:rsidRPr="00664B86">
                <w:rPr>
                  <w:rFonts w:ascii="Times" w:hAnsi="Times" w:cs="Arial"/>
                  <w:sz w:val="20"/>
                  <w:szCs w:val="20"/>
                </w:rPr>
                <w:t xml:space="preserve"> = 0.8</w:t>
              </w:r>
              <w:r w:rsidR="00157633">
                <w:rPr>
                  <w:rFonts w:ascii="Times" w:hAnsi="Times" w:cs="Arial"/>
                  <w:sz w:val="20"/>
                  <w:szCs w:val="20"/>
                </w:rPr>
                <w:t>4</w:t>
              </w:r>
              <w:r w:rsidR="00813F78" w:rsidRPr="00664B86">
                <w:rPr>
                  <w:rFonts w:ascii="Times" w:hAnsi="Times" w:cs="Arial"/>
                  <w:sz w:val="20"/>
                  <w:szCs w:val="20"/>
                </w:rPr>
                <w:t xml:space="preserve">, </w:t>
              </w:r>
              <w:r w:rsidR="00813F78" w:rsidRPr="00664B86">
                <w:rPr>
                  <w:rFonts w:ascii="Times" w:hAnsi="Times" w:cs="Arial"/>
                  <w:i/>
                  <w:iCs/>
                  <w:sz w:val="20"/>
                  <w:szCs w:val="20"/>
                </w:rPr>
                <w:t>p</w:t>
              </w:r>
              <w:r w:rsidR="00813F78" w:rsidRPr="00664B86">
                <w:rPr>
                  <w:rFonts w:ascii="Times" w:hAnsi="Times" w:cs="Arial"/>
                  <w:sz w:val="20"/>
                  <w:szCs w:val="20"/>
                </w:rPr>
                <w:t xml:space="preserve"> = </w:t>
              </w:r>
              <w:r w:rsidR="00813F78">
                <w:rPr>
                  <w:rFonts w:ascii="Times" w:hAnsi="Times" w:cs="Arial"/>
                  <w:sz w:val="20"/>
                  <w:szCs w:val="20"/>
                </w:rPr>
                <w:t>3</w:t>
              </w:r>
              <w:r w:rsidR="00813F78" w:rsidRPr="00664B86">
                <w:rPr>
                  <w:rFonts w:ascii="Times" w:hAnsi="Times" w:cs="Arial"/>
                  <w:sz w:val="20"/>
                  <w:szCs w:val="20"/>
                </w:rPr>
                <w:t>.</w:t>
              </w:r>
              <w:r w:rsidR="00813F78">
                <w:rPr>
                  <w:rFonts w:ascii="Times" w:hAnsi="Times" w:cs="Arial"/>
                  <w:sz w:val="20"/>
                  <w:szCs w:val="20"/>
                </w:rPr>
                <w:t>9</w:t>
              </w:r>
              <w:r w:rsidR="00813F78" w:rsidRPr="00664B86">
                <w:rPr>
                  <w:rFonts w:ascii="Times" w:hAnsi="Times" w:cs="Arial"/>
                  <w:sz w:val="20"/>
                  <w:szCs w:val="20"/>
                </w:rPr>
                <w:t xml:space="preserve"> x 10</w:t>
              </w:r>
              <w:r w:rsidR="00813F78" w:rsidRPr="00664B86">
                <w:rPr>
                  <w:rFonts w:ascii="Times" w:hAnsi="Times" w:cs="Arial"/>
                  <w:sz w:val="20"/>
                  <w:szCs w:val="20"/>
                  <w:vertAlign w:val="superscript"/>
                </w:rPr>
                <w:t>-10</w:t>
              </w:r>
              <w:r w:rsidR="00813F78" w:rsidRPr="00664B86">
                <w:rPr>
                  <w:rFonts w:ascii="Times" w:hAnsi="Times" w:cs="Arial"/>
                  <w:sz w:val="20"/>
                  <w:szCs w:val="20"/>
                </w:rPr>
                <w:t>). All monkeys are assigned a rank between 0 and 1 based on the outcomes of dyadic interactions, where a higher rank indicates more dominant social</w:t>
              </w:r>
              <w:r w:rsidR="00813F78">
                <w:rPr>
                  <w:rFonts w:ascii="Times" w:hAnsi="Times" w:cs="Arial"/>
                  <w:sz w:val="20"/>
                  <w:szCs w:val="20"/>
                </w:rPr>
                <w:t xml:space="preserve"> status</w:t>
              </w:r>
              <w:r w:rsidR="00813F78" w:rsidRPr="00664B86">
                <w:rPr>
                  <w:rFonts w:ascii="Times" w:hAnsi="Times" w:cs="Arial"/>
                  <w:sz w:val="20"/>
                  <w:szCs w:val="20"/>
                </w:rPr>
                <w:t>.</w:t>
              </w:r>
            </w:ins>
          </w:p>
        </w:tc>
      </w:tr>
    </w:tbl>
    <w:p w14:paraId="08F06B6E" w14:textId="77777777" w:rsidR="00C272E6" w:rsidRDefault="00C272E6" w:rsidP="00BA35FB">
      <w:pPr>
        <w:widowControl w:val="0"/>
        <w:spacing w:line="480" w:lineRule="auto"/>
        <w:rPr>
          <w:rFonts w:ascii="Times" w:hAnsi="Times" w:cs="Arial"/>
          <w:bCs/>
          <w:i/>
          <w:iCs/>
        </w:rPr>
      </w:pPr>
    </w:p>
    <w:p w14:paraId="29D92356" w14:textId="5A6BBA5E" w:rsidR="002B3A88" w:rsidRPr="005620C2" w:rsidRDefault="00CB0468" w:rsidP="00BA35FB">
      <w:pPr>
        <w:widowControl w:val="0"/>
        <w:spacing w:line="480" w:lineRule="auto"/>
        <w:rPr>
          <w:rFonts w:ascii="Times" w:hAnsi="Times" w:cs="Arial"/>
          <w:bCs/>
          <w:i/>
          <w:iCs/>
        </w:rPr>
      </w:pPr>
      <w:r w:rsidRPr="005620C2">
        <w:rPr>
          <w:rFonts w:ascii="Times" w:hAnsi="Times" w:cs="Arial"/>
          <w:bCs/>
          <w:i/>
          <w:iCs/>
        </w:rPr>
        <w:t xml:space="preserve">Diet-altered behaviors </w:t>
      </w:r>
      <w:r w:rsidR="00AD591C">
        <w:rPr>
          <w:rFonts w:ascii="Times" w:hAnsi="Times" w:cs="Arial"/>
          <w:bCs/>
          <w:i/>
          <w:iCs/>
        </w:rPr>
        <w:t xml:space="preserve">and monocyte gene expression </w:t>
      </w:r>
      <w:r w:rsidR="004B6BBF">
        <w:rPr>
          <w:rFonts w:ascii="Times" w:hAnsi="Times" w:cs="Arial"/>
          <w:bCs/>
          <w:i/>
          <w:iCs/>
        </w:rPr>
        <w:t>as mediators</w:t>
      </w:r>
    </w:p>
    <w:p w14:paraId="773A07F7" w14:textId="49691EE4" w:rsidR="00964480" w:rsidRDefault="004744B7" w:rsidP="00BA35FB">
      <w:pPr>
        <w:widowControl w:val="0"/>
        <w:spacing w:line="480" w:lineRule="auto"/>
        <w:rPr>
          <w:rFonts w:ascii="Times" w:hAnsi="Times" w:cs="Arial"/>
        </w:rPr>
      </w:pPr>
      <w:r w:rsidRPr="005620C2">
        <w:rPr>
          <w:rFonts w:ascii="Times" w:hAnsi="Times" w:cs="Arial"/>
        </w:rPr>
        <w:t>Given</w:t>
      </w:r>
      <w:r w:rsidR="00345123" w:rsidRPr="005620C2">
        <w:rPr>
          <w:rFonts w:ascii="Times" w:hAnsi="Times" w:cs="Arial"/>
        </w:rPr>
        <w:t xml:space="preserve"> the </w:t>
      </w:r>
      <w:r w:rsidR="00002F36" w:rsidRPr="005620C2">
        <w:rPr>
          <w:rFonts w:ascii="Times" w:hAnsi="Times" w:cs="Arial"/>
        </w:rPr>
        <w:t xml:space="preserve">effects of diet on </w:t>
      </w:r>
      <w:r w:rsidR="008C32E4" w:rsidRPr="005620C2">
        <w:rPr>
          <w:rFonts w:ascii="Times" w:hAnsi="Times" w:cs="Arial"/>
        </w:rPr>
        <w:t xml:space="preserve">both behavior and gene </w:t>
      </w:r>
      <w:r w:rsidR="001D6264" w:rsidRPr="005620C2">
        <w:rPr>
          <w:rFonts w:ascii="Times" w:hAnsi="Times" w:cs="Arial"/>
        </w:rPr>
        <w:t>expression</w:t>
      </w:r>
      <w:r w:rsidR="00345123" w:rsidRPr="005620C2">
        <w:rPr>
          <w:rFonts w:ascii="Times" w:hAnsi="Times" w:cs="Arial"/>
        </w:rPr>
        <w:t xml:space="preserve">, we </w:t>
      </w:r>
      <w:r w:rsidR="00E210DC">
        <w:rPr>
          <w:rFonts w:ascii="Times" w:hAnsi="Times" w:cs="Arial"/>
        </w:rPr>
        <w:t xml:space="preserve">used mediation analyses to explore the potential influences of one on </w:t>
      </w:r>
      <w:r w:rsidR="00C41E55">
        <w:rPr>
          <w:rFonts w:ascii="Times" w:hAnsi="Times" w:cs="Arial"/>
        </w:rPr>
        <w:t xml:space="preserve">the </w:t>
      </w:r>
      <w:r w:rsidR="00E210DC">
        <w:rPr>
          <w:rFonts w:ascii="Times" w:hAnsi="Times" w:cs="Arial"/>
        </w:rPr>
        <w:t>other.</w:t>
      </w:r>
      <w:r w:rsidR="008C32E4" w:rsidRPr="005620C2">
        <w:rPr>
          <w:rFonts w:ascii="Times" w:hAnsi="Times" w:cs="Arial"/>
        </w:rPr>
        <w:t xml:space="preserve"> </w:t>
      </w:r>
      <w:r w:rsidR="005841F5" w:rsidRPr="005620C2">
        <w:rPr>
          <w:rFonts w:ascii="Times" w:hAnsi="Times" w:cs="Arial"/>
        </w:rPr>
        <w:t xml:space="preserve">Of the </w:t>
      </w:r>
      <w:r w:rsidR="00BD6B93" w:rsidRPr="005620C2">
        <w:rPr>
          <w:rFonts w:ascii="Times" w:hAnsi="Times" w:cs="Arial"/>
        </w:rPr>
        <w:t xml:space="preserve">4,900 </w:t>
      </w:r>
      <w:r w:rsidR="00AD591C">
        <w:rPr>
          <w:rFonts w:ascii="Times" w:hAnsi="Times" w:cs="Arial"/>
        </w:rPr>
        <w:t>DEGs</w:t>
      </w:r>
      <w:r w:rsidR="00BD6B93" w:rsidRPr="005620C2">
        <w:rPr>
          <w:rFonts w:ascii="Times" w:hAnsi="Times" w:cs="Arial"/>
        </w:rPr>
        <w:t xml:space="preserve">, </w:t>
      </w:r>
      <w:r w:rsidR="00D851D5">
        <w:rPr>
          <w:rFonts w:ascii="Times" w:hAnsi="Times" w:cs="Arial"/>
        </w:rPr>
        <w:t>29</w:t>
      </w:r>
      <w:r w:rsidR="00BD6B93" w:rsidRPr="005620C2">
        <w:rPr>
          <w:rFonts w:ascii="Times" w:hAnsi="Times" w:cs="Arial"/>
        </w:rPr>
        <w:t xml:space="preserve">% were also significantly associated with </w:t>
      </w:r>
      <w:r w:rsidR="005A54D1">
        <w:rPr>
          <w:rFonts w:ascii="Times" w:hAnsi="Times" w:cs="Arial"/>
        </w:rPr>
        <w:t xml:space="preserve">the </w:t>
      </w:r>
      <w:r w:rsidR="00BD6B93" w:rsidRPr="005620C2">
        <w:rPr>
          <w:rFonts w:ascii="Times" w:hAnsi="Times" w:cs="Arial"/>
        </w:rPr>
        <w:t>DAB</w:t>
      </w:r>
      <w:r w:rsidR="00C64CE9">
        <w:rPr>
          <w:rFonts w:ascii="Times" w:hAnsi="Times" w:cs="Arial"/>
        </w:rPr>
        <w:t xml:space="preserve"> score</w:t>
      </w:r>
      <w:r w:rsidR="00BD6B93" w:rsidRPr="00C64CE9">
        <w:rPr>
          <w:rFonts w:ascii="Times" w:hAnsi="Times" w:cs="Arial"/>
        </w:rPr>
        <w:t xml:space="preserve"> in a univariate model (</w:t>
      </w:r>
      <w:r w:rsidR="00BD6B93" w:rsidRPr="00C64CE9">
        <w:rPr>
          <w:rFonts w:ascii="Times" w:hAnsi="Times" w:cs="Arial"/>
          <w:i/>
        </w:rPr>
        <w:t>n</w:t>
      </w:r>
      <w:r w:rsidR="00BD6B93" w:rsidRPr="00C64CE9">
        <w:rPr>
          <w:rFonts w:ascii="Times" w:hAnsi="Times" w:cs="Arial"/>
        </w:rPr>
        <w:t xml:space="preserve"> = </w:t>
      </w:r>
      <w:r w:rsidR="00537CDE" w:rsidRPr="00C64CE9">
        <w:rPr>
          <w:rFonts w:ascii="Times" w:hAnsi="Times" w:cs="Arial"/>
        </w:rPr>
        <w:t>1,</w:t>
      </w:r>
      <w:r w:rsidR="00D851D5">
        <w:rPr>
          <w:rFonts w:ascii="Times" w:hAnsi="Times" w:cs="Arial"/>
        </w:rPr>
        <w:t>41</w:t>
      </w:r>
      <w:r w:rsidR="00D034E8">
        <w:rPr>
          <w:rFonts w:ascii="Times" w:hAnsi="Times" w:cs="Arial"/>
        </w:rPr>
        <w:t>4</w:t>
      </w:r>
      <w:r w:rsidR="00BD6B93" w:rsidRPr="00C64CE9">
        <w:rPr>
          <w:rFonts w:ascii="Times" w:hAnsi="Times" w:cs="Arial"/>
        </w:rPr>
        <w:t xml:space="preserve">, </w:t>
      </w:r>
      <w:r w:rsidR="00D851D5">
        <w:rPr>
          <w:rFonts w:ascii="Times" w:hAnsi="Times" w:cs="Arial"/>
        </w:rPr>
        <w:t>FDR</w:t>
      </w:r>
      <w:r w:rsidR="00BD6B93" w:rsidRPr="00C64CE9">
        <w:rPr>
          <w:rFonts w:ascii="Times" w:hAnsi="Times" w:cs="Arial"/>
        </w:rPr>
        <w:t xml:space="preserve"> &lt; 0.05).</w:t>
      </w:r>
      <w:r w:rsidR="00CB0468" w:rsidRPr="00C64CE9">
        <w:rPr>
          <w:rFonts w:ascii="Times" w:hAnsi="Times" w:cs="Arial"/>
        </w:rPr>
        <w:t xml:space="preserve"> Of the</w:t>
      </w:r>
      <w:r w:rsidR="00BD6B93" w:rsidRPr="00C64CE9">
        <w:rPr>
          <w:rFonts w:ascii="Times" w:hAnsi="Times" w:cs="Arial"/>
        </w:rPr>
        <w:t>se</w:t>
      </w:r>
      <w:r w:rsidR="00CB0468" w:rsidRPr="00C64CE9">
        <w:rPr>
          <w:rFonts w:ascii="Times" w:hAnsi="Times" w:cs="Arial"/>
        </w:rPr>
        <w:t xml:space="preserve">, DAB </w:t>
      </w:r>
      <w:r w:rsidR="00C64CE9">
        <w:rPr>
          <w:rFonts w:ascii="Times" w:hAnsi="Times" w:cs="Arial"/>
        </w:rPr>
        <w:t xml:space="preserve">score </w:t>
      </w:r>
      <w:r w:rsidR="00CB0468" w:rsidRPr="00D851D5">
        <w:rPr>
          <w:rFonts w:ascii="Times" w:hAnsi="Times" w:cs="Arial"/>
        </w:rPr>
        <w:t>significantly</w:t>
      </w:r>
      <w:r w:rsidR="00CB0468" w:rsidRPr="00C64CE9">
        <w:rPr>
          <w:rFonts w:ascii="Times" w:hAnsi="Times" w:cs="Arial"/>
        </w:rPr>
        <w:t xml:space="preserve"> mediated the effect of diet on the expression of </w:t>
      </w:r>
      <w:r w:rsidR="00D851D5">
        <w:rPr>
          <w:rFonts w:ascii="Times" w:hAnsi="Times" w:cs="Arial"/>
        </w:rPr>
        <w:t>1</w:t>
      </w:r>
      <w:r w:rsidR="00D034E8">
        <w:rPr>
          <w:rFonts w:ascii="Times" w:hAnsi="Times" w:cs="Arial"/>
        </w:rPr>
        <w:t>199</w:t>
      </w:r>
      <w:r w:rsidR="00CB0468" w:rsidRPr="00C64CE9">
        <w:rPr>
          <w:rFonts w:ascii="Times" w:hAnsi="Times" w:cs="Arial"/>
        </w:rPr>
        <w:t xml:space="preserve"> genes (</w:t>
      </w:r>
      <w:r w:rsidR="00D034E8">
        <w:rPr>
          <w:rFonts w:ascii="Times" w:hAnsi="Times" w:cs="Arial"/>
        </w:rPr>
        <w:t>24</w:t>
      </w:r>
      <w:r w:rsidR="00CB0468" w:rsidRPr="00D96ECE">
        <w:rPr>
          <w:rFonts w:ascii="Times" w:hAnsi="Times" w:cs="Arial"/>
        </w:rPr>
        <w:t>%</w:t>
      </w:r>
      <w:r w:rsidR="00537CDE" w:rsidRPr="00277B92">
        <w:rPr>
          <w:rFonts w:ascii="Times" w:hAnsi="Times" w:cs="Arial"/>
        </w:rPr>
        <w:t xml:space="preserve"> of all </w:t>
      </w:r>
      <w:r w:rsidR="00D034E8">
        <w:rPr>
          <w:rFonts w:ascii="Times" w:hAnsi="Times" w:cs="Arial"/>
        </w:rPr>
        <w:t>DEGs</w:t>
      </w:r>
      <w:r w:rsidR="00BD6B93" w:rsidRPr="005620C2">
        <w:rPr>
          <w:rFonts w:ascii="Times" w:hAnsi="Times" w:cs="Arial"/>
        </w:rPr>
        <w:t xml:space="preserve">, </w:t>
      </w:r>
      <w:r w:rsidR="008C32E4" w:rsidRPr="00D851D5">
        <w:rPr>
          <w:rFonts w:ascii="Times" w:hAnsi="Times" w:cs="Arial"/>
          <w:i/>
          <w:iCs/>
        </w:rPr>
        <w:t>p</w:t>
      </w:r>
      <w:r w:rsidR="005841F5" w:rsidRPr="00D851D5">
        <w:rPr>
          <w:rFonts w:ascii="Times" w:hAnsi="Times" w:cs="Arial"/>
        </w:rPr>
        <w:t xml:space="preserve"> </w:t>
      </w:r>
      <w:r w:rsidR="008C32E4" w:rsidRPr="00D851D5">
        <w:rPr>
          <w:rFonts w:ascii="Times" w:hAnsi="Times" w:cs="Arial"/>
        </w:rPr>
        <w:t>&lt;</w:t>
      </w:r>
      <w:r w:rsidR="005841F5" w:rsidRPr="00D851D5">
        <w:rPr>
          <w:rFonts w:ascii="Times" w:hAnsi="Times" w:cs="Arial"/>
        </w:rPr>
        <w:t xml:space="preserve"> </w:t>
      </w:r>
      <w:r w:rsidR="008C32E4" w:rsidRPr="00D851D5">
        <w:rPr>
          <w:rFonts w:ascii="Times" w:hAnsi="Times" w:cs="Arial"/>
        </w:rPr>
        <w:t>0.</w:t>
      </w:r>
      <w:r w:rsidR="00D851D5">
        <w:rPr>
          <w:rFonts w:ascii="Times" w:hAnsi="Times" w:cs="Arial"/>
        </w:rPr>
        <w:t>05</w:t>
      </w:r>
      <w:r w:rsidR="00CB0468" w:rsidRPr="005620C2">
        <w:rPr>
          <w:rFonts w:ascii="Times" w:hAnsi="Times" w:cs="Arial"/>
        </w:rPr>
        <w:t>;</w:t>
      </w:r>
      <w:r w:rsidR="00817486" w:rsidRPr="005620C2">
        <w:rPr>
          <w:rFonts w:ascii="Times" w:hAnsi="Times" w:cs="Arial"/>
        </w:rPr>
        <w:t xml:space="preserve"> </w:t>
      </w:r>
      <w:del w:id="270" w:author="Revised" w:date="2021-07-01T13:47:00Z">
        <w:r w:rsidR="00CB0468" w:rsidRPr="005620C2">
          <w:rPr>
            <w:rFonts w:ascii="Times" w:hAnsi="Times" w:cs="Arial"/>
          </w:rPr>
          <w:delText>Fig.</w:delText>
        </w:r>
      </w:del>
      <w:ins w:id="271" w:author="Revised" w:date="2021-07-01T13:47:00Z">
        <w:r w:rsidR="00CB0468" w:rsidRPr="005620C2">
          <w:rPr>
            <w:rFonts w:ascii="Times" w:hAnsi="Times" w:cs="Arial"/>
          </w:rPr>
          <w:t>Fig</w:t>
        </w:r>
        <w:r w:rsidR="001E3D48">
          <w:rPr>
            <w:rFonts w:ascii="Times" w:hAnsi="Times" w:cs="Arial"/>
          </w:rPr>
          <w:t>ure</w:t>
        </w:r>
      </w:ins>
      <w:r w:rsidR="001E3D48">
        <w:rPr>
          <w:rFonts w:ascii="Times" w:hAnsi="Times" w:cs="Arial"/>
        </w:rPr>
        <w:t xml:space="preserve"> </w:t>
      </w:r>
      <w:r w:rsidR="00EE4CE7">
        <w:rPr>
          <w:rFonts w:ascii="Times" w:hAnsi="Times" w:cs="Arial"/>
        </w:rPr>
        <w:t>5</w:t>
      </w:r>
      <w:r w:rsidR="00537CDE" w:rsidRPr="005620C2">
        <w:rPr>
          <w:rFonts w:ascii="Times" w:hAnsi="Times" w:cs="Arial"/>
        </w:rPr>
        <w:t>A</w:t>
      </w:r>
      <w:r w:rsidR="00CB0468" w:rsidRPr="005620C2">
        <w:rPr>
          <w:rFonts w:ascii="Times" w:hAnsi="Times" w:cs="Arial"/>
        </w:rPr>
        <w:t>).</w:t>
      </w:r>
      <w:r w:rsidR="000F3143" w:rsidRPr="005620C2">
        <w:rPr>
          <w:rFonts w:ascii="Times" w:hAnsi="Times" w:cs="Arial"/>
        </w:rPr>
        <w:t xml:space="preserve"> </w:t>
      </w:r>
      <w:r w:rsidR="00AD591C">
        <w:rPr>
          <w:rFonts w:ascii="Times" w:hAnsi="Times" w:cs="Arial"/>
        </w:rPr>
        <w:t xml:space="preserve">Among these DAB-mediated genes, </w:t>
      </w:r>
      <w:r w:rsidR="005E2BD8" w:rsidRPr="005620C2">
        <w:rPr>
          <w:rFonts w:ascii="Times" w:hAnsi="Times" w:cs="Arial"/>
        </w:rPr>
        <w:t xml:space="preserve">DAB </w:t>
      </w:r>
      <w:r w:rsidR="00C64CE9">
        <w:rPr>
          <w:rFonts w:ascii="Times" w:hAnsi="Times" w:cs="Arial"/>
        </w:rPr>
        <w:t xml:space="preserve">score </w:t>
      </w:r>
      <w:r w:rsidR="003C1D40">
        <w:rPr>
          <w:rFonts w:ascii="Times" w:hAnsi="Times" w:cs="Arial"/>
        </w:rPr>
        <w:t xml:space="preserve">mediation </w:t>
      </w:r>
      <w:r w:rsidR="005E2BD8" w:rsidRPr="00C64CE9">
        <w:rPr>
          <w:rFonts w:ascii="Times" w:hAnsi="Times" w:cs="Arial"/>
        </w:rPr>
        <w:t xml:space="preserve">accounted for </w:t>
      </w:r>
      <w:r w:rsidR="00683494">
        <w:rPr>
          <w:rFonts w:ascii="Times" w:hAnsi="Times" w:cs="Arial"/>
        </w:rPr>
        <w:t>significantly more of the</w:t>
      </w:r>
      <w:r w:rsidR="005E2BD8" w:rsidRPr="00C64CE9">
        <w:rPr>
          <w:rFonts w:ascii="Times" w:hAnsi="Times" w:cs="Arial"/>
        </w:rPr>
        <w:t xml:space="preserve"> </w:t>
      </w:r>
      <w:r w:rsidR="007E69EF">
        <w:rPr>
          <w:rFonts w:ascii="Times" w:hAnsi="Times" w:cs="Arial"/>
        </w:rPr>
        <w:t xml:space="preserve">total </w:t>
      </w:r>
      <w:r w:rsidR="005E2BD8" w:rsidRPr="00C64CE9">
        <w:rPr>
          <w:rFonts w:ascii="Times" w:hAnsi="Times" w:cs="Arial"/>
        </w:rPr>
        <w:t xml:space="preserve">effect of diet </w:t>
      </w:r>
      <w:r w:rsidR="007F4440">
        <w:rPr>
          <w:rFonts w:ascii="Times" w:hAnsi="Times" w:cs="Arial"/>
        </w:rPr>
        <w:t>in</w:t>
      </w:r>
      <w:r w:rsidR="005E2BD8" w:rsidRPr="00C64CE9">
        <w:rPr>
          <w:rFonts w:ascii="Times" w:hAnsi="Times" w:cs="Arial"/>
        </w:rPr>
        <w:t xml:space="preserve"> </w:t>
      </w:r>
      <w:r w:rsidR="00F62B8E">
        <w:rPr>
          <w:rFonts w:ascii="Times" w:hAnsi="Times" w:cs="Arial"/>
        </w:rPr>
        <w:t xml:space="preserve">Western </w:t>
      </w:r>
      <w:r w:rsidR="005E2BD8" w:rsidRPr="00C64CE9">
        <w:rPr>
          <w:rFonts w:ascii="Times" w:hAnsi="Times" w:cs="Arial"/>
        </w:rPr>
        <w:t>genes (</w:t>
      </w:r>
      <w:r w:rsidR="009C779E">
        <w:rPr>
          <w:rFonts w:ascii="Times" w:hAnsi="Times" w:cs="Arial"/>
        </w:rPr>
        <w:t>mean</w:t>
      </w:r>
      <w:r w:rsidR="005E2BD8" w:rsidRPr="00F02A01">
        <w:rPr>
          <w:rFonts w:ascii="Times" w:hAnsi="Times" w:cs="Arial"/>
          <w:i/>
          <w:iCs/>
        </w:rPr>
        <w:t xml:space="preserve"> </w:t>
      </w:r>
      <w:r w:rsidR="005E2BD8" w:rsidRPr="00D96ECE">
        <w:rPr>
          <w:rFonts w:ascii="Times" w:hAnsi="Times" w:cs="Arial"/>
        </w:rPr>
        <w:t xml:space="preserve">= </w:t>
      </w:r>
      <w:r w:rsidR="00B77855">
        <w:rPr>
          <w:rFonts w:ascii="Times" w:hAnsi="Times" w:cs="Arial"/>
        </w:rPr>
        <w:t>5</w:t>
      </w:r>
      <w:r w:rsidR="001810A2">
        <w:rPr>
          <w:rFonts w:ascii="Times" w:hAnsi="Times" w:cs="Arial"/>
        </w:rPr>
        <w:t>2.6</w:t>
      </w:r>
      <w:del w:id="272" w:author="Revised" w:date="2021-07-01T13:47:00Z">
        <w:r w:rsidR="005E2BD8" w:rsidRPr="00D96ECE">
          <w:rPr>
            <w:rFonts w:ascii="Times" w:hAnsi="Times" w:cs="Arial"/>
          </w:rPr>
          <w:delText xml:space="preserve"> </w:delText>
        </w:r>
      </w:del>
      <w:r w:rsidR="005E2BD8" w:rsidRPr="00D96ECE">
        <w:rPr>
          <w:rFonts w:ascii="Times" w:hAnsi="Times" w:cs="Arial"/>
        </w:rPr>
        <w:t xml:space="preserve">%, </w:t>
      </w:r>
      <w:r w:rsidR="009C779E">
        <w:rPr>
          <w:rFonts w:ascii="Times" w:hAnsi="Times" w:cs="Arial"/>
        </w:rPr>
        <w:t xml:space="preserve">s.d. </w:t>
      </w:r>
      <w:r w:rsidR="005E2BD8" w:rsidRPr="00277B92">
        <w:rPr>
          <w:rFonts w:ascii="Times" w:hAnsi="Times" w:cs="Arial"/>
        </w:rPr>
        <w:t xml:space="preserve">= </w:t>
      </w:r>
      <w:r w:rsidR="005E2BD8" w:rsidRPr="005620C2">
        <w:rPr>
          <w:rFonts w:ascii="Times" w:hAnsi="Times" w:cs="Arial"/>
        </w:rPr>
        <w:t>12.</w:t>
      </w:r>
      <w:r w:rsidR="001810A2">
        <w:rPr>
          <w:rFonts w:ascii="Times" w:hAnsi="Times" w:cs="Arial"/>
        </w:rPr>
        <w:t>6</w:t>
      </w:r>
      <w:r w:rsidR="005E2BD8" w:rsidRPr="005620C2">
        <w:rPr>
          <w:rFonts w:ascii="Times" w:hAnsi="Times" w:cs="Arial"/>
        </w:rPr>
        <w:t>%</w:t>
      </w:r>
      <w:r w:rsidR="00F62B8E">
        <w:rPr>
          <w:rFonts w:ascii="Times" w:hAnsi="Times" w:cs="Arial"/>
        </w:rPr>
        <w:t xml:space="preserve">), than </w:t>
      </w:r>
      <w:r w:rsidR="00683494">
        <w:rPr>
          <w:rFonts w:ascii="Times" w:hAnsi="Times" w:cs="Arial"/>
        </w:rPr>
        <w:t>Mediterranean genes (</w:t>
      </w:r>
      <w:r w:rsidR="009C779E">
        <w:rPr>
          <w:rFonts w:ascii="Times" w:hAnsi="Times" w:cs="Arial"/>
        </w:rPr>
        <w:t>mean</w:t>
      </w:r>
      <w:r w:rsidR="00683494" w:rsidRPr="00F02A01">
        <w:rPr>
          <w:rFonts w:ascii="Times" w:hAnsi="Times" w:cs="Arial"/>
          <w:i/>
          <w:iCs/>
        </w:rPr>
        <w:t xml:space="preserve"> </w:t>
      </w:r>
      <w:r w:rsidR="00683494" w:rsidRPr="00D96ECE">
        <w:rPr>
          <w:rFonts w:ascii="Times" w:hAnsi="Times" w:cs="Arial"/>
        </w:rPr>
        <w:t>= 4</w:t>
      </w:r>
      <w:r w:rsidR="001810A2">
        <w:rPr>
          <w:rFonts w:ascii="Times" w:hAnsi="Times" w:cs="Arial"/>
        </w:rPr>
        <w:t>5.3</w:t>
      </w:r>
      <w:del w:id="273" w:author="Revised" w:date="2021-07-01T13:47:00Z">
        <w:r w:rsidR="00683494" w:rsidRPr="00D96ECE">
          <w:rPr>
            <w:rFonts w:ascii="Times" w:hAnsi="Times" w:cs="Arial"/>
          </w:rPr>
          <w:delText xml:space="preserve"> </w:delText>
        </w:r>
      </w:del>
      <w:r w:rsidR="00683494" w:rsidRPr="00D96ECE">
        <w:rPr>
          <w:rFonts w:ascii="Times" w:hAnsi="Times" w:cs="Arial"/>
        </w:rPr>
        <w:t>%,</w:t>
      </w:r>
      <w:r w:rsidR="009C779E">
        <w:rPr>
          <w:rFonts w:ascii="Times" w:hAnsi="Times" w:cs="Arial"/>
        </w:rPr>
        <w:t xml:space="preserve"> s.d. </w:t>
      </w:r>
      <w:r w:rsidR="00683494" w:rsidRPr="00277B92">
        <w:rPr>
          <w:rFonts w:ascii="Times" w:hAnsi="Times" w:cs="Arial"/>
        </w:rPr>
        <w:t xml:space="preserve">= </w:t>
      </w:r>
      <w:r w:rsidR="00683494" w:rsidRPr="005620C2">
        <w:rPr>
          <w:rFonts w:ascii="Times" w:hAnsi="Times" w:cs="Arial"/>
        </w:rPr>
        <w:t>1</w:t>
      </w:r>
      <w:r w:rsidR="00B77855">
        <w:rPr>
          <w:rFonts w:ascii="Times" w:hAnsi="Times" w:cs="Arial"/>
        </w:rPr>
        <w:t>0.</w:t>
      </w:r>
      <w:r w:rsidR="001810A2">
        <w:rPr>
          <w:rFonts w:ascii="Times" w:hAnsi="Times" w:cs="Arial"/>
        </w:rPr>
        <w:t>1</w:t>
      </w:r>
      <w:r w:rsidR="00683494" w:rsidRPr="005620C2">
        <w:rPr>
          <w:rFonts w:ascii="Times" w:hAnsi="Times" w:cs="Arial"/>
        </w:rPr>
        <w:t>%</w:t>
      </w:r>
      <w:r w:rsidR="005E2BD8" w:rsidRPr="005620C2">
        <w:rPr>
          <w:rFonts w:ascii="Times" w:hAnsi="Times" w:cs="Arial"/>
        </w:rPr>
        <w:t xml:space="preserve">; </w:t>
      </w:r>
      <w:r w:rsidR="00683494">
        <w:rPr>
          <w:rFonts w:ascii="Times" w:hAnsi="Times" w:cs="Arial"/>
        </w:rPr>
        <w:t xml:space="preserve">Mann-Whitney </w:t>
      </w:r>
      <w:r w:rsidR="00683494">
        <w:rPr>
          <w:rFonts w:ascii="Times" w:hAnsi="Times" w:cs="Arial"/>
          <w:i/>
          <w:iCs/>
        </w:rPr>
        <w:t>U</w:t>
      </w:r>
      <w:r w:rsidR="00683494">
        <w:rPr>
          <w:rFonts w:ascii="Times" w:hAnsi="Times" w:cs="Arial"/>
        </w:rPr>
        <w:t xml:space="preserve"> = </w:t>
      </w:r>
      <w:r w:rsidR="001810A2">
        <w:rPr>
          <w:rFonts w:ascii="Times" w:hAnsi="Times" w:cs="Arial"/>
        </w:rPr>
        <w:t>1.1</w:t>
      </w:r>
      <w:r w:rsidR="00D851D5">
        <w:rPr>
          <w:rFonts w:ascii="Times" w:hAnsi="Times" w:cs="Arial"/>
        </w:rPr>
        <w:t xml:space="preserve"> x 10</w:t>
      </w:r>
      <w:r w:rsidR="00B77855" w:rsidRPr="00B77855">
        <w:rPr>
          <w:rFonts w:ascii="Times" w:hAnsi="Times" w:cs="Arial"/>
          <w:vertAlign w:val="superscript"/>
        </w:rPr>
        <w:t>5</w:t>
      </w:r>
      <w:r w:rsidR="00683494">
        <w:rPr>
          <w:rFonts w:ascii="Times" w:hAnsi="Times" w:cs="Arial"/>
        </w:rPr>
        <w:t xml:space="preserve">, </w:t>
      </w:r>
      <w:r w:rsidR="00683494">
        <w:rPr>
          <w:rFonts w:ascii="Times" w:hAnsi="Times" w:cs="Arial"/>
          <w:i/>
          <w:iCs/>
        </w:rPr>
        <w:t xml:space="preserve">p </w:t>
      </w:r>
      <w:r w:rsidR="00683494">
        <w:rPr>
          <w:rFonts w:ascii="Times" w:hAnsi="Times" w:cs="Arial"/>
        </w:rPr>
        <w:t xml:space="preserve">= </w:t>
      </w:r>
      <w:r w:rsidR="001810A2">
        <w:rPr>
          <w:rFonts w:ascii="Times" w:hAnsi="Times" w:cs="Arial"/>
        </w:rPr>
        <w:t>6.4</w:t>
      </w:r>
      <w:r w:rsidR="00683494">
        <w:rPr>
          <w:rFonts w:ascii="Times" w:hAnsi="Times" w:cs="Arial"/>
        </w:rPr>
        <w:t xml:space="preserve"> x 10</w:t>
      </w:r>
      <w:r w:rsidR="00683494">
        <w:rPr>
          <w:rFonts w:ascii="Times" w:hAnsi="Times" w:cs="Arial"/>
          <w:vertAlign w:val="superscript"/>
        </w:rPr>
        <w:t>-</w:t>
      </w:r>
      <w:r w:rsidR="001810A2">
        <w:rPr>
          <w:rFonts w:ascii="Times" w:hAnsi="Times" w:cs="Arial"/>
          <w:vertAlign w:val="superscript"/>
        </w:rPr>
        <w:t>25</w:t>
      </w:r>
      <w:r w:rsidR="00683494">
        <w:rPr>
          <w:rFonts w:ascii="Times" w:hAnsi="Times" w:cs="Arial"/>
        </w:rPr>
        <w:t xml:space="preserve">; </w:t>
      </w:r>
      <w:del w:id="274" w:author="Revised" w:date="2021-07-01T13:47:00Z">
        <w:r w:rsidR="005E2BD8" w:rsidRPr="005620C2">
          <w:rPr>
            <w:rFonts w:ascii="Times" w:hAnsi="Times" w:cs="Arial"/>
          </w:rPr>
          <w:delText>Fig.</w:delText>
        </w:r>
      </w:del>
      <w:ins w:id="275" w:author="Revised" w:date="2021-07-01T13:47:00Z">
        <w:r w:rsidR="005E2BD8" w:rsidRPr="005620C2">
          <w:rPr>
            <w:rFonts w:ascii="Times" w:hAnsi="Times" w:cs="Arial"/>
          </w:rPr>
          <w:t>Fig</w:t>
        </w:r>
        <w:r w:rsidR="001E3D48">
          <w:rPr>
            <w:rFonts w:ascii="Times" w:hAnsi="Times" w:cs="Arial"/>
          </w:rPr>
          <w:t>ure</w:t>
        </w:r>
      </w:ins>
      <w:r w:rsidR="005E2BD8" w:rsidRPr="005620C2">
        <w:rPr>
          <w:rFonts w:ascii="Times" w:hAnsi="Times" w:cs="Arial"/>
        </w:rPr>
        <w:t xml:space="preserve"> </w:t>
      </w:r>
      <w:r w:rsidR="00EE4CE7">
        <w:rPr>
          <w:rFonts w:ascii="Times" w:hAnsi="Times" w:cs="Arial"/>
        </w:rPr>
        <w:t>5</w:t>
      </w:r>
      <w:r w:rsidR="005E2BD8" w:rsidRPr="005620C2">
        <w:rPr>
          <w:rFonts w:ascii="Times" w:hAnsi="Times" w:cs="Arial"/>
        </w:rPr>
        <w:t xml:space="preserve">B). </w:t>
      </w:r>
      <w:r w:rsidR="005B2B0D" w:rsidRPr="005620C2">
        <w:rPr>
          <w:rFonts w:ascii="Times" w:hAnsi="Times" w:cs="Arial"/>
        </w:rPr>
        <w:t>These DAB-mediated genes were</w:t>
      </w:r>
      <w:r w:rsidR="00683494">
        <w:rPr>
          <w:rFonts w:ascii="Times" w:hAnsi="Times" w:cs="Arial"/>
        </w:rPr>
        <w:t xml:space="preserve"> also</w:t>
      </w:r>
      <w:r w:rsidR="005B2B0D" w:rsidRPr="005620C2">
        <w:rPr>
          <w:rFonts w:ascii="Times" w:hAnsi="Times" w:cs="Arial"/>
        </w:rPr>
        <w:t xml:space="preserve"> significantly more likely to be </w:t>
      </w:r>
      <w:r w:rsidR="00683494">
        <w:rPr>
          <w:rFonts w:ascii="Times" w:hAnsi="Times" w:cs="Arial"/>
        </w:rPr>
        <w:t>Western genes than Mediterranean genes</w:t>
      </w:r>
      <w:r w:rsidR="005B2B0D" w:rsidRPr="005620C2">
        <w:rPr>
          <w:rFonts w:ascii="Times" w:hAnsi="Times" w:cs="Arial"/>
        </w:rPr>
        <w:t xml:space="preserve"> </w:t>
      </w:r>
      <w:r w:rsidR="000F3143" w:rsidRPr="005620C2">
        <w:rPr>
          <w:rFonts w:ascii="Times" w:hAnsi="Times" w:cs="Arial"/>
        </w:rPr>
        <w:t>(</w:t>
      </w:r>
      <w:r w:rsidR="000F3143" w:rsidRPr="005620C2">
        <w:rPr>
          <w:rFonts w:ascii="Times" w:hAnsi="Times" w:cs="Arial"/>
          <w:i/>
          <w:iCs/>
        </w:rPr>
        <w:t>n</w:t>
      </w:r>
      <w:r w:rsidR="000F3143" w:rsidRPr="005620C2">
        <w:rPr>
          <w:rFonts w:ascii="Times" w:hAnsi="Times" w:cs="Arial"/>
        </w:rPr>
        <w:t xml:space="preserve"> = </w:t>
      </w:r>
      <w:r w:rsidR="00B77855">
        <w:rPr>
          <w:rFonts w:ascii="Times" w:hAnsi="Times" w:cs="Arial"/>
        </w:rPr>
        <w:t>7</w:t>
      </w:r>
      <w:r w:rsidR="001810A2">
        <w:rPr>
          <w:rFonts w:ascii="Times" w:hAnsi="Times" w:cs="Arial"/>
        </w:rPr>
        <w:t>12</w:t>
      </w:r>
      <w:r w:rsidR="00683494">
        <w:rPr>
          <w:rFonts w:ascii="Times" w:hAnsi="Times" w:cs="Arial"/>
        </w:rPr>
        <w:t xml:space="preserve"> Western genes</w:t>
      </w:r>
      <w:r w:rsidR="000F3143" w:rsidRPr="005620C2">
        <w:rPr>
          <w:rFonts w:ascii="Times" w:hAnsi="Times" w:cs="Arial"/>
        </w:rPr>
        <w:t xml:space="preserve">, </w:t>
      </w:r>
      <w:r w:rsidR="001810A2">
        <w:rPr>
          <w:rFonts w:ascii="Times" w:hAnsi="Times" w:cs="Arial"/>
        </w:rPr>
        <w:t>59</w:t>
      </w:r>
      <w:r w:rsidR="000F3143" w:rsidRPr="005620C2">
        <w:rPr>
          <w:rFonts w:ascii="Times" w:hAnsi="Times" w:cs="Arial"/>
        </w:rPr>
        <w:t>%</w:t>
      </w:r>
      <w:r w:rsidR="00EB5408" w:rsidRPr="005620C2">
        <w:rPr>
          <w:rFonts w:ascii="Times" w:hAnsi="Times" w:cs="Arial"/>
        </w:rPr>
        <w:t xml:space="preserve">, </w:t>
      </w:r>
      <w:r w:rsidR="009A7345" w:rsidRPr="005620C2">
        <w:rPr>
          <w:rFonts w:ascii="Times" w:hAnsi="Times" w:cs="Arial"/>
        </w:rPr>
        <w:t xml:space="preserve">two-sided </w:t>
      </w:r>
      <w:r w:rsidR="00EB5408" w:rsidRPr="005620C2">
        <w:rPr>
          <w:rFonts w:ascii="Times" w:hAnsi="Times" w:cs="Arial"/>
        </w:rPr>
        <w:t>binomial test</w:t>
      </w:r>
      <w:r w:rsidR="009A7345" w:rsidRPr="005620C2">
        <w:rPr>
          <w:rFonts w:ascii="Times" w:hAnsi="Times" w:cs="Arial"/>
        </w:rPr>
        <w:t xml:space="preserve"> </w:t>
      </w:r>
      <w:r w:rsidR="009A7345" w:rsidRPr="005620C2">
        <w:rPr>
          <w:rFonts w:ascii="Times" w:hAnsi="Times" w:cs="Arial"/>
          <w:i/>
          <w:iCs/>
        </w:rPr>
        <w:t>p</w:t>
      </w:r>
      <w:r w:rsidR="009A7345" w:rsidRPr="005620C2">
        <w:rPr>
          <w:rFonts w:ascii="Times" w:hAnsi="Times" w:cs="Arial"/>
        </w:rPr>
        <w:t xml:space="preserve"> = </w:t>
      </w:r>
      <w:r w:rsidR="001810A2">
        <w:rPr>
          <w:rFonts w:ascii="Times" w:hAnsi="Times" w:cs="Arial"/>
        </w:rPr>
        <w:t>1.5</w:t>
      </w:r>
      <w:r w:rsidR="00B77855">
        <w:rPr>
          <w:rFonts w:ascii="Times" w:hAnsi="Times" w:cs="Arial"/>
        </w:rPr>
        <w:t xml:space="preserve"> x 10</w:t>
      </w:r>
      <w:r w:rsidR="00B77855" w:rsidRPr="00B77855">
        <w:rPr>
          <w:rFonts w:ascii="Times" w:hAnsi="Times" w:cs="Arial"/>
          <w:vertAlign w:val="superscript"/>
        </w:rPr>
        <w:t>-</w:t>
      </w:r>
      <w:r w:rsidR="001810A2">
        <w:rPr>
          <w:rFonts w:ascii="Times" w:hAnsi="Times" w:cs="Arial"/>
          <w:vertAlign w:val="superscript"/>
        </w:rPr>
        <w:t>21</w:t>
      </w:r>
      <w:r w:rsidR="000F3143" w:rsidRPr="005620C2">
        <w:rPr>
          <w:rFonts w:ascii="Times" w:hAnsi="Times" w:cs="Arial"/>
        </w:rPr>
        <w:t>)</w:t>
      </w:r>
      <w:r w:rsidR="00CB0765" w:rsidRPr="005620C2">
        <w:rPr>
          <w:rFonts w:ascii="Times" w:hAnsi="Times" w:cs="Arial"/>
        </w:rPr>
        <w:t>, and we</w:t>
      </w:r>
      <w:r w:rsidR="00223C3C" w:rsidRPr="005620C2">
        <w:rPr>
          <w:rFonts w:ascii="Times" w:hAnsi="Times" w:cs="Arial"/>
        </w:rPr>
        <w:t>re</w:t>
      </w:r>
      <w:r w:rsidR="00CB0765" w:rsidRPr="005620C2">
        <w:rPr>
          <w:rFonts w:ascii="Times" w:hAnsi="Times" w:cs="Arial"/>
        </w:rPr>
        <w:t xml:space="preserve"> enriched </w:t>
      </w:r>
      <w:r w:rsidR="00DA6451" w:rsidRPr="005620C2">
        <w:rPr>
          <w:rFonts w:ascii="Times" w:hAnsi="Times" w:cs="Arial"/>
        </w:rPr>
        <w:t xml:space="preserve">in </w:t>
      </w:r>
      <w:r w:rsidR="00B3060F">
        <w:rPr>
          <w:rFonts w:ascii="Times" w:hAnsi="Times" w:cs="Arial"/>
        </w:rPr>
        <w:t>regulation of inflammatory response</w:t>
      </w:r>
      <w:r w:rsidR="00A01E52" w:rsidRPr="005620C2">
        <w:rPr>
          <w:rFonts w:ascii="Times" w:hAnsi="Times" w:cs="Arial"/>
        </w:rPr>
        <w:t xml:space="preserve"> </w:t>
      </w:r>
      <w:r w:rsidR="00170343" w:rsidRPr="005620C2">
        <w:rPr>
          <w:rFonts w:ascii="Times" w:hAnsi="Times" w:cs="Arial"/>
        </w:rPr>
        <w:t>(</w:t>
      </w:r>
      <w:r w:rsidR="00FE5CDC">
        <w:rPr>
          <w:rFonts w:ascii="Times" w:hAnsi="Times" w:cs="Arial"/>
        </w:rPr>
        <w:t>GO:0050727, weighted FET</w:t>
      </w:r>
      <w:r w:rsidR="00170343" w:rsidRPr="005620C2">
        <w:rPr>
          <w:rFonts w:ascii="Times" w:hAnsi="Times" w:cs="Arial"/>
        </w:rPr>
        <w:t xml:space="preserve"> </w:t>
      </w:r>
      <w:r w:rsidR="00935D80" w:rsidRPr="005620C2">
        <w:rPr>
          <w:rFonts w:ascii="Times" w:hAnsi="Times" w:cs="Arial"/>
          <w:i/>
        </w:rPr>
        <w:t>p</w:t>
      </w:r>
      <w:r w:rsidR="00935D80" w:rsidRPr="005620C2">
        <w:rPr>
          <w:rFonts w:ascii="Times" w:hAnsi="Times" w:cs="Arial"/>
        </w:rPr>
        <w:t xml:space="preserve"> </w:t>
      </w:r>
      <w:r w:rsidR="00170343" w:rsidRPr="005620C2">
        <w:rPr>
          <w:rFonts w:ascii="Times" w:hAnsi="Times" w:cs="Arial"/>
        </w:rPr>
        <w:t xml:space="preserve">= </w:t>
      </w:r>
      <w:r w:rsidR="00FE5CDC">
        <w:rPr>
          <w:rFonts w:ascii="Times" w:hAnsi="Times" w:cs="Arial"/>
        </w:rPr>
        <w:t>2.9 x 10</w:t>
      </w:r>
      <w:r w:rsidR="00FE5CDC" w:rsidRPr="00B77855">
        <w:rPr>
          <w:rFonts w:ascii="Times" w:hAnsi="Times" w:cs="Arial"/>
          <w:vertAlign w:val="superscript"/>
        </w:rPr>
        <w:t>-</w:t>
      </w:r>
      <w:r w:rsidR="00FE5CDC">
        <w:rPr>
          <w:rFonts w:ascii="Times" w:hAnsi="Times" w:cs="Arial"/>
          <w:vertAlign w:val="superscript"/>
        </w:rPr>
        <w:t>3</w:t>
      </w:r>
      <w:r w:rsidR="00B64547" w:rsidRPr="005620C2">
        <w:rPr>
          <w:rFonts w:ascii="Times" w:hAnsi="Times" w:cs="Arial"/>
        </w:rPr>
        <w:t xml:space="preserve">; </w:t>
      </w:r>
      <w:r w:rsidR="0087397F">
        <w:rPr>
          <w:rFonts w:ascii="Times" w:hAnsi="Times" w:cs="Arial"/>
        </w:rPr>
        <w:t xml:space="preserve">for all GO terms significantly enriched in DAB-mediated genes, see </w:t>
      </w:r>
      <w:r w:rsidR="00601B35" w:rsidRPr="005620C2">
        <w:rPr>
          <w:rFonts w:ascii="Times" w:hAnsi="Times" w:cs="Arial"/>
        </w:rPr>
        <w:t>Table</w:t>
      </w:r>
      <w:r w:rsidR="0087397F">
        <w:rPr>
          <w:rFonts w:ascii="Times" w:hAnsi="Times" w:cs="Arial"/>
        </w:rPr>
        <w:t>s</w:t>
      </w:r>
      <w:r w:rsidR="00601B35" w:rsidRPr="005620C2">
        <w:rPr>
          <w:rFonts w:ascii="Times" w:hAnsi="Times" w:cs="Arial"/>
        </w:rPr>
        <w:t xml:space="preserve"> </w:t>
      </w:r>
      <w:del w:id="276" w:author="Revised" w:date="2021-07-01T13:47:00Z">
        <w:r w:rsidR="00601B35" w:rsidRPr="005620C2">
          <w:rPr>
            <w:rFonts w:ascii="Times" w:hAnsi="Times" w:cs="Arial"/>
          </w:rPr>
          <w:delText>S</w:delText>
        </w:r>
        <w:r w:rsidR="0087397F">
          <w:rPr>
            <w:rFonts w:ascii="Times" w:hAnsi="Times" w:cs="Arial"/>
          </w:rPr>
          <w:delText>5</w:delText>
        </w:r>
        <w:r w:rsidR="00B64547" w:rsidRPr="005620C2">
          <w:rPr>
            <w:rFonts w:ascii="Times" w:hAnsi="Times" w:cs="Arial"/>
          </w:rPr>
          <w:delText>A</w:delText>
        </w:r>
      </w:del>
      <w:ins w:id="277" w:author="Revised" w:date="2021-07-01T13:47:00Z">
        <w:r w:rsidR="00601B35" w:rsidRPr="005620C2">
          <w:rPr>
            <w:rFonts w:ascii="Times" w:hAnsi="Times" w:cs="Arial"/>
          </w:rPr>
          <w:t>S</w:t>
        </w:r>
        <w:r w:rsidR="00DA6CD8">
          <w:rPr>
            <w:rFonts w:ascii="Times" w:hAnsi="Times" w:cs="Arial"/>
          </w:rPr>
          <w:t>6</w:t>
        </w:r>
        <w:r w:rsidR="00B64547" w:rsidRPr="005620C2">
          <w:rPr>
            <w:rFonts w:ascii="Times" w:hAnsi="Times" w:cs="Arial"/>
          </w:rPr>
          <w:t>A</w:t>
        </w:r>
      </w:ins>
      <w:r w:rsidR="00B64547" w:rsidRPr="005620C2">
        <w:rPr>
          <w:rFonts w:ascii="Times" w:hAnsi="Times" w:cs="Arial"/>
        </w:rPr>
        <w:t>-C</w:t>
      </w:r>
      <w:r w:rsidR="00170343" w:rsidRPr="005620C2">
        <w:rPr>
          <w:rFonts w:ascii="Times" w:hAnsi="Times" w:cs="Arial"/>
        </w:rPr>
        <w:t>).</w:t>
      </w:r>
      <w:r w:rsidR="00223C3C" w:rsidRPr="005620C2">
        <w:rPr>
          <w:rFonts w:ascii="Times" w:hAnsi="Times" w:cs="Arial"/>
        </w:rPr>
        <w:t xml:space="preserve"> </w:t>
      </w:r>
      <w:r w:rsidR="00DC4C90">
        <w:rPr>
          <w:rFonts w:ascii="Times" w:hAnsi="Times" w:cs="Arial"/>
        </w:rPr>
        <w:t xml:space="preserve">Together, </w:t>
      </w:r>
      <w:r w:rsidR="007F4440">
        <w:rPr>
          <w:rFonts w:ascii="Times" w:hAnsi="Times" w:cs="Arial"/>
        </w:rPr>
        <w:t>these observations suggest</w:t>
      </w:r>
      <w:r w:rsidR="00DC4C90">
        <w:rPr>
          <w:rFonts w:ascii="Times" w:hAnsi="Times" w:cs="Arial"/>
        </w:rPr>
        <w:t xml:space="preserve"> that the effect of diet on monocyte gene regulation </w:t>
      </w:r>
      <w:r w:rsidR="00B33AFF">
        <w:rPr>
          <w:rFonts w:ascii="Times" w:hAnsi="Times" w:cs="Arial"/>
        </w:rPr>
        <w:t xml:space="preserve">may </w:t>
      </w:r>
      <w:r w:rsidR="00DC4C90">
        <w:rPr>
          <w:rFonts w:ascii="Times" w:hAnsi="Times" w:cs="Arial"/>
        </w:rPr>
        <w:t xml:space="preserve">partially </w:t>
      </w:r>
      <w:r w:rsidR="00B33AFF">
        <w:rPr>
          <w:rFonts w:ascii="Times" w:hAnsi="Times" w:cs="Arial"/>
        </w:rPr>
        <w:t xml:space="preserve">be </w:t>
      </w:r>
      <w:r w:rsidR="00DC4C90">
        <w:rPr>
          <w:rFonts w:ascii="Times" w:hAnsi="Times" w:cs="Arial"/>
        </w:rPr>
        <w:t>due to diet-induced changes in key social behaviors</w:t>
      </w:r>
      <w:r w:rsidR="00683494">
        <w:rPr>
          <w:rFonts w:ascii="Times" w:hAnsi="Times" w:cs="Arial"/>
        </w:rPr>
        <w:t>.</w:t>
      </w:r>
    </w:p>
    <w:p w14:paraId="1D69F033" w14:textId="1DA2D045" w:rsidR="00DC4C90" w:rsidRDefault="00DC4C90" w:rsidP="00BA35FB">
      <w:pPr>
        <w:spacing w:line="480" w:lineRule="auto"/>
      </w:pPr>
    </w:p>
    <w:p w14:paraId="0A1C9D78" w14:textId="7DCC44AF" w:rsidR="00992535" w:rsidRDefault="00992535" w:rsidP="00BA35FB">
      <w:pPr>
        <w:spacing w:line="480" w:lineRule="auto"/>
        <w:rPr>
          <w:rFonts w:ascii="Times" w:hAnsi="Times" w:cs="Arial"/>
        </w:rPr>
      </w:pPr>
      <w:r w:rsidRPr="007F39E1">
        <w:t>We also tested the hypothesis that</w:t>
      </w:r>
      <w:r w:rsidR="00F754A3">
        <w:t xml:space="preserve"> peripheral immune cell gene expression</w:t>
      </w:r>
      <w:r w:rsidR="00B40E22">
        <w:t xml:space="preserve"> mediate</w:t>
      </w:r>
      <w:r w:rsidR="005877D1">
        <w:t>d</w:t>
      </w:r>
      <w:r w:rsidR="00B40E22">
        <w:t xml:space="preserve"> the effects of diet on behavior</w:t>
      </w:r>
      <w:r w:rsidR="00F754A3">
        <w:t xml:space="preserve"> in the </w:t>
      </w:r>
      <w:r w:rsidR="004E0B53">
        <w:t>27</w:t>
      </w:r>
      <w:r w:rsidR="00F754A3">
        <w:t xml:space="preserve">% of </w:t>
      </w:r>
      <w:r w:rsidR="00BE1542">
        <w:t>DEGs</w:t>
      </w:r>
      <w:r w:rsidR="00F754A3">
        <w:t xml:space="preserve"> </w:t>
      </w:r>
      <w:r w:rsidR="00FE3C4E">
        <w:t>for which</w:t>
      </w:r>
      <w:r w:rsidR="00F754A3">
        <w:t xml:space="preserve"> monocyte gene</w:t>
      </w:r>
      <w:r w:rsidRPr="007F39E1">
        <w:t xml:space="preserve"> expression </w:t>
      </w:r>
      <w:del w:id="278" w:author="Revised" w:date="2021-07-01T13:47:00Z">
        <w:r w:rsidR="00F754A3">
          <w:delText>significant</w:delText>
        </w:r>
      </w:del>
      <w:ins w:id="279" w:author="Revised" w:date="2021-07-01T13:47:00Z">
        <w:r w:rsidR="00F754A3">
          <w:t>significant</w:t>
        </w:r>
        <w:r w:rsidR="00DA6CD8">
          <w:t>ly</w:t>
        </w:r>
      </w:ins>
      <w:r w:rsidR="00F754A3">
        <w:t xml:space="preserve"> predicted</w:t>
      </w:r>
      <w:r w:rsidR="00090137" w:rsidRPr="007F39E1">
        <w:t xml:space="preserve"> DAB in a univariate model (</w:t>
      </w:r>
      <w:r w:rsidR="00090137" w:rsidRPr="007F39E1">
        <w:rPr>
          <w:i/>
          <w:iCs/>
        </w:rPr>
        <w:t>n</w:t>
      </w:r>
      <w:r w:rsidR="00090137" w:rsidRPr="007F39E1">
        <w:t xml:space="preserve"> = 1,</w:t>
      </w:r>
      <w:r w:rsidR="004E0B53" w:rsidRPr="007F39E1">
        <w:t>3</w:t>
      </w:r>
      <w:r w:rsidR="004E0B53">
        <w:t>24</w:t>
      </w:r>
      <w:r w:rsidR="00090137" w:rsidRPr="007F39E1">
        <w:t>, FDR &lt; 0.05)</w:t>
      </w:r>
      <w:r w:rsidR="005877D1">
        <w:t>. G</w:t>
      </w:r>
      <w:r w:rsidR="00090137" w:rsidRPr="007F39E1">
        <w:t xml:space="preserve">ene expression mediated the effect of diet on DAB score in </w:t>
      </w:r>
      <w:r w:rsidR="004E0B53">
        <w:t>898</w:t>
      </w:r>
      <w:r w:rsidR="004E0B53" w:rsidRPr="007F39E1">
        <w:t xml:space="preserve"> </w:t>
      </w:r>
      <w:r w:rsidR="00090137" w:rsidRPr="007F39E1">
        <w:t>genes (</w:t>
      </w:r>
      <w:r w:rsidR="004E0B53" w:rsidRPr="007F39E1">
        <w:t>1</w:t>
      </w:r>
      <w:r w:rsidR="004E0B53">
        <w:t>8</w:t>
      </w:r>
      <w:r w:rsidR="00090137" w:rsidRPr="007F39E1">
        <w:t xml:space="preserve">% of all </w:t>
      </w:r>
      <w:r w:rsidR="004E0B53">
        <w:t>DEGs</w:t>
      </w:r>
      <w:r w:rsidR="00090137" w:rsidRPr="007F39E1">
        <w:t xml:space="preserve">, </w:t>
      </w:r>
      <w:r w:rsidR="00090137" w:rsidRPr="007F39E1">
        <w:rPr>
          <w:i/>
          <w:iCs/>
        </w:rPr>
        <w:t>p</w:t>
      </w:r>
      <w:r w:rsidR="00090137" w:rsidRPr="007F39E1">
        <w:t xml:space="preserve"> &lt; 0.05; </w:t>
      </w:r>
      <w:del w:id="280" w:author="Revised" w:date="2021-07-01T13:47:00Z">
        <w:r w:rsidR="00090137" w:rsidRPr="007F39E1">
          <w:delText>Fig.</w:delText>
        </w:r>
      </w:del>
      <w:ins w:id="281" w:author="Revised" w:date="2021-07-01T13:47:00Z">
        <w:r w:rsidR="00090137" w:rsidRPr="007F39E1">
          <w:t>Fig</w:t>
        </w:r>
        <w:r w:rsidR="001E3D48">
          <w:t>ure</w:t>
        </w:r>
      </w:ins>
      <w:r w:rsidR="00090137" w:rsidRPr="007F39E1">
        <w:t xml:space="preserve"> </w:t>
      </w:r>
      <w:r w:rsidR="00EE4CE7">
        <w:t>5</w:t>
      </w:r>
      <w:r w:rsidR="00090137" w:rsidRPr="007F39E1">
        <w:t xml:space="preserve">A). </w:t>
      </w:r>
      <w:r w:rsidR="00F754A3" w:rsidRPr="004E0B53">
        <w:t xml:space="preserve">Almost all of these genes (99%; </w:t>
      </w:r>
      <w:r w:rsidR="004E0B53">
        <w:t>889/898</w:t>
      </w:r>
      <w:r w:rsidR="00F754A3" w:rsidRPr="004E0B53">
        <w:t xml:space="preserve">) </w:t>
      </w:r>
      <w:r w:rsidR="0098618E" w:rsidRPr="004E0B53">
        <w:t>were</w:t>
      </w:r>
      <w:r w:rsidR="00F754A3" w:rsidRPr="004E0B53">
        <w:t xml:space="preserve"> </w:t>
      </w:r>
      <w:r w:rsidR="00B40E22" w:rsidRPr="004E0B53">
        <w:t xml:space="preserve">in the set of genes for which behavioral changes mediated </w:t>
      </w:r>
      <w:r w:rsidR="00B40E22" w:rsidRPr="004E0B53">
        <w:lastRenderedPageBreak/>
        <w:t>changes in gene expression</w:t>
      </w:r>
      <w:r w:rsidR="00F754A3" w:rsidRPr="004E0B53">
        <w:t>.</w:t>
      </w:r>
      <w:r w:rsidR="00F754A3">
        <w:t xml:space="preserve"> </w:t>
      </w:r>
      <w:r w:rsidR="00B40E22">
        <w:t>Th</w:t>
      </w:r>
      <w:r w:rsidR="00090137" w:rsidRPr="007F39E1">
        <w:t>e genes that mediated the effect of diet on DAB score were more likely to be Western genes (</w:t>
      </w:r>
      <w:r w:rsidR="00090137" w:rsidRPr="007F39E1">
        <w:rPr>
          <w:i/>
          <w:iCs/>
        </w:rPr>
        <w:t>n</w:t>
      </w:r>
      <w:r w:rsidR="00090137" w:rsidRPr="007F39E1">
        <w:t xml:space="preserve"> = </w:t>
      </w:r>
      <w:r w:rsidR="004E0B53" w:rsidRPr="007F39E1">
        <w:t>5</w:t>
      </w:r>
      <w:r w:rsidR="004E0B53">
        <w:t>23</w:t>
      </w:r>
      <w:r w:rsidR="004E0B53" w:rsidRPr="007F39E1">
        <w:t xml:space="preserve"> </w:t>
      </w:r>
      <w:r w:rsidR="00090137" w:rsidRPr="007F39E1">
        <w:t xml:space="preserve">Western genes, </w:t>
      </w:r>
      <w:r w:rsidR="004E0B53" w:rsidRPr="007F39E1">
        <w:t>5</w:t>
      </w:r>
      <w:r w:rsidR="004E0B53">
        <w:t>8</w:t>
      </w:r>
      <w:r w:rsidR="00090137" w:rsidRPr="007F39E1">
        <w:t xml:space="preserve">%, two-sided binomial test </w:t>
      </w:r>
      <w:r w:rsidR="00090137" w:rsidRPr="007F39E1">
        <w:rPr>
          <w:i/>
          <w:iCs/>
        </w:rPr>
        <w:t>p</w:t>
      </w:r>
      <w:r w:rsidR="00090137" w:rsidRPr="007F39E1">
        <w:t xml:space="preserve"> = </w:t>
      </w:r>
      <w:r w:rsidR="004E0B53">
        <w:t>4.6</w:t>
      </w:r>
      <w:r w:rsidR="00090137" w:rsidRPr="007F39E1">
        <w:t xml:space="preserve"> x 10</w:t>
      </w:r>
      <w:r w:rsidR="00090137" w:rsidRPr="007F39E1">
        <w:rPr>
          <w:vertAlign w:val="superscript"/>
        </w:rPr>
        <w:t>-</w:t>
      </w:r>
      <w:r w:rsidR="004E0B53">
        <w:rPr>
          <w:vertAlign w:val="superscript"/>
        </w:rPr>
        <w:t>14</w:t>
      </w:r>
      <w:r w:rsidR="00090137" w:rsidRPr="007F39E1">
        <w:t>)</w:t>
      </w:r>
      <w:r w:rsidR="00B40E22">
        <w:t xml:space="preserve">, however </w:t>
      </w:r>
      <w:r w:rsidR="009C6266" w:rsidRPr="007F39E1">
        <w:t xml:space="preserve">the portion of the </w:t>
      </w:r>
      <w:r w:rsidR="007E69EF">
        <w:t xml:space="preserve">total </w:t>
      </w:r>
      <w:r w:rsidR="009C6266" w:rsidRPr="007F39E1">
        <w:t xml:space="preserve">effect of diet that was accounted for by gene expression did not vary between Western </w:t>
      </w:r>
      <w:r w:rsidR="009C6266" w:rsidRPr="007F39E1">
        <w:rPr>
          <w:rFonts w:ascii="Times" w:hAnsi="Times" w:cs="Arial"/>
        </w:rPr>
        <w:t>(</w:t>
      </w:r>
      <w:r w:rsidR="009C779E">
        <w:rPr>
          <w:rFonts w:ascii="Times" w:hAnsi="Times" w:cs="Arial"/>
        </w:rPr>
        <w:t>mean</w:t>
      </w:r>
      <w:r w:rsidR="009C6266" w:rsidRPr="007F39E1">
        <w:rPr>
          <w:rFonts w:ascii="Times" w:hAnsi="Times" w:cs="Arial"/>
          <w:i/>
          <w:iCs/>
        </w:rPr>
        <w:t xml:space="preserve"> </w:t>
      </w:r>
      <w:r w:rsidR="009C6266" w:rsidRPr="007F39E1">
        <w:rPr>
          <w:rFonts w:ascii="Times" w:hAnsi="Times" w:cs="Arial"/>
        </w:rPr>
        <w:t>= 27.</w:t>
      </w:r>
      <w:r w:rsidR="004E0B53">
        <w:rPr>
          <w:rFonts w:ascii="Times" w:hAnsi="Times" w:cs="Arial"/>
        </w:rPr>
        <w:t>1</w:t>
      </w:r>
      <w:del w:id="282" w:author="Revised" w:date="2021-07-01T13:47:00Z">
        <w:r w:rsidR="004E0B53" w:rsidRPr="007F39E1">
          <w:rPr>
            <w:rFonts w:ascii="Times" w:hAnsi="Times" w:cs="Arial"/>
          </w:rPr>
          <w:delText xml:space="preserve"> </w:delText>
        </w:r>
      </w:del>
      <w:r w:rsidR="009C6266" w:rsidRPr="007F39E1">
        <w:rPr>
          <w:rFonts w:ascii="Times" w:hAnsi="Times" w:cs="Arial"/>
        </w:rPr>
        <w:t>%,</w:t>
      </w:r>
      <w:r w:rsidR="009C779E">
        <w:rPr>
          <w:rFonts w:ascii="Times" w:hAnsi="Times" w:cs="Arial"/>
        </w:rPr>
        <w:t xml:space="preserve"> s.d. </w:t>
      </w:r>
      <w:r w:rsidR="009C6266" w:rsidRPr="007F39E1">
        <w:rPr>
          <w:rFonts w:ascii="Times" w:hAnsi="Times" w:cs="Arial"/>
        </w:rPr>
        <w:t>= 5.</w:t>
      </w:r>
      <w:r w:rsidR="004E0B53">
        <w:rPr>
          <w:rFonts w:ascii="Times" w:hAnsi="Times" w:cs="Arial"/>
        </w:rPr>
        <w:t>2</w:t>
      </w:r>
      <w:r w:rsidR="009C6266" w:rsidRPr="007F39E1">
        <w:rPr>
          <w:rFonts w:ascii="Times" w:hAnsi="Times" w:cs="Arial"/>
        </w:rPr>
        <w:t xml:space="preserve">%) </w:t>
      </w:r>
      <w:r w:rsidR="009C6266" w:rsidRPr="007F39E1">
        <w:t xml:space="preserve">and Mediterranean genes </w:t>
      </w:r>
      <w:r w:rsidR="009C6266" w:rsidRPr="007F39E1">
        <w:rPr>
          <w:rFonts w:ascii="Times" w:hAnsi="Times" w:cs="Arial"/>
        </w:rPr>
        <w:t>(</w:t>
      </w:r>
      <w:r w:rsidR="009C779E">
        <w:rPr>
          <w:rFonts w:ascii="Times" w:hAnsi="Times" w:cs="Arial"/>
        </w:rPr>
        <w:t xml:space="preserve">mean </w:t>
      </w:r>
      <w:r w:rsidR="009C6266" w:rsidRPr="007F39E1">
        <w:rPr>
          <w:rFonts w:ascii="Times" w:hAnsi="Times" w:cs="Arial"/>
        </w:rPr>
        <w:t>= 27.</w:t>
      </w:r>
      <w:r w:rsidR="004E0B53">
        <w:rPr>
          <w:rFonts w:ascii="Times" w:hAnsi="Times" w:cs="Arial"/>
        </w:rPr>
        <w:t>1</w:t>
      </w:r>
      <w:del w:id="283" w:author="Revised" w:date="2021-07-01T13:47:00Z">
        <w:r w:rsidR="004E0B53" w:rsidRPr="007F39E1">
          <w:rPr>
            <w:rFonts w:ascii="Times" w:hAnsi="Times" w:cs="Arial"/>
          </w:rPr>
          <w:delText xml:space="preserve"> </w:delText>
        </w:r>
      </w:del>
      <w:r w:rsidR="009C6266" w:rsidRPr="007F39E1">
        <w:rPr>
          <w:rFonts w:ascii="Times" w:hAnsi="Times" w:cs="Arial"/>
        </w:rPr>
        <w:t>%,</w:t>
      </w:r>
      <w:r w:rsidR="009C779E">
        <w:rPr>
          <w:rFonts w:ascii="Times" w:hAnsi="Times" w:cs="Arial"/>
        </w:rPr>
        <w:t xml:space="preserve"> s.d. </w:t>
      </w:r>
      <w:r w:rsidR="009C6266" w:rsidRPr="007F39E1">
        <w:rPr>
          <w:rFonts w:ascii="Times" w:hAnsi="Times" w:cs="Arial"/>
        </w:rPr>
        <w:t>= 4.</w:t>
      </w:r>
      <w:r w:rsidR="004E0B53">
        <w:rPr>
          <w:rFonts w:ascii="Times" w:hAnsi="Times" w:cs="Arial"/>
        </w:rPr>
        <w:t>5</w:t>
      </w:r>
      <w:r w:rsidR="009C6266" w:rsidRPr="007F39E1">
        <w:rPr>
          <w:rFonts w:ascii="Times" w:hAnsi="Times" w:cs="Arial"/>
        </w:rPr>
        <w:t xml:space="preserve">%; Mann-Whitney </w:t>
      </w:r>
      <w:r w:rsidR="009C6266" w:rsidRPr="007F39E1">
        <w:rPr>
          <w:rFonts w:ascii="Times" w:hAnsi="Times" w:cs="Arial"/>
          <w:i/>
          <w:iCs/>
        </w:rPr>
        <w:t>U</w:t>
      </w:r>
      <w:r w:rsidR="009C6266" w:rsidRPr="007F39E1">
        <w:rPr>
          <w:rFonts w:ascii="Times" w:hAnsi="Times" w:cs="Arial"/>
        </w:rPr>
        <w:t xml:space="preserve"> = 1.</w:t>
      </w:r>
      <w:r w:rsidR="004E0B53">
        <w:rPr>
          <w:rFonts w:ascii="Times" w:hAnsi="Times" w:cs="Arial"/>
        </w:rPr>
        <w:t>0</w:t>
      </w:r>
      <w:r w:rsidR="004E0B53" w:rsidRPr="007F39E1">
        <w:rPr>
          <w:rFonts w:ascii="Times" w:hAnsi="Times" w:cs="Arial"/>
        </w:rPr>
        <w:t xml:space="preserve"> </w:t>
      </w:r>
      <w:r w:rsidR="009C6266" w:rsidRPr="007F39E1">
        <w:rPr>
          <w:rFonts w:ascii="Times" w:hAnsi="Times" w:cs="Arial"/>
        </w:rPr>
        <w:t>x 10</w:t>
      </w:r>
      <w:r w:rsidR="009C6266" w:rsidRPr="007F39E1">
        <w:rPr>
          <w:rFonts w:ascii="Times" w:hAnsi="Times" w:cs="Arial"/>
          <w:vertAlign w:val="superscript"/>
        </w:rPr>
        <w:t>5</w:t>
      </w:r>
      <w:r w:rsidR="009C6266" w:rsidRPr="007F39E1">
        <w:rPr>
          <w:rFonts w:ascii="Times" w:hAnsi="Times" w:cs="Arial"/>
        </w:rPr>
        <w:t xml:space="preserve">, </w:t>
      </w:r>
      <w:r w:rsidR="009C6266" w:rsidRPr="007F39E1">
        <w:rPr>
          <w:rFonts w:ascii="Times" w:hAnsi="Times" w:cs="Arial"/>
          <w:i/>
          <w:iCs/>
        </w:rPr>
        <w:t xml:space="preserve">p </w:t>
      </w:r>
      <w:r w:rsidR="009C6266" w:rsidRPr="007F39E1">
        <w:rPr>
          <w:rFonts w:ascii="Times" w:hAnsi="Times" w:cs="Arial"/>
        </w:rPr>
        <w:t>= 0.</w:t>
      </w:r>
      <w:r w:rsidR="004E0B53">
        <w:rPr>
          <w:rFonts w:ascii="Times" w:hAnsi="Times" w:cs="Arial"/>
        </w:rPr>
        <w:t>5</w:t>
      </w:r>
      <w:r w:rsidR="004E0B53" w:rsidRPr="007F39E1">
        <w:rPr>
          <w:rFonts w:ascii="Times" w:hAnsi="Times" w:cs="Arial"/>
        </w:rPr>
        <w:t>5</w:t>
      </w:r>
      <w:r w:rsidR="009C6266" w:rsidRPr="007F39E1">
        <w:rPr>
          <w:rFonts w:ascii="Times" w:hAnsi="Times" w:cs="Arial"/>
        </w:rPr>
        <w:t xml:space="preserve">; </w:t>
      </w:r>
      <w:del w:id="284" w:author="Revised" w:date="2021-07-01T13:47:00Z">
        <w:r w:rsidR="009C6266" w:rsidRPr="007F39E1">
          <w:rPr>
            <w:rFonts w:ascii="Times" w:hAnsi="Times" w:cs="Arial"/>
          </w:rPr>
          <w:delText>Fig.</w:delText>
        </w:r>
      </w:del>
      <w:ins w:id="285" w:author="Revised" w:date="2021-07-01T13:47:00Z">
        <w:r w:rsidR="009C6266" w:rsidRPr="007F39E1">
          <w:rPr>
            <w:rFonts w:ascii="Times" w:hAnsi="Times" w:cs="Arial"/>
          </w:rPr>
          <w:t>Fig</w:t>
        </w:r>
        <w:r w:rsidR="001E3D48">
          <w:rPr>
            <w:rFonts w:ascii="Times" w:hAnsi="Times" w:cs="Arial"/>
          </w:rPr>
          <w:t>ure</w:t>
        </w:r>
      </w:ins>
      <w:r w:rsidR="009C6266" w:rsidRPr="007F39E1">
        <w:rPr>
          <w:rFonts w:ascii="Times" w:hAnsi="Times" w:cs="Arial"/>
        </w:rPr>
        <w:t xml:space="preserve"> </w:t>
      </w:r>
      <w:r w:rsidR="00EE4CE7">
        <w:rPr>
          <w:rFonts w:ascii="Times" w:hAnsi="Times" w:cs="Arial"/>
        </w:rPr>
        <w:t>5</w:t>
      </w:r>
      <w:r w:rsidR="0087397F">
        <w:rPr>
          <w:rFonts w:ascii="Times" w:hAnsi="Times" w:cs="Arial"/>
        </w:rPr>
        <w:t>C</w:t>
      </w:r>
      <w:r w:rsidR="009C6266" w:rsidRPr="007F39E1">
        <w:rPr>
          <w:rFonts w:ascii="Times" w:hAnsi="Times" w:cs="Arial"/>
        </w:rPr>
        <w:t>).</w:t>
      </w:r>
      <w:r w:rsidR="009C6266">
        <w:rPr>
          <w:rFonts w:ascii="Times" w:hAnsi="Times" w:cs="Arial"/>
        </w:rPr>
        <w:t xml:space="preserve"> </w:t>
      </w:r>
    </w:p>
    <w:p w14:paraId="5409477C" w14:textId="77777777" w:rsidR="009C6266" w:rsidRPr="00090137" w:rsidRDefault="009C6266" w:rsidP="00BA35FB">
      <w:pPr>
        <w:spacing w:line="48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6A4866" w:rsidRPr="005620C2" w14:paraId="41FD981B" w14:textId="77777777" w:rsidTr="008150AB">
        <w:tc>
          <w:tcPr>
            <w:tcW w:w="9360" w:type="dxa"/>
          </w:tcPr>
          <w:p w14:paraId="51DA6265" w14:textId="21597E39" w:rsidR="00817486" w:rsidRPr="005620C2" w:rsidRDefault="00DF0603" w:rsidP="00BA35FB">
            <w:pPr>
              <w:widowControl w:val="0"/>
              <w:spacing w:line="480" w:lineRule="auto"/>
              <w:jc w:val="center"/>
              <w:rPr>
                <w:rFonts w:ascii="Times" w:hAnsi="Times" w:cs="Arial"/>
              </w:rPr>
            </w:pPr>
            <w:r>
              <w:rPr>
                <w:rFonts w:ascii="Times" w:hAnsi="Times" w:cs="Arial"/>
                <w:noProof/>
              </w:rPr>
              <w:drawing>
                <wp:inline distT="0" distB="0" distL="0" distR="0" wp14:anchorId="014C1CC3" wp14:editId="2BEC7B3A">
                  <wp:extent cx="5943600" cy="2895600"/>
                  <wp:effectExtent l="0" t="0" r="0" b="0"/>
                  <wp:docPr id="9" name="Picture 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10;&#10;Description automatically generated"/>
                          <pic:cNvPicPr/>
                        </pic:nvPicPr>
                        <pic:blipFill rotWithShape="1">
                          <a:blip r:embed="rId17">
                            <a:extLst>
                              <a:ext uri="{28A0092B-C50C-407E-A947-70E740481C1C}">
                                <a14:useLocalDpi xmlns:a14="http://schemas.microsoft.com/office/drawing/2010/main" val="0"/>
                              </a:ext>
                            </a:extLst>
                          </a:blip>
                          <a:srcRect b="13390"/>
                          <a:stretch/>
                        </pic:blipFill>
                        <pic:spPr bwMode="auto">
                          <a:xfrm>
                            <a:off x="0" y="0"/>
                            <a:ext cx="5943600" cy="2895600"/>
                          </a:xfrm>
                          <a:prstGeom prst="rect">
                            <a:avLst/>
                          </a:prstGeom>
                          <a:ln>
                            <a:noFill/>
                          </a:ln>
                          <a:extLst>
                            <a:ext uri="{53640926-AAD7-44D8-BBD7-CCE9431645EC}">
                              <a14:shadowObscured xmlns:a14="http://schemas.microsoft.com/office/drawing/2010/main"/>
                            </a:ext>
                          </a:extLst>
                        </pic:spPr>
                      </pic:pic>
                    </a:graphicData>
                  </a:graphic>
                </wp:inline>
              </w:drawing>
            </w:r>
          </w:p>
        </w:tc>
      </w:tr>
      <w:tr w:rsidR="006A4866" w:rsidRPr="005620C2" w14:paraId="6150D55B" w14:textId="77777777" w:rsidTr="008150AB">
        <w:tc>
          <w:tcPr>
            <w:tcW w:w="9360" w:type="dxa"/>
          </w:tcPr>
          <w:p w14:paraId="38C10E5D" w14:textId="6EF671B9" w:rsidR="00817486" w:rsidRPr="00F754A3" w:rsidRDefault="00817486" w:rsidP="00EA526F">
            <w:pPr>
              <w:widowControl w:val="0"/>
              <w:spacing w:line="480" w:lineRule="auto"/>
              <w:rPr>
                <w:rFonts w:ascii="Times" w:hAnsi="Times" w:cs="Arial"/>
                <w:sz w:val="20"/>
                <w:szCs w:val="20"/>
              </w:rPr>
            </w:pPr>
            <w:r w:rsidRPr="00F754A3">
              <w:rPr>
                <w:rFonts w:ascii="Times" w:hAnsi="Times" w:cs="Arial"/>
                <w:b/>
                <w:sz w:val="20"/>
                <w:szCs w:val="20"/>
              </w:rPr>
              <w:t xml:space="preserve">Figure </w:t>
            </w:r>
            <w:r w:rsidR="00EE4CE7">
              <w:rPr>
                <w:rFonts w:ascii="Times" w:hAnsi="Times" w:cs="Arial"/>
                <w:b/>
                <w:sz w:val="20"/>
                <w:szCs w:val="20"/>
              </w:rPr>
              <w:t>5</w:t>
            </w:r>
            <w:r w:rsidRPr="00F754A3">
              <w:rPr>
                <w:rFonts w:ascii="Times" w:hAnsi="Times" w:cs="Arial"/>
                <w:b/>
                <w:sz w:val="20"/>
                <w:szCs w:val="20"/>
              </w:rPr>
              <w:t>.</w:t>
            </w:r>
            <w:r w:rsidRPr="00F754A3">
              <w:rPr>
                <w:rFonts w:ascii="Times" w:hAnsi="Times" w:cs="Arial"/>
                <w:sz w:val="20"/>
                <w:szCs w:val="20"/>
              </w:rPr>
              <w:t xml:space="preserve"> </w:t>
            </w:r>
            <w:r w:rsidRPr="00F754A3">
              <w:rPr>
                <w:rFonts w:ascii="Times" w:hAnsi="Times" w:cs="Arial"/>
                <w:b/>
                <w:sz w:val="20"/>
                <w:szCs w:val="20"/>
              </w:rPr>
              <w:t>Behavior partially mediates the effect of diet on gene expression for</w:t>
            </w:r>
            <w:r w:rsidR="00995754" w:rsidRPr="00F754A3">
              <w:rPr>
                <w:rFonts w:ascii="Times" w:hAnsi="Times" w:cs="Arial"/>
                <w:b/>
                <w:sz w:val="20"/>
                <w:szCs w:val="20"/>
              </w:rPr>
              <w:t xml:space="preserve"> </w:t>
            </w:r>
            <w:del w:id="286" w:author="Revised" w:date="2021-07-01T13:47:00Z">
              <w:r w:rsidR="00995754" w:rsidRPr="00F754A3">
                <w:rPr>
                  <w:rFonts w:ascii="Times" w:hAnsi="Times" w:cs="Arial"/>
                  <w:b/>
                  <w:sz w:val="20"/>
                  <w:szCs w:val="20"/>
                </w:rPr>
                <w:delText>2</w:delText>
              </w:r>
              <w:r w:rsidR="00B77855" w:rsidRPr="00F754A3">
                <w:rPr>
                  <w:rFonts w:ascii="Times" w:hAnsi="Times" w:cs="Arial"/>
                  <w:b/>
                  <w:sz w:val="20"/>
                  <w:szCs w:val="20"/>
                </w:rPr>
                <w:delText>5</w:delText>
              </w:r>
            </w:del>
            <w:ins w:id="287" w:author="Revised" w:date="2021-07-01T13:47:00Z">
              <w:r w:rsidR="00995754" w:rsidRPr="00F754A3">
                <w:rPr>
                  <w:rFonts w:ascii="Times" w:hAnsi="Times" w:cs="Arial"/>
                  <w:b/>
                  <w:sz w:val="20"/>
                  <w:szCs w:val="20"/>
                </w:rPr>
                <w:t>2</w:t>
              </w:r>
              <w:r w:rsidR="001C713F">
                <w:rPr>
                  <w:rFonts w:ascii="Times" w:hAnsi="Times" w:cs="Arial"/>
                  <w:b/>
                  <w:sz w:val="20"/>
                  <w:szCs w:val="20"/>
                </w:rPr>
                <w:t>4</w:t>
              </w:r>
            </w:ins>
            <w:r w:rsidRPr="00F754A3">
              <w:rPr>
                <w:rFonts w:ascii="Times" w:hAnsi="Times" w:cs="Arial"/>
                <w:b/>
                <w:sz w:val="20"/>
                <w:szCs w:val="20"/>
              </w:rPr>
              <w:t>% of diet-associated genes.</w:t>
            </w:r>
            <w:r w:rsidRPr="00F754A3">
              <w:rPr>
                <w:rFonts w:ascii="Times" w:hAnsi="Times" w:cs="Arial"/>
                <w:sz w:val="20"/>
                <w:szCs w:val="20"/>
              </w:rPr>
              <w:t xml:space="preserve"> </w:t>
            </w:r>
            <w:r w:rsidRPr="00F754A3">
              <w:rPr>
                <w:rFonts w:ascii="Times" w:hAnsi="Times" w:cs="Arial"/>
                <w:b/>
                <w:bCs/>
                <w:sz w:val="20"/>
                <w:szCs w:val="20"/>
              </w:rPr>
              <w:t>A)</w:t>
            </w:r>
            <w:r w:rsidR="00F65C81" w:rsidRPr="00F754A3">
              <w:rPr>
                <w:rFonts w:ascii="Times" w:hAnsi="Times" w:cs="Arial"/>
                <w:b/>
                <w:bCs/>
                <w:sz w:val="20"/>
                <w:szCs w:val="20"/>
              </w:rPr>
              <w:t xml:space="preserve"> </w:t>
            </w:r>
            <w:r w:rsidR="00FB7D9F" w:rsidRPr="00F754A3">
              <w:rPr>
                <w:rFonts w:ascii="Times" w:hAnsi="Times" w:cs="Arial"/>
                <w:sz w:val="20"/>
                <w:szCs w:val="20"/>
              </w:rPr>
              <w:t>Diet-altered behavior</w:t>
            </w:r>
            <w:r w:rsidR="00970953" w:rsidRPr="00F754A3">
              <w:rPr>
                <w:rFonts w:ascii="Times" w:hAnsi="Times" w:cs="Arial"/>
                <w:sz w:val="20"/>
                <w:szCs w:val="20"/>
              </w:rPr>
              <w:t xml:space="preserve"> (DAB)</w:t>
            </w:r>
            <w:r w:rsidR="00FB7D9F" w:rsidRPr="00F754A3">
              <w:rPr>
                <w:rFonts w:ascii="Times" w:hAnsi="Times" w:cs="Arial"/>
                <w:sz w:val="20"/>
                <w:szCs w:val="20"/>
              </w:rPr>
              <w:t xml:space="preserve"> mediated the effect of diet on</w:t>
            </w:r>
            <w:r w:rsidR="00970953" w:rsidRPr="00F754A3">
              <w:rPr>
                <w:rFonts w:ascii="Times" w:hAnsi="Times" w:cs="Arial"/>
                <w:sz w:val="20"/>
                <w:szCs w:val="20"/>
              </w:rPr>
              <w:t xml:space="preserve"> gene expression for</w:t>
            </w:r>
            <w:r w:rsidR="00FB7D9F" w:rsidRPr="00F754A3">
              <w:rPr>
                <w:rFonts w:ascii="Times" w:hAnsi="Times" w:cs="Arial"/>
                <w:sz w:val="20"/>
                <w:szCs w:val="20"/>
              </w:rPr>
              <w:t xml:space="preserve"> </w:t>
            </w:r>
            <w:del w:id="288" w:author="Revised" w:date="2021-07-01T13:47:00Z">
              <w:r w:rsidR="00B77855" w:rsidRPr="00F754A3">
                <w:rPr>
                  <w:rFonts w:ascii="Times" w:hAnsi="Times" w:cs="Arial"/>
                  <w:sz w:val="20"/>
                  <w:szCs w:val="20"/>
                </w:rPr>
                <w:delText>25</w:delText>
              </w:r>
            </w:del>
            <w:ins w:id="289" w:author="Revised" w:date="2021-07-01T13:47:00Z">
              <w:r w:rsidR="00B77855" w:rsidRPr="00F754A3">
                <w:rPr>
                  <w:rFonts w:ascii="Times" w:hAnsi="Times" w:cs="Arial"/>
                  <w:sz w:val="20"/>
                  <w:szCs w:val="20"/>
                </w:rPr>
                <w:t>2</w:t>
              </w:r>
              <w:r w:rsidR="001C713F">
                <w:rPr>
                  <w:rFonts w:ascii="Times" w:hAnsi="Times" w:cs="Arial"/>
                  <w:sz w:val="20"/>
                  <w:szCs w:val="20"/>
                </w:rPr>
                <w:t>4</w:t>
              </w:r>
            </w:ins>
            <w:r w:rsidR="00FB7D9F" w:rsidRPr="00F754A3">
              <w:rPr>
                <w:rFonts w:ascii="Times" w:hAnsi="Times" w:cs="Arial"/>
                <w:sz w:val="20"/>
                <w:szCs w:val="20"/>
              </w:rPr>
              <w:t xml:space="preserve">% </w:t>
            </w:r>
            <w:r w:rsidR="00970953" w:rsidRPr="00F754A3">
              <w:rPr>
                <w:rFonts w:ascii="Times" w:hAnsi="Times" w:cs="Arial"/>
                <w:sz w:val="20"/>
                <w:szCs w:val="20"/>
              </w:rPr>
              <w:t>(</w:t>
            </w:r>
            <w:r w:rsidR="00970953" w:rsidRPr="00F754A3">
              <w:rPr>
                <w:rFonts w:ascii="Times" w:hAnsi="Times" w:cs="Arial"/>
                <w:i/>
                <w:iCs/>
                <w:sz w:val="20"/>
                <w:szCs w:val="20"/>
              </w:rPr>
              <w:t>n</w:t>
            </w:r>
            <w:r w:rsidR="00970953" w:rsidRPr="00F754A3">
              <w:rPr>
                <w:rFonts w:ascii="Times" w:hAnsi="Times" w:cs="Arial"/>
                <w:sz w:val="20"/>
                <w:szCs w:val="20"/>
              </w:rPr>
              <w:t xml:space="preserve"> = </w:t>
            </w:r>
            <w:del w:id="290" w:author="Revised" w:date="2021-07-01T13:47:00Z">
              <w:r w:rsidR="00970953" w:rsidRPr="00F754A3">
                <w:rPr>
                  <w:rFonts w:ascii="Times" w:hAnsi="Times" w:cs="Arial"/>
                  <w:sz w:val="20"/>
                  <w:szCs w:val="20"/>
                </w:rPr>
                <w:delText>1220</w:delText>
              </w:r>
            </w:del>
            <w:ins w:id="291" w:author="Revised" w:date="2021-07-01T13:47:00Z">
              <w:r w:rsidR="00970953" w:rsidRPr="00F754A3">
                <w:rPr>
                  <w:rFonts w:ascii="Times" w:hAnsi="Times" w:cs="Arial"/>
                  <w:sz w:val="20"/>
                  <w:szCs w:val="20"/>
                </w:rPr>
                <w:t>1</w:t>
              </w:r>
              <w:r w:rsidR="001C713F">
                <w:rPr>
                  <w:rFonts w:ascii="Times" w:hAnsi="Times" w:cs="Arial"/>
                  <w:sz w:val="20"/>
                  <w:szCs w:val="20"/>
                </w:rPr>
                <w:t>199</w:t>
              </w:r>
            </w:ins>
            <w:r w:rsidR="00970953" w:rsidRPr="00F754A3">
              <w:rPr>
                <w:rFonts w:ascii="Times" w:hAnsi="Times" w:cs="Arial"/>
                <w:sz w:val="20"/>
                <w:szCs w:val="20"/>
              </w:rPr>
              <w:t xml:space="preserve">) </w:t>
            </w:r>
            <w:r w:rsidR="00FB7D9F" w:rsidRPr="00F754A3">
              <w:rPr>
                <w:rFonts w:ascii="Times" w:hAnsi="Times" w:cs="Arial"/>
                <w:sz w:val="20"/>
                <w:szCs w:val="20"/>
              </w:rPr>
              <w:t>of genes for which diet had an effect</w:t>
            </w:r>
            <w:r w:rsidR="00677825">
              <w:rPr>
                <w:rFonts w:ascii="Times" w:hAnsi="Times" w:cs="Arial"/>
                <w:sz w:val="20"/>
                <w:szCs w:val="20"/>
              </w:rPr>
              <w:t xml:space="preserve"> (</w:t>
            </w:r>
            <w:del w:id="292" w:author="Revised" w:date="2021-07-01T13:47:00Z">
              <w:r w:rsidR="00677825">
                <w:rPr>
                  <w:rFonts w:ascii="Times" w:hAnsi="Times" w:cs="Arial"/>
                  <w:sz w:val="20"/>
                  <w:szCs w:val="20"/>
                </w:rPr>
                <w:delText>DEG)</w:delText>
              </w:r>
              <w:r w:rsidR="00FB7D9F" w:rsidRPr="00F754A3">
                <w:rPr>
                  <w:rFonts w:ascii="Times" w:hAnsi="Times" w:cs="Arial"/>
                  <w:sz w:val="20"/>
                  <w:szCs w:val="20"/>
                </w:rPr>
                <w:delText xml:space="preserve">. </w:delText>
              </w:r>
              <w:r w:rsidR="00970953" w:rsidRPr="00F754A3">
                <w:rPr>
                  <w:rFonts w:ascii="Times" w:hAnsi="Times" w:cs="Arial"/>
                  <w:sz w:val="20"/>
                  <w:szCs w:val="20"/>
                </w:rPr>
                <w:delText xml:space="preserve">For 19% of </w:delText>
              </w:r>
            </w:del>
            <w:r w:rsidR="001C713F">
              <w:rPr>
                <w:rFonts w:ascii="Times" w:hAnsi="Times" w:cs="Arial"/>
                <w:sz w:val="20"/>
                <w:szCs w:val="20"/>
              </w:rPr>
              <w:t xml:space="preserve">differentially expressed genes </w:t>
            </w:r>
            <w:del w:id="293" w:author="Revised" w:date="2021-07-01T13:47:00Z">
              <w:r w:rsidR="00677825">
                <w:rPr>
                  <w:rFonts w:ascii="Times" w:hAnsi="Times" w:cs="Arial"/>
                  <w:sz w:val="20"/>
                  <w:szCs w:val="20"/>
                </w:rPr>
                <w:delText>(DEG)</w:delText>
              </w:r>
              <w:r w:rsidR="00970953" w:rsidRPr="00F754A3">
                <w:rPr>
                  <w:rFonts w:ascii="Times" w:hAnsi="Times" w:cs="Arial"/>
                  <w:sz w:val="20"/>
                  <w:szCs w:val="20"/>
                </w:rPr>
                <w:delText>,</w:delText>
              </w:r>
            </w:del>
            <w:ins w:id="294" w:author="Revised" w:date="2021-07-01T13:47:00Z">
              <w:r w:rsidR="001C713F">
                <w:rPr>
                  <w:rFonts w:ascii="Times" w:hAnsi="Times" w:cs="Arial"/>
                  <w:sz w:val="20"/>
                  <w:szCs w:val="20"/>
                </w:rPr>
                <w:t xml:space="preserve">or </w:t>
              </w:r>
              <w:r w:rsidR="00677825">
                <w:rPr>
                  <w:rFonts w:ascii="Times" w:hAnsi="Times" w:cs="Arial"/>
                  <w:sz w:val="20"/>
                  <w:szCs w:val="20"/>
                </w:rPr>
                <w:t>DEG</w:t>
              </w:r>
              <w:r w:rsidR="001C713F">
                <w:rPr>
                  <w:rFonts w:ascii="Times" w:hAnsi="Times" w:cs="Arial"/>
                  <w:sz w:val="20"/>
                  <w:szCs w:val="20"/>
                </w:rPr>
                <w:t>s</w:t>
              </w:r>
              <w:r w:rsidR="00677825">
                <w:rPr>
                  <w:rFonts w:ascii="Times" w:hAnsi="Times" w:cs="Arial"/>
                  <w:sz w:val="20"/>
                  <w:szCs w:val="20"/>
                </w:rPr>
                <w:t>)</w:t>
              </w:r>
              <w:r w:rsidR="00FB7D9F" w:rsidRPr="00F754A3">
                <w:rPr>
                  <w:rFonts w:ascii="Times" w:hAnsi="Times" w:cs="Arial"/>
                  <w:sz w:val="20"/>
                  <w:szCs w:val="20"/>
                </w:rPr>
                <w:t xml:space="preserve">. </w:t>
              </w:r>
              <w:r w:rsidR="00970953" w:rsidRPr="00F754A3">
                <w:rPr>
                  <w:rFonts w:ascii="Times" w:hAnsi="Times" w:cs="Arial"/>
                  <w:sz w:val="20"/>
                  <w:szCs w:val="20"/>
                </w:rPr>
                <w:t>For 1</w:t>
              </w:r>
              <w:r w:rsidR="001C713F">
                <w:rPr>
                  <w:rFonts w:ascii="Times" w:hAnsi="Times" w:cs="Arial"/>
                  <w:sz w:val="20"/>
                  <w:szCs w:val="20"/>
                </w:rPr>
                <w:t>8</w:t>
              </w:r>
              <w:r w:rsidR="00970953" w:rsidRPr="00F754A3">
                <w:rPr>
                  <w:rFonts w:ascii="Times" w:hAnsi="Times" w:cs="Arial"/>
                  <w:sz w:val="20"/>
                  <w:szCs w:val="20"/>
                </w:rPr>
                <w:t xml:space="preserve">% of </w:t>
              </w:r>
              <w:r w:rsidR="001C713F">
                <w:rPr>
                  <w:rFonts w:ascii="Times" w:hAnsi="Times" w:cs="Arial"/>
                  <w:sz w:val="20"/>
                  <w:szCs w:val="20"/>
                </w:rPr>
                <w:t>DEG</w:t>
              </w:r>
              <w:r w:rsidR="00970953" w:rsidRPr="00F754A3">
                <w:rPr>
                  <w:rFonts w:ascii="Times" w:hAnsi="Times" w:cs="Arial"/>
                  <w:sz w:val="20"/>
                  <w:szCs w:val="20"/>
                </w:rPr>
                <w:t>s,</w:t>
              </w:r>
            </w:ins>
            <w:r w:rsidR="00970953" w:rsidRPr="00F754A3">
              <w:rPr>
                <w:rFonts w:ascii="Times" w:hAnsi="Times" w:cs="Arial"/>
                <w:sz w:val="20"/>
                <w:szCs w:val="20"/>
              </w:rPr>
              <w:t xml:space="preserve"> gene expression mediated the effect of diet on DAB score</w:t>
            </w:r>
            <w:r w:rsidR="00FB7D9F" w:rsidRPr="00F754A3">
              <w:rPr>
                <w:rFonts w:ascii="Times" w:hAnsi="Times" w:cs="Arial"/>
                <w:sz w:val="20"/>
                <w:szCs w:val="20"/>
              </w:rPr>
              <w:t>.</w:t>
            </w:r>
            <w:r w:rsidRPr="00F754A3">
              <w:rPr>
                <w:rFonts w:ascii="Times" w:hAnsi="Times" w:cs="Arial"/>
                <w:sz w:val="20"/>
                <w:szCs w:val="20"/>
              </w:rPr>
              <w:t xml:space="preserve"> </w:t>
            </w:r>
            <w:r w:rsidR="00E62EE8" w:rsidRPr="00F754A3">
              <w:rPr>
                <w:rFonts w:ascii="Times" w:hAnsi="Times" w:cs="Arial"/>
                <w:b/>
                <w:bCs/>
                <w:sz w:val="20"/>
                <w:szCs w:val="20"/>
              </w:rPr>
              <w:t>B)</w:t>
            </w:r>
            <w:r w:rsidR="005E2BD8" w:rsidRPr="00F754A3">
              <w:rPr>
                <w:rFonts w:ascii="Times" w:hAnsi="Times" w:cs="Arial"/>
                <w:sz w:val="20"/>
                <w:szCs w:val="20"/>
              </w:rPr>
              <w:t xml:space="preserve"> </w:t>
            </w:r>
            <w:r w:rsidR="00970953" w:rsidRPr="00F754A3">
              <w:rPr>
                <w:rFonts w:ascii="Times" w:hAnsi="Times" w:cs="Arial"/>
                <w:sz w:val="20"/>
                <w:szCs w:val="20"/>
              </w:rPr>
              <w:t>DAB</w:t>
            </w:r>
            <w:r w:rsidR="003E561C" w:rsidRPr="00F754A3">
              <w:rPr>
                <w:rFonts w:ascii="Times" w:hAnsi="Times" w:cs="Arial"/>
                <w:sz w:val="20"/>
                <w:szCs w:val="20"/>
              </w:rPr>
              <w:t xml:space="preserve"> score</w:t>
            </w:r>
            <w:r w:rsidR="005E2BD8" w:rsidRPr="00F754A3">
              <w:rPr>
                <w:rFonts w:ascii="Times" w:hAnsi="Times" w:cs="Arial"/>
                <w:sz w:val="20"/>
                <w:szCs w:val="20"/>
              </w:rPr>
              <w:t xml:space="preserve"> mediated </w:t>
            </w:r>
            <w:del w:id="295" w:author="Revised" w:date="2021-07-01T13:47:00Z">
              <w:r w:rsidR="005E2BD8" w:rsidRPr="00F754A3">
                <w:rPr>
                  <w:rFonts w:ascii="Times" w:hAnsi="Times" w:cs="Arial"/>
                  <w:sz w:val="20"/>
                  <w:szCs w:val="20"/>
                </w:rPr>
                <w:delText>2</w:delText>
              </w:r>
              <w:r w:rsidR="00B77855" w:rsidRPr="00F754A3">
                <w:rPr>
                  <w:rFonts w:ascii="Times" w:hAnsi="Times" w:cs="Arial"/>
                  <w:sz w:val="20"/>
                  <w:szCs w:val="20"/>
                </w:rPr>
                <w:delText>4</w:delText>
              </w:r>
            </w:del>
            <w:ins w:id="296" w:author="Revised" w:date="2021-07-01T13:47:00Z">
              <w:r w:rsidR="005E2BD8" w:rsidRPr="00F754A3">
                <w:rPr>
                  <w:rFonts w:ascii="Times" w:hAnsi="Times" w:cs="Arial"/>
                  <w:sz w:val="20"/>
                  <w:szCs w:val="20"/>
                </w:rPr>
                <w:t>2</w:t>
              </w:r>
              <w:r w:rsidR="001C713F">
                <w:rPr>
                  <w:rFonts w:ascii="Times" w:hAnsi="Times" w:cs="Arial"/>
                  <w:sz w:val="20"/>
                  <w:szCs w:val="20"/>
                </w:rPr>
                <w:t>3</w:t>
              </w:r>
            </w:ins>
            <w:r w:rsidR="005E2BD8" w:rsidRPr="00F754A3">
              <w:rPr>
                <w:rFonts w:ascii="Times" w:hAnsi="Times" w:cs="Arial"/>
                <w:sz w:val="20"/>
                <w:szCs w:val="20"/>
              </w:rPr>
              <w:t>-9</w:t>
            </w:r>
            <w:r w:rsidR="00B77855" w:rsidRPr="00F754A3">
              <w:rPr>
                <w:rFonts w:ascii="Times" w:hAnsi="Times" w:cs="Arial"/>
                <w:sz w:val="20"/>
                <w:szCs w:val="20"/>
              </w:rPr>
              <w:t>7</w:t>
            </w:r>
            <w:r w:rsidR="005E2BD8" w:rsidRPr="00F754A3">
              <w:rPr>
                <w:rFonts w:ascii="Times" w:hAnsi="Times" w:cs="Arial"/>
                <w:sz w:val="20"/>
                <w:szCs w:val="20"/>
              </w:rPr>
              <w:t xml:space="preserve">% of the </w:t>
            </w:r>
            <w:r w:rsidR="009C779E">
              <w:rPr>
                <w:rFonts w:ascii="Times" w:hAnsi="Times" w:cs="Arial"/>
                <w:sz w:val="20"/>
                <w:szCs w:val="20"/>
              </w:rPr>
              <w:t xml:space="preserve">total </w:t>
            </w:r>
            <w:r w:rsidR="005E2BD8" w:rsidRPr="00F754A3">
              <w:rPr>
                <w:rFonts w:ascii="Times" w:hAnsi="Times" w:cs="Arial"/>
                <w:sz w:val="20"/>
                <w:szCs w:val="20"/>
              </w:rPr>
              <w:t>effect of diet on gene expression</w:t>
            </w:r>
            <w:r w:rsidR="003E561C" w:rsidRPr="00F754A3">
              <w:rPr>
                <w:rFonts w:ascii="Times" w:hAnsi="Times" w:cs="Arial"/>
                <w:sz w:val="20"/>
                <w:szCs w:val="20"/>
              </w:rPr>
              <w:t xml:space="preserve"> in </w:t>
            </w:r>
            <w:del w:id="297" w:author="Revised" w:date="2021-07-01T13:47:00Z">
              <w:r w:rsidR="00B77855" w:rsidRPr="00F754A3">
                <w:rPr>
                  <w:rFonts w:ascii="Times" w:hAnsi="Times" w:cs="Arial"/>
                  <w:sz w:val="20"/>
                  <w:szCs w:val="20"/>
                </w:rPr>
                <w:delText>1220</w:delText>
              </w:r>
            </w:del>
            <w:ins w:id="298" w:author="Revised" w:date="2021-07-01T13:47:00Z">
              <w:r w:rsidR="00B77855" w:rsidRPr="00F754A3">
                <w:rPr>
                  <w:rFonts w:ascii="Times" w:hAnsi="Times" w:cs="Arial"/>
                  <w:sz w:val="20"/>
                  <w:szCs w:val="20"/>
                </w:rPr>
                <w:t>1</w:t>
              </w:r>
              <w:r w:rsidR="001C713F">
                <w:rPr>
                  <w:rFonts w:ascii="Times" w:hAnsi="Times" w:cs="Arial"/>
                  <w:sz w:val="20"/>
                  <w:szCs w:val="20"/>
                </w:rPr>
                <w:t>199</w:t>
              </w:r>
            </w:ins>
            <w:r w:rsidR="003E561C" w:rsidRPr="00F754A3">
              <w:rPr>
                <w:rFonts w:ascii="Times" w:hAnsi="Times" w:cs="Arial"/>
                <w:sz w:val="20"/>
                <w:szCs w:val="20"/>
              </w:rPr>
              <w:t xml:space="preserve"> genes (</w:t>
            </w:r>
            <w:r w:rsidR="003E561C" w:rsidRPr="00F754A3">
              <w:rPr>
                <w:rFonts w:ascii="Times" w:hAnsi="Times" w:cs="Arial"/>
                <w:i/>
                <w:iCs/>
                <w:sz w:val="20"/>
                <w:szCs w:val="20"/>
              </w:rPr>
              <w:t>n</w:t>
            </w:r>
            <w:r w:rsidR="003E561C" w:rsidRPr="00F754A3">
              <w:rPr>
                <w:rFonts w:ascii="Times" w:hAnsi="Times" w:cs="Arial"/>
                <w:sz w:val="20"/>
                <w:szCs w:val="20"/>
              </w:rPr>
              <w:t xml:space="preserve"> = </w:t>
            </w:r>
            <w:del w:id="299" w:author="Revised" w:date="2021-07-01T13:47:00Z">
              <w:r w:rsidR="00B77855" w:rsidRPr="00F754A3">
                <w:rPr>
                  <w:rFonts w:ascii="Times" w:hAnsi="Times" w:cs="Arial"/>
                  <w:sz w:val="20"/>
                  <w:szCs w:val="20"/>
                </w:rPr>
                <w:delText>741</w:delText>
              </w:r>
            </w:del>
            <w:ins w:id="300" w:author="Revised" w:date="2021-07-01T13:47:00Z">
              <w:r w:rsidR="00B77855" w:rsidRPr="00F754A3">
                <w:rPr>
                  <w:rFonts w:ascii="Times" w:hAnsi="Times" w:cs="Arial"/>
                  <w:sz w:val="20"/>
                  <w:szCs w:val="20"/>
                </w:rPr>
                <w:t>7</w:t>
              </w:r>
              <w:r w:rsidR="001C713F">
                <w:rPr>
                  <w:rFonts w:ascii="Times" w:hAnsi="Times" w:cs="Arial"/>
                  <w:sz w:val="20"/>
                  <w:szCs w:val="20"/>
                </w:rPr>
                <w:t>12</w:t>
              </w:r>
            </w:ins>
            <w:r w:rsidR="003E561C" w:rsidRPr="00F754A3">
              <w:rPr>
                <w:rFonts w:ascii="Times" w:hAnsi="Times" w:cs="Arial"/>
                <w:sz w:val="20"/>
                <w:szCs w:val="20"/>
              </w:rPr>
              <w:t xml:space="preserve"> Western genes, orange; </w:t>
            </w:r>
            <w:r w:rsidR="003E561C" w:rsidRPr="00F754A3">
              <w:rPr>
                <w:rFonts w:ascii="Times" w:hAnsi="Times" w:cs="Arial"/>
                <w:i/>
                <w:iCs/>
                <w:sz w:val="20"/>
                <w:szCs w:val="20"/>
              </w:rPr>
              <w:t xml:space="preserve">n </w:t>
            </w:r>
            <w:r w:rsidR="003E561C" w:rsidRPr="00F754A3">
              <w:rPr>
                <w:rFonts w:ascii="Times" w:hAnsi="Times" w:cs="Arial"/>
                <w:sz w:val="20"/>
                <w:szCs w:val="20"/>
              </w:rPr>
              <w:t xml:space="preserve">= </w:t>
            </w:r>
            <w:del w:id="301" w:author="Revised" w:date="2021-07-01T13:47:00Z">
              <w:r w:rsidR="00B77855" w:rsidRPr="00F754A3">
                <w:rPr>
                  <w:rFonts w:ascii="Times" w:hAnsi="Times" w:cs="Arial"/>
                  <w:sz w:val="20"/>
                  <w:szCs w:val="20"/>
                </w:rPr>
                <w:delText>479</w:delText>
              </w:r>
            </w:del>
            <w:ins w:id="302" w:author="Revised" w:date="2021-07-01T13:47:00Z">
              <w:r w:rsidR="00B77855" w:rsidRPr="00F754A3">
                <w:rPr>
                  <w:rFonts w:ascii="Times" w:hAnsi="Times" w:cs="Arial"/>
                  <w:sz w:val="20"/>
                  <w:szCs w:val="20"/>
                </w:rPr>
                <w:t>4</w:t>
              </w:r>
              <w:r w:rsidR="001C713F">
                <w:rPr>
                  <w:rFonts w:ascii="Times" w:hAnsi="Times" w:cs="Arial"/>
                  <w:sz w:val="20"/>
                  <w:szCs w:val="20"/>
                </w:rPr>
                <w:t>87</w:t>
              </w:r>
            </w:ins>
            <w:r w:rsidR="003E561C" w:rsidRPr="00F754A3">
              <w:rPr>
                <w:rFonts w:ascii="Times" w:hAnsi="Times" w:cs="Arial"/>
                <w:sz w:val="20"/>
                <w:szCs w:val="20"/>
              </w:rPr>
              <w:t xml:space="preserve"> Mediterranean genes, blue). DAB score mediated a greater number of Western genes than Mediterranean genes (</w:t>
            </w:r>
            <w:r w:rsidR="003E561C" w:rsidRPr="00F754A3">
              <w:rPr>
                <w:rFonts w:ascii="Times" w:hAnsi="Times" w:cs="Arial"/>
                <w:i/>
                <w:iCs/>
                <w:sz w:val="20"/>
                <w:szCs w:val="20"/>
              </w:rPr>
              <w:t>p</w:t>
            </w:r>
            <w:r w:rsidR="003E561C" w:rsidRPr="00F754A3">
              <w:rPr>
                <w:rFonts w:ascii="Times" w:hAnsi="Times" w:cs="Arial"/>
                <w:sz w:val="20"/>
                <w:szCs w:val="20"/>
              </w:rPr>
              <w:t xml:space="preserve"> = </w:t>
            </w:r>
            <w:del w:id="303" w:author="Revised" w:date="2021-07-01T13:47:00Z">
              <w:r w:rsidR="0009622F" w:rsidRPr="00F754A3">
                <w:rPr>
                  <w:rFonts w:ascii="Times" w:hAnsi="Times" w:cs="Arial"/>
                  <w:sz w:val="20"/>
                  <w:szCs w:val="20"/>
                </w:rPr>
                <w:delText>6.3</w:delText>
              </w:r>
            </w:del>
            <w:ins w:id="304" w:author="Revised" w:date="2021-07-01T13:47:00Z">
              <w:r w:rsidR="001C713F">
                <w:rPr>
                  <w:rFonts w:ascii="Times" w:hAnsi="Times" w:cs="Arial"/>
                  <w:sz w:val="20"/>
                  <w:szCs w:val="20"/>
                </w:rPr>
                <w:t>1.5</w:t>
              </w:r>
            </w:ins>
            <w:r w:rsidR="0009622F" w:rsidRPr="00F754A3">
              <w:rPr>
                <w:rFonts w:ascii="Times" w:hAnsi="Times" w:cs="Arial"/>
                <w:sz w:val="20"/>
                <w:szCs w:val="20"/>
              </w:rPr>
              <w:t xml:space="preserve"> x 10</w:t>
            </w:r>
            <w:r w:rsidR="0009622F" w:rsidRPr="00F754A3">
              <w:rPr>
                <w:rFonts w:ascii="Times" w:hAnsi="Times" w:cs="Arial"/>
                <w:sz w:val="20"/>
                <w:szCs w:val="20"/>
                <w:vertAlign w:val="superscript"/>
              </w:rPr>
              <w:t>-</w:t>
            </w:r>
            <w:del w:id="305" w:author="Revised" w:date="2021-07-01T13:47:00Z">
              <w:r w:rsidR="0009622F" w:rsidRPr="00F754A3">
                <w:rPr>
                  <w:rFonts w:ascii="Times" w:hAnsi="Times" w:cs="Arial"/>
                  <w:sz w:val="20"/>
                  <w:szCs w:val="20"/>
                  <w:vertAlign w:val="superscript"/>
                </w:rPr>
                <w:delText>14</w:delText>
              </w:r>
            </w:del>
            <w:ins w:id="306" w:author="Revised" w:date="2021-07-01T13:47:00Z">
              <w:r w:rsidR="001C713F">
                <w:rPr>
                  <w:rFonts w:ascii="Times" w:hAnsi="Times" w:cs="Arial"/>
                  <w:sz w:val="20"/>
                  <w:szCs w:val="20"/>
                  <w:vertAlign w:val="superscript"/>
                </w:rPr>
                <w:t>21</w:t>
              </w:r>
            </w:ins>
            <w:r w:rsidR="003E561C" w:rsidRPr="00F754A3">
              <w:rPr>
                <w:rFonts w:ascii="Times" w:hAnsi="Times" w:cs="Arial"/>
                <w:sz w:val="20"/>
                <w:szCs w:val="20"/>
              </w:rPr>
              <w:t>) and accounted for a greater portion of the effect size of diet (</w:t>
            </w:r>
            <w:r w:rsidR="003E561C" w:rsidRPr="00F754A3">
              <w:rPr>
                <w:rFonts w:ascii="Times" w:hAnsi="Times" w:cs="Arial"/>
                <w:i/>
                <w:iCs/>
                <w:sz w:val="20"/>
                <w:szCs w:val="20"/>
              </w:rPr>
              <w:t>p</w:t>
            </w:r>
            <w:r w:rsidR="003E561C" w:rsidRPr="00F754A3">
              <w:rPr>
                <w:rFonts w:ascii="Times" w:hAnsi="Times" w:cs="Arial"/>
                <w:sz w:val="20"/>
                <w:szCs w:val="20"/>
              </w:rPr>
              <w:t xml:space="preserve"> = </w:t>
            </w:r>
            <w:del w:id="307" w:author="Revised" w:date="2021-07-01T13:47:00Z">
              <w:r w:rsidR="0009622F" w:rsidRPr="00F754A3">
                <w:rPr>
                  <w:rFonts w:ascii="Times" w:hAnsi="Times" w:cs="Arial"/>
                  <w:sz w:val="20"/>
                  <w:szCs w:val="20"/>
                </w:rPr>
                <w:delText>7.5</w:delText>
              </w:r>
            </w:del>
            <w:ins w:id="308" w:author="Revised" w:date="2021-07-01T13:47:00Z">
              <w:r w:rsidR="001C713F">
                <w:rPr>
                  <w:rFonts w:ascii="Times" w:hAnsi="Times" w:cs="Arial"/>
                  <w:sz w:val="20"/>
                  <w:szCs w:val="20"/>
                </w:rPr>
                <w:t>6.4</w:t>
              </w:r>
            </w:ins>
            <w:r w:rsidR="003E561C" w:rsidRPr="00F754A3">
              <w:rPr>
                <w:rFonts w:ascii="Times" w:hAnsi="Times" w:cs="Arial"/>
                <w:sz w:val="20"/>
                <w:szCs w:val="20"/>
              </w:rPr>
              <w:t xml:space="preserve"> x 10</w:t>
            </w:r>
            <w:r w:rsidR="003E561C" w:rsidRPr="00F754A3">
              <w:rPr>
                <w:rFonts w:ascii="Times" w:hAnsi="Times" w:cs="Arial"/>
                <w:sz w:val="20"/>
                <w:szCs w:val="20"/>
                <w:vertAlign w:val="superscript"/>
              </w:rPr>
              <w:t>-</w:t>
            </w:r>
            <w:del w:id="309" w:author="Revised" w:date="2021-07-01T13:47:00Z">
              <w:r w:rsidR="003E561C" w:rsidRPr="00F754A3">
                <w:rPr>
                  <w:rFonts w:ascii="Times" w:hAnsi="Times" w:cs="Arial"/>
                  <w:sz w:val="20"/>
                  <w:szCs w:val="20"/>
                  <w:vertAlign w:val="superscript"/>
                </w:rPr>
                <w:delText>2</w:delText>
              </w:r>
              <w:r w:rsidR="0009622F" w:rsidRPr="00F754A3">
                <w:rPr>
                  <w:rFonts w:ascii="Times" w:hAnsi="Times" w:cs="Arial"/>
                  <w:sz w:val="20"/>
                  <w:szCs w:val="20"/>
                  <w:vertAlign w:val="superscript"/>
                </w:rPr>
                <w:delText>3</w:delText>
              </w:r>
            </w:del>
            <w:ins w:id="310" w:author="Revised" w:date="2021-07-01T13:47:00Z">
              <w:r w:rsidR="003E561C" w:rsidRPr="00F754A3">
                <w:rPr>
                  <w:rFonts w:ascii="Times" w:hAnsi="Times" w:cs="Arial"/>
                  <w:sz w:val="20"/>
                  <w:szCs w:val="20"/>
                  <w:vertAlign w:val="superscript"/>
                </w:rPr>
                <w:t>2</w:t>
              </w:r>
              <w:r w:rsidR="001C713F">
                <w:rPr>
                  <w:rFonts w:ascii="Times" w:hAnsi="Times" w:cs="Arial"/>
                  <w:sz w:val="20"/>
                  <w:szCs w:val="20"/>
                  <w:vertAlign w:val="superscript"/>
                </w:rPr>
                <w:t>5</w:t>
              </w:r>
            </w:ins>
            <w:r w:rsidR="003E561C" w:rsidRPr="00F754A3">
              <w:rPr>
                <w:rFonts w:ascii="Times" w:hAnsi="Times" w:cs="Arial"/>
                <w:sz w:val="20"/>
                <w:szCs w:val="20"/>
              </w:rPr>
              <w:t>) in Western genes.</w:t>
            </w:r>
            <w:r w:rsidR="00992535" w:rsidRPr="00F754A3">
              <w:rPr>
                <w:rFonts w:ascii="Times" w:hAnsi="Times" w:cs="Arial"/>
                <w:sz w:val="20"/>
                <w:szCs w:val="20"/>
              </w:rPr>
              <w:t xml:space="preserve"> </w:t>
            </w:r>
            <w:r w:rsidR="00992535" w:rsidRPr="00F754A3">
              <w:rPr>
                <w:rFonts w:ascii="Times" w:hAnsi="Times" w:cs="Arial"/>
                <w:b/>
                <w:bCs/>
                <w:sz w:val="20"/>
                <w:szCs w:val="20"/>
              </w:rPr>
              <w:t>C)</w:t>
            </w:r>
            <w:r w:rsidR="00992535" w:rsidRPr="00F754A3">
              <w:rPr>
                <w:rFonts w:ascii="Times" w:hAnsi="Times" w:cs="Arial"/>
                <w:sz w:val="20"/>
                <w:szCs w:val="20"/>
              </w:rPr>
              <w:t xml:space="preserve"> In gene-by-gene models of DAB score as a function of diet + gene expression, gene expression mediated </w:t>
            </w:r>
            <w:del w:id="311" w:author="Revised" w:date="2021-07-01T13:47:00Z">
              <w:r w:rsidR="00992535" w:rsidRPr="00F754A3">
                <w:rPr>
                  <w:rFonts w:ascii="Times" w:hAnsi="Times" w:cs="Arial"/>
                  <w:sz w:val="20"/>
                  <w:szCs w:val="20"/>
                </w:rPr>
                <w:delText>15</w:delText>
              </w:r>
            </w:del>
            <w:ins w:id="312" w:author="Revised" w:date="2021-07-01T13:47:00Z">
              <w:r w:rsidR="00992535" w:rsidRPr="00F754A3">
                <w:rPr>
                  <w:rFonts w:ascii="Times" w:hAnsi="Times" w:cs="Arial"/>
                  <w:sz w:val="20"/>
                  <w:szCs w:val="20"/>
                </w:rPr>
                <w:t>1</w:t>
              </w:r>
              <w:r w:rsidR="001C713F">
                <w:rPr>
                  <w:rFonts w:ascii="Times" w:hAnsi="Times" w:cs="Arial"/>
                  <w:sz w:val="20"/>
                  <w:szCs w:val="20"/>
                </w:rPr>
                <w:t>7</w:t>
              </w:r>
            </w:ins>
            <w:r w:rsidR="00992535" w:rsidRPr="00F754A3">
              <w:rPr>
                <w:rFonts w:ascii="Times" w:hAnsi="Times" w:cs="Arial"/>
                <w:sz w:val="20"/>
                <w:szCs w:val="20"/>
              </w:rPr>
              <w:t xml:space="preserve">-51% of the </w:t>
            </w:r>
            <w:r w:rsidR="009C779E">
              <w:rPr>
                <w:rFonts w:ascii="Times" w:hAnsi="Times" w:cs="Arial"/>
                <w:sz w:val="20"/>
                <w:szCs w:val="20"/>
              </w:rPr>
              <w:t xml:space="preserve">total </w:t>
            </w:r>
            <w:r w:rsidR="00992535" w:rsidRPr="00F754A3">
              <w:rPr>
                <w:rFonts w:ascii="Times" w:hAnsi="Times" w:cs="Arial"/>
                <w:sz w:val="20"/>
                <w:szCs w:val="20"/>
              </w:rPr>
              <w:t xml:space="preserve">effect of diet on DAB in </w:t>
            </w:r>
            <w:del w:id="313" w:author="Revised" w:date="2021-07-01T13:47:00Z">
              <w:r w:rsidR="00992535" w:rsidRPr="00F754A3">
                <w:rPr>
                  <w:rFonts w:ascii="Times" w:hAnsi="Times" w:cs="Arial"/>
                  <w:sz w:val="20"/>
                  <w:szCs w:val="20"/>
                </w:rPr>
                <w:delText>940</w:delText>
              </w:r>
            </w:del>
            <w:ins w:id="314" w:author="Revised" w:date="2021-07-01T13:47:00Z">
              <w:r w:rsidR="001C713F">
                <w:rPr>
                  <w:rFonts w:ascii="Times" w:hAnsi="Times" w:cs="Arial"/>
                  <w:sz w:val="20"/>
                  <w:szCs w:val="20"/>
                </w:rPr>
                <w:t>898</w:t>
              </w:r>
            </w:ins>
            <w:r w:rsidR="00992535" w:rsidRPr="00F754A3">
              <w:rPr>
                <w:rFonts w:ascii="Times" w:hAnsi="Times" w:cs="Arial"/>
                <w:sz w:val="20"/>
                <w:szCs w:val="20"/>
              </w:rPr>
              <w:t xml:space="preserve"> genes (</w:t>
            </w:r>
            <w:r w:rsidR="00992535" w:rsidRPr="00F754A3">
              <w:rPr>
                <w:rFonts w:ascii="Times" w:hAnsi="Times" w:cs="Arial"/>
                <w:i/>
                <w:iCs/>
                <w:sz w:val="20"/>
                <w:szCs w:val="20"/>
              </w:rPr>
              <w:t>n</w:t>
            </w:r>
            <w:r w:rsidR="00992535" w:rsidRPr="00F754A3">
              <w:rPr>
                <w:rFonts w:ascii="Times" w:hAnsi="Times" w:cs="Arial"/>
                <w:sz w:val="20"/>
                <w:szCs w:val="20"/>
              </w:rPr>
              <w:t xml:space="preserve"> = </w:t>
            </w:r>
            <w:del w:id="315" w:author="Revised" w:date="2021-07-01T13:47:00Z">
              <w:r w:rsidR="00992535" w:rsidRPr="00F754A3">
                <w:rPr>
                  <w:rFonts w:ascii="Times" w:hAnsi="Times" w:cs="Arial"/>
                  <w:sz w:val="20"/>
                  <w:szCs w:val="20"/>
                </w:rPr>
                <w:delText>558</w:delText>
              </w:r>
            </w:del>
            <w:ins w:id="316" w:author="Revised" w:date="2021-07-01T13:47:00Z">
              <w:r w:rsidR="00992535" w:rsidRPr="00F754A3">
                <w:rPr>
                  <w:rFonts w:ascii="Times" w:hAnsi="Times" w:cs="Arial"/>
                  <w:sz w:val="20"/>
                  <w:szCs w:val="20"/>
                </w:rPr>
                <w:t>5</w:t>
              </w:r>
              <w:r w:rsidR="001C713F">
                <w:rPr>
                  <w:rFonts w:ascii="Times" w:hAnsi="Times" w:cs="Arial"/>
                  <w:sz w:val="20"/>
                  <w:szCs w:val="20"/>
                </w:rPr>
                <w:t>23</w:t>
              </w:r>
            </w:ins>
            <w:r w:rsidR="00992535" w:rsidRPr="00F754A3">
              <w:rPr>
                <w:rFonts w:ascii="Times" w:hAnsi="Times" w:cs="Arial"/>
                <w:sz w:val="20"/>
                <w:szCs w:val="20"/>
              </w:rPr>
              <w:t xml:space="preserve"> Western genes; </w:t>
            </w:r>
            <w:r w:rsidR="00992535" w:rsidRPr="00F754A3">
              <w:rPr>
                <w:rFonts w:ascii="Times" w:hAnsi="Times" w:cs="Arial"/>
                <w:i/>
                <w:iCs/>
                <w:sz w:val="20"/>
                <w:szCs w:val="20"/>
              </w:rPr>
              <w:t xml:space="preserve">n </w:t>
            </w:r>
            <w:r w:rsidR="00992535" w:rsidRPr="00F754A3">
              <w:rPr>
                <w:rFonts w:ascii="Times" w:hAnsi="Times" w:cs="Arial"/>
                <w:sz w:val="20"/>
                <w:szCs w:val="20"/>
              </w:rPr>
              <w:t xml:space="preserve">= </w:t>
            </w:r>
            <w:del w:id="317" w:author="Revised" w:date="2021-07-01T13:47:00Z">
              <w:r w:rsidR="00992535" w:rsidRPr="00F754A3">
                <w:rPr>
                  <w:rFonts w:ascii="Times" w:hAnsi="Times" w:cs="Arial"/>
                  <w:sz w:val="20"/>
                  <w:szCs w:val="20"/>
                </w:rPr>
                <w:delText>382</w:delText>
              </w:r>
            </w:del>
            <w:ins w:id="318" w:author="Revised" w:date="2021-07-01T13:47:00Z">
              <w:r w:rsidR="00992535" w:rsidRPr="00F754A3">
                <w:rPr>
                  <w:rFonts w:ascii="Times" w:hAnsi="Times" w:cs="Arial"/>
                  <w:sz w:val="20"/>
                  <w:szCs w:val="20"/>
                </w:rPr>
                <w:t>3</w:t>
              </w:r>
              <w:r w:rsidR="001C713F">
                <w:rPr>
                  <w:rFonts w:ascii="Times" w:hAnsi="Times" w:cs="Arial"/>
                  <w:sz w:val="20"/>
                  <w:szCs w:val="20"/>
                </w:rPr>
                <w:t>75</w:t>
              </w:r>
            </w:ins>
            <w:r w:rsidR="00992535" w:rsidRPr="00F754A3">
              <w:rPr>
                <w:rFonts w:ascii="Times" w:hAnsi="Times" w:cs="Arial"/>
                <w:sz w:val="20"/>
                <w:szCs w:val="20"/>
              </w:rPr>
              <w:t xml:space="preserve"> Mediterranean genes). Gene expression mediated a greater number of Western genes than Mediterranean genes (</w:t>
            </w:r>
            <w:r w:rsidR="00992535" w:rsidRPr="00F754A3">
              <w:rPr>
                <w:rFonts w:ascii="Times" w:hAnsi="Times" w:cs="Arial"/>
                <w:i/>
                <w:iCs/>
                <w:sz w:val="20"/>
                <w:szCs w:val="20"/>
              </w:rPr>
              <w:t>p</w:t>
            </w:r>
            <w:r w:rsidR="00992535" w:rsidRPr="00F754A3">
              <w:rPr>
                <w:rFonts w:ascii="Times" w:hAnsi="Times" w:cs="Arial"/>
                <w:sz w:val="20"/>
                <w:szCs w:val="20"/>
              </w:rPr>
              <w:t xml:space="preserve"> = </w:t>
            </w:r>
            <w:del w:id="319" w:author="Revised" w:date="2021-07-01T13:47:00Z">
              <w:r w:rsidR="00992535" w:rsidRPr="00F754A3">
                <w:rPr>
                  <w:rFonts w:ascii="Times" w:hAnsi="Times" w:cs="Arial"/>
                  <w:sz w:val="20"/>
                  <w:szCs w:val="20"/>
                </w:rPr>
                <w:delText>1.0</w:delText>
              </w:r>
            </w:del>
            <w:ins w:id="320" w:author="Revised" w:date="2021-07-01T13:47:00Z">
              <w:r w:rsidR="001C713F">
                <w:rPr>
                  <w:rFonts w:ascii="Times" w:hAnsi="Times" w:cs="Arial"/>
                  <w:sz w:val="20"/>
                  <w:szCs w:val="20"/>
                </w:rPr>
                <w:t>4.6</w:t>
              </w:r>
            </w:ins>
            <w:r w:rsidR="00992535" w:rsidRPr="00F754A3">
              <w:rPr>
                <w:rFonts w:ascii="Times" w:hAnsi="Times" w:cs="Arial"/>
                <w:sz w:val="20"/>
                <w:szCs w:val="20"/>
              </w:rPr>
              <w:t xml:space="preserve"> x 10</w:t>
            </w:r>
            <w:r w:rsidR="00992535" w:rsidRPr="00F754A3">
              <w:rPr>
                <w:rFonts w:ascii="Times" w:hAnsi="Times" w:cs="Arial"/>
                <w:sz w:val="20"/>
                <w:szCs w:val="20"/>
                <w:vertAlign w:val="superscript"/>
              </w:rPr>
              <w:t>-</w:t>
            </w:r>
            <w:del w:id="321" w:author="Revised" w:date="2021-07-01T13:47:00Z">
              <w:r w:rsidR="00992535" w:rsidRPr="00F754A3">
                <w:rPr>
                  <w:rFonts w:ascii="Times" w:hAnsi="Times" w:cs="Arial"/>
                  <w:sz w:val="20"/>
                  <w:szCs w:val="20"/>
                  <w:vertAlign w:val="superscript"/>
                </w:rPr>
                <w:delText>8</w:delText>
              </w:r>
            </w:del>
            <w:ins w:id="322" w:author="Revised" w:date="2021-07-01T13:47:00Z">
              <w:r w:rsidR="001C713F">
                <w:rPr>
                  <w:rFonts w:ascii="Times" w:hAnsi="Times" w:cs="Arial"/>
                  <w:sz w:val="20"/>
                  <w:szCs w:val="20"/>
                  <w:vertAlign w:val="superscript"/>
                </w:rPr>
                <w:t>14</w:t>
              </w:r>
            </w:ins>
            <w:r w:rsidR="00992535" w:rsidRPr="00F754A3">
              <w:rPr>
                <w:rFonts w:ascii="Times" w:hAnsi="Times" w:cs="Arial"/>
                <w:sz w:val="20"/>
                <w:szCs w:val="20"/>
              </w:rPr>
              <w:t xml:space="preserve">), although expression of these genes did not account for more of the </w:t>
            </w:r>
            <w:r w:rsidR="00992535" w:rsidRPr="00F754A3">
              <w:rPr>
                <w:rFonts w:ascii="Times" w:hAnsi="Times" w:cs="Arial"/>
                <w:sz w:val="20"/>
                <w:szCs w:val="20"/>
              </w:rPr>
              <w:lastRenderedPageBreak/>
              <w:t xml:space="preserve">effect of diet on DAB score than Mediterranean genes (Mann-Whitney </w:t>
            </w:r>
            <w:r w:rsidR="00992535" w:rsidRPr="00F754A3">
              <w:rPr>
                <w:rFonts w:ascii="Times" w:hAnsi="Times" w:cs="Arial"/>
                <w:i/>
                <w:iCs/>
                <w:sz w:val="20"/>
                <w:szCs w:val="20"/>
              </w:rPr>
              <w:t>U</w:t>
            </w:r>
            <w:r w:rsidR="00992535" w:rsidRPr="00F754A3">
              <w:rPr>
                <w:rFonts w:ascii="Times" w:hAnsi="Times" w:cs="Arial"/>
                <w:sz w:val="20"/>
                <w:szCs w:val="20"/>
              </w:rPr>
              <w:t xml:space="preserve"> = 1.</w:t>
            </w:r>
            <w:del w:id="323" w:author="Revised" w:date="2021-07-01T13:47:00Z">
              <w:r w:rsidR="00992535" w:rsidRPr="00F754A3">
                <w:rPr>
                  <w:rFonts w:ascii="Times" w:hAnsi="Times" w:cs="Arial"/>
                  <w:sz w:val="20"/>
                  <w:szCs w:val="20"/>
                </w:rPr>
                <w:delText>1</w:delText>
              </w:r>
            </w:del>
            <w:ins w:id="324" w:author="Revised" w:date="2021-07-01T13:47:00Z">
              <w:r w:rsidR="001C713F">
                <w:rPr>
                  <w:rFonts w:ascii="Times" w:hAnsi="Times" w:cs="Arial"/>
                  <w:sz w:val="20"/>
                  <w:szCs w:val="20"/>
                </w:rPr>
                <w:t>0</w:t>
              </w:r>
            </w:ins>
            <w:r w:rsidR="00992535" w:rsidRPr="00F754A3">
              <w:rPr>
                <w:rFonts w:ascii="Times" w:hAnsi="Times" w:cs="Arial"/>
                <w:sz w:val="20"/>
                <w:szCs w:val="20"/>
              </w:rPr>
              <w:t xml:space="preserve"> x 10</w:t>
            </w:r>
            <w:r w:rsidR="00992535" w:rsidRPr="00F754A3">
              <w:rPr>
                <w:rFonts w:ascii="Times" w:hAnsi="Times" w:cs="Arial"/>
                <w:sz w:val="20"/>
                <w:szCs w:val="20"/>
                <w:vertAlign w:val="superscript"/>
              </w:rPr>
              <w:t>5</w:t>
            </w:r>
            <w:r w:rsidR="00992535" w:rsidRPr="00F754A3">
              <w:rPr>
                <w:rFonts w:ascii="Times" w:hAnsi="Times" w:cs="Arial"/>
                <w:sz w:val="20"/>
                <w:szCs w:val="20"/>
              </w:rPr>
              <w:t xml:space="preserve">, </w:t>
            </w:r>
            <w:r w:rsidR="00992535" w:rsidRPr="00F754A3">
              <w:rPr>
                <w:rFonts w:ascii="Times" w:hAnsi="Times" w:cs="Arial"/>
                <w:i/>
                <w:iCs/>
                <w:sz w:val="20"/>
                <w:szCs w:val="20"/>
              </w:rPr>
              <w:t>p</w:t>
            </w:r>
            <w:r w:rsidR="00992535" w:rsidRPr="00F754A3">
              <w:rPr>
                <w:rFonts w:ascii="Times" w:hAnsi="Times" w:cs="Arial"/>
                <w:sz w:val="20"/>
                <w:szCs w:val="20"/>
              </w:rPr>
              <w:t xml:space="preserve"> = 0.</w:t>
            </w:r>
            <w:del w:id="325" w:author="Revised" w:date="2021-07-01T13:47:00Z">
              <w:r w:rsidR="00992535" w:rsidRPr="00F754A3">
                <w:rPr>
                  <w:rFonts w:ascii="Times" w:hAnsi="Times" w:cs="Arial"/>
                  <w:sz w:val="20"/>
                  <w:szCs w:val="20"/>
                </w:rPr>
                <w:delText>75</w:delText>
              </w:r>
            </w:del>
            <w:ins w:id="326" w:author="Revised" w:date="2021-07-01T13:47:00Z">
              <w:r w:rsidR="001C713F">
                <w:rPr>
                  <w:rFonts w:ascii="Times" w:hAnsi="Times" w:cs="Arial"/>
                  <w:sz w:val="20"/>
                  <w:szCs w:val="20"/>
                </w:rPr>
                <w:t>5</w:t>
              </w:r>
              <w:r w:rsidR="00992535" w:rsidRPr="00F754A3">
                <w:rPr>
                  <w:rFonts w:ascii="Times" w:hAnsi="Times" w:cs="Arial"/>
                  <w:sz w:val="20"/>
                  <w:szCs w:val="20"/>
                </w:rPr>
                <w:t>5</w:t>
              </w:r>
            </w:ins>
            <w:r w:rsidR="00992535" w:rsidRPr="00F754A3">
              <w:rPr>
                <w:rFonts w:ascii="Times" w:hAnsi="Times" w:cs="Arial"/>
                <w:sz w:val="20"/>
                <w:szCs w:val="20"/>
              </w:rPr>
              <w:t>).</w:t>
            </w:r>
          </w:p>
        </w:tc>
      </w:tr>
    </w:tbl>
    <w:p w14:paraId="6A8778A7" w14:textId="1A4627C7" w:rsidR="004E0B53" w:rsidRDefault="004E0B53" w:rsidP="00BA35FB">
      <w:pPr>
        <w:spacing w:line="480" w:lineRule="auto"/>
        <w:rPr>
          <w:rFonts w:ascii="Times" w:hAnsi="Times" w:cs="Arial"/>
          <w:i/>
        </w:rPr>
      </w:pPr>
    </w:p>
    <w:p w14:paraId="2CA90861" w14:textId="77777777" w:rsidR="00B0563A" w:rsidRPr="004E0B53" w:rsidRDefault="00B0563A" w:rsidP="00B0563A">
      <w:pPr>
        <w:spacing w:line="480" w:lineRule="auto"/>
        <w:rPr>
          <w:rFonts w:ascii="Times" w:hAnsi="Times" w:cs="Arial"/>
          <w:i/>
        </w:rPr>
      </w:pPr>
      <w:r>
        <w:rPr>
          <w:rFonts w:ascii="Times" w:hAnsi="Times" w:cs="Arial"/>
          <w:i/>
        </w:rPr>
        <w:t>Diet differentially induced expression of the c</w:t>
      </w:r>
      <w:r w:rsidRPr="004E0B53">
        <w:rPr>
          <w:rFonts w:ascii="Times" w:hAnsi="Times" w:cs="Arial"/>
          <w:i/>
        </w:rPr>
        <w:t>onserved transcriptional response to adversity</w:t>
      </w:r>
      <w:r>
        <w:rPr>
          <w:rFonts w:ascii="Times" w:hAnsi="Times" w:cs="Arial"/>
          <w:i/>
        </w:rPr>
        <w:t xml:space="preserve"> (CTRA) genes</w:t>
      </w:r>
    </w:p>
    <w:p w14:paraId="6BB33978" w14:textId="5FE2AE96" w:rsidR="00B0563A" w:rsidRDefault="00B0563A" w:rsidP="00B0563A">
      <w:pPr>
        <w:spacing w:line="480" w:lineRule="auto"/>
        <w:rPr>
          <w:rFonts w:ascii="Times" w:hAnsi="Times" w:cs="Arial"/>
        </w:rPr>
      </w:pPr>
      <w:r>
        <w:rPr>
          <w:rFonts w:ascii="Times" w:hAnsi="Times" w:cs="Arial"/>
        </w:rPr>
        <w:t>Additional analyses focused on expression of a well-studied set of social adversity-responsive genes known as</w:t>
      </w:r>
      <w:r w:rsidRPr="00AD3CED">
        <w:rPr>
          <w:rFonts w:ascii="Times" w:hAnsi="Times" w:cs="Arial"/>
        </w:rPr>
        <w:t xml:space="preserve"> the “conserved transcriptional response to adversity” (CTRA</w:t>
      </w:r>
      <w:r>
        <w:rPr>
          <w:rFonts w:ascii="Times" w:hAnsi="Times" w:cs="Arial"/>
        </w:rPr>
        <w:t xml:space="preserve">) </w:t>
      </w:r>
      <w:r>
        <w:rPr>
          <w:rFonts w:ascii="Times" w:hAnsi="Times"/>
        </w:rPr>
        <w:t>(Cole et al., 2015)</w:t>
      </w:r>
      <w:r>
        <w:rPr>
          <w:rFonts w:ascii="Times" w:hAnsi="Times" w:cs="Arial"/>
        </w:rPr>
        <w:t xml:space="preserve"> in the Western- and Mediterranean-fed animals in our study.</w:t>
      </w:r>
      <w:r w:rsidRPr="005620C2">
        <w:rPr>
          <w:rFonts w:ascii="Times" w:hAnsi="Times" w:cs="Arial"/>
        </w:rPr>
        <w:t xml:space="preserve"> </w:t>
      </w:r>
      <w:r>
        <w:rPr>
          <w:rFonts w:ascii="Times" w:hAnsi="Times" w:cs="Arial"/>
        </w:rPr>
        <w:t>A</w:t>
      </w:r>
      <w:r w:rsidRPr="00AD3CED">
        <w:rPr>
          <w:rFonts w:ascii="Times" w:hAnsi="Times" w:cs="Arial"/>
        </w:rPr>
        <w:t>nimals fed a Western diet exhibited significantly higher expression of pro-inflammatory genes in</w:t>
      </w:r>
      <w:r>
        <w:rPr>
          <w:rFonts w:ascii="Times" w:hAnsi="Times" w:cs="Arial"/>
        </w:rPr>
        <w:t>cluded in the CTRA (</w:t>
      </w:r>
      <w:r w:rsidRPr="00C64CE9">
        <w:rPr>
          <w:rFonts w:ascii="Times" w:hAnsi="Times" w:cs="Arial"/>
        </w:rPr>
        <w:t xml:space="preserve">Mann-Whitney </w:t>
      </w:r>
      <w:r w:rsidRPr="00C64CE9">
        <w:rPr>
          <w:rFonts w:ascii="Times" w:hAnsi="Times" w:cs="Arial"/>
          <w:i/>
        </w:rPr>
        <w:t>U</w:t>
      </w:r>
      <w:r w:rsidRPr="00C64CE9">
        <w:rPr>
          <w:rFonts w:ascii="Times" w:hAnsi="Times" w:cs="Arial"/>
        </w:rPr>
        <w:t xml:space="preserve"> = 222, </w:t>
      </w:r>
      <w:r w:rsidRPr="00C64CE9">
        <w:rPr>
          <w:rFonts w:ascii="Times" w:hAnsi="Times" w:cs="Arial"/>
          <w:i/>
          <w:iCs/>
        </w:rPr>
        <w:t>p</w:t>
      </w:r>
      <w:r w:rsidRPr="00C64CE9">
        <w:rPr>
          <w:rFonts w:ascii="Times" w:hAnsi="Times" w:cs="Arial"/>
        </w:rPr>
        <w:t xml:space="preserve"> = 0.016)</w:t>
      </w:r>
      <w:r>
        <w:rPr>
          <w:rFonts w:ascii="Times" w:hAnsi="Times" w:cs="Arial"/>
        </w:rPr>
        <w:t xml:space="preserve"> </w:t>
      </w:r>
      <w:r w:rsidRPr="005620C2">
        <w:rPr>
          <w:rFonts w:ascii="Times" w:hAnsi="Times" w:cs="Arial"/>
        </w:rPr>
        <w:t>and lower expression of antiviral- and antibody-related CTRA genes (</w:t>
      </w:r>
      <w:r w:rsidRPr="00472588">
        <w:rPr>
          <w:rFonts w:ascii="Times" w:hAnsi="Times" w:cs="Arial"/>
        </w:rPr>
        <w:t xml:space="preserve">Mann-Whitney </w:t>
      </w:r>
      <w:r w:rsidRPr="00472588">
        <w:rPr>
          <w:rFonts w:ascii="Times" w:hAnsi="Times" w:cs="Arial"/>
          <w:i/>
        </w:rPr>
        <w:t>U</w:t>
      </w:r>
      <w:r w:rsidRPr="00472588">
        <w:rPr>
          <w:rFonts w:ascii="Times" w:hAnsi="Times" w:cs="Arial"/>
        </w:rPr>
        <w:t xml:space="preserve"> = 82, </w:t>
      </w:r>
      <w:r w:rsidRPr="00472588">
        <w:rPr>
          <w:rFonts w:ascii="Times" w:hAnsi="Times" w:cs="Arial"/>
          <w:i/>
          <w:iCs/>
        </w:rPr>
        <w:t>p</w:t>
      </w:r>
      <w:r w:rsidRPr="00472588">
        <w:rPr>
          <w:rFonts w:ascii="Times" w:hAnsi="Times" w:cs="Arial"/>
        </w:rPr>
        <w:t xml:space="preserve"> = 0.023; </w:t>
      </w:r>
      <w:del w:id="327" w:author="Revised" w:date="2021-07-01T13:47:00Z">
        <w:r w:rsidR="0087397F" w:rsidRPr="00472588">
          <w:rPr>
            <w:rFonts w:ascii="Times" w:hAnsi="Times" w:cs="Arial"/>
          </w:rPr>
          <w:delText>Fig. S</w:delText>
        </w:r>
        <w:r w:rsidR="0087397F">
          <w:rPr>
            <w:rFonts w:ascii="Times" w:hAnsi="Times" w:cs="Arial"/>
          </w:rPr>
          <w:delText>3</w:delText>
        </w:r>
      </w:del>
      <w:ins w:id="328" w:author="Revised" w:date="2021-07-01T13:47:00Z">
        <w:r w:rsidRPr="00472588">
          <w:rPr>
            <w:rFonts w:ascii="Times" w:hAnsi="Times" w:cs="Arial"/>
          </w:rPr>
          <w:t>Fig</w:t>
        </w:r>
        <w:r>
          <w:rPr>
            <w:rFonts w:ascii="Times" w:hAnsi="Times" w:cs="Arial"/>
          </w:rPr>
          <w:t>ure 1—figure supplement 2</w:t>
        </w:r>
      </w:ins>
      <w:r>
        <w:rPr>
          <w:rFonts w:ascii="Times" w:hAnsi="Times" w:cs="Arial"/>
        </w:rPr>
        <w:t xml:space="preserve">; for categorization of CTRA genes, see </w:t>
      </w:r>
      <w:ins w:id="329" w:author="Revised" w:date="2021-07-01T13:47:00Z">
        <w:r w:rsidR="00782693">
          <w:rPr>
            <w:rFonts w:ascii="Times" w:hAnsi="Times" w:cs="Arial"/>
          </w:rPr>
          <w:t xml:space="preserve">Supplementary File </w:t>
        </w:r>
      </w:ins>
      <w:r w:rsidR="00782693">
        <w:rPr>
          <w:rFonts w:ascii="Times" w:hAnsi="Times" w:cs="Arial"/>
        </w:rPr>
        <w:t>Table</w:t>
      </w:r>
      <w:r>
        <w:rPr>
          <w:rFonts w:ascii="Times" w:hAnsi="Times" w:cs="Arial"/>
        </w:rPr>
        <w:t xml:space="preserve"> </w:t>
      </w:r>
      <w:del w:id="330" w:author="Revised" w:date="2021-07-01T13:47:00Z">
        <w:r w:rsidR="008150AB">
          <w:rPr>
            <w:rFonts w:ascii="Times" w:hAnsi="Times" w:cs="Arial"/>
          </w:rPr>
          <w:delText>S</w:delText>
        </w:r>
        <w:r w:rsidR="0087397F">
          <w:rPr>
            <w:rFonts w:ascii="Times" w:hAnsi="Times" w:cs="Arial"/>
          </w:rPr>
          <w:delText>1</w:delText>
        </w:r>
      </w:del>
      <w:ins w:id="331" w:author="Revised" w:date="2021-07-01T13:47:00Z">
        <w:r>
          <w:rPr>
            <w:rFonts w:ascii="Times" w:hAnsi="Times" w:cs="Arial"/>
          </w:rPr>
          <w:t>1A</w:t>
        </w:r>
      </w:ins>
      <w:r w:rsidRPr="00472588">
        <w:rPr>
          <w:rFonts w:ascii="Times" w:hAnsi="Times" w:cs="Arial"/>
        </w:rPr>
        <w:t>).</w:t>
      </w:r>
    </w:p>
    <w:p w14:paraId="1070AE4D" w14:textId="77777777" w:rsidR="00B0563A" w:rsidRDefault="00B0563A" w:rsidP="00BA35FB">
      <w:pPr>
        <w:spacing w:line="480" w:lineRule="auto"/>
        <w:rPr>
          <w:rFonts w:ascii="Times" w:hAnsi="Times"/>
          <w:i/>
          <w:rPrChange w:id="332" w:author="Revised" w:date="2021-07-01T13:47:00Z">
            <w:rPr>
              <w:rFonts w:ascii="Times" w:hAnsi="Times"/>
              <w:b/>
              <w:u w:val="single"/>
            </w:rPr>
          </w:rPrChange>
        </w:rPr>
      </w:pPr>
    </w:p>
    <w:p w14:paraId="5D233F29" w14:textId="3064B64B" w:rsidR="00B77855" w:rsidRDefault="00B77855" w:rsidP="00B77855">
      <w:pPr>
        <w:widowControl w:val="0"/>
        <w:spacing w:line="480" w:lineRule="auto"/>
        <w:rPr>
          <w:rFonts w:ascii="Times" w:hAnsi="Times" w:cs="Arial"/>
          <w:bCs/>
        </w:rPr>
      </w:pPr>
      <w:r>
        <w:rPr>
          <w:rFonts w:ascii="Times" w:hAnsi="Times" w:cs="Arial"/>
          <w:bCs/>
          <w:i/>
          <w:iCs/>
        </w:rPr>
        <w:t xml:space="preserve">Western diet </w:t>
      </w:r>
      <w:r w:rsidR="0019132E">
        <w:rPr>
          <w:rFonts w:ascii="Times" w:hAnsi="Times" w:cs="Arial"/>
          <w:bCs/>
          <w:i/>
          <w:iCs/>
        </w:rPr>
        <w:t xml:space="preserve">induced a </w:t>
      </w:r>
      <w:r>
        <w:rPr>
          <w:rFonts w:ascii="Times" w:hAnsi="Times" w:cs="Arial"/>
          <w:bCs/>
          <w:i/>
          <w:iCs/>
        </w:rPr>
        <w:t>mosaic response</w:t>
      </w:r>
    </w:p>
    <w:p w14:paraId="2C3AF9B6" w14:textId="2C759DEE" w:rsidR="00B77855" w:rsidRPr="00BE6CAB" w:rsidRDefault="00B77855" w:rsidP="00B77855">
      <w:pPr>
        <w:widowControl w:val="0"/>
        <w:spacing w:line="480" w:lineRule="auto"/>
        <w:rPr>
          <w:rFonts w:ascii="Times" w:hAnsi="Times" w:cs="Arial"/>
        </w:rPr>
      </w:pPr>
      <w:r w:rsidRPr="00F02A01">
        <w:rPr>
          <w:rFonts w:ascii="Times" w:hAnsi="Times" w:cs="Arial"/>
        </w:rPr>
        <w:t>Western diet induced substantial variation in multiple</w:t>
      </w:r>
      <w:r w:rsidRPr="00277B92">
        <w:rPr>
          <w:rFonts w:ascii="Times" w:hAnsi="Times" w:cs="Arial"/>
        </w:rPr>
        <w:t xml:space="preserve"> phenotypes, including body weight, gene expression, and behavior</w:t>
      </w:r>
      <w:r>
        <w:rPr>
          <w:rFonts w:ascii="Times" w:hAnsi="Times" w:cs="Arial"/>
        </w:rPr>
        <w:t>;</w:t>
      </w:r>
      <w:r w:rsidRPr="005620C2">
        <w:rPr>
          <w:rFonts w:ascii="Times" w:hAnsi="Times" w:cs="Arial"/>
        </w:rPr>
        <w:t xml:space="preserve"> consistent with previous studies demonstrating that some individuals may be more resistant (or susceptible) to the effects of a Western diet</w:t>
      </w:r>
      <w:r w:rsidR="00B13CA6">
        <w:rPr>
          <w:rFonts w:ascii="Times" w:hAnsi="Times" w:cs="Arial"/>
        </w:rPr>
        <w:t xml:space="preserve"> </w:t>
      </w:r>
      <w:r w:rsidR="00EE4CE7">
        <w:rPr>
          <w:rFonts w:ascii="Times" w:hAnsi="Times"/>
        </w:rPr>
        <w:t>(Shively et al., 2009)</w:t>
      </w:r>
      <w:r w:rsidRPr="005620C2">
        <w:rPr>
          <w:rFonts w:ascii="Times" w:hAnsi="Times" w:cs="Arial"/>
        </w:rPr>
        <w:t>, presumably due to genetic variation or past environmental e</w:t>
      </w:r>
      <w:r w:rsidR="009015A0">
        <w:rPr>
          <w:rFonts w:ascii="Times" w:hAnsi="Times" w:cs="Arial"/>
        </w:rPr>
        <w:t>xposure</w:t>
      </w:r>
      <w:r w:rsidRPr="005620C2">
        <w:rPr>
          <w:rFonts w:ascii="Times" w:hAnsi="Times" w:cs="Arial"/>
        </w:rPr>
        <w:t xml:space="preserve">s. </w:t>
      </w:r>
      <w:r w:rsidRPr="00D41061">
        <w:rPr>
          <w:rFonts w:ascii="Times" w:hAnsi="Times" w:cs="Arial"/>
        </w:rPr>
        <w:t>However, we were unable to identify consistencies in individual responsiveness across the phenotypes (</w:t>
      </w:r>
      <w:del w:id="333" w:author="Revised" w:date="2021-07-01T13:47:00Z">
        <w:r w:rsidRPr="00D41061">
          <w:rPr>
            <w:rFonts w:ascii="Times" w:hAnsi="Times" w:cs="Arial"/>
          </w:rPr>
          <w:delText>Fig. S</w:delText>
        </w:r>
        <w:r w:rsidR="00457BA8">
          <w:rPr>
            <w:rFonts w:ascii="Times" w:hAnsi="Times" w:cs="Arial"/>
          </w:rPr>
          <w:delText>4</w:delText>
        </w:r>
        <w:r w:rsidR="00060120">
          <w:rPr>
            <w:rFonts w:ascii="Times" w:hAnsi="Times" w:cs="Arial"/>
          </w:rPr>
          <w:delText>A-C</w:delText>
        </w:r>
      </w:del>
      <w:ins w:id="334" w:author="Revised" w:date="2021-07-01T13:47:00Z">
        <w:r w:rsidR="003778D6">
          <w:rPr>
            <w:rFonts w:ascii="Times" w:hAnsi="Times" w:cs="Arial"/>
          </w:rPr>
          <w:t>Appendix Figure 2</w:t>
        </w:r>
      </w:ins>
      <w:r w:rsidRPr="00D41061">
        <w:rPr>
          <w:rFonts w:ascii="Times" w:hAnsi="Times" w:cs="Arial"/>
        </w:rPr>
        <w:t>).</w:t>
      </w:r>
      <w:r w:rsidRPr="00AD3CED">
        <w:rPr>
          <w:rFonts w:ascii="Times" w:hAnsi="Times" w:cs="Arial"/>
        </w:rPr>
        <w:t xml:space="preserve"> For instance, monkeys that exhibited a </w:t>
      </w:r>
      <w:r w:rsidRPr="00C64CE9">
        <w:rPr>
          <w:rFonts w:ascii="Times" w:hAnsi="Times" w:cs="Arial"/>
        </w:rPr>
        <w:t xml:space="preserve">strong gene regulatory response to the Western diet did not </w:t>
      </w:r>
      <w:r w:rsidR="00BC2822">
        <w:rPr>
          <w:rFonts w:ascii="Times" w:hAnsi="Times" w:cs="Arial"/>
        </w:rPr>
        <w:t xml:space="preserve">necessarily </w:t>
      </w:r>
      <w:r w:rsidRPr="00C64CE9">
        <w:rPr>
          <w:rFonts w:ascii="Times" w:hAnsi="Times" w:cs="Arial"/>
        </w:rPr>
        <w:t xml:space="preserve">exhibit </w:t>
      </w:r>
      <w:r w:rsidR="00F754A3">
        <w:rPr>
          <w:rFonts w:ascii="Times" w:hAnsi="Times" w:cs="Arial"/>
        </w:rPr>
        <w:t>a large</w:t>
      </w:r>
      <w:r w:rsidRPr="00C64CE9">
        <w:rPr>
          <w:rFonts w:ascii="Times" w:hAnsi="Times" w:cs="Arial"/>
        </w:rPr>
        <w:t xml:space="preserve"> increase in body weight</w:t>
      </w:r>
      <w:r w:rsidR="00A41008">
        <w:rPr>
          <w:rFonts w:ascii="Times" w:hAnsi="Times" w:cs="Arial"/>
        </w:rPr>
        <w:t xml:space="preserve"> or a strong negative DAB score (all </w:t>
      </w:r>
      <w:r w:rsidR="00A41008">
        <w:rPr>
          <w:rFonts w:ascii="Times" w:hAnsi="Times" w:cs="Arial"/>
          <w:i/>
          <w:iCs/>
        </w:rPr>
        <w:t>p</w:t>
      </w:r>
      <w:r w:rsidR="00A41008">
        <w:rPr>
          <w:rFonts w:ascii="Times" w:hAnsi="Times" w:cs="Arial"/>
        </w:rPr>
        <w:t xml:space="preserve"> &gt; 0.2)</w:t>
      </w:r>
      <w:r w:rsidRPr="00C64CE9">
        <w:rPr>
          <w:rFonts w:ascii="Times" w:hAnsi="Times" w:cs="Arial"/>
        </w:rPr>
        <w:t xml:space="preserve">. </w:t>
      </w:r>
      <w:r w:rsidR="00A41008">
        <w:rPr>
          <w:rFonts w:ascii="Times" w:hAnsi="Times" w:cs="Arial"/>
        </w:rPr>
        <w:t>Furthermore,</w:t>
      </w:r>
      <w:r w:rsidRPr="00F02A01">
        <w:rPr>
          <w:rFonts w:ascii="Times" w:hAnsi="Times" w:cs="Arial"/>
        </w:rPr>
        <w:t xml:space="preserve"> change in body weight did not significantly predict gene</w:t>
      </w:r>
      <w:r w:rsidR="00607CB0">
        <w:rPr>
          <w:rFonts w:ascii="Times" w:hAnsi="Times" w:cs="Arial"/>
        </w:rPr>
        <w:t xml:space="preserve"> expression</w:t>
      </w:r>
      <w:r w:rsidRPr="00F02A01">
        <w:rPr>
          <w:rFonts w:ascii="Times" w:hAnsi="Times" w:cs="Arial"/>
        </w:rPr>
        <w:t xml:space="preserve"> </w:t>
      </w:r>
      <w:r w:rsidR="00D07B82">
        <w:rPr>
          <w:rFonts w:ascii="Times" w:hAnsi="Times" w:cs="Arial"/>
        </w:rPr>
        <w:t>in monocytes (</w:t>
      </w:r>
      <w:ins w:id="335" w:author="Revised" w:date="2021-07-01T13:47:00Z">
        <w:r w:rsidR="001C713F">
          <w:rPr>
            <w:rFonts w:ascii="Times" w:hAnsi="Times" w:cs="Arial"/>
          </w:rPr>
          <w:t xml:space="preserve">all </w:t>
        </w:r>
      </w:ins>
      <w:r w:rsidRPr="00F02A01">
        <w:rPr>
          <w:rFonts w:ascii="Times" w:hAnsi="Times" w:cs="Arial"/>
        </w:rPr>
        <w:t xml:space="preserve">FDR </w:t>
      </w:r>
      <w:del w:id="336" w:author="Revised" w:date="2021-07-01T13:47:00Z">
        <w:r w:rsidRPr="00F02A01">
          <w:rPr>
            <w:rFonts w:ascii="Times" w:hAnsi="Times" w:cs="Arial"/>
          </w:rPr>
          <w:delText>&lt;</w:delText>
        </w:r>
      </w:del>
      <w:ins w:id="337" w:author="Revised" w:date="2021-07-01T13:47:00Z">
        <w:r w:rsidR="001C713F">
          <w:rPr>
            <w:rFonts w:ascii="Times" w:hAnsi="Times" w:cs="Arial"/>
          </w:rPr>
          <w:t>&gt;</w:t>
        </w:r>
      </w:ins>
      <w:r w:rsidRPr="00F02A01">
        <w:rPr>
          <w:rFonts w:ascii="Times" w:hAnsi="Times" w:cs="Arial"/>
        </w:rPr>
        <w:t xml:space="preserve"> </w:t>
      </w:r>
      <w:r w:rsidR="00FD4693">
        <w:rPr>
          <w:rFonts w:ascii="Times" w:hAnsi="Times" w:cs="Arial"/>
        </w:rPr>
        <w:t>0.2</w:t>
      </w:r>
      <w:r w:rsidR="00D07B82">
        <w:rPr>
          <w:rFonts w:ascii="Times" w:hAnsi="Times" w:cs="Arial"/>
        </w:rPr>
        <w:t>)</w:t>
      </w:r>
      <w:r w:rsidRPr="00F02A01">
        <w:rPr>
          <w:rFonts w:ascii="Times" w:hAnsi="Times" w:cs="Arial"/>
        </w:rPr>
        <w:t xml:space="preserve">. </w:t>
      </w:r>
      <w:r w:rsidRPr="00277B92">
        <w:rPr>
          <w:rFonts w:ascii="Times" w:hAnsi="Times" w:cs="Arial"/>
        </w:rPr>
        <w:t xml:space="preserve">Western diet fed individuals thus exhibited a mosaic response to diet across multiple phenotypes, </w:t>
      </w:r>
      <w:r w:rsidRPr="005620C2">
        <w:rPr>
          <w:rFonts w:ascii="Times" w:hAnsi="Times" w:cs="Arial"/>
        </w:rPr>
        <w:t>presumably involv</w:t>
      </w:r>
      <w:r w:rsidR="004E31E5">
        <w:rPr>
          <w:rFonts w:ascii="Times" w:hAnsi="Times" w:cs="Arial"/>
        </w:rPr>
        <w:t>ing</w:t>
      </w:r>
      <w:r w:rsidRPr="005620C2">
        <w:rPr>
          <w:rFonts w:ascii="Times" w:hAnsi="Times" w:cs="Arial"/>
        </w:rPr>
        <w:t xml:space="preserve"> interactions between diet, </w:t>
      </w:r>
      <w:r w:rsidR="00C24834">
        <w:rPr>
          <w:rFonts w:ascii="Times" w:hAnsi="Times" w:cs="Arial"/>
        </w:rPr>
        <w:t xml:space="preserve">stress, </w:t>
      </w:r>
      <w:r w:rsidR="00BC2822">
        <w:rPr>
          <w:rFonts w:ascii="Times" w:hAnsi="Times" w:cs="Arial"/>
        </w:rPr>
        <w:t xml:space="preserve">behavior, </w:t>
      </w:r>
      <w:r w:rsidRPr="005620C2">
        <w:rPr>
          <w:rFonts w:ascii="Times" w:hAnsi="Times" w:cs="Arial"/>
        </w:rPr>
        <w:lastRenderedPageBreak/>
        <w:t xml:space="preserve">environment, </w:t>
      </w:r>
      <w:r w:rsidR="006543F3">
        <w:rPr>
          <w:rFonts w:ascii="Times" w:hAnsi="Times" w:cs="Arial"/>
        </w:rPr>
        <w:t xml:space="preserve">microbiome, </w:t>
      </w:r>
      <w:r w:rsidRPr="005620C2">
        <w:rPr>
          <w:rFonts w:ascii="Times" w:hAnsi="Times" w:cs="Arial"/>
        </w:rPr>
        <w:t>and genome</w:t>
      </w:r>
      <w:r w:rsidR="006543F3">
        <w:rPr>
          <w:rFonts w:ascii="Times" w:hAnsi="Times" w:cs="Arial"/>
        </w:rPr>
        <w:t>/epigenome</w:t>
      </w:r>
      <w:r w:rsidRPr="005620C2">
        <w:rPr>
          <w:rFonts w:ascii="Times" w:hAnsi="Times" w:cs="Arial"/>
        </w:rPr>
        <w:t>.</w:t>
      </w:r>
    </w:p>
    <w:p w14:paraId="7ED859A8" w14:textId="77777777" w:rsidR="00B77855" w:rsidRPr="005620C2" w:rsidRDefault="00B77855" w:rsidP="00BA35FB">
      <w:pPr>
        <w:spacing w:line="480" w:lineRule="auto"/>
        <w:rPr>
          <w:rFonts w:ascii="Times" w:hAnsi="Times" w:cs="Arial"/>
          <w:b/>
          <w:u w:val="single"/>
        </w:rPr>
      </w:pPr>
    </w:p>
    <w:p w14:paraId="07F4365F" w14:textId="7557CD04" w:rsidR="002B3A88" w:rsidRPr="005620C2" w:rsidRDefault="00CB0468" w:rsidP="00BA35FB">
      <w:pPr>
        <w:spacing w:line="480" w:lineRule="auto"/>
        <w:rPr>
          <w:rFonts w:ascii="Times" w:hAnsi="Times" w:cs="Arial"/>
          <w:b/>
          <w:u w:val="single"/>
        </w:rPr>
      </w:pPr>
      <w:r w:rsidRPr="005620C2">
        <w:rPr>
          <w:rFonts w:ascii="Times" w:hAnsi="Times" w:cs="Arial"/>
          <w:b/>
        </w:rPr>
        <w:t>Discussion</w:t>
      </w:r>
    </w:p>
    <w:p w14:paraId="1F830B3F" w14:textId="37387ADE" w:rsidR="00813957" w:rsidRDefault="00F55670" w:rsidP="00BA35FB">
      <w:pPr>
        <w:widowControl w:val="0"/>
        <w:spacing w:line="480" w:lineRule="auto"/>
        <w:rPr>
          <w:rFonts w:ascii="Times" w:hAnsi="Times" w:cs="Arial"/>
        </w:rPr>
      </w:pPr>
      <w:r w:rsidRPr="005620C2">
        <w:rPr>
          <w:rFonts w:ascii="Times" w:hAnsi="Times" w:cs="Arial"/>
        </w:rPr>
        <w:t xml:space="preserve">This study </w:t>
      </w:r>
      <w:r w:rsidR="007E709D" w:rsidRPr="005620C2">
        <w:rPr>
          <w:rFonts w:ascii="Times" w:hAnsi="Times" w:cs="Arial"/>
        </w:rPr>
        <w:t>show</w:t>
      </w:r>
      <w:r w:rsidRPr="005620C2">
        <w:rPr>
          <w:rFonts w:ascii="Times" w:hAnsi="Times" w:cs="Arial"/>
        </w:rPr>
        <w:t>s</w:t>
      </w:r>
      <w:r w:rsidR="00DC4C90">
        <w:rPr>
          <w:rFonts w:ascii="Times" w:hAnsi="Times" w:cs="Arial"/>
        </w:rPr>
        <w:t>,</w:t>
      </w:r>
      <w:r w:rsidR="007E709D" w:rsidRPr="005620C2">
        <w:rPr>
          <w:rFonts w:ascii="Times" w:hAnsi="Times" w:cs="Arial"/>
        </w:rPr>
        <w:t xml:space="preserve"> f</w:t>
      </w:r>
      <w:r w:rsidR="00B1190D" w:rsidRPr="005620C2">
        <w:rPr>
          <w:rFonts w:ascii="Times" w:hAnsi="Times" w:cs="Arial"/>
        </w:rPr>
        <w:t>or the first time</w:t>
      </w:r>
      <w:r w:rsidR="00DC4C90">
        <w:rPr>
          <w:rFonts w:ascii="Times" w:hAnsi="Times" w:cs="Arial"/>
        </w:rPr>
        <w:t>,</w:t>
      </w:r>
      <w:r w:rsidR="00B1190D" w:rsidRPr="005620C2">
        <w:rPr>
          <w:rFonts w:ascii="Times" w:hAnsi="Times" w:cs="Arial"/>
        </w:rPr>
        <w:t xml:space="preserve"> that a </w:t>
      </w:r>
      <w:r w:rsidR="00CB0468" w:rsidRPr="005620C2">
        <w:rPr>
          <w:rFonts w:ascii="Times" w:hAnsi="Times" w:cs="Arial"/>
        </w:rPr>
        <w:t>whole-diet manipulation</w:t>
      </w:r>
      <w:r w:rsidR="00B1190D" w:rsidRPr="005620C2">
        <w:rPr>
          <w:rFonts w:ascii="Times" w:hAnsi="Times" w:cs="Arial"/>
        </w:rPr>
        <w:t xml:space="preserve"> exert</w:t>
      </w:r>
      <w:r w:rsidR="00924378">
        <w:rPr>
          <w:rFonts w:ascii="Times" w:hAnsi="Times" w:cs="Arial"/>
        </w:rPr>
        <w:t>ed</w:t>
      </w:r>
      <w:r w:rsidR="00B1190D" w:rsidRPr="005620C2">
        <w:rPr>
          <w:rFonts w:ascii="Times" w:hAnsi="Times" w:cs="Arial"/>
        </w:rPr>
        <w:t xml:space="preserve"> </w:t>
      </w:r>
      <w:r w:rsidR="001D357C" w:rsidRPr="005620C2">
        <w:rPr>
          <w:rFonts w:ascii="Times" w:hAnsi="Times" w:cs="Arial"/>
        </w:rPr>
        <w:t>profound effects</w:t>
      </w:r>
      <w:r w:rsidR="00B1190D" w:rsidRPr="005620C2">
        <w:rPr>
          <w:rFonts w:ascii="Times" w:hAnsi="Times" w:cs="Arial"/>
        </w:rPr>
        <w:t xml:space="preserve"> on monocyte </w:t>
      </w:r>
      <w:r w:rsidR="00FD1FAE">
        <w:rPr>
          <w:rFonts w:ascii="Times" w:hAnsi="Times" w:cs="Arial"/>
        </w:rPr>
        <w:t xml:space="preserve">polarization </w:t>
      </w:r>
      <w:r w:rsidR="00D84F38" w:rsidRPr="005620C2">
        <w:rPr>
          <w:rFonts w:ascii="Times" w:hAnsi="Times" w:cs="Arial"/>
        </w:rPr>
        <w:t xml:space="preserve">and </w:t>
      </w:r>
      <w:r w:rsidR="0021798C" w:rsidRPr="005620C2">
        <w:rPr>
          <w:rFonts w:ascii="Times" w:hAnsi="Times" w:cs="Arial"/>
        </w:rPr>
        <w:t xml:space="preserve">social </w:t>
      </w:r>
      <w:r w:rsidR="00D84F38" w:rsidRPr="005620C2">
        <w:rPr>
          <w:rFonts w:ascii="Times" w:hAnsi="Times" w:cs="Arial"/>
        </w:rPr>
        <w:t>behavior</w:t>
      </w:r>
      <w:r w:rsidR="00A01E52" w:rsidRPr="005620C2">
        <w:rPr>
          <w:rFonts w:ascii="Times" w:hAnsi="Times" w:cs="Arial"/>
        </w:rPr>
        <w:t xml:space="preserve"> in primate</w:t>
      </w:r>
      <w:r w:rsidR="007F4440">
        <w:rPr>
          <w:rFonts w:ascii="Times" w:hAnsi="Times" w:cs="Arial"/>
        </w:rPr>
        <w:t>s</w:t>
      </w:r>
      <w:r w:rsidR="00CD3D8C" w:rsidRPr="005620C2">
        <w:rPr>
          <w:rFonts w:ascii="Times" w:hAnsi="Times" w:cs="Arial"/>
        </w:rPr>
        <w:t>.</w:t>
      </w:r>
      <w:r w:rsidR="00E03A72" w:rsidRPr="005620C2">
        <w:rPr>
          <w:rFonts w:ascii="Times" w:hAnsi="Times" w:cs="Arial"/>
        </w:rPr>
        <w:t xml:space="preserve"> </w:t>
      </w:r>
      <w:r w:rsidR="00CD3D8C" w:rsidRPr="005620C2">
        <w:rPr>
          <w:rFonts w:ascii="Times" w:hAnsi="Times" w:cs="Arial"/>
        </w:rPr>
        <w:t>Forty percent of</w:t>
      </w:r>
      <w:r w:rsidR="000417D2" w:rsidRPr="005620C2">
        <w:rPr>
          <w:rFonts w:ascii="Times" w:hAnsi="Times" w:cs="Arial"/>
        </w:rPr>
        <w:t xml:space="preserve"> </w:t>
      </w:r>
      <w:ins w:id="338" w:author="Revised" w:date="2021-07-01T13:47:00Z">
        <w:r w:rsidR="001C713F">
          <w:rPr>
            <w:rFonts w:ascii="Times" w:hAnsi="Times" w:cs="Arial"/>
          </w:rPr>
          <w:t>monocyte-</w:t>
        </w:r>
      </w:ins>
      <w:r w:rsidR="000417D2" w:rsidRPr="005620C2">
        <w:rPr>
          <w:rFonts w:ascii="Times" w:hAnsi="Times" w:cs="Arial"/>
        </w:rPr>
        <w:t>expressed</w:t>
      </w:r>
      <w:r w:rsidR="00CB0468" w:rsidRPr="005620C2">
        <w:rPr>
          <w:rFonts w:ascii="Times" w:hAnsi="Times" w:cs="Arial"/>
        </w:rPr>
        <w:t xml:space="preserve"> genes </w:t>
      </w:r>
      <w:r w:rsidR="00A62D1B" w:rsidRPr="005620C2">
        <w:rPr>
          <w:rFonts w:ascii="Times" w:hAnsi="Times" w:cs="Arial"/>
        </w:rPr>
        <w:t>were</w:t>
      </w:r>
      <w:r w:rsidR="00CB0468" w:rsidRPr="005620C2">
        <w:rPr>
          <w:rFonts w:ascii="Times" w:hAnsi="Times" w:cs="Arial"/>
        </w:rPr>
        <w:t xml:space="preserve"> differential</w:t>
      </w:r>
      <w:r w:rsidR="00A62D1B" w:rsidRPr="005620C2">
        <w:rPr>
          <w:rFonts w:ascii="Times" w:hAnsi="Times" w:cs="Arial"/>
        </w:rPr>
        <w:t>ly</w:t>
      </w:r>
      <w:r w:rsidR="00CB0468" w:rsidRPr="005620C2">
        <w:rPr>
          <w:rFonts w:ascii="Times" w:hAnsi="Times" w:cs="Arial"/>
        </w:rPr>
        <w:t xml:space="preserve"> </w:t>
      </w:r>
      <w:r w:rsidR="00A62D1B" w:rsidRPr="005620C2">
        <w:rPr>
          <w:rFonts w:ascii="Times" w:hAnsi="Times" w:cs="Arial"/>
        </w:rPr>
        <w:t xml:space="preserve">expressed </w:t>
      </w:r>
      <w:r w:rsidR="00CB0468" w:rsidRPr="005620C2">
        <w:rPr>
          <w:rFonts w:ascii="Times" w:hAnsi="Times" w:cs="Arial"/>
        </w:rPr>
        <w:t xml:space="preserve">between </w:t>
      </w:r>
      <w:r w:rsidR="001F4CA5" w:rsidRPr="005620C2">
        <w:rPr>
          <w:rFonts w:ascii="Times" w:hAnsi="Times" w:cs="Arial"/>
        </w:rPr>
        <w:t>monkeys</w:t>
      </w:r>
      <w:r w:rsidR="00CB0468" w:rsidRPr="005620C2">
        <w:rPr>
          <w:rFonts w:ascii="Times" w:hAnsi="Times" w:cs="Arial"/>
        </w:rPr>
        <w:t xml:space="preserve"> fed </w:t>
      </w:r>
      <w:r w:rsidR="007E709D" w:rsidRPr="005620C2">
        <w:rPr>
          <w:rFonts w:ascii="Times" w:hAnsi="Times" w:cs="Arial"/>
        </w:rPr>
        <w:t>Western or Mediterranean</w:t>
      </w:r>
      <w:r w:rsidR="00E073C6" w:rsidRPr="005620C2">
        <w:rPr>
          <w:rFonts w:ascii="Times" w:hAnsi="Times" w:cs="Arial"/>
        </w:rPr>
        <w:t xml:space="preserve"> </w:t>
      </w:r>
      <w:r w:rsidR="00CB0468" w:rsidRPr="005620C2">
        <w:rPr>
          <w:rFonts w:ascii="Times" w:hAnsi="Times" w:cs="Arial"/>
        </w:rPr>
        <w:t>diets</w:t>
      </w:r>
      <w:r w:rsidR="00CD3D8C" w:rsidRPr="005620C2">
        <w:rPr>
          <w:rFonts w:ascii="Times" w:hAnsi="Times" w:cs="Arial"/>
        </w:rPr>
        <w:t xml:space="preserve">, </w:t>
      </w:r>
      <w:r w:rsidR="00BA2FAC" w:rsidRPr="005620C2">
        <w:rPr>
          <w:rFonts w:ascii="Times" w:hAnsi="Times" w:cs="Arial"/>
        </w:rPr>
        <w:t xml:space="preserve">indicating that diet dramatically </w:t>
      </w:r>
      <w:r w:rsidR="005C71B8" w:rsidRPr="005620C2">
        <w:rPr>
          <w:rFonts w:ascii="Times" w:hAnsi="Times" w:cs="Arial"/>
        </w:rPr>
        <w:t>altered monocyte programming</w:t>
      </w:r>
      <w:r w:rsidR="00BA2FAC" w:rsidRPr="005620C2">
        <w:rPr>
          <w:rFonts w:ascii="Times" w:hAnsi="Times" w:cs="Arial"/>
        </w:rPr>
        <w:t xml:space="preserve">. </w:t>
      </w:r>
      <w:r w:rsidR="004E31E5">
        <w:rPr>
          <w:rFonts w:ascii="Times" w:hAnsi="Times" w:cs="Arial"/>
        </w:rPr>
        <w:t>R</w:t>
      </w:r>
      <w:r w:rsidR="008C4F63">
        <w:rPr>
          <w:rFonts w:ascii="Times" w:hAnsi="Times" w:cs="Arial"/>
        </w:rPr>
        <w:t xml:space="preserve">elative </w:t>
      </w:r>
      <w:r w:rsidR="00C64CE9" w:rsidRPr="00BA4155">
        <w:rPr>
          <w:rFonts w:ascii="Times" w:hAnsi="Times" w:cs="Arial"/>
        </w:rPr>
        <w:t xml:space="preserve">to </w:t>
      </w:r>
      <w:r w:rsidR="00D07B82">
        <w:rPr>
          <w:rFonts w:ascii="Times" w:hAnsi="Times" w:cs="Arial"/>
        </w:rPr>
        <w:t xml:space="preserve">monocytes from </w:t>
      </w:r>
      <w:r w:rsidR="004B493A">
        <w:rPr>
          <w:rFonts w:ascii="Times" w:hAnsi="Times" w:cs="Arial"/>
        </w:rPr>
        <w:t>Mediterranean</w:t>
      </w:r>
      <w:r w:rsidR="00D07B82">
        <w:rPr>
          <w:rFonts w:ascii="Times" w:hAnsi="Times" w:cs="Arial"/>
        </w:rPr>
        <w:t xml:space="preserve">-fed </w:t>
      </w:r>
      <w:r w:rsidR="004B493A">
        <w:rPr>
          <w:rFonts w:ascii="Times" w:hAnsi="Times" w:cs="Arial"/>
        </w:rPr>
        <w:t>subjects</w:t>
      </w:r>
      <w:r w:rsidR="00C64CE9" w:rsidRPr="00BA4155">
        <w:rPr>
          <w:rFonts w:ascii="Times" w:hAnsi="Times" w:cs="Arial"/>
        </w:rPr>
        <w:t xml:space="preserve">, </w:t>
      </w:r>
      <w:r w:rsidR="00D07B82">
        <w:rPr>
          <w:rFonts w:ascii="Times" w:hAnsi="Times" w:cs="Arial"/>
        </w:rPr>
        <w:t xml:space="preserve">monocytes from </w:t>
      </w:r>
      <w:r w:rsidR="004B493A">
        <w:rPr>
          <w:rFonts w:ascii="Times" w:hAnsi="Times" w:cs="Arial"/>
        </w:rPr>
        <w:t xml:space="preserve">Western diet consumers </w:t>
      </w:r>
      <w:r w:rsidR="00C64CE9" w:rsidRPr="00BA4155">
        <w:rPr>
          <w:rFonts w:ascii="Times" w:hAnsi="Times" w:cs="Arial"/>
        </w:rPr>
        <w:t xml:space="preserve">exhibited </w:t>
      </w:r>
      <w:r w:rsidR="004B493A">
        <w:rPr>
          <w:rFonts w:ascii="Times" w:hAnsi="Times" w:cs="Arial"/>
        </w:rPr>
        <w:t xml:space="preserve">increased </w:t>
      </w:r>
      <w:r w:rsidR="007C6A84">
        <w:rPr>
          <w:rFonts w:ascii="Times" w:hAnsi="Times" w:cs="Arial"/>
        </w:rPr>
        <w:t xml:space="preserve">expression of </w:t>
      </w:r>
      <w:r w:rsidR="00C64CE9" w:rsidRPr="00BA4155">
        <w:rPr>
          <w:rFonts w:ascii="Times" w:hAnsi="Times" w:cs="Arial"/>
        </w:rPr>
        <w:t xml:space="preserve">proinflammatory and </w:t>
      </w:r>
      <w:r w:rsidR="007C6A84">
        <w:rPr>
          <w:rFonts w:ascii="Times" w:hAnsi="Times" w:cs="Arial"/>
        </w:rPr>
        <w:t xml:space="preserve">monocyte polarization </w:t>
      </w:r>
      <w:r w:rsidR="00C64CE9" w:rsidRPr="00BA4155">
        <w:rPr>
          <w:rFonts w:ascii="Times" w:hAnsi="Times" w:cs="Arial"/>
        </w:rPr>
        <w:t>regulatory gene</w:t>
      </w:r>
      <w:r w:rsidR="007C6A84">
        <w:rPr>
          <w:rFonts w:ascii="Times" w:hAnsi="Times" w:cs="Arial"/>
        </w:rPr>
        <w:t>s</w:t>
      </w:r>
      <w:r w:rsidR="00C64CE9" w:rsidRPr="00BA4155">
        <w:rPr>
          <w:rFonts w:ascii="Times" w:hAnsi="Times" w:cs="Arial"/>
        </w:rPr>
        <w:t>.</w:t>
      </w:r>
      <w:r w:rsidR="00EB1EE9" w:rsidRPr="005620C2">
        <w:rPr>
          <w:rFonts w:ascii="Times" w:hAnsi="Times" w:cs="Arial"/>
        </w:rPr>
        <w:t xml:space="preserve"> </w:t>
      </w:r>
      <w:r w:rsidR="0097093A" w:rsidRPr="00AD3CED">
        <w:rPr>
          <w:rFonts w:ascii="Times" w:hAnsi="Times" w:cs="Arial"/>
        </w:rPr>
        <w:t>Our findings</w:t>
      </w:r>
      <w:r w:rsidR="0097093A">
        <w:rPr>
          <w:rFonts w:ascii="Times" w:hAnsi="Times" w:cs="Arial"/>
        </w:rPr>
        <w:t xml:space="preserve"> </w:t>
      </w:r>
      <w:r w:rsidR="0097093A" w:rsidRPr="00AD3CED">
        <w:rPr>
          <w:rFonts w:ascii="Times" w:hAnsi="Times" w:cs="Arial"/>
        </w:rPr>
        <w:t>extend previous stud</w:t>
      </w:r>
      <w:r w:rsidR="0097093A">
        <w:rPr>
          <w:rFonts w:ascii="Times" w:hAnsi="Times" w:cs="Arial"/>
        </w:rPr>
        <w:t>ies, such as</w:t>
      </w:r>
      <w:r w:rsidR="0097093A" w:rsidRPr="00AD3CED">
        <w:rPr>
          <w:rFonts w:ascii="Times" w:hAnsi="Times" w:cs="Arial"/>
        </w:rPr>
        <w:t xml:space="preserve"> a randomized human cross-over trial</w:t>
      </w:r>
      <w:r w:rsidR="0097093A">
        <w:rPr>
          <w:rFonts w:ascii="Times" w:hAnsi="Times" w:cs="Arial"/>
        </w:rPr>
        <w:t xml:space="preserve"> that</w:t>
      </w:r>
      <w:r w:rsidR="0097093A" w:rsidRPr="00AD3CED">
        <w:rPr>
          <w:rFonts w:ascii="Times" w:hAnsi="Times" w:cs="Arial"/>
        </w:rPr>
        <w:t xml:space="preserve"> demonstrated </w:t>
      </w:r>
      <w:r w:rsidR="00D02189">
        <w:rPr>
          <w:rFonts w:ascii="Times" w:hAnsi="Times" w:cs="Arial"/>
        </w:rPr>
        <w:t>changes in monocyte proinflammatory genes</w:t>
      </w:r>
      <w:ins w:id="339" w:author="Revised" w:date="2021-07-01T13:47:00Z">
        <w:r w:rsidR="001C713F">
          <w:rPr>
            <w:rFonts w:ascii="Times" w:hAnsi="Times" w:cs="Arial"/>
          </w:rPr>
          <w:t xml:space="preserve">, including </w:t>
        </w:r>
        <w:r w:rsidR="001C713F">
          <w:rPr>
            <w:rFonts w:ascii="Times" w:hAnsi="Times" w:cs="Arial"/>
            <w:i/>
            <w:iCs/>
          </w:rPr>
          <w:t>IL6</w:t>
        </w:r>
        <w:r w:rsidR="001C713F">
          <w:rPr>
            <w:rFonts w:ascii="Times" w:hAnsi="Times" w:cs="Arial"/>
          </w:rPr>
          <w:t>, other interleukins, and NF-κB components,</w:t>
        </w:r>
      </w:ins>
      <w:r w:rsidR="00D02189">
        <w:rPr>
          <w:rFonts w:ascii="Times" w:hAnsi="Times" w:cs="Arial"/>
        </w:rPr>
        <w:t xml:space="preserve"> in</w:t>
      </w:r>
      <w:r w:rsidR="0097093A" w:rsidRPr="00AD3CED">
        <w:rPr>
          <w:rFonts w:ascii="Times" w:hAnsi="Times" w:cs="Arial"/>
        </w:rPr>
        <w:t xml:space="preserve"> elderly indiv</w:t>
      </w:r>
      <w:r w:rsidR="0097093A">
        <w:rPr>
          <w:rFonts w:ascii="Times" w:hAnsi="Times" w:cs="Arial"/>
        </w:rPr>
        <w:t>i</w:t>
      </w:r>
      <w:r w:rsidR="0097093A" w:rsidRPr="00AD3CED">
        <w:rPr>
          <w:rFonts w:ascii="Times" w:hAnsi="Times" w:cs="Arial"/>
        </w:rPr>
        <w:t xml:space="preserve">duals consuming a Mediterranean like </w:t>
      </w:r>
      <w:r w:rsidR="0097093A" w:rsidRPr="00C64CE9">
        <w:rPr>
          <w:rFonts w:ascii="Times" w:hAnsi="Times" w:cs="Arial"/>
        </w:rPr>
        <w:t xml:space="preserve">diet enriched in olive oil </w:t>
      </w:r>
      <w:r w:rsidR="00D02189">
        <w:rPr>
          <w:rFonts w:ascii="Times" w:hAnsi="Times" w:cs="Arial"/>
        </w:rPr>
        <w:t>versus a diet</w:t>
      </w:r>
      <w:r w:rsidR="0097093A" w:rsidRPr="00C64CE9">
        <w:rPr>
          <w:rFonts w:ascii="Times" w:hAnsi="Times" w:cs="Arial"/>
        </w:rPr>
        <w:t xml:space="preserve"> more enriched in saturated fat</w:t>
      </w:r>
      <w:r w:rsidR="00B13CA6">
        <w:rPr>
          <w:rFonts w:ascii="Times" w:hAnsi="Times" w:cs="Arial"/>
        </w:rPr>
        <w:t xml:space="preserve"> </w:t>
      </w:r>
      <w:r w:rsidR="00EE4CE7">
        <w:rPr>
          <w:rFonts w:ascii="Times" w:hAnsi="Times"/>
        </w:rPr>
        <w:t>(</w:t>
      </w:r>
      <w:del w:id="340" w:author="Revised" w:date="2021-07-01T13:47:00Z">
        <w:r w:rsidR="0097093A" w:rsidRPr="00C64CE9">
          <w:rPr>
            <w:rFonts w:ascii="Times" w:hAnsi="Times" w:cs="Arial"/>
          </w:rPr>
          <w:delText>butter)</w:delText>
        </w:r>
        <w:r w:rsidR="00B13CA6">
          <w:rPr>
            <w:rFonts w:ascii="Times" w:hAnsi="Times" w:cs="Arial"/>
          </w:rPr>
          <w:delText xml:space="preserve"> </w:delText>
        </w:r>
        <w:r w:rsidR="00EE4CE7">
          <w:rPr>
            <w:rFonts w:ascii="Times" w:hAnsi="Times"/>
          </w:rPr>
          <w:delText>(</w:delText>
        </w:r>
      </w:del>
      <w:r w:rsidR="00EE4CE7">
        <w:rPr>
          <w:rFonts w:ascii="Times" w:hAnsi="Times"/>
        </w:rPr>
        <w:t>Camargo et al., 2012)</w:t>
      </w:r>
      <w:r w:rsidR="0097093A" w:rsidRPr="005620C2">
        <w:rPr>
          <w:rFonts w:ascii="Times" w:hAnsi="Times" w:cs="Arial"/>
        </w:rPr>
        <w:t>.</w:t>
      </w:r>
    </w:p>
    <w:p w14:paraId="2648C353" w14:textId="5C1CEF2D" w:rsidR="00813957" w:rsidRDefault="00813957" w:rsidP="00BA35FB">
      <w:pPr>
        <w:widowControl w:val="0"/>
        <w:spacing w:line="480" w:lineRule="auto"/>
        <w:rPr>
          <w:rFonts w:ascii="Times" w:hAnsi="Times" w:cs="Arial"/>
        </w:rPr>
      </w:pPr>
    </w:p>
    <w:p w14:paraId="5D107D78" w14:textId="098D0662" w:rsidR="00813957" w:rsidRPr="004B4F9A" w:rsidRDefault="00AB0828" w:rsidP="00BA35FB">
      <w:pPr>
        <w:widowControl w:val="0"/>
        <w:spacing w:line="480" w:lineRule="auto"/>
        <w:rPr>
          <w:rPrChange w:id="341" w:author="Revised" w:date="2021-07-01T13:47:00Z">
            <w:rPr>
              <w:rFonts w:ascii="Times" w:hAnsi="Times"/>
            </w:rPr>
          </w:rPrChange>
        </w:rPr>
      </w:pPr>
      <w:r>
        <w:rPr>
          <w:rFonts w:ascii="Times" w:hAnsi="Times" w:cs="Arial"/>
        </w:rPr>
        <w:t xml:space="preserve">We identified a putative molecular mechanism, </w:t>
      </w:r>
      <w:r w:rsidR="00D42411">
        <w:rPr>
          <w:rFonts w:ascii="Times" w:hAnsi="Times" w:cs="Arial"/>
        </w:rPr>
        <w:t xml:space="preserve">altered </w:t>
      </w:r>
      <w:r>
        <w:rPr>
          <w:rFonts w:ascii="Times" w:hAnsi="Times" w:cs="Arial"/>
        </w:rPr>
        <w:t xml:space="preserve">monocyte </w:t>
      </w:r>
      <w:r w:rsidR="00095BEE">
        <w:rPr>
          <w:rFonts w:ascii="Times" w:hAnsi="Times" w:cs="Arial"/>
        </w:rPr>
        <w:t>polarization</w:t>
      </w:r>
      <w:r>
        <w:rPr>
          <w:rFonts w:ascii="Times" w:hAnsi="Times" w:cs="Arial"/>
        </w:rPr>
        <w:t xml:space="preserve">, </w:t>
      </w:r>
      <w:r w:rsidR="00D02189">
        <w:rPr>
          <w:rFonts w:ascii="Times" w:hAnsi="Times" w:cs="Arial"/>
        </w:rPr>
        <w:t>that may contribute to the</w:t>
      </w:r>
      <w:r>
        <w:rPr>
          <w:rFonts w:ascii="Times" w:hAnsi="Times" w:cs="Arial"/>
        </w:rPr>
        <w:t xml:space="preserve"> establish</w:t>
      </w:r>
      <w:r w:rsidR="00E665F3">
        <w:rPr>
          <w:rFonts w:ascii="Times" w:hAnsi="Times" w:cs="Arial"/>
        </w:rPr>
        <w:t>ed</w:t>
      </w:r>
      <w:r>
        <w:rPr>
          <w:rFonts w:ascii="Times" w:hAnsi="Times" w:cs="Arial"/>
        </w:rPr>
        <w:t xml:space="preserve"> link</w:t>
      </w:r>
      <w:r w:rsidR="00D42411">
        <w:rPr>
          <w:rFonts w:ascii="Times" w:hAnsi="Times" w:cs="Arial"/>
        </w:rPr>
        <w:t>s</w:t>
      </w:r>
      <w:r>
        <w:rPr>
          <w:rFonts w:ascii="Times" w:hAnsi="Times" w:cs="Arial"/>
        </w:rPr>
        <w:t xml:space="preserve"> between c</w:t>
      </w:r>
      <w:r w:rsidR="00813957">
        <w:rPr>
          <w:rFonts w:ascii="Times" w:hAnsi="Times" w:cs="Arial"/>
        </w:rPr>
        <w:t>hanges in human diet</w:t>
      </w:r>
      <w:r w:rsidR="00D02189">
        <w:rPr>
          <w:rFonts w:ascii="Times" w:hAnsi="Times" w:cs="Arial"/>
        </w:rPr>
        <w:t>s</w:t>
      </w:r>
      <w:r w:rsidR="00813957">
        <w:rPr>
          <w:rFonts w:ascii="Times" w:hAnsi="Times" w:cs="Arial"/>
        </w:rPr>
        <w:t xml:space="preserve"> associated with industrialization</w:t>
      </w:r>
      <w:r w:rsidR="00D02189">
        <w:rPr>
          <w:rFonts w:ascii="Times" w:hAnsi="Times" w:cs="Arial"/>
        </w:rPr>
        <w:t xml:space="preserve"> and increases in chronic disease</w:t>
      </w:r>
      <w:r w:rsidR="00813957">
        <w:rPr>
          <w:rFonts w:ascii="Times" w:hAnsi="Times" w:cs="Arial"/>
        </w:rPr>
        <w:t xml:space="preserve"> </w:t>
      </w:r>
      <w:r w:rsidR="00381F1D" w:rsidRPr="00381F1D">
        <w:rPr>
          <w:rFonts w:ascii="Times" w:hAnsi="Times"/>
        </w:rPr>
        <w:t>(Cordain et al., 2005; Drake et al., 2018; Jacka et al., 2010; Lea et al., 2020; Manzel et al., 2014; Pontzer et al., 2018; Smil, 1989; Smyth &amp; Heron, 2006)</w:t>
      </w:r>
      <w:r w:rsidR="00813957">
        <w:rPr>
          <w:rFonts w:ascii="Times" w:hAnsi="Times" w:cs="Arial"/>
        </w:rPr>
        <w:t>.</w:t>
      </w:r>
      <w:r w:rsidR="00AE7AEA">
        <w:rPr>
          <w:rFonts w:ascii="Times" w:hAnsi="Times" w:cs="Arial"/>
        </w:rPr>
        <w:t xml:space="preserve"> </w:t>
      </w:r>
      <w:r w:rsidR="00E35271">
        <w:rPr>
          <w:rFonts w:ascii="Times" w:hAnsi="Times" w:cs="Arial"/>
        </w:rPr>
        <w:t xml:space="preserve">Comparative studies of human health across </w:t>
      </w:r>
      <w:r w:rsidR="00D02189">
        <w:rPr>
          <w:rFonts w:ascii="Times" w:hAnsi="Times" w:cs="Arial"/>
        </w:rPr>
        <w:t xml:space="preserve">different </w:t>
      </w:r>
      <w:r w:rsidR="00E35271">
        <w:rPr>
          <w:rFonts w:ascii="Times" w:hAnsi="Times" w:cs="Arial"/>
        </w:rPr>
        <w:t xml:space="preserve">modern populations </w:t>
      </w:r>
      <w:r w:rsidR="00D02189">
        <w:rPr>
          <w:rFonts w:ascii="Times" w:hAnsi="Times" w:cs="Arial"/>
        </w:rPr>
        <w:t xml:space="preserve">– namely those </w:t>
      </w:r>
      <w:r w:rsidR="00E35271">
        <w:rPr>
          <w:rFonts w:ascii="Times" w:hAnsi="Times" w:cs="Arial"/>
        </w:rPr>
        <w:t xml:space="preserve">consuming traditional </w:t>
      </w:r>
      <w:r w:rsidR="00D02189">
        <w:rPr>
          <w:rFonts w:ascii="Times" w:hAnsi="Times" w:cs="Arial"/>
        </w:rPr>
        <w:t xml:space="preserve">hunter-gatherer, forager-horticulturalist, or pastoralist diets </w:t>
      </w:r>
      <w:r w:rsidR="00E35271">
        <w:rPr>
          <w:rFonts w:ascii="Times" w:hAnsi="Times" w:cs="Arial"/>
        </w:rPr>
        <w:t>versus modern</w:t>
      </w:r>
      <w:r w:rsidR="00D02189">
        <w:rPr>
          <w:rFonts w:ascii="Times" w:hAnsi="Times" w:cs="Arial"/>
        </w:rPr>
        <w:t>, Western-like</w:t>
      </w:r>
      <w:r w:rsidR="00E35271">
        <w:rPr>
          <w:rFonts w:ascii="Times" w:hAnsi="Times" w:cs="Arial"/>
        </w:rPr>
        <w:t xml:space="preserve"> diets </w:t>
      </w:r>
      <w:r w:rsidR="00D02189">
        <w:rPr>
          <w:rFonts w:ascii="Times" w:hAnsi="Times" w:cs="Arial"/>
        </w:rPr>
        <w:t xml:space="preserve">– lend </w:t>
      </w:r>
      <w:r w:rsidR="00E35271">
        <w:rPr>
          <w:rFonts w:ascii="Times" w:hAnsi="Times" w:cs="Arial"/>
        </w:rPr>
        <w:t>support for the evolutionary mismatch hypothesis</w:t>
      </w:r>
      <w:r w:rsidR="00D02189">
        <w:rPr>
          <w:rFonts w:ascii="Times" w:hAnsi="Times" w:cs="Arial"/>
        </w:rPr>
        <w:t xml:space="preserve"> </w:t>
      </w:r>
      <w:r w:rsidR="00E06513" w:rsidRPr="00E06513">
        <w:rPr>
          <w:rFonts w:ascii="Times" w:hAnsi="Times" w:cs="Times"/>
        </w:rPr>
        <w:t xml:space="preserve">(Eaton et al., 1988; </w:t>
      </w:r>
      <w:r w:rsidR="00777E30">
        <w:rPr>
          <w:rFonts w:ascii="Times" w:hAnsi="Times" w:cs="Times"/>
        </w:rPr>
        <w:t xml:space="preserve">H. </w:t>
      </w:r>
      <w:r w:rsidR="00E06513" w:rsidRPr="00E06513">
        <w:rPr>
          <w:rFonts w:ascii="Times" w:hAnsi="Times" w:cs="Times"/>
        </w:rPr>
        <w:t>Kaplan et al., 2017; Lea et al., 2020; Pontzer et al., 2018)</w:t>
      </w:r>
      <w:r w:rsidR="00D02189">
        <w:rPr>
          <w:rFonts w:ascii="Times" w:hAnsi="Times" w:cs="Arial"/>
        </w:rPr>
        <w:t>.</w:t>
      </w:r>
      <w:r w:rsidR="00905E26">
        <w:rPr>
          <w:rFonts w:ascii="Times" w:hAnsi="Times" w:cs="Arial"/>
        </w:rPr>
        <w:t xml:space="preserve"> In particular, this work has found that traditional populations have much lower rates of non-communicable </w:t>
      </w:r>
      <w:r w:rsidR="00905E26">
        <w:rPr>
          <w:rFonts w:ascii="Times" w:hAnsi="Times" w:cs="Arial"/>
        </w:rPr>
        <w:lastRenderedPageBreak/>
        <w:t>diseases, especially cardiometabolic diseases, relative to Western societies; however, because so many lifestyle factors differ between traditional</w:t>
      </w:r>
      <w:r w:rsidR="004B4F9A">
        <w:rPr>
          <w:rFonts w:ascii="Times" w:hAnsi="Times" w:cs="Arial"/>
        </w:rPr>
        <w:t xml:space="preserve"> </w:t>
      </w:r>
      <w:ins w:id="342" w:author="Revised" w:date="2021-07-01T13:47:00Z">
        <w:r w:rsidR="004B4F9A">
          <w:rPr>
            <w:rFonts w:ascii="Times" w:hAnsi="Times" w:cs="Arial"/>
          </w:rPr>
          <w:t>societies</w:t>
        </w:r>
        <w:r w:rsidR="00905E26">
          <w:rPr>
            <w:rFonts w:ascii="Times" w:hAnsi="Times" w:cs="Arial"/>
          </w:rPr>
          <w:t xml:space="preserve"> </w:t>
        </w:r>
      </w:ins>
      <w:r w:rsidR="00905E26">
        <w:rPr>
          <w:rFonts w:ascii="Times" w:hAnsi="Times" w:cs="Arial"/>
        </w:rPr>
        <w:t xml:space="preserve">and </w:t>
      </w:r>
      <w:ins w:id="343" w:author="Revised" w:date="2021-07-01T13:47:00Z">
        <w:r w:rsidR="004B4F9A">
          <w:rPr>
            <w:rFonts w:ascii="Times" w:hAnsi="Times" w:cs="Arial"/>
          </w:rPr>
          <w:t xml:space="preserve">those in </w:t>
        </w:r>
      </w:ins>
      <w:r w:rsidR="00905E26">
        <w:rPr>
          <w:rFonts w:ascii="Times" w:hAnsi="Times" w:cs="Arial"/>
        </w:rPr>
        <w:t xml:space="preserve">Western, </w:t>
      </w:r>
      <w:del w:id="344" w:author="Revised" w:date="2021-07-01T13:47:00Z">
        <w:r w:rsidR="00905E26">
          <w:rPr>
            <w:rFonts w:ascii="Times" w:hAnsi="Times" w:cs="Arial"/>
          </w:rPr>
          <w:delText>HICs</w:delText>
        </w:r>
      </w:del>
      <w:ins w:id="345" w:author="Revised" w:date="2021-07-01T13:47:00Z">
        <w:r w:rsidR="004B4F9A">
          <w:rPr>
            <w:rFonts w:ascii="Times" w:hAnsi="Times" w:cs="Arial"/>
          </w:rPr>
          <w:t>high income countrie</w:t>
        </w:r>
        <w:r w:rsidR="00905E26">
          <w:rPr>
            <w:rFonts w:ascii="Times" w:hAnsi="Times" w:cs="Arial"/>
          </w:rPr>
          <w:t>s</w:t>
        </w:r>
      </w:ins>
      <w:r w:rsidR="00905E26">
        <w:rPr>
          <w:rFonts w:ascii="Times" w:hAnsi="Times" w:cs="Arial"/>
        </w:rPr>
        <w:t xml:space="preserve">, it has been difficult to understand the role of diet specifically in driving health variation or to address causality </w:t>
      </w:r>
      <w:r w:rsidR="00E06513" w:rsidRPr="00E06513">
        <w:rPr>
          <w:rFonts w:ascii="Times" w:hAnsi="Times" w:cs="Times"/>
        </w:rPr>
        <w:t xml:space="preserve">(Snodgrass, 2013; Kraft et al., 2018; Lagranja et al., </w:t>
      </w:r>
      <w:del w:id="346" w:author="Revised" w:date="2021-07-01T13:47:00Z">
        <w:r w:rsidR="00E06513" w:rsidRPr="00E06513">
          <w:rPr>
            <w:rFonts w:ascii="Times" w:hAnsi="Times" w:cs="Times"/>
          </w:rPr>
          <w:delText>2015)</w:delText>
        </w:r>
        <w:r w:rsidR="00E35271">
          <w:rPr>
            <w:rFonts w:ascii="Times" w:hAnsi="Times" w:cs="Arial"/>
          </w:rPr>
          <w:delText>.</w:delText>
        </w:r>
      </w:del>
      <w:ins w:id="347" w:author="Revised" w:date="2021-07-01T13:47:00Z">
        <w:r w:rsidR="00E06513" w:rsidRPr="00E06513">
          <w:rPr>
            <w:rFonts w:ascii="Times" w:hAnsi="Times" w:cs="Times"/>
          </w:rPr>
          <w:t>2015)</w:t>
        </w:r>
        <w:r w:rsidR="00E35271">
          <w:rPr>
            <w:rFonts w:ascii="Times" w:hAnsi="Times" w:cs="Arial"/>
          </w:rPr>
          <w:t xml:space="preserve">. </w:t>
        </w:r>
        <w:r w:rsidR="004B4F9A">
          <w:rPr>
            <w:rFonts w:ascii="Times" w:hAnsi="Times" w:cs="Arial"/>
          </w:rPr>
          <w:t>Additionally, it is difficult to collect samples appropriate for genomic analyses from subsistence-level groups, and consequently the molecular correlates of industrial transitions and evolutionary mismatch remain largely unexplored.</w:t>
        </w:r>
      </w:ins>
      <w:r w:rsidR="004B4F9A">
        <w:rPr>
          <w:rFonts w:ascii="Times" w:hAnsi="Times" w:cs="Arial"/>
        </w:rPr>
        <w:t xml:space="preserve"> Our </w:t>
      </w:r>
      <w:r w:rsidR="00E35271">
        <w:rPr>
          <w:rFonts w:ascii="Times" w:hAnsi="Times" w:cs="Arial"/>
        </w:rPr>
        <w:t>preclinical</w:t>
      </w:r>
      <w:r w:rsidR="00A30F77">
        <w:rPr>
          <w:rFonts w:ascii="Times" w:hAnsi="Times" w:cs="Arial"/>
        </w:rPr>
        <w:t xml:space="preserve"> </w:t>
      </w:r>
      <w:r w:rsidR="00B6368B">
        <w:rPr>
          <w:rFonts w:ascii="Times" w:hAnsi="Times" w:cs="Arial"/>
        </w:rPr>
        <w:t xml:space="preserve">randomized </w:t>
      </w:r>
      <w:r w:rsidR="00A30F77">
        <w:rPr>
          <w:rFonts w:ascii="Times" w:hAnsi="Times" w:cs="Arial"/>
        </w:rPr>
        <w:t>study</w:t>
      </w:r>
      <w:r w:rsidR="00E35271">
        <w:rPr>
          <w:rFonts w:ascii="Times" w:hAnsi="Times" w:cs="Arial"/>
        </w:rPr>
        <w:t xml:space="preserve"> design </w:t>
      </w:r>
      <w:r w:rsidR="00527319">
        <w:rPr>
          <w:rFonts w:ascii="Times" w:hAnsi="Times" w:cs="Arial"/>
        </w:rPr>
        <w:t>allows</w:t>
      </w:r>
      <w:r w:rsidR="00A30F77">
        <w:rPr>
          <w:rFonts w:ascii="Times" w:hAnsi="Times" w:cs="Arial"/>
        </w:rPr>
        <w:t xml:space="preserve"> us to draw causal inferences about </w:t>
      </w:r>
      <w:r>
        <w:rPr>
          <w:rFonts w:ascii="Times" w:hAnsi="Times" w:cs="Arial"/>
        </w:rPr>
        <w:t xml:space="preserve">the role of </w:t>
      </w:r>
      <w:r w:rsidR="00905E26">
        <w:rPr>
          <w:rFonts w:ascii="Times" w:hAnsi="Times" w:cs="Arial"/>
        </w:rPr>
        <w:t>Western</w:t>
      </w:r>
      <w:r>
        <w:rPr>
          <w:rFonts w:ascii="Times" w:hAnsi="Times" w:cs="Arial"/>
        </w:rPr>
        <w:t xml:space="preserve"> </w:t>
      </w:r>
      <w:r w:rsidR="00527319">
        <w:rPr>
          <w:rFonts w:ascii="Times" w:hAnsi="Times" w:cs="Arial"/>
        </w:rPr>
        <w:t>diet</w:t>
      </w:r>
      <w:r>
        <w:rPr>
          <w:rFonts w:ascii="Times" w:hAnsi="Times" w:cs="Arial"/>
        </w:rPr>
        <w:t>s</w:t>
      </w:r>
      <w:r w:rsidR="00527319">
        <w:rPr>
          <w:rFonts w:ascii="Times" w:hAnsi="Times" w:cs="Arial"/>
        </w:rPr>
        <w:t xml:space="preserve"> </w:t>
      </w:r>
      <w:r>
        <w:rPr>
          <w:rFonts w:ascii="Times" w:hAnsi="Times" w:cs="Arial"/>
        </w:rPr>
        <w:t>in the development of chronic diseases of aging, and provide</w:t>
      </w:r>
      <w:r w:rsidR="00B6368B">
        <w:rPr>
          <w:rFonts w:ascii="Times" w:hAnsi="Times" w:cs="Arial"/>
        </w:rPr>
        <w:t>s</w:t>
      </w:r>
      <w:r>
        <w:rPr>
          <w:rFonts w:ascii="Times" w:hAnsi="Times" w:cs="Arial"/>
        </w:rPr>
        <w:t xml:space="preserve"> important data about </w:t>
      </w:r>
      <w:r w:rsidR="00334BA7">
        <w:rPr>
          <w:rFonts w:ascii="Times" w:hAnsi="Times" w:cs="Arial"/>
        </w:rPr>
        <w:t xml:space="preserve">cellular and </w:t>
      </w:r>
      <w:r>
        <w:rPr>
          <w:rFonts w:ascii="Times" w:hAnsi="Times" w:cs="Arial"/>
        </w:rPr>
        <w:t xml:space="preserve">molecular mechanisms </w:t>
      </w:r>
      <w:r w:rsidR="00905E26">
        <w:rPr>
          <w:rFonts w:ascii="Times" w:hAnsi="Times" w:cs="Arial"/>
        </w:rPr>
        <w:t xml:space="preserve">that may contribute to </w:t>
      </w:r>
      <w:r>
        <w:rPr>
          <w:rFonts w:ascii="Times" w:hAnsi="Times" w:cs="Arial"/>
        </w:rPr>
        <w:t xml:space="preserve">evolutionary mismatch. </w:t>
      </w:r>
      <w:r w:rsidR="004B4F9A">
        <w:rPr>
          <w:rPrChange w:id="348" w:author="Revised" w:date="2021-07-01T13:47:00Z">
            <w:rPr>
              <w:rFonts w:ascii="Times" w:hAnsi="Times"/>
            </w:rPr>
          </w:rPrChange>
        </w:rPr>
        <w:t xml:space="preserve">These data </w:t>
      </w:r>
      <w:del w:id="349" w:author="Revised" w:date="2021-07-01T13:47:00Z">
        <w:r w:rsidR="00B6368B">
          <w:rPr>
            <w:rFonts w:ascii="Times" w:hAnsi="Times" w:cs="Arial"/>
          </w:rPr>
          <w:delText>support</w:delText>
        </w:r>
      </w:del>
      <w:ins w:id="350" w:author="Revised" w:date="2021-07-01T13:47:00Z">
        <w:r w:rsidR="004B4F9A">
          <w:t>set the stage for</w:t>
        </w:r>
      </w:ins>
      <w:r w:rsidR="004B4F9A">
        <w:rPr>
          <w:rPrChange w:id="351" w:author="Revised" w:date="2021-07-01T13:47:00Z">
            <w:rPr>
              <w:rFonts w:ascii="Times" w:hAnsi="Times"/>
            </w:rPr>
          </w:rPrChange>
        </w:rPr>
        <w:t xml:space="preserve"> future studies </w:t>
      </w:r>
      <w:del w:id="352" w:author="Revised" w:date="2021-07-01T13:47:00Z">
        <w:r>
          <w:rPr>
            <w:rFonts w:ascii="Times" w:hAnsi="Times" w:cs="Arial"/>
          </w:rPr>
          <w:delText>to</w:delText>
        </w:r>
      </w:del>
      <w:ins w:id="353" w:author="Revised" w:date="2021-07-01T13:47:00Z">
        <w:r w:rsidR="004B4F9A">
          <w:t>that could</w:t>
        </w:r>
      </w:ins>
      <w:r w:rsidR="004B4F9A">
        <w:rPr>
          <w:rPrChange w:id="354" w:author="Revised" w:date="2021-07-01T13:47:00Z">
            <w:rPr>
              <w:rFonts w:ascii="Times" w:hAnsi="Times"/>
            </w:rPr>
          </w:rPrChange>
        </w:rPr>
        <w:t xml:space="preserve"> compare the transcriptional response to diet in our preclinical study with</w:t>
      </w:r>
      <w:del w:id="355" w:author="Revised" w:date="2021-07-01T13:47:00Z">
        <w:r w:rsidR="00905E26">
          <w:rPr>
            <w:rFonts w:ascii="Times" w:hAnsi="Times" w:cs="Arial"/>
          </w:rPr>
          <w:delText xml:space="preserve"> the</w:delText>
        </w:r>
      </w:del>
      <w:r w:rsidR="004B4F9A">
        <w:rPr>
          <w:rPrChange w:id="356" w:author="Revised" w:date="2021-07-01T13:47:00Z">
            <w:rPr>
              <w:rFonts w:ascii="Times" w:hAnsi="Times"/>
            </w:rPr>
          </w:rPrChange>
        </w:rPr>
        <w:t xml:space="preserve"> gene regulatory variation observed between traditional and more market-integrated or Western-like human groups.</w:t>
      </w:r>
    </w:p>
    <w:p w14:paraId="7DD00C0F" w14:textId="77777777" w:rsidR="00813957" w:rsidRDefault="00813957" w:rsidP="00BA35FB">
      <w:pPr>
        <w:widowControl w:val="0"/>
        <w:spacing w:line="480" w:lineRule="auto"/>
        <w:rPr>
          <w:rFonts w:ascii="Times" w:hAnsi="Times" w:cs="Arial"/>
        </w:rPr>
      </w:pPr>
    </w:p>
    <w:p w14:paraId="7DFD9A85" w14:textId="6CA117C9" w:rsidR="00BC401E" w:rsidRDefault="002A56AB" w:rsidP="00D815EA">
      <w:pPr>
        <w:widowControl w:val="0"/>
        <w:spacing w:line="480" w:lineRule="auto"/>
        <w:rPr>
          <w:rFonts w:ascii="Times" w:hAnsi="Times" w:cs="Arial"/>
        </w:rPr>
      </w:pPr>
      <w:r w:rsidRPr="005620C2">
        <w:rPr>
          <w:rFonts w:ascii="Times" w:hAnsi="Times" w:cs="Arial"/>
        </w:rPr>
        <w:t xml:space="preserve">Beyond </w:t>
      </w:r>
      <w:del w:id="357" w:author="Revised" w:date="2021-07-01T13:47:00Z">
        <w:r w:rsidR="00FD1FAE">
          <w:rPr>
            <w:rFonts w:ascii="Times" w:hAnsi="Times" w:cs="Arial"/>
          </w:rPr>
          <w:delText>alterations</w:delText>
        </w:r>
      </w:del>
      <w:ins w:id="358" w:author="Revised" w:date="2021-07-01T13:47:00Z">
        <w:r w:rsidR="004B4F9A">
          <w:rPr>
            <w:rFonts w:ascii="Times" w:hAnsi="Times" w:cs="Arial"/>
          </w:rPr>
          <w:t>change</w:t>
        </w:r>
        <w:r w:rsidR="00FD1FAE">
          <w:rPr>
            <w:rFonts w:ascii="Times" w:hAnsi="Times" w:cs="Arial"/>
          </w:rPr>
          <w:t>s</w:t>
        </w:r>
      </w:ins>
      <w:r w:rsidR="00FD1FAE">
        <w:rPr>
          <w:rFonts w:ascii="Times" w:hAnsi="Times" w:cs="Arial"/>
        </w:rPr>
        <w:t xml:space="preserve"> </w:t>
      </w:r>
      <w:r w:rsidR="00C64CE9">
        <w:rPr>
          <w:rFonts w:ascii="Times" w:hAnsi="Times" w:cs="Arial"/>
        </w:rPr>
        <w:t>in gene</w:t>
      </w:r>
      <w:r w:rsidRPr="00C64CE9">
        <w:rPr>
          <w:rFonts w:ascii="Times" w:hAnsi="Times" w:cs="Arial"/>
        </w:rPr>
        <w:t xml:space="preserve"> expression, we</w:t>
      </w:r>
      <w:r w:rsidR="00C64CE9">
        <w:rPr>
          <w:rFonts w:ascii="Times" w:hAnsi="Times" w:cs="Arial"/>
        </w:rPr>
        <w:t xml:space="preserve"> also</w:t>
      </w:r>
      <w:r w:rsidRPr="00C64CE9">
        <w:rPr>
          <w:rFonts w:ascii="Times" w:hAnsi="Times" w:cs="Arial"/>
        </w:rPr>
        <w:t xml:space="preserve"> </w:t>
      </w:r>
      <w:r w:rsidR="00A62D1B" w:rsidRPr="00C64CE9">
        <w:rPr>
          <w:rFonts w:ascii="Times" w:hAnsi="Times" w:cs="Arial"/>
        </w:rPr>
        <w:t>identified</w:t>
      </w:r>
      <w:r w:rsidRPr="00C64CE9">
        <w:rPr>
          <w:rFonts w:ascii="Times" w:hAnsi="Times" w:cs="Arial"/>
        </w:rPr>
        <w:t xml:space="preserve"> </w:t>
      </w:r>
      <w:r w:rsidR="007E709D" w:rsidRPr="00C64CE9">
        <w:rPr>
          <w:rFonts w:ascii="Times" w:hAnsi="Times" w:cs="Arial"/>
        </w:rPr>
        <w:t xml:space="preserve">differences </w:t>
      </w:r>
      <w:r w:rsidRPr="00C64CE9">
        <w:rPr>
          <w:rFonts w:ascii="Times" w:hAnsi="Times" w:cs="Arial"/>
        </w:rPr>
        <w:t>in gene co-expression</w:t>
      </w:r>
      <w:r w:rsidR="00603553" w:rsidRPr="00C64CE9">
        <w:rPr>
          <w:rFonts w:ascii="Times" w:hAnsi="Times" w:cs="Arial"/>
        </w:rPr>
        <w:t xml:space="preserve"> and </w:t>
      </w:r>
      <w:r w:rsidR="00CC28D4" w:rsidRPr="00C64CE9">
        <w:rPr>
          <w:rFonts w:ascii="Times" w:hAnsi="Times" w:cs="Arial"/>
        </w:rPr>
        <w:t xml:space="preserve">enrichment of </w:t>
      </w:r>
      <w:r w:rsidR="00603553" w:rsidRPr="00C64CE9">
        <w:rPr>
          <w:rFonts w:ascii="Times" w:hAnsi="Times" w:cs="Arial"/>
        </w:rPr>
        <w:t>transcription factor binding</w:t>
      </w:r>
      <w:r w:rsidR="00CC28D4" w:rsidRPr="00C64CE9">
        <w:rPr>
          <w:rFonts w:ascii="Times" w:hAnsi="Times" w:cs="Arial"/>
        </w:rPr>
        <w:t xml:space="preserve"> motifs</w:t>
      </w:r>
      <w:r w:rsidRPr="00C64CE9">
        <w:rPr>
          <w:rFonts w:ascii="Times" w:hAnsi="Times" w:cs="Arial"/>
        </w:rPr>
        <w:t xml:space="preserve">, </w:t>
      </w:r>
      <w:r w:rsidR="00CC28D4" w:rsidRPr="00C64CE9">
        <w:rPr>
          <w:rFonts w:ascii="Times" w:hAnsi="Times" w:cs="Arial"/>
        </w:rPr>
        <w:t>suggest</w:t>
      </w:r>
      <w:r w:rsidRPr="00C64CE9">
        <w:rPr>
          <w:rFonts w:ascii="Times" w:hAnsi="Times" w:cs="Arial"/>
        </w:rPr>
        <w:t xml:space="preserve">ing that diet </w:t>
      </w:r>
      <w:r w:rsidR="00F754A3">
        <w:rPr>
          <w:rFonts w:ascii="Times" w:hAnsi="Times" w:cs="Arial"/>
        </w:rPr>
        <w:t xml:space="preserve">exerts </w:t>
      </w:r>
      <w:r w:rsidR="007C6A84">
        <w:rPr>
          <w:rFonts w:ascii="Times" w:hAnsi="Times" w:cs="Arial"/>
        </w:rPr>
        <w:t xml:space="preserve">differential effects </w:t>
      </w:r>
      <w:r w:rsidR="00F754A3">
        <w:rPr>
          <w:rFonts w:ascii="Times" w:hAnsi="Times" w:cs="Arial"/>
        </w:rPr>
        <w:t xml:space="preserve">on </w:t>
      </w:r>
      <w:r w:rsidR="00A62D1B" w:rsidRPr="00C64CE9">
        <w:rPr>
          <w:rFonts w:ascii="Times" w:hAnsi="Times" w:cs="Arial"/>
        </w:rPr>
        <w:t xml:space="preserve">gene </w:t>
      </w:r>
      <w:r w:rsidRPr="00C64CE9">
        <w:rPr>
          <w:rFonts w:ascii="Times" w:hAnsi="Times" w:cs="Arial"/>
        </w:rPr>
        <w:t xml:space="preserve">regulatory networks. </w:t>
      </w:r>
      <w:del w:id="359" w:author="Revised" w:date="2021-07-01T13:47:00Z">
        <w:r w:rsidR="00712203">
          <w:rPr>
            <w:rFonts w:ascii="Times" w:hAnsi="Times" w:cs="Arial"/>
          </w:rPr>
          <w:delText>N</w:delText>
        </w:r>
        <w:r w:rsidR="00FF6E55" w:rsidRPr="005620C2">
          <w:rPr>
            <w:rFonts w:ascii="Times" w:hAnsi="Times" w:cs="Arial"/>
          </w:rPr>
          <w:delText>umerous</w:delText>
        </w:r>
      </w:del>
      <w:ins w:id="360" w:author="Revised" w:date="2021-07-01T13:47:00Z">
        <w:r w:rsidR="004B4F9A">
          <w:rPr>
            <w:rFonts w:ascii="Times" w:hAnsi="Times" w:cs="Arial"/>
          </w:rPr>
          <w:t>Many</w:t>
        </w:r>
      </w:ins>
      <w:r w:rsidR="00FF6E55" w:rsidRPr="005620C2">
        <w:rPr>
          <w:rFonts w:ascii="Times" w:hAnsi="Times" w:cs="Arial"/>
        </w:rPr>
        <w:t xml:space="preserve"> transcription factors </w:t>
      </w:r>
      <w:r w:rsidR="00D857AE" w:rsidRPr="005620C2">
        <w:rPr>
          <w:rFonts w:ascii="Times" w:hAnsi="Times" w:cs="Arial"/>
        </w:rPr>
        <w:t xml:space="preserve">appear to be involved </w:t>
      </w:r>
      <w:r w:rsidR="00FF6E55" w:rsidRPr="005620C2">
        <w:rPr>
          <w:rFonts w:ascii="Times" w:hAnsi="Times" w:cs="Arial"/>
        </w:rPr>
        <w:t xml:space="preserve">in </w:t>
      </w:r>
      <w:r w:rsidR="001D6264" w:rsidRPr="005620C2">
        <w:rPr>
          <w:rFonts w:ascii="Times" w:hAnsi="Times" w:cs="Arial"/>
        </w:rPr>
        <w:t>diet</w:t>
      </w:r>
      <w:r w:rsidR="3A2C0490" w:rsidRPr="005620C2">
        <w:rPr>
          <w:rFonts w:ascii="Times" w:hAnsi="Times" w:cs="Arial"/>
        </w:rPr>
        <w:t>-</w:t>
      </w:r>
      <w:r w:rsidR="001D6264" w:rsidRPr="005620C2">
        <w:rPr>
          <w:rFonts w:ascii="Times" w:hAnsi="Times" w:cs="Arial"/>
        </w:rPr>
        <w:t>regulated gene expression</w:t>
      </w:r>
      <w:r w:rsidR="00FF6E55" w:rsidRPr="005620C2">
        <w:rPr>
          <w:rFonts w:ascii="Times" w:hAnsi="Times" w:cs="Arial"/>
        </w:rPr>
        <w:t xml:space="preserve">. </w:t>
      </w:r>
      <w:r w:rsidR="00712203">
        <w:rPr>
          <w:rFonts w:ascii="Times" w:hAnsi="Times" w:cs="Arial"/>
        </w:rPr>
        <w:t>M</w:t>
      </w:r>
      <w:r w:rsidR="00FF6E55" w:rsidRPr="005620C2">
        <w:rPr>
          <w:rFonts w:ascii="Times" w:hAnsi="Times" w:cs="Arial"/>
        </w:rPr>
        <w:t xml:space="preserve">embers of the </w:t>
      </w:r>
      <w:r w:rsidR="0083727F" w:rsidRPr="005620C2">
        <w:rPr>
          <w:rFonts w:ascii="Times" w:hAnsi="Times" w:cs="Arial"/>
        </w:rPr>
        <w:t>E26 transformation-specific (</w:t>
      </w:r>
      <w:r w:rsidR="00FF6E55" w:rsidRPr="005620C2">
        <w:rPr>
          <w:rFonts w:ascii="Times" w:hAnsi="Times" w:cs="Arial"/>
        </w:rPr>
        <w:t>ETS</w:t>
      </w:r>
      <w:r w:rsidR="0083727F" w:rsidRPr="005620C2">
        <w:rPr>
          <w:rFonts w:ascii="Times" w:hAnsi="Times" w:cs="Arial"/>
        </w:rPr>
        <w:t>)</w:t>
      </w:r>
      <w:r w:rsidR="00B5304D" w:rsidRPr="005620C2">
        <w:rPr>
          <w:rFonts w:ascii="Times" w:hAnsi="Times" w:cs="Arial"/>
        </w:rPr>
        <w:t>,</w:t>
      </w:r>
      <w:r w:rsidR="006F38B7" w:rsidRPr="005620C2">
        <w:rPr>
          <w:rFonts w:ascii="Times" w:hAnsi="Times" w:cs="Arial"/>
        </w:rPr>
        <w:t xml:space="preserve"> </w:t>
      </w:r>
      <w:r w:rsidR="005C1C19" w:rsidRPr="005620C2">
        <w:rPr>
          <w:rFonts w:ascii="Times" w:hAnsi="Times" w:cs="Arial"/>
        </w:rPr>
        <w:t>specificity protein (Sp)/Krüppel-like</w:t>
      </w:r>
      <w:r w:rsidR="006D7D59" w:rsidRPr="005620C2">
        <w:rPr>
          <w:rFonts w:ascii="Times" w:hAnsi="Times" w:cs="Arial"/>
        </w:rPr>
        <w:t xml:space="preserve"> family (KLF), my</w:t>
      </w:r>
      <w:r w:rsidR="00CA16BC" w:rsidRPr="005620C2">
        <w:rPr>
          <w:rFonts w:ascii="Times" w:hAnsi="Times" w:cs="Arial"/>
        </w:rPr>
        <w:t xml:space="preserve">ocyte-specific enhancer </w:t>
      </w:r>
      <w:r w:rsidR="006F38B7" w:rsidRPr="005620C2">
        <w:rPr>
          <w:rFonts w:ascii="Times" w:hAnsi="Times" w:cs="Arial"/>
        </w:rPr>
        <w:t>factor (MEF), and interferon-regulatory factor (IRF) families of transcription factors</w:t>
      </w:r>
      <w:r w:rsidR="00452392" w:rsidRPr="005620C2">
        <w:rPr>
          <w:rFonts w:ascii="Times" w:hAnsi="Times" w:cs="Arial"/>
        </w:rPr>
        <w:t>,</w:t>
      </w:r>
      <w:r w:rsidR="006F38B7" w:rsidRPr="005620C2">
        <w:rPr>
          <w:rFonts w:ascii="Times" w:hAnsi="Times" w:cs="Arial"/>
        </w:rPr>
        <w:t xml:space="preserve"> </w:t>
      </w:r>
      <w:r w:rsidR="00452392" w:rsidRPr="005620C2">
        <w:rPr>
          <w:rFonts w:ascii="Times" w:hAnsi="Times" w:cs="Arial"/>
        </w:rPr>
        <w:t xml:space="preserve">which </w:t>
      </w:r>
      <w:r w:rsidR="006F38B7" w:rsidRPr="005620C2">
        <w:rPr>
          <w:rFonts w:ascii="Times" w:hAnsi="Times" w:cs="Arial"/>
        </w:rPr>
        <w:t>have all been linked</w:t>
      </w:r>
      <w:r w:rsidR="0083727F" w:rsidRPr="005620C2">
        <w:rPr>
          <w:rFonts w:ascii="Times" w:hAnsi="Times" w:cs="Arial"/>
        </w:rPr>
        <w:t xml:space="preserve"> to myeloid differentiation</w:t>
      </w:r>
      <w:r w:rsidR="00B13CA6">
        <w:rPr>
          <w:rFonts w:ascii="Times" w:hAnsi="Times" w:cs="Arial"/>
        </w:rPr>
        <w:t xml:space="preserve"> </w:t>
      </w:r>
      <w:r w:rsidR="006B3F1E">
        <w:rPr>
          <w:rFonts w:ascii="Times" w:hAnsi="Times"/>
        </w:rPr>
        <w:t xml:space="preserve">(Chistiakov et al., 2018; Schuler et al., 2008; Scott et al., 1994; </w:t>
      </w:r>
      <w:ins w:id="361" w:author="Revised" w:date="2021-07-01T13:47:00Z">
        <w:r w:rsidR="00777E30">
          <w:rPr>
            <w:rFonts w:ascii="Times" w:hAnsi="Times"/>
          </w:rPr>
          <w:t xml:space="preserve">D. E. </w:t>
        </w:r>
      </w:ins>
      <w:r w:rsidR="006B3F1E">
        <w:rPr>
          <w:rFonts w:ascii="Times" w:hAnsi="Times"/>
        </w:rPr>
        <w:t>Zhang et al., 1994)</w:t>
      </w:r>
      <w:r w:rsidR="00452392" w:rsidRPr="005620C2">
        <w:rPr>
          <w:rFonts w:ascii="Times" w:hAnsi="Times" w:cs="Arial"/>
        </w:rPr>
        <w:t>,</w:t>
      </w:r>
      <w:r w:rsidR="004B2A07" w:rsidRPr="005620C2">
        <w:rPr>
          <w:rFonts w:ascii="Times" w:hAnsi="Times" w:cs="Arial"/>
        </w:rPr>
        <w:t xml:space="preserve"> </w:t>
      </w:r>
      <w:r w:rsidR="001D6264" w:rsidRPr="005620C2">
        <w:rPr>
          <w:rFonts w:ascii="Times" w:hAnsi="Times" w:cs="Arial"/>
        </w:rPr>
        <w:t xml:space="preserve">were overrepresented in regulatory regions </w:t>
      </w:r>
      <w:r w:rsidR="7F43F492" w:rsidRPr="005620C2">
        <w:rPr>
          <w:rFonts w:ascii="Times" w:hAnsi="Times" w:cs="Arial"/>
        </w:rPr>
        <w:t xml:space="preserve">of </w:t>
      </w:r>
      <w:r w:rsidR="00FF6E55" w:rsidRPr="005620C2">
        <w:rPr>
          <w:rFonts w:ascii="Times" w:hAnsi="Times" w:cs="Arial"/>
        </w:rPr>
        <w:t>genes with higher expression in</w:t>
      </w:r>
      <w:r w:rsidR="00F134D6" w:rsidRPr="005620C2">
        <w:rPr>
          <w:rFonts w:ascii="Times" w:hAnsi="Times" w:cs="Arial"/>
        </w:rPr>
        <w:t xml:space="preserve"> the Mediterranean diet</w:t>
      </w:r>
      <w:r w:rsidR="00452392" w:rsidRPr="005620C2">
        <w:rPr>
          <w:rFonts w:ascii="Times" w:hAnsi="Times" w:cs="Arial"/>
        </w:rPr>
        <w:t xml:space="preserve"> group</w:t>
      </w:r>
      <w:r w:rsidR="003E561C">
        <w:rPr>
          <w:rFonts w:ascii="Times" w:hAnsi="Times" w:cs="Arial"/>
        </w:rPr>
        <w:t xml:space="preserve"> (“Mediterranean genes</w:t>
      </w:r>
      <w:del w:id="362" w:author="Revised" w:date="2021-07-01T13:47:00Z">
        <w:r w:rsidR="003E561C">
          <w:rPr>
            <w:rFonts w:ascii="Times" w:hAnsi="Times" w:cs="Arial"/>
          </w:rPr>
          <w:delText>)</w:delText>
        </w:r>
        <w:r w:rsidR="00FF6E55" w:rsidRPr="00472588">
          <w:rPr>
            <w:rFonts w:ascii="Times" w:hAnsi="Times" w:cs="Arial"/>
          </w:rPr>
          <w:delText>.</w:delText>
        </w:r>
      </w:del>
      <w:ins w:id="363" w:author="Revised" w:date="2021-07-01T13:47:00Z">
        <w:r w:rsidR="00B85C07">
          <w:rPr>
            <w:rFonts w:ascii="Times" w:hAnsi="Times" w:cs="Arial"/>
          </w:rPr>
          <w:t>”</w:t>
        </w:r>
        <w:r w:rsidR="003E561C">
          <w:rPr>
            <w:rFonts w:ascii="Times" w:hAnsi="Times" w:cs="Arial"/>
          </w:rPr>
          <w:t>)</w:t>
        </w:r>
        <w:r w:rsidR="00FF6E55" w:rsidRPr="00472588">
          <w:rPr>
            <w:rFonts w:ascii="Times" w:hAnsi="Times" w:cs="Arial"/>
          </w:rPr>
          <w:t>.</w:t>
        </w:r>
      </w:ins>
      <w:r w:rsidR="003E561C">
        <w:rPr>
          <w:rFonts w:ascii="Times" w:hAnsi="Times" w:cs="Arial"/>
        </w:rPr>
        <w:t xml:space="preserve"> </w:t>
      </w:r>
      <w:r w:rsidR="001315C6">
        <w:rPr>
          <w:rFonts w:ascii="Times" w:hAnsi="Times" w:cs="Arial"/>
        </w:rPr>
        <w:t>T</w:t>
      </w:r>
      <w:r w:rsidR="00C00EEA" w:rsidRPr="00C64CE9">
        <w:rPr>
          <w:rFonts w:ascii="Times" w:hAnsi="Times" w:cs="Arial"/>
        </w:rPr>
        <w:t xml:space="preserve">hree </w:t>
      </w:r>
      <w:r w:rsidR="001315C6">
        <w:rPr>
          <w:rFonts w:ascii="Times" w:hAnsi="Times" w:cs="Arial"/>
        </w:rPr>
        <w:t xml:space="preserve">IRF family </w:t>
      </w:r>
      <w:r w:rsidR="00F36106" w:rsidRPr="00C64CE9">
        <w:rPr>
          <w:rFonts w:ascii="Times" w:hAnsi="Times" w:cs="Arial"/>
        </w:rPr>
        <w:t xml:space="preserve">transcription factors </w:t>
      </w:r>
      <w:r w:rsidR="00C00EEA" w:rsidRPr="00C64CE9">
        <w:rPr>
          <w:rFonts w:ascii="Times" w:hAnsi="Times" w:cs="Arial"/>
        </w:rPr>
        <w:t xml:space="preserve">had binding motifs enriched in </w:t>
      </w:r>
      <w:r w:rsidR="003E561C">
        <w:rPr>
          <w:rFonts w:ascii="Times" w:hAnsi="Times" w:cs="Arial"/>
        </w:rPr>
        <w:t>Mediterranean genes</w:t>
      </w:r>
      <w:r w:rsidR="001315C6">
        <w:rPr>
          <w:rFonts w:ascii="Times" w:hAnsi="Times" w:cs="Arial"/>
        </w:rPr>
        <w:t>:</w:t>
      </w:r>
      <w:r w:rsidR="001315C6" w:rsidRPr="001315C6">
        <w:rPr>
          <w:rFonts w:ascii="Times" w:hAnsi="Times" w:cs="Arial"/>
        </w:rPr>
        <w:t xml:space="preserve"> </w:t>
      </w:r>
      <w:r w:rsidR="001315C6" w:rsidRPr="00AD3CED">
        <w:rPr>
          <w:rFonts w:ascii="Times" w:hAnsi="Times" w:cs="Arial"/>
        </w:rPr>
        <w:t xml:space="preserve">IRF-1 and IRF-8 are </w:t>
      </w:r>
      <w:r w:rsidR="001315C6">
        <w:rPr>
          <w:rFonts w:ascii="Times" w:hAnsi="Times" w:cs="Arial"/>
        </w:rPr>
        <w:t xml:space="preserve">both </w:t>
      </w:r>
      <w:r w:rsidR="001315C6" w:rsidRPr="00AD3CED">
        <w:rPr>
          <w:rFonts w:ascii="Times" w:hAnsi="Times" w:cs="Arial"/>
        </w:rPr>
        <w:t xml:space="preserve">linked to M1 </w:t>
      </w:r>
      <w:r w:rsidR="001315C6" w:rsidRPr="00AD3CED">
        <w:rPr>
          <w:rFonts w:ascii="Times" w:hAnsi="Times" w:cs="Arial"/>
        </w:rPr>
        <w:lastRenderedPageBreak/>
        <w:t xml:space="preserve">monocyte polarization, while IRF-3 is associated </w:t>
      </w:r>
      <w:r w:rsidR="001315C6" w:rsidRPr="00C64CE9">
        <w:rPr>
          <w:rFonts w:ascii="Times" w:hAnsi="Times" w:cs="Arial"/>
        </w:rPr>
        <w:t>with M2 polarization</w:t>
      </w:r>
      <w:r w:rsidR="00452392" w:rsidRPr="00277B92">
        <w:rPr>
          <w:rFonts w:ascii="Times" w:hAnsi="Times" w:cs="Arial"/>
        </w:rPr>
        <w:t>.</w:t>
      </w:r>
      <w:r w:rsidR="00477579" w:rsidRPr="00277B92">
        <w:rPr>
          <w:rFonts w:ascii="Times" w:hAnsi="Times" w:cs="Arial"/>
        </w:rPr>
        <w:t xml:space="preserve"> The sole</w:t>
      </w:r>
      <w:r w:rsidR="00477579" w:rsidRPr="005620C2">
        <w:rPr>
          <w:rFonts w:ascii="Times" w:hAnsi="Times" w:cs="Arial"/>
        </w:rPr>
        <w:t xml:space="preserve"> transcription factor with binding sites enriched in Western diet-associated genes, ATF2, is a key mediator of inflammatory pathways and</w:t>
      </w:r>
      <w:r w:rsidR="00477579" w:rsidRPr="005620C2">
        <w:rPr>
          <w:rFonts w:ascii="Times" w:hAnsi="Times"/>
        </w:rPr>
        <w:t xml:space="preserve"> diseases</w:t>
      </w:r>
      <w:r w:rsidR="00477579" w:rsidRPr="005620C2">
        <w:rPr>
          <w:rFonts w:ascii="Times" w:hAnsi="Times" w:cs="Arial"/>
        </w:rPr>
        <w:t>, including response to bacterial endotoxin, atherosclerosis, and obesity</w:t>
      </w:r>
      <w:r w:rsidR="00B13CA6">
        <w:rPr>
          <w:rFonts w:ascii="Times" w:hAnsi="Times" w:cs="Arial"/>
        </w:rPr>
        <w:t xml:space="preserve"> </w:t>
      </w:r>
      <w:r w:rsidR="00EE4CE7">
        <w:rPr>
          <w:rFonts w:ascii="Times" w:hAnsi="Times"/>
        </w:rPr>
        <w:t>(Fledderus et al., 2007; Miyata et al., 2012; Reimold et al., 2001)</w:t>
      </w:r>
      <w:r w:rsidR="00477579" w:rsidRPr="005620C2">
        <w:rPr>
          <w:rFonts w:ascii="Times" w:hAnsi="Times" w:cs="Arial"/>
        </w:rPr>
        <w:t>.</w:t>
      </w:r>
      <w:r w:rsidR="00F36106" w:rsidRPr="005620C2">
        <w:rPr>
          <w:rFonts w:ascii="Times" w:hAnsi="Times" w:cs="Arial"/>
        </w:rPr>
        <w:t xml:space="preserve"> </w:t>
      </w:r>
      <w:r w:rsidR="00477579" w:rsidRPr="005620C2">
        <w:rPr>
          <w:rFonts w:ascii="Times" w:hAnsi="Times" w:cs="Arial"/>
        </w:rPr>
        <w:t>Western genes were enriched for activation of the MAPKK pathway, which lies upstream of ATF2</w:t>
      </w:r>
      <w:r w:rsidR="00B13CA6">
        <w:rPr>
          <w:rFonts w:ascii="Times" w:hAnsi="Times" w:cs="Arial"/>
        </w:rPr>
        <w:t xml:space="preserve"> </w:t>
      </w:r>
      <w:r w:rsidR="00EE4CE7">
        <w:rPr>
          <w:rFonts w:ascii="Times" w:hAnsi="Times"/>
        </w:rPr>
        <w:t>(Herlaar &amp; Brown, 1999)</w:t>
      </w:r>
      <w:r w:rsidR="00F36106" w:rsidRPr="005620C2">
        <w:rPr>
          <w:rFonts w:ascii="Times" w:hAnsi="Times" w:cs="Arial"/>
        </w:rPr>
        <w:t xml:space="preserve">, supporting </w:t>
      </w:r>
      <w:r w:rsidR="00830C8E">
        <w:rPr>
          <w:rFonts w:ascii="Times" w:hAnsi="Times" w:cs="Arial"/>
        </w:rPr>
        <w:t xml:space="preserve">a </w:t>
      </w:r>
      <w:r w:rsidR="00F36106" w:rsidRPr="005620C2">
        <w:rPr>
          <w:rFonts w:ascii="Times" w:hAnsi="Times" w:cs="Arial"/>
        </w:rPr>
        <w:t xml:space="preserve">role in monocyte </w:t>
      </w:r>
      <w:r w:rsidR="00D1265D">
        <w:rPr>
          <w:rFonts w:ascii="Times" w:hAnsi="Times" w:cs="Arial"/>
        </w:rPr>
        <w:t>polarization</w:t>
      </w:r>
      <w:r w:rsidR="00477579" w:rsidRPr="005620C2">
        <w:rPr>
          <w:rFonts w:ascii="Times" w:hAnsi="Times" w:cs="Arial"/>
        </w:rPr>
        <w:t>.</w:t>
      </w:r>
      <w:r w:rsidR="001510BE" w:rsidRPr="005620C2">
        <w:rPr>
          <w:rFonts w:ascii="Times" w:hAnsi="Times" w:cs="Arial"/>
        </w:rPr>
        <w:t xml:space="preserve"> </w:t>
      </w:r>
      <w:r w:rsidR="008C2338" w:rsidRPr="00472588">
        <w:rPr>
          <w:rFonts w:ascii="Times" w:hAnsi="Times" w:cs="Arial"/>
        </w:rPr>
        <w:t xml:space="preserve">Transcription factors were also overrepresented in the pairs of differentially co-expressed genes, </w:t>
      </w:r>
      <w:r w:rsidR="00830C8E">
        <w:rPr>
          <w:rFonts w:ascii="Times" w:hAnsi="Times" w:cs="Arial"/>
        </w:rPr>
        <w:t xml:space="preserve">further </w:t>
      </w:r>
      <w:r w:rsidR="008C2338" w:rsidRPr="00472588">
        <w:rPr>
          <w:rFonts w:ascii="Times" w:hAnsi="Times" w:cs="Arial"/>
        </w:rPr>
        <w:t>indicating that diet alter</w:t>
      </w:r>
      <w:r w:rsidR="00830C8E">
        <w:rPr>
          <w:rFonts w:ascii="Times" w:hAnsi="Times" w:cs="Arial"/>
        </w:rPr>
        <w:t>s</w:t>
      </w:r>
      <w:r w:rsidR="008C2338" w:rsidRPr="00472588">
        <w:rPr>
          <w:rFonts w:ascii="Times" w:hAnsi="Times" w:cs="Arial"/>
        </w:rPr>
        <w:t xml:space="preserve"> </w:t>
      </w:r>
      <w:r w:rsidR="001315C6">
        <w:rPr>
          <w:rFonts w:ascii="Times" w:hAnsi="Times" w:cs="Arial"/>
        </w:rPr>
        <w:t>regulator</w:t>
      </w:r>
      <w:r w:rsidR="00830C8E">
        <w:rPr>
          <w:rFonts w:ascii="Times" w:hAnsi="Times" w:cs="Arial"/>
        </w:rPr>
        <w:t>y</w:t>
      </w:r>
      <w:r w:rsidR="001315C6">
        <w:rPr>
          <w:rFonts w:ascii="Times" w:hAnsi="Times" w:cs="Arial"/>
        </w:rPr>
        <w:t xml:space="preserve"> </w:t>
      </w:r>
      <w:r w:rsidR="002432DE">
        <w:rPr>
          <w:rFonts w:ascii="Times" w:hAnsi="Times" w:cs="Arial"/>
        </w:rPr>
        <w:t>networks</w:t>
      </w:r>
      <w:r w:rsidR="00DC7C40" w:rsidRPr="00AD3CED">
        <w:rPr>
          <w:rFonts w:ascii="Times" w:hAnsi="Times" w:cs="Arial"/>
        </w:rPr>
        <w:t xml:space="preserve"> </w:t>
      </w:r>
      <w:r w:rsidR="00830C8E">
        <w:rPr>
          <w:rFonts w:ascii="Times" w:hAnsi="Times" w:cs="Arial"/>
        </w:rPr>
        <w:t xml:space="preserve">and </w:t>
      </w:r>
      <w:r w:rsidR="00DC7C40" w:rsidRPr="00AD3CED">
        <w:rPr>
          <w:rFonts w:ascii="Times" w:hAnsi="Times" w:cs="Arial"/>
        </w:rPr>
        <w:t>monocyte differentiation</w:t>
      </w:r>
      <w:r w:rsidR="00DC7C40">
        <w:rPr>
          <w:rFonts w:ascii="Times" w:hAnsi="Times" w:cs="Arial"/>
        </w:rPr>
        <w:t xml:space="preserve"> and polarization</w:t>
      </w:r>
      <w:r w:rsidR="00DC7C40" w:rsidRPr="00AD3CED">
        <w:rPr>
          <w:rFonts w:ascii="Times" w:hAnsi="Times" w:cs="Arial"/>
        </w:rPr>
        <w:t>.</w:t>
      </w:r>
    </w:p>
    <w:p w14:paraId="30B512A4" w14:textId="659997E6" w:rsidR="00BA4B45" w:rsidRDefault="00BA4B45" w:rsidP="00D815EA">
      <w:pPr>
        <w:widowControl w:val="0"/>
        <w:spacing w:line="480" w:lineRule="auto"/>
        <w:rPr>
          <w:rFonts w:ascii="Times" w:hAnsi="Times" w:cs="Arial"/>
        </w:rPr>
      </w:pPr>
    </w:p>
    <w:p w14:paraId="53CBBE50" w14:textId="7B1A7CB1" w:rsidR="00BA4B45" w:rsidRPr="005620C2" w:rsidRDefault="00905E26" w:rsidP="003B7460">
      <w:pPr>
        <w:widowControl w:val="0"/>
        <w:spacing w:line="480" w:lineRule="auto"/>
        <w:rPr>
          <w:rFonts w:ascii="Times" w:hAnsi="Times" w:cs="Arial"/>
        </w:rPr>
      </w:pPr>
      <w:r>
        <w:rPr>
          <w:rFonts w:ascii="Times" w:hAnsi="Times" w:cs="Arial"/>
        </w:rPr>
        <w:t>It is also worth pointing out that changes in gene co-expression and network connectivity have been previously proposed as a response to novel or challenging environmental conditions, including Western diets. In particular, work on decanalization has hypothesized that gene regulatory networks evolve over many generations of stabilizing selection, and that novel environmental challenges (such as Western diets and lifestyles) may disrupt these fine-tuned connections leading to dysregulation, a breakdown in co-expression, and ultim</w:t>
      </w:r>
      <w:r w:rsidR="00266F9E">
        <w:rPr>
          <w:rFonts w:ascii="Times" w:hAnsi="Times" w:cs="Arial"/>
        </w:rPr>
        <w:t xml:space="preserve">ately disease </w:t>
      </w:r>
      <w:r w:rsidR="00E06513" w:rsidRPr="00E06513">
        <w:rPr>
          <w:rFonts w:ascii="Times" w:hAnsi="Times" w:cs="Times"/>
        </w:rPr>
        <w:t xml:space="preserve">(Careau et al., 2014; Gibson, 2009a, 2009b; </w:t>
      </w:r>
      <w:ins w:id="364" w:author="Revised" w:date="2021-07-01T13:47:00Z">
        <w:r w:rsidR="00953713">
          <w:rPr>
            <w:rFonts w:ascii="Times" w:hAnsi="Times" w:cs="Times"/>
          </w:rPr>
          <w:t xml:space="preserve">J. X. </w:t>
        </w:r>
      </w:ins>
      <w:r w:rsidR="00E06513" w:rsidRPr="00E06513">
        <w:rPr>
          <w:rFonts w:ascii="Times" w:hAnsi="Times" w:cs="Times"/>
        </w:rPr>
        <w:t>Hu et al., 2016; Lea et al., 2019)</w:t>
      </w:r>
      <w:r w:rsidR="00266F9E">
        <w:rPr>
          <w:rFonts w:ascii="Times" w:hAnsi="Times" w:cs="Arial"/>
        </w:rPr>
        <w:t xml:space="preserve">. </w:t>
      </w:r>
      <w:r w:rsidR="00AB0828">
        <w:rPr>
          <w:rFonts w:ascii="Times" w:hAnsi="Times" w:cs="Arial"/>
        </w:rPr>
        <w:t>In support of this</w:t>
      </w:r>
      <w:r w:rsidR="00266F9E">
        <w:rPr>
          <w:rFonts w:ascii="Times" w:hAnsi="Times" w:cs="Arial"/>
        </w:rPr>
        <w:t xml:space="preserve"> idea</w:t>
      </w:r>
      <w:r w:rsidR="00AB0828">
        <w:rPr>
          <w:rFonts w:ascii="Times" w:hAnsi="Times" w:cs="Arial"/>
        </w:rPr>
        <w:t>, we found</w:t>
      </w:r>
      <w:r w:rsidR="00F23C89">
        <w:rPr>
          <w:rFonts w:ascii="Times" w:hAnsi="Times" w:cs="Arial"/>
        </w:rPr>
        <w:t xml:space="preserve"> </w:t>
      </w:r>
      <w:r w:rsidR="00AB0828">
        <w:rPr>
          <w:rFonts w:ascii="Times" w:hAnsi="Times" w:cs="Arial"/>
        </w:rPr>
        <w:t xml:space="preserve">diet-induced changes in the </w:t>
      </w:r>
      <w:r w:rsidR="00F23C89">
        <w:rPr>
          <w:rFonts w:ascii="Times" w:hAnsi="Times" w:cs="Arial"/>
        </w:rPr>
        <w:t xml:space="preserve">co-expression of </w:t>
      </w:r>
      <w:r w:rsidR="003B7460">
        <w:rPr>
          <w:rFonts w:ascii="Times" w:hAnsi="Times" w:cs="Arial"/>
        </w:rPr>
        <w:t>transcription factors involved in insulin secretion and glucose tolerance (SOX4)</w:t>
      </w:r>
      <w:r w:rsidR="00F23C89">
        <w:rPr>
          <w:rFonts w:ascii="Times" w:hAnsi="Times" w:cs="Arial"/>
        </w:rPr>
        <w:t>,</w:t>
      </w:r>
      <w:r w:rsidR="00BA4B45" w:rsidRPr="005620C2">
        <w:rPr>
          <w:rFonts w:ascii="Times" w:hAnsi="Times" w:cs="Arial"/>
        </w:rPr>
        <w:t xml:space="preserve"> lipid, carbohydrate, and energy metabolism</w:t>
      </w:r>
      <w:r w:rsidR="003B7460">
        <w:rPr>
          <w:rFonts w:ascii="Times" w:hAnsi="Times" w:cs="Arial"/>
        </w:rPr>
        <w:t xml:space="preserve"> (NR4A2)</w:t>
      </w:r>
      <w:r w:rsidR="00F23C89">
        <w:rPr>
          <w:rFonts w:ascii="Times" w:hAnsi="Times" w:cs="Arial"/>
        </w:rPr>
        <w:t>, and BMI, HDL, and aging (</w:t>
      </w:r>
      <w:r w:rsidR="00F23C89">
        <w:rPr>
          <w:rFonts w:ascii="Times" w:hAnsi="Times" w:cs="Arial"/>
          <w:i/>
          <w:iCs/>
        </w:rPr>
        <w:t>RF00283</w:t>
      </w:r>
      <w:r w:rsidR="00F23C89">
        <w:rPr>
          <w:rFonts w:ascii="Times" w:hAnsi="Times" w:cs="Arial"/>
        </w:rPr>
        <w:t>)</w:t>
      </w:r>
      <w:r w:rsidR="003B7460">
        <w:rPr>
          <w:rFonts w:ascii="Times" w:hAnsi="Times" w:cs="Arial"/>
        </w:rPr>
        <w:t xml:space="preserve"> </w:t>
      </w:r>
      <w:r w:rsidR="00381F1D" w:rsidRPr="00381F1D">
        <w:rPr>
          <w:rFonts w:ascii="Times" w:hAnsi="Times"/>
        </w:rPr>
        <w:t>(Davis et al., 2017; Dluzen et al., 2018; Goldsworthy et al., 2008; Kanai et al., 2018; Pearen &amp; Muscat, 2010)</w:t>
      </w:r>
      <w:r w:rsidR="003B7460">
        <w:rPr>
          <w:rFonts w:ascii="Times" w:hAnsi="Times" w:cs="Arial"/>
        </w:rPr>
        <w:t xml:space="preserve">. </w:t>
      </w:r>
      <w:r w:rsidR="00266F9E">
        <w:rPr>
          <w:rFonts w:ascii="Times" w:hAnsi="Times" w:cs="Arial"/>
        </w:rPr>
        <w:t>We also observed that the transcription factor</w:t>
      </w:r>
      <w:r w:rsidR="003B7460">
        <w:rPr>
          <w:rFonts w:ascii="Times" w:hAnsi="Times" w:cs="Arial"/>
        </w:rPr>
        <w:t xml:space="preserve"> </w:t>
      </w:r>
      <w:r w:rsidR="003B7460" w:rsidRPr="00266F9E">
        <w:rPr>
          <w:rFonts w:ascii="Times" w:hAnsi="Times" w:cs="Arial"/>
          <w:i/>
          <w:iCs/>
        </w:rPr>
        <w:t>MEF2D</w:t>
      </w:r>
      <w:r w:rsidR="003B7460">
        <w:rPr>
          <w:rFonts w:ascii="Times" w:hAnsi="Times" w:cs="Arial"/>
        </w:rPr>
        <w:t xml:space="preserve">, </w:t>
      </w:r>
      <w:r w:rsidR="00266F9E">
        <w:rPr>
          <w:rFonts w:ascii="Times" w:hAnsi="Times" w:cs="Arial"/>
        </w:rPr>
        <w:t xml:space="preserve">which has previously been </w:t>
      </w:r>
      <w:del w:id="365" w:author="Revised" w:date="2021-07-01T13:47:00Z">
        <w:r w:rsidR="00266F9E">
          <w:rPr>
            <w:rFonts w:ascii="Times" w:hAnsi="Times" w:cs="Arial"/>
          </w:rPr>
          <w:delText>implicate</w:delText>
        </w:r>
      </w:del>
      <w:ins w:id="366" w:author="Revised" w:date="2021-07-01T13:47:00Z">
        <w:r w:rsidR="00266F9E">
          <w:rPr>
            <w:rFonts w:ascii="Times" w:hAnsi="Times" w:cs="Arial"/>
          </w:rPr>
          <w:t>implicate</w:t>
        </w:r>
        <w:r w:rsidR="004B4F9A">
          <w:rPr>
            <w:rFonts w:ascii="Times" w:hAnsi="Times" w:cs="Arial"/>
          </w:rPr>
          <w:t>d</w:t>
        </w:r>
      </w:ins>
      <w:r w:rsidR="00266F9E">
        <w:rPr>
          <w:rFonts w:ascii="Times" w:hAnsi="Times" w:cs="Arial"/>
        </w:rPr>
        <w:t xml:space="preserve"> in the transcriptomic response to insulin signaling </w:t>
      </w:r>
      <w:r w:rsidR="00E06513" w:rsidRPr="00E06513">
        <w:rPr>
          <w:rFonts w:ascii="Times" w:hAnsi="Times" w:cs="Times"/>
        </w:rPr>
        <w:t>(Samson &amp; Wong, 2002; Solomon et al., 2008)</w:t>
      </w:r>
      <w:r w:rsidR="00266F9E">
        <w:rPr>
          <w:rFonts w:ascii="Times" w:hAnsi="Times" w:cs="Arial"/>
        </w:rPr>
        <w:t>, is a hub gene</w:t>
      </w:r>
      <w:r w:rsidR="003B7460">
        <w:rPr>
          <w:rFonts w:ascii="Times" w:hAnsi="Times" w:cs="Arial"/>
        </w:rPr>
        <w:t xml:space="preserve"> identified in 22</w:t>
      </w:r>
      <w:r w:rsidR="00F23C89">
        <w:rPr>
          <w:rFonts w:ascii="Times" w:hAnsi="Times" w:cs="Arial"/>
        </w:rPr>
        <w:t xml:space="preserve"> differentially-correlated gene pairs</w:t>
      </w:r>
      <w:r w:rsidR="00266F9E">
        <w:rPr>
          <w:rFonts w:ascii="Times" w:hAnsi="Times" w:cs="Arial"/>
        </w:rPr>
        <w:t xml:space="preserve">. Hub genes like </w:t>
      </w:r>
      <w:r w:rsidR="00266F9E" w:rsidRPr="004B4F9A">
        <w:rPr>
          <w:rFonts w:ascii="Times" w:hAnsi="Times"/>
          <w:i/>
          <w:rPrChange w:id="367" w:author="Revised" w:date="2021-07-01T13:47:00Z">
            <w:rPr>
              <w:rFonts w:ascii="Times" w:hAnsi="Times"/>
            </w:rPr>
          </w:rPrChange>
        </w:rPr>
        <w:t>MEF2D</w:t>
      </w:r>
      <w:r w:rsidR="00266F9E">
        <w:rPr>
          <w:rFonts w:ascii="Times" w:hAnsi="Times" w:cs="Arial"/>
        </w:rPr>
        <w:t xml:space="preserve"> may pinpoint </w:t>
      </w:r>
      <w:r w:rsidR="00266F9E">
        <w:rPr>
          <w:rFonts w:ascii="Times" w:hAnsi="Times" w:cs="Arial"/>
        </w:rPr>
        <w:lastRenderedPageBreak/>
        <w:t>optimized systems that break down as a result of mismatch and are thus intriguing targets for future analyses.</w:t>
      </w:r>
    </w:p>
    <w:p w14:paraId="4A6DE474" w14:textId="77777777" w:rsidR="00ED1FF0" w:rsidRDefault="00ED1FF0" w:rsidP="001510BE">
      <w:pPr>
        <w:widowControl w:val="0"/>
        <w:spacing w:line="480" w:lineRule="auto"/>
        <w:rPr>
          <w:rFonts w:ascii="Times" w:hAnsi="Times" w:cs="Arial"/>
        </w:rPr>
      </w:pPr>
    </w:p>
    <w:p w14:paraId="54A067E0" w14:textId="4C076A0F" w:rsidR="00477579" w:rsidRPr="00472588" w:rsidRDefault="00DC7C40" w:rsidP="001510BE">
      <w:pPr>
        <w:widowControl w:val="0"/>
        <w:spacing w:line="480" w:lineRule="auto"/>
        <w:rPr>
          <w:rFonts w:ascii="Times" w:hAnsi="Times" w:cs="Arial"/>
        </w:rPr>
      </w:pPr>
      <w:r w:rsidRPr="00472588">
        <w:rPr>
          <w:rFonts w:ascii="Times" w:hAnsi="Times" w:cs="Arial"/>
        </w:rPr>
        <w:t xml:space="preserve">It is worth noting that the </w:t>
      </w:r>
      <w:r w:rsidR="00D1265D">
        <w:rPr>
          <w:rFonts w:ascii="Times" w:hAnsi="Times" w:cs="Arial"/>
        </w:rPr>
        <w:t xml:space="preserve">dichotomous </w:t>
      </w:r>
      <w:r w:rsidRPr="00472588">
        <w:rPr>
          <w:rFonts w:ascii="Times" w:hAnsi="Times" w:cs="Arial"/>
        </w:rPr>
        <w:t>M1/M2 paradigm of monocyte polarization is a</w:t>
      </w:r>
      <w:r w:rsidR="00D1265D">
        <w:rPr>
          <w:rFonts w:ascii="Times" w:hAnsi="Times" w:cs="Arial"/>
        </w:rPr>
        <w:t>n</w:t>
      </w:r>
      <w:r w:rsidRPr="00472588">
        <w:rPr>
          <w:rFonts w:ascii="Times" w:hAnsi="Times" w:cs="Arial"/>
        </w:rPr>
        <w:t xml:space="preserve"> </w:t>
      </w:r>
      <w:r w:rsidR="00D1265D">
        <w:rPr>
          <w:rFonts w:ascii="Times" w:hAnsi="Times" w:cs="Arial"/>
        </w:rPr>
        <w:t>over</w:t>
      </w:r>
      <w:r w:rsidRPr="00472588">
        <w:rPr>
          <w:rFonts w:ascii="Times" w:hAnsi="Times" w:cs="Arial"/>
        </w:rPr>
        <w:t xml:space="preserve">simplification of the </w:t>
      </w:r>
      <w:r w:rsidR="00924378">
        <w:rPr>
          <w:rFonts w:ascii="Times" w:hAnsi="Times" w:cs="Arial"/>
        </w:rPr>
        <w:t xml:space="preserve">more complex </w:t>
      </w:r>
      <w:r w:rsidRPr="00472588">
        <w:rPr>
          <w:rFonts w:ascii="Times" w:hAnsi="Times" w:cs="Arial"/>
        </w:rPr>
        <w:t xml:space="preserve">heterogeneity </w:t>
      </w:r>
      <w:r w:rsidR="00924378">
        <w:rPr>
          <w:rFonts w:ascii="Times" w:hAnsi="Times" w:cs="Arial"/>
        </w:rPr>
        <w:t>of monocytes</w:t>
      </w:r>
      <w:r w:rsidR="006B25A1">
        <w:rPr>
          <w:rFonts w:ascii="Times" w:hAnsi="Times" w:cs="Arial"/>
        </w:rPr>
        <w:t>.</w:t>
      </w:r>
      <w:r w:rsidR="00B13CA6">
        <w:rPr>
          <w:rFonts w:ascii="Times" w:hAnsi="Times" w:cs="Arial"/>
        </w:rPr>
        <w:t xml:space="preserve"> </w:t>
      </w:r>
      <w:r w:rsidR="00EE4CE7">
        <w:rPr>
          <w:rFonts w:ascii="Times" w:hAnsi="Times"/>
        </w:rPr>
        <w:t>(Martinez &amp; Gordon, 2014; Nahrendorf &amp; Swirski, 2016)</w:t>
      </w:r>
      <w:r w:rsidRPr="005620C2">
        <w:rPr>
          <w:rFonts w:ascii="Times" w:hAnsi="Times" w:cs="Arial"/>
        </w:rPr>
        <w:t xml:space="preserve"> </w:t>
      </w:r>
      <w:r w:rsidR="006B25A1">
        <w:rPr>
          <w:rFonts w:ascii="Times" w:hAnsi="Times" w:cs="Arial"/>
        </w:rPr>
        <w:t xml:space="preserve">For example, there are at least </w:t>
      </w:r>
      <w:r w:rsidR="0083481C">
        <w:rPr>
          <w:rFonts w:ascii="Times" w:hAnsi="Times" w:cs="Arial"/>
        </w:rPr>
        <w:t xml:space="preserve">three </w:t>
      </w:r>
      <w:r w:rsidR="006B25A1">
        <w:rPr>
          <w:rFonts w:ascii="Times" w:hAnsi="Times" w:cs="Arial"/>
        </w:rPr>
        <w:t>classes of monocytes in the circulation</w:t>
      </w:r>
      <w:r w:rsidR="00ED1FF0">
        <w:rPr>
          <w:rFonts w:ascii="Times" w:hAnsi="Times" w:cs="Arial"/>
        </w:rPr>
        <w:t>–</w:t>
      </w:r>
      <w:r w:rsidR="006B25A1">
        <w:rPr>
          <w:rFonts w:ascii="Times" w:hAnsi="Times" w:cs="Arial"/>
        </w:rPr>
        <w:t xml:space="preserve">classical, intermediate, and non-classical. </w:t>
      </w:r>
      <w:r w:rsidR="006B25A1" w:rsidRPr="00876A04">
        <w:rPr>
          <w:rFonts w:ascii="Times" w:hAnsi="Times" w:cs="Arial"/>
        </w:rPr>
        <w:t xml:space="preserve">We did not assess </w:t>
      </w:r>
      <w:r w:rsidR="00ED1FF0">
        <w:rPr>
          <w:rFonts w:ascii="Times" w:hAnsi="Times" w:cs="Arial"/>
        </w:rPr>
        <w:t xml:space="preserve">the relative abundance of </w:t>
      </w:r>
      <w:r w:rsidR="00D1265D">
        <w:rPr>
          <w:rFonts w:ascii="Times" w:hAnsi="Times" w:cs="Arial"/>
        </w:rPr>
        <w:t xml:space="preserve">these </w:t>
      </w:r>
      <w:r w:rsidR="00ED1FF0">
        <w:rPr>
          <w:rFonts w:ascii="Times" w:hAnsi="Times" w:cs="Arial"/>
        </w:rPr>
        <w:t>subset</w:t>
      </w:r>
      <w:r w:rsidR="00D1265D">
        <w:rPr>
          <w:rFonts w:ascii="Times" w:hAnsi="Times" w:cs="Arial"/>
        </w:rPr>
        <w:t>s</w:t>
      </w:r>
      <w:r w:rsidR="00ED1FF0">
        <w:rPr>
          <w:rFonts w:ascii="Times" w:hAnsi="Times" w:cs="Arial"/>
        </w:rPr>
        <w:t xml:space="preserve">, </w:t>
      </w:r>
      <w:r w:rsidR="0019339E" w:rsidRPr="00876A04">
        <w:rPr>
          <w:rFonts w:ascii="Times" w:hAnsi="Times" w:cs="Arial"/>
        </w:rPr>
        <w:t xml:space="preserve">thus </w:t>
      </w:r>
      <w:r w:rsidRPr="00876A04">
        <w:rPr>
          <w:rFonts w:ascii="Times" w:hAnsi="Times" w:cs="Arial"/>
        </w:rPr>
        <w:t>the</w:t>
      </w:r>
      <w:r w:rsidR="00ED1FF0">
        <w:rPr>
          <w:rFonts w:ascii="Times" w:hAnsi="Times" w:cs="Arial"/>
        </w:rPr>
        <w:t xml:space="preserve"> observed gene expression patterns could reflect either changes in the relative proportions of these subsets and/or </w:t>
      </w:r>
      <w:r w:rsidR="0019339E" w:rsidRPr="00876A04">
        <w:rPr>
          <w:rFonts w:ascii="Times" w:hAnsi="Times" w:cs="Arial"/>
        </w:rPr>
        <w:t>shifts in monocyte polarization within subsets</w:t>
      </w:r>
      <w:r w:rsidR="00B13CA6">
        <w:rPr>
          <w:rFonts w:ascii="Times" w:hAnsi="Times" w:cs="Arial"/>
        </w:rPr>
        <w:t xml:space="preserve"> </w:t>
      </w:r>
      <w:r w:rsidR="00EE4CE7">
        <w:rPr>
          <w:rFonts w:ascii="Times" w:hAnsi="Times"/>
        </w:rPr>
        <w:t>(Michalson et al., 2019; Wolf et al., 2017)</w:t>
      </w:r>
      <w:r w:rsidR="0019339E" w:rsidRPr="00876A04">
        <w:rPr>
          <w:rFonts w:ascii="Times" w:hAnsi="Times" w:cs="Arial"/>
        </w:rPr>
        <w:t>.</w:t>
      </w:r>
    </w:p>
    <w:p w14:paraId="6EE15DCE" w14:textId="77777777" w:rsidR="00045838" w:rsidRDefault="00045838" w:rsidP="00BA35FB">
      <w:pPr>
        <w:widowControl w:val="0"/>
        <w:spacing w:line="480" w:lineRule="auto"/>
        <w:rPr>
          <w:rFonts w:ascii="Times" w:hAnsi="Times" w:cs="Arial"/>
        </w:rPr>
      </w:pPr>
    </w:p>
    <w:p w14:paraId="68CEF156" w14:textId="64475729" w:rsidR="002C0C01" w:rsidRPr="00C64CE9" w:rsidRDefault="007F4440" w:rsidP="00BA35FB">
      <w:pPr>
        <w:widowControl w:val="0"/>
        <w:spacing w:line="480" w:lineRule="auto"/>
        <w:rPr>
          <w:rFonts w:ascii="Times" w:hAnsi="Times" w:cs="Arial"/>
        </w:rPr>
      </w:pPr>
      <w:r>
        <w:rPr>
          <w:rFonts w:ascii="Times" w:hAnsi="Times" w:cs="Arial"/>
        </w:rPr>
        <w:t>The</w:t>
      </w:r>
      <w:r w:rsidR="00ED1FF0">
        <w:rPr>
          <w:rFonts w:ascii="Times" w:hAnsi="Times" w:cs="Arial"/>
        </w:rPr>
        <w:t xml:space="preserve"> diet</w:t>
      </w:r>
      <w:r>
        <w:rPr>
          <w:rFonts w:ascii="Times" w:hAnsi="Times" w:cs="Arial"/>
        </w:rPr>
        <w:t>s</w:t>
      </w:r>
      <w:r w:rsidR="00ED1FF0">
        <w:rPr>
          <w:rFonts w:ascii="Times" w:hAnsi="Times" w:cs="Arial"/>
        </w:rPr>
        <w:t xml:space="preserve"> also altered key behaviors. M</w:t>
      </w:r>
      <w:r w:rsidR="2DF95B8D" w:rsidRPr="005620C2">
        <w:rPr>
          <w:rFonts w:ascii="Times" w:hAnsi="Times" w:cs="Arial"/>
        </w:rPr>
        <w:t xml:space="preserve">onkeys consuming the Western diet exhibited more </w:t>
      </w:r>
      <w:r w:rsidR="00F36106" w:rsidRPr="00472588">
        <w:rPr>
          <w:rFonts w:ascii="Times" w:hAnsi="Times" w:cs="Arial"/>
        </w:rPr>
        <w:t xml:space="preserve">behaviors related to </w:t>
      </w:r>
      <w:r w:rsidR="2DF95B8D" w:rsidRPr="00472588">
        <w:rPr>
          <w:rFonts w:ascii="Times" w:hAnsi="Times" w:cs="Arial"/>
        </w:rPr>
        <w:t>anxiety and social isolation</w:t>
      </w:r>
      <w:r w:rsidR="009F4BDF" w:rsidRPr="00472588">
        <w:rPr>
          <w:rFonts w:ascii="Times" w:hAnsi="Times" w:cs="Arial"/>
        </w:rPr>
        <w:t xml:space="preserve">, </w:t>
      </w:r>
      <w:r w:rsidR="2DF95B8D" w:rsidRPr="00472588">
        <w:rPr>
          <w:rFonts w:ascii="Times" w:hAnsi="Times" w:cs="Arial"/>
        </w:rPr>
        <w:t>a phenotype remarkably similar to that observed in juvenile Japanese macaques born to mothers consuming a high-fat We</w:t>
      </w:r>
      <w:r w:rsidR="2DF95B8D" w:rsidRPr="00AD3CED">
        <w:rPr>
          <w:rFonts w:ascii="Times" w:hAnsi="Times" w:cs="Arial"/>
        </w:rPr>
        <w:t>stern diet</w:t>
      </w:r>
      <w:r w:rsidR="00B13CA6">
        <w:rPr>
          <w:rFonts w:ascii="Times" w:hAnsi="Times" w:cs="Arial"/>
        </w:rPr>
        <w:t xml:space="preserve"> </w:t>
      </w:r>
      <w:r w:rsidR="00EE4CE7">
        <w:rPr>
          <w:rFonts w:ascii="Times" w:hAnsi="Times"/>
        </w:rPr>
        <w:t>(Thompson et al., 2018)</w:t>
      </w:r>
      <w:r w:rsidR="2DF95B8D" w:rsidRPr="005620C2">
        <w:rPr>
          <w:rFonts w:ascii="Times" w:hAnsi="Times" w:cs="Arial"/>
        </w:rPr>
        <w:t>. In that study</w:t>
      </w:r>
      <w:r w:rsidR="6FC2F0C4" w:rsidRPr="005620C2">
        <w:rPr>
          <w:rFonts w:ascii="Times" w:hAnsi="Times" w:cs="Arial"/>
        </w:rPr>
        <w:t>,</w:t>
      </w:r>
      <w:r w:rsidR="2DF95B8D" w:rsidRPr="005620C2">
        <w:rPr>
          <w:rFonts w:ascii="Times" w:hAnsi="Times" w:cs="Arial"/>
        </w:rPr>
        <w:t xml:space="preserve"> offspring behavior was associated with maternal levels of macrophage-derived chemokine (MDC), which </w:t>
      </w:r>
      <w:r w:rsidR="007E7A28" w:rsidRPr="005620C2">
        <w:rPr>
          <w:rFonts w:ascii="Times" w:hAnsi="Times" w:cs="Arial"/>
        </w:rPr>
        <w:t>showed</w:t>
      </w:r>
      <w:r w:rsidR="006D5472" w:rsidRPr="00472588">
        <w:rPr>
          <w:rFonts w:ascii="Times" w:hAnsi="Times" w:cs="Arial"/>
        </w:rPr>
        <w:t xml:space="preserve"> </w:t>
      </w:r>
      <w:r w:rsidR="2DF95B8D" w:rsidRPr="00472588">
        <w:rPr>
          <w:rFonts w:ascii="Times" w:hAnsi="Times" w:cs="Arial"/>
        </w:rPr>
        <w:t>higher expression in Western-diet fed animals in our study (</w:t>
      </w:r>
      <w:r w:rsidR="2DF95B8D" w:rsidRPr="00472588">
        <w:rPr>
          <w:rFonts w:ascii="Times" w:hAnsi="Times" w:cs="Arial"/>
          <w:i/>
          <w:iCs/>
        </w:rPr>
        <w:t>β</w:t>
      </w:r>
      <w:r w:rsidR="2DF95B8D" w:rsidRPr="00472588">
        <w:rPr>
          <w:rFonts w:ascii="Times" w:hAnsi="Times" w:cs="Arial"/>
          <w:i/>
          <w:iCs/>
          <w:vertAlign w:val="subscript"/>
        </w:rPr>
        <w:t>diet</w:t>
      </w:r>
      <w:r w:rsidR="2DF95B8D" w:rsidRPr="00472588">
        <w:rPr>
          <w:rFonts w:ascii="Times" w:hAnsi="Times" w:cs="Arial"/>
          <w:i/>
          <w:iCs/>
        </w:rPr>
        <w:t xml:space="preserve"> </w:t>
      </w:r>
      <w:r w:rsidR="2DF95B8D" w:rsidRPr="00472588">
        <w:rPr>
          <w:rFonts w:ascii="Times" w:hAnsi="Times" w:cs="Arial"/>
        </w:rPr>
        <w:t xml:space="preserve">= 0.243, FDR = 0.059). </w:t>
      </w:r>
      <w:r w:rsidR="6FC2F0C4" w:rsidRPr="00472588">
        <w:rPr>
          <w:rFonts w:ascii="Times" w:hAnsi="Times" w:cs="Arial"/>
        </w:rPr>
        <w:t xml:space="preserve">Our findings </w:t>
      </w:r>
      <w:r w:rsidR="009763A4">
        <w:rPr>
          <w:rFonts w:ascii="Times" w:hAnsi="Times" w:cs="Arial"/>
        </w:rPr>
        <w:t>suggest that a</w:t>
      </w:r>
      <w:r w:rsidR="00C85B7E" w:rsidRPr="00472588">
        <w:rPr>
          <w:rFonts w:ascii="Times" w:hAnsi="Times" w:cs="Arial"/>
        </w:rPr>
        <w:t xml:space="preserve"> </w:t>
      </w:r>
      <w:r w:rsidR="007E7A28" w:rsidRPr="00472588">
        <w:rPr>
          <w:rFonts w:ascii="Times" w:hAnsi="Times" w:cs="Arial"/>
        </w:rPr>
        <w:t xml:space="preserve">Western </w:t>
      </w:r>
      <w:r w:rsidR="00C85B7E" w:rsidRPr="00472588">
        <w:rPr>
          <w:rFonts w:ascii="Times" w:hAnsi="Times" w:cs="Arial"/>
        </w:rPr>
        <w:t xml:space="preserve">diet </w:t>
      </w:r>
      <w:r w:rsidR="009763A4">
        <w:rPr>
          <w:rFonts w:ascii="Times" w:hAnsi="Times" w:cs="Arial"/>
        </w:rPr>
        <w:t>may also exert</w:t>
      </w:r>
      <w:r w:rsidR="00F927B6">
        <w:rPr>
          <w:rFonts w:ascii="Times" w:hAnsi="Times" w:cs="Arial"/>
        </w:rPr>
        <w:t xml:space="preserve"> similar</w:t>
      </w:r>
      <w:r w:rsidR="009763A4">
        <w:rPr>
          <w:rFonts w:ascii="Times" w:hAnsi="Times" w:cs="Arial"/>
        </w:rPr>
        <w:t xml:space="preserve"> behavioral effects </w:t>
      </w:r>
      <w:r w:rsidR="00ED1FF0">
        <w:rPr>
          <w:rFonts w:ascii="Times" w:hAnsi="Times" w:cs="Arial"/>
        </w:rPr>
        <w:t xml:space="preserve">when </w:t>
      </w:r>
      <w:r>
        <w:rPr>
          <w:rFonts w:ascii="Times" w:hAnsi="Times" w:cs="Arial"/>
        </w:rPr>
        <w:t xml:space="preserve">consumed </w:t>
      </w:r>
      <w:r w:rsidR="00ED1FF0">
        <w:rPr>
          <w:rFonts w:ascii="Times" w:hAnsi="Times" w:cs="Arial"/>
        </w:rPr>
        <w:t xml:space="preserve">during </w:t>
      </w:r>
      <w:r w:rsidR="6FC2F0C4" w:rsidRPr="00AD3CED">
        <w:rPr>
          <w:rFonts w:ascii="Times" w:hAnsi="Times" w:cs="Arial"/>
        </w:rPr>
        <w:t xml:space="preserve">adulthood. </w:t>
      </w:r>
    </w:p>
    <w:p w14:paraId="055CAB22" w14:textId="02594166" w:rsidR="001E0437" w:rsidRPr="00AD3CED" w:rsidRDefault="001E0437" w:rsidP="00BA35FB">
      <w:pPr>
        <w:widowControl w:val="0"/>
        <w:spacing w:line="480" w:lineRule="auto"/>
        <w:rPr>
          <w:rFonts w:ascii="Times" w:hAnsi="Times" w:cs="Arial"/>
        </w:rPr>
      </w:pPr>
    </w:p>
    <w:p w14:paraId="3198BF9F" w14:textId="177B950A" w:rsidR="00881BB7" w:rsidRDefault="00881BB7" w:rsidP="00881BB7">
      <w:pPr>
        <w:widowControl w:val="0"/>
        <w:spacing w:line="480" w:lineRule="auto"/>
        <w:rPr>
          <w:rFonts w:ascii="Times" w:hAnsi="Times" w:cs="Arial"/>
        </w:rPr>
      </w:pPr>
      <w:r>
        <w:rPr>
          <w:rFonts w:ascii="Times" w:hAnsi="Times" w:cs="Arial"/>
        </w:rPr>
        <w:t>T</w:t>
      </w:r>
      <w:r w:rsidRPr="00AD3CED">
        <w:rPr>
          <w:rFonts w:ascii="Times" w:hAnsi="Times" w:cs="Arial"/>
        </w:rPr>
        <w:t>he</w:t>
      </w:r>
      <w:r>
        <w:rPr>
          <w:rFonts w:ascii="Times" w:hAnsi="Times" w:cs="Arial"/>
        </w:rPr>
        <w:t>re are myriad pathways through which</w:t>
      </w:r>
      <w:r w:rsidRPr="00AD3CED">
        <w:rPr>
          <w:rFonts w:ascii="Times" w:hAnsi="Times" w:cs="Arial"/>
        </w:rPr>
        <w:t xml:space="preserve"> diet </w:t>
      </w:r>
      <w:r>
        <w:rPr>
          <w:rFonts w:ascii="Times" w:hAnsi="Times" w:cs="Arial"/>
        </w:rPr>
        <w:t xml:space="preserve">may </w:t>
      </w:r>
      <w:r w:rsidRPr="00AD3CED">
        <w:rPr>
          <w:rFonts w:ascii="Times" w:hAnsi="Times" w:cs="Arial"/>
        </w:rPr>
        <w:t>affect</w:t>
      </w:r>
      <w:r>
        <w:rPr>
          <w:rFonts w:ascii="Times" w:hAnsi="Times" w:cs="Arial"/>
        </w:rPr>
        <w:t xml:space="preserve"> </w:t>
      </w:r>
      <w:r w:rsidRPr="00AD3CED">
        <w:rPr>
          <w:rFonts w:ascii="Times" w:hAnsi="Times" w:cs="Arial"/>
        </w:rPr>
        <w:t xml:space="preserve">behavior. </w:t>
      </w:r>
      <w:r>
        <w:rPr>
          <w:rFonts w:ascii="Times" w:hAnsi="Times" w:cs="Arial"/>
        </w:rPr>
        <w:t>D</w:t>
      </w:r>
      <w:r w:rsidRPr="00AD3CED">
        <w:rPr>
          <w:rFonts w:ascii="Times" w:hAnsi="Times" w:cs="Arial"/>
        </w:rPr>
        <w:t>iet</w:t>
      </w:r>
      <w:r w:rsidRPr="00C64CE9">
        <w:rPr>
          <w:rFonts w:ascii="Times" w:hAnsi="Times" w:cs="Arial"/>
        </w:rPr>
        <w:t xml:space="preserve"> </w:t>
      </w:r>
      <w:r>
        <w:rPr>
          <w:rFonts w:ascii="Times" w:hAnsi="Times" w:cs="Arial"/>
        </w:rPr>
        <w:t xml:space="preserve">may </w:t>
      </w:r>
      <w:r w:rsidRPr="00C64CE9">
        <w:rPr>
          <w:rFonts w:ascii="Times" w:hAnsi="Times" w:cs="Arial"/>
        </w:rPr>
        <w:t>induce changes in the central nervous system</w:t>
      </w:r>
      <w:ins w:id="368" w:author="Revised" w:date="2021-07-01T13:47:00Z">
        <w:r w:rsidRPr="00C64CE9">
          <w:rPr>
            <w:rFonts w:ascii="Times" w:hAnsi="Times" w:cs="Arial"/>
          </w:rPr>
          <w:t xml:space="preserve"> </w:t>
        </w:r>
        <w:r w:rsidR="000410B7">
          <w:rPr>
            <w:rFonts w:ascii="Times" w:hAnsi="Times" w:cs="Arial"/>
          </w:rPr>
          <w:t>(CNS)</w:t>
        </w:r>
      </w:ins>
      <w:r w:rsidR="000410B7">
        <w:rPr>
          <w:rFonts w:ascii="Times" w:hAnsi="Times" w:cs="Arial"/>
        </w:rPr>
        <w:t xml:space="preserve"> </w:t>
      </w:r>
      <w:r>
        <w:rPr>
          <w:rFonts w:ascii="Times" w:hAnsi="Times" w:cs="Arial"/>
        </w:rPr>
        <w:t>by</w:t>
      </w:r>
      <w:r w:rsidRPr="00C64CE9">
        <w:rPr>
          <w:rFonts w:ascii="Times" w:hAnsi="Times" w:cs="Arial"/>
        </w:rPr>
        <w:t xml:space="preserve"> </w:t>
      </w:r>
      <w:r>
        <w:rPr>
          <w:rFonts w:ascii="Times" w:hAnsi="Times" w:cs="Arial"/>
        </w:rPr>
        <w:t>altering gut microbiota which alters vagal input to the brain</w:t>
      </w:r>
      <w:r w:rsidR="00B13CA6">
        <w:rPr>
          <w:rFonts w:ascii="Times" w:hAnsi="Times" w:cs="Arial"/>
        </w:rPr>
        <w:t xml:space="preserve"> </w:t>
      </w:r>
      <w:r w:rsidR="00EE4CE7">
        <w:rPr>
          <w:rFonts w:ascii="Times" w:hAnsi="Times"/>
        </w:rPr>
        <w:t>(Bonaz et al., 2018)</w:t>
      </w:r>
      <w:r>
        <w:rPr>
          <w:rFonts w:ascii="Times" w:hAnsi="Times" w:cs="Arial"/>
        </w:rPr>
        <w:t xml:space="preserve">. </w:t>
      </w:r>
      <w:r w:rsidR="00830C8E">
        <w:rPr>
          <w:rFonts w:ascii="Times" w:hAnsi="Times" w:cs="Arial"/>
        </w:rPr>
        <w:t xml:space="preserve">Previous results from our study demonstrated </w:t>
      </w:r>
      <w:r w:rsidRPr="005620C2">
        <w:rPr>
          <w:rFonts w:ascii="Times" w:hAnsi="Times" w:cs="Arial"/>
        </w:rPr>
        <w:t xml:space="preserve">a strong </w:t>
      </w:r>
      <w:r w:rsidR="00830C8E">
        <w:rPr>
          <w:rFonts w:ascii="Times" w:hAnsi="Times" w:cs="Arial"/>
        </w:rPr>
        <w:t xml:space="preserve">diet </w:t>
      </w:r>
      <w:r w:rsidRPr="005620C2">
        <w:rPr>
          <w:rFonts w:ascii="Times" w:hAnsi="Times" w:cs="Arial"/>
        </w:rPr>
        <w:t xml:space="preserve">effect on the </w:t>
      </w:r>
      <w:r>
        <w:rPr>
          <w:rFonts w:ascii="Times" w:hAnsi="Times" w:cs="Arial"/>
        </w:rPr>
        <w:t xml:space="preserve">gut </w:t>
      </w:r>
      <w:r w:rsidRPr="005620C2">
        <w:rPr>
          <w:rFonts w:ascii="Times" w:hAnsi="Times" w:cs="Arial"/>
        </w:rPr>
        <w:t>microbiome</w:t>
      </w:r>
      <w:r w:rsidR="00B13CA6">
        <w:rPr>
          <w:rFonts w:ascii="Times" w:hAnsi="Times" w:cs="Arial"/>
        </w:rPr>
        <w:t xml:space="preserve"> </w:t>
      </w:r>
      <w:r w:rsidR="006B3F1E">
        <w:rPr>
          <w:rFonts w:ascii="Times" w:hAnsi="Times"/>
        </w:rPr>
        <w:t>(Nagpal</w:t>
      </w:r>
      <w:ins w:id="369" w:author="Revised" w:date="2021-07-01T13:47:00Z">
        <w:r w:rsidR="006B3F1E">
          <w:rPr>
            <w:rFonts w:ascii="Times" w:hAnsi="Times"/>
          </w:rPr>
          <w:t>, Shively,</w:t>
        </w:r>
      </w:ins>
      <w:r w:rsidR="006B3F1E">
        <w:rPr>
          <w:rFonts w:ascii="Times" w:hAnsi="Times"/>
        </w:rPr>
        <w:t xml:space="preserve"> et al., 2018)</w:t>
      </w:r>
      <w:r>
        <w:rPr>
          <w:rFonts w:ascii="Times" w:hAnsi="Times" w:cs="Arial"/>
        </w:rPr>
        <w:t xml:space="preserve">, and </w:t>
      </w:r>
      <w:r w:rsidRPr="0069593C">
        <w:rPr>
          <w:rFonts w:ascii="Times" w:hAnsi="Times" w:cs="Arial"/>
        </w:rPr>
        <w:t>l</w:t>
      </w:r>
      <w:r>
        <w:rPr>
          <w:rFonts w:ascii="Times" w:hAnsi="Times" w:cs="Arial"/>
        </w:rPr>
        <w:t xml:space="preserve">ower parasympathetic (vagal) activity </w:t>
      </w:r>
      <w:r w:rsidR="00953C5B">
        <w:rPr>
          <w:rFonts w:ascii="Times" w:hAnsi="Times" w:cs="Arial"/>
        </w:rPr>
        <w:t xml:space="preserve">in the </w:t>
      </w:r>
      <w:r w:rsidR="00953C5B">
        <w:rPr>
          <w:rFonts w:ascii="Times" w:hAnsi="Times" w:cs="Arial"/>
        </w:rPr>
        <w:lastRenderedPageBreak/>
        <w:t xml:space="preserve">Western diet group </w:t>
      </w:r>
      <w:r>
        <w:rPr>
          <w:rFonts w:ascii="Times" w:hAnsi="Times" w:cs="Arial"/>
        </w:rPr>
        <w:t>at the time the monocyte transcriptome was assessed</w:t>
      </w:r>
      <w:r w:rsidR="00B13CA6">
        <w:rPr>
          <w:rFonts w:ascii="Times" w:hAnsi="Times" w:cs="Arial"/>
        </w:rPr>
        <w:t xml:space="preserve"> </w:t>
      </w:r>
      <w:r w:rsidR="00EE4CE7">
        <w:rPr>
          <w:rFonts w:ascii="Times" w:hAnsi="Times"/>
        </w:rPr>
        <w:t>(Shively et al., 2020)</w:t>
      </w:r>
      <w:r>
        <w:rPr>
          <w:rFonts w:ascii="Times" w:hAnsi="Times" w:cs="Arial"/>
        </w:rPr>
        <w:t xml:space="preserve">. Taken together these observations suggest that diet-induced changes in vagal tone in the gut-brain axis may be one pathway through which diet impacted brain function, potentially affecting behavior. </w:t>
      </w:r>
    </w:p>
    <w:p w14:paraId="745429AF" w14:textId="77777777" w:rsidR="00881BB7" w:rsidRDefault="00881BB7" w:rsidP="00BA35FB">
      <w:pPr>
        <w:widowControl w:val="0"/>
        <w:spacing w:line="480" w:lineRule="auto"/>
        <w:rPr>
          <w:rFonts w:ascii="Times" w:hAnsi="Times" w:cs="Arial"/>
        </w:rPr>
      </w:pPr>
    </w:p>
    <w:p w14:paraId="055C5A6B" w14:textId="43025D47" w:rsidR="00AA019E" w:rsidRDefault="00F035FC" w:rsidP="00BA35FB">
      <w:pPr>
        <w:widowControl w:val="0"/>
        <w:spacing w:line="480" w:lineRule="auto"/>
        <w:rPr>
          <w:rFonts w:ascii="Times" w:hAnsi="Times" w:cs="Arial"/>
        </w:rPr>
      </w:pPr>
      <w:r>
        <w:rPr>
          <w:rFonts w:ascii="Times" w:hAnsi="Times" w:cs="Arial"/>
        </w:rPr>
        <w:t>D</w:t>
      </w:r>
      <w:r w:rsidR="007C5FCD">
        <w:rPr>
          <w:rFonts w:ascii="Times" w:hAnsi="Times" w:cs="Arial"/>
        </w:rPr>
        <w:t>iet-altered behavior</w:t>
      </w:r>
      <w:r>
        <w:rPr>
          <w:rFonts w:ascii="Times" w:hAnsi="Times" w:cs="Arial"/>
        </w:rPr>
        <w:t>s</w:t>
      </w:r>
      <w:r w:rsidR="007C5FCD">
        <w:rPr>
          <w:rFonts w:ascii="Times" w:hAnsi="Times" w:cs="Arial"/>
        </w:rPr>
        <w:t xml:space="preserve"> were linked to changes in monocyte gene expression. For</w:t>
      </w:r>
      <w:r w:rsidR="00AA019E" w:rsidRPr="00C64CE9">
        <w:rPr>
          <w:rFonts w:ascii="Times" w:hAnsi="Times" w:cs="Arial"/>
        </w:rPr>
        <w:t xml:space="preserve"> a subset (</w:t>
      </w:r>
      <w:r w:rsidR="00D06E48">
        <w:rPr>
          <w:rFonts w:ascii="Times" w:hAnsi="Times" w:cs="Arial"/>
        </w:rPr>
        <w:t>24</w:t>
      </w:r>
      <w:r w:rsidR="00AA019E" w:rsidRPr="00C64CE9">
        <w:rPr>
          <w:rFonts w:ascii="Times" w:hAnsi="Times" w:cs="Arial"/>
        </w:rPr>
        <w:t xml:space="preserve">%) of genes, the </w:t>
      </w:r>
      <w:r w:rsidR="007C5FCD">
        <w:rPr>
          <w:rFonts w:ascii="Times" w:hAnsi="Times" w:cs="Arial"/>
        </w:rPr>
        <w:t>DAB</w:t>
      </w:r>
      <w:r w:rsidR="00AA019E" w:rsidRPr="00C64CE9">
        <w:rPr>
          <w:rFonts w:ascii="Times" w:hAnsi="Times" w:cs="Arial"/>
        </w:rPr>
        <w:t xml:space="preserve"> </w:t>
      </w:r>
      <w:r w:rsidR="00AA019E">
        <w:rPr>
          <w:rFonts w:ascii="Times" w:hAnsi="Times" w:cs="Arial"/>
        </w:rPr>
        <w:t>score</w:t>
      </w:r>
      <w:r w:rsidR="00AA019E" w:rsidRPr="00C64CE9">
        <w:rPr>
          <w:rFonts w:ascii="Times" w:hAnsi="Times" w:cs="Arial"/>
        </w:rPr>
        <w:t xml:space="preserve"> mediated the effect of diet on </w:t>
      </w:r>
      <w:r w:rsidR="00AA019E" w:rsidRPr="00F02A01">
        <w:rPr>
          <w:rFonts w:ascii="Times" w:hAnsi="Times" w:cs="Arial"/>
        </w:rPr>
        <w:t>monocyte gene expression</w:t>
      </w:r>
      <w:r w:rsidR="00AA019E">
        <w:rPr>
          <w:rFonts w:ascii="Times" w:hAnsi="Times" w:cs="Arial"/>
        </w:rPr>
        <w:t>. M</w:t>
      </w:r>
      <w:r w:rsidR="00AA019E" w:rsidRPr="005620C2">
        <w:rPr>
          <w:rFonts w:ascii="Times" w:hAnsi="Times" w:cs="Arial"/>
        </w:rPr>
        <w:t>onocytes have been shown to be respons</w:t>
      </w:r>
      <w:r w:rsidR="00AA019E">
        <w:rPr>
          <w:rFonts w:ascii="Times" w:hAnsi="Times" w:cs="Arial"/>
        </w:rPr>
        <w:t>ive to</w:t>
      </w:r>
      <w:r w:rsidR="00AA019E" w:rsidRPr="005620C2">
        <w:rPr>
          <w:rFonts w:ascii="Times" w:hAnsi="Times" w:cs="Arial"/>
        </w:rPr>
        <w:t xml:space="preserve"> social isolation</w:t>
      </w:r>
      <w:r w:rsidR="00B13CA6">
        <w:rPr>
          <w:rFonts w:ascii="Times" w:hAnsi="Times" w:cs="Arial"/>
        </w:rPr>
        <w:t xml:space="preserve"> </w:t>
      </w:r>
      <w:r w:rsidR="00EE4CE7">
        <w:rPr>
          <w:rFonts w:ascii="Times" w:hAnsi="Times"/>
        </w:rPr>
        <w:t>(Cole, 2019)</w:t>
      </w:r>
      <w:r w:rsidR="00AA019E" w:rsidRPr="005620C2">
        <w:rPr>
          <w:rFonts w:ascii="Times" w:hAnsi="Times" w:cs="Arial"/>
        </w:rPr>
        <w:t xml:space="preserve"> and anxiety</w:t>
      </w:r>
      <w:r w:rsidR="00B13CA6">
        <w:rPr>
          <w:rFonts w:ascii="Times" w:hAnsi="Times" w:cs="Arial"/>
        </w:rPr>
        <w:t xml:space="preserve"> </w:t>
      </w:r>
      <w:r w:rsidR="00EE4CE7">
        <w:rPr>
          <w:rFonts w:ascii="Times" w:hAnsi="Times"/>
        </w:rPr>
        <w:t>(Cole et al., 2015)</w:t>
      </w:r>
      <w:r w:rsidR="00AA019E">
        <w:rPr>
          <w:rFonts w:ascii="Times" w:hAnsi="Times" w:cs="Arial"/>
        </w:rPr>
        <w:t>.</w:t>
      </w:r>
      <w:r w:rsidR="00AA019E" w:rsidRPr="005620C2">
        <w:rPr>
          <w:rFonts w:ascii="Times" w:hAnsi="Times" w:cs="Arial"/>
        </w:rPr>
        <w:t xml:space="preserve"> </w:t>
      </w:r>
      <w:r w:rsidR="00AA019E">
        <w:rPr>
          <w:rFonts w:ascii="Times" w:hAnsi="Times" w:cs="Arial"/>
        </w:rPr>
        <w:t xml:space="preserve">Social isolation and anxiety, produced by Western diet consumption, may be accompanied by increased sympathetic outflow and increased </w:t>
      </w:r>
      <w:r w:rsidR="000472C1">
        <w:rPr>
          <w:rFonts w:ascii="Times" w:hAnsi="Times" w:cs="Arial"/>
        </w:rPr>
        <w:t>hypothalamic</w:t>
      </w:r>
      <w:r w:rsidR="00AA019E">
        <w:rPr>
          <w:rFonts w:ascii="Times" w:hAnsi="Times" w:cs="Arial"/>
        </w:rPr>
        <w:t>-pituitary adrenal production of cortisol</w:t>
      </w:r>
      <w:r w:rsidR="00D00461">
        <w:rPr>
          <w:rFonts w:ascii="Times" w:hAnsi="Times" w:cs="Arial"/>
        </w:rPr>
        <w:t>,</w:t>
      </w:r>
      <w:r w:rsidR="00AA019E">
        <w:rPr>
          <w:rFonts w:ascii="Times" w:hAnsi="Times" w:cs="Arial"/>
        </w:rPr>
        <w:t xml:space="preserve"> both of which modulate monocyte intracellular processes governing inflammatory molecule production</w:t>
      </w:r>
      <w:r w:rsidR="00B13CA6">
        <w:rPr>
          <w:rFonts w:ascii="Times" w:hAnsi="Times" w:cs="Arial"/>
        </w:rPr>
        <w:t xml:space="preserve"> </w:t>
      </w:r>
      <w:r w:rsidR="00EE4CE7">
        <w:rPr>
          <w:rFonts w:ascii="Times" w:hAnsi="Times"/>
        </w:rPr>
        <w:t>(Cacioppo et al., 2015; Holwerda et al., 2018; Juruena et al., 2020)</w:t>
      </w:r>
      <w:r w:rsidR="008E08D3">
        <w:rPr>
          <w:rFonts w:ascii="Times" w:hAnsi="Times" w:cs="Arial"/>
        </w:rPr>
        <w:t xml:space="preserve">. </w:t>
      </w:r>
      <w:r w:rsidR="00AF5FFB">
        <w:rPr>
          <w:rFonts w:ascii="Times" w:hAnsi="Times" w:cs="Arial"/>
        </w:rPr>
        <w:t>Supporting the involvement of these systems, we previously reported that the Western diet group had increased sympathetic activity, and increased cortisol concentrations</w:t>
      </w:r>
      <w:r w:rsidR="00B13CA6">
        <w:rPr>
          <w:rFonts w:ascii="Times" w:hAnsi="Times" w:cs="Arial"/>
        </w:rPr>
        <w:t xml:space="preserve"> </w:t>
      </w:r>
      <w:r w:rsidR="00EE4CE7">
        <w:rPr>
          <w:rFonts w:ascii="Times" w:hAnsi="Times"/>
        </w:rPr>
        <w:t>(Shively et al., 2020)</w:t>
      </w:r>
      <w:r w:rsidR="008E08D3">
        <w:rPr>
          <w:rFonts w:ascii="Times" w:hAnsi="Times" w:cs="Arial"/>
        </w:rPr>
        <w:t>.</w:t>
      </w:r>
      <w:ins w:id="370" w:author="Revised" w:date="2021-07-01T13:47:00Z">
        <w:r w:rsidR="00B85C07">
          <w:rPr>
            <w:rFonts w:ascii="Times" w:hAnsi="Times" w:cs="Arial"/>
          </w:rPr>
          <w:t xml:space="preserve"> </w:t>
        </w:r>
      </w:ins>
      <w:r w:rsidR="00AA019E" w:rsidRPr="005620C2">
        <w:rPr>
          <w:rFonts w:ascii="Times" w:hAnsi="Times" w:cs="Arial"/>
        </w:rPr>
        <w:t xml:space="preserve">Western diet </w:t>
      </w:r>
      <w:r>
        <w:rPr>
          <w:rFonts w:ascii="Times" w:hAnsi="Times" w:cs="Arial"/>
        </w:rPr>
        <w:t xml:space="preserve">may </w:t>
      </w:r>
      <w:r w:rsidR="00AA019E" w:rsidRPr="005620C2">
        <w:rPr>
          <w:rFonts w:ascii="Times" w:hAnsi="Times" w:cs="Arial"/>
        </w:rPr>
        <w:t>contribute to inflammation by producing a more socially isolated or anxious animal</w:t>
      </w:r>
      <w:r w:rsidR="00645432">
        <w:rPr>
          <w:rFonts w:ascii="Times" w:hAnsi="Times" w:cs="Arial"/>
        </w:rPr>
        <w:t xml:space="preserve"> with</w:t>
      </w:r>
      <w:r w:rsidR="00103DB0">
        <w:rPr>
          <w:rFonts w:ascii="Times" w:hAnsi="Times" w:cs="Arial"/>
        </w:rPr>
        <w:t xml:space="preserve"> </w:t>
      </w:r>
      <w:r w:rsidR="00645432">
        <w:rPr>
          <w:rFonts w:ascii="Times" w:hAnsi="Times" w:cs="Arial"/>
        </w:rPr>
        <w:t xml:space="preserve">increased </w:t>
      </w:r>
      <w:r w:rsidR="00103DB0">
        <w:rPr>
          <w:rFonts w:ascii="Times" w:hAnsi="Times" w:cs="Arial"/>
        </w:rPr>
        <w:t xml:space="preserve">sympathetic and hypothalamic </w:t>
      </w:r>
      <w:r w:rsidR="00645432">
        <w:rPr>
          <w:rFonts w:ascii="Times" w:hAnsi="Times" w:cs="Arial"/>
        </w:rPr>
        <w:t>pituitary adrenal activity</w:t>
      </w:r>
      <w:r w:rsidR="00103DB0">
        <w:rPr>
          <w:rFonts w:ascii="Times" w:hAnsi="Times" w:cs="Arial"/>
        </w:rPr>
        <w:t>, which</w:t>
      </w:r>
      <w:r w:rsidR="00AA019E">
        <w:rPr>
          <w:rFonts w:ascii="Times" w:hAnsi="Times" w:cs="Arial"/>
        </w:rPr>
        <w:t xml:space="preserve"> in</w:t>
      </w:r>
      <w:r w:rsidR="00103DB0">
        <w:rPr>
          <w:rFonts w:ascii="Times" w:hAnsi="Times" w:cs="Arial"/>
        </w:rPr>
        <w:t xml:space="preserve"> turn alter</w:t>
      </w:r>
      <w:r w:rsidR="00645432">
        <w:rPr>
          <w:rFonts w:ascii="Times" w:hAnsi="Times" w:cs="Arial"/>
        </w:rPr>
        <w:t>s</w:t>
      </w:r>
      <w:r w:rsidR="00AA019E" w:rsidRPr="005620C2">
        <w:rPr>
          <w:rFonts w:ascii="Times" w:hAnsi="Times" w:cs="Arial"/>
        </w:rPr>
        <w:t xml:space="preserve"> monocyte</w:t>
      </w:r>
      <w:r w:rsidR="00AA019E">
        <w:rPr>
          <w:rFonts w:ascii="Times" w:hAnsi="Times" w:cs="Arial"/>
        </w:rPr>
        <w:t xml:space="preserve"> function</w:t>
      </w:r>
      <w:r w:rsidR="00AA019E" w:rsidRPr="00472588">
        <w:rPr>
          <w:rFonts w:ascii="Times" w:hAnsi="Times" w:cs="Arial"/>
        </w:rPr>
        <w:t>.</w:t>
      </w:r>
      <w:r w:rsidR="00964480" w:rsidRPr="00964480">
        <w:rPr>
          <w:rFonts w:ascii="Times" w:hAnsi="Times" w:cs="Arial"/>
        </w:rPr>
        <w:t xml:space="preserve"> </w:t>
      </w:r>
      <w:r w:rsidR="00964480">
        <w:rPr>
          <w:rFonts w:ascii="Times" w:hAnsi="Times" w:cs="Arial"/>
        </w:rPr>
        <w:t xml:space="preserve">Higher expression of genes in the </w:t>
      </w:r>
      <w:r w:rsidR="00964480" w:rsidRPr="00AD3CED">
        <w:rPr>
          <w:rFonts w:ascii="Times" w:hAnsi="Times" w:cs="Arial"/>
        </w:rPr>
        <w:t>conserved transcriptional response to adversity</w:t>
      </w:r>
      <w:r w:rsidR="00964480">
        <w:rPr>
          <w:rFonts w:ascii="Times" w:hAnsi="Times" w:cs="Arial"/>
        </w:rPr>
        <w:t xml:space="preserve"> support this pathway</w:t>
      </w:r>
      <w:r w:rsidR="00B13CA6">
        <w:rPr>
          <w:rFonts w:ascii="Times" w:hAnsi="Times" w:cs="Arial"/>
        </w:rPr>
        <w:t xml:space="preserve"> </w:t>
      </w:r>
      <w:r w:rsidR="00EE4CE7">
        <w:rPr>
          <w:rFonts w:ascii="Times" w:hAnsi="Times"/>
        </w:rPr>
        <w:t>(Cole, 2019; Cole et al., 2015</w:t>
      </w:r>
      <w:del w:id="371" w:author="Revised" w:date="2021-07-01T13:47:00Z">
        <w:r w:rsidR="00EE4CE7">
          <w:rPr>
            <w:rFonts w:ascii="Times" w:hAnsi="Times"/>
          </w:rPr>
          <w:delText>)</w:delText>
        </w:r>
        <w:r w:rsidR="00881BB7">
          <w:rPr>
            <w:rFonts w:ascii="Times" w:hAnsi="Times" w:cs="Arial"/>
          </w:rPr>
          <w:delText xml:space="preserve"> (Fig. S</w:delText>
        </w:r>
        <w:r w:rsidR="00457BA8">
          <w:rPr>
            <w:rFonts w:ascii="Times" w:hAnsi="Times" w:cs="Arial"/>
          </w:rPr>
          <w:delText>3</w:delText>
        </w:r>
        <w:r w:rsidR="00881BB7">
          <w:rPr>
            <w:rFonts w:ascii="Times" w:hAnsi="Times" w:cs="Arial"/>
          </w:rPr>
          <w:delText>)</w:delText>
        </w:r>
        <w:r w:rsidR="00964480">
          <w:rPr>
            <w:rFonts w:ascii="Times" w:hAnsi="Times" w:cs="Arial"/>
          </w:rPr>
          <w:delText>.</w:delText>
        </w:r>
      </w:del>
      <w:ins w:id="372" w:author="Revised" w:date="2021-07-01T13:47:00Z">
        <w:r w:rsidR="005E28E3">
          <w:rPr>
            <w:rFonts w:ascii="Times" w:hAnsi="Times" w:cs="Arial"/>
          </w:rPr>
          <w:t xml:space="preserve">; </w:t>
        </w:r>
        <w:r w:rsidR="00881BB7">
          <w:rPr>
            <w:rFonts w:ascii="Times" w:hAnsi="Times" w:cs="Arial"/>
          </w:rPr>
          <w:t>Fig</w:t>
        </w:r>
        <w:r w:rsidR="00CD30F8">
          <w:rPr>
            <w:rFonts w:ascii="Times" w:hAnsi="Times" w:cs="Arial"/>
          </w:rPr>
          <w:t>ure 1—figure supplement 2</w:t>
        </w:r>
        <w:r w:rsidR="00881BB7">
          <w:rPr>
            <w:rFonts w:ascii="Times" w:hAnsi="Times" w:cs="Arial"/>
          </w:rPr>
          <w:t>)</w:t>
        </w:r>
        <w:r w:rsidR="00964480">
          <w:rPr>
            <w:rFonts w:ascii="Times" w:hAnsi="Times" w:cs="Arial"/>
          </w:rPr>
          <w:t>.</w:t>
        </w:r>
      </w:ins>
      <w:r w:rsidR="007F4440">
        <w:rPr>
          <w:rFonts w:ascii="Times" w:hAnsi="Times" w:cs="Arial"/>
        </w:rPr>
        <w:t xml:space="preserve"> Behavior is a functional assay for the </w:t>
      </w:r>
      <w:del w:id="373" w:author="Revised" w:date="2021-07-01T13:47:00Z">
        <w:r w:rsidR="007F4440">
          <w:rPr>
            <w:rFonts w:ascii="Times" w:hAnsi="Times" w:cs="Arial"/>
          </w:rPr>
          <w:delText>central nervous system.</w:delText>
        </w:r>
      </w:del>
      <w:ins w:id="374" w:author="Revised" w:date="2021-07-01T13:47:00Z">
        <w:r w:rsidR="00944715">
          <w:rPr>
            <w:rFonts w:ascii="Times" w:hAnsi="Times" w:cs="Arial"/>
          </w:rPr>
          <w:t>CNS</w:t>
        </w:r>
        <w:r w:rsidR="007F4440">
          <w:rPr>
            <w:rFonts w:ascii="Times" w:hAnsi="Times" w:cs="Arial"/>
          </w:rPr>
          <w:t>.</w:t>
        </w:r>
      </w:ins>
      <w:r w:rsidR="007F4440">
        <w:rPr>
          <w:rFonts w:ascii="Times" w:hAnsi="Times" w:cs="Arial"/>
        </w:rPr>
        <w:t xml:space="preserve"> Thus, this observation suggests that diet </w:t>
      </w:r>
      <w:r w:rsidR="00F17471">
        <w:rPr>
          <w:rFonts w:ascii="Times" w:hAnsi="Times" w:cs="Arial"/>
        </w:rPr>
        <w:t xml:space="preserve">may </w:t>
      </w:r>
      <w:r w:rsidR="007F4440">
        <w:rPr>
          <w:rFonts w:ascii="Times" w:hAnsi="Times" w:cs="Arial"/>
        </w:rPr>
        <w:t xml:space="preserve">alter </w:t>
      </w:r>
      <w:del w:id="375" w:author="Revised" w:date="2021-07-01T13:47:00Z">
        <w:r w:rsidR="007F4440">
          <w:rPr>
            <w:rFonts w:ascii="Times" w:hAnsi="Times" w:cs="Arial"/>
          </w:rPr>
          <w:delText>central nervous system</w:delText>
        </w:r>
      </w:del>
      <w:ins w:id="376" w:author="Revised" w:date="2021-07-01T13:47:00Z">
        <w:r w:rsidR="00944715">
          <w:rPr>
            <w:rFonts w:ascii="Times" w:hAnsi="Times" w:cs="Arial"/>
          </w:rPr>
          <w:t>CNS</w:t>
        </w:r>
      </w:ins>
      <w:r w:rsidR="007F4440">
        <w:rPr>
          <w:rFonts w:ascii="Times" w:hAnsi="Times" w:cs="Arial"/>
        </w:rPr>
        <w:t xml:space="preserve"> function, which may in turn alter circulating monocyte gene expression.</w:t>
      </w:r>
    </w:p>
    <w:p w14:paraId="76269CB9" w14:textId="77777777" w:rsidR="00AA019E" w:rsidRDefault="00AA019E" w:rsidP="00BA35FB">
      <w:pPr>
        <w:widowControl w:val="0"/>
        <w:spacing w:line="480" w:lineRule="auto"/>
        <w:rPr>
          <w:rFonts w:ascii="Times" w:hAnsi="Times" w:cs="Arial"/>
        </w:rPr>
      </w:pPr>
    </w:p>
    <w:p w14:paraId="7C5DE827" w14:textId="2AD9E7E4" w:rsidR="004B6BBF" w:rsidRDefault="00F035FC" w:rsidP="00AE5E3B">
      <w:pPr>
        <w:widowControl w:val="0"/>
        <w:spacing w:line="480" w:lineRule="auto"/>
        <w:rPr>
          <w:rFonts w:ascii="Times" w:hAnsi="Times" w:cs="Arial"/>
        </w:rPr>
      </w:pPr>
      <w:r>
        <w:rPr>
          <w:rFonts w:ascii="Times" w:hAnsi="Times" w:cs="Arial"/>
        </w:rPr>
        <w:t xml:space="preserve">In a somewhat smaller and overlapping subset of </w:t>
      </w:r>
      <w:r w:rsidR="007605EB">
        <w:rPr>
          <w:rFonts w:ascii="Times" w:hAnsi="Times" w:cs="Arial"/>
        </w:rPr>
        <w:t>genes (</w:t>
      </w:r>
      <w:r w:rsidR="00D06E48">
        <w:rPr>
          <w:rFonts w:ascii="Times" w:hAnsi="Times" w:cs="Arial"/>
        </w:rPr>
        <w:t>18</w:t>
      </w:r>
      <w:r w:rsidR="007605EB">
        <w:rPr>
          <w:rFonts w:ascii="Times" w:hAnsi="Times" w:cs="Arial"/>
        </w:rPr>
        <w:t xml:space="preserve">%), diet-induced </w:t>
      </w:r>
      <w:r>
        <w:rPr>
          <w:rFonts w:ascii="Times" w:hAnsi="Times" w:cs="Arial"/>
        </w:rPr>
        <w:t>differences</w:t>
      </w:r>
      <w:r w:rsidR="007605EB">
        <w:rPr>
          <w:rFonts w:ascii="Times" w:hAnsi="Times" w:cs="Arial"/>
        </w:rPr>
        <w:t xml:space="preserve"> in monocyte gene expression significantly mediated the effect of diet on behavior (DAB).</w:t>
      </w:r>
      <w:r w:rsidR="000E41A6">
        <w:rPr>
          <w:rFonts w:ascii="Times" w:hAnsi="Times" w:cs="Arial"/>
        </w:rPr>
        <w:t xml:space="preserve"> </w:t>
      </w:r>
      <w:r w:rsidR="007F4440">
        <w:rPr>
          <w:rFonts w:ascii="Times" w:hAnsi="Times" w:cs="Arial"/>
        </w:rPr>
        <w:t xml:space="preserve">This </w:t>
      </w:r>
      <w:r w:rsidR="007F4440">
        <w:rPr>
          <w:rFonts w:ascii="Times" w:hAnsi="Times" w:cs="Arial"/>
        </w:rPr>
        <w:lastRenderedPageBreak/>
        <w:t xml:space="preserve">observation suggests that diet alters monocyte gene expression, which in turn may affect </w:t>
      </w:r>
      <w:del w:id="377" w:author="Revised" w:date="2021-07-01T13:47:00Z">
        <w:r w:rsidR="007F4440">
          <w:rPr>
            <w:rFonts w:ascii="Times" w:hAnsi="Times" w:cs="Arial"/>
          </w:rPr>
          <w:delText>central nervous system</w:delText>
        </w:r>
      </w:del>
      <w:ins w:id="378" w:author="Revised" w:date="2021-07-01T13:47:00Z">
        <w:r w:rsidR="00944715">
          <w:rPr>
            <w:rFonts w:ascii="Times" w:hAnsi="Times" w:cs="Arial"/>
          </w:rPr>
          <w:t>CNS</w:t>
        </w:r>
      </w:ins>
      <w:r w:rsidR="007F4440">
        <w:rPr>
          <w:rFonts w:ascii="Times" w:hAnsi="Times" w:cs="Arial"/>
        </w:rPr>
        <w:t xml:space="preserve"> function. </w:t>
      </w:r>
      <w:r w:rsidR="002F0CF2">
        <w:rPr>
          <w:rFonts w:ascii="Times" w:hAnsi="Times" w:cs="Arial"/>
        </w:rPr>
        <w:t xml:space="preserve">There are a variety of mechanisms through which diets differentially influence the nervous system. </w:t>
      </w:r>
      <w:r w:rsidR="00687C8B">
        <w:rPr>
          <w:rFonts w:ascii="Times" w:hAnsi="Times" w:cs="Arial"/>
        </w:rPr>
        <w:t xml:space="preserve">Western </w:t>
      </w:r>
      <w:r w:rsidR="00C3049B">
        <w:rPr>
          <w:rFonts w:ascii="Times" w:hAnsi="Times" w:cs="Arial"/>
        </w:rPr>
        <w:t>diet</w:t>
      </w:r>
      <w:r w:rsidR="000E41A6">
        <w:rPr>
          <w:rFonts w:ascii="Times" w:hAnsi="Times" w:cs="Arial"/>
        </w:rPr>
        <w:t xml:space="preserve"> </w:t>
      </w:r>
      <w:r w:rsidR="00C3049B">
        <w:rPr>
          <w:rFonts w:ascii="Times" w:hAnsi="Times" w:cs="Arial"/>
        </w:rPr>
        <w:t xml:space="preserve">may </w:t>
      </w:r>
      <w:r w:rsidR="00F442B8">
        <w:rPr>
          <w:rFonts w:ascii="Times" w:hAnsi="Times" w:cs="Arial"/>
        </w:rPr>
        <w:t xml:space="preserve">disrupt the </w:t>
      </w:r>
      <w:r w:rsidR="00C3049B">
        <w:rPr>
          <w:rFonts w:ascii="Times" w:hAnsi="Times" w:cs="Arial"/>
        </w:rPr>
        <w:t xml:space="preserve">blood-brain barrier, increasing </w:t>
      </w:r>
      <w:r w:rsidR="00C3049B" w:rsidRPr="00C64CE9">
        <w:rPr>
          <w:rFonts w:ascii="Times" w:hAnsi="Times" w:cs="Arial"/>
        </w:rPr>
        <w:t xml:space="preserve">infiltration of </w:t>
      </w:r>
      <w:r w:rsidR="007605EB">
        <w:rPr>
          <w:rFonts w:ascii="Times" w:hAnsi="Times" w:cs="Arial"/>
        </w:rPr>
        <w:t xml:space="preserve">Western-diet induced </w:t>
      </w:r>
      <w:r w:rsidR="00A50FA6">
        <w:rPr>
          <w:rFonts w:ascii="Times" w:hAnsi="Times" w:cs="Arial"/>
        </w:rPr>
        <w:t>cytok</w:t>
      </w:r>
      <w:r w:rsidR="00C3049B">
        <w:rPr>
          <w:rFonts w:ascii="Times" w:hAnsi="Times" w:cs="Arial"/>
        </w:rPr>
        <w:t xml:space="preserve">ines, chemokines, and myeloid cells </w:t>
      </w:r>
      <w:r w:rsidR="00C3049B" w:rsidRPr="00C64CE9">
        <w:rPr>
          <w:rFonts w:ascii="Times" w:hAnsi="Times" w:cs="Arial"/>
        </w:rPr>
        <w:t>from the periphery</w:t>
      </w:r>
      <w:r w:rsidR="00B13CA6">
        <w:rPr>
          <w:rFonts w:ascii="Times" w:hAnsi="Times" w:cs="Arial"/>
        </w:rPr>
        <w:t xml:space="preserve"> </w:t>
      </w:r>
      <w:r w:rsidR="00EE4CE7">
        <w:rPr>
          <w:rFonts w:ascii="Times" w:hAnsi="Times"/>
        </w:rPr>
        <w:t>(Raison et al., 2006; Yang et al., 2019)</w:t>
      </w:r>
      <w:r w:rsidR="00F442B8">
        <w:rPr>
          <w:rFonts w:ascii="Times" w:hAnsi="Times" w:cs="Arial"/>
        </w:rPr>
        <w:t xml:space="preserve">. Once in the </w:t>
      </w:r>
      <w:r w:rsidR="00F42AF0">
        <w:rPr>
          <w:rFonts w:ascii="Times" w:hAnsi="Times" w:cs="Arial"/>
        </w:rPr>
        <w:t>brain t</w:t>
      </w:r>
      <w:r w:rsidR="00F442B8">
        <w:rPr>
          <w:rFonts w:ascii="Times" w:hAnsi="Times" w:cs="Arial"/>
        </w:rPr>
        <w:t>h</w:t>
      </w:r>
      <w:r w:rsidR="00F42AF0">
        <w:rPr>
          <w:rFonts w:ascii="Times" w:hAnsi="Times" w:cs="Arial"/>
        </w:rPr>
        <w:t>e</w:t>
      </w:r>
      <w:r w:rsidR="00F442B8">
        <w:rPr>
          <w:rFonts w:ascii="Times" w:hAnsi="Times" w:cs="Arial"/>
        </w:rPr>
        <w:t xml:space="preserve">se molecules can alter BDNF production, neurotransmitter </w:t>
      </w:r>
      <w:r w:rsidR="00F42AF0">
        <w:rPr>
          <w:rFonts w:ascii="Times" w:hAnsi="Times" w:cs="Arial"/>
        </w:rPr>
        <w:t>systems, and hypothalamic-pituitary-adrenal function</w:t>
      </w:r>
      <w:r w:rsidR="00B13CA6">
        <w:rPr>
          <w:rFonts w:ascii="Times" w:hAnsi="Times" w:cs="Arial"/>
        </w:rPr>
        <w:t xml:space="preserve"> </w:t>
      </w:r>
      <w:r w:rsidR="00EE4CE7">
        <w:rPr>
          <w:rFonts w:ascii="Times" w:hAnsi="Times"/>
        </w:rPr>
        <w:t>(Raison et al., 2006)</w:t>
      </w:r>
      <w:r w:rsidR="00F42AF0">
        <w:rPr>
          <w:rFonts w:ascii="Times" w:hAnsi="Times" w:cs="Arial"/>
        </w:rPr>
        <w:t xml:space="preserve">. </w:t>
      </w:r>
      <w:r w:rsidR="00C3049B">
        <w:rPr>
          <w:rFonts w:ascii="Times" w:hAnsi="Times" w:cs="Arial"/>
        </w:rPr>
        <w:t xml:space="preserve">Western diet induced </w:t>
      </w:r>
      <w:r w:rsidR="00F442B8">
        <w:rPr>
          <w:rFonts w:ascii="Times" w:hAnsi="Times" w:cs="Arial"/>
        </w:rPr>
        <w:t>i</w:t>
      </w:r>
      <w:r w:rsidR="00C3049B">
        <w:rPr>
          <w:rFonts w:ascii="Times" w:hAnsi="Times" w:cs="Arial"/>
        </w:rPr>
        <w:t xml:space="preserve">nflammatory molecules </w:t>
      </w:r>
      <w:r w:rsidR="007605EB">
        <w:rPr>
          <w:rFonts w:ascii="Times" w:hAnsi="Times" w:cs="Arial"/>
        </w:rPr>
        <w:t xml:space="preserve">also </w:t>
      </w:r>
      <w:r w:rsidR="00C3049B">
        <w:rPr>
          <w:rFonts w:ascii="Times" w:hAnsi="Times" w:cs="Arial"/>
        </w:rPr>
        <w:t xml:space="preserve">may </w:t>
      </w:r>
      <w:r w:rsidR="00B40E22">
        <w:rPr>
          <w:rFonts w:ascii="Times" w:hAnsi="Times" w:cs="Arial"/>
        </w:rPr>
        <w:t>a</w:t>
      </w:r>
      <w:r w:rsidR="00C3049B">
        <w:rPr>
          <w:rFonts w:ascii="Times" w:hAnsi="Times" w:cs="Arial"/>
        </w:rPr>
        <w:t xml:space="preserve">ffect the </w:t>
      </w:r>
      <w:r w:rsidR="008B2A20">
        <w:rPr>
          <w:rFonts w:ascii="Times" w:hAnsi="Times" w:cs="Arial"/>
        </w:rPr>
        <w:t>brain through direct effects on</w:t>
      </w:r>
      <w:r w:rsidR="00C3049B">
        <w:rPr>
          <w:rFonts w:ascii="Times" w:hAnsi="Times" w:cs="Arial"/>
        </w:rPr>
        <w:t xml:space="preserve"> the afferent vagus nerve</w:t>
      </w:r>
      <w:r w:rsidR="00B13CA6">
        <w:rPr>
          <w:rFonts w:ascii="Times" w:hAnsi="Times" w:cs="Arial"/>
        </w:rPr>
        <w:t xml:space="preserve"> </w:t>
      </w:r>
      <w:r w:rsidR="00EE4CE7">
        <w:rPr>
          <w:rFonts w:ascii="Times" w:hAnsi="Times"/>
        </w:rPr>
        <w:t>(Maier &amp; Watkins, 1998)</w:t>
      </w:r>
      <w:r w:rsidR="00F442B8">
        <w:rPr>
          <w:rFonts w:ascii="Times" w:hAnsi="Times" w:cs="Arial"/>
        </w:rPr>
        <w:t>,</w:t>
      </w:r>
      <w:r w:rsidR="000E41A6">
        <w:rPr>
          <w:rFonts w:ascii="Times" w:hAnsi="Times" w:cs="Arial"/>
        </w:rPr>
        <w:t xml:space="preserve"> </w:t>
      </w:r>
      <w:r w:rsidR="00687C8B">
        <w:rPr>
          <w:rFonts w:ascii="Times" w:hAnsi="Times" w:cs="Arial"/>
        </w:rPr>
        <w:t>activat</w:t>
      </w:r>
      <w:r w:rsidR="00617897">
        <w:rPr>
          <w:rFonts w:ascii="Times" w:hAnsi="Times" w:cs="Arial"/>
        </w:rPr>
        <w:t>ion of</w:t>
      </w:r>
      <w:r w:rsidR="00687C8B">
        <w:rPr>
          <w:rFonts w:ascii="Times" w:hAnsi="Times" w:cs="Arial"/>
        </w:rPr>
        <w:t xml:space="preserve"> glial cells</w:t>
      </w:r>
      <w:r w:rsidR="00B13CA6">
        <w:rPr>
          <w:rFonts w:ascii="Times" w:hAnsi="Times" w:cs="Arial"/>
        </w:rPr>
        <w:t xml:space="preserve"> </w:t>
      </w:r>
      <w:r w:rsidR="00EE4CE7">
        <w:rPr>
          <w:rFonts w:ascii="Times" w:hAnsi="Times"/>
        </w:rPr>
        <w:t>(Graham et al., 2016)</w:t>
      </w:r>
      <w:r w:rsidR="00A85035" w:rsidRPr="005620C2">
        <w:rPr>
          <w:rFonts w:ascii="Times" w:hAnsi="Times" w:cs="Arial"/>
        </w:rPr>
        <w:t xml:space="preserve">, </w:t>
      </w:r>
      <w:del w:id="379" w:author="Revised" w:date="2021-07-01T13:47:00Z">
        <w:r w:rsidR="00F42AF0">
          <w:rPr>
            <w:rFonts w:ascii="Times" w:hAnsi="Times" w:cs="Arial"/>
          </w:rPr>
          <w:delText xml:space="preserve">and </w:delText>
        </w:r>
        <w:r w:rsidR="00B602C5" w:rsidRPr="005620C2">
          <w:rPr>
            <w:rFonts w:ascii="Times" w:hAnsi="Times" w:cs="Arial"/>
          </w:rPr>
          <w:delText>alter</w:delText>
        </w:r>
      </w:del>
      <w:ins w:id="380" w:author="Revised" w:date="2021-07-01T13:47:00Z">
        <w:r w:rsidR="004B4F9A">
          <w:rPr>
            <w:rFonts w:ascii="Times" w:hAnsi="Times" w:cs="Arial"/>
          </w:rPr>
          <w:t>or</w:t>
        </w:r>
        <w:r w:rsidR="00F42AF0">
          <w:rPr>
            <w:rFonts w:ascii="Times" w:hAnsi="Times" w:cs="Arial"/>
          </w:rPr>
          <w:t xml:space="preserve"> </w:t>
        </w:r>
        <w:r w:rsidR="00B602C5" w:rsidRPr="005620C2">
          <w:rPr>
            <w:rFonts w:ascii="Times" w:hAnsi="Times" w:cs="Arial"/>
          </w:rPr>
          <w:t>alter</w:t>
        </w:r>
        <w:r w:rsidR="004B4F9A">
          <w:rPr>
            <w:rFonts w:ascii="Times" w:hAnsi="Times" w:cs="Arial"/>
          </w:rPr>
          <w:t>ation of</w:t>
        </w:r>
      </w:ins>
      <w:r w:rsidR="00B602C5" w:rsidRPr="005620C2">
        <w:rPr>
          <w:rFonts w:ascii="Times" w:hAnsi="Times" w:cs="Arial"/>
        </w:rPr>
        <w:t xml:space="preserve"> </w:t>
      </w:r>
      <w:r w:rsidR="001F0CA3">
        <w:rPr>
          <w:rFonts w:ascii="Times" w:hAnsi="Times" w:cs="Arial"/>
        </w:rPr>
        <w:t xml:space="preserve">neuronal </w:t>
      </w:r>
      <w:r w:rsidR="00B602C5" w:rsidRPr="005620C2">
        <w:rPr>
          <w:rFonts w:ascii="Times" w:hAnsi="Times" w:cs="Arial"/>
        </w:rPr>
        <w:t>membrane lipid</w:t>
      </w:r>
      <w:r w:rsidR="00F42AF0">
        <w:rPr>
          <w:rFonts w:ascii="Times" w:hAnsi="Times" w:cs="Arial"/>
        </w:rPr>
        <w:t xml:space="preserve"> composition</w:t>
      </w:r>
      <w:r w:rsidR="00687C8B">
        <w:rPr>
          <w:rFonts w:ascii="Times" w:hAnsi="Times" w:cs="Arial"/>
        </w:rPr>
        <w:t xml:space="preserve"> affecting neurotransmission</w:t>
      </w:r>
      <w:r w:rsidR="00B13CA6">
        <w:rPr>
          <w:rFonts w:ascii="Times" w:hAnsi="Times" w:cs="Arial"/>
        </w:rPr>
        <w:t xml:space="preserve"> </w:t>
      </w:r>
      <w:r w:rsidR="00EE4CE7">
        <w:rPr>
          <w:rFonts w:ascii="Times" w:hAnsi="Times"/>
        </w:rPr>
        <w:t>(Du et al., 2016)</w:t>
      </w:r>
      <w:r w:rsidR="00B602C5" w:rsidRPr="005620C2">
        <w:rPr>
          <w:rFonts w:ascii="Times" w:hAnsi="Times" w:cs="Arial"/>
        </w:rPr>
        <w:t>,</w:t>
      </w:r>
      <w:r w:rsidR="000E41A6">
        <w:rPr>
          <w:rFonts w:ascii="Times" w:hAnsi="Times" w:cs="Arial"/>
        </w:rPr>
        <w:t xml:space="preserve"> </w:t>
      </w:r>
      <w:r w:rsidR="00013863">
        <w:rPr>
          <w:rFonts w:ascii="Times" w:hAnsi="Times" w:cs="Arial"/>
        </w:rPr>
        <w:t xml:space="preserve">whereas a Mediterranean diet may </w:t>
      </w:r>
      <w:r w:rsidR="00F14535">
        <w:rPr>
          <w:rFonts w:ascii="Times" w:hAnsi="Times" w:cs="Arial"/>
        </w:rPr>
        <w:t xml:space="preserve">have </w:t>
      </w:r>
      <w:r w:rsidR="00076F02" w:rsidRPr="005620C2">
        <w:rPr>
          <w:rFonts w:ascii="Times" w:hAnsi="Times" w:cs="Arial"/>
        </w:rPr>
        <w:t>direct anti-inflammatory action</w:t>
      </w:r>
      <w:r w:rsidR="00F14535">
        <w:rPr>
          <w:rFonts w:ascii="Times" w:hAnsi="Times" w:cs="Arial"/>
        </w:rPr>
        <w:t>s</w:t>
      </w:r>
      <w:r w:rsidR="00076F02" w:rsidRPr="005620C2">
        <w:rPr>
          <w:rFonts w:ascii="Times" w:hAnsi="Times" w:cs="Arial"/>
        </w:rPr>
        <w:t xml:space="preserve"> </w:t>
      </w:r>
      <w:r w:rsidR="00F14535">
        <w:rPr>
          <w:rFonts w:ascii="Times" w:hAnsi="Times" w:cs="Arial"/>
        </w:rPr>
        <w:t>by</w:t>
      </w:r>
      <w:r w:rsidR="00076F02" w:rsidRPr="005620C2">
        <w:rPr>
          <w:rFonts w:ascii="Times" w:hAnsi="Times" w:cs="Arial"/>
        </w:rPr>
        <w:t xml:space="preserve"> </w:t>
      </w:r>
      <w:r w:rsidR="00013863">
        <w:rPr>
          <w:rFonts w:ascii="Times" w:hAnsi="Times" w:cs="Arial"/>
        </w:rPr>
        <w:t xml:space="preserve">increasing </w:t>
      </w:r>
      <w:r w:rsidR="00CA2B4D" w:rsidRPr="005620C2">
        <w:rPr>
          <w:rFonts w:ascii="Times" w:hAnsi="Times" w:cs="Arial"/>
        </w:rPr>
        <w:t>n-3</w:t>
      </w:r>
      <w:r w:rsidR="00076F02" w:rsidRPr="005620C2">
        <w:rPr>
          <w:rFonts w:ascii="Times" w:hAnsi="Times" w:cs="Arial"/>
        </w:rPr>
        <w:t xml:space="preserve"> fatty acids in the brain</w:t>
      </w:r>
      <w:r w:rsidR="00B13CA6">
        <w:rPr>
          <w:rFonts w:ascii="Times" w:hAnsi="Times" w:cs="Arial"/>
        </w:rPr>
        <w:t xml:space="preserve"> </w:t>
      </w:r>
      <w:r w:rsidR="00EE4CE7" w:rsidRPr="00EE4CE7">
        <w:rPr>
          <w:rFonts w:ascii="Times" w:hAnsi="Times"/>
        </w:rPr>
        <w:t>(Layé et al., 2018)</w:t>
      </w:r>
      <w:r w:rsidR="4B5C6A00" w:rsidRPr="005620C2">
        <w:rPr>
          <w:rFonts w:ascii="Times" w:hAnsi="Times" w:cs="Arial"/>
        </w:rPr>
        <w:t>.</w:t>
      </w:r>
    </w:p>
    <w:p w14:paraId="3B1BF70C" w14:textId="77777777" w:rsidR="004B6BBF" w:rsidRDefault="004B6BBF" w:rsidP="00AE5E3B">
      <w:pPr>
        <w:widowControl w:val="0"/>
        <w:spacing w:line="480" w:lineRule="auto"/>
        <w:rPr>
          <w:rFonts w:ascii="Times" w:hAnsi="Times" w:cs="Arial"/>
        </w:rPr>
      </w:pPr>
    </w:p>
    <w:p w14:paraId="70659A5A" w14:textId="65E3489D" w:rsidR="0021798C" w:rsidRPr="00F02A01" w:rsidRDefault="004B6BBF" w:rsidP="00AE5E3B">
      <w:pPr>
        <w:widowControl w:val="0"/>
        <w:spacing w:line="480" w:lineRule="auto"/>
        <w:rPr>
          <w:rFonts w:ascii="Times" w:hAnsi="Times" w:cs="Arial"/>
          <w:i/>
          <w:iCs/>
        </w:rPr>
      </w:pPr>
      <w:r>
        <w:rPr>
          <w:rFonts w:ascii="Times" w:hAnsi="Times" w:cs="Arial"/>
        </w:rPr>
        <w:t>Together, t</w:t>
      </w:r>
      <w:r w:rsidR="009E40EE">
        <w:rPr>
          <w:rFonts w:ascii="Times" w:hAnsi="Times" w:cs="Arial"/>
        </w:rPr>
        <w:t xml:space="preserve">hese results </w:t>
      </w:r>
      <w:r w:rsidR="00A31DCC">
        <w:rPr>
          <w:rFonts w:ascii="Times" w:hAnsi="Times" w:cs="Arial"/>
        </w:rPr>
        <w:t>support</w:t>
      </w:r>
      <w:r w:rsidR="009E40EE">
        <w:rPr>
          <w:rFonts w:ascii="Times" w:hAnsi="Times" w:cs="Arial"/>
        </w:rPr>
        <w:t xml:space="preserve"> both mediation pathways</w:t>
      </w:r>
      <w:r w:rsidR="00A31DCC">
        <w:rPr>
          <w:rFonts w:ascii="Times" w:hAnsi="Times" w:cs="Arial"/>
        </w:rPr>
        <w:t>,</w:t>
      </w:r>
      <w:r w:rsidR="009E40EE">
        <w:rPr>
          <w:rFonts w:ascii="Times" w:hAnsi="Times" w:cs="Arial"/>
        </w:rPr>
        <w:t xml:space="preserve"> suggesting that multiple mechanistic pathways </w:t>
      </w:r>
      <w:r w:rsidR="00881BB7">
        <w:rPr>
          <w:rFonts w:ascii="Times" w:hAnsi="Times" w:cs="Arial"/>
        </w:rPr>
        <w:t xml:space="preserve">may contribute </w:t>
      </w:r>
      <w:r w:rsidR="009E40EE">
        <w:rPr>
          <w:rFonts w:ascii="Times" w:hAnsi="Times" w:cs="Arial"/>
        </w:rPr>
        <w:t>to these observations</w:t>
      </w:r>
      <w:r w:rsidR="0083481C">
        <w:rPr>
          <w:rFonts w:ascii="Times" w:hAnsi="Times" w:cs="Arial"/>
        </w:rPr>
        <w:t xml:space="preserve">; however, </w:t>
      </w:r>
      <w:r w:rsidR="00D15C09">
        <w:rPr>
          <w:rFonts w:ascii="Times" w:hAnsi="Times" w:cs="Arial"/>
        </w:rPr>
        <w:t>we are unable to conclusively state that one mediation pathway is supported</w:t>
      </w:r>
      <w:r w:rsidR="00B54E24">
        <w:rPr>
          <w:rFonts w:ascii="Times" w:hAnsi="Times" w:cs="Arial"/>
        </w:rPr>
        <w:t xml:space="preserve"> over the other</w:t>
      </w:r>
      <w:del w:id="381" w:author="Revised" w:date="2021-07-01T13:47:00Z">
        <w:r w:rsidR="00D15C09">
          <w:rPr>
            <w:rFonts w:ascii="Times" w:hAnsi="Times" w:cs="Arial"/>
          </w:rPr>
          <w:delText>.</w:delText>
        </w:r>
      </w:del>
      <w:ins w:id="382" w:author="Revised" w:date="2021-07-01T13:47:00Z">
        <w:r w:rsidR="00296D60">
          <w:rPr>
            <w:rFonts w:ascii="Times" w:hAnsi="Times" w:cs="Arial"/>
          </w:rPr>
          <w:t xml:space="preserve"> or delineate the exact role of the CNS</w:t>
        </w:r>
        <w:r w:rsidR="00D15C09">
          <w:rPr>
            <w:rFonts w:ascii="Times" w:hAnsi="Times" w:cs="Arial"/>
          </w:rPr>
          <w:t>.</w:t>
        </w:r>
      </w:ins>
      <w:r w:rsidR="00D15C09">
        <w:rPr>
          <w:rFonts w:ascii="Times" w:hAnsi="Times" w:cs="Arial"/>
        </w:rPr>
        <w:t xml:space="preserve"> </w:t>
      </w:r>
      <w:r w:rsidR="00F42B47">
        <w:rPr>
          <w:rFonts w:ascii="Times" w:hAnsi="Times" w:cs="Arial"/>
        </w:rPr>
        <w:t xml:space="preserve">As each gene is modeled independently in the mediation analyses, it is possible that the expression of a subset of genes in monocytes alters </w:t>
      </w:r>
      <w:del w:id="383" w:author="Revised" w:date="2021-07-01T13:47:00Z">
        <w:r w:rsidR="00F42B47">
          <w:rPr>
            <w:rFonts w:ascii="Times" w:hAnsi="Times" w:cs="Arial"/>
          </w:rPr>
          <w:delText>central nervous system</w:delText>
        </w:r>
      </w:del>
      <w:ins w:id="384" w:author="Revised" w:date="2021-07-01T13:47:00Z">
        <w:r w:rsidR="00944715">
          <w:rPr>
            <w:rFonts w:ascii="Times" w:hAnsi="Times" w:cs="Arial"/>
          </w:rPr>
          <w:t>CNS</w:t>
        </w:r>
      </w:ins>
      <w:r w:rsidR="00944715">
        <w:rPr>
          <w:rFonts w:ascii="Times" w:hAnsi="Times" w:cs="Arial"/>
        </w:rPr>
        <w:t xml:space="preserve"> </w:t>
      </w:r>
      <w:r w:rsidR="00F42B47">
        <w:rPr>
          <w:rFonts w:ascii="Times" w:hAnsi="Times" w:cs="Arial"/>
        </w:rPr>
        <w:t>function and induces behavioral change, while expression of another subset of genes is responsive to behavioral phenotypes and</w:t>
      </w:r>
      <w:del w:id="385" w:author="Revised" w:date="2021-07-01T13:47:00Z">
        <w:r w:rsidR="00F42B47">
          <w:rPr>
            <w:rFonts w:ascii="Times" w:hAnsi="Times" w:cs="Arial"/>
          </w:rPr>
          <w:delText xml:space="preserve"> the central nervous system</w:delText>
        </w:r>
      </w:del>
      <w:ins w:id="386" w:author="Revised" w:date="2021-07-01T13:47:00Z">
        <w:r w:rsidR="00483741">
          <w:rPr>
            <w:rFonts w:ascii="Times" w:hAnsi="Times" w:cs="Arial"/>
          </w:rPr>
          <w:t>/or</w:t>
        </w:r>
        <w:r w:rsidR="00F42B47">
          <w:rPr>
            <w:rFonts w:ascii="Times" w:hAnsi="Times" w:cs="Arial"/>
          </w:rPr>
          <w:t xml:space="preserve"> </w:t>
        </w:r>
        <w:r w:rsidR="00944715">
          <w:rPr>
            <w:rFonts w:ascii="Times" w:hAnsi="Times" w:cs="Arial"/>
          </w:rPr>
          <w:t>CNS</w:t>
        </w:r>
      </w:ins>
      <w:r w:rsidR="00F42B47">
        <w:rPr>
          <w:rFonts w:ascii="Times" w:hAnsi="Times" w:cs="Arial"/>
        </w:rPr>
        <w:t xml:space="preserve"> function</w:t>
      </w:r>
      <w:del w:id="387" w:author="Revised" w:date="2021-07-01T13:47:00Z">
        <w:r w:rsidR="00F42B47">
          <w:rPr>
            <w:rFonts w:ascii="Times" w:hAnsi="Times" w:cs="Arial"/>
          </w:rPr>
          <w:delText xml:space="preserve"> driving them.</w:delText>
        </w:r>
      </w:del>
      <w:ins w:id="388" w:author="Revised" w:date="2021-07-01T13:47:00Z">
        <w:r w:rsidR="00F42B47">
          <w:rPr>
            <w:rFonts w:ascii="Times" w:hAnsi="Times" w:cs="Arial"/>
          </w:rPr>
          <w:t>.</w:t>
        </w:r>
      </w:ins>
      <w:r w:rsidR="00F42B47">
        <w:rPr>
          <w:rFonts w:ascii="Times" w:hAnsi="Times" w:cs="Arial"/>
        </w:rPr>
        <w:t xml:space="preserve"> These </w:t>
      </w:r>
      <w:del w:id="389" w:author="Revised" w:date="2021-07-01T13:47:00Z">
        <w:r w:rsidR="00F42B47">
          <w:rPr>
            <w:rFonts w:ascii="Times" w:hAnsi="Times" w:cs="Arial"/>
          </w:rPr>
          <w:delText>two possibilities</w:delText>
        </w:r>
      </w:del>
      <w:ins w:id="390" w:author="Revised" w:date="2021-07-01T13:47:00Z">
        <w:r w:rsidR="004B4F9A">
          <w:rPr>
            <w:rFonts w:ascii="Times" w:hAnsi="Times" w:cs="Arial"/>
          </w:rPr>
          <w:t>potential pathways</w:t>
        </w:r>
      </w:ins>
      <w:r w:rsidR="00F42B47">
        <w:rPr>
          <w:rFonts w:ascii="Times" w:hAnsi="Times" w:cs="Arial"/>
        </w:rPr>
        <w:t xml:space="preserve"> present </w:t>
      </w:r>
      <w:del w:id="391" w:author="Revised" w:date="2021-07-01T13:47:00Z">
        <w:r w:rsidR="00F42B47">
          <w:rPr>
            <w:rFonts w:ascii="Times" w:hAnsi="Times" w:cs="Arial"/>
          </w:rPr>
          <w:delText xml:space="preserve">an </w:delText>
        </w:r>
      </w:del>
      <w:r w:rsidR="00F42B47">
        <w:rPr>
          <w:rFonts w:ascii="Times" w:hAnsi="Times" w:cs="Arial"/>
        </w:rPr>
        <w:t xml:space="preserve">intriguing </w:t>
      </w:r>
      <w:del w:id="392" w:author="Revised" w:date="2021-07-01T13:47:00Z">
        <w:r w:rsidR="00F42B47">
          <w:rPr>
            <w:rFonts w:ascii="Times" w:hAnsi="Times" w:cs="Arial"/>
          </w:rPr>
          <w:delText>possibility</w:delText>
        </w:r>
      </w:del>
      <w:ins w:id="393" w:author="Revised" w:date="2021-07-01T13:47:00Z">
        <w:r w:rsidR="00F42B47">
          <w:rPr>
            <w:rFonts w:ascii="Times" w:hAnsi="Times" w:cs="Arial"/>
          </w:rPr>
          <w:t>possibilit</w:t>
        </w:r>
        <w:r w:rsidR="004B4F9A">
          <w:rPr>
            <w:rFonts w:ascii="Times" w:hAnsi="Times" w:cs="Arial"/>
          </w:rPr>
          <w:t>ies</w:t>
        </w:r>
      </w:ins>
      <w:r w:rsidR="00F42B47">
        <w:rPr>
          <w:rFonts w:ascii="Times" w:hAnsi="Times" w:cs="Arial"/>
        </w:rPr>
        <w:t xml:space="preserve"> for future experiments.</w:t>
      </w:r>
    </w:p>
    <w:p w14:paraId="1DFC6A17" w14:textId="57991D03" w:rsidR="002B3A88" w:rsidRDefault="002B3A88" w:rsidP="00BA35FB">
      <w:pPr>
        <w:widowControl w:val="0"/>
        <w:spacing w:line="480" w:lineRule="auto"/>
        <w:rPr>
          <w:ins w:id="394" w:author="Revised" w:date="2021-07-01T13:47:00Z"/>
          <w:rFonts w:ascii="Times" w:hAnsi="Times" w:cs="Arial"/>
        </w:rPr>
      </w:pPr>
    </w:p>
    <w:p w14:paraId="75592EAD" w14:textId="77777777" w:rsidR="004B4F9A" w:rsidRDefault="004B4F9A" w:rsidP="004B4F9A">
      <w:pPr>
        <w:widowControl w:val="0"/>
        <w:spacing w:line="480" w:lineRule="auto"/>
        <w:rPr>
          <w:ins w:id="395" w:author="Revised" w:date="2021-07-01T13:47:00Z"/>
        </w:rPr>
      </w:pPr>
      <w:ins w:id="396" w:author="Revised" w:date="2021-07-01T13:47:00Z">
        <w:r>
          <w:t xml:space="preserve">Monkeys fed the Western diet displayed a heterogeneous response to the diet manipulation across physiological (e.g. body weight), gene regulatory, and behavioral measures. Rather than a single pattern of response to diet where the physiological changes are predictive of behavioral or </w:t>
        </w:r>
        <w:r>
          <w:lastRenderedPageBreak/>
          <w:t>gene regulatory changes in response to diet, there was no correlation between these measures in monkeys fed the Western diet. This suggests that physiological changes such as weight gain may not be the primary link between diet, poor immune function, and negative health consequences. Understanding both behavioral and gene regulatory responses to environmental mismatch, such as those introduced by dietary patterns, will help to understand the subsequent impact on health.</w:t>
        </w:r>
      </w:ins>
    </w:p>
    <w:p w14:paraId="79609256" w14:textId="77777777" w:rsidR="004B4F9A" w:rsidRDefault="004B4F9A" w:rsidP="004B4F9A">
      <w:pPr>
        <w:widowControl w:val="0"/>
        <w:spacing w:line="480" w:lineRule="auto"/>
        <w:rPr>
          <w:ins w:id="397" w:author="Revised" w:date="2021-07-01T13:47:00Z"/>
        </w:rPr>
      </w:pPr>
    </w:p>
    <w:p w14:paraId="4CF5856A" w14:textId="366C9DFC" w:rsidR="004B4F9A" w:rsidRDefault="00F07509" w:rsidP="00F07509">
      <w:pPr>
        <w:spacing w:line="480" w:lineRule="auto"/>
        <w:rPr>
          <w:ins w:id="398" w:author="Revised" w:date="2021-07-01T13:47:00Z"/>
        </w:rPr>
      </w:pPr>
      <w:ins w:id="399" w:author="Revised" w:date="2021-07-01T13:47:00Z">
        <w:r w:rsidRPr="00F07509">
          <w:t>It is important to note the strengths and limitations of the current study. Macaques continue to be a critical model for understanding human health and disease, including on the influence of diet on numerous phenotypes including atherosclerosis and cardiovascular disease, bone metabolism, breast and uterine biology, and other physiological and pathological phenotypes</w:t>
        </w:r>
        <w:r w:rsidR="002D08B4">
          <w:t xml:space="preserve"> </w:t>
        </w:r>
        <w:r w:rsidR="006B3F1E" w:rsidRPr="006B3F1E">
          <w:t>(Adams et al., 1997; Clarkson et al., 2004, 2013; Cline et al., 2001; Cline &amp; Wood, 2006; Haberthur et al., 2010; Lees et al., 1998; Mikkola et al., 2004; Mikkola &amp; Clarkson, 2006; Naftolin et al., 2004; Nagpal, Shively, et al., 2018; Nagpal, Wang, et al., 2018; Register, 2009; Register et al., 2003; Shively &amp; Clarkson, 2009; Sophonsritsuk et al., 2013; Walker et al., 2008; Wood et al., 2007)</w:t>
        </w:r>
        <w:r w:rsidR="002D08B4">
          <w:t>.</w:t>
        </w:r>
        <w:r w:rsidRPr="00F07509">
          <w:t xml:space="preserve"> In a publication based on the same study animals, dietary manipulation produced changes in the gut microbiome similar to that seen in humans consuming Western and Mediterranean diets</w:t>
        </w:r>
        <w:r>
          <w:t xml:space="preserve"> </w:t>
        </w:r>
        <w:r w:rsidR="006B3F1E" w:rsidRPr="006B3F1E">
          <w:t>(Nagpal, Wang, et al., 2018)</w:t>
        </w:r>
        <w:r>
          <w:t>,</w:t>
        </w:r>
        <w:r w:rsidRPr="00F07509">
          <w:t xml:space="preserve"> which further supports the translational relevance of our findings with diet-induced changes in gene expression in genes involved in human health and disease. Nevertheless, extrapolation of the current findings to human health should be done with caution, as the last common ancestor of humans and macaques lived 25 million years ago and evolution has shaped the physiology and natural diet of each species in distinct ways </w:t>
        </w:r>
        <w:r w:rsidR="006B3F1E" w:rsidRPr="006B3F1E">
          <w:t>(Luca et al., 2010)</w:t>
        </w:r>
        <w:r w:rsidRPr="00F07509">
          <w:t xml:space="preserve">. A related complication is the difficulty in defining a “control” diet for both human and nonhuman primates. Macaques in the wild are omnivorous, and standard monkey chow derives most of its </w:t>
        </w:r>
        <w:r w:rsidRPr="00F07509">
          <w:lastRenderedPageBreak/>
          <w:t xml:space="preserve">protein content from soy, which is rich in isoflavones such as genistein and daidzein known to have biological activity </w:t>
        </w:r>
        <w:r w:rsidR="006B3F1E" w:rsidRPr="006B3F1E">
          <w:t>(Zaheer &amp; Humayoun Akhtar, 2017)</w:t>
        </w:r>
        <w:r>
          <w:t>.</w:t>
        </w:r>
        <w:r w:rsidRPr="00F07509">
          <w:t xml:space="preserve"> </w:t>
        </w:r>
      </w:ins>
      <w:customXmlInsRangeStart w:id="400" w:author="Revised" w:date="2021-07-01T13:47:00Z"/>
      <w:sdt>
        <w:sdtPr>
          <w:tag w:val="goog_rdk_53"/>
          <w:id w:val="1497844001"/>
        </w:sdtPr>
        <w:sdtEndPr/>
        <w:sdtContent>
          <w:customXmlInsRangeEnd w:id="400"/>
          <w:customXmlInsRangeStart w:id="401" w:author="Revised" w:date="2021-07-01T13:47:00Z"/>
        </w:sdtContent>
      </w:sdt>
      <w:customXmlInsRangeEnd w:id="401"/>
      <w:ins w:id="402" w:author="Revised" w:date="2021-07-01T13:47:00Z">
        <w:r w:rsidRPr="00F07509">
          <w:t>Thus, in the context of the evolutionary mismatch hypothesis, standard monkey chow does not recapitulate a natural macaque diet that could serve as a control for the current diet manipulation, leaving the interpretation of the current results ambiguous as to which diet is driving the changes observed in one diet group relative to the other, which could be addressed in future studies.</w:t>
        </w:r>
      </w:ins>
    </w:p>
    <w:p w14:paraId="260692EE" w14:textId="77777777" w:rsidR="00F07509" w:rsidRPr="005620C2" w:rsidRDefault="00F07509" w:rsidP="00F07509">
      <w:pPr>
        <w:spacing w:line="480" w:lineRule="auto"/>
        <w:rPr>
          <w:rFonts w:ascii="Times" w:hAnsi="Times" w:cs="Arial"/>
        </w:rPr>
        <w:pPrChange w:id="403" w:author="Revised" w:date="2021-07-01T13:47:00Z">
          <w:pPr>
            <w:widowControl w:val="0"/>
            <w:spacing w:line="480" w:lineRule="auto"/>
          </w:pPr>
        </w:pPrChange>
      </w:pPr>
    </w:p>
    <w:p w14:paraId="5652781F" w14:textId="732E1B50" w:rsidR="00E04E31" w:rsidRPr="00D96ECE" w:rsidRDefault="00843E9E" w:rsidP="00BA35FB">
      <w:pPr>
        <w:widowControl w:val="0"/>
        <w:spacing w:line="480" w:lineRule="auto"/>
        <w:rPr>
          <w:rFonts w:ascii="Times" w:hAnsi="Times" w:cs="Arial"/>
          <w:b/>
          <w:u w:val="single"/>
        </w:rPr>
      </w:pPr>
      <w:r w:rsidRPr="005620C2">
        <w:rPr>
          <w:rFonts w:ascii="Times" w:hAnsi="Times" w:cs="Arial"/>
        </w:rPr>
        <w:t xml:space="preserve">In summary, </w:t>
      </w:r>
      <w:r w:rsidR="00EA5E8E" w:rsidRPr="005620C2">
        <w:rPr>
          <w:rFonts w:ascii="Times" w:hAnsi="Times" w:cs="Arial"/>
        </w:rPr>
        <w:t xml:space="preserve">we </w:t>
      </w:r>
      <w:r w:rsidR="00EF4099" w:rsidRPr="005620C2">
        <w:rPr>
          <w:rFonts w:ascii="Times" w:hAnsi="Times" w:cs="Arial"/>
        </w:rPr>
        <w:t>found</w:t>
      </w:r>
      <w:r w:rsidR="74C1298C" w:rsidRPr="005620C2">
        <w:rPr>
          <w:rFonts w:ascii="Times" w:hAnsi="Times" w:cs="Arial"/>
        </w:rPr>
        <w:t xml:space="preserve"> </w:t>
      </w:r>
      <w:r w:rsidR="00CB0468" w:rsidRPr="005620C2">
        <w:rPr>
          <w:rFonts w:ascii="Times" w:hAnsi="Times" w:cs="Arial"/>
        </w:rPr>
        <w:t xml:space="preserve">that diet </w:t>
      </w:r>
      <w:r w:rsidR="00EF4099" w:rsidRPr="005620C2">
        <w:rPr>
          <w:rFonts w:ascii="Times" w:hAnsi="Times" w:cs="Arial"/>
        </w:rPr>
        <w:t xml:space="preserve">significantly </w:t>
      </w:r>
      <w:r w:rsidR="666C620D" w:rsidRPr="005620C2">
        <w:rPr>
          <w:rFonts w:ascii="Times" w:hAnsi="Times" w:cs="Arial"/>
        </w:rPr>
        <w:t xml:space="preserve">alters </w:t>
      </w:r>
      <w:r w:rsidR="00CB0468" w:rsidRPr="005620C2">
        <w:rPr>
          <w:rFonts w:ascii="Times" w:hAnsi="Times" w:cs="Arial"/>
        </w:rPr>
        <w:t>monocyte polarization</w:t>
      </w:r>
      <w:r w:rsidR="002F0CF2">
        <w:rPr>
          <w:rFonts w:ascii="Times" w:hAnsi="Times" w:cs="Arial"/>
        </w:rPr>
        <w:t xml:space="preserve"> and gene expression, and to a lesser extent behavior</w:t>
      </w:r>
      <w:r w:rsidR="002C1C67" w:rsidRPr="005620C2">
        <w:rPr>
          <w:rFonts w:ascii="Times" w:hAnsi="Times" w:cs="Arial"/>
        </w:rPr>
        <w:t xml:space="preserve">. </w:t>
      </w:r>
      <w:r w:rsidR="00FF75F1" w:rsidRPr="005620C2">
        <w:rPr>
          <w:rFonts w:ascii="Times" w:hAnsi="Times" w:cs="Arial"/>
        </w:rPr>
        <w:t xml:space="preserve">The Western diet </w:t>
      </w:r>
      <w:r w:rsidR="00617897">
        <w:rPr>
          <w:rFonts w:ascii="Times" w:hAnsi="Times" w:cs="Arial"/>
        </w:rPr>
        <w:t xml:space="preserve">promoted a </w:t>
      </w:r>
      <w:r w:rsidR="00F37F02" w:rsidRPr="005620C2">
        <w:rPr>
          <w:rFonts w:ascii="Times" w:hAnsi="Times" w:cs="Arial"/>
        </w:rPr>
        <w:t xml:space="preserve">proinflammatory </w:t>
      </w:r>
      <w:r w:rsidR="00617897">
        <w:rPr>
          <w:rFonts w:ascii="Times" w:hAnsi="Times" w:cs="Arial"/>
        </w:rPr>
        <w:t xml:space="preserve">monocyte </w:t>
      </w:r>
      <w:r w:rsidR="00F37F02" w:rsidRPr="005620C2">
        <w:rPr>
          <w:rFonts w:ascii="Times" w:hAnsi="Times" w:cs="Arial"/>
        </w:rPr>
        <w:t xml:space="preserve">phenotype </w:t>
      </w:r>
      <w:r w:rsidR="000C76D6" w:rsidRPr="005620C2">
        <w:rPr>
          <w:rFonts w:ascii="Times" w:hAnsi="Times" w:cs="Arial"/>
        </w:rPr>
        <w:t>relative to</w:t>
      </w:r>
      <w:r w:rsidR="00F37F02" w:rsidRPr="005620C2">
        <w:rPr>
          <w:rFonts w:ascii="Times" w:hAnsi="Times" w:cs="Arial"/>
        </w:rPr>
        <w:t xml:space="preserve"> </w:t>
      </w:r>
      <w:r w:rsidR="000C76D6" w:rsidRPr="005620C2">
        <w:rPr>
          <w:rFonts w:ascii="Times" w:hAnsi="Times" w:cs="Arial"/>
        </w:rPr>
        <w:t>a</w:t>
      </w:r>
      <w:r w:rsidR="00F37F02" w:rsidRPr="005620C2">
        <w:rPr>
          <w:rFonts w:ascii="Times" w:hAnsi="Times" w:cs="Arial"/>
        </w:rPr>
        <w:t xml:space="preserve"> </w:t>
      </w:r>
      <w:r w:rsidR="008C2338" w:rsidRPr="005620C2">
        <w:rPr>
          <w:rFonts w:ascii="Times" w:hAnsi="Times" w:cs="Arial"/>
        </w:rPr>
        <w:t xml:space="preserve">Mediterranean </w:t>
      </w:r>
      <w:r w:rsidR="000C76D6" w:rsidRPr="005620C2">
        <w:rPr>
          <w:rFonts w:ascii="Times" w:hAnsi="Times" w:cs="Arial"/>
        </w:rPr>
        <w:t xml:space="preserve">diet, which </w:t>
      </w:r>
      <w:r w:rsidR="0E3E4131" w:rsidRPr="005620C2">
        <w:rPr>
          <w:rFonts w:ascii="Times" w:hAnsi="Times" w:cs="Arial"/>
        </w:rPr>
        <w:t>supports</w:t>
      </w:r>
      <w:r w:rsidR="001B3159" w:rsidRPr="005620C2">
        <w:rPr>
          <w:rFonts w:ascii="Times" w:hAnsi="Times" w:cs="Arial"/>
        </w:rPr>
        <w:t xml:space="preserve"> the role of monocyte polarization in </w:t>
      </w:r>
      <w:r w:rsidR="5F5F4E78" w:rsidRPr="005620C2">
        <w:rPr>
          <w:rFonts w:ascii="Times" w:hAnsi="Times" w:cs="Arial"/>
        </w:rPr>
        <w:t xml:space="preserve">diet-associated </w:t>
      </w:r>
      <w:r w:rsidR="001B3159" w:rsidRPr="005620C2">
        <w:rPr>
          <w:rFonts w:ascii="Times" w:hAnsi="Times" w:cs="Arial"/>
        </w:rPr>
        <w:t>chronic inflammatory disease</w:t>
      </w:r>
      <w:r w:rsidR="1E181CAB" w:rsidRPr="005620C2">
        <w:rPr>
          <w:rFonts w:ascii="Times" w:hAnsi="Times" w:cs="Arial"/>
        </w:rPr>
        <w:t>s</w:t>
      </w:r>
      <w:r w:rsidR="000C76D6" w:rsidRPr="005620C2">
        <w:rPr>
          <w:rFonts w:ascii="Times" w:hAnsi="Times" w:cs="Arial"/>
        </w:rPr>
        <w:t xml:space="preserve">. Thus, </w:t>
      </w:r>
      <w:r w:rsidR="00B26554">
        <w:rPr>
          <w:rFonts w:ascii="Times" w:hAnsi="Times" w:cs="Arial"/>
        </w:rPr>
        <w:t xml:space="preserve">altered </w:t>
      </w:r>
      <w:r w:rsidR="0053300C">
        <w:rPr>
          <w:rFonts w:ascii="Times" w:hAnsi="Times" w:cs="Arial"/>
        </w:rPr>
        <w:t xml:space="preserve">monocyte programming </w:t>
      </w:r>
      <w:del w:id="404" w:author="Revised" w:date="2021-07-01T13:47:00Z">
        <w:r w:rsidR="0053300C">
          <w:rPr>
            <w:rFonts w:ascii="Times" w:hAnsi="Times" w:cs="Arial"/>
          </w:rPr>
          <w:delText>represent</w:delText>
        </w:r>
        <w:r w:rsidR="00B26554">
          <w:rPr>
            <w:rFonts w:ascii="Times" w:hAnsi="Times" w:cs="Arial"/>
          </w:rPr>
          <w:delText>s</w:delText>
        </w:r>
        <w:r w:rsidR="0053300C">
          <w:rPr>
            <w:rFonts w:ascii="Times" w:hAnsi="Times" w:cs="Arial"/>
          </w:rPr>
          <w:delText xml:space="preserve"> </w:delText>
        </w:r>
        <w:r w:rsidR="00D815EA">
          <w:rPr>
            <w:rFonts w:ascii="Times" w:hAnsi="Times" w:cs="Arial"/>
          </w:rPr>
          <w:delText xml:space="preserve">a </w:delText>
        </w:r>
        <w:r w:rsidR="00C55752">
          <w:rPr>
            <w:rFonts w:ascii="Times" w:hAnsi="Times" w:cs="Arial"/>
          </w:rPr>
          <w:delText>putative</w:delText>
        </w:r>
        <w:r w:rsidR="00D815EA">
          <w:rPr>
            <w:rFonts w:ascii="Times" w:hAnsi="Times" w:cs="Arial"/>
          </w:rPr>
          <w:delText xml:space="preserve"> proximate</w:delText>
        </w:r>
      </w:del>
      <w:ins w:id="405" w:author="Revised" w:date="2021-07-01T13:47:00Z">
        <w:r w:rsidR="000A11DB">
          <w:rPr>
            <w:rFonts w:ascii="Times" w:hAnsi="Times" w:cs="Arial"/>
          </w:rPr>
          <w:t xml:space="preserve">could </w:t>
        </w:r>
        <w:r w:rsidR="0053300C">
          <w:rPr>
            <w:rFonts w:ascii="Times" w:hAnsi="Times" w:cs="Arial"/>
          </w:rPr>
          <w:t>represent</w:t>
        </w:r>
        <w:r w:rsidR="00D815EA">
          <w:rPr>
            <w:rFonts w:ascii="Times" w:hAnsi="Times" w:cs="Arial"/>
          </w:rPr>
          <w:t xml:space="preserve"> </w:t>
        </w:r>
        <w:r w:rsidR="000A11DB">
          <w:rPr>
            <w:rFonts w:ascii="Times" w:hAnsi="Times" w:cs="Arial"/>
          </w:rPr>
          <w:t>one</w:t>
        </w:r>
      </w:ins>
      <w:r w:rsidR="000A11DB">
        <w:rPr>
          <w:rFonts w:ascii="Times" w:hAnsi="Times" w:cs="Arial"/>
        </w:rPr>
        <w:t xml:space="preserve"> </w:t>
      </w:r>
      <w:r w:rsidR="00D815EA">
        <w:rPr>
          <w:rFonts w:ascii="Times" w:hAnsi="Times" w:cs="Arial"/>
        </w:rPr>
        <w:t>mechanism</w:t>
      </w:r>
      <w:r w:rsidR="0053300C">
        <w:rPr>
          <w:rFonts w:ascii="Times" w:hAnsi="Times" w:cs="Arial"/>
        </w:rPr>
        <w:t xml:space="preserve"> </w:t>
      </w:r>
      <w:r w:rsidR="00D815EA">
        <w:rPr>
          <w:rFonts w:ascii="Times" w:hAnsi="Times" w:cs="Arial"/>
        </w:rPr>
        <w:t xml:space="preserve">underlying </w:t>
      </w:r>
      <w:del w:id="406" w:author="Revised" w:date="2021-07-01T13:47:00Z">
        <w:r w:rsidR="00D815EA">
          <w:rPr>
            <w:rFonts w:ascii="Times" w:hAnsi="Times" w:cs="Arial"/>
          </w:rPr>
          <w:delText>the</w:delText>
        </w:r>
      </w:del>
      <w:ins w:id="407" w:author="Revised" w:date="2021-07-01T13:47:00Z">
        <w:r w:rsidR="000A11DB">
          <w:rPr>
            <w:rFonts w:ascii="Times" w:hAnsi="Times" w:cs="Arial"/>
          </w:rPr>
          <w:t>an</w:t>
        </w:r>
      </w:ins>
      <w:r w:rsidR="00D815EA">
        <w:rPr>
          <w:rFonts w:ascii="Times" w:hAnsi="Times" w:cs="Arial"/>
        </w:rPr>
        <w:t xml:space="preserve"> evolutionary mismatch between our past and current diets.</w:t>
      </w:r>
      <w:del w:id="408" w:author="Revised" w:date="2021-07-01T13:47:00Z">
        <w:r w:rsidR="00D815EA">
          <w:rPr>
            <w:rFonts w:ascii="Times" w:hAnsi="Times" w:cs="Arial"/>
          </w:rPr>
          <w:delText xml:space="preserve"> </w:delText>
        </w:r>
        <w:r w:rsidR="009D7759">
          <w:rPr>
            <w:rFonts w:ascii="Times" w:hAnsi="Times" w:cs="Arial"/>
          </w:rPr>
          <w:delText xml:space="preserve">This suggests that </w:delText>
        </w:r>
        <w:r w:rsidR="003378EC" w:rsidRPr="005620C2">
          <w:rPr>
            <w:rFonts w:ascii="Times" w:hAnsi="Times" w:cs="Arial"/>
          </w:rPr>
          <w:delText>avoiding a Western-style diet and/or consuming a Mediterranean-style</w:delText>
        </w:r>
        <w:r w:rsidR="00345D00" w:rsidRPr="005620C2">
          <w:rPr>
            <w:rFonts w:ascii="Times" w:hAnsi="Times" w:cs="Arial"/>
          </w:rPr>
          <w:delText xml:space="preserve"> diet </w:delText>
        </w:r>
        <w:r w:rsidR="000C76D6" w:rsidRPr="005620C2">
          <w:rPr>
            <w:rFonts w:ascii="Times" w:hAnsi="Times" w:cs="Arial"/>
          </w:rPr>
          <w:delText>could</w:delText>
        </w:r>
        <w:r w:rsidR="003378EC" w:rsidRPr="005620C2">
          <w:rPr>
            <w:rFonts w:ascii="Times" w:hAnsi="Times" w:cs="Arial"/>
          </w:rPr>
          <w:delText xml:space="preserve"> be beneficial</w:delText>
        </w:r>
        <w:r w:rsidR="5842AF4D" w:rsidRPr="005620C2">
          <w:rPr>
            <w:rFonts w:ascii="Times" w:hAnsi="Times" w:cs="Arial"/>
          </w:rPr>
          <w:delText xml:space="preserve"> </w:delText>
        </w:r>
        <w:r w:rsidR="00345D00" w:rsidRPr="005620C2">
          <w:rPr>
            <w:rFonts w:ascii="Times" w:hAnsi="Times" w:cs="Arial"/>
          </w:rPr>
          <w:delText>in</w:delText>
        </w:r>
        <w:r w:rsidR="006410B7" w:rsidRPr="005620C2">
          <w:rPr>
            <w:rFonts w:ascii="Times" w:hAnsi="Times" w:cs="Arial"/>
          </w:rPr>
          <w:delText xml:space="preserve"> preventing or treating chronic inflammation</w:delText>
        </w:r>
        <w:r w:rsidR="00EE6456" w:rsidRPr="005620C2">
          <w:rPr>
            <w:rFonts w:ascii="Times" w:hAnsi="Times" w:cs="Arial"/>
          </w:rPr>
          <w:delText xml:space="preserve"> and disease</w:delText>
        </w:r>
        <w:r w:rsidR="006410B7" w:rsidRPr="005620C2">
          <w:rPr>
            <w:rFonts w:ascii="Times" w:hAnsi="Times" w:cs="Arial"/>
          </w:rPr>
          <w:delText>.</w:delText>
        </w:r>
      </w:del>
      <w:r w:rsidR="00D815EA">
        <w:rPr>
          <w:rFonts w:ascii="Times" w:hAnsi="Times" w:cs="Arial"/>
        </w:rPr>
        <w:t xml:space="preserve"> </w:t>
      </w:r>
      <w:r w:rsidR="00FE5929" w:rsidRPr="005620C2">
        <w:rPr>
          <w:rFonts w:ascii="Times" w:hAnsi="Times" w:cs="Arial"/>
        </w:rPr>
        <w:t xml:space="preserve">The majority of the effects of diet are presumably mediated through </w:t>
      </w:r>
      <w:r w:rsidR="0022249C" w:rsidRPr="005620C2">
        <w:rPr>
          <w:rFonts w:ascii="Times" w:hAnsi="Times" w:cs="Arial"/>
        </w:rPr>
        <w:t>direct or combined actions of saturated/polyunsaturated fats, n-6</w:t>
      </w:r>
      <w:r w:rsidR="00141B43" w:rsidRPr="005620C2">
        <w:rPr>
          <w:rFonts w:ascii="Times" w:hAnsi="Times" w:cs="Arial"/>
        </w:rPr>
        <w:t>:</w:t>
      </w:r>
      <w:r w:rsidR="0022249C" w:rsidRPr="005620C2">
        <w:rPr>
          <w:rFonts w:ascii="Times" w:hAnsi="Times" w:cs="Arial"/>
        </w:rPr>
        <w:t xml:space="preserve">n-3 ratios, pro- and anti-antioxidant characteristics, and other features of the </w:t>
      </w:r>
      <w:r w:rsidR="009D7759">
        <w:rPr>
          <w:rFonts w:ascii="Times" w:hAnsi="Times" w:cs="Arial"/>
        </w:rPr>
        <w:t>Western diet inconsistent with the nutritional environment in which humans and nonhuman primates evolved</w:t>
      </w:r>
      <w:r w:rsidR="0022249C" w:rsidRPr="005620C2">
        <w:rPr>
          <w:rFonts w:ascii="Times" w:hAnsi="Times" w:cs="Arial"/>
        </w:rPr>
        <w:t>.</w:t>
      </w:r>
      <w:r w:rsidR="001B3159" w:rsidRPr="005620C2">
        <w:rPr>
          <w:rFonts w:ascii="Times" w:hAnsi="Times" w:cs="Arial"/>
        </w:rPr>
        <w:t xml:space="preserve"> </w:t>
      </w:r>
      <w:r w:rsidR="00EE6456" w:rsidRPr="005620C2">
        <w:rPr>
          <w:rFonts w:ascii="Times" w:hAnsi="Times" w:cs="Arial"/>
        </w:rPr>
        <w:t>Ongoing and f</w:t>
      </w:r>
      <w:r w:rsidR="0045582F" w:rsidRPr="005620C2">
        <w:rPr>
          <w:rFonts w:ascii="Times" w:hAnsi="Times" w:cs="Arial"/>
        </w:rPr>
        <w:t xml:space="preserve">uture work </w:t>
      </w:r>
      <w:r w:rsidR="00EE6456" w:rsidRPr="005620C2">
        <w:rPr>
          <w:rFonts w:ascii="Times" w:hAnsi="Times" w:cs="Arial"/>
        </w:rPr>
        <w:t>will</w:t>
      </w:r>
      <w:r w:rsidR="0045582F" w:rsidRPr="005620C2">
        <w:rPr>
          <w:rFonts w:ascii="Times" w:hAnsi="Times" w:cs="Arial"/>
        </w:rPr>
        <w:t xml:space="preserve"> addres</w:t>
      </w:r>
      <w:r w:rsidR="00EE6456" w:rsidRPr="005620C2">
        <w:rPr>
          <w:rFonts w:ascii="Times" w:hAnsi="Times" w:cs="Arial"/>
        </w:rPr>
        <w:t xml:space="preserve">s </w:t>
      </w:r>
      <w:r w:rsidR="0045582F" w:rsidRPr="005620C2">
        <w:rPr>
          <w:rFonts w:ascii="Times" w:hAnsi="Times" w:cs="Arial"/>
        </w:rPr>
        <w:t>interaction</w:t>
      </w:r>
      <w:r w:rsidR="00EE6456" w:rsidRPr="005620C2">
        <w:rPr>
          <w:rFonts w:ascii="Times" w:hAnsi="Times" w:cs="Arial"/>
        </w:rPr>
        <w:t>s</w:t>
      </w:r>
      <w:r w:rsidR="0045582F" w:rsidRPr="005620C2">
        <w:rPr>
          <w:rFonts w:ascii="Times" w:hAnsi="Times" w:cs="Arial"/>
        </w:rPr>
        <w:t xml:space="preserve"> between social </w:t>
      </w:r>
      <w:r w:rsidR="08297F72" w:rsidRPr="005620C2">
        <w:rPr>
          <w:rFonts w:ascii="Times" w:hAnsi="Times" w:cs="Arial"/>
        </w:rPr>
        <w:t xml:space="preserve">behavior (e.g., social status) </w:t>
      </w:r>
      <w:r w:rsidR="0045582F" w:rsidRPr="005620C2">
        <w:rPr>
          <w:rFonts w:ascii="Times" w:hAnsi="Times" w:cs="Arial"/>
        </w:rPr>
        <w:t xml:space="preserve">and diet to </w:t>
      </w:r>
      <w:r w:rsidR="00D23020" w:rsidRPr="005620C2">
        <w:rPr>
          <w:rFonts w:ascii="Times" w:hAnsi="Times" w:cs="Arial"/>
        </w:rPr>
        <w:t xml:space="preserve">further understand how environmental stressors </w:t>
      </w:r>
      <w:r w:rsidR="1E17F384" w:rsidRPr="005620C2">
        <w:rPr>
          <w:rFonts w:ascii="Times" w:hAnsi="Times" w:cs="Arial"/>
        </w:rPr>
        <w:t xml:space="preserve">may </w:t>
      </w:r>
      <w:r w:rsidR="6D572A93" w:rsidRPr="005620C2">
        <w:rPr>
          <w:rFonts w:ascii="Times" w:hAnsi="Times" w:cs="Arial"/>
        </w:rPr>
        <w:t>impact inflammatio</w:t>
      </w:r>
      <w:r w:rsidR="00D23020" w:rsidRPr="005620C2">
        <w:rPr>
          <w:rFonts w:ascii="Times" w:hAnsi="Times" w:cs="Arial"/>
        </w:rPr>
        <w:t>n</w:t>
      </w:r>
      <w:r w:rsidR="45788EDD" w:rsidRPr="005620C2">
        <w:rPr>
          <w:rFonts w:ascii="Times" w:hAnsi="Times" w:cs="Arial"/>
        </w:rPr>
        <w:t xml:space="preserve"> in the periphery and in the central nervous system</w:t>
      </w:r>
      <w:r w:rsidR="00D23020" w:rsidRPr="005620C2">
        <w:rPr>
          <w:rFonts w:ascii="Times" w:hAnsi="Times" w:cs="Arial"/>
        </w:rPr>
        <w:t>.</w:t>
      </w:r>
    </w:p>
    <w:p w14:paraId="3A9F34B1" w14:textId="77777777" w:rsidR="00E04E31" w:rsidRPr="00277B92" w:rsidRDefault="00E04E31" w:rsidP="00BA35FB">
      <w:pPr>
        <w:widowControl w:val="0"/>
        <w:spacing w:line="480" w:lineRule="auto"/>
        <w:rPr>
          <w:rFonts w:ascii="Times" w:hAnsi="Times" w:cs="Arial"/>
          <w:b/>
          <w:u w:val="single"/>
        </w:rPr>
      </w:pPr>
    </w:p>
    <w:p w14:paraId="14DA42A6" w14:textId="15A6C9FA" w:rsidR="00895390" w:rsidRPr="00277B92" w:rsidRDefault="00E04E31" w:rsidP="00BA35FB">
      <w:pPr>
        <w:widowControl w:val="0"/>
        <w:spacing w:line="480" w:lineRule="auto"/>
        <w:rPr>
          <w:rFonts w:ascii="Times" w:hAnsi="Times"/>
        </w:rPr>
      </w:pPr>
      <w:r w:rsidRPr="00277B92">
        <w:rPr>
          <w:rFonts w:ascii="Times" w:hAnsi="Times" w:cs="Arial"/>
          <w:b/>
        </w:rPr>
        <w:t>Materials and Methods</w:t>
      </w:r>
    </w:p>
    <w:p w14:paraId="143B94E7" w14:textId="77777777" w:rsidR="00895390" w:rsidRPr="005620C2" w:rsidRDefault="00895390" w:rsidP="00BA35FB">
      <w:pPr>
        <w:widowControl w:val="0"/>
        <w:spacing w:line="480" w:lineRule="auto"/>
        <w:rPr>
          <w:rFonts w:ascii="Times" w:hAnsi="Times" w:cs="Arial"/>
          <w:bCs/>
          <w:i/>
          <w:iCs/>
        </w:rPr>
      </w:pPr>
      <w:r w:rsidRPr="005620C2">
        <w:rPr>
          <w:rFonts w:ascii="Times" w:hAnsi="Times" w:cs="Arial"/>
          <w:bCs/>
          <w:i/>
          <w:iCs/>
        </w:rPr>
        <w:t>Subjects</w:t>
      </w:r>
    </w:p>
    <w:p w14:paraId="4CCC170B" w14:textId="4ADABEC7" w:rsidR="00895390" w:rsidRPr="005620C2" w:rsidRDefault="00F55508" w:rsidP="00BA35FB">
      <w:pPr>
        <w:widowControl w:val="0"/>
        <w:spacing w:line="480" w:lineRule="auto"/>
        <w:rPr>
          <w:rFonts w:ascii="Times" w:hAnsi="Times" w:cs="Arial"/>
        </w:rPr>
      </w:pPr>
      <w:r>
        <w:rPr>
          <w:rFonts w:ascii="Times" w:hAnsi="Times" w:cs="Arial"/>
        </w:rPr>
        <w:t>Forty-three</w:t>
      </w:r>
      <w:r w:rsidR="00895390" w:rsidRPr="005620C2">
        <w:rPr>
          <w:rFonts w:ascii="Times" w:hAnsi="Times" w:cs="Arial"/>
        </w:rPr>
        <w:t xml:space="preserve"> adult (age: mean = 9.0, range = 8.2-10.4 years, estimated by dentition)</w:t>
      </w:r>
      <w:r w:rsidR="00C966C8" w:rsidRPr="005620C2">
        <w:rPr>
          <w:rFonts w:ascii="Times" w:hAnsi="Times" w:cs="Arial"/>
        </w:rPr>
        <w:t>,</w:t>
      </w:r>
      <w:r w:rsidR="00895390" w:rsidRPr="005620C2">
        <w:rPr>
          <w:rFonts w:ascii="Times" w:hAnsi="Times" w:cs="Arial"/>
        </w:rPr>
        <w:t xml:space="preserve"> female cynomolgus macaques (</w:t>
      </w:r>
      <w:r w:rsidR="00895390" w:rsidRPr="005620C2">
        <w:rPr>
          <w:rFonts w:ascii="Times" w:hAnsi="Times" w:cs="Arial"/>
          <w:i/>
        </w:rPr>
        <w:t>Macaca fascicularis</w:t>
      </w:r>
      <w:r w:rsidR="00895390" w:rsidRPr="005620C2">
        <w:rPr>
          <w:rFonts w:ascii="Times" w:hAnsi="Times" w:cs="Arial"/>
        </w:rPr>
        <w:t xml:space="preserve">), </w:t>
      </w:r>
      <w:r>
        <w:rPr>
          <w:rFonts w:ascii="Times" w:hAnsi="Times" w:cs="Arial"/>
        </w:rPr>
        <w:t xml:space="preserve">were </w:t>
      </w:r>
      <w:r w:rsidR="00895390" w:rsidRPr="005620C2">
        <w:rPr>
          <w:rFonts w:ascii="Times" w:hAnsi="Times" w:cs="Arial"/>
        </w:rPr>
        <w:t xml:space="preserve">obtained </w:t>
      </w:r>
      <w:r>
        <w:rPr>
          <w:rFonts w:ascii="Times" w:hAnsi="Times" w:cs="Arial"/>
        </w:rPr>
        <w:t>(</w:t>
      </w:r>
      <w:r w:rsidR="00895390" w:rsidRPr="005620C2">
        <w:rPr>
          <w:rFonts w:ascii="Times" w:hAnsi="Times" w:cs="Arial"/>
        </w:rPr>
        <w:t xml:space="preserve">Shin Nippon Biomedical </w:t>
      </w:r>
      <w:r w:rsidR="00895390" w:rsidRPr="005620C2">
        <w:rPr>
          <w:rFonts w:ascii="Times" w:hAnsi="Times" w:cs="Arial"/>
        </w:rPr>
        <w:lastRenderedPageBreak/>
        <w:t>Laboratories</w:t>
      </w:r>
      <w:r>
        <w:rPr>
          <w:rFonts w:ascii="Times" w:hAnsi="Times" w:cs="Arial"/>
        </w:rPr>
        <w:t>,</w:t>
      </w:r>
      <w:r w:rsidR="00895390" w:rsidRPr="005620C2">
        <w:rPr>
          <w:rFonts w:ascii="Times" w:hAnsi="Times" w:cs="Arial"/>
        </w:rPr>
        <w:t xml:space="preserve"> USA SRC, Alice, TX) and housed at the Wake Forest </w:t>
      </w:r>
      <w:r w:rsidR="00024413" w:rsidRPr="005620C2">
        <w:rPr>
          <w:rFonts w:ascii="Times" w:hAnsi="Times" w:cs="Arial"/>
        </w:rPr>
        <w:t xml:space="preserve">School of Medicine </w:t>
      </w:r>
      <w:r w:rsidR="00895390" w:rsidRPr="005620C2">
        <w:rPr>
          <w:rFonts w:ascii="Times" w:hAnsi="Times" w:cs="Arial"/>
        </w:rPr>
        <w:t>Primate Center (Winston-Salem, NC)</w:t>
      </w:r>
      <w:r w:rsidR="00B13CA6">
        <w:rPr>
          <w:rFonts w:ascii="Times" w:hAnsi="Times" w:cs="Arial"/>
        </w:rPr>
        <w:t xml:space="preserve"> </w:t>
      </w:r>
      <w:r w:rsidR="00EE4CE7">
        <w:rPr>
          <w:rFonts w:ascii="Times" w:hAnsi="Times"/>
        </w:rPr>
        <w:t>(Shively et al., 2019)</w:t>
      </w:r>
      <w:r w:rsidR="003425B3" w:rsidRPr="005620C2">
        <w:rPr>
          <w:rFonts w:ascii="Times" w:hAnsi="Times" w:cs="Arial"/>
        </w:rPr>
        <w:t>.</w:t>
      </w:r>
      <w:r w:rsidR="00895390" w:rsidRPr="005620C2">
        <w:rPr>
          <w:rFonts w:ascii="Times" w:hAnsi="Times" w:cs="Arial"/>
        </w:rPr>
        <w:t xml:space="preserve"> Briefly, </w:t>
      </w:r>
      <w:r>
        <w:rPr>
          <w:rFonts w:ascii="Times" w:hAnsi="Times" w:cs="Arial"/>
        </w:rPr>
        <w:t xml:space="preserve">the </w:t>
      </w:r>
      <w:r w:rsidR="00895390" w:rsidRPr="005620C2">
        <w:rPr>
          <w:rFonts w:ascii="Times" w:hAnsi="Times" w:cs="Arial"/>
        </w:rPr>
        <w:t xml:space="preserve">monkeys </w:t>
      </w:r>
      <w:r w:rsidR="00773828" w:rsidRPr="005620C2">
        <w:rPr>
          <w:rFonts w:ascii="Times" w:hAnsi="Times" w:cs="Arial"/>
        </w:rPr>
        <w:t xml:space="preserve">were socially housed in groups of 3-4 and </w:t>
      </w:r>
      <w:r w:rsidR="00895390" w:rsidRPr="005620C2">
        <w:rPr>
          <w:rFonts w:ascii="Times" w:hAnsi="Times" w:cs="Arial"/>
        </w:rPr>
        <w:t>consumed standard monkey chow (</w:t>
      </w:r>
      <w:r w:rsidR="00601B35" w:rsidRPr="00472588">
        <w:rPr>
          <w:rFonts w:ascii="Times" w:hAnsi="Times" w:cs="Arial"/>
        </w:rPr>
        <w:t xml:space="preserve">Table </w:t>
      </w:r>
      <w:r w:rsidR="00895390" w:rsidRPr="00472588">
        <w:rPr>
          <w:rFonts w:ascii="Times" w:hAnsi="Times" w:cs="Arial"/>
        </w:rPr>
        <w:t xml:space="preserve">1) during an </w:t>
      </w:r>
      <w:r w:rsidR="00773828" w:rsidRPr="00472588">
        <w:rPr>
          <w:rFonts w:ascii="Times" w:hAnsi="Times" w:cs="Arial"/>
        </w:rPr>
        <w:t>eight</w:t>
      </w:r>
      <w:r w:rsidR="00895390" w:rsidRPr="00472588">
        <w:rPr>
          <w:rFonts w:ascii="Times" w:hAnsi="Times" w:cs="Arial"/>
        </w:rPr>
        <w:t>-month baseline phase</w:t>
      </w:r>
      <w:r w:rsidR="00C966C8" w:rsidRPr="00472588">
        <w:rPr>
          <w:rFonts w:ascii="Times" w:hAnsi="Times" w:cs="Arial"/>
        </w:rPr>
        <w:t>,</w:t>
      </w:r>
      <w:r w:rsidR="00895390" w:rsidRPr="00472588">
        <w:rPr>
          <w:rFonts w:ascii="Times" w:hAnsi="Times" w:cs="Arial"/>
        </w:rPr>
        <w:t xml:space="preserve"> after which </w:t>
      </w:r>
      <w:r w:rsidR="001B4E99" w:rsidRPr="00472588">
        <w:rPr>
          <w:rFonts w:ascii="Times" w:hAnsi="Times" w:cs="Arial"/>
        </w:rPr>
        <w:t xml:space="preserve">pens </w:t>
      </w:r>
      <w:r w:rsidR="00773828" w:rsidRPr="00472588">
        <w:rPr>
          <w:rFonts w:ascii="Times" w:hAnsi="Times" w:cs="Arial"/>
        </w:rPr>
        <w:t xml:space="preserve">were </w:t>
      </w:r>
      <w:r w:rsidR="001B4E99" w:rsidRPr="00472588">
        <w:rPr>
          <w:rFonts w:ascii="Times" w:hAnsi="Times" w:cs="Arial"/>
        </w:rPr>
        <w:t xml:space="preserve">assigned to receive </w:t>
      </w:r>
      <w:r w:rsidR="00895390" w:rsidRPr="00AD3CED">
        <w:rPr>
          <w:rFonts w:ascii="Times" w:hAnsi="Times" w:cs="Arial"/>
        </w:rPr>
        <w:t xml:space="preserve">either the </w:t>
      </w:r>
      <w:r w:rsidR="0033520C" w:rsidRPr="00AD3CED">
        <w:rPr>
          <w:rFonts w:ascii="Times" w:hAnsi="Times" w:cs="Arial"/>
        </w:rPr>
        <w:t xml:space="preserve">Western </w:t>
      </w:r>
      <w:r w:rsidR="00895390" w:rsidRPr="00AD3CED">
        <w:rPr>
          <w:rFonts w:ascii="Times" w:hAnsi="Times" w:cs="Arial"/>
        </w:rPr>
        <w:t xml:space="preserve">(5 groups, </w:t>
      </w:r>
      <w:r w:rsidR="00895390" w:rsidRPr="00AD3CED">
        <w:rPr>
          <w:rFonts w:ascii="Times" w:hAnsi="Times" w:cs="Arial"/>
          <w:i/>
        </w:rPr>
        <w:t>n</w:t>
      </w:r>
      <w:r w:rsidR="00895390" w:rsidRPr="00AD3CED">
        <w:rPr>
          <w:rFonts w:ascii="Times" w:hAnsi="Times" w:cs="Arial"/>
        </w:rPr>
        <w:t xml:space="preserve"> = 2</w:t>
      </w:r>
      <w:r w:rsidR="00D16ABA" w:rsidRPr="00AD3CED">
        <w:rPr>
          <w:rFonts w:ascii="Times" w:hAnsi="Times" w:cs="Arial"/>
        </w:rPr>
        <w:t>1</w:t>
      </w:r>
      <w:r w:rsidR="00895390" w:rsidRPr="00AD3CED">
        <w:rPr>
          <w:rFonts w:ascii="Times" w:hAnsi="Times" w:cs="Arial"/>
        </w:rPr>
        <w:t xml:space="preserve">) or </w:t>
      </w:r>
      <w:r w:rsidR="0033520C" w:rsidRPr="00AD3CED">
        <w:rPr>
          <w:rFonts w:ascii="Times" w:hAnsi="Times" w:cs="Arial"/>
        </w:rPr>
        <w:t xml:space="preserve">Mediterranean </w:t>
      </w:r>
      <w:r w:rsidR="00895390" w:rsidRPr="00C64CE9">
        <w:rPr>
          <w:rFonts w:ascii="Times" w:hAnsi="Times" w:cs="Arial"/>
        </w:rPr>
        <w:t xml:space="preserve">(6 groups, </w:t>
      </w:r>
      <w:r w:rsidR="00895390" w:rsidRPr="00C64CE9">
        <w:rPr>
          <w:rFonts w:ascii="Times" w:hAnsi="Times" w:cs="Arial"/>
          <w:i/>
        </w:rPr>
        <w:t>n</w:t>
      </w:r>
      <w:r w:rsidR="00895390" w:rsidRPr="00C64CE9">
        <w:rPr>
          <w:rFonts w:ascii="Times" w:hAnsi="Times" w:cs="Arial"/>
        </w:rPr>
        <w:t xml:space="preserve"> = 2</w:t>
      </w:r>
      <w:r w:rsidR="00D16ABA" w:rsidRPr="00C64CE9">
        <w:rPr>
          <w:rFonts w:ascii="Times" w:hAnsi="Times" w:cs="Arial"/>
        </w:rPr>
        <w:t>2</w:t>
      </w:r>
      <w:r w:rsidR="00895390" w:rsidRPr="00C64CE9">
        <w:rPr>
          <w:rFonts w:ascii="Times" w:hAnsi="Times" w:cs="Arial"/>
        </w:rPr>
        <w:t xml:space="preserve">) </w:t>
      </w:r>
      <w:r w:rsidR="0033520C" w:rsidRPr="00C64CE9">
        <w:rPr>
          <w:rFonts w:ascii="Times" w:hAnsi="Times" w:cs="Arial"/>
        </w:rPr>
        <w:t xml:space="preserve">diet, </w:t>
      </w:r>
      <w:r w:rsidR="00895390" w:rsidRPr="00C64CE9">
        <w:rPr>
          <w:rFonts w:ascii="Times" w:hAnsi="Times" w:cs="Arial"/>
        </w:rPr>
        <w:t>balanced on pretreatment characteristics that reflect</w:t>
      </w:r>
      <w:r w:rsidR="00C966C8" w:rsidRPr="00F02A01">
        <w:rPr>
          <w:rFonts w:ascii="Times" w:hAnsi="Times" w:cs="Arial"/>
        </w:rPr>
        <w:t>ed</w:t>
      </w:r>
      <w:r w:rsidR="00895390" w:rsidRPr="00F02A01">
        <w:rPr>
          <w:rFonts w:ascii="Times" w:hAnsi="Times" w:cs="Arial"/>
        </w:rPr>
        <w:t xml:space="preserve"> overall health</w:t>
      </w:r>
      <w:r w:rsidR="004F2DA9" w:rsidRPr="00F02A01">
        <w:rPr>
          <w:rFonts w:ascii="Times" w:hAnsi="Times" w:cs="Arial"/>
        </w:rPr>
        <w:t xml:space="preserve">, </w:t>
      </w:r>
      <w:r w:rsidR="00773828" w:rsidRPr="00F02A01">
        <w:rPr>
          <w:rFonts w:ascii="Times" w:hAnsi="Times" w:cs="Arial"/>
        </w:rPr>
        <w:t xml:space="preserve">including </w:t>
      </w:r>
      <w:r w:rsidR="004F2DA9" w:rsidRPr="00F02A01">
        <w:rPr>
          <w:rFonts w:ascii="Times" w:hAnsi="Times" w:cs="Arial"/>
        </w:rPr>
        <w:t xml:space="preserve">body weight, body mass index, </w:t>
      </w:r>
      <w:r w:rsidR="00267AA8">
        <w:rPr>
          <w:rFonts w:ascii="Times" w:hAnsi="Times" w:cs="Arial"/>
        </w:rPr>
        <w:t xml:space="preserve">circulating basal cortisol, total plasma concentrations, and </w:t>
      </w:r>
      <w:r w:rsidR="004F2DA9" w:rsidRPr="00F02A01">
        <w:rPr>
          <w:rFonts w:ascii="Times" w:hAnsi="Times" w:cs="Arial"/>
        </w:rPr>
        <w:t>plasma triglyceride concentrations</w:t>
      </w:r>
      <w:r w:rsidR="00267AA8">
        <w:rPr>
          <w:rFonts w:ascii="Times" w:hAnsi="Times" w:cs="Arial"/>
        </w:rPr>
        <w:t xml:space="preserve"> </w:t>
      </w:r>
      <w:r w:rsidR="00B13CA6">
        <w:rPr>
          <w:rFonts w:ascii="Times" w:hAnsi="Times" w:cs="Arial"/>
        </w:rPr>
        <w:t xml:space="preserve"> </w:t>
      </w:r>
      <w:r w:rsidR="00EE4CE7">
        <w:rPr>
          <w:rFonts w:ascii="Times" w:hAnsi="Times"/>
        </w:rPr>
        <w:t>(Shively et al., 2019)</w:t>
      </w:r>
      <w:r w:rsidR="00895390" w:rsidRPr="005620C2">
        <w:rPr>
          <w:rFonts w:ascii="Times" w:hAnsi="Times" w:cs="Arial"/>
        </w:rPr>
        <w:t xml:space="preserve">. Two monkeys did not tolerate the experimental diet, and were switched to standard </w:t>
      </w:r>
      <w:r w:rsidR="0033520C" w:rsidRPr="005620C2">
        <w:rPr>
          <w:rFonts w:ascii="Times" w:hAnsi="Times" w:cs="Arial"/>
        </w:rPr>
        <w:t xml:space="preserve">monkey </w:t>
      </w:r>
      <w:r w:rsidR="00895390" w:rsidRPr="005620C2">
        <w:rPr>
          <w:rFonts w:ascii="Times" w:hAnsi="Times" w:cs="Arial"/>
        </w:rPr>
        <w:t>chow, three animals died du</w:t>
      </w:r>
      <w:r w:rsidR="00895390" w:rsidRPr="00472588">
        <w:rPr>
          <w:rFonts w:ascii="Times" w:hAnsi="Times" w:cs="Arial"/>
        </w:rPr>
        <w:t>ring the course of the study</w:t>
      </w:r>
      <w:del w:id="409" w:author="Revised" w:date="2021-07-01T13:47:00Z">
        <w:r w:rsidR="00D16ABA" w:rsidRPr="00472588">
          <w:rPr>
            <w:rFonts w:ascii="Times" w:hAnsi="Times" w:cs="Arial"/>
          </w:rPr>
          <w:delText>,</w:delText>
        </w:r>
      </w:del>
      <w:ins w:id="410" w:author="Revised" w:date="2021-07-01T13:47:00Z">
        <w:r w:rsidR="00403912">
          <w:rPr>
            <w:rFonts w:ascii="Times" w:hAnsi="Times" w:cs="Arial"/>
          </w:rPr>
          <w:t xml:space="preserve"> (discussed in </w:t>
        </w:r>
        <w:r w:rsidR="006B3F1E" w:rsidRPr="006B3F1E">
          <w:rPr>
            <w:rFonts w:ascii="Times" w:hAnsi="Times"/>
          </w:rPr>
          <w:t>(Frye et al., 2020)</w:t>
        </w:r>
        <w:r w:rsidR="00403912">
          <w:rPr>
            <w:rFonts w:ascii="Times" w:hAnsi="Times" w:cs="Arial"/>
          </w:rPr>
          <w:t>)</w:t>
        </w:r>
        <w:r w:rsidR="00D16ABA" w:rsidRPr="00472588">
          <w:rPr>
            <w:rFonts w:ascii="Times" w:hAnsi="Times" w:cs="Arial"/>
          </w:rPr>
          <w:t>,</w:t>
        </w:r>
      </w:ins>
      <w:r w:rsidR="00D16ABA" w:rsidRPr="00472588">
        <w:rPr>
          <w:rFonts w:ascii="Times" w:hAnsi="Times" w:cs="Arial"/>
        </w:rPr>
        <w:t xml:space="preserve"> and </w:t>
      </w:r>
      <w:r w:rsidR="002432DE">
        <w:rPr>
          <w:rFonts w:ascii="Times" w:hAnsi="Times" w:cs="Arial"/>
        </w:rPr>
        <w:t xml:space="preserve">three samples were removed for insufficient CD14 purification </w:t>
      </w:r>
      <w:r w:rsidR="00132734" w:rsidRPr="00472588">
        <w:rPr>
          <w:rFonts w:ascii="Times" w:hAnsi="Times" w:cs="Arial"/>
        </w:rPr>
        <w:t>(see “Removal of Batch Effects” below)</w:t>
      </w:r>
      <w:r w:rsidR="00D16ABA" w:rsidRPr="00AD3CED">
        <w:rPr>
          <w:rFonts w:ascii="Times" w:hAnsi="Times" w:cs="Arial"/>
        </w:rPr>
        <w:t>,</w:t>
      </w:r>
      <w:r w:rsidR="00895390" w:rsidRPr="00AD3CED">
        <w:rPr>
          <w:rFonts w:ascii="Times" w:hAnsi="Times" w:cs="Arial"/>
        </w:rPr>
        <w:t xml:space="preserve"> resulting in a </w:t>
      </w:r>
      <w:r w:rsidR="002432DE">
        <w:rPr>
          <w:rFonts w:ascii="Times" w:hAnsi="Times" w:cs="Arial"/>
        </w:rPr>
        <w:t xml:space="preserve">final </w:t>
      </w:r>
      <w:r w:rsidR="00895390" w:rsidRPr="00AD3CED">
        <w:rPr>
          <w:rFonts w:ascii="Times" w:hAnsi="Times" w:cs="Arial"/>
        </w:rPr>
        <w:t>sample size of 3</w:t>
      </w:r>
      <w:r w:rsidR="00D16ABA" w:rsidRPr="00AD3CED">
        <w:rPr>
          <w:rFonts w:ascii="Times" w:hAnsi="Times" w:cs="Arial"/>
        </w:rPr>
        <w:t>5</w:t>
      </w:r>
      <w:r w:rsidR="00895390" w:rsidRPr="00AD3CED">
        <w:rPr>
          <w:rFonts w:ascii="Times" w:hAnsi="Times" w:cs="Arial"/>
        </w:rPr>
        <w:t xml:space="preserve"> </w:t>
      </w:r>
      <w:r w:rsidR="002432DE">
        <w:rPr>
          <w:rFonts w:ascii="Times" w:hAnsi="Times" w:cs="Arial"/>
        </w:rPr>
        <w:t xml:space="preserve">animals </w:t>
      </w:r>
      <w:r w:rsidR="00895390" w:rsidRPr="00AD3CED">
        <w:rPr>
          <w:rFonts w:ascii="Times" w:hAnsi="Times" w:cs="Arial"/>
        </w:rPr>
        <w:t>(</w:t>
      </w:r>
      <w:r w:rsidR="0033520C" w:rsidRPr="00AD3CED">
        <w:rPr>
          <w:rFonts w:ascii="Times" w:hAnsi="Times" w:cs="Arial"/>
        </w:rPr>
        <w:t xml:space="preserve">Western </w:t>
      </w:r>
      <w:r w:rsidR="00895390" w:rsidRPr="00AD3CED">
        <w:rPr>
          <w:rFonts w:ascii="Times" w:hAnsi="Times" w:cs="Arial"/>
          <w:i/>
        </w:rPr>
        <w:t>n</w:t>
      </w:r>
      <w:r w:rsidR="00895390" w:rsidRPr="00AD3CED">
        <w:rPr>
          <w:rFonts w:ascii="Times" w:hAnsi="Times" w:cs="Arial"/>
        </w:rPr>
        <w:t xml:space="preserve"> = 2</w:t>
      </w:r>
      <w:r w:rsidR="00D16ABA" w:rsidRPr="00AD3CED">
        <w:rPr>
          <w:rFonts w:ascii="Times" w:hAnsi="Times" w:cs="Arial"/>
        </w:rPr>
        <w:t>0</w:t>
      </w:r>
      <w:r w:rsidR="00895390" w:rsidRPr="00C64CE9">
        <w:rPr>
          <w:rFonts w:ascii="Times" w:hAnsi="Times" w:cs="Arial"/>
        </w:rPr>
        <w:t xml:space="preserve">, </w:t>
      </w:r>
      <w:r w:rsidR="0033520C" w:rsidRPr="00C64CE9">
        <w:rPr>
          <w:rFonts w:ascii="Times" w:hAnsi="Times" w:cs="Arial"/>
        </w:rPr>
        <w:t xml:space="preserve">Mediterranean </w:t>
      </w:r>
      <w:r w:rsidR="00895390" w:rsidRPr="00C64CE9">
        <w:rPr>
          <w:rFonts w:ascii="Times" w:hAnsi="Times" w:cs="Arial"/>
          <w:i/>
        </w:rPr>
        <w:t>n</w:t>
      </w:r>
      <w:r w:rsidR="00895390" w:rsidRPr="00C64CE9">
        <w:rPr>
          <w:rFonts w:ascii="Times" w:hAnsi="Times" w:cs="Arial"/>
        </w:rPr>
        <w:t xml:space="preserve"> = </w:t>
      </w:r>
      <w:r w:rsidR="00D16ABA" w:rsidRPr="00C64CE9">
        <w:rPr>
          <w:rFonts w:ascii="Times" w:hAnsi="Times" w:cs="Arial"/>
        </w:rPr>
        <w:t>15</w:t>
      </w:r>
      <w:r w:rsidR="00895390" w:rsidRPr="00C64CE9">
        <w:rPr>
          <w:rFonts w:ascii="Times" w:hAnsi="Times" w:cs="Arial"/>
        </w:rPr>
        <w:t xml:space="preserve">). </w:t>
      </w:r>
      <w:r w:rsidR="00895390" w:rsidRPr="00277B92">
        <w:rPr>
          <w:rFonts w:ascii="Times" w:hAnsi="Times" w:cs="Arial"/>
        </w:rPr>
        <w:t>All animal manipul</w:t>
      </w:r>
      <w:r w:rsidR="00895390" w:rsidRPr="005620C2">
        <w:rPr>
          <w:rFonts w:ascii="Times" w:hAnsi="Times" w:cs="Arial"/>
        </w:rPr>
        <w:t>ations were performed according to the guidelines of state and federal laws, the US Department of Health and Human Services, and the Animal Care and Use Committee of Wake Forest School of Medicine.</w:t>
      </w:r>
    </w:p>
    <w:p w14:paraId="4C9CD285" w14:textId="77777777" w:rsidR="00895390" w:rsidRPr="005620C2" w:rsidRDefault="00895390" w:rsidP="00BA35FB">
      <w:pPr>
        <w:widowControl w:val="0"/>
        <w:spacing w:line="480" w:lineRule="auto"/>
        <w:rPr>
          <w:rFonts w:ascii="Times" w:hAnsi="Times" w:cs="Arial"/>
        </w:rPr>
      </w:pPr>
      <w:r w:rsidRPr="005620C2">
        <w:rPr>
          <w:rFonts w:ascii="Times" w:hAnsi="Times" w:cs="Arial"/>
        </w:rPr>
        <w:t xml:space="preserve"> </w:t>
      </w:r>
    </w:p>
    <w:p w14:paraId="374503C5" w14:textId="77777777" w:rsidR="00895390" w:rsidRPr="005620C2" w:rsidRDefault="00895390" w:rsidP="00BA35FB">
      <w:pPr>
        <w:widowControl w:val="0"/>
        <w:spacing w:line="480" w:lineRule="auto"/>
        <w:rPr>
          <w:rFonts w:ascii="Times" w:hAnsi="Times" w:cs="Arial"/>
          <w:bCs/>
          <w:i/>
          <w:iCs/>
        </w:rPr>
      </w:pPr>
      <w:r w:rsidRPr="005620C2">
        <w:rPr>
          <w:rFonts w:ascii="Times" w:hAnsi="Times" w:cs="Arial"/>
          <w:bCs/>
          <w:i/>
          <w:iCs/>
        </w:rPr>
        <w:t>Experimental Diets</w:t>
      </w:r>
    </w:p>
    <w:p w14:paraId="6DAE7308" w14:textId="5678C4A3" w:rsidR="00895390" w:rsidRPr="00B87C5B" w:rsidRDefault="005B1DE2" w:rsidP="00BA35FB">
      <w:pPr>
        <w:widowControl w:val="0"/>
        <w:spacing w:line="480" w:lineRule="auto"/>
        <w:rPr>
          <w:rFonts w:ascii="Times" w:hAnsi="Times" w:cs="Arial"/>
        </w:rPr>
      </w:pPr>
      <w:r w:rsidRPr="00B87C5B">
        <w:rPr>
          <w:rFonts w:ascii="Times" w:hAnsi="Times" w:cs="Arial"/>
        </w:rPr>
        <w:t>E</w:t>
      </w:r>
      <w:r w:rsidR="00895390" w:rsidRPr="00B87C5B">
        <w:rPr>
          <w:rFonts w:ascii="Times" w:hAnsi="Times" w:cs="Arial"/>
        </w:rPr>
        <w:t>xperimental diets</w:t>
      </w:r>
      <w:r w:rsidRPr="00B87C5B">
        <w:rPr>
          <w:rFonts w:ascii="Times" w:hAnsi="Times" w:cs="Arial"/>
        </w:rPr>
        <w:t xml:space="preserve"> </w:t>
      </w:r>
      <w:r w:rsidR="00356208">
        <w:rPr>
          <w:rFonts w:ascii="Times" w:hAnsi="Times" w:cs="Arial"/>
        </w:rPr>
        <w:t xml:space="preserve">(Table 1) </w:t>
      </w:r>
      <w:r w:rsidRPr="00B87C5B">
        <w:rPr>
          <w:rFonts w:ascii="Times" w:hAnsi="Times" w:cs="Arial"/>
        </w:rPr>
        <w:t>were formulated</w:t>
      </w:r>
      <w:r w:rsidR="00895390" w:rsidRPr="00B87C5B">
        <w:rPr>
          <w:rFonts w:ascii="Times" w:hAnsi="Times" w:cs="Arial"/>
        </w:rPr>
        <w:t xml:space="preserve"> to be isocaloric with respect to protein, fat</w:t>
      </w:r>
      <w:r w:rsidR="0033520C" w:rsidRPr="00B87C5B">
        <w:rPr>
          <w:rFonts w:ascii="Times" w:hAnsi="Times" w:cs="Arial"/>
        </w:rPr>
        <w:t>,</w:t>
      </w:r>
      <w:r w:rsidR="00895390" w:rsidRPr="00B87C5B">
        <w:rPr>
          <w:rFonts w:ascii="Times" w:hAnsi="Times" w:cs="Arial"/>
        </w:rPr>
        <w:t xml:space="preserve"> and carbohydrate</w:t>
      </w:r>
      <w:r w:rsidR="00FD4EEE">
        <w:rPr>
          <w:rFonts w:ascii="Times" w:hAnsi="Times" w:cs="Arial"/>
        </w:rPr>
        <w:t>s</w:t>
      </w:r>
      <w:r w:rsidR="00895390" w:rsidRPr="00B87C5B">
        <w:rPr>
          <w:rFonts w:ascii="Times" w:hAnsi="Times" w:cs="Arial"/>
        </w:rPr>
        <w:t xml:space="preserve">, and identical in cholesterol content (~ 320mg / 2000 kilocalories (Cals)/day) as </w:t>
      </w:r>
      <w:r w:rsidR="003D2920" w:rsidRPr="00B87C5B">
        <w:rPr>
          <w:rFonts w:ascii="Times" w:hAnsi="Times" w:cs="Arial"/>
        </w:rPr>
        <w:t xml:space="preserve">previously </w:t>
      </w:r>
      <w:r w:rsidR="00895390" w:rsidRPr="00B87C5B">
        <w:rPr>
          <w:rFonts w:ascii="Times" w:hAnsi="Times" w:cs="Arial"/>
        </w:rPr>
        <w:t>described</w:t>
      </w:r>
      <w:r w:rsidR="00B13CA6">
        <w:rPr>
          <w:rFonts w:ascii="Times" w:hAnsi="Times" w:cs="Arial"/>
        </w:rPr>
        <w:t xml:space="preserve"> </w:t>
      </w:r>
      <w:r w:rsidR="00EE4CE7">
        <w:rPr>
          <w:rFonts w:ascii="Times" w:hAnsi="Times"/>
        </w:rPr>
        <w:t>(Shively et al., 2019)</w:t>
      </w:r>
      <w:r w:rsidR="003425B3" w:rsidRPr="00B87C5B">
        <w:rPr>
          <w:rFonts w:ascii="Times" w:hAnsi="Times" w:cs="Arial"/>
        </w:rPr>
        <w:t>.</w:t>
      </w:r>
      <w:r w:rsidR="00895390" w:rsidRPr="00B87C5B">
        <w:rPr>
          <w:rFonts w:ascii="Times" w:hAnsi="Times" w:cs="Arial"/>
        </w:rPr>
        <w:t xml:space="preserve"> </w:t>
      </w:r>
    </w:p>
    <w:tbl>
      <w:tblPr>
        <w:tblW w:w="9442" w:type="dxa"/>
        <w:tblLayout w:type="fixed"/>
        <w:tblLook w:val="04A0" w:firstRow="1" w:lastRow="0" w:firstColumn="1" w:lastColumn="0" w:noHBand="0" w:noVBand="1"/>
        <w:tblPrChange w:id="411" w:author="Revised" w:date="2021-07-01T13:47:00Z">
          <w:tblPr>
            <w:tblW w:w="9440" w:type="dxa"/>
            <w:tblLook w:val="04A0" w:firstRow="1" w:lastRow="0" w:firstColumn="1" w:lastColumn="0" w:noHBand="0" w:noVBand="1"/>
          </w:tblPr>
        </w:tblPrChange>
      </w:tblPr>
      <w:tblGrid>
        <w:gridCol w:w="2268"/>
        <w:gridCol w:w="1256"/>
        <w:gridCol w:w="1763"/>
        <w:gridCol w:w="1283"/>
        <w:gridCol w:w="1890"/>
        <w:gridCol w:w="982"/>
        <w:tblGridChange w:id="412">
          <w:tblGrid>
            <w:gridCol w:w="2268"/>
            <w:gridCol w:w="1256"/>
            <w:gridCol w:w="1763"/>
            <w:gridCol w:w="1283"/>
            <w:gridCol w:w="1890"/>
            <w:gridCol w:w="982"/>
          </w:tblGrid>
        </w:tblGridChange>
      </w:tblGrid>
      <w:tr w:rsidR="00410DD0" w:rsidRPr="005A62DE" w14:paraId="5F874A27" w14:textId="77777777" w:rsidTr="00403912">
        <w:trPr>
          <w:trHeight w:val="690"/>
          <w:trPrChange w:id="413" w:author="Revised" w:date="2021-07-01T13:47:00Z">
            <w:trPr>
              <w:trHeight w:val="690"/>
            </w:trPr>
          </w:trPrChange>
        </w:trPr>
        <w:tc>
          <w:tcPr>
            <w:tcW w:w="9442" w:type="dxa"/>
            <w:gridSpan w:val="6"/>
            <w:tcBorders>
              <w:top w:val="nil"/>
              <w:left w:val="nil"/>
              <w:bottom w:val="double" w:sz="6" w:space="0" w:color="auto"/>
              <w:right w:val="nil"/>
            </w:tcBorders>
            <w:shd w:val="clear" w:color="auto" w:fill="auto"/>
            <w:vAlign w:val="center"/>
            <w:hideMark/>
            <w:tcPrChange w:id="414" w:author="Revised" w:date="2021-07-01T13:47:00Z">
              <w:tcPr>
                <w:tcW w:w="9440" w:type="dxa"/>
                <w:gridSpan w:val="6"/>
                <w:tcBorders>
                  <w:top w:val="nil"/>
                  <w:left w:val="nil"/>
                  <w:bottom w:val="double" w:sz="6" w:space="0" w:color="auto"/>
                  <w:right w:val="nil"/>
                </w:tcBorders>
                <w:shd w:val="clear" w:color="auto" w:fill="auto"/>
                <w:vAlign w:val="center"/>
                <w:hideMark/>
              </w:tcPr>
            </w:tcPrChange>
          </w:tcPr>
          <w:p w14:paraId="639ED612" w14:textId="44D5B5BB" w:rsidR="00410DD0" w:rsidRPr="005A62DE" w:rsidRDefault="00410DD0" w:rsidP="00905E26">
            <w:pPr>
              <w:rPr>
                <w:rFonts w:ascii="Times Roman" w:hAnsi="Times Roman" w:cs="Calibri"/>
                <w:b/>
                <w:bCs/>
                <w:color w:val="000000"/>
              </w:rPr>
            </w:pPr>
            <w:r>
              <w:rPr>
                <w:rFonts w:ascii="Times Roman" w:hAnsi="Times Roman" w:cs="Calibri"/>
                <w:b/>
                <w:bCs/>
                <w:color w:val="000000"/>
              </w:rPr>
              <w:t xml:space="preserve">Table 1. </w:t>
            </w:r>
            <w:ins w:id="415" w:author="Revised" w:date="2021-07-01T13:47:00Z">
              <w:r w:rsidR="00403912">
                <w:rPr>
                  <w:rFonts w:ascii="Times Roman" w:hAnsi="Times Roman" w:cs="Calibri"/>
                  <w:b/>
                  <w:bCs/>
                  <w:color w:val="000000"/>
                </w:rPr>
                <w:t xml:space="preserve">Comparison of </w:t>
              </w:r>
            </w:ins>
            <w:r w:rsidRPr="005A62DE">
              <w:rPr>
                <w:rFonts w:ascii="Times Roman" w:hAnsi="Times Roman" w:cs="Calibri"/>
                <w:b/>
                <w:bCs/>
                <w:color w:val="000000"/>
              </w:rPr>
              <w:t xml:space="preserve">Nutritional Contents of </w:t>
            </w:r>
            <w:ins w:id="416" w:author="Revised" w:date="2021-07-01T13:47:00Z">
              <w:r w:rsidR="00403912">
                <w:rPr>
                  <w:rFonts w:ascii="Times Roman" w:hAnsi="Times Roman" w:cs="Calibri"/>
                  <w:b/>
                  <w:bCs/>
                  <w:color w:val="000000"/>
                </w:rPr>
                <w:t xml:space="preserve">Diet Patterns in </w:t>
              </w:r>
            </w:ins>
            <w:r w:rsidRPr="005A62DE">
              <w:rPr>
                <w:rFonts w:ascii="Times Roman" w:hAnsi="Times Roman" w:cs="Calibri"/>
                <w:b/>
                <w:bCs/>
                <w:color w:val="000000"/>
              </w:rPr>
              <w:t xml:space="preserve">Human </w:t>
            </w:r>
            <w:del w:id="417" w:author="Revised" w:date="2021-07-01T13:47:00Z">
              <w:r w:rsidRPr="005A62DE">
                <w:rPr>
                  <w:rFonts w:ascii="Times Roman" w:hAnsi="Times Roman" w:cs="Calibri"/>
                  <w:b/>
                  <w:bCs/>
                  <w:color w:val="000000"/>
                </w:rPr>
                <w:delText>and</w:delText>
              </w:r>
            </w:del>
            <w:ins w:id="418" w:author="Revised" w:date="2021-07-01T13:47:00Z">
              <w:r w:rsidR="00403912">
                <w:rPr>
                  <w:rFonts w:ascii="Times Roman" w:hAnsi="Times Roman" w:cs="Calibri"/>
                  <w:b/>
                  <w:bCs/>
                  <w:color w:val="000000"/>
                </w:rPr>
                <w:t>with</w:t>
              </w:r>
            </w:ins>
            <w:r w:rsidRPr="005A62DE">
              <w:rPr>
                <w:rFonts w:ascii="Times Roman" w:hAnsi="Times Roman" w:cs="Calibri"/>
                <w:b/>
                <w:bCs/>
                <w:color w:val="000000"/>
              </w:rPr>
              <w:t xml:space="preserve"> Nonhuman Primate Diets</w:t>
            </w:r>
            <w:ins w:id="419" w:author="Revised" w:date="2021-07-01T13:47:00Z">
              <w:r w:rsidR="00403912">
                <w:rPr>
                  <w:rFonts w:ascii="Times Roman" w:hAnsi="Times Roman" w:cs="Calibri"/>
                  <w:b/>
                  <w:bCs/>
                  <w:color w:val="000000"/>
                </w:rPr>
                <w:t xml:space="preserve"> Used in the Current Study</w:t>
              </w:r>
            </w:ins>
          </w:p>
        </w:tc>
      </w:tr>
      <w:tr w:rsidR="00D65DF1" w:rsidRPr="005A62DE" w14:paraId="0D7288C9" w14:textId="77777777" w:rsidTr="00403912">
        <w:trPr>
          <w:trHeight w:val="320"/>
        </w:trPr>
        <w:tc>
          <w:tcPr>
            <w:tcW w:w="2268" w:type="dxa"/>
            <w:vMerge w:val="restart"/>
            <w:tcBorders>
              <w:top w:val="nil"/>
              <w:left w:val="nil"/>
              <w:bottom w:val="single" w:sz="8" w:space="0" w:color="000000"/>
              <w:right w:val="nil"/>
            </w:tcBorders>
            <w:shd w:val="clear" w:color="auto" w:fill="auto"/>
            <w:vAlign w:val="center"/>
            <w:hideMark/>
          </w:tcPr>
          <w:p w14:paraId="64349D4C" w14:textId="77777777" w:rsidR="00410DD0" w:rsidRPr="005A62DE" w:rsidRDefault="00410DD0" w:rsidP="00905E26">
            <w:pPr>
              <w:jc w:val="center"/>
              <w:rPr>
                <w:rFonts w:ascii="Times Roman" w:hAnsi="Times Roman" w:cs="Calibri"/>
                <w:b/>
                <w:bCs/>
                <w:color w:val="000000"/>
              </w:rPr>
            </w:pPr>
            <w:r w:rsidRPr="005A62DE">
              <w:rPr>
                <w:rFonts w:ascii="Times Roman" w:hAnsi="Times Roman" w:cs="Calibri"/>
                <w:b/>
                <w:bCs/>
                <w:color w:val="000000"/>
              </w:rPr>
              <w:t>Diet Composition</w:t>
            </w:r>
          </w:p>
        </w:tc>
        <w:tc>
          <w:tcPr>
            <w:tcW w:w="3019" w:type="dxa"/>
            <w:gridSpan w:val="2"/>
            <w:tcBorders>
              <w:top w:val="double" w:sz="6" w:space="0" w:color="auto"/>
              <w:left w:val="nil"/>
              <w:bottom w:val="single" w:sz="4" w:space="0" w:color="auto"/>
              <w:right w:val="single" w:sz="4" w:space="0" w:color="000000"/>
            </w:tcBorders>
            <w:shd w:val="clear" w:color="auto" w:fill="auto"/>
            <w:vAlign w:val="center"/>
            <w:hideMark/>
          </w:tcPr>
          <w:p w14:paraId="5183525C" w14:textId="77777777" w:rsidR="00410DD0" w:rsidRPr="005A62DE" w:rsidRDefault="00410DD0" w:rsidP="00905E26">
            <w:pPr>
              <w:jc w:val="center"/>
              <w:rPr>
                <w:rFonts w:ascii="Times Roman" w:hAnsi="Times Roman" w:cs="Calibri"/>
                <w:b/>
                <w:bCs/>
                <w:color w:val="000000"/>
              </w:rPr>
            </w:pPr>
            <w:r w:rsidRPr="005A62DE">
              <w:rPr>
                <w:rFonts w:ascii="Times Roman" w:hAnsi="Times Roman" w:cs="Calibri"/>
                <w:b/>
                <w:bCs/>
                <w:color w:val="000000"/>
              </w:rPr>
              <w:t>Human</w:t>
            </w:r>
          </w:p>
        </w:tc>
        <w:tc>
          <w:tcPr>
            <w:tcW w:w="4155" w:type="dxa"/>
            <w:gridSpan w:val="3"/>
            <w:tcBorders>
              <w:top w:val="double" w:sz="6" w:space="0" w:color="auto"/>
              <w:left w:val="nil"/>
              <w:bottom w:val="nil"/>
              <w:right w:val="nil"/>
            </w:tcBorders>
            <w:shd w:val="clear" w:color="auto" w:fill="auto"/>
            <w:vAlign w:val="center"/>
            <w:hideMark/>
          </w:tcPr>
          <w:p w14:paraId="35FB86E3" w14:textId="77777777" w:rsidR="00410DD0" w:rsidRPr="005A62DE" w:rsidRDefault="00410DD0" w:rsidP="00905E26">
            <w:pPr>
              <w:jc w:val="center"/>
              <w:rPr>
                <w:rFonts w:ascii="Times Roman" w:hAnsi="Times Roman" w:cs="Calibri"/>
                <w:b/>
                <w:bCs/>
                <w:color w:val="000000"/>
              </w:rPr>
            </w:pPr>
            <w:r w:rsidRPr="005A62DE">
              <w:rPr>
                <w:rFonts w:ascii="Times Roman" w:hAnsi="Times Roman" w:cs="Calibri"/>
                <w:b/>
                <w:bCs/>
                <w:color w:val="000000"/>
              </w:rPr>
              <w:t>Nonhuman Primate</w:t>
            </w:r>
          </w:p>
        </w:tc>
      </w:tr>
      <w:tr w:rsidR="00D65DF1" w:rsidRPr="005A62DE" w14:paraId="3B54C11A" w14:textId="77777777" w:rsidTr="00403912">
        <w:trPr>
          <w:trHeight w:val="320"/>
        </w:trPr>
        <w:tc>
          <w:tcPr>
            <w:tcW w:w="2268" w:type="dxa"/>
            <w:vMerge/>
            <w:tcBorders>
              <w:top w:val="nil"/>
              <w:left w:val="nil"/>
              <w:bottom w:val="single" w:sz="8" w:space="0" w:color="000000"/>
              <w:right w:val="nil"/>
            </w:tcBorders>
            <w:vAlign w:val="center"/>
            <w:hideMark/>
          </w:tcPr>
          <w:p w14:paraId="7DF64415" w14:textId="77777777" w:rsidR="00410DD0" w:rsidRPr="005A62DE" w:rsidRDefault="00410DD0" w:rsidP="00905E26">
            <w:pPr>
              <w:rPr>
                <w:rFonts w:ascii="Times Roman" w:hAnsi="Times Roman" w:cs="Calibri"/>
                <w:b/>
                <w:bCs/>
                <w:color w:val="000000"/>
              </w:rPr>
            </w:pPr>
          </w:p>
        </w:tc>
        <w:tc>
          <w:tcPr>
            <w:tcW w:w="1256" w:type="dxa"/>
            <w:tcBorders>
              <w:top w:val="nil"/>
              <w:left w:val="nil"/>
              <w:bottom w:val="single" w:sz="8" w:space="0" w:color="auto"/>
              <w:right w:val="nil"/>
            </w:tcBorders>
            <w:shd w:val="clear" w:color="auto" w:fill="auto"/>
            <w:vAlign w:val="center"/>
            <w:hideMark/>
          </w:tcPr>
          <w:p w14:paraId="6B9EDB41" w14:textId="77777777" w:rsidR="00410DD0" w:rsidRPr="005A62DE" w:rsidRDefault="00410DD0" w:rsidP="00905E26">
            <w:pPr>
              <w:jc w:val="center"/>
              <w:rPr>
                <w:rFonts w:ascii="Times Roman" w:hAnsi="Times Roman" w:cs="Calibri"/>
                <w:b/>
                <w:bCs/>
                <w:color w:val="000000"/>
              </w:rPr>
            </w:pPr>
            <w:r w:rsidRPr="005A62DE">
              <w:rPr>
                <w:rFonts w:ascii="Times Roman" w:hAnsi="Times Roman" w:cs="Calibri"/>
                <w:b/>
                <w:bCs/>
                <w:color w:val="000000"/>
              </w:rPr>
              <w:t>Western</w:t>
            </w:r>
          </w:p>
        </w:tc>
        <w:tc>
          <w:tcPr>
            <w:tcW w:w="1763" w:type="dxa"/>
            <w:tcBorders>
              <w:top w:val="nil"/>
              <w:left w:val="nil"/>
              <w:bottom w:val="single" w:sz="8" w:space="0" w:color="auto"/>
              <w:right w:val="single" w:sz="4" w:space="0" w:color="auto"/>
            </w:tcBorders>
            <w:shd w:val="clear" w:color="auto" w:fill="auto"/>
            <w:vAlign w:val="center"/>
            <w:hideMark/>
          </w:tcPr>
          <w:p w14:paraId="484E2FBE" w14:textId="77777777" w:rsidR="00410DD0" w:rsidRPr="005A62DE" w:rsidRDefault="00410DD0" w:rsidP="00905E26">
            <w:pPr>
              <w:jc w:val="center"/>
              <w:rPr>
                <w:rFonts w:ascii="Times Roman" w:hAnsi="Times Roman" w:cs="Calibri"/>
                <w:b/>
                <w:bCs/>
                <w:color w:val="000000"/>
              </w:rPr>
            </w:pPr>
            <w:r w:rsidRPr="005A62DE">
              <w:rPr>
                <w:rFonts w:ascii="Times Roman" w:hAnsi="Times Roman" w:cs="Calibri"/>
                <w:b/>
                <w:bCs/>
                <w:color w:val="000000"/>
              </w:rPr>
              <w:t>Mediterranean</w:t>
            </w:r>
          </w:p>
        </w:tc>
        <w:tc>
          <w:tcPr>
            <w:tcW w:w="1283" w:type="dxa"/>
            <w:tcBorders>
              <w:top w:val="single" w:sz="4" w:space="0" w:color="auto"/>
              <w:left w:val="nil"/>
              <w:bottom w:val="single" w:sz="8" w:space="0" w:color="auto"/>
              <w:right w:val="nil"/>
            </w:tcBorders>
            <w:shd w:val="clear" w:color="auto" w:fill="auto"/>
            <w:vAlign w:val="center"/>
            <w:hideMark/>
          </w:tcPr>
          <w:p w14:paraId="7A8A71D9" w14:textId="7EA0081A" w:rsidR="00410DD0" w:rsidRPr="00403912" w:rsidRDefault="00410DD0" w:rsidP="00905E26">
            <w:pPr>
              <w:jc w:val="center"/>
              <w:rPr>
                <w:rFonts w:ascii="Times Roman" w:hAnsi="Times Roman"/>
                <w:color w:val="000000"/>
                <w:vertAlign w:val="superscript"/>
                <w:rPrChange w:id="420" w:author="Revised" w:date="2021-07-01T13:47:00Z">
                  <w:rPr>
                    <w:rFonts w:ascii="Times Roman" w:hAnsi="Times Roman"/>
                    <w:b/>
                    <w:color w:val="000000"/>
                  </w:rPr>
                </w:rPrChange>
              </w:rPr>
            </w:pPr>
            <w:r w:rsidRPr="005A62DE">
              <w:rPr>
                <w:rFonts w:ascii="Times Roman" w:hAnsi="Times Roman" w:cs="Calibri"/>
                <w:b/>
                <w:bCs/>
                <w:color w:val="000000"/>
              </w:rPr>
              <w:t>Western</w:t>
            </w:r>
            <w:ins w:id="421" w:author="Revised" w:date="2021-07-01T13:47:00Z">
              <w:r w:rsidR="00403912">
                <w:rPr>
                  <w:rFonts w:ascii="Times Roman" w:hAnsi="Times Roman" w:cs="Calibri"/>
                  <w:color w:val="000000"/>
                  <w:vertAlign w:val="superscript"/>
                </w:rPr>
                <w:t>&amp;</w:t>
              </w:r>
            </w:ins>
          </w:p>
        </w:tc>
        <w:tc>
          <w:tcPr>
            <w:tcW w:w="1890" w:type="dxa"/>
            <w:tcBorders>
              <w:top w:val="single" w:sz="4" w:space="0" w:color="auto"/>
              <w:left w:val="nil"/>
              <w:bottom w:val="single" w:sz="8" w:space="0" w:color="auto"/>
              <w:right w:val="nil"/>
            </w:tcBorders>
            <w:shd w:val="clear" w:color="auto" w:fill="auto"/>
            <w:vAlign w:val="center"/>
            <w:hideMark/>
          </w:tcPr>
          <w:p w14:paraId="2C3E8C44" w14:textId="76B4CCB7" w:rsidR="00410DD0" w:rsidRPr="005A62DE" w:rsidRDefault="00410DD0" w:rsidP="00905E26">
            <w:pPr>
              <w:jc w:val="center"/>
              <w:rPr>
                <w:rFonts w:ascii="Times Roman" w:hAnsi="Times Roman" w:cs="Calibri"/>
                <w:b/>
                <w:bCs/>
                <w:color w:val="000000"/>
              </w:rPr>
            </w:pPr>
            <w:r w:rsidRPr="005A62DE">
              <w:rPr>
                <w:rFonts w:ascii="Times Roman" w:hAnsi="Times Roman" w:cs="Calibri"/>
                <w:b/>
                <w:bCs/>
                <w:color w:val="000000"/>
              </w:rPr>
              <w:t>Mediterranean</w:t>
            </w:r>
            <w:ins w:id="422" w:author="Revised" w:date="2021-07-01T13:47:00Z">
              <w:r w:rsidR="00403912">
                <w:rPr>
                  <w:rFonts w:ascii="Times Roman" w:hAnsi="Times Roman" w:cs="Calibri"/>
                  <w:color w:val="000000"/>
                  <w:vertAlign w:val="superscript"/>
                </w:rPr>
                <w:t>&amp;</w:t>
              </w:r>
            </w:ins>
          </w:p>
        </w:tc>
        <w:tc>
          <w:tcPr>
            <w:tcW w:w="982" w:type="dxa"/>
            <w:tcBorders>
              <w:top w:val="single" w:sz="4" w:space="0" w:color="auto"/>
              <w:left w:val="nil"/>
              <w:bottom w:val="single" w:sz="8" w:space="0" w:color="auto"/>
              <w:right w:val="nil"/>
            </w:tcBorders>
            <w:shd w:val="clear" w:color="auto" w:fill="auto"/>
            <w:vAlign w:val="center"/>
            <w:hideMark/>
          </w:tcPr>
          <w:p w14:paraId="7697DF0C" w14:textId="55A98DD1" w:rsidR="00410DD0" w:rsidRPr="005A62DE" w:rsidRDefault="00410DD0" w:rsidP="00905E26">
            <w:pPr>
              <w:jc w:val="center"/>
              <w:rPr>
                <w:rFonts w:ascii="Times Roman" w:hAnsi="Times Roman" w:cs="Calibri"/>
                <w:b/>
                <w:bCs/>
                <w:color w:val="000000"/>
              </w:rPr>
            </w:pPr>
            <w:r w:rsidRPr="005A62DE">
              <w:rPr>
                <w:rFonts w:ascii="Times Roman" w:hAnsi="Times Roman" w:cs="Calibri"/>
                <w:b/>
                <w:bCs/>
                <w:color w:val="000000"/>
              </w:rPr>
              <w:t>Chow</w:t>
            </w:r>
            <w:del w:id="423" w:author="Revised" w:date="2021-07-01T13:47:00Z">
              <w:r w:rsidRPr="005A62DE">
                <w:rPr>
                  <w:rFonts w:ascii="Times Roman" w:hAnsi="Times Roman" w:cs="Calibri"/>
                  <w:b/>
                  <w:bCs/>
                  <w:color w:val="000000"/>
                </w:rPr>
                <w:delText xml:space="preserve"> </w:delText>
              </w:r>
            </w:del>
            <w:r w:rsidRPr="005A62DE">
              <w:rPr>
                <w:rFonts w:ascii="Times Roman" w:hAnsi="Times Roman" w:cs="Calibri"/>
                <w:b/>
                <w:bCs/>
                <w:color w:val="000000"/>
                <w:vertAlign w:val="superscript"/>
              </w:rPr>
              <w:t>#</w:t>
            </w:r>
          </w:p>
        </w:tc>
      </w:tr>
      <w:tr w:rsidR="00410DD0" w:rsidRPr="005A62DE" w14:paraId="1208BFC8" w14:textId="77777777" w:rsidTr="00403912">
        <w:trPr>
          <w:trHeight w:val="320"/>
          <w:trPrChange w:id="424" w:author="Revised" w:date="2021-07-01T13:47:00Z">
            <w:trPr>
              <w:trHeight w:val="320"/>
            </w:trPr>
          </w:trPrChange>
        </w:trPr>
        <w:tc>
          <w:tcPr>
            <w:tcW w:w="9442" w:type="dxa"/>
            <w:gridSpan w:val="6"/>
            <w:tcBorders>
              <w:top w:val="nil"/>
              <w:left w:val="nil"/>
              <w:bottom w:val="single" w:sz="4" w:space="0" w:color="auto"/>
              <w:right w:val="nil"/>
            </w:tcBorders>
            <w:shd w:val="clear" w:color="auto" w:fill="auto"/>
            <w:vAlign w:val="center"/>
            <w:hideMark/>
            <w:tcPrChange w:id="425" w:author="Revised" w:date="2021-07-01T13:47:00Z">
              <w:tcPr>
                <w:tcW w:w="9440" w:type="dxa"/>
                <w:gridSpan w:val="6"/>
                <w:tcBorders>
                  <w:top w:val="nil"/>
                  <w:left w:val="nil"/>
                  <w:bottom w:val="single" w:sz="4" w:space="0" w:color="auto"/>
                  <w:right w:val="nil"/>
                </w:tcBorders>
                <w:shd w:val="clear" w:color="auto" w:fill="auto"/>
                <w:vAlign w:val="center"/>
                <w:hideMark/>
              </w:tcPr>
            </w:tcPrChange>
          </w:tcPr>
          <w:p w14:paraId="3D80D218" w14:textId="77777777" w:rsidR="00410DD0" w:rsidRPr="005A62DE" w:rsidRDefault="00410DD0" w:rsidP="00905E26">
            <w:pPr>
              <w:rPr>
                <w:rFonts w:ascii="Times Roman" w:hAnsi="Times Roman" w:cs="Calibri"/>
                <w:color w:val="000000"/>
              </w:rPr>
            </w:pPr>
            <w:r w:rsidRPr="005A62DE">
              <w:rPr>
                <w:rFonts w:ascii="Times Roman" w:hAnsi="Times Roman" w:cs="Calibri"/>
                <w:color w:val="000000"/>
              </w:rPr>
              <w:t>% of Calories</w:t>
            </w:r>
          </w:p>
        </w:tc>
      </w:tr>
      <w:tr w:rsidR="00D65DF1" w:rsidRPr="005A62DE" w14:paraId="54462208" w14:textId="77777777" w:rsidTr="00403912">
        <w:trPr>
          <w:trHeight w:val="320"/>
        </w:trPr>
        <w:tc>
          <w:tcPr>
            <w:tcW w:w="2268" w:type="dxa"/>
            <w:tcBorders>
              <w:top w:val="nil"/>
              <w:left w:val="nil"/>
              <w:bottom w:val="nil"/>
              <w:right w:val="single" w:sz="4" w:space="0" w:color="auto"/>
            </w:tcBorders>
            <w:shd w:val="clear" w:color="auto" w:fill="auto"/>
            <w:vAlign w:val="center"/>
            <w:hideMark/>
          </w:tcPr>
          <w:p w14:paraId="74B2260F" w14:textId="77777777" w:rsidR="00410DD0" w:rsidRPr="005A62DE" w:rsidRDefault="00410DD0" w:rsidP="00905E26">
            <w:pPr>
              <w:rPr>
                <w:rFonts w:ascii="Times Roman" w:hAnsi="Times Roman" w:cs="Calibri"/>
                <w:color w:val="000000"/>
              </w:rPr>
            </w:pPr>
            <w:r w:rsidRPr="005A62DE">
              <w:rPr>
                <w:rFonts w:ascii="Times Roman" w:hAnsi="Times Roman" w:cs="Calibri"/>
                <w:color w:val="000000"/>
              </w:rPr>
              <w:t>Protein</w:t>
            </w:r>
          </w:p>
        </w:tc>
        <w:tc>
          <w:tcPr>
            <w:tcW w:w="1256" w:type="dxa"/>
            <w:tcBorders>
              <w:top w:val="nil"/>
              <w:left w:val="nil"/>
              <w:bottom w:val="nil"/>
              <w:right w:val="nil"/>
            </w:tcBorders>
            <w:shd w:val="clear" w:color="auto" w:fill="auto"/>
            <w:vAlign w:val="center"/>
            <w:hideMark/>
          </w:tcPr>
          <w:p w14:paraId="716AF572"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15</w:t>
            </w:r>
            <w:r w:rsidRPr="005A62DE">
              <w:rPr>
                <w:rFonts w:ascii="Times Roman" w:hAnsi="Times Roman" w:cs="Calibri"/>
                <w:color w:val="000000"/>
                <w:vertAlign w:val="superscript"/>
              </w:rPr>
              <w:t>a</w:t>
            </w:r>
          </w:p>
        </w:tc>
        <w:tc>
          <w:tcPr>
            <w:tcW w:w="1763" w:type="dxa"/>
            <w:tcBorders>
              <w:top w:val="nil"/>
              <w:left w:val="nil"/>
              <w:bottom w:val="nil"/>
              <w:right w:val="single" w:sz="4" w:space="0" w:color="auto"/>
            </w:tcBorders>
            <w:shd w:val="clear" w:color="auto" w:fill="auto"/>
            <w:vAlign w:val="center"/>
            <w:hideMark/>
          </w:tcPr>
          <w:p w14:paraId="2F571B1D"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17</w:t>
            </w:r>
            <w:r w:rsidRPr="005A62DE">
              <w:rPr>
                <w:rFonts w:ascii="Times Roman" w:hAnsi="Times Roman" w:cs="Calibri"/>
                <w:color w:val="000000"/>
                <w:vertAlign w:val="superscript"/>
              </w:rPr>
              <w:t>b</w:t>
            </w:r>
          </w:p>
        </w:tc>
        <w:tc>
          <w:tcPr>
            <w:tcW w:w="1283" w:type="dxa"/>
            <w:tcBorders>
              <w:top w:val="nil"/>
              <w:left w:val="nil"/>
              <w:bottom w:val="nil"/>
              <w:right w:val="nil"/>
            </w:tcBorders>
            <w:shd w:val="clear" w:color="auto" w:fill="auto"/>
            <w:vAlign w:val="center"/>
            <w:hideMark/>
          </w:tcPr>
          <w:p w14:paraId="3BB7F563"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16</w:t>
            </w:r>
            <w:r w:rsidRPr="005A62DE">
              <w:rPr>
                <w:rFonts w:ascii="Times Roman" w:hAnsi="Times Roman" w:cs="Calibri"/>
                <w:color w:val="000000"/>
                <w:vertAlign w:val="superscript"/>
              </w:rPr>
              <w:t>a</w:t>
            </w:r>
          </w:p>
        </w:tc>
        <w:tc>
          <w:tcPr>
            <w:tcW w:w="1890" w:type="dxa"/>
            <w:tcBorders>
              <w:top w:val="nil"/>
              <w:left w:val="nil"/>
              <w:bottom w:val="nil"/>
              <w:right w:val="single" w:sz="4" w:space="0" w:color="auto"/>
            </w:tcBorders>
            <w:shd w:val="clear" w:color="auto" w:fill="auto"/>
            <w:vAlign w:val="center"/>
            <w:hideMark/>
          </w:tcPr>
          <w:p w14:paraId="1B4DA63E"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16</w:t>
            </w:r>
            <w:r w:rsidRPr="005A62DE">
              <w:rPr>
                <w:rFonts w:ascii="Times Roman" w:hAnsi="Times Roman" w:cs="Calibri"/>
                <w:color w:val="000000"/>
                <w:vertAlign w:val="superscript"/>
              </w:rPr>
              <w:t>b</w:t>
            </w:r>
          </w:p>
        </w:tc>
        <w:tc>
          <w:tcPr>
            <w:tcW w:w="982" w:type="dxa"/>
            <w:tcBorders>
              <w:top w:val="nil"/>
              <w:left w:val="nil"/>
              <w:bottom w:val="nil"/>
              <w:right w:val="nil"/>
            </w:tcBorders>
            <w:shd w:val="clear" w:color="auto" w:fill="auto"/>
            <w:vAlign w:val="center"/>
            <w:hideMark/>
          </w:tcPr>
          <w:p w14:paraId="0CEF52BF"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18</w:t>
            </w:r>
          </w:p>
        </w:tc>
      </w:tr>
      <w:tr w:rsidR="00D65DF1" w:rsidRPr="005A62DE" w14:paraId="75525A3A" w14:textId="77777777" w:rsidTr="00403912">
        <w:trPr>
          <w:trHeight w:val="320"/>
        </w:trPr>
        <w:tc>
          <w:tcPr>
            <w:tcW w:w="2268" w:type="dxa"/>
            <w:tcBorders>
              <w:top w:val="nil"/>
              <w:left w:val="nil"/>
              <w:bottom w:val="nil"/>
              <w:right w:val="single" w:sz="4" w:space="0" w:color="auto"/>
            </w:tcBorders>
            <w:shd w:val="clear" w:color="auto" w:fill="auto"/>
            <w:vAlign w:val="center"/>
            <w:hideMark/>
          </w:tcPr>
          <w:p w14:paraId="21947309" w14:textId="77777777" w:rsidR="00410DD0" w:rsidRPr="005A62DE" w:rsidRDefault="00410DD0" w:rsidP="00905E26">
            <w:pPr>
              <w:rPr>
                <w:rFonts w:ascii="Times Roman" w:hAnsi="Times Roman" w:cs="Calibri"/>
                <w:color w:val="000000"/>
              </w:rPr>
            </w:pPr>
            <w:r w:rsidRPr="005A62DE">
              <w:rPr>
                <w:rFonts w:ascii="Times Roman" w:hAnsi="Times Roman" w:cs="Calibri"/>
                <w:color w:val="000000"/>
              </w:rPr>
              <w:lastRenderedPageBreak/>
              <w:t>Carbohydrate</w:t>
            </w:r>
            <w:r w:rsidRPr="005A62DE">
              <w:rPr>
                <w:rFonts w:ascii="Times Roman" w:hAnsi="Times Roman" w:cs="Calibri"/>
                <w:color w:val="000000"/>
                <w:vertAlign w:val="superscript"/>
              </w:rPr>
              <w:t>†</w:t>
            </w:r>
          </w:p>
        </w:tc>
        <w:tc>
          <w:tcPr>
            <w:tcW w:w="1256" w:type="dxa"/>
            <w:tcBorders>
              <w:top w:val="nil"/>
              <w:left w:val="nil"/>
              <w:bottom w:val="nil"/>
              <w:right w:val="nil"/>
            </w:tcBorders>
            <w:shd w:val="clear" w:color="auto" w:fill="auto"/>
            <w:vAlign w:val="center"/>
            <w:hideMark/>
          </w:tcPr>
          <w:p w14:paraId="570DE9D9"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51</w:t>
            </w:r>
            <w:r w:rsidRPr="005A62DE">
              <w:rPr>
                <w:rFonts w:ascii="Times Roman" w:hAnsi="Times Roman" w:cs="Calibri"/>
                <w:color w:val="000000"/>
                <w:vertAlign w:val="superscript"/>
              </w:rPr>
              <w:t>a</w:t>
            </w:r>
          </w:p>
        </w:tc>
        <w:tc>
          <w:tcPr>
            <w:tcW w:w="1763" w:type="dxa"/>
            <w:tcBorders>
              <w:top w:val="nil"/>
              <w:left w:val="nil"/>
              <w:bottom w:val="nil"/>
              <w:right w:val="single" w:sz="4" w:space="0" w:color="auto"/>
            </w:tcBorders>
            <w:shd w:val="clear" w:color="auto" w:fill="auto"/>
            <w:vAlign w:val="center"/>
            <w:hideMark/>
          </w:tcPr>
          <w:p w14:paraId="4BD111E8"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51</w:t>
            </w:r>
            <w:r w:rsidRPr="005A62DE">
              <w:rPr>
                <w:rFonts w:ascii="Times Roman" w:hAnsi="Times Roman" w:cs="Calibri"/>
                <w:color w:val="000000"/>
                <w:vertAlign w:val="superscript"/>
              </w:rPr>
              <w:t>b</w:t>
            </w:r>
          </w:p>
        </w:tc>
        <w:tc>
          <w:tcPr>
            <w:tcW w:w="1283" w:type="dxa"/>
            <w:tcBorders>
              <w:top w:val="nil"/>
              <w:left w:val="nil"/>
              <w:bottom w:val="nil"/>
              <w:right w:val="nil"/>
            </w:tcBorders>
            <w:shd w:val="clear" w:color="auto" w:fill="auto"/>
            <w:vAlign w:val="center"/>
            <w:hideMark/>
          </w:tcPr>
          <w:p w14:paraId="2EA8D696"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54</w:t>
            </w:r>
            <w:r w:rsidRPr="005A62DE">
              <w:rPr>
                <w:rFonts w:ascii="Times Roman" w:hAnsi="Times Roman" w:cs="Calibri"/>
                <w:color w:val="000000"/>
                <w:vertAlign w:val="superscript"/>
              </w:rPr>
              <w:t>a</w:t>
            </w:r>
          </w:p>
        </w:tc>
        <w:tc>
          <w:tcPr>
            <w:tcW w:w="1890" w:type="dxa"/>
            <w:tcBorders>
              <w:top w:val="nil"/>
              <w:left w:val="nil"/>
              <w:bottom w:val="nil"/>
              <w:right w:val="single" w:sz="4" w:space="0" w:color="auto"/>
            </w:tcBorders>
            <w:shd w:val="clear" w:color="auto" w:fill="auto"/>
            <w:vAlign w:val="center"/>
            <w:hideMark/>
          </w:tcPr>
          <w:p w14:paraId="1E3D0226"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54</w:t>
            </w:r>
            <w:r w:rsidRPr="005A62DE">
              <w:rPr>
                <w:rFonts w:ascii="Times Roman" w:hAnsi="Times Roman" w:cs="Calibri"/>
                <w:color w:val="000000"/>
                <w:vertAlign w:val="superscript"/>
              </w:rPr>
              <w:t>b</w:t>
            </w:r>
          </w:p>
        </w:tc>
        <w:tc>
          <w:tcPr>
            <w:tcW w:w="982" w:type="dxa"/>
            <w:tcBorders>
              <w:top w:val="nil"/>
              <w:left w:val="nil"/>
              <w:bottom w:val="nil"/>
              <w:right w:val="nil"/>
            </w:tcBorders>
            <w:shd w:val="clear" w:color="auto" w:fill="auto"/>
            <w:vAlign w:val="center"/>
            <w:hideMark/>
          </w:tcPr>
          <w:p w14:paraId="2588347D"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69</w:t>
            </w:r>
          </w:p>
        </w:tc>
      </w:tr>
      <w:tr w:rsidR="00D65DF1" w:rsidRPr="005A62DE" w14:paraId="706610DB" w14:textId="77777777" w:rsidTr="00403912">
        <w:trPr>
          <w:trHeight w:val="320"/>
        </w:trPr>
        <w:tc>
          <w:tcPr>
            <w:tcW w:w="2268" w:type="dxa"/>
            <w:tcBorders>
              <w:top w:val="nil"/>
              <w:left w:val="nil"/>
              <w:bottom w:val="single" w:sz="4" w:space="0" w:color="auto"/>
              <w:right w:val="single" w:sz="4" w:space="0" w:color="auto"/>
            </w:tcBorders>
            <w:shd w:val="clear" w:color="auto" w:fill="auto"/>
            <w:vAlign w:val="center"/>
            <w:hideMark/>
          </w:tcPr>
          <w:p w14:paraId="735C5376" w14:textId="77777777" w:rsidR="00410DD0" w:rsidRPr="005A62DE" w:rsidRDefault="00410DD0" w:rsidP="00905E26">
            <w:pPr>
              <w:rPr>
                <w:rFonts w:ascii="Times Roman" w:hAnsi="Times Roman" w:cs="Calibri"/>
                <w:color w:val="000000"/>
              </w:rPr>
            </w:pPr>
            <w:r w:rsidRPr="005A62DE">
              <w:rPr>
                <w:rFonts w:ascii="Times Roman" w:hAnsi="Times Roman" w:cs="Calibri"/>
                <w:color w:val="000000"/>
              </w:rPr>
              <w:t>Fat</w:t>
            </w:r>
          </w:p>
        </w:tc>
        <w:tc>
          <w:tcPr>
            <w:tcW w:w="1256" w:type="dxa"/>
            <w:tcBorders>
              <w:top w:val="nil"/>
              <w:left w:val="nil"/>
              <w:bottom w:val="single" w:sz="4" w:space="0" w:color="auto"/>
              <w:right w:val="nil"/>
            </w:tcBorders>
            <w:shd w:val="clear" w:color="auto" w:fill="auto"/>
            <w:vAlign w:val="center"/>
            <w:hideMark/>
          </w:tcPr>
          <w:p w14:paraId="37FAC164"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33</w:t>
            </w:r>
            <w:r w:rsidRPr="005A62DE">
              <w:rPr>
                <w:rFonts w:ascii="Times Roman" w:hAnsi="Times Roman" w:cs="Calibri"/>
                <w:color w:val="000000"/>
                <w:vertAlign w:val="superscript"/>
              </w:rPr>
              <w:t>a</w:t>
            </w:r>
          </w:p>
        </w:tc>
        <w:tc>
          <w:tcPr>
            <w:tcW w:w="1763" w:type="dxa"/>
            <w:tcBorders>
              <w:top w:val="nil"/>
              <w:left w:val="nil"/>
              <w:bottom w:val="single" w:sz="4" w:space="0" w:color="auto"/>
              <w:right w:val="single" w:sz="4" w:space="0" w:color="auto"/>
            </w:tcBorders>
            <w:shd w:val="clear" w:color="auto" w:fill="auto"/>
            <w:vAlign w:val="center"/>
            <w:hideMark/>
          </w:tcPr>
          <w:p w14:paraId="29D9E5FB"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32</w:t>
            </w:r>
            <w:r w:rsidRPr="005A62DE">
              <w:rPr>
                <w:rFonts w:ascii="Times Roman" w:hAnsi="Times Roman" w:cs="Calibri"/>
                <w:color w:val="000000"/>
                <w:vertAlign w:val="superscript"/>
              </w:rPr>
              <w:t>b</w:t>
            </w:r>
          </w:p>
        </w:tc>
        <w:tc>
          <w:tcPr>
            <w:tcW w:w="1283" w:type="dxa"/>
            <w:tcBorders>
              <w:top w:val="nil"/>
              <w:left w:val="nil"/>
              <w:bottom w:val="single" w:sz="4" w:space="0" w:color="auto"/>
              <w:right w:val="nil"/>
            </w:tcBorders>
            <w:shd w:val="clear" w:color="auto" w:fill="auto"/>
            <w:vAlign w:val="center"/>
            <w:hideMark/>
          </w:tcPr>
          <w:p w14:paraId="2758A10E"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31</w:t>
            </w:r>
            <w:r w:rsidRPr="005A62DE">
              <w:rPr>
                <w:rFonts w:ascii="Times Roman" w:hAnsi="Times Roman" w:cs="Calibri"/>
                <w:color w:val="000000"/>
                <w:vertAlign w:val="superscript"/>
              </w:rPr>
              <w:t>a</w:t>
            </w:r>
          </w:p>
        </w:tc>
        <w:tc>
          <w:tcPr>
            <w:tcW w:w="1890" w:type="dxa"/>
            <w:tcBorders>
              <w:top w:val="nil"/>
              <w:left w:val="nil"/>
              <w:bottom w:val="single" w:sz="4" w:space="0" w:color="auto"/>
              <w:right w:val="single" w:sz="4" w:space="0" w:color="auto"/>
            </w:tcBorders>
            <w:shd w:val="clear" w:color="auto" w:fill="auto"/>
            <w:vAlign w:val="center"/>
            <w:hideMark/>
          </w:tcPr>
          <w:p w14:paraId="0E276BE2"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31</w:t>
            </w:r>
            <w:r w:rsidRPr="005A62DE">
              <w:rPr>
                <w:rFonts w:ascii="Times Roman" w:hAnsi="Times Roman" w:cs="Calibri"/>
                <w:color w:val="000000"/>
                <w:vertAlign w:val="superscript"/>
              </w:rPr>
              <w:t>b</w:t>
            </w:r>
          </w:p>
        </w:tc>
        <w:tc>
          <w:tcPr>
            <w:tcW w:w="982" w:type="dxa"/>
            <w:tcBorders>
              <w:top w:val="nil"/>
              <w:left w:val="nil"/>
              <w:bottom w:val="single" w:sz="4" w:space="0" w:color="auto"/>
              <w:right w:val="nil"/>
            </w:tcBorders>
            <w:shd w:val="clear" w:color="auto" w:fill="auto"/>
            <w:vAlign w:val="center"/>
            <w:hideMark/>
          </w:tcPr>
          <w:p w14:paraId="19626FC1"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13</w:t>
            </w:r>
          </w:p>
        </w:tc>
      </w:tr>
      <w:tr w:rsidR="00410DD0" w:rsidRPr="005A62DE" w14:paraId="52C19C69" w14:textId="77777777" w:rsidTr="00403912">
        <w:trPr>
          <w:trHeight w:val="320"/>
          <w:trPrChange w:id="426" w:author="Revised" w:date="2021-07-01T13:47:00Z">
            <w:trPr>
              <w:trHeight w:val="320"/>
            </w:trPr>
          </w:trPrChange>
        </w:trPr>
        <w:tc>
          <w:tcPr>
            <w:tcW w:w="9442" w:type="dxa"/>
            <w:gridSpan w:val="6"/>
            <w:tcBorders>
              <w:top w:val="single" w:sz="4" w:space="0" w:color="auto"/>
              <w:left w:val="nil"/>
              <w:bottom w:val="single" w:sz="4" w:space="0" w:color="auto"/>
              <w:right w:val="nil"/>
            </w:tcBorders>
            <w:shd w:val="clear" w:color="auto" w:fill="auto"/>
            <w:vAlign w:val="center"/>
            <w:hideMark/>
            <w:tcPrChange w:id="427" w:author="Revised" w:date="2021-07-01T13:47:00Z">
              <w:tcPr>
                <w:tcW w:w="9440" w:type="dxa"/>
                <w:gridSpan w:val="6"/>
                <w:tcBorders>
                  <w:top w:val="single" w:sz="4" w:space="0" w:color="auto"/>
                  <w:left w:val="nil"/>
                  <w:bottom w:val="single" w:sz="4" w:space="0" w:color="auto"/>
                  <w:right w:val="nil"/>
                </w:tcBorders>
                <w:shd w:val="clear" w:color="auto" w:fill="auto"/>
                <w:vAlign w:val="center"/>
                <w:hideMark/>
              </w:tcPr>
            </w:tcPrChange>
          </w:tcPr>
          <w:p w14:paraId="16A1A848" w14:textId="77777777" w:rsidR="00410DD0" w:rsidRPr="005A62DE" w:rsidRDefault="00410DD0" w:rsidP="00905E26">
            <w:pPr>
              <w:rPr>
                <w:rFonts w:ascii="Times Roman" w:hAnsi="Times Roman" w:cs="Calibri"/>
                <w:color w:val="000000"/>
              </w:rPr>
            </w:pPr>
            <w:r w:rsidRPr="005A62DE">
              <w:rPr>
                <w:rFonts w:ascii="Times Roman" w:hAnsi="Times Roman" w:cs="Calibri"/>
                <w:color w:val="000000"/>
              </w:rPr>
              <w:t>% of Total Fats</w:t>
            </w:r>
          </w:p>
        </w:tc>
      </w:tr>
      <w:tr w:rsidR="00D65DF1" w:rsidRPr="005A62DE" w14:paraId="29BFC397" w14:textId="77777777" w:rsidTr="00403912">
        <w:trPr>
          <w:trHeight w:val="320"/>
        </w:trPr>
        <w:tc>
          <w:tcPr>
            <w:tcW w:w="2268" w:type="dxa"/>
            <w:tcBorders>
              <w:top w:val="nil"/>
              <w:left w:val="nil"/>
              <w:bottom w:val="nil"/>
              <w:right w:val="single" w:sz="4" w:space="0" w:color="auto"/>
            </w:tcBorders>
            <w:shd w:val="clear" w:color="auto" w:fill="auto"/>
            <w:vAlign w:val="center"/>
            <w:hideMark/>
          </w:tcPr>
          <w:p w14:paraId="689A4235" w14:textId="77777777" w:rsidR="00410DD0" w:rsidRPr="005A62DE" w:rsidRDefault="00410DD0" w:rsidP="00905E26">
            <w:pPr>
              <w:rPr>
                <w:rFonts w:ascii="Times Roman" w:hAnsi="Times Roman" w:cs="Calibri"/>
                <w:color w:val="000000"/>
              </w:rPr>
            </w:pPr>
            <w:r w:rsidRPr="005A62DE">
              <w:rPr>
                <w:rFonts w:ascii="Times Roman" w:hAnsi="Times Roman" w:cs="Calibri"/>
                <w:color w:val="000000"/>
              </w:rPr>
              <w:t>Saturated</w:t>
            </w:r>
          </w:p>
        </w:tc>
        <w:tc>
          <w:tcPr>
            <w:tcW w:w="1256" w:type="dxa"/>
            <w:tcBorders>
              <w:top w:val="nil"/>
              <w:left w:val="nil"/>
              <w:bottom w:val="nil"/>
              <w:right w:val="nil"/>
            </w:tcBorders>
            <w:shd w:val="clear" w:color="auto" w:fill="auto"/>
            <w:vAlign w:val="center"/>
            <w:hideMark/>
          </w:tcPr>
          <w:p w14:paraId="00EAD1D6"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33</w:t>
            </w:r>
            <w:r w:rsidRPr="005A62DE">
              <w:rPr>
                <w:rFonts w:ascii="Times Roman" w:hAnsi="Times Roman" w:cs="Calibri"/>
                <w:color w:val="000000"/>
                <w:vertAlign w:val="superscript"/>
              </w:rPr>
              <w:t>a</w:t>
            </w:r>
          </w:p>
        </w:tc>
        <w:tc>
          <w:tcPr>
            <w:tcW w:w="1763" w:type="dxa"/>
            <w:tcBorders>
              <w:top w:val="nil"/>
              <w:left w:val="nil"/>
              <w:bottom w:val="nil"/>
              <w:right w:val="single" w:sz="4" w:space="0" w:color="auto"/>
            </w:tcBorders>
            <w:shd w:val="clear" w:color="auto" w:fill="auto"/>
            <w:vAlign w:val="center"/>
            <w:hideMark/>
          </w:tcPr>
          <w:p w14:paraId="4B80A568"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21</w:t>
            </w:r>
            <w:r w:rsidRPr="005A62DE">
              <w:rPr>
                <w:rFonts w:ascii="Times Roman" w:hAnsi="Times Roman" w:cs="Calibri"/>
                <w:color w:val="000000"/>
                <w:vertAlign w:val="superscript"/>
              </w:rPr>
              <w:t>b</w:t>
            </w:r>
          </w:p>
        </w:tc>
        <w:tc>
          <w:tcPr>
            <w:tcW w:w="1283" w:type="dxa"/>
            <w:tcBorders>
              <w:top w:val="nil"/>
              <w:left w:val="nil"/>
              <w:bottom w:val="nil"/>
              <w:right w:val="nil"/>
            </w:tcBorders>
            <w:shd w:val="clear" w:color="auto" w:fill="auto"/>
            <w:vAlign w:val="center"/>
            <w:hideMark/>
          </w:tcPr>
          <w:p w14:paraId="21565622"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36</w:t>
            </w:r>
            <w:r w:rsidRPr="005A62DE">
              <w:rPr>
                <w:rFonts w:ascii="Times Roman" w:hAnsi="Times Roman" w:cs="Calibri"/>
                <w:color w:val="000000"/>
                <w:vertAlign w:val="superscript"/>
              </w:rPr>
              <w:t>a</w:t>
            </w:r>
          </w:p>
        </w:tc>
        <w:tc>
          <w:tcPr>
            <w:tcW w:w="1890" w:type="dxa"/>
            <w:tcBorders>
              <w:top w:val="nil"/>
              <w:left w:val="nil"/>
              <w:bottom w:val="nil"/>
              <w:right w:val="single" w:sz="4" w:space="0" w:color="auto"/>
            </w:tcBorders>
            <w:shd w:val="clear" w:color="auto" w:fill="auto"/>
            <w:vAlign w:val="center"/>
            <w:hideMark/>
          </w:tcPr>
          <w:p w14:paraId="08332302"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21</w:t>
            </w:r>
            <w:r w:rsidRPr="005A62DE">
              <w:rPr>
                <w:rFonts w:ascii="Times Roman" w:hAnsi="Times Roman" w:cs="Calibri"/>
                <w:color w:val="000000"/>
                <w:vertAlign w:val="superscript"/>
              </w:rPr>
              <w:t>b</w:t>
            </w:r>
          </w:p>
        </w:tc>
        <w:tc>
          <w:tcPr>
            <w:tcW w:w="982" w:type="dxa"/>
            <w:tcBorders>
              <w:top w:val="nil"/>
              <w:left w:val="nil"/>
              <w:bottom w:val="nil"/>
              <w:right w:val="nil"/>
            </w:tcBorders>
            <w:shd w:val="clear" w:color="auto" w:fill="auto"/>
            <w:vAlign w:val="center"/>
            <w:hideMark/>
          </w:tcPr>
          <w:p w14:paraId="2CD2B03C"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26</w:t>
            </w:r>
          </w:p>
        </w:tc>
      </w:tr>
      <w:tr w:rsidR="00D65DF1" w:rsidRPr="005A62DE" w14:paraId="7ABECAD1" w14:textId="77777777" w:rsidTr="00403912">
        <w:trPr>
          <w:trHeight w:val="320"/>
        </w:trPr>
        <w:tc>
          <w:tcPr>
            <w:tcW w:w="2268" w:type="dxa"/>
            <w:tcBorders>
              <w:top w:val="nil"/>
              <w:left w:val="nil"/>
              <w:bottom w:val="nil"/>
              <w:right w:val="single" w:sz="4" w:space="0" w:color="auto"/>
            </w:tcBorders>
            <w:shd w:val="clear" w:color="auto" w:fill="auto"/>
            <w:vAlign w:val="center"/>
            <w:hideMark/>
          </w:tcPr>
          <w:p w14:paraId="3CBF50DF" w14:textId="77777777" w:rsidR="00410DD0" w:rsidRPr="005A62DE" w:rsidRDefault="00410DD0" w:rsidP="00905E26">
            <w:pPr>
              <w:rPr>
                <w:rFonts w:ascii="Times Roman" w:hAnsi="Times Roman" w:cs="Calibri"/>
                <w:color w:val="000000"/>
              </w:rPr>
            </w:pPr>
            <w:r w:rsidRPr="005A62DE">
              <w:rPr>
                <w:rFonts w:ascii="Times Roman" w:hAnsi="Times Roman" w:cs="Calibri"/>
                <w:color w:val="000000"/>
              </w:rPr>
              <w:t>Monounsaturated</w:t>
            </w:r>
          </w:p>
        </w:tc>
        <w:tc>
          <w:tcPr>
            <w:tcW w:w="1256" w:type="dxa"/>
            <w:tcBorders>
              <w:top w:val="nil"/>
              <w:left w:val="nil"/>
              <w:bottom w:val="nil"/>
              <w:right w:val="nil"/>
            </w:tcBorders>
            <w:shd w:val="clear" w:color="auto" w:fill="auto"/>
            <w:vAlign w:val="center"/>
            <w:hideMark/>
          </w:tcPr>
          <w:p w14:paraId="128E4CC3"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36</w:t>
            </w:r>
            <w:r w:rsidRPr="005A62DE">
              <w:rPr>
                <w:rFonts w:ascii="Times Roman" w:hAnsi="Times Roman" w:cs="Calibri"/>
                <w:color w:val="000000"/>
                <w:vertAlign w:val="superscript"/>
              </w:rPr>
              <w:t>a</w:t>
            </w:r>
          </w:p>
        </w:tc>
        <w:tc>
          <w:tcPr>
            <w:tcW w:w="1763" w:type="dxa"/>
            <w:tcBorders>
              <w:top w:val="nil"/>
              <w:left w:val="nil"/>
              <w:bottom w:val="nil"/>
              <w:right w:val="single" w:sz="4" w:space="0" w:color="auto"/>
            </w:tcBorders>
            <w:shd w:val="clear" w:color="auto" w:fill="auto"/>
            <w:vAlign w:val="center"/>
            <w:hideMark/>
          </w:tcPr>
          <w:p w14:paraId="78238ED5"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56</w:t>
            </w:r>
            <w:r w:rsidRPr="005A62DE">
              <w:rPr>
                <w:rFonts w:ascii="Times Roman" w:hAnsi="Times Roman" w:cs="Calibri"/>
                <w:color w:val="000000"/>
                <w:vertAlign w:val="superscript"/>
              </w:rPr>
              <w:t>b</w:t>
            </w:r>
          </w:p>
        </w:tc>
        <w:tc>
          <w:tcPr>
            <w:tcW w:w="1283" w:type="dxa"/>
            <w:tcBorders>
              <w:top w:val="nil"/>
              <w:left w:val="nil"/>
              <w:bottom w:val="nil"/>
              <w:right w:val="nil"/>
            </w:tcBorders>
            <w:shd w:val="clear" w:color="auto" w:fill="auto"/>
            <w:vAlign w:val="center"/>
            <w:hideMark/>
          </w:tcPr>
          <w:p w14:paraId="072B71DA"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36</w:t>
            </w:r>
            <w:r w:rsidRPr="005A62DE">
              <w:rPr>
                <w:rFonts w:ascii="Times Roman" w:hAnsi="Times Roman" w:cs="Calibri"/>
                <w:color w:val="000000"/>
                <w:vertAlign w:val="superscript"/>
              </w:rPr>
              <w:t>a</w:t>
            </w:r>
          </w:p>
        </w:tc>
        <w:tc>
          <w:tcPr>
            <w:tcW w:w="1890" w:type="dxa"/>
            <w:tcBorders>
              <w:top w:val="nil"/>
              <w:left w:val="nil"/>
              <w:bottom w:val="nil"/>
              <w:right w:val="single" w:sz="4" w:space="0" w:color="auto"/>
            </w:tcBorders>
            <w:shd w:val="clear" w:color="auto" w:fill="auto"/>
            <w:vAlign w:val="center"/>
            <w:hideMark/>
          </w:tcPr>
          <w:p w14:paraId="28BB5E09"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57</w:t>
            </w:r>
            <w:r w:rsidRPr="005A62DE">
              <w:rPr>
                <w:rFonts w:ascii="Times Roman" w:hAnsi="Times Roman" w:cs="Calibri"/>
                <w:color w:val="000000"/>
                <w:vertAlign w:val="superscript"/>
              </w:rPr>
              <w:t>b</w:t>
            </w:r>
          </w:p>
        </w:tc>
        <w:tc>
          <w:tcPr>
            <w:tcW w:w="982" w:type="dxa"/>
            <w:tcBorders>
              <w:top w:val="nil"/>
              <w:left w:val="nil"/>
              <w:bottom w:val="nil"/>
              <w:right w:val="nil"/>
            </w:tcBorders>
            <w:shd w:val="clear" w:color="auto" w:fill="auto"/>
            <w:vAlign w:val="center"/>
            <w:hideMark/>
          </w:tcPr>
          <w:p w14:paraId="37134EB2"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28</w:t>
            </w:r>
          </w:p>
        </w:tc>
      </w:tr>
      <w:tr w:rsidR="00D65DF1" w:rsidRPr="005A62DE" w14:paraId="2015CF5B" w14:textId="77777777" w:rsidTr="00403912">
        <w:trPr>
          <w:trHeight w:val="320"/>
        </w:trPr>
        <w:tc>
          <w:tcPr>
            <w:tcW w:w="2268" w:type="dxa"/>
            <w:tcBorders>
              <w:top w:val="nil"/>
              <w:left w:val="nil"/>
              <w:bottom w:val="single" w:sz="4" w:space="0" w:color="auto"/>
              <w:right w:val="single" w:sz="4" w:space="0" w:color="auto"/>
            </w:tcBorders>
            <w:shd w:val="clear" w:color="auto" w:fill="auto"/>
            <w:vAlign w:val="center"/>
            <w:hideMark/>
          </w:tcPr>
          <w:p w14:paraId="0477B10F" w14:textId="77777777" w:rsidR="00410DD0" w:rsidRPr="005A62DE" w:rsidRDefault="00410DD0" w:rsidP="00905E26">
            <w:pPr>
              <w:rPr>
                <w:rFonts w:ascii="Times Roman" w:hAnsi="Times Roman" w:cs="Calibri"/>
                <w:color w:val="000000"/>
              </w:rPr>
            </w:pPr>
            <w:r w:rsidRPr="005A62DE">
              <w:rPr>
                <w:rFonts w:ascii="Times Roman" w:hAnsi="Times Roman" w:cs="Calibri"/>
                <w:color w:val="000000"/>
              </w:rPr>
              <w:t>Polyunsaturated</w:t>
            </w:r>
          </w:p>
        </w:tc>
        <w:tc>
          <w:tcPr>
            <w:tcW w:w="1256" w:type="dxa"/>
            <w:tcBorders>
              <w:top w:val="nil"/>
              <w:left w:val="nil"/>
              <w:bottom w:val="single" w:sz="4" w:space="0" w:color="auto"/>
              <w:right w:val="nil"/>
            </w:tcBorders>
            <w:shd w:val="clear" w:color="auto" w:fill="auto"/>
            <w:vAlign w:val="center"/>
            <w:hideMark/>
          </w:tcPr>
          <w:p w14:paraId="7ED04D1C"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24</w:t>
            </w:r>
            <w:r w:rsidRPr="005A62DE">
              <w:rPr>
                <w:rFonts w:ascii="Times Roman" w:hAnsi="Times Roman" w:cs="Calibri"/>
                <w:color w:val="000000"/>
                <w:vertAlign w:val="superscript"/>
              </w:rPr>
              <w:t>a</w:t>
            </w:r>
          </w:p>
        </w:tc>
        <w:tc>
          <w:tcPr>
            <w:tcW w:w="1763" w:type="dxa"/>
            <w:tcBorders>
              <w:top w:val="nil"/>
              <w:left w:val="nil"/>
              <w:bottom w:val="single" w:sz="4" w:space="0" w:color="auto"/>
              <w:right w:val="single" w:sz="4" w:space="0" w:color="auto"/>
            </w:tcBorders>
            <w:shd w:val="clear" w:color="auto" w:fill="auto"/>
            <w:vAlign w:val="center"/>
            <w:hideMark/>
          </w:tcPr>
          <w:p w14:paraId="182B2203"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15</w:t>
            </w:r>
            <w:r w:rsidRPr="005A62DE">
              <w:rPr>
                <w:rFonts w:ascii="Times Roman" w:hAnsi="Times Roman" w:cs="Calibri"/>
                <w:color w:val="000000"/>
                <w:vertAlign w:val="superscript"/>
              </w:rPr>
              <w:t>b</w:t>
            </w:r>
          </w:p>
        </w:tc>
        <w:tc>
          <w:tcPr>
            <w:tcW w:w="1283" w:type="dxa"/>
            <w:tcBorders>
              <w:top w:val="nil"/>
              <w:left w:val="nil"/>
              <w:bottom w:val="single" w:sz="4" w:space="0" w:color="auto"/>
              <w:right w:val="nil"/>
            </w:tcBorders>
            <w:shd w:val="clear" w:color="auto" w:fill="auto"/>
            <w:vAlign w:val="center"/>
            <w:hideMark/>
          </w:tcPr>
          <w:p w14:paraId="49C483DD"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26</w:t>
            </w:r>
            <w:r w:rsidRPr="005A62DE">
              <w:rPr>
                <w:rFonts w:ascii="Times Roman" w:hAnsi="Times Roman" w:cs="Calibri"/>
                <w:color w:val="000000"/>
                <w:vertAlign w:val="superscript"/>
              </w:rPr>
              <w:t>a</w:t>
            </w:r>
          </w:p>
        </w:tc>
        <w:tc>
          <w:tcPr>
            <w:tcW w:w="1890" w:type="dxa"/>
            <w:tcBorders>
              <w:top w:val="nil"/>
              <w:left w:val="nil"/>
              <w:bottom w:val="single" w:sz="4" w:space="0" w:color="auto"/>
              <w:right w:val="single" w:sz="4" w:space="0" w:color="auto"/>
            </w:tcBorders>
            <w:shd w:val="clear" w:color="auto" w:fill="auto"/>
            <w:vAlign w:val="center"/>
            <w:hideMark/>
          </w:tcPr>
          <w:p w14:paraId="130386A9"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20</w:t>
            </w:r>
            <w:r w:rsidRPr="005A62DE">
              <w:rPr>
                <w:rFonts w:ascii="Times Roman" w:hAnsi="Times Roman" w:cs="Calibri"/>
                <w:color w:val="000000"/>
                <w:vertAlign w:val="superscript"/>
              </w:rPr>
              <w:t>b</w:t>
            </w:r>
          </w:p>
        </w:tc>
        <w:tc>
          <w:tcPr>
            <w:tcW w:w="982" w:type="dxa"/>
            <w:tcBorders>
              <w:top w:val="nil"/>
              <w:left w:val="nil"/>
              <w:bottom w:val="single" w:sz="4" w:space="0" w:color="auto"/>
              <w:right w:val="nil"/>
            </w:tcBorders>
            <w:shd w:val="clear" w:color="auto" w:fill="auto"/>
            <w:vAlign w:val="center"/>
            <w:hideMark/>
          </w:tcPr>
          <w:p w14:paraId="0951BEEA"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32</w:t>
            </w:r>
          </w:p>
        </w:tc>
      </w:tr>
      <w:tr w:rsidR="00410DD0" w:rsidRPr="005A62DE" w14:paraId="1BD2F721" w14:textId="77777777" w:rsidTr="00403912">
        <w:trPr>
          <w:trHeight w:val="320"/>
          <w:trPrChange w:id="428" w:author="Revised" w:date="2021-07-01T13:47:00Z">
            <w:trPr>
              <w:trHeight w:val="320"/>
            </w:trPr>
          </w:trPrChange>
        </w:trPr>
        <w:tc>
          <w:tcPr>
            <w:tcW w:w="9442" w:type="dxa"/>
            <w:gridSpan w:val="6"/>
            <w:tcBorders>
              <w:top w:val="single" w:sz="4" w:space="0" w:color="auto"/>
              <w:left w:val="nil"/>
              <w:bottom w:val="single" w:sz="4" w:space="0" w:color="auto"/>
              <w:right w:val="nil"/>
            </w:tcBorders>
            <w:shd w:val="clear" w:color="auto" w:fill="auto"/>
            <w:vAlign w:val="center"/>
            <w:hideMark/>
            <w:tcPrChange w:id="429" w:author="Revised" w:date="2021-07-01T13:47:00Z">
              <w:tcPr>
                <w:tcW w:w="9440" w:type="dxa"/>
                <w:gridSpan w:val="6"/>
                <w:tcBorders>
                  <w:top w:val="single" w:sz="4" w:space="0" w:color="auto"/>
                  <w:left w:val="nil"/>
                  <w:bottom w:val="single" w:sz="4" w:space="0" w:color="auto"/>
                  <w:right w:val="nil"/>
                </w:tcBorders>
                <w:shd w:val="clear" w:color="auto" w:fill="auto"/>
                <w:vAlign w:val="center"/>
                <w:hideMark/>
              </w:tcPr>
            </w:tcPrChange>
          </w:tcPr>
          <w:p w14:paraId="7FC0A04F" w14:textId="77777777" w:rsidR="00410DD0" w:rsidRPr="005A62DE" w:rsidRDefault="00410DD0" w:rsidP="00905E26">
            <w:pPr>
              <w:rPr>
                <w:rFonts w:ascii="Times Roman" w:hAnsi="Times Roman" w:cs="Calibri"/>
                <w:color w:val="000000"/>
              </w:rPr>
            </w:pPr>
            <w:r w:rsidRPr="005A62DE">
              <w:rPr>
                <w:rFonts w:ascii="Times Roman" w:hAnsi="Times Roman" w:cs="Calibri"/>
                <w:color w:val="000000"/>
              </w:rPr>
              <w:t>Other Nutrients</w:t>
            </w:r>
          </w:p>
        </w:tc>
      </w:tr>
      <w:tr w:rsidR="00D65DF1" w:rsidRPr="005A62DE" w14:paraId="77DAF886" w14:textId="77777777" w:rsidTr="00403912">
        <w:trPr>
          <w:trHeight w:val="320"/>
        </w:trPr>
        <w:tc>
          <w:tcPr>
            <w:tcW w:w="2268" w:type="dxa"/>
            <w:tcBorders>
              <w:top w:val="nil"/>
              <w:left w:val="nil"/>
              <w:bottom w:val="nil"/>
              <w:right w:val="single" w:sz="4" w:space="0" w:color="auto"/>
            </w:tcBorders>
            <w:shd w:val="clear" w:color="auto" w:fill="auto"/>
            <w:vAlign w:val="center"/>
            <w:hideMark/>
          </w:tcPr>
          <w:p w14:paraId="075F6D5B" w14:textId="77777777" w:rsidR="00410DD0" w:rsidRPr="005A62DE" w:rsidRDefault="00410DD0" w:rsidP="00905E26">
            <w:pPr>
              <w:rPr>
                <w:rFonts w:ascii="Times Roman" w:hAnsi="Times Roman" w:cs="Calibri"/>
                <w:color w:val="000000"/>
              </w:rPr>
            </w:pPr>
            <w:r w:rsidRPr="005A62DE">
              <w:rPr>
                <w:rFonts w:ascii="Times Roman" w:hAnsi="Times Roman" w:cs="Calibri"/>
                <w:color w:val="000000"/>
              </w:rPr>
              <w:t>ω6:ω3 Fatty Acids</w:t>
            </w:r>
          </w:p>
        </w:tc>
        <w:tc>
          <w:tcPr>
            <w:tcW w:w="1256" w:type="dxa"/>
            <w:tcBorders>
              <w:top w:val="nil"/>
              <w:left w:val="nil"/>
              <w:bottom w:val="nil"/>
              <w:right w:val="nil"/>
            </w:tcBorders>
            <w:shd w:val="clear" w:color="auto" w:fill="auto"/>
            <w:vAlign w:val="center"/>
            <w:hideMark/>
          </w:tcPr>
          <w:p w14:paraId="72F2F0A8"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15:1</w:t>
            </w:r>
            <w:r w:rsidRPr="005A62DE">
              <w:rPr>
                <w:rFonts w:ascii="Times Roman" w:hAnsi="Times Roman" w:cs="Calibri"/>
                <w:color w:val="000000"/>
                <w:vertAlign w:val="superscript"/>
              </w:rPr>
              <w:t>c</w:t>
            </w:r>
          </w:p>
        </w:tc>
        <w:tc>
          <w:tcPr>
            <w:tcW w:w="1763" w:type="dxa"/>
            <w:tcBorders>
              <w:top w:val="nil"/>
              <w:left w:val="nil"/>
              <w:bottom w:val="nil"/>
              <w:right w:val="single" w:sz="4" w:space="0" w:color="auto"/>
            </w:tcBorders>
            <w:shd w:val="clear" w:color="auto" w:fill="auto"/>
            <w:vAlign w:val="center"/>
            <w:hideMark/>
          </w:tcPr>
          <w:p w14:paraId="6D074A80"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2.1-3:1</w:t>
            </w:r>
            <w:r w:rsidRPr="005A62DE">
              <w:rPr>
                <w:rFonts w:ascii="Times Roman" w:hAnsi="Times Roman" w:cs="Calibri"/>
                <w:color w:val="000000"/>
                <w:vertAlign w:val="superscript"/>
              </w:rPr>
              <w:t>d</w:t>
            </w:r>
          </w:p>
        </w:tc>
        <w:tc>
          <w:tcPr>
            <w:tcW w:w="1283" w:type="dxa"/>
            <w:tcBorders>
              <w:top w:val="nil"/>
              <w:left w:val="nil"/>
              <w:bottom w:val="nil"/>
              <w:right w:val="nil"/>
            </w:tcBorders>
            <w:shd w:val="clear" w:color="auto" w:fill="auto"/>
            <w:vAlign w:val="center"/>
            <w:hideMark/>
          </w:tcPr>
          <w:p w14:paraId="4BC1F8E0"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14.8:1</w:t>
            </w:r>
            <w:r w:rsidRPr="005A62DE">
              <w:rPr>
                <w:rFonts w:ascii="Times Roman" w:hAnsi="Times Roman" w:cs="Calibri"/>
                <w:color w:val="000000"/>
                <w:vertAlign w:val="superscript"/>
              </w:rPr>
              <w:t>c</w:t>
            </w:r>
          </w:p>
        </w:tc>
        <w:tc>
          <w:tcPr>
            <w:tcW w:w="1890" w:type="dxa"/>
            <w:tcBorders>
              <w:top w:val="nil"/>
              <w:left w:val="nil"/>
              <w:bottom w:val="nil"/>
              <w:right w:val="single" w:sz="4" w:space="0" w:color="auto"/>
            </w:tcBorders>
            <w:shd w:val="clear" w:color="auto" w:fill="auto"/>
            <w:vAlign w:val="center"/>
            <w:hideMark/>
          </w:tcPr>
          <w:p w14:paraId="6B758443"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2.9:1</w:t>
            </w:r>
            <w:r w:rsidRPr="005A62DE">
              <w:rPr>
                <w:rFonts w:ascii="Times Roman" w:hAnsi="Times Roman" w:cs="Calibri"/>
                <w:color w:val="000000"/>
                <w:vertAlign w:val="superscript"/>
              </w:rPr>
              <w:t>d</w:t>
            </w:r>
          </w:p>
        </w:tc>
        <w:tc>
          <w:tcPr>
            <w:tcW w:w="982" w:type="dxa"/>
            <w:tcBorders>
              <w:top w:val="nil"/>
              <w:left w:val="nil"/>
              <w:bottom w:val="nil"/>
              <w:right w:val="nil"/>
            </w:tcBorders>
            <w:shd w:val="clear" w:color="auto" w:fill="auto"/>
            <w:vAlign w:val="center"/>
            <w:hideMark/>
          </w:tcPr>
          <w:p w14:paraId="165FE4D8"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12:01</w:t>
            </w:r>
          </w:p>
        </w:tc>
      </w:tr>
      <w:tr w:rsidR="00D65DF1" w:rsidRPr="005A62DE" w14:paraId="3ED6C313" w14:textId="77777777" w:rsidTr="00403912">
        <w:trPr>
          <w:trHeight w:val="320"/>
        </w:trPr>
        <w:tc>
          <w:tcPr>
            <w:tcW w:w="2268" w:type="dxa"/>
            <w:tcBorders>
              <w:top w:val="nil"/>
              <w:left w:val="nil"/>
              <w:bottom w:val="nil"/>
              <w:right w:val="single" w:sz="4" w:space="0" w:color="auto"/>
            </w:tcBorders>
            <w:shd w:val="clear" w:color="auto" w:fill="auto"/>
            <w:vAlign w:val="center"/>
            <w:hideMark/>
          </w:tcPr>
          <w:p w14:paraId="267D2684" w14:textId="77777777" w:rsidR="00410DD0" w:rsidRPr="005A62DE" w:rsidRDefault="00410DD0" w:rsidP="00905E26">
            <w:pPr>
              <w:rPr>
                <w:rFonts w:ascii="Times Roman" w:hAnsi="Times Roman" w:cs="Calibri"/>
                <w:color w:val="000000"/>
              </w:rPr>
            </w:pPr>
            <w:r w:rsidRPr="005A62DE">
              <w:rPr>
                <w:rFonts w:ascii="Times Roman" w:hAnsi="Times Roman" w:cs="Calibri"/>
                <w:color w:val="000000"/>
              </w:rPr>
              <w:t>Cholesterol mg/Cal</w:t>
            </w:r>
          </w:p>
        </w:tc>
        <w:tc>
          <w:tcPr>
            <w:tcW w:w="1256" w:type="dxa"/>
            <w:tcBorders>
              <w:top w:val="nil"/>
              <w:left w:val="nil"/>
              <w:bottom w:val="nil"/>
              <w:right w:val="nil"/>
            </w:tcBorders>
            <w:shd w:val="clear" w:color="auto" w:fill="auto"/>
            <w:vAlign w:val="center"/>
            <w:hideMark/>
          </w:tcPr>
          <w:p w14:paraId="2A3B56EB"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0.13</w:t>
            </w:r>
            <w:r w:rsidRPr="005A62DE">
              <w:rPr>
                <w:rFonts w:ascii="Times Roman" w:hAnsi="Times Roman" w:cs="Calibri"/>
                <w:color w:val="000000"/>
                <w:vertAlign w:val="superscript"/>
              </w:rPr>
              <w:t>a</w:t>
            </w:r>
          </w:p>
        </w:tc>
        <w:tc>
          <w:tcPr>
            <w:tcW w:w="1763" w:type="dxa"/>
            <w:tcBorders>
              <w:top w:val="nil"/>
              <w:left w:val="nil"/>
              <w:bottom w:val="nil"/>
              <w:right w:val="single" w:sz="4" w:space="0" w:color="auto"/>
            </w:tcBorders>
            <w:shd w:val="clear" w:color="auto" w:fill="auto"/>
            <w:vAlign w:val="center"/>
            <w:hideMark/>
          </w:tcPr>
          <w:p w14:paraId="41823B5B"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0.16</w:t>
            </w:r>
            <w:r w:rsidRPr="005A62DE">
              <w:rPr>
                <w:rFonts w:ascii="Times Roman" w:hAnsi="Times Roman" w:cs="Calibri"/>
                <w:color w:val="000000"/>
                <w:vertAlign w:val="superscript"/>
              </w:rPr>
              <w:t>b</w:t>
            </w:r>
          </w:p>
        </w:tc>
        <w:tc>
          <w:tcPr>
            <w:tcW w:w="1283" w:type="dxa"/>
            <w:tcBorders>
              <w:top w:val="nil"/>
              <w:left w:val="nil"/>
              <w:bottom w:val="nil"/>
              <w:right w:val="nil"/>
            </w:tcBorders>
            <w:shd w:val="clear" w:color="auto" w:fill="auto"/>
            <w:vAlign w:val="center"/>
            <w:hideMark/>
          </w:tcPr>
          <w:p w14:paraId="3C2BDE90"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0.16</w:t>
            </w:r>
            <w:r w:rsidRPr="005A62DE">
              <w:rPr>
                <w:rFonts w:ascii="Times Roman" w:hAnsi="Times Roman" w:cs="Calibri"/>
                <w:color w:val="000000"/>
                <w:vertAlign w:val="superscript"/>
              </w:rPr>
              <w:t>a</w:t>
            </w:r>
          </w:p>
        </w:tc>
        <w:tc>
          <w:tcPr>
            <w:tcW w:w="1890" w:type="dxa"/>
            <w:tcBorders>
              <w:top w:val="nil"/>
              <w:left w:val="nil"/>
              <w:bottom w:val="nil"/>
              <w:right w:val="single" w:sz="4" w:space="0" w:color="auto"/>
            </w:tcBorders>
            <w:shd w:val="clear" w:color="auto" w:fill="auto"/>
            <w:vAlign w:val="center"/>
            <w:hideMark/>
          </w:tcPr>
          <w:p w14:paraId="7A05FF3E"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0.15</w:t>
            </w:r>
            <w:r w:rsidRPr="005A62DE">
              <w:rPr>
                <w:rFonts w:ascii="Times Roman" w:hAnsi="Times Roman" w:cs="Calibri"/>
                <w:color w:val="000000"/>
                <w:vertAlign w:val="superscript"/>
              </w:rPr>
              <w:t>b</w:t>
            </w:r>
          </w:p>
        </w:tc>
        <w:tc>
          <w:tcPr>
            <w:tcW w:w="982" w:type="dxa"/>
            <w:tcBorders>
              <w:top w:val="nil"/>
              <w:left w:val="nil"/>
              <w:bottom w:val="nil"/>
              <w:right w:val="nil"/>
            </w:tcBorders>
            <w:shd w:val="clear" w:color="auto" w:fill="auto"/>
            <w:vAlign w:val="center"/>
            <w:hideMark/>
          </w:tcPr>
          <w:p w14:paraId="531DF1EC"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trace</w:t>
            </w:r>
          </w:p>
        </w:tc>
      </w:tr>
      <w:tr w:rsidR="00D65DF1" w:rsidRPr="005A62DE" w14:paraId="4138D416" w14:textId="77777777" w:rsidTr="00403912">
        <w:trPr>
          <w:trHeight w:val="320"/>
        </w:trPr>
        <w:tc>
          <w:tcPr>
            <w:tcW w:w="2268" w:type="dxa"/>
            <w:tcBorders>
              <w:top w:val="nil"/>
              <w:left w:val="nil"/>
              <w:bottom w:val="nil"/>
              <w:right w:val="single" w:sz="4" w:space="0" w:color="auto"/>
            </w:tcBorders>
            <w:shd w:val="clear" w:color="auto" w:fill="auto"/>
            <w:vAlign w:val="center"/>
            <w:hideMark/>
          </w:tcPr>
          <w:p w14:paraId="50068FA9" w14:textId="77777777" w:rsidR="00410DD0" w:rsidRPr="005A62DE" w:rsidRDefault="00410DD0" w:rsidP="00905E26">
            <w:pPr>
              <w:rPr>
                <w:rFonts w:ascii="Times Roman" w:hAnsi="Times Roman" w:cs="Calibri"/>
                <w:color w:val="000000"/>
              </w:rPr>
            </w:pPr>
            <w:r w:rsidRPr="005A62DE">
              <w:rPr>
                <w:rFonts w:ascii="Times Roman" w:hAnsi="Times Roman" w:cs="Calibri"/>
                <w:color w:val="000000"/>
              </w:rPr>
              <w:t>Fiber g/Cal</w:t>
            </w:r>
          </w:p>
        </w:tc>
        <w:tc>
          <w:tcPr>
            <w:tcW w:w="1256" w:type="dxa"/>
            <w:tcBorders>
              <w:top w:val="nil"/>
              <w:left w:val="nil"/>
              <w:bottom w:val="nil"/>
              <w:right w:val="nil"/>
            </w:tcBorders>
            <w:shd w:val="clear" w:color="auto" w:fill="auto"/>
            <w:vAlign w:val="center"/>
            <w:hideMark/>
          </w:tcPr>
          <w:p w14:paraId="26C2257B"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0.01</w:t>
            </w:r>
            <w:r w:rsidRPr="005A62DE">
              <w:rPr>
                <w:rFonts w:ascii="Times Roman" w:hAnsi="Times Roman" w:cs="Calibri"/>
                <w:color w:val="000000"/>
                <w:vertAlign w:val="superscript"/>
              </w:rPr>
              <w:t>a</w:t>
            </w:r>
          </w:p>
        </w:tc>
        <w:tc>
          <w:tcPr>
            <w:tcW w:w="1763" w:type="dxa"/>
            <w:tcBorders>
              <w:top w:val="nil"/>
              <w:left w:val="nil"/>
              <w:bottom w:val="nil"/>
              <w:right w:val="single" w:sz="4" w:space="0" w:color="auto"/>
            </w:tcBorders>
            <w:shd w:val="clear" w:color="auto" w:fill="auto"/>
            <w:vAlign w:val="center"/>
            <w:hideMark/>
          </w:tcPr>
          <w:p w14:paraId="0124A66C"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0.03</w:t>
            </w:r>
            <w:r w:rsidRPr="005A62DE">
              <w:rPr>
                <w:rFonts w:ascii="Times Roman" w:hAnsi="Times Roman" w:cs="Calibri"/>
                <w:color w:val="000000"/>
                <w:vertAlign w:val="superscript"/>
              </w:rPr>
              <w:t>e</w:t>
            </w:r>
          </w:p>
        </w:tc>
        <w:tc>
          <w:tcPr>
            <w:tcW w:w="1283" w:type="dxa"/>
            <w:tcBorders>
              <w:top w:val="nil"/>
              <w:left w:val="nil"/>
              <w:bottom w:val="nil"/>
              <w:right w:val="nil"/>
            </w:tcBorders>
            <w:shd w:val="clear" w:color="auto" w:fill="auto"/>
            <w:vAlign w:val="center"/>
            <w:hideMark/>
          </w:tcPr>
          <w:p w14:paraId="76111C54"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0.02</w:t>
            </w:r>
            <w:r w:rsidRPr="005A62DE">
              <w:rPr>
                <w:rFonts w:ascii="Times Roman" w:hAnsi="Times Roman" w:cs="Calibri"/>
                <w:color w:val="000000"/>
                <w:vertAlign w:val="superscript"/>
              </w:rPr>
              <w:t>a</w:t>
            </w:r>
          </w:p>
        </w:tc>
        <w:tc>
          <w:tcPr>
            <w:tcW w:w="1890" w:type="dxa"/>
            <w:tcBorders>
              <w:top w:val="nil"/>
              <w:left w:val="nil"/>
              <w:bottom w:val="nil"/>
              <w:right w:val="single" w:sz="4" w:space="0" w:color="auto"/>
            </w:tcBorders>
            <w:shd w:val="clear" w:color="auto" w:fill="auto"/>
            <w:vAlign w:val="center"/>
            <w:hideMark/>
          </w:tcPr>
          <w:p w14:paraId="0978AAF8"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0.04</w:t>
            </w:r>
            <w:r w:rsidRPr="005A62DE">
              <w:rPr>
                <w:rFonts w:ascii="Times Roman" w:hAnsi="Times Roman" w:cs="Calibri"/>
                <w:color w:val="000000"/>
                <w:vertAlign w:val="superscript"/>
              </w:rPr>
              <w:t>e</w:t>
            </w:r>
          </w:p>
        </w:tc>
        <w:tc>
          <w:tcPr>
            <w:tcW w:w="982" w:type="dxa"/>
            <w:tcBorders>
              <w:top w:val="nil"/>
              <w:left w:val="nil"/>
              <w:bottom w:val="nil"/>
              <w:right w:val="nil"/>
            </w:tcBorders>
            <w:shd w:val="clear" w:color="auto" w:fill="auto"/>
            <w:vAlign w:val="center"/>
            <w:hideMark/>
          </w:tcPr>
          <w:p w14:paraId="7543B30C"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0.01</w:t>
            </w:r>
          </w:p>
        </w:tc>
      </w:tr>
      <w:tr w:rsidR="00D65DF1" w:rsidRPr="005A62DE" w14:paraId="187A32FE" w14:textId="77777777" w:rsidTr="00403912">
        <w:trPr>
          <w:trHeight w:val="320"/>
        </w:trPr>
        <w:tc>
          <w:tcPr>
            <w:tcW w:w="2268" w:type="dxa"/>
            <w:tcBorders>
              <w:top w:val="nil"/>
              <w:left w:val="nil"/>
              <w:bottom w:val="double" w:sz="6" w:space="0" w:color="auto"/>
              <w:right w:val="single" w:sz="4" w:space="0" w:color="auto"/>
            </w:tcBorders>
            <w:shd w:val="clear" w:color="auto" w:fill="auto"/>
            <w:vAlign w:val="center"/>
            <w:hideMark/>
          </w:tcPr>
          <w:p w14:paraId="3C2D2C3B" w14:textId="77777777" w:rsidR="00410DD0" w:rsidRPr="005A62DE" w:rsidRDefault="00410DD0" w:rsidP="00905E26">
            <w:pPr>
              <w:rPr>
                <w:rFonts w:ascii="Times Roman" w:hAnsi="Times Roman" w:cs="Calibri"/>
                <w:color w:val="000000"/>
              </w:rPr>
            </w:pPr>
            <w:r w:rsidRPr="005A62DE">
              <w:rPr>
                <w:rFonts w:ascii="Times Roman" w:hAnsi="Times Roman" w:cs="Calibri"/>
                <w:color w:val="000000"/>
              </w:rPr>
              <w:t>Sodium mg/Cal</w:t>
            </w:r>
          </w:p>
        </w:tc>
        <w:tc>
          <w:tcPr>
            <w:tcW w:w="1256" w:type="dxa"/>
            <w:tcBorders>
              <w:top w:val="nil"/>
              <w:left w:val="nil"/>
              <w:bottom w:val="nil"/>
              <w:right w:val="nil"/>
            </w:tcBorders>
            <w:shd w:val="clear" w:color="auto" w:fill="auto"/>
            <w:vAlign w:val="center"/>
            <w:hideMark/>
          </w:tcPr>
          <w:p w14:paraId="2C069DEA"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1.7</w:t>
            </w:r>
            <w:r w:rsidRPr="005A62DE">
              <w:rPr>
                <w:rFonts w:ascii="Times Roman" w:hAnsi="Times Roman" w:cs="Calibri"/>
                <w:color w:val="000000"/>
                <w:vertAlign w:val="superscript"/>
              </w:rPr>
              <w:t>a,f</w:t>
            </w:r>
          </w:p>
        </w:tc>
        <w:tc>
          <w:tcPr>
            <w:tcW w:w="1763" w:type="dxa"/>
            <w:tcBorders>
              <w:top w:val="nil"/>
              <w:left w:val="nil"/>
              <w:bottom w:val="nil"/>
              <w:right w:val="single" w:sz="4" w:space="0" w:color="auto"/>
            </w:tcBorders>
            <w:shd w:val="clear" w:color="auto" w:fill="auto"/>
            <w:vAlign w:val="center"/>
            <w:hideMark/>
          </w:tcPr>
          <w:p w14:paraId="14E4E29E"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1.3</w:t>
            </w:r>
            <w:r w:rsidRPr="005A62DE">
              <w:rPr>
                <w:rFonts w:ascii="Times Roman" w:hAnsi="Times Roman" w:cs="Calibri"/>
                <w:color w:val="000000"/>
                <w:vertAlign w:val="superscript"/>
              </w:rPr>
              <w:t>b,e</w:t>
            </w:r>
          </w:p>
        </w:tc>
        <w:tc>
          <w:tcPr>
            <w:tcW w:w="1283" w:type="dxa"/>
            <w:tcBorders>
              <w:top w:val="nil"/>
              <w:left w:val="nil"/>
              <w:bottom w:val="nil"/>
              <w:right w:val="nil"/>
            </w:tcBorders>
            <w:shd w:val="clear" w:color="auto" w:fill="auto"/>
            <w:vAlign w:val="center"/>
            <w:hideMark/>
          </w:tcPr>
          <w:p w14:paraId="2BD67B40"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1.7</w:t>
            </w:r>
            <w:r w:rsidRPr="005A62DE">
              <w:rPr>
                <w:rFonts w:ascii="Times Roman" w:hAnsi="Times Roman" w:cs="Calibri"/>
                <w:color w:val="000000"/>
                <w:vertAlign w:val="superscript"/>
              </w:rPr>
              <w:t>a,f</w:t>
            </w:r>
          </w:p>
        </w:tc>
        <w:tc>
          <w:tcPr>
            <w:tcW w:w="1890" w:type="dxa"/>
            <w:tcBorders>
              <w:top w:val="nil"/>
              <w:left w:val="nil"/>
              <w:bottom w:val="nil"/>
              <w:right w:val="single" w:sz="4" w:space="0" w:color="auto"/>
            </w:tcBorders>
            <w:shd w:val="clear" w:color="auto" w:fill="auto"/>
            <w:vAlign w:val="center"/>
            <w:hideMark/>
          </w:tcPr>
          <w:p w14:paraId="5E431466"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1.0</w:t>
            </w:r>
            <w:r w:rsidRPr="005A62DE">
              <w:rPr>
                <w:rFonts w:ascii="Times Roman" w:hAnsi="Times Roman" w:cs="Calibri"/>
                <w:color w:val="000000"/>
                <w:vertAlign w:val="superscript"/>
              </w:rPr>
              <w:t>b,e</w:t>
            </w:r>
          </w:p>
        </w:tc>
        <w:tc>
          <w:tcPr>
            <w:tcW w:w="982" w:type="dxa"/>
            <w:tcBorders>
              <w:top w:val="nil"/>
              <w:left w:val="nil"/>
              <w:bottom w:val="double" w:sz="6" w:space="0" w:color="auto"/>
              <w:right w:val="nil"/>
            </w:tcBorders>
            <w:shd w:val="clear" w:color="auto" w:fill="auto"/>
            <w:vAlign w:val="center"/>
            <w:hideMark/>
          </w:tcPr>
          <w:p w14:paraId="4E727834" w14:textId="77777777" w:rsidR="00410DD0" w:rsidRPr="005A62DE" w:rsidRDefault="00410DD0" w:rsidP="00905E26">
            <w:pPr>
              <w:jc w:val="center"/>
              <w:rPr>
                <w:rFonts w:ascii="Times Roman" w:hAnsi="Times Roman" w:cs="Calibri"/>
                <w:color w:val="000000"/>
              </w:rPr>
            </w:pPr>
            <w:r w:rsidRPr="005A62DE">
              <w:rPr>
                <w:rFonts w:ascii="Times Roman" w:hAnsi="Times Roman" w:cs="Calibri"/>
                <w:color w:val="000000"/>
              </w:rPr>
              <w:t>0.25</w:t>
            </w:r>
          </w:p>
        </w:tc>
      </w:tr>
      <w:tr w:rsidR="00410DD0" w:rsidRPr="005A62DE" w14:paraId="436784E9" w14:textId="77777777" w:rsidTr="00403912">
        <w:trPr>
          <w:trHeight w:val="640"/>
          <w:trPrChange w:id="430" w:author="Revised" w:date="2021-07-01T13:47:00Z">
            <w:trPr>
              <w:trHeight w:val="640"/>
            </w:trPr>
          </w:trPrChange>
        </w:trPr>
        <w:tc>
          <w:tcPr>
            <w:tcW w:w="9442" w:type="dxa"/>
            <w:gridSpan w:val="6"/>
            <w:tcBorders>
              <w:top w:val="double" w:sz="6" w:space="0" w:color="auto"/>
              <w:left w:val="nil"/>
              <w:bottom w:val="nil"/>
              <w:right w:val="nil"/>
            </w:tcBorders>
            <w:shd w:val="clear" w:color="auto" w:fill="auto"/>
            <w:vAlign w:val="center"/>
            <w:hideMark/>
            <w:tcPrChange w:id="431" w:author="Revised" w:date="2021-07-01T13:47:00Z">
              <w:tcPr>
                <w:tcW w:w="9440" w:type="dxa"/>
                <w:gridSpan w:val="6"/>
                <w:tcBorders>
                  <w:top w:val="double" w:sz="6" w:space="0" w:color="auto"/>
                  <w:left w:val="nil"/>
                  <w:bottom w:val="nil"/>
                  <w:right w:val="nil"/>
                </w:tcBorders>
                <w:shd w:val="clear" w:color="auto" w:fill="auto"/>
                <w:vAlign w:val="center"/>
                <w:hideMark/>
              </w:tcPr>
            </w:tcPrChange>
          </w:tcPr>
          <w:p w14:paraId="78320DA3" w14:textId="4BDBF871" w:rsidR="00403912" w:rsidRPr="00403912" w:rsidRDefault="00403912" w:rsidP="00905E26">
            <w:pPr>
              <w:rPr>
                <w:ins w:id="432" w:author="Revised" w:date="2021-07-01T13:47:00Z"/>
                <w:rFonts w:ascii="Times Roman" w:hAnsi="Times Roman" w:cs="Calibri"/>
                <w:color w:val="000000"/>
              </w:rPr>
            </w:pPr>
            <w:ins w:id="433" w:author="Revised" w:date="2021-07-01T13:47:00Z">
              <w:r>
                <w:rPr>
                  <w:rFonts w:ascii="Times Roman" w:hAnsi="Times Roman" w:cs="Calibri"/>
                  <w:color w:val="000000"/>
                  <w:vertAlign w:val="superscript"/>
                </w:rPr>
                <w:t>&amp;</w:t>
              </w:r>
              <w:r>
                <w:rPr>
                  <w:rFonts w:ascii="Times Roman" w:hAnsi="Times Roman" w:cs="Calibri"/>
                  <w:color w:val="000000"/>
                </w:rPr>
                <w:t xml:space="preserve"> Developed and prepared at Wake Forest School of Medicine</w:t>
              </w:r>
            </w:ins>
          </w:p>
          <w:p w14:paraId="2302F46B" w14:textId="70689BE8" w:rsidR="00410DD0" w:rsidRPr="005A62DE" w:rsidRDefault="00410DD0" w:rsidP="00905E26">
            <w:pPr>
              <w:rPr>
                <w:rFonts w:ascii="Times Roman" w:hAnsi="Times Roman" w:cs="Calibri"/>
                <w:color w:val="000000"/>
              </w:rPr>
            </w:pPr>
            <w:r w:rsidRPr="005A62DE">
              <w:rPr>
                <w:rFonts w:ascii="Times Roman" w:hAnsi="Times Roman" w:cs="Calibri"/>
                <w:color w:val="000000"/>
                <w:vertAlign w:val="superscript"/>
              </w:rPr>
              <w:t>#</w:t>
            </w:r>
            <w:r w:rsidRPr="005A62DE">
              <w:rPr>
                <w:rFonts w:ascii="Times Roman" w:hAnsi="Times Roman" w:cs="Calibri"/>
                <w:color w:val="000000"/>
              </w:rPr>
              <w:t xml:space="preserve"> LabDiet Chemical Composition Diet 5037/8. Type of fat known in 86% of total fat. Omega-6 from corn and pork fat.</w:t>
            </w:r>
          </w:p>
        </w:tc>
      </w:tr>
      <w:tr w:rsidR="00410DD0" w:rsidRPr="005A62DE" w14:paraId="69C1C265" w14:textId="77777777" w:rsidTr="00403912">
        <w:trPr>
          <w:trHeight w:val="320"/>
          <w:trPrChange w:id="434" w:author="Revised" w:date="2021-07-01T13:47:00Z">
            <w:trPr>
              <w:trHeight w:val="320"/>
            </w:trPr>
          </w:trPrChange>
        </w:trPr>
        <w:tc>
          <w:tcPr>
            <w:tcW w:w="9442" w:type="dxa"/>
            <w:gridSpan w:val="6"/>
            <w:tcBorders>
              <w:top w:val="nil"/>
              <w:left w:val="nil"/>
              <w:bottom w:val="nil"/>
              <w:right w:val="nil"/>
            </w:tcBorders>
            <w:shd w:val="clear" w:color="auto" w:fill="auto"/>
            <w:vAlign w:val="center"/>
            <w:hideMark/>
            <w:tcPrChange w:id="435" w:author="Revised" w:date="2021-07-01T13:47:00Z">
              <w:tcPr>
                <w:tcW w:w="9440" w:type="dxa"/>
                <w:gridSpan w:val="6"/>
                <w:tcBorders>
                  <w:top w:val="nil"/>
                  <w:left w:val="nil"/>
                  <w:bottom w:val="nil"/>
                  <w:right w:val="nil"/>
                </w:tcBorders>
                <w:shd w:val="clear" w:color="auto" w:fill="auto"/>
                <w:vAlign w:val="center"/>
                <w:hideMark/>
              </w:tcPr>
            </w:tcPrChange>
          </w:tcPr>
          <w:p w14:paraId="7562C8E4" w14:textId="77777777" w:rsidR="00410DD0" w:rsidRPr="003D57CE" w:rsidRDefault="00410DD0" w:rsidP="00905E26">
            <w:pPr>
              <w:rPr>
                <w:rFonts w:ascii="Times Roman" w:hAnsi="Times Roman" w:cs="Calibri"/>
                <w:color w:val="000000"/>
              </w:rPr>
            </w:pPr>
            <w:r w:rsidRPr="003D57CE">
              <w:rPr>
                <w:rFonts w:ascii="Times Roman" w:hAnsi="Times Roman" w:cs="Calibri"/>
                <w:color w:val="000000"/>
                <w:vertAlign w:val="superscript"/>
              </w:rPr>
              <w:t>†</w:t>
            </w:r>
            <w:r w:rsidRPr="003D57CE">
              <w:rPr>
                <w:rFonts w:ascii="Times Roman" w:hAnsi="Times Roman" w:cs="Calibri"/>
                <w:color w:val="000000"/>
              </w:rPr>
              <w:t xml:space="preserve"> Human carbohydrate calories include alcohol.</w:t>
            </w:r>
          </w:p>
        </w:tc>
      </w:tr>
      <w:tr w:rsidR="00410DD0" w:rsidRPr="005A62DE" w14:paraId="71BB324C" w14:textId="77777777" w:rsidTr="00403912">
        <w:trPr>
          <w:trHeight w:val="320"/>
          <w:trPrChange w:id="436" w:author="Revised" w:date="2021-07-01T13:47:00Z">
            <w:trPr>
              <w:trHeight w:val="320"/>
            </w:trPr>
          </w:trPrChange>
        </w:trPr>
        <w:tc>
          <w:tcPr>
            <w:tcW w:w="9442" w:type="dxa"/>
            <w:gridSpan w:val="6"/>
            <w:tcBorders>
              <w:top w:val="nil"/>
              <w:left w:val="nil"/>
              <w:bottom w:val="nil"/>
              <w:right w:val="nil"/>
            </w:tcBorders>
            <w:shd w:val="clear" w:color="auto" w:fill="auto"/>
            <w:vAlign w:val="center"/>
            <w:hideMark/>
            <w:tcPrChange w:id="437" w:author="Revised" w:date="2021-07-01T13:47:00Z">
              <w:tcPr>
                <w:tcW w:w="9440" w:type="dxa"/>
                <w:gridSpan w:val="6"/>
                <w:tcBorders>
                  <w:top w:val="nil"/>
                  <w:left w:val="nil"/>
                  <w:bottom w:val="nil"/>
                  <w:right w:val="nil"/>
                </w:tcBorders>
                <w:shd w:val="clear" w:color="auto" w:fill="auto"/>
                <w:vAlign w:val="center"/>
                <w:hideMark/>
              </w:tcPr>
            </w:tcPrChange>
          </w:tcPr>
          <w:p w14:paraId="494B885D" w14:textId="0F702437" w:rsidR="00410DD0" w:rsidRPr="003D57CE" w:rsidRDefault="00410DD0" w:rsidP="00905E26">
            <w:pPr>
              <w:rPr>
                <w:rFonts w:ascii="Times Roman" w:hAnsi="Times Roman" w:cs="Calibri"/>
                <w:color w:val="000000"/>
              </w:rPr>
            </w:pPr>
            <w:r w:rsidRPr="003D57CE">
              <w:rPr>
                <w:rFonts w:ascii="Times Roman" w:hAnsi="Times Roman" w:cs="Calibri"/>
                <w:color w:val="000000"/>
                <w:vertAlign w:val="superscript"/>
              </w:rPr>
              <w:t>a</w:t>
            </w:r>
            <w:r w:rsidRPr="003D57CE">
              <w:rPr>
                <w:rFonts w:ascii="Times Roman" w:hAnsi="Times Roman" w:cs="Calibri"/>
                <w:color w:val="000000"/>
              </w:rPr>
              <w:t xml:space="preserve"> </w:t>
            </w:r>
            <w:r w:rsidR="00915422" w:rsidRPr="00915422">
              <w:rPr>
                <w:rFonts w:ascii="Times Roman" w:hAnsi="Times Roman"/>
                <w:color w:val="000000"/>
              </w:rPr>
              <w:t>(</w:t>
            </w:r>
            <w:r w:rsidR="00647150" w:rsidRPr="00647150">
              <w:rPr>
                <w:rFonts w:ascii="Times Roman" w:hAnsi="Times Roman"/>
                <w:color w:val="000000"/>
              </w:rPr>
              <w:t>CDC</w:t>
            </w:r>
            <w:r w:rsidR="00915422" w:rsidRPr="00915422">
              <w:rPr>
                <w:rFonts w:ascii="Times Roman" w:hAnsi="Times Roman"/>
                <w:color w:val="000000"/>
              </w:rPr>
              <w:t>, 2014)</w:t>
            </w:r>
          </w:p>
        </w:tc>
      </w:tr>
      <w:tr w:rsidR="00410DD0" w:rsidRPr="005A62DE" w14:paraId="5C4B5C97" w14:textId="77777777" w:rsidTr="00403912">
        <w:trPr>
          <w:trHeight w:val="320"/>
          <w:trPrChange w:id="438" w:author="Revised" w:date="2021-07-01T13:47:00Z">
            <w:trPr>
              <w:trHeight w:val="320"/>
            </w:trPr>
          </w:trPrChange>
        </w:trPr>
        <w:tc>
          <w:tcPr>
            <w:tcW w:w="9442" w:type="dxa"/>
            <w:gridSpan w:val="6"/>
            <w:tcBorders>
              <w:top w:val="nil"/>
              <w:left w:val="nil"/>
              <w:bottom w:val="nil"/>
              <w:right w:val="nil"/>
            </w:tcBorders>
            <w:shd w:val="clear" w:color="auto" w:fill="auto"/>
            <w:vAlign w:val="center"/>
            <w:hideMark/>
            <w:tcPrChange w:id="439" w:author="Revised" w:date="2021-07-01T13:47:00Z">
              <w:tcPr>
                <w:tcW w:w="9440" w:type="dxa"/>
                <w:gridSpan w:val="6"/>
                <w:tcBorders>
                  <w:top w:val="nil"/>
                  <w:left w:val="nil"/>
                  <w:bottom w:val="nil"/>
                  <w:right w:val="nil"/>
                </w:tcBorders>
                <w:shd w:val="clear" w:color="auto" w:fill="auto"/>
                <w:vAlign w:val="center"/>
                <w:hideMark/>
              </w:tcPr>
            </w:tcPrChange>
          </w:tcPr>
          <w:p w14:paraId="358577A2" w14:textId="0AF321E0" w:rsidR="00410DD0" w:rsidRPr="003D57CE" w:rsidRDefault="00410DD0" w:rsidP="00905E26">
            <w:pPr>
              <w:rPr>
                <w:rFonts w:ascii="Times Roman" w:hAnsi="Times Roman" w:cs="Calibri"/>
                <w:color w:val="000000"/>
              </w:rPr>
            </w:pPr>
            <w:r w:rsidRPr="003D57CE">
              <w:rPr>
                <w:rFonts w:ascii="Times Roman" w:hAnsi="Times Roman" w:cs="Calibri"/>
                <w:color w:val="000000"/>
                <w:vertAlign w:val="superscript"/>
              </w:rPr>
              <w:t>b</w:t>
            </w:r>
            <w:r w:rsidRPr="003D57CE">
              <w:rPr>
                <w:rFonts w:ascii="Times Roman" w:hAnsi="Times Roman" w:cs="Calibri"/>
                <w:color w:val="000000"/>
              </w:rPr>
              <w:t xml:space="preserve"> </w:t>
            </w:r>
            <w:r w:rsidRPr="00381F1D">
              <w:rPr>
                <w:rFonts w:ascii="Times Roman" w:hAnsi="Times Roman"/>
                <w:color w:val="000000"/>
              </w:rPr>
              <w:t>(Bédard et al., 2012)</w:t>
            </w:r>
          </w:p>
        </w:tc>
      </w:tr>
      <w:tr w:rsidR="00410DD0" w:rsidRPr="005A62DE" w14:paraId="790D2E88" w14:textId="77777777" w:rsidTr="00403912">
        <w:trPr>
          <w:trHeight w:val="320"/>
          <w:trPrChange w:id="440" w:author="Revised" w:date="2021-07-01T13:47:00Z">
            <w:trPr>
              <w:trHeight w:val="320"/>
            </w:trPr>
          </w:trPrChange>
        </w:trPr>
        <w:tc>
          <w:tcPr>
            <w:tcW w:w="9442" w:type="dxa"/>
            <w:gridSpan w:val="6"/>
            <w:tcBorders>
              <w:top w:val="nil"/>
              <w:left w:val="nil"/>
              <w:bottom w:val="nil"/>
              <w:right w:val="nil"/>
            </w:tcBorders>
            <w:shd w:val="clear" w:color="auto" w:fill="auto"/>
            <w:vAlign w:val="center"/>
            <w:hideMark/>
            <w:tcPrChange w:id="441" w:author="Revised" w:date="2021-07-01T13:47:00Z">
              <w:tcPr>
                <w:tcW w:w="9440" w:type="dxa"/>
                <w:gridSpan w:val="6"/>
                <w:tcBorders>
                  <w:top w:val="nil"/>
                  <w:left w:val="nil"/>
                  <w:bottom w:val="nil"/>
                  <w:right w:val="nil"/>
                </w:tcBorders>
                <w:shd w:val="clear" w:color="auto" w:fill="auto"/>
                <w:vAlign w:val="center"/>
                <w:hideMark/>
              </w:tcPr>
            </w:tcPrChange>
          </w:tcPr>
          <w:p w14:paraId="522BE56C" w14:textId="4CDFF22A" w:rsidR="00410DD0" w:rsidRPr="003D57CE" w:rsidRDefault="00410DD0" w:rsidP="00905E26">
            <w:pPr>
              <w:rPr>
                <w:rFonts w:ascii="Times Roman" w:hAnsi="Times Roman" w:cs="Calibri"/>
                <w:color w:val="000000"/>
              </w:rPr>
            </w:pPr>
            <w:r w:rsidRPr="003D57CE">
              <w:rPr>
                <w:rFonts w:ascii="Times Roman" w:hAnsi="Times Roman" w:cs="Calibri"/>
                <w:color w:val="000000"/>
                <w:vertAlign w:val="superscript"/>
              </w:rPr>
              <w:t>c</w:t>
            </w:r>
            <w:r w:rsidRPr="003D57CE">
              <w:rPr>
                <w:rFonts w:ascii="Times Roman" w:hAnsi="Times Roman" w:cs="Calibri"/>
                <w:color w:val="000000"/>
              </w:rPr>
              <w:t xml:space="preserve"> </w:t>
            </w:r>
            <w:r w:rsidRPr="00381F1D">
              <w:rPr>
                <w:rFonts w:ascii="Times Roman" w:hAnsi="Times Roman"/>
                <w:color w:val="000000"/>
              </w:rPr>
              <w:t>(Simopoulos, 2006)</w:t>
            </w:r>
          </w:p>
        </w:tc>
      </w:tr>
      <w:tr w:rsidR="00410DD0" w:rsidRPr="005A62DE" w14:paraId="01E879A2" w14:textId="77777777" w:rsidTr="00403912">
        <w:trPr>
          <w:trHeight w:val="320"/>
          <w:trPrChange w:id="442" w:author="Revised" w:date="2021-07-01T13:47:00Z">
            <w:trPr>
              <w:trHeight w:val="320"/>
            </w:trPr>
          </w:trPrChange>
        </w:trPr>
        <w:tc>
          <w:tcPr>
            <w:tcW w:w="9442" w:type="dxa"/>
            <w:gridSpan w:val="6"/>
            <w:tcBorders>
              <w:top w:val="nil"/>
              <w:left w:val="nil"/>
              <w:bottom w:val="nil"/>
              <w:right w:val="nil"/>
            </w:tcBorders>
            <w:shd w:val="clear" w:color="auto" w:fill="auto"/>
            <w:vAlign w:val="center"/>
            <w:hideMark/>
            <w:tcPrChange w:id="443" w:author="Revised" w:date="2021-07-01T13:47:00Z">
              <w:tcPr>
                <w:tcW w:w="9440" w:type="dxa"/>
                <w:gridSpan w:val="6"/>
                <w:tcBorders>
                  <w:top w:val="nil"/>
                  <w:left w:val="nil"/>
                  <w:bottom w:val="nil"/>
                  <w:right w:val="nil"/>
                </w:tcBorders>
                <w:shd w:val="clear" w:color="auto" w:fill="auto"/>
                <w:vAlign w:val="center"/>
                <w:hideMark/>
              </w:tcPr>
            </w:tcPrChange>
          </w:tcPr>
          <w:p w14:paraId="09BF107E" w14:textId="4F708592" w:rsidR="00410DD0" w:rsidRPr="003D57CE" w:rsidRDefault="00410DD0" w:rsidP="00905E26">
            <w:pPr>
              <w:rPr>
                <w:rFonts w:ascii="Times Roman" w:hAnsi="Times Roman" w:cs="Calibri"/>
                <w:color w:val="000000"/>
              </w:rPr>
            </w:pPr>
            <w:r w:rsidRPr="003D57CE">
              <w:rPr>
                <w:rFonts w:ascii="Times Roman" w:hAnsi="Times Roman" w:cs="Calibri"/>
                <w:color w:val="000000"/>
                <w:vertAlign w:val="superscript"/>
              </w:rPr>
              <w:t>d</w:t>
            </w:r>
            <w:r w:rsidRPr="003D57CE">
              <w:rPr>
                <w:rFonts w:ascii="Times Roman" w:hAnsi="Times Roman" w:cs="Calibri"/>
                <w:color w:val="000000"/>
              </w:rPr>
              <w:t xml:space="preserve"> </w:t>
            </w:r>
            <w:r w:rsidRPr="00381F1D">
              <w:rPr>
                <w:rFonts w:ascii="Times Roman" w:hAnsi="Times Roman"/>
                <w:color w:val="000000"/>
              </w:rPr>
              <w:t>(Cordain et al., 2005)</w:t>
            </w:r>
          </w:p>
        </w:tc>
      </w:tr>
      <w:tr w:rsidR="00410DD0" w:rsidRPr="005A62DE" w14:paraId="5D9CCE63" w14:textId="77777777" w:rsidTr="00403912">
        <w:trPr>
          <w:trHeight w:val="320"/>
          <w:trPrChange w:id="444" w:author="Revised" w:date="2021-07-01T13:47:00Z">
            <w:trPr>
              <w:trHeight w:val="320"/>
            </w:trPr>
          </w:trPrChange>
        </w:trPr>
        <w:tc>
          <w:tcPr>
            <w:tcW w:w="9442" w:type="dxa"/>
            <w:gridSpan w:val="6"/>
            <w:tcBorders>
              <w:top w:val="nil"/>
              <w:left w:val="nil"/>
              <w:bottom w:val="nil"/>
              <w:right w:val="nil"/>
            </w:tcBorders>
            <w:shd w:val="clear" w:color="auto" w:fill="auto"/>
            <w:vAlign w:val="center"/>
            <w:hideMark/>
            <w:tcPrChange w:id="445" w:author="Revised" w:date="2021-07-01T13:47:00Z">
              <w:tcPr>
                <w:tcW w:w="9440" w:type="dxa"/>
                <w:gridSpan w:val="6"/>
                <w:tcBorders>
                  <w:top w:val="nil"/>
                  <w:left w:val="nil"/>
                  <w:bottom w:val="nil"/>
                  <w:right w:val="nil"/>
                </w:tcBorders>
                <w:shd w:val="clear" w:color="auto" w:fill="auto"/>
                <w:vAlign w:val="center"/>
                <w:hideMark/>
              </w:tcPr>
            </w:tcPrChange>
          </w:tcPr>
          <w:p w14:paraId="4E8EF6BF" w14:textId="0B3A562A" w:rsidR="00410DD0" w:rsidRPr="003D57CE" w:rsidRDefault="00410DD0" w:rsidP="00905E26">
            <w:pPr>
              <w:rPr>
                <w:rFonts w:ascii="Times Roman" w:hAnsi="Times Roman" w:cs="Calibri"/>
                <w:color w:val="000000"/>
              </w:rPr>
            </w:pPr>
            <w:r w:rsidRPr="003D57CE">
              <w:rPr>
                <w:rFonts w:ascii="Times Roman" w:hAnsi="Times Roman" w:cs="Calibri"/>
                <w:color w:val="000000"/>
                <w:vertAlign w:val="superscript"/>
              </w:rPr>
              <w:t>e</w:t>
            </w:r>
            <w:r w:rsidRPr="003D57CE">
              <w:rPr>
                <w:rFonts w:ascii="Times Roman" w:hAnsi="Times Roman" w:cs="Calibri"/>
                <w:color w:val="000000"/>
              </w:rPr>
              <w:t xml:space="preserve"> </w:t>
            </w:r>
            <w:r w:rsidRPr="00381F1D">
              <w:rPr>
                <w:rFonts w:ascii="Times Roman" w:hAnsi="Times Roman"/>
                <w:color w:val="000000"/>
              </w:rPr>
              <w:t>(Kafatos et al., 2000)</w:t>
            </w:r>
          </w:p>
        </w:tc>
      </w:tr>
      <w:tr w:rsidR="00410DD0" w:rsidRPr="005A62DE" w14:paraId="0623049E" w14:textId="77777777" w:rsidTr="00403912">
        <w:trPr>
          <w:trHeight w:val="320"/>
          <w:trPrChange w:id="446" w:author="Revised" w:date="2021-07-01T13:47:00Z">
            <w:trPr>
              <w:trHeight w:val="320"/>
            </w:trPr>
          </w:trPrChange>
        </w:trPr>
        <w:tc>
          <w:tcPr>
            <w:tcW w:w="9442" w:type="dxa"/>
            <w:gridSpan w:val="6"/>
            <w:tcBorders>
              <w:top w:val="nil"/>
              <w:left w:val="nil"/>
              <w:bottom w:val="nil"/>
              <w:right w:val="nil"/>
            </w:tcBorders>
            <w:shd w:val="clear" w:color="auto" w:fill="auto"/>
            <w:vAlign w:val="center"/>
            <w:hideMark/>
            <w:tcPrChange w:id="447" w:author="Revised" w:date="2021-07-01T13:47:00Z">
              <w:tcPr>
                <w:tcW w:w="9440" w:type="dxa"/>
                <w:gridSpan w:val="6"/>
                <w:tcBorders>
                  <w:top w:val="nil"/>
                  <w:left w:val="nil"/>
                  <w:bottom w:val="nil"/>
                  <w:right w:val="nil"/>
                </w:tcBorders>
                <w:shd w:val="clear" w:color="auto" w:fill="auto"/>
                <w:vAlign w:val="center"/>
                <w:hideMark/>
              </w:tcPr>
            </w:tcPrChange>
          </w:tcPr>
          <w:p w14:paraId="63A68401" w14:textId="4494DFCB" w:rsidR="00410DD0" w:rsidRPr="003D57CE" w:rsidRDefault="00410DD0" w:rsidP="00905E26">
            <w:pPr>
              <w:rPr>
                <w:rFonts w:ascii="Times Roman" w:hAnsi="Times Roman" w:cs="Calibri"/>
                <w:color w:val="000000"/>
              </w:rPr>
            </w:pPr>
            <w:r w:rsidRPr="003D57CE">
              <w:rPr>
                <w:rFonts w:ascii="Times Roman" w:hAnsi="Times Roman" w:cs="Calibri"/>
                <w:color w:val="000000"/>
                <w:vertAlign w:val="superscript"/>
              </w:rPr>
              <w:t>f</w:t>
            </w:r>
            <w:r w:rsidRPr="003D57CE">
              <w:rPr>
                <w:rFonts w:ascii="Times Roman" w:hAnsi="Times Roman" w:cs="Calibri"/>
                <w:color w:val="000000"/>
              </w:rPr>
              <w:t xml:space="preserve"> </w:t>
            </w:r>
            <w:r w:rsidRPr="00381F1D">
              <w:rPr>
                <w:rFonts w:ascii="Times Roman" w:hAnsi="Times Roman"/>
                <w:color w:val="000000"/>
              </w:rPr>
              <w:t>(Powles et al., 2013)</w:t>
            </w:r>
          </w:p>
        </w:tc>
      </w:tr>
      <w:tr w:rsidR="00410DD0" w:rsidRPr="005A62DE" w14:paraId="029943C3" w14:textId="77777777" w:rsidTr="00403912">
        <w:trPr>
          <w:trHeight w:val="320"/>
          <w:trPrChange w:id="448" w:author="Revised" w:date="2021-07-01T13:47:00Z">
            <w:trPr>
              <w:trHeight w:val="320"/>
            </w:trPr>
          </w:trPrChange>
        </w:trPr>
        <w:tc>
          <w:tcPr>
            <w:tcW w:w="9442" w:type="dxa"/>
            <w:gridSpan w:val="6"/>
            <w:tcBorders>
              <w:top w:val="nil"/>
              <w:left w:val="nil"/>
              <w:bottom w:val="nil"/>
              <w:right w:val="nil"/>
            </w:tcBorders>
            <w:shd w:val="clear" w:color="auto" w:fill="auto"/>
            <w:noWrap/>
            <w:vAlign w:val="bottom"/>
            <w:hideMark/>
            <w:tcPrChange w:id="449" w:author="Revised" w:date="2021-07-01T13:47:00Z">
              <w:tcPr>
                <w:tcW w:w="9440" w:type="dxa"/>
                <w:gridSpan w:val="6"/>
                <w:tcBorders>
                  <w:top w:val="nil"/>
                  <w:left w:val="nil"/>
                  <w:bottom w:val="nil"/>
                  <w:right w:val="nil"/>
                </w:tcBorders>
                <w:shd w:val="clear" w:color="auto" w:fill="auto"/>
                <w:noWrap/>
                <w:vAlign w:val="bottom"/>
                <w:hideMark/>
              </w:tcPr>
            </w:tcPrChange>
          </w:tcPr>
          <w:p w14:paraId="0874C43E" w14:textId="77777777" w:rsidR="00410DD0" w:rsidRPr="003D57CE" w:rsidRDefault="00410DD0" w:rsidP="00905E26">
            <w:pPr>
              <w:rPr>
                <w:rFonts w:ascii="Times Roman" w:hAnsi="Times Roman" w:cs="Calibri"/>
                <w:color w:val="000000"/>
              </w:rPr>
            </w:pPr>
          </w:p>
        </w:tc>
      </w:tr>
      <w:tr w:rsidR="00410DD0" w:rsidRPr="005A62DE" w14:paraId="5F36D6F6" w14:textId="77777777" w:rsidTr="00403912">
        <w:trPr>
          <w:trHeight w:val="320"/>
          <w:trPrChange w:id="450" w:author="Revised" w:date="2021-07-01T13:47:00Z">
            <w:trPr>
              <w:trHeight w:val="320"/>
            </w:trPr>
          </w:trPrChange>
        </w:trPr>
        <w:tc>
          <w:tcPr>
            <w:tcW w:w="9442" w:type="dxa"/>
            <w:gridSpan w:val="6"/>
            <w:tcBorders>
              <w:top w:val="nil"/>
              <w:left w:val="nil"/>
              <w:bottom w:val="nil"/>
              <w:right w:val="nil"/>
            </w:tcBorders>
            <w:shd w:val="clear" w:color="auto" w:fill="auto"/>
            <w:noWrap/>
            <w:vAlign w:val="bottom"/>
            <w:hideMark/>
            <w:tcPrChange w:id="451" w:author="Revised" w:date="2021-07-01T13:47:00Z">
              <w:tcPr>
                <w:tcW w:w="9440" w:type="dxa"/>
                <w:gridSpan w:val="6"/>
                <w:tcBorders>
                  <w:top w:val="nil"/>
                  <w:left w:val="nil"/>
                  <w:bottom w:val="nil"/>
                  <w:right w:val="nil"/>
                </w:tcBorders>
                <w:shd w:val="clear" w:color="auto" w:fill="auto"/>
                <w:noWrap/>
                <w:vAlign w:val="bottom"/>
                <w:hideMark/>
              </w:tcPr>
            </w:tcPrChange>
          </w:tcPr>
          <w:p w14:paraId="4CC93D05" w14:textId="1CB4AED1" w:rsidR="00410DD0" w:rsidRPr="00AB0828" w:rsidRDefault="00410DD0" w:rsidP="00905E26">
            <w:pPr>
              <w:rPr>
                <w:rFonts w:ascii="Times Roman" w:hAnsi="Times Roman"/>
                <w:color w:val="000000"/>
              </w:rPr>
            </w:pPr>
            <w:r w:rsidRPr="005A62DE">
              <w:rPr>
                <w:rFonts w:ascii="Times Roman" w:hAnsi="Times Roman" w:cs="Calibri"/>
                <w:i/>
                <w:iCs/>
                <w:color w:val="000000"/>
              </w:rPr>
              <w:t xml:space="preserve">reprinted from Shively </w:t>
            </w:r>
            <w:r w:rsidRPr="005A62DE">
              <w:rPr>
                <w:rFonts w:ascii="Times Roman" w:hAnsi="Times Roman" w:cs="Calibri"/>
                <w:color w:val="000000"/>
              </w:rPr>
              <w:t xml:space="preserve">et al. </w:t>
            </w:r>
            <w:r w:rsidRPr="005A62DE">
              <w:rPr>
                <w:rFonts w:ascii="Times Roman" w:hAnsi="Times Roman" w:cs="Calibri"/>
                <w:i/>
                <w:iCs/>
                <w:color w:val="000000"/>
              </w:rPr>
              <w:t xml:space="preserve">2019 </w:t>
            </w:r>
            <w:r w:rsidRPr="005A62DE">
              <w:rPr>
                <w:rFonts w:ascii="Times Roman" w:hAnsi="Times Roman" w:cs="Calibri"/>
                <w:color w:val="000000"/>
              </w:rPr>
              <w:t>Obesity</w:t>
            </w:r>
            <w:r w:rsidRPr="005A62DE">
              <w:rPr>
                <w:rFonts w:ascii="Times Roman" w:hAnsi="Times Roman" w:cs="Calibri"/>
                <w:i/>
                <w:iCs/>
                <w:color w:val="000000"/>
              </w:rPr>
              <w:t xml:space="preserve"> with permission</w:t>
            </w:r>
            <w:r>
              <w:rPr>
                <w:rFonts w:ascii="Times Roman" w:hAnsi="Times Roman" w:cs="Calibri"/>
                <w:color w:val="000000"/>
              </w:rPr>
              <w:t xml:space="preserve"> </w:t>
            </w:r>
            <w:r w:rsidRPr="00381F1D">
              <w:rPr>
                <w:rFonts w:ascii="Times Roman" w:hAnsi="Times Roman"/>
                <w:color w:val="000000"/>
              </w:rPr>
              <w:t>(Shively et al., 2019)</w:t>
            </w:r>
          </w:p>
        </w:tc>
      </w:tr>
    </w:tbl>
    <w:p w14:paraId="62675FE3" w14:textId="77777777" w:rsidR="00895390" w:rsidRPr="005620C2" w:rsidRDefault="00895390" w:rsidP="00BA35FB">
      <w:pPr>
        <w:widowControl w:val="0"/>
        <w:spacing w:line="480" w:lineRule="auto"/>
        <w:rPr>
          <w:rFonts w:ascii="Times" w:hAnsi="Times" w:cs="Arial"/>
          <w:b/>
        </w:rPr>
      </w:pPr>
    </w:p>
    <w:p w14:paraId="32D680B3" w14:textId="77777777" w:rsidR="00895390" w:rsidRPr="005620C2" w:rsidRDefault="00895390" w:rsidP="00BA35FB">
      <w:pPr>
        <w:widowControl w:val="0"/>
        <w:spacing w:line="480" w:lineRule="auto"/>
        <w:rPr>
          <w:rFonts w:ascii="Times" w:hAnsi="Times" w:cs="Arial"/>
          <w:bCs/>
          <w:i/>
          <w:iCs/>
        </w:rPr>
      </w:pPr>
      <w:r w:rsidRPr="005620C2">
        <w:rPr>
          <w:rFonts w:ascii="Times" w:hAnsi="Times" w:cs="Arial"/>
          <w:bCs/>
          <w:i/>
          <w:iCs/>
        </w:rPr>
        <w:t>Behavioral Characterization</w:t>
      </w:r>
    </w:p>
    <w:p w14:paraId="4DACD404" w14:textId="4E4B61FD" w:rsidR="00895390" w:rsidRPr="005620C2" w:rsidRDefault="00895390" w:rsidP="00BA35FB">
      <w:pPr>
        <w:widowControl w:val="0"/>
        <w:spacing w:line="480" w:lineRule="auto"/>
        <w:rPr>
          <w:rFonts w:ascii="Times" w:hAnsi="Times" w:cs="Arial"/>
        </w:rPr>
      </w:pPr>
      <w:r w:rsidRPr="00472588">
        <w:rPr>
          <w:rFonts w:ascii="Times" w:hAnsi="Times" w:cs="Arial"/>
        </w:rPr>
        <w:t xml:space="preserve">Behavioral data were collected weekly during two 10-minute focal observations, balanced for time of day, for </w:t>
      </w:r>
      <w:r w:rsidR="006311AF" w:rsidRPr="00AD3CED">
        <w:rPr>
          <w:rFonts w:ascii="Times" w:hAnsi="Times" w:cs="Arial"/>
        </w:rPr>
        <w:t>6</w:t>
      </w:r>
      <w:r w:rsidRPr="00AD3CED">
        <w:rPr>
          <w:rFonts w:ascii="Times" w:hAnsi="Times" w:cs="Arial"/>
        </w:rPr>
        <w:t xml:space="preserve"> weeks during the baseline phase </w:t>
      </w:r>
      <w:r w:rsidR="006311AF" w:rsidRPr="00AD3CED">
        <w:rPr>
          <w:rFonts w:ascii="Times" w:hAnsi="Times" w:cs="Arial"/>
        </w:rPr>
        <w:t>(2 hours/monkey</w:t>
      </w:r>
      <w:r w:rsidR="00314545">
        <w:rPr>
          <w:rFonts w:ascii="Times" w:hAnsi="Times" w:cs="Arial"/>
        </w:rPr>
        <w:t xml:space="preserve"> total</w:t>
      </w:r>
      <w:r w:rsidR="006311AF" w:rsidRPr="00AD3CED">
        <w:rPr>
          <w:rFonts w:ascii="Times" w:hAnsi="Times" w:cs="Arial"/>
        </w:rPr>
        <w:t xml:space="preserve">) </w:t>
      </w:r>
      <w:r w:rsidRPr="00AD3CED">
        <w:rPr>
          <w:rFonts w:ascii="Times" w:hAnsi="Times" w:cs="Arial"/>
        </w:rPr>
        <w:t>and for 1</w:t>
      </w:r>
      <w:r w:rsidR="00D85F4A">
        <w:rPr>
          <w:rFonts w:ascii="Times" w:hAnsi="Times" w:cs="Arial"/>
        </w:rPr>
        <w:t>4</w:t>
      </w:r>
      <w:r w:rsidRPr="00AD3CED">
        <w:rPr>
          <w:rFonts w:ascii="Times" w:hAnsi="Times" w:cs="Arial"/>
        </w:rPr>
        <w:t xml:space="preserve"> months during the experimental phase (</w:t>
      </w:r>
      <w:ins w:id="452" w:author="Revised" w:date="2021-07-01T13:47:00Z">
        <w:r w:rsidR="00403912">
          <w:rPr>
            <w:rFonts w:ascii="Times" w:hAnsi="Times" w:cs="Arial"/>
          </w:rPr>
          <w:t xml:space="preserve">mean = </w:t>
        </w:r>
      </w:ins>
      <w:r w:rsidR="006311AF" w:rsidRPr="00AD3CED">
        <w:rPr>
          <w:rFonts w:ascii="Times" w:hAnsi="Times" w:cs="Arial"/>
        </w:rPr>
        <w:t>1</w:t>
      </w:r>
      <w:r w:rsidR="00D85F4A">
        <w:rPr>
          <w:rFonts w:ascii="Times" w:hAnsi="Times" w:cs="Arial"/>
        </w:rPr>
        <w:t>7.</w:t>
      </w:r>
      <w:del w:id="453" w:author="Revised" w:date="2021-07-01T13:47:00Z">
        <w:r w:rsidR="00D85F4A">
          <w:rPr>
            <w:rFonts w:ascii="Times" w:hAnsi="Times" w:cs="Arial"/>
          </w:rPr>
          <w:delText>7</w:delText>
        </w:r>
      </w:del>
      <w:ins w:id="454" w:author="Revised" w:date="2021-07-01T13:47:00Z">
        <w:r w:rsidR="00403912">
          <w:rPr>
            <w:rFonts w:ascii="Times" w:hAnsi="Times" w:cs="Arial"/>
          </w:rPr>
          <w:t>6</w:t>
        </w:r>
      </w:ins>
      <w:r w:rsidR="006311AF" w:rsidRPr="00AD3CED">
        <w:rPr>
          <w:rFonts w:ascii="Times" w:hAnsi="Times" w:cs="Arial"/>
        </w:rPr>
        <w:t xml:space="preserve"> </w:t>
      </w:r>
      <w:r w:rsidRPr="00AD3CED">
        <w:rPr>
          <w:rFonts w:ascii="Times" w:hAnsi="Times" w:cs="Arial"/>
        </w:rPr>
        <w:t>hours/monke</w:t>
      </w:r>
      <w:r w:rsidRPr="00C64CE9">
        <w:rPr>
          <w:rFonts w:ascii="Times" w:hAnsi="Times" w:cs="Arial"/>
        </w:rPr>
        <w:t>y</w:t>
      </w:r>
      <w:r w:rsidR="00314545">
        <w:rPr>
          <w:rFonts w:ascii="Times" w:hAnsi="Times" w:cs="Arial"/>
        </w:rPr>
        <w:t xml:space="preserve"> total</w:t>
      </w:r>
      <w:r w:rsidRPr="00C64CE9">
        <w:rPr>
          <w:rFonts w:ascii="Times" w:hAnsi="Times" w:cs="Arial"/>
        </w:rPr>
        <w:t xml:space="preserve">). </w:t>
      </w:r>
      <w:r w:rsidR="00AF281D">
        <w:rPr>
          <w:rFonts w:ascii="Times" w:hAnsi="Times" w:cs="Arial"/>
        </w:rPr>
        <w:t xml:space="preserve">Behaviors recorded included the frequency of aggressive and submissive behaviors, time spent in positive social interactions such as sitting in body contact and grooming or alone, and anxious behavior defined as self-directed behaviors including </w:t>
      </w:r>
      <w:r w:rsidR="00293B56">
        <w:rPr>
          <w:rFonts w:ascii="Times" w:hAnsi="Times" w:cs="Arial"/>
        </w:rPr>
        <w:t>self-</w:t>
      </w:r>
      <w:r w:rsidR="00AF281D">
        <w:rPr>
          <w:rFonts w:ascii="Times" w:hAnsi="Times" w:cs="Arial"/>
        </w:rPr>
        <w:t>grooming</w:t>
      </w:r>
      <w:r w:rsidR="00293B56">
        <w:rPr>
          <w:rFonts w:ascii="Times" w:hAnsi="Times" w:cs="Arial"/>
        </w:rPr>
        <w:t xml:space="preserve"> and </w:t>
      </w:r>
      <w:r w:rsidR="00AF281D">
        <w:rPr>
          <w:rFonts w:ascii="Times" w:hAnsi="Times" w:cs="Arial"/>
        </w:rPr>
        <w:t>scratching</w:t>
      </w:r>
      <w:r w:rsidR="00B13CA6">
        <w:rPr>
          <w:rFonts w:ascii="Times" w:hAnsi="Times" w:cs="Arial"/>
        </w:rPr>
        <w:t xml:space="preserve"> </w:t>
      </w:r>
      <w:r w:rsidR="00EE4CE7">
        <w:rPr>
          <w:rFonts w:ascii="Times" w:hAnsi="Times"/>
        </w:rPr>
        <w:t>(Maestripieri et al., 1992; Schino et al., 1996; Shively et al., 2015; Troisi et al., 2000; Troisi, 2002)</w:t>
      </w:r>
      <w:r w:rsidR="00AF281D">
        <w:rPr>
          <w:rFonts w:ascii="Times" w:hAnsi="Times" w:cs="Arial"/>
        </w:rPr>
        <w:t xml:space="preserve">. </w:t>
      </w:r>
      <w:r w:rsidR="005B1DE2" w:rsidRPr="00C64CE9">
        <w:rPr>
          <w:rFonts w:ascii="Times" w:hAnsi="Times" w:cs="Arial"/>
        </w:rPr>
        <w:t>Behaviors were collected as previously described</w:t>
      </w:r>
      <w:r w:rsidR="00B13CA6">
        <w:rPr>
          <w:rFonts w:ascii="Times" w:hAnsi="Times" w:cs="Arial"/>
        </w:rPr>
        <w:t xml:space="preserve"> </w:t>
      </w:r>
      <w:r w:rsidR="00EE4CE7">
        <w:rPr>
          <w:rFonts w:ascii="Times" w:hAnsi="Times"/>
        </w:rPr>
        <w:t>(Shively, 1998)</w:t>
      </w:r>
      <w:r w:rsidR="3ACEA1EC" w:rsidRPr="005620C2">
        <w:rPr>
          <w:rFonts w:ascii="Times" w:hAnsi="Times" w:cs="Arial"/>
        </w:rPr>
        <w:t>,</w:t>
      </w:r>
      <w:r w:rsidR="40075794" w:rsidRPr="005620C2">
        <w:rPr>
          <w:rFonts w:ascii="Times" w:hAnsi="Times" w:cs="Arial"/>
        </w:rPr>
        <w:t xml:space="preserve"> </w:t>
      </w:r>
      <w:r w:rsidR="3ACEA1EC" w:rsidRPr="005620C2">
        <w:rPr>
          <w:rFonts w:ascii="Times" w:hAnsi="Times" w:cs="Arial"/>
        </w:rPr>
        <w:t>and combined into summary behaviors (e.g., “</w:t>
      </w:r>
      <w:r w:rsidR="005B1DE2" w:rsidRPr="005620C2">
        <w:rPr>
          <w:rFonts w:ascii="Times" w:hAnsi="Times" w:cs="Arial"/>
        </w:rPr>
        <w:t>aggression</w:t>
      </w:r>
      <w:r w:rsidR="3ACEA1EC" w:rsidRPr="005620C2">
        <w:rPr>
          <w:rFonts w:ascii="Times" w:hAnsi="Times" w:cs="Arial"/>
        </w:rPr>
        <w:t xml:space="preserve">” </w:t>
      </w:r>
      <w:r w:rsidR="3ACEA1EC" w:rsidRPr="005620C2">
        <w:rPr>
          <w:rFonts w:ascii="Times" w:hAnsi="Times" w:cs="Arial"/>
        </w:rPr>
        <w:lastRenderedPageBreak/>
        <w:t xml:space="preserve">was a combination of all </w:t>
      </w:r>
      <w:r w:rsidR="005B1DE2" w:rsidRPr="00472588">
        <w:rPr>
          <w:rFonts w:ascii="Times" w:hAnsi="Times" w:cs="Arial"/>
        </w:rPr>
        <w:t>total, noncontact, contact</w:t>
      </w:r>
      <w:r w:rsidR="02974448" w:rsidRPr="00472588">
        <w:rPr>
          <w:rFonts w:ascii="Times" w:hAnsi="Times" w:cs="Arial"/>
        </w:rPr>
        <w:t xml:space="preserve"> aggressive events</w:t>
      </w:r>
      <w:r w:rsidR="40075794" w:rsidRPr="00472588">
        <w:rPr>
          <w:rFonts w:ascii="Times" w:hAnsi="Times" w:cs="Arial"/>
        </w:rPr>
        <w:t>).</w:t>
      </w:r>
      <w:r w:rsidR="005B1DE2" w:rsidRPr="00472588">
        <w:rPr>
          <w:rFonts w:ascii="Times" w:hAnsi="Times" w:cs="Arial"/>
        </w:rPr>
        <w:t xml:space="preserve"> </w:t>
      </w:r>
      <w:r w:rsidR="005316E5" w:rsidRPr="00472588">
        <w:rPr>
          <w:rFonts w:ascii="Times" w:hAnsi="Times" w:cs="Arial"/>
        </w:rPr>
        <w:t xml:space="preserve">No significant differences in behavior were observed between the diet groups </w:t>
      </w:r>
      <w:del w:id="455" w:author="Revised" w:date="2021-07-01T13:47:00Z">
        <w:r w:rsidR="005316E5" w:rsidRPr="00472588">
          <w:rPr>
            <w:rFonts w:ascii="Times" w:hAnsi="Times" w:cs="Arial"/>
          </w:rPr>
          <w:delText>which</w:delText>
        </w:r>
      </w:del>
      <w:ins w:id="456" w:author="Revised" w:date="2021-07-01T13:47:00Z">
        <w:r w:rsidR="005316E5" w:rsidRPr="00472588">
          <w:rPr>
            <w:rFonts w:ascii="Times" w:hAnsi="Times" w:cs="Arial"/>
          </w:rPr>
          <w:t>whi</w:t>
        </w:r>
        <w:r w:rsidR="00A12171">
          <w:rPr>
            <w:rFonts w:ascii="Times" w:hAnsi="Times" w:cs="Arial"/>
          </w:rPr>
          <w:t>le</w:t>
        </w:r>
      </w:ins>
      <w:r w:rsidR="005316E5" w:rsidRPr="00472588">
        <w:rPr>
          <w:rFonts w:ascii="Times" w:hAnsi="Times" w:cs="Arial"/>
        </w:rPr>
        <w:t xml:space="preserve"> consuming </w:t>
      </w:r>
      <w:del w:id="457" w:author="Revised" w:date="2021-07-01T13:47:00Z">
        <w:r w:rsidR="005316E5" w:rsidRPr="00472588">
          <w:rPr>
            <w:rFonts w:ascii="Times" w:hAnsi="Times" w:cs="Arial"/>
          </w:rPr>
          <w:delText xml:space="preserve">the baseline </w:delText>
        </w:r>
      </w:del>
      <w:r w:rsidR="005316E5" w:rsidRPr="00472588">
        <w:rPr>
          <w:rFonts w:ascii="Times" w:hAnsi="Times" w:cs="Arial"/>
        </w:rPr>
        <w:t>standard monkey chow diet</w:t>
      </w:r>
      <w:r w:rsidR="00A12171">
        <w:rPr>
          <w:rFonts w:ascii="Times" w:hAnsi="Times" w:cs="Arial"/>
        </w:rPr>
        <w:t xml:space="preserve"> </w:t>
      </w:r>
      <w:del w:id="458" w:author="Revised" w:date="2021-07-01T13:47:00Z">
        <w:r w:rsidR="000D0CF1">
          <w:rPr>
            <w:rFonts w:ascii="Times" w:hAnsi="Times" w:cs="Arial"/>
          </w:rPr>
          <w:delText xml:space="preserve">(Fig. </w:delText>
        </w:r>
        <w:r w:rsidR="00C80AF2">
          <w:rPr>
            <w:rFonts w:ascii="Times" w:hAnsi="Times" w:cs="Arial"/>
          </w:rPr>
          <w:delText>S1</w:delText>
        </w:r>
        <w:r w:rsidR="00AF281D">
          <w:rPr>
            <w:rFonts w:ascii="Times" w:hAnsi="Times" w:cs="Arial"/>
          </w:rPr>
          <w:delText>A</w:delText>
        </w:r>
      </w:del>
      <w:ins w:id="459" w:author="Revised" w:date="2021-07-01T13:47:00Z">
        <w:r w:rsidR="00A12171">
          <w:rPr>
            <w:rFonts w:ascii="Times" w:hAnsi="Times" w:cs="Arial"/>
          </w:rPr>
          <w:t>during the baseline period</w:t>
        </w:r>
        <w:r w:rsidR="000D0CF1">
          <w:rPr>
            <w:rFonts w:ascii="Times" w:hAnsi="Times" w:cs="Arial"/>
          </w:rPr>
          <w:t xml:space="preserve"> (Fig</w:t>
        </w:r>
        <w:r w:rsidR="00CD30F8">
          <w:rPr>
            <w:rFonts w:ascii="Times" w:hAnsi="Times" w:cs="Arial"/>
          </w:rPr>
          <w:t>ure 4—figure supplement 1</w:t>
        </w:r>
        <w:r w:rsidR="00AF281D">
          <w:rPr>
            <w:rFonts w:ascii="Times" w:hAnsi="Times" w:cs="Arial"/>
          </w:rPr>
          <w:t>A</w:t>
        </w:r>
      </w:ins>
      <w:r w:rsidR="00AF281D">
        <w:rPr>
          <w:rFonts w:ascii="Times" w:hAnsi="Times" w:cs="Arial"/>
        </w:rPr>
        <w:t>, B</w:t>
      </w:r>
      <w:r w:rsidR="000D0CF1">
        <w:rPr>
          <w:rFonts w:ascii="Times" w:hAnsi="Times" w:cs="Arial"/>
        </w:rPr>
        <w:t>)</w:t>
      </w:r>
      <w:r w:rsidR="005316E5" w:rsidRPr="00472588">
        <w:rPr>
          <w:rFonts w:ascii="Times" w:hAnsi="Times" w:cs="Arial"/>
        </w:rPr>
        <w:t xml:space="preserve">. </w:t>
      </w:r>
      <w:r w:rsidR="005B1DE2" w:rsidRPr="00AD3CED">
        <w:rPr>
          <w:rFonts w:ascii="Times" w:hAnsi="Times" w:cs="Arial"/>
        </w:rPr>
        <w:t xml:space="preserve">In order to quantify the overall impact of diet on behavior, we conducted a principal component analysis using the R package </w:t>
      </w:r>
      <w:r w:rsidR="005B1DE2" w:rsidRPr="00AD3CED">
        <w:rPr>
          <w:rFonts w:ascii="Times" w:hAnsi="Times" w:cs="Arial"/>
          <w:i/>
        </w:rPr>
        <w:t>FactoMineR</w:t>
      </w:r>
      <w:r w:rsidR="00552A54" w:rsidRPr="00AD3CED">
        <w:rPr>
          <w:rFonts w:ascii="Times" w:hAnsi="Times" w:cs="Arial"/>
          <w:iCs/>
        </w:rPr>
        <w:t xml:space="preserve"> </w:t>
      </w:r>
      <w:r w:rsidR="00EE4CE7" w:rsidRPr="00EE4CE7">
        <w:rPr>
          <w:rFonts w:ascii="Times" w:hAnsi="Times"/>
        </w:rPr>
        <w:t>(Lê et al., 2008)</w:t>
      </w:r>
      <w:r w:rsidR="005B1DE2" w:rsidRPr="005620C2">
        <w:rPr>
          <w:rFonts w:ascii="Times" w:hAnsi="Times" w:cs="Arial"/>
        </w:rPr>
        <w:t xml:space="preserve">. </w:t>
      </w:r>
      <w:r w:rsidR="000D0CF1">
        <w:rPr>
          <w:rFonts w:ascii="Times" w:hAnsi="Times" w:cs="Arial"/>
        </w:rPr>
        <w:t xml:space="preserve">We corrected for multiple hypothesis tests using the Holm-Bonferroni adjusted </w:t>
      </w:r>
      <w:r w:rsidR="000D0CF1" w:rsidRPr="00676B43">
        <w:rPr>
          <w:rFonts w:ascii="Times" w:hAnsi="Times" w:cs="Arial"/>
          <w:iCs/>
        </w:rPr>
        <w:t>p-values.</w:t>
      </w:r>
    </w:p>
    <w:p w14:paraId="7A4E6994" w14:textId="77777777" w:rsidR="00895390" w:rsidRPr="005620C2" w:rsidRDefault="00895390" w:rsidP="00BA35FB">
      <w:pPr>
        <w:widowControl w:val="0"/>
        <w:spacing w:line="480" w:lineRule="auto"/>
        <w:rPr>
          <w:rFonts w:ascii="Times" w:hAnsi="Times" w:cs="Arial"/>
        </w:rPr>
      </w:pPr>
      <w:r w:rsidRPr="005620C2">
        <w:rPr>
          <w:rFonts w:ascii="Times" w:hAnsi="Times" w:cs="Arial"/>
        </w:rPr>
        <w:t xml:space="preserve"> </w:t>
      </w:r>
    </w:p>
    <w:p w14:paraId="2D354196" w14:textId="010E9CAD" w:rsidR="00895390" w:rsidRPr="00472588" w:rsidRDefault="005B1DE2" w:rsidP="00BA35FB">
      <w:pPr>
        <w:widowControl w:val="0"/>
        <w:spacing w:line="480" w:lineRule="auto"/>
        <w:rPr>
          <w:rFonts w:ascii="Times" w:hAnsi="Times" w:cs="Arial"/>
          <w:bCs/>
          <w:i/>
          <w:iCs/>
        </w:rPr>
      </w:pPr>
      <w:r w:rsidRPr="00472588">
        <w:rPr>
          <w:rFonts w:ascii="Times" w:hAnsi="Times" w:cs="Arial"/>
          <w:bCs/>
          <w:i/>
          <w:iCs/>
        </w:rPr>
        <w:t xml:space="preserve">Blood </w:t>
      </w:r>
      <w:r w:rsidR="00895390" w:rsidRPr="00472588">
        <w:rPr>
          <w:rFonts w:ascii="Times" w:hAnsi="Times" w:cs="Arial"/>
          <w:bCs/>
          <w:i/>
          <w:iCs/>
        </w:rPr>
        <w:t>Sample Collection</w:t>
      </w:r>
    </w:p>
    <w:p w14:paraId="6F21E3D7" w14:textId="08E4D446" w:rsidR="00895390" w:rsidRPr="005620C2" w:rsidRDefault="00F734E1" w:rsidP="00BA35FB">
      <w:pPr>
        <w:widowControl w:val="0"/>
        <w:spacing w:line="480" w:lineRule="auto"/>
        <w:rPr>
          <w:rFonts w:ascii="Times" w:hAnsi="Times" w:cs="Arial"/>
        </w:rPr>
      </w:pPr>
      <w:r>
        <w:rPr>
          <w:rFonts w:ascii="Times" w:hAnsi="Times" w:cs="Arial"/>
        </w:rPr>
        <w:t>The m</w:t>
      </w:r>
      <w:r w:rsidR="001F4CA5" w:rsidRPr="00AD3CED">
        <w:rPr>
          <w:rFonts w:ascii="Times" w:hAnsi="Times" w:cs="Arial"/>
        </w:rPr>
        <w:t>onkeys</w:t>
      </w:r>
      <w:r w:rsidR="00895390" w:rsidRPr="00AD3CED">
        <w:rPr>
          <w:rFonts w:ascii="Times" w:hAnsi="Times" w:cs="Arial"/>
        </w:rPr>
        <w:t xml:space="preserve"> </w:t>
      </w:r>
      <w:r>
        <w:rPr>
          <w:rFonts w:ascii="Times" w:hAnsi="Times" w:cs="Arial"/>
        </w:rPr>
        <w:t>were trained to run out of their social groups on voice command.</w:t>
      </w:r>
      <w:r w:rsidR="00895390" w:rsidRPr="00AD3CED">
        <w:rPr>
          <w:rFonts w:ascii="Times" w:hAnsi="Times" w:cs="Arial"/>
        </w:rPr>
        <w:t xml:space="preserve"> </w:t>
      </w:r>
      <w:r>
        <w:rPr>
          <w:rFonts w:ascii="Times" w:hAnsi="Times" w:cs="Arial"/>
        </w:rPr>
        <w:t xml:space="preserve">Blood was drawn </w:t>
      </w:r>
      <w:r w:rsidR="005B1DE2" w:rsidRPr="00AD3CED">
        <w:rPr>
          <w:rFonts w:ascii="Times" w:hAnsi="Times" w:cs="Arial"/>
        </w:rPr>
        <w:t>via</w:t>
      </w:r>
      <w:r w:rsidR="00895390" w:rsidRPr="00AD3CED">
        <w:rPr>
          <w:rFonts w:ascii="Times" w:hAnsi="Times" w:cs="Arial"/>
        </w:rPr>
        <w:t xml:space="preserve"> venipuncture within 9 minutes of </w:t>
      </w:r>
      <w:r w:rsidR="00974C97" w:rsidRPr="00AD3CED">
        <w:rPr>
          <w:rFonts w:ascii="Times" w:hAnsi="Times" w:cs="Arial"/>
        </w:rPr>
        <w:t>entering the building</w:t>
      </w:r>
      <w:r w:rsidR="00703066">
        <w:rPr>
          <w:rFonts w:ascii="Times" w:hAnsi="Times" w:cs="Arial"/>
        </w:rPr>
        <w:t xml:space="preserve">. Blood was </w:t>
      </w:r>
      <w:r w:rsidR="00895390" w:rsidRPr="00C64CE9">
        <w:rPr>
          <w:rFonts w:ascii="Times" w:hAnsi="Times" w:cs="Arial"/>
        </w:rPr>
        <w:t xml:space="preserve">collected into EDTA-containing tubes, </w:t>
      </w:r>
      <w:r w:rsidR="00B23689" w:rsidRPr="00C64CE9">
        <w:rPr>
          <w:rFonts w:ascii="Times" w:hAnsi="Times" w:cs="Arial"/>
        </w:rPr>
        <w:t xml:space="preserve">mixed with an equal amount of PBS without calcium or magnesium, and overlaid on a 90% Ficoll-Paque Plus/10% PBS solution in </w:t>
      </w:r>
      <w:r w:rsidR="025D52A1" w:rsidRPr="00F02A01">
        <w:rPr>
          <w:rFonts w:ascii="Times" w:hAnsi="Times" w:cs="Arial"/>
        </w:rPr>
        <w:t>L</w:t>
      </w:r>
      <w:r w:rsidR="1A629595" w:rsidRPr="00F02A01">
        <w:rPr>
          <w:rFonts w:ascii="Times" w:hAnsi="Times" w:cs="Arial"/>
        </w:rPr>
        <w:t>eu</w:t>
      </w:r>
      <w:r w:rsidR="24AE4151" w:rsidRPr="00F02A01">
        <w:rPr>
          <w:rFonts w:ascii="Times" w:hAnsi="Times" w:cs="Arial"/>
        </w:rPr>
        <w:t>c</w:t>
      </w:r>
      <w:r w:rsidR="1A629595" w:rsidRPr="00F02A01">
        <w:rPr>
          <w:rFonts w:ascii="Times" w:hAnsi="Times" w:cs="Arial"/>
        </w:rPr>
        <w:t>o</w:t>
      </w:r>
      <w:r w:rsidR="01A79837" w:rsidRPr="00F02A01">
        <w:rPr>
          <w:rFonts w:ascii="Times" w:hAnsi="Times" w:cs="Arial"/>
        </w:rPr>
        <w:t>S</w:t>
      </w:r>
      <w:r w:rsidR="1A629595" w:rsidRPr="00F02A01">
        <w:rPr>
          <w:rFonts w:ascii="Times" w:hAnsi="Times" w:cs="Arial"/>
        </w:rPr>
        <w:t>ep</w:t>
      </w:r>
      <w:r w:rsidR="00B23689" w:rsidRPr="00F02A01">
        <w:rPr>
          <w:rFonts w:ascii="Times" w:hAnsi="Times" w:cs="Arial"/>
        </w:rPr>
        <w:t xml:space="preserve"> tubes followed by centrifugation at 800 x g for 20 min. Isolated </w:t>
      </w:r>
      <w:r w:rsidR="00895390" w:rsidRPr="00D96ECE">
        <w:rPr>
          <w:rFonts w:ascii="Times" w:hAnsi="Times" w:cs="Arial"/>
        </w:rPr>
        <w:t xml:space="preserve">PBMCs </w:t>
      </w:r>
      <w:r w:rsidR="00B23689" w:rsidRPr="00D96ECE">
        <w:rPr>
          <w:rFonts w:ascii="Times" w:hAnsi="Times" w:cs="Arial"/>
        </w:rPr>
        <w:t xml:space="preserve">were then immediately used for </w:t>
      </w:r>
      <w:r w:rsidR="00AE4F7D" w:rsidRPr="00277B92">
        <w:rPr>
          <w:rFonts w:ascii="Times" w:hAnsi="Times" w:cs="Arial"/>
        </w:rPr>
        <w:t xml:space="preserve">the </w:t>
      </w:r>
      <w:r w:rsidR="00B23689" w:rsidRPr="00277B92">
        <w:rPr>
          <w:rFonts w:ascii="Times" w:hAnsi="Times" w:cs="Arial"/>
        </w:rPr>
        <w:t>collection of</w:t>
      </w:r>
      <w:r w:rsidR="003D5B0D" w:rsidRPr="00277B92">
        <w:rPr>
          <w:rFonts w:ascii="Times" w:hAnsi="Times" w:cs="Arial"/>
        </w:rPr>
        <w:t xml:space="preserve"> </w:t>
      </w:r>
      <w:r w:rsidR="00895390" w:rsidRPr="005620C2">
        <w:rPr>
          <w:rFonts w:ascii="Times" w:hAnsi="Times" w:cs="Arial"/>
        </w:rPr>
        <w:t>CD14+ monocytes by positive selection using a Miltenyi bead-based protocol following manufacturer’s instructions (Miltenyi Biotec, Bergisch Gladbach, Germany).</w:t>
      </w:r>
      <w:r w:rsidR="00B23689" w:rsidRPr="005620C2">
        <w:rPr>
          <w:rFonts w:ascii="Times" w:hAnsi="Times" w:cs="Arial"/>
        </w:rPr>
        <w:t xml:space="preserve"> </w:t>
      </w:r>
      <w:r w:rsidR="0F048487" w:rsidRPr="005620C2">
        <w:rPr>
          <w:rFonts w:ascii="Times" w:hAnsi="Times" w:cs="Arial"/>
        </w:rPr>
        <w:t>Aft</w:t>
      </w:r>
      <w:r w:rsidR="1A629595" w:rsidRPr="005620C2">
        <w:rPr>
          <w:rFonts w:ascii="Times" w:hAnsi="Times" w:cs="Arial"/>
        </w:rPr>
        <w:t>e</w:t>
      </w:r>
      <w:r w:rsidR="0F048487" w:rsidRPr="005620C2">
        <w:rPr>
          <w:rFonts w:ascii="Times" w:hAnsi="Times" w:cs="Arial"/>
        </w:rPr>
        <w:t>r assessing ce</w:t>
      </w:r>
      <w:r w:rsidR="1A629595" w:rsidRPr="005620C2">
        <w:rPr>
          <w:rFonts w:ascii="Times" w:hAnsi="Times" w:cs="Arial"/>
        </w:rPr>
        <w:t>ll</w:t>
      </w:r>
      <w:r w:rsidR="00B23689" w:rsidRPr="005620C2">
        <w:rPr>
          <w:rFonts w:ascii="Times" w:hAnsi="Times" w:cs="Arial"/>
        </w:rPr>
        <w:t xml:space="preserve"> viability and numbers</w:t>
      </w:r>
      <w:r w:rsidR="65300BB6" w:rsidRPr="005620C2">
        <w:rPr>
          <w:rFonts w:ascii="Times" w:hAnsi="Times" w:cs="Arial"/>
        </w:rPr>
        <w:t>,</w:t>
      </w:r>
      <w:r w:rsidR="00895390" w:rsidRPr="005620C2">
        <w:rPr>
          <w:rFonts w:ascii="Times" w:hAnsi="Times" w:cs="Arial"/>
        </w:rPr>
        <w:t xml:space="preserve"> CD14+ monocytes </w:t>
      </w:r>
      <w:r w:rsidR="00974C97" w:rsidRPr="005620C2">
        <w:rPr>
          <w:rFonts w:ascii="Times" w:hAnsi="Times" w:cs="Arial"/>
        </w:rPr>
        <w:t xml:space="preserve">were stored </w:t>
      </w:r>
      <w:r w:rsidR="00895390" w:rsidRPr="005620C2">
        <w:rPr>
          <w:rFonts w:ascii="Times" w:hAnsi="Times" w:cs="Arial"/>
        </w:rPr>
        <w:t xml:space="preserve">in </w:t>
      </w:r>
      <w:r w:rsidR="00B23689" w:rsidRPr="005620C2">
        <w:rPr>
          <w:rFonts w:ascii="Times" w:hAnsi="Times" w:cs="Arial"/>
        </w:rPr>
        <w:t xml:space="preserve">85% FBS, </w:t>
      </w:r>
      <w:r w:rsidR="00895390" w:rsidRPr="005620C2">
        <w:rPr>
          <w:rFonts w:ascii="Times" w:hAnsi="Times" w:cs="Arial"/>
        </w:rPr>
        <w:t xml:space="preserve">15% DMSO sterile freezing media at -80°C </w:t>
      </w:r>
      <w:r w:rsidR="00B23689" w:rsidRPr="005620C2">
        <w:rPr>
          <w:rFonts w:ascii="Times" w:hAnsi="Times" w:cs="Arial"/>
        </w:rPr>
        <w:t>and</w:t>
      </w:r>
      <w:r w:rsidR="00895390" w:rsidRPr="005620C2">
        <w:rPr>
          <w:rFonts w:ascii="Times" w:hAnsi="Times" w:cs="Arial"/>
        </w:rPr>
        <w:t xml:space="preserve"> transferred to liquid nitrogen</w:t>
      </w:r>
      <w:r w:rsidR="00B23689" w:rsidRPr="005620C2">
        <w:rPr>
          <w:rFonts w:ascii="Times" w:hAnsi="Times" w:cs="Arial"/>
        </w:rPr>
        <w:t xml:space="preserve"> for storage until </w:t>
      </w:r>
      <w:r w:rsidR="0B262CF2" w:rsidRPr="005620C2">
        <w:rPr>
          <w:rFonts w:ascii="Times" w:hAnsi="Times" w:cs="Arial"/>
        </w:rPr>
        <w:t>RNA extraction</w:t>
      </w:r>
      <w:r w:rsidR="5B684F69" w:rsidRPr="005620C2">
        <w:rPr>
          <w:rFonts w:ascii="Times" w:hAnsi="Times" w:cs="Arial"/>
        </w:rPr>
        <w:t>.</w:t>
      </w:r>
      <w:ins w:id="460" w:author="Revised" w:date="2021-07-01T13:47:00Z">
        <w:r w:rsidR="00B932F2">
          <w:rPr>
            <w:rFonts w:ascii="Times" w:hAnsi="Times" w:cs="Arial"/>
          </w:rPr>
          <w:t xml:space="preserve"> Blood samples were collected from all subjects in a given social group on the same day and collection order was alternated between diets and randomized by group.</w:t>
        </w:r>
      </w:ins>
    </w:p>
    <w:p w14:paraId="022EB2D5" w14:textId="77777777" w:rsidR="00895390" w:rsidRPr="005620C2" w:rsidRDefault="00895390" w:rsidP="00BA35FB">
      <w:pPr>
        <w:widowControl w:val="0"/>
        <w:spacing w:line="480" w:lineRule="auto"/>
        <w:rPr>
          <w:rFonts w:ascii="Times" w:hAnsi="Times" w:cs="Arial"/>
          <w:b/>
        </w:rPr>
      </w:pPr>
      <w:r w:rsidRPr="005620C2">
        <w:rPr>
          <w:rFonts w:ascii="Times" w:hAnsi="Times" w:cs="Arial"/>
          <w:b/>
        </w:rPr>
        <w:t xml:space="preserve"> </w:t>
      </w:r>
    </w:p>
    <w:p w14:paraId="548F5571" w14:textId="5204B8D2" w:rsidR="00895390" w:rsidRPr="005620C2" w:rsidRDefault="00895390" w:rsidP="00BA35FB">
      <w:pPr>
        <w:widowControl w:val="0"/>
        <w:spacing w:line="480" w:lineRule="auto"/>
        <w:rPr>
          <w:rFonts w:ascii="Times" w:hAnsi="Times" w:cs="Arial"/>
          <w:bCs/>
          <w:i/>
          <w:iCs/>
        </w:rPr>
      </w:pPr>
      <w:r w:rsidRPr="005620C2">
        <w:rPr>
          <w:rFonts w:ascii="Times" w:hAnsi="Times" w:cs="Arial"/>
          <w:bCs/>
          <w:i/>
          <w:iCs/>
        </w:rPr>
        <w:t xml:space="preserve">RNA </w:t>
      </w:r>
      <w:r w:rsidR="391940CE" w:rsidRPr="005620C2">
        <w:rPr>
          <w:rFonts w:ascii="Times" w:hAnsi="Times" w:cs="Arial"/>
          <w:bCs/>
          <w:i/>
          <w:iCs/>
        </w:rPr>
        <w:t xml:space="preserve">extraction and </w:t>
      </w:r>
      <w:r w:rsidRPr="005620C2">
        <w:rPr>
          <w:rFonts w:ascii="Times" w:hAnsi="Times" w:cs="Arial"/>
          <w:bCs/>
          <w:i/>
          <w:iCs/>
        </w:rPr>
        <w:t>sequencing</w:t>
      </w:r>
    </w:p>
    <w:p w14:paraId="19CDB582" w14:textId="03690B88" w:rsidR="00895390" w:rsidRPr="005620C2" w:rsidRDefault="00895390" w:rsidP="00BA35FB">
      <w:pPr>
        <w:widowControl w:val="0"/>
        <w:spacing w:line="480" w:lineRule="auto"/>
        <w:rPr>
          <w:rFonts w:ascii="Times" w:hAnsi="Times" w:cs="Arial"/>
        </w:rPr>
      </w:pPr>
      <w:r w:rsidRPr="005620C2">
        <w:rPr>
          <w:rFonts w:ascii="Times" w:hAnsi="Times" w:cs="Arial"/>
        </w:rPr>
        <w:t xml:space="preserve">RNA was extracted from monocytes using the AllPrep DNA/RNA Mini Kit (Qiagen, Inc., Hilden, Germany), and quantified using a NanoDrop spectrophotometer and Agilent 2100 </w:t>
      </w:r>
      <w:r w:rsidRPr="005620C2">
        <w:rPr>
          <w:rFonts w:ascii="Times" w:hAnsi="Times" w:cs="Arial"/>
        </w:rPr>
        <w:lastRenderedPageBreak/>
        <w:t>Bioanalyzer with RNA 6000 Nano chips (Agilent Technology, Inc., Santa Clara, CA). RNA</w:t>
      </w:r>
      <w:r w:rsidR="0065544C" w:rsidRPr="005620C2">
        <w:rPr>
          <w:rFonts w:ascii="Times" w:hAnsi="Times" w:cs="Arial"/>
        </w:rPr>
        <w:t xml:space="preserve"> </w:t>
      </w:r>
      <w:r w:rsidR="2EF27520" w:rsidRPr="005620C2">
        <w:rPr>
          <w:rFonts w:ascii="Times" w:hAnsi="Times" w:cs="Arial"/>
        </w:rPr>
        <w:t>libraries were</w:t>
      </w:r>
      <w:r w:rsidR="0065544C" w:rsidRPr="005620C2">
        <w:rPr>
          <w:rFonts w:ascii="Times" w:hAnsi="Times" w:cs="Arial"/>
        </w:rPr>
        <w:t xml:space="preserve"> prepared for sequencing by the </w:t>
      </w:r>
      <w:r w:rsidR="009D4AAF" w:rsidRPr="005620C2">
        <w:rPr>
          <w:rFonts w:ascii="Times" w:hAnsi="Times" w:cs="Arial"/>
        </w:rPr>
        <w:t>Cancer Genomics Shared Resource</w:t>
      </w:r>
      <w:r w:rsidR="0065544C" w:rsidRPr="005620C2">
        <w:rPr>
          <w:rFonts w:ascii="Times" w:hAnsi="Times" w:cs="Arial"/>
        </w:rPr>
        <w:t xml:space="preserve"> (Wake Forest </w:t>
      </w:r>
      <w:r w:rsidR="00F734E1">
        <w:rPr>
          <w:rFonts w:ascii="Times" w:hAnsi="Times" w:cs="Arial"/>
        </w:rPr>
        <w:t>School of Medicine</w:t>
      </w:r>
      <w:r w:rsidR="0065544C" w:rsidRPr="005620C2">
        <w:rPr>
          <w:rFonts w:ascii="Times" w:hAnsi="Times" w:cs="Arial"/>
        </w:rPr>
        <w:t xml:space="preserve">, Winston-Salem, NC) using the </w:t>
      </w:r>
      <w:r w:rsidR="00B23689" w:rsidRPr="005620C2">
        <w:rPr>
          <w:rFonts w:ascii="Times" w:hAnsi="Times" w:cs="Arial"/>
        </w:rPr>
        <w:t>TruSeq-stranded total RNA</w:t>
      </w:r>
      <w:r w:rsidR="0065544C" w:rsidRPr="005620C2">
        <w:rPr>
          <w:rFonts w:ascii="Times" w:hAnsi="Times" w:cs="Arial"/>
        </w:rPr>
        <w:t xml:space="preserve"> kit</w:t>
      </w:r>
      <w:r w:rsidR="00B23689" w:rsidRPr="005620C2">
        <w:rPr>
          <w:rFonts w:ascii="Times" w:hAnsi="Times" w:cs="Arial"/>
        </w:rPr>
        <w:t xml:space="preserve"> (Illumina)</w:t>
      </w:r>
      <w:r w:rsidR="0065544C" w:rsidRPr="005620C2">
        <w:rPr>
          <w:rFonts w:ascii="Times" w:hAnsi="Times" w:cs="Arial"/>
        </w:rPr>
        <w:t>, which includes a ribosomal depletion step. The RNA-seq libraries were then</w:t>
      </w:r>
      <w:r w:rsidRPr="005620C2">
        <w:rPr>
          <w:rFonts w:ascii="Times" w:hAnsi="Times" w:cs="Arial"/>
        </w:rPr>
        <w:t xml:space="preserve"> sequenced using single-end 76-bp reads on a</w:t>
      </w:r>
      <w:r w:rsidR="0065544C" w:rsidRPr="005620C2">
        <w:rPr>
          <w:rFonts w:ascii="Times" w:hAnsi="Times" w:cs="Arial"/>
        </w:rPr>
        <w:t xml:space="preserve">n Illumina </w:t>
      </w:r>
      <w:r w:rsidR="009D4AAF" w:rsidRPr="005620C2">
        <w:rPr>
          <w:rFonts w:ascii="Times" w:hAnsi="Times" w:cs="Arial"/>
        </w:rPr>
        <w:t xml:space="preserve">NextSeq 500 </w:t>
      </w:r>
      <w:r w:rsidRPr="005620C2">
        <w:rPr>
          <w:rFonts w:ascii="Times" w:hAnsi="Times" w:cs="Arial"/>
        </w:rPr>
        <w:t xml:space="preserve">to an average read depth of 34.5 million reads per sample (range 25.9 – 41.6 million reads). Reads were mapped to the </w:t>
      </w:r>
      <w:r w:rsidRPr="005620C2">
        <w:rPr>
          <w:rFonts w:ascii="Times" w:hAnsi="Times" w:cs="Arial"/>
          <w:i/>
        </w:rPr>
        <w:t xml:space="preserve">Macaca fascicularis </w:t>
      </w:r>
      <w:r w:rsidRPr="005620C2">
        <w:rPr>
          <w:rFonts w:ascii="Times" w:hAnsi="Times" w:cs="Arial"/>
        </w:rPr>
        <w:t>reference genome (Macaca_fascicularis_5.0, v 93, Ensembl)</w:t>
      </w:r>
      <w:r w:rsidR="00B13CA6">
        <w:rPr>
          <w:rFonts w:ascii="Times" w:hAnsi="Times" w:cs="Arial"/>
        </w:rPr>
        <w:t xml:space="preserve"> </w:t>
      </w:r>
      <w:r w:rsidR="00EE4CE7">
        <w:rPr>
          <w:rFonts w:ascii="Times" w:hAnsi="Times"/>
        </w:rPr>
        <w:t>(Kersey et al., 2018; Kinsella et al., 2011)</w:t>
      </w:r>
      <w:r w:rsidR="000F5CEC" w:rsidRPr="005620C2">
        <w:rPr>
          <w:rFonts w:ascii="Times" w:hAnsi="Times" w:cs="Arial"/>
        </w:rPr>
        <w:t xml:space="preserve"> </w:t>
      </w:r>
      <w:r w:rsidRPr="005620C2">
        <w:rPr>
          <w:rFonts w:ascii="Times" w:hAnsi="Times" w:cs="Arial"/>
        </w:rPr>
        <w:t>using HiSat2</w:t>
      </w:r>
      <w:r w:rsidR="00B13CA6">
        <w:rPr>
          <w:rFonts w:ascii="Times" w:hAnsi="Times" w:cs="Arial"/>
        </w:rPr>
        <w:t xml:space="preserve"> </w:t>
      </w:r>
      <w:r w:rsidR="00EE4CE7">
        <w:rPr>
          <w:rFonts w:ascii="Times" w:hAnsi="Times"/>
        </w:rPr>
        <w:t>(Kim et al., 2015)</w:t>
      </w:r>
      <w:r w:rsidR="000F5CEC" w:rsidRPr="005620C2">
        <w:rPr>
          <w:rFonts w:ascii="Times" w:hAnsi="Times" w:cs="Arial"/>
        </w:rPr>
        <w:t xml:space="preserve"> </w:t>
      </w:r>
      <w:r w:rsidR="0065544C" w:rsidRPr="005620C2">
        <w:rPr>
          <w:rFonts w:ascii="Times" w:hAnsi="Times" w:cs="Arial"/>
        </w:rPr>
        <w:t xml:space="preserve">and then converted to a sample-by-gene read count matrix </w:t>
      </w:r>
      <w:r w:rsidRPr="005620C2">
        <w:rPr>
          <w:rFonts w:ascii="Times" w:hAnsi="Times" w:cs="Arial"/>
        </w:rPr>
        <w:t>using featureCounts</w:t>
      </w:r>
      <w:r w:rsidR="00B13CA6">
        <w:rPr>
          <w:rFonts w:ascii="Times" w:hAnsi="Times" w:cs="Arial"/>
        </w:rPr>
        <w:t xml:space="preserve"> </w:t>
      </w:r>
      <w:r w:rsidR="00EE4CE7">
        <w:rPr>
          <w:rFonts w:ascii="Times" w:hAnsi="Times"/>
        </w:rPr>
        <w:t>(Liao et al., 2014)</w:t>
      </w:r>
      <w:r w:rsidR="000F5CEC" w:rsidRPr="005620C2">
        <w:rPr>
          <w:rFonts w:ascii="Times" w:hAnsi="Times" w:cs="Arial"/>
        </w:rPr>
        <w:t xml:space="preserve"> </w:t>
      </w:r>
      <w:r w:rsidRPr="005620C2">
        <w:rPr>
          <w:rFonts w:ascii="Times" w:hAnsi="Times" w:cs="Arial"/>
        </w:rPr>
        <w:t>(</w:t>
      </w:r>
      <w:r w:rsidR="0065544C" w:rsidRPr="005620C2">
        <w:rPr>
          <w:rFonts w:ascii="Times" w:hAnsi="Times" w:cs="Arial"/>
        </w:rPr>
        <w:t xml:space="preserve">median = 38.0%; </w:t>
      </w:r>
      <w:r w:rsidRPr="005620C2">
        <w:rPr>
          <w:rFonts w:ascii="Times" w:hAnsi="Times" w:cs="Arial"/>
        </w:rPr>
        <w:t>range 24.5 - 50.4% of reads mapped to exons).</w:t>
      </w:r>
      <w:ins w:id="461" w:author="Revised" w:date="2021-07-01T13:47:00Z">
        <w:r w:rsidR="00D601F9">
          <w:rPr>
            <w:rFonts w:ascii="Times" w:hAnsi="Times" w:cs="Arial"/>
          </w:rPr>
          <w:t xml:space="preserve"> Sample processing order was randomized and where possible all samples were manipulated simultaneously so as to avoid introducing batch effects.</w:t>
        </w:r>
      </w:ins>
    </w:p>
    <w:p w14:paraId="03B90476" w14:textId="77777777" w:rsidR="00895390" w:rsidRPr="00472588" w:rsidRDefault="00895390" w:rsidP="00BA35FB">
      <w:pPr>
        <w:widowControl w:val="0"/>
        <w:spacing w:line="480" w:lineRule="auto"/>
        <w:rPr>
          <w:rFonts w:ascii="Times" w:hAnsi="Times" w:cs="Arial"/>
        </w:rPr>
      </w:pPr>
    </w:p>
    <w:p w14:paraId="6BECDA3D" w14:textId="112E8023" w:rsidR="00895390" w:rsidRPr="00472588" w:rsidRDefault="00895390" w:rsidP="00BA35FB">
      <w:pPr>
        <w:widowControl w:val="0"/>
        <w:spacing w:line="480" w:lineRule="auto"/>
        <w:rPr>
          <w:rFonts w:ascii="Times" w:hAnsi="Times" w:cs="Arial"/>
          <w:bCs/>
          <w:i/>
          <w:iCs/>
        </w:rPr>
      </w:pPr>
      <w:r w:rsidRPr="00472588">
        <w:rPr>
          <w:rFonts w:ascii="Times" w:hAnsi="Times" w:cs="Arial"/>
          <w:bCs/>
          <w:i/>
          <w:iCs/>
        </w:rPr>
        <w:t xml:space="preserve">Read Count Normalization and </w:t>
      </w:r>
      <w:r w:rsidR="0065544C" w:rsidRPr="00472588">
        <w:rPr>
          <w:rFonts w:ascii="Times" w:hAnsi="Times" w:cs="Arial"/>
          <w:bCs/>
          <w:i/>
          <w:iCs/>
        </w:rPr>
        <w:t xml:space="preserve">Removal of </w:t>
      </w:r>
      <w:r w:rsidRPr="00472588">
        <w:rPr>
          <w:rFonts w:ascii="Times" w:hAnsi="Times" w:cs="Arial"/>
          <w:bCs/>
          <w:i/>
          <w:iCs/>
        </w:rPr>
        <w:t>Batch Effects</w:t>
      </w:r>
    </w:p>
    <w:p w14:paraId="787D38EA" w14:textId="3CFB14FB" w:rsidR="00895390" w:rsidRPr="005620C2" w:rsidRDefault="00CA5735" w:rsidP="00BA35FB">
      <w:pPr>
        <w:widowControl w:val="0"/>
        <w:spacing w:line="480" w:lineRule="auto"/>
        <w:rPr>
          <w:rFonts w:ascii="Times" w:hAnsi="Times" w:cs="Arial"/>
        </w:rPr>
      </w:pPr>
      <w:r w:rsidRPr="00AD3CED">
        <w:rPr>
          <w:rFonts w:ascii="Times" w:hAnsi="Times" w:cs="Arial"/>
        </w:rPr>
        <w:t>First, we removed genes</w:t>
      </w:r>
      <w:r w:rsidR="00F734E1">
        <w:rPr>
          <w:rFonts w:ascii="Times" w:hAnsi="Times" w:cs="Arial"/>
        </w:rPr>
        <w:t xml:space="preserve"> with low expression</w:t>
      </w:r>
      <w:r w:rsidRPr="00AD3CED">
        <w:rPr>
          <w:rFonts w:ascii="Times" w:hAnsi="Times" w:cs="Arial"/>
        </w:rPr>
        <w:t xml:space="preserve"> (median reads per kilobase per million read</w:t>
      </w:r>
      <w:r w:rsidR="00D927B0" w:rsidRPr="00AD3CED">
        <w:rPr>
          <w:rFonts w:ascii="Times" w:hAnsi="Times" w:cs="Arial"/>
        </w:rPr>
        <w:t>s</w:t>
      </w:r>
      <w:r w:rsidRPr="00AD3CED">
        <w:rPr>
          <w:rFonts w:ascii="Times" w:hAnsi="Times" w:cs="Arial"/>
        </w:rPr>
        <w:t xml:space="preserve"> </w:t>
      </w:r>
      <w:r w:rsidR="0065544C" w:rsidRPr="00AD3CED">
        <w:rPr>
          <w:rFonts w:ascii="Times" w:hAnsi="Times" w:cs="Arial"/>
        </w:rPr>
        <w:t xml:space="preserve">mapped </w:t>
      </w:r>
      <w:r w:rsidRPr="00AD3CED">
        <w:rPr>
          <w:rFonts w:ascii="Times" w:hAnsi="Times" w:cs="Arial"/>
        </w:rPr>
        <w:t xml:space="preserve">&lt; 1), which </w:t>
      </w:r>
      <w:r w:rsidR="0065544C" w:rsidRPr="00AD3CED">
        <w:rPr>
          <w:rFonts w:ascii="Times" w:hAnsi="Times" w:cs="Arial"/>
        </w:rPr>
        <w:t xml:space="preserve">resulted in </w:t>
      </w:r>
      <w:r w:rsidR="00895390" w:rsidRPr="00AD3CED">
        <w:rPr>
          <w:rFonts w:ascii="Times" w:hAnsi="Times" w:cs="Arial"/>
        </w:rPr>
        <w:t>12,240 genes</w:t>
      </w:r>
      <w:r w:rsidRPr="00AD3CED">
        <w:rPr>
          <w:rFonts w:ascii="Times" w:hAnsi="Times" w:cs="Arial"/>
        </w:rPr>
        <w:t xml:space="preserve"> for downstream analyses</w:t>
      </w:r>
      <w:r w:rsidR="00895390" w:rsidRPr="00C64CE9">
        <w:rPr>
          <w:rFonts w:ascii="Times" w:hAnsi="Times" w:cs="Arial"/>
        </w:rPr>
        <w:t xml:space="preserve">. We normalized read counts using the </w:t>
      </w:r>
      <w:r w:rsidR="00895390" w:rsidRPr="00C64CE9">
        <w:rPr>
          <w:rFonts w:ascii="Times" w:hAnsi="Times" w:cs="Arial"/>
          <w:i/>
        </w:rPr>
        <w:t xml:space="preserve">voom </w:t>
      </w:r>
      <w:r w:rsidR="00895390" w:rsidRPr="00C64CE9">
        <w:rPr>
          <w:rFonts w:ascii="Times" w:hAnsi="Times" w:cs="Arial"/>
        </w:rPr>
        <w:t xml:space="preserve">function of the R package </w:t>
      </w:r>
      <w:r w:rsidR="00895390" w:rsidRPr="00C64CE9">
        <w:rPr>
          <w:rFonts w:ascii="Times" w:hAnsi="Times" w:cs="Arial"/>
          <w:i/>
        </w:rPr>
        <w:t>limma</w:t>
      </w:r>
      <w:r w:rsidR="00B13CA6">
        <w:rPr>
          <w:rFonts w:ascii="Times" w:hAnsi="Times" w:cs="Arial"/>
          <w:i/>
        </w:rPr>
        <w:t xml:space="preserve"> </w:t>
      </w:r>
      <w:r w:rsidR="00EE4CE7">
        <w:rPr>
          <w:rFonts w:ascii="Times" w:hAnsi="Times"/>
        </w:rPr>
        <w:t>(Ritchie et al., 2015)</w:t>
      </w:r>
      <w:r w:rsidR="00895390" w:rsidRPr="005620C2">
        <w:rPr>
          <w:rFonts w:ascii="Times" w:hAnsi="Times" w:cs="Arial"/>
        </w:rPr>
        <w:t xml:space="preserve">. While investigating monocyte purity, three samples differed in CD3 </w:t>
      </w:r>
      <w:r w:rsidR="004F38CD" w:rsidRPr="005620C2">
        <w:rPr>
          <w:rFonts w:ascii="Times" w:hAnsi="Times" w:cs="Arial"/>
        </w:rPr>
        <w:t xml:space="preserve">gene </w:t>
      </w:r>
      <w:r w:rsidR="00895390" w:rsidRPr="00472588">
        <w:rPr>
          <w:rFonts w:ascii="Times" w:hAnsi="Times" w:cs="Arial"/>
        </w:rPr>
        <w:t xml:space="preserve">expression from the rest by several orders of magnitude. We </w:t>
      </w:r>
      <w:r w:rsidR="009D1915" w:rsidRPr="00472588">
        <w:rPr>
          <w:rFonts w:ascii="Times" w:hAnsi="Times" w:cs="Arial"/>
        </w:rPr>
        <w:t>concluded</w:t>
      </w:r>
      <w:r w:rsidR="00895390" w:rsidRPr="00472588">
        <w:rPr>
          <w:rFonts w:ascii="Times" w:hAnsi="Times" w:cs="Arial"/>
        </w:rPr>
        <w:t xml:space="preserve"> that these samples were contaminated with CD3+ cells (i.e., inefficient CD14 purification</w:t>
      </w:r>
      <w:r w:rsidR="004E3DB2" w:rsidRPr="00AD3CED">
        <w:rPr>
          <w:rFonts w:ascii="Times" w:hAnsi="Times" w:cs="Arial"/>
        </w:rPr>
        <w:t xml:space="preserve">, </w:t>
      </w:r>
      <w:del w:id="462" w:author="Revised" w:date="2021-07-01T13:47:00Z">
        <w:r w:rsidR="004E3DB2" w:rsidRPr="00AD3CED">
          <w:rPr>
            <w:rFonts w:ascii="Times" w:hAnsi="Times" w:cs="Arial"/>
          </w:rPr>
          <w:delText xml:space="preserve">see </w:delText>
        </w:r>
        <w:r w:rsidR="00601B35" w:rsidRPr="00AD3CED">
          <w:rPr>
            <w:rFonts w:ascii="Times" w:hAnsi="Times" w:cs="Arial"/>
          </w:rPr>
          <w:delText>Fig. S</w:delText>
        </w:r>
        <w:r w:rsidR="00457BA8">
          <w:rPr>
            <w:rFonts w:ascii="Times" w:hAnsi="Times" w:cs="Arial"/>
          </w:rPr>
          <w:delText>5</w:delText>
        </w:r>
      </w:del>
      <w:ins w:id="463" w:author="Revised" w:date="2021-07-01T13:47:00Z">
        <w:r w:rsidR="005E28E3">
          <w:rPr>
            <w:rFonts w:ascii="Times" w:hAnsi="Times" w:cs="Arial"/>
          </w:rPr>
          <w:t>Appendix Figure</w:t>
        </w:r>
        <w:r w:rsidR="00601B35" w:rsidRPr="00AD3CED">
          <w:rPr>
            <w:rFonts w:ascii="Times" w:hAnsi="Times" w:cs="Arial"/>
          </w:rPr>
          <w:t xml:space="preserve"> </w:t>
        </w:r>
        <w:r w:rsidR="003778D6">
          <w:rPr>
            <w:rFonts w:ascii="Times" w:hAnsi="Times" w:cs="Arial"/>
          </w:rPr>
          <w:t>3</w:t>
        </w:r>
      </w:ins>
      <w:r w:rsidR="00895390" w:rsidRPr="00AD3CED">
        <w:rPr>
          <w:rFonts w:ascii="Times" w:hAnsi="Times" w:cs="Arial"/>
        </w:rPr>
        <w:t xml:space="preserve">) and excluded them from all analyses, leaving a final sample size of 35 </w:t>
      </w:r>
      <w:r w:rsidR="001F4CA5" w:rsidRPr="00AD3CED">
        <w:rPr>
          <w:rFonts w:ascii="Times" w:hAnsi="Times" w:cs="Arial"/>
        </w:rPr>
        <w:t>monkeys</w:t>
      </w:r>
      <w:r w:rsidR="00895390" w:rsidRPr="00AD3CED">
        <w:rPr>
          <w:rFonts w:ascii="Times" w:hAnsi="Times" w:cs="Arial"/>
        </w:rPr>
        <w:t xml:space="preserve"> (</w:t>
      </w:r>
      <w:r w:rsidR="00895390" w:rsidRPr="00AD3CED">
        <w:rPr>
          <w:rFonts w:ascii="Times" w:hAnsi="Times" w:cs="Arial"/>
          <w:i/>
        </w:rPr>
        <w:t>n</w:t>
      </w:r>
      <w:r w:rsidR="00895390" w:rsidRPr="00C64CE9">
        <w:rPr>
          <w:rFonts w:ascii="Times" w:hAnsi="Times" w:cs="Arial"/>
        </w:rPr>
        <w:t xml:space="preserve"> = 20 </w:t>
      </w:r>
      <w:r w:rsidR="0021798C" w:rsidRPr="00C64CE9">
        <w:rPr>
          <w:rFonts w:ascii="Times" w:hAnsi="Times" w:cs="Arial"/>
        </w:rPr>
        <w:t>fed the Western diet</w:t>
      </w:r>
      <w:r w:rsidR="00895390" w:rsidRPr="00C64CE9">
        <w:rPr>
          <w:rFonts w:ascii="Times" w:hAnsi="Times" w:cs="Arial"/>
        </w:rPr>
        <w:t xml:space="preserve">, </w:t>
      </w:r>
      <w:r w:rsidR="00895390" w:rsidRPr="00C64CE9">
        <w:rPr>
          <w:rFonts w:ascii="Times" w:hAnsi="Times" w:cs="Arial"/>
          <w:i/>
        </w:rPr>
        <w:t>n</w:t>
      </w:r>
      <w:r w:rsidR="00895390" w:rsidRPr="00C64CE9">
        <w:rPr>
          <w:rFonts w:ascii="Times" w:hAnsi="Times" w:cs="Arial"/>
        </w:rPr>
        <w:t xml:space="preserve"> = 15 </w:t>
      </w:r>
      <w:r w:rsidR="0021798C" w:rsidRPr="00C64CE9">
        <w:rPr>
          <w:rFonts w:ascii="Times" w:hAnsi="Times" w:cs="Arial"/>
        </w:rPr>
        <w:t>Mediterranean diet</w:t>
      </w:r>
      <w:r w:rsidR="00895390" w:rsidRPr="00C64CE9">
        <w:rPr>
          <w:rFonts w:ascii="Times" w:hAnsi="Times" w:cs="Arial"/>
        </w:rPr>
        <w:t xml:space="preserve">). </w:t>
      </w:r>
      <w:r w:rsidR="0065544C" w:rsidRPr="00C64CE9">
        <w:rPr>
          <w:rFonts w:ascii="Times" w:hAnsi="Times" w:cs="Arial"/>
        </w:rPr>
        <w:t xml:space="preserve">To control for batch effects related to RNA </w:t>
      </w:r>
      <w:r w:rsidR="00106927" w:rsidRPr="00F02A01">
        <w:rPr>
          <w:rFonts w:ascii="Times" w:hAnsi="Times" w:cs="Arial"/>
        </w:rPr>
        <w:t>quality</w:t>
      </w:r>
      <w:r w:rsidR="0065544C" w:rsidRPr="00F02A01">
        <w:rPr>
          <w:rFonts w:ascii="Times" w:hAnsi="Times" w:cs="Arial"/>
        </w:rPr>
        <w:t xml:space="preserve"> and monocyte puri</w:t>
      </w:r>
      <w:r w:rsidR="00106927" w:rsidRPr="00F02A01">
        <w:rPr>
          <w:rFonts w:ascii="Times" w:hAnsi="Times" w:cs="Arial"/>
        </w:rPr>
        <w:t>ty</w:t>
      </w:r>
      <w:r w:rsidR="0065544C" w:rsidRPr="00F02A01">
        <w:rPr>
          <w:rFonts w:ascii="Times" w:hAnsi="Times" w:cs="Arial"/>
        </w:rPr>
        <w:t>, we calculated the residual gene expression from a model of</w:t>
      </w:r>
      <w:r w:rsidR="00895390" w:rsidRPr="00F02A01">
        <w:rPr>
          <w:rFonts w:ascii="Times" w:hAnsi="Times" w:cs="Arial"/>
        </w:rPr>
        <w:t xml:space="preserve"> normalized gene expression </w:t>
      </w:r>
      <w:r w:rsidRPr="00F02A01">
        <w:rPr>
          <w:rFonts w:ascii="Times" w:hAnsi="Times" w:cs="Arial"/>
        </w:rPr>
        <w:t>as a function of</w:t>
      </w:r>
      <w:r w:rsidR="00895390" w:rsidRPr="00D96ECE">
        <w:rPr>
          <w:rFonts w:ascii="Times" w:hAnsi="Times" w:cs="Arial"/>
        </w:rPr>
        <w:t xml:space="preserve"> CD14 </w:t>
      </w:r>
      <w:r w:rsidRPr="00277B92">
        <w:rPr>
          <w:rFonts w:ascii="Times" w:hAnsi="Times" w:cs="Arial"/>
        </w:rPr>
        <w:t xml:space="preserve">expression, </w:t>
      </w:r>
      <w:r w:rsidR="00895390" w:rsidRPr="00277B92">
        <w:rPr>
          <w:rFonts w:ascii="Times" w:hAnsi="Times" w:cs="Arial"/>
        </w:rPr>
        <w:t>CD3 expression</w:t>
      </w:r>
      <w:r w:rsidRPr="00277B92">
        <w:rPr>
          <w:rFonts w:ascii="Times" w:hAnsi="Times" w:cs="Arial"/>
        </w:rPr>
        <w:t>,</w:t>
      </w:r>
      <w:r w:rsidR="00895390" w:rsidRPr="00277B92">
        <w:rPr>
          <w:rFonts w:ascii="Times" w:hAnsi="Times" w:cs="Arial"/>
        </w:rPr>
        <w:t xml:space="preserve"> RNA integrity</w:t>
      </w:r>
      <w:r w:rsidRPr="005620C2">
        <w:rPr>
          <w:rFonts w:ascii="Times" w:hAnsi="Times" w:cs="Arial"/>
        </w:rPr>
        <w:t>,</w:t>
      </w:r>
      <w:r w:rsidR="00895390" w:rsidRPr="005620C2">
        <w:rPr>
          <w:rFonts w:ascii="Times" w:hAnsi="Times" w:cs="Arial"/>
        </w:rPr>
        <w:t xml:space="preserve"> and </w:t>
      </w:r>
      <w:r w:rsidR="0065544C" w:rsidRPr="005620C2">
        <w:rPr>
          <w:rFonts w:ascii="Times" w:hAnsi="Times" w:cs="Arial"/>
        </w:rPr>
        <w:t xml:space="preserve">RNA </w:t>
      </w:r>
      <w:r w:rsidR="00895390" w:rsidRPr="005620C2">
        <w:rPr>
          <w:rFonts w:ascii="Times" w:hAnsi="Times" w:cs="Arial"/>
        </w:rPr>
        <w:t>concentration</w:t>
      </w:r>
      <w:r w:rsidR="00C2528D" w:rsidRPr="005620C2">
        <w:rPr>
          <w:rFonts w:ascii="Times" w:hAnsi="Times" w:cs="Arial"/>
        </w:rPr>
        <w:t xml:space="preserve">. </w:t>
      </w:r>
      <w:r w:rsidR="0065544C" w:rsidRPr="005620C2">
        <w:rPr>
          <w:rFonts w:ascii="Times" w:hAnsi="Times" w:cs="Arial"/>
        </w:rPr>
        <w:t xml:space="preserve">These </w:t>
      </w:r>
      <w:r w:rsidR="00895390" w:rsidRPr="005620C2">
        <w:rPr>
          <w:rFonts w:ascii="Times" w:hAnsi="Times" w:cs="Arial"/>
        </w:rPr>
        <w:lastRenderedPageBreak/>
        <w:t>residual</w:t>
      </w:r>
      <w:r w:rsidR="0065544C" w:rsidRPr="005620C2">
        <w:rPr>
          <w:rFonts w:ascii="Times" w:hAnsi="Times" w:cs="Arial"/>
        </w:rPr>
        <w:t xml:space="preserve"> gene expression values</w:t>
      </w:r>
      <w:r w:rsidR="00895390" w:rsidRPr="005620C2">
        <w:rPr>
          <w:rFonts w:ascii="Times" w:hAnsi="Times" w:cs="Arial"/>
        </w:rPr>
        <w:t xml:space="preserve"> were used for all subsequent analyses. </w:t>
      </w:r>
    </w:p>
    <w:p w14:paraId="76FD526E" w14:textId="77777777" w:rsidR="00895390" w:rsidRPr="005620C2" w:rsidRDefault="00895390" w:rsidP="00BA35FB">
      <w:pPr>
        <w:widowControl w:val="0"/>
        <w:spacing w:line="480" w:lineRule="auto"/>
        <w:rPr>
          <w:rFonts w:ascii="Times" w:hAnsi="Times" w:cs="Arial"/>
        </w:rPr>
      </w:pPr>
    </w:p>
    <w:p w14:paraId="6F5035AD" w14:textId="77777777" w:rsidR="00895390" w:rsidRPr="005620C2" w:rsidRDefault="00895390" w:rsidP="00BA35FB">
      <w:pPr>
        <w:widowControl w:val="0"/>
        <w:spacing w:line="480" w:lineRule="auto"/>
        <w:rPr>
          <w:rFonts w:ascii="Times" w:hAnsi="Times" w:cs="Arial"/>
          <w:bCs/>
          <w:i/>
          <w:iCs/>
        </w:rPr>
      </w:pPr>
      <w:r w:rsidRPr="005620C2">
        <w:rPr>
          <w:rFonts w:ascii="Times" w:hAnsi="Times" w:cs="Arial"/>
          <w:bCs/>
          <w:i/>
          <w:iCs/>
        </w:rPr>
        <w:t>Modeling Effect of Diet on Gene Expression</w:t>
      </w:r>
    </w:p>
    <w:p w14:paraId="73282774" w14:textId="4195DD55" w:rsidR="00895390" w:rsidRPr="00472588" w:rsidRDefault="00895390" w:rsidP="00BA35FB">
      <w:pPr>
        <w:widowControl w:val="0"/>
        <w:spacing w:line="480" w:lineRule="auto"/>
        <w:rPr>
          <w:rFonts w:ascii="Times" w:hAnsi="Times" w:cs="Arial"/>
        </w:rPr>
      </w:pPr>
      <w:r w:rsidRPr="005620C2">
        <w:rPr>
          <w:rFonts w:ascii="Times" w:hAnsi="Times" w:cs="Arial"/>
        </w:rPr>
        <w:t xml:space="preserve">In order to determine which genes were significantly affected by diet, we modeled the residual expression of each gene as a function of diet using a linear mixed effects model controlling for relatedness </w:t>
      </w:r>
      <w:r w:rsidR="00B77F4F" w:rsidRPr="005620C2">
        <w:rPr>
          <w:rFonts w:ascii="Times" w:hAnsi="Times" w:cs="Arial"/>
        </w:rPr>
        <w:t xml:space="preserve">among </w:t>
      </w:r>
      <w:r w:rsidR="001F4CA5" w:rsidRPr="005620C2">
        <w:rPr>
          <w:rFonts w:ascii="Times" w:hAnsi="Times" w:cs="Arial"/>
        </w:rPr>
        <w:t>monkeys</w:t>
      </w:r>
      <w:r w:rsidR="00A01EEC" w:rsidRPr="005620C2">
        <w:rPr>
          <w:rFonts w:ascii="Times" w:hAnsi="Times" w:cs="Arial"/>
        </w:rPr>
        <w:t xml:space="preserve"> using the R package </w:t>
      </w:r>
      <w:r w:rsidR="00A01EEC" w:rsidRPr="005620C2">
        <w:rPr>
          <w:rFonts w:ascii="Times" w:hAnsi="Times" w:cs="Arial"/>
          <w:i/>
        </w:rPr>
        <w:t>EMMREML</w:t>
      </w:r>
      <w:r w:rsidR="00B13CA6">
        <w:rPr>
          <w:rFonts w:ascii="Times" w:hAnsi="Times" w:cs="Arial"/>
          <w:i/>
        </w:rPr>
        <w:t xml:space="preserve"> </w:t>
      </w:r>
      <w:r w:rsidR="00EE4CE7">
        <w:rPr>
          <w:rFonts w:ascii="Times" w:hAnsi="Times"/>
        </w:rPr>
        <w:t>(Akdemir &amp; Godfrey, 2015)</w:t>
      </w:r>
      <w:r w:rsidR="0035799B" w:rsidRPr="005620C2">
        <w:rPr>
          <w:rFonts w:ascii="Times" w:hAnsi="Times" w:cs="Arial"/>
        </w:rPr>
        <w:t xml:space="preserve">. </w:t>
      </w:r>
      <w:r w:rsidR="6A352750" w:rsidRPr="005620C2">
        <w:rPr>
          <w:rFonts w:ascii="Times" w:hAnsi="Times" w:cs="Arial"/>
        </w:rPr>
        <w:t xml:space="preserve">Relatedness was estimated </w:t>
      </w:r>
      <w:r w:rsidR="3D855423" w:rsidRPr="005620C2">
        <w:rPr>
          <w:rFonts w:ascii="Times" w:hAnsi="Times" w:cs="Arial"/>
        </w:rPr>
        <w:t xml:space="preserve">using </w:t>
      </w:r>
      <w:r w:rsidR="07668B68" w:rsidRPr="005620C2">
        <w:rPr>
          <w:rFonts w:ascii="Times" w:hAnsi="Times" w:cs="Arial"/>
        </w:rPr>
        <w:t>the ngsRelate program</w:t>
      </w:r>
      <w:r w:rsidR="00B13CA6">
        <w:rPr>
          <w:rFonts w:ascii="Times" w:hAnsi="Times" w:cs="Arial"/>
        </w:rPr>
        <w:t xml:space="preserve"> </w:t>
      </w:r>
      <w:r w:rsidR="00EE4CE7" w:rsidRPr="00EE4CE7">
        <w:rPr>
          <w:rFonts w:ascii="Times" w:hAnsi="Times"/>
        </w:rPr>
        <w:t>(Hanghøj et al., 2019)</w:t>
      </w:r>
      <w:r w:rsidR="07668B68" w:rsidRPr="005620C2">
        <w:rPr>
          <w:rFonts w:ascii="Times" w:hAnsi="Times" w:cs="Arial"/>
        </w:rPr>
        <w:t xml:space="preserve"> </w:t>
      </w:r>
      <w:r w:rsidR="3A7D5752" w:rsidRPr="005620C2">
        <w:rPr>
          <w:rFonts w:ascii="Times" w:hAnsi="Times" w:cs="Arial"/>
        </w:rPr>
        <w:t xml:space="preserve">with </w:t>
      </w:r>
      <w:r w:rsidR="07668B68" w:rsidRPr="005620C2">
        <w:rPr>
          <w:rFonts w:ascii="Times" w:hAnsi="Times" w:cs="Arial"/>
        </w:rPr>
        <w:t>SNP</w:t>
      </w:r>
      <w:r w:rsidR="2F21C4E9" w:rsidRPr="005620C2">
        <w:rPr>
          <w:rFonts w:ascii="Times" w:hAnsi="Times" w:cs="Arial"/>
        </w:rPr>
        <w:t xml:space="preserve"> genotypes inferred from </w:t>
      </w:r>
      <w:r w:rsidR="07668B68" w:rsidRPr="005620C2">
        <w:rPr>
          <w:rFonts w:ascii="Times" w:hAnsi="Times" w:cs="Arial"/>
        </w:rPr>
        <w:t>the RNA-</w:t>
      </w:r>
      <w:r w:rsidR="2F21C4E9" w:rsidRPr="005620C2">
        <w:rPr>
          <w:rFonts w:ascii="Times" w:hAnsi="Times" w:cs="Arial"/>
        </w:rPr>
        <w:t>seq reads using bcftools mpileup</w:t>
      </w:r>
      <w:r w:rsidR="00B13CA6">
        <w:rPr>
          <w:rFonts w:ascii="Times" w:hAnsi="Times" w:cs="Arial"/>
        </w:rPr>
        <w:t xml:space="preserve"> </w:t>
      </w:r>
      <w:r w:rsidR="00EE4CE7">
        <w:rPr>
          <w:rFonts w:ascii="Times" w:hAnsi="Times"/>
        </w:rPr>
        <w:t>(Li et al., 2009)</w:t>
      </w:r>
      <w:r w:rsidR="00ED2153" w:rsidRPr="005620C2">
        <w:rPr>
          <w:rFonts w:ascii="Times" w:hAnsi="Times" w:cs="Arial"/>
        </w:rPr>
        <w:t>.</w:t>
      </w:r>
      <w:r w:rsidR="00552A54" w:rsidRPr="005620C2">
        <w:rPr>
          <w:rFonts w:ascii="Times" w:hAnsi="Times" w:cs="Arial"/>
        </w:rPr>
        <w:t xml:space="preserve"> </w:t>
      </w:r>
      <w:r w:rsidR="2F21C4E9" w:rsidRPr="005620C2">
        <w:rPr>
          <w:rFonts w:ascii="Times" w:hAnsi="Times" w:cs="Arial"/>
        </w:rPr>
        <w:t>We</w:t>
      </w:r>
      <w:r w:rsidRPr="005620C2">
        <w:rPr>
          <w:rFonts w:ascii="Times" w:hAnsi="Times" w:cs="Arial"/>
        </w:rPr>
        <w:t xml:space="preserve"> </w:t>
      </w:r>
      <w:r w:rsidR="007C78D1" w:rsidRPr="005620C2">
        <w:rPr>
          <w:rFonts w:ascii="Times" w:hAnsi="Times" w:cs="Arial"/>
        </w:rPr>
        <w:t xml:space="preserve">calculated an empirical </w:t>
      </w:r>
      <w:r w:rsidRPr="005620C2">
        <w:rPr>
          <w:rFonts w:ascii="Times" w:hAnsi="Times" w:cs="Arial"/>
        </w:rPr>
        <w:t xml:space="preserve">false discovery rate (FDR) </w:t>
      </w:r>
      <w:r w:rsidR="007C78D1" w:rsidRPr="005620C2">
        <w:rPr>
          <w:rFonts w:ascii="Times" w:hAnsi="Times" w:cs="Arial"/>
        </w:rPr>
        <w:t>for each gene using a permutation-based approach</w:t>
      </w:r>
      <w:r w:rsidR="00B13CA6">
        <w:rPr>
          <w:rFonts w:ascii="Times" w:hAnsi="Times" w:cs="Arial"/>
        </w:rPr>
        <w:t xml:space="preserve"> </w:t>
      </w:r>
      <w:r w:rsidR="00EE4CE7">
        <w:rPr>
          <w:rFonts w:ascii="Times" w:hAnsi="Times"/>
        </w:rPr>
        <w:t>(Snyder-Mackler et al., 2016, p.)</w:t>
      </w:r>
      <w:r w:rsidR="005273A7">
        <w:rPr>
          <w:rFonts w:ascii="Times" w:hAnsi="Times" w:cs="Arial"/>
        </w:rPr>
        <w:t xml:space="preserve">, and report genes that passed at FDR &lt; </w:t>
      </w:r>
      <w:r w:rsidRPr="005620C2">
        <w:rPr>
          <w:rFonts w:ascii="Times" w:hAnsi="Times" w:cs="Arial"/>
        </w:rPr>
        <w:t>0.05. To examine global patterns o</w:t>
      </w:r>
      <w:r w:rsidRPr="00472588">
        <w:rPr>
          <w:rFonts w:ascii="Times" w:hAnsi="Times" w:cs="Arial"/>
        </w:rPr>
        <w:t xml:space="preserve">f variation in gene expression, we conducted principal component analysis on the correlation matrix of normalized residual gene expression using the </w:t>
      </w:r>
      <w:r w:rsidRPr="00472588">
        <w:rPr>
          <w:rFonts w:ascii="Times" w:hAnsi="Times" w:cs="Arial"/>
          <w:i/>
        </w:rPr>
        <w:t xml:space="preserve">prcomp </w:t>
      </w:r>
      <w:r w:rsidRPr="00472588">
        <w:rPr>
          <w:rFonts w:ascii="Times" w:hAnsi="Times" w:cs="Arial"/>
        </w:rPr>
        <w:t>function in R.</w:t>
      </w:r>
    </w:p>
    <w:p w14:paraId="667E85D9" w14:textId="77777777" w:rsidR="00895390" w:rsidRPr="00AD3CED" w:rsidRDefault="00895390" w:rsidP="00BA35FB">
      <w:pPr>
        <w:widowControl w:val="0"/>
        <w:spacing w:line="480" w:lineRule="auto"/>
        <w:rPr>
          <w:rFonts w:ascii="Times" w:hAnsi="Times" w:cs="Arial"/>
        </w:rPr>
      </w:pPr>
    </w:p>
    <w:p w14:paraId="1EE1C7A7" w14:textId="3AFB3AF1" w:rsidR="00895390" w:rsidRPr="00AD3CED" w:rsidRDefault="00A609C1" w:rsidP="00BA35FB">
      <w:pPr>
        <w:widowControl w:val="0"/>
        <w:spacing w:line="480" w:lineRule="auto"/>
        <w:rPr>
          <w:rFonts w:ascii="Times" w:hAnsi="Times" w:cs="Arial"/>
          <w:bCs/>
          <w:i/>
          <w:iCs/>
        </w:rPr>
      </w:pPr>
      <w:r w:rsidRPr="00AD3CED">
        <w:rPr>
          <w:rFonts w:ascii="Times" w:hAnsi="Times" w:cs="Arial"/>
          <w:bCs/>
          <w:i/>
          <w:iCs/>
        </w:rPr>
        <w:t xml:space="preserve">Enrichment analyses </w:t>
      </w:r>
    </w:p>
    <w:p w14:paraId="5DAF1848" w14:textId="6C8681F3" w:rsidR="00D601F9" w:rsidRDefault="00A609C1" w:rsidP="00D601F9">
      <w:pPr>
        <w:widowControl w:val="0"/>
        <w:spacing w:line="480" w:lineRule="auto"/>
        <w:rPr>
          <w:rPrChange w:id="464" w:author="Revised" w:date="2021-07-01T13:47:00Z">
            <w:rPr>
              <w:rFonts w:ascii="Times" w:hAnsi="Times"/>
            </w:rPr>
          </w:rPrChange>
        </w:rPr>
      </w:pPr>
      <w:r w:rsidRPr="00AD3CED">
        <w:rPr>
          <w:rFonts w:ascii="Times" w:hAnsi="Times" w:cs="Arial"/>
        </w:rPr>
        <w:t xml:space="preserve">Gene ontology (GO) enrichment analyses were conducted using Fisher’s Exact Tests </w:t>
      </w:r>
      <w:r w:rsidR="004C15FA">
        <w:rPr>
          <w:rFonts w:ascii="Times" w:hAnsi="Times" w:cs="Arial"/>
        </w:rPr>
        <w:t>and</w:t>
      </w:r>
      <w:r w:rsidRPr="00AD3CED">
        <w:rPr>
          <w:rFonts w:ascii="Times" w:hAnsi="Times" w:cs="Arial"/>
        </w:rPr>
        <w:t xml:space="preserve"> the </w:t>
      </w:r>
      <w:r w:rsidRPr="00C64CE9">
        <w:rPr>
          <w:rFonts w:ascii="Times" w:hAnsi="Times" w:cs="Arial"/>
          <w:i/>
        </w:rPr>
        <w:t>weight01</w:t>
      </w:r>
      <w:r w:rsidRPr="00C64CE9">
        <w:rPr>
          <w:rFonts w:ascii="Times" w:hAnsi="Times" w:cs="Arial"/>
        </w:rPr>
        <w:t xml:space="preserve"> algorithm to test for enrichment implemented in the R package </w:t>
      </w:r>
      <w:r w:rsidRPr="00C64CE9">
        <w:rPr>
          <w:rFonts w:ascii="Times" w:hAnsi="Times" w:cs="Arial"/>
          <w:i/>
        </w:rPr>
        <w:t>topGO</w:t>
      </w:r>
      <w:r w:rsidR="00B13CA6">
        <w:rPr>
          <w:rFonts w:ascii="Times" w:hAnsi="Times" w:cs="Arial"/>
          <w:i/>
        </w:rPr>
        <w:t xml:space="preserve"> </w:t>
      </w:r>
      <w:r w:rsidR="00EE4CE7">
        <w:rPr>
          <w:rFonts w:ascii="Times" w:hAnsi="Times"/>
        </w:rPr>
        <w:t>(Alexa &amp; Rahnenfuhrer, 2019)</w:t>
      </w:r>
      <w:r w:rsidR="002A1EA0" w:rsidRPr="005620C2">
        <w:rPr>
          <w:rFonts w:ascii="Times" w:hAnsi="Times" w:cs="Arial"/>
        </w:rPr>
        <w:t xml:space="preserve">. </w:t>
      </w:r>
      <w:r w:rsidRPr="005620C2">
        <w:rPr>
          <w:rFonts w:ascii="Times" w:hAnsi="Times" w:cs="Arial"/>
        </w:rPr>
        <w:t xml:space="preserve">For a more targeted analysis of M1 and M2 specific genes, we </w:t>
      </w:r>
      <w:r w:rsidR="00895390" w:rsidRPr="005620C2">
        <w:rPr>
          <w:rFonts w:ascii="Times" w:hAnsi="Times" w:cs="Arial"/>
        </w:rPr>
        <w:t xml:space="preserve">identified a set of </w:t>
      </w:r>
      <w:r w:rsidR="00607D14">
        <w:rPr>
          <w:rFonts w:ascii="Times" w:hAnsi="Times" w:cs="Arial"/>
        </w:rPr>
        <w:t xml:space="preserve">DEGs </w:t>
      </w:r>
      <w:r w:rsidR="00895390" w:rsidRPr="005620C2">
        <w:rPr>
          <w:rFonts w:ascii="Times" w:hAnsi="Times" w:cs="Arial"/>
        </w:rPr>
        <w:t>in our data set that were previously found to be involved in monocyte polarization</w:t>
      </w:r>
      <w:r w:rsidR="00B13CA6">
        <w:rPr>
          <w:rFonts w:ascii="Times" w:hAnsi="Times" w:cs="Arial"/>
        </w:rPr>
        <w:t xml:space="preserve"> </w:t>
      </w:r>
      <w:r w:rsidR="00EE4CE7">
        <w:rPr>
          <w:rFonts w:ascii="Times" w:hAnsi="Times"/>
        </w:rPr>
        <w:t>(Schmidl et al., 2014)</w:t>
      </w:r>
      <w:r w:rsidR="000F5CEC" w:rsidRPr="005620C2">
        <w:rPr>
          <w:rFonts w:ascii="Times" w:hAnsi="Times" w:cs="Arial"/>
        </w:rPr>
        <w:t xml:space="preserve"> </w:t>
      </w:r>
      <w:r w:rsidR="00895390" w:rsidRPr="005620C2">
        <w:rPr>
          <w:rFonts w:ascii="Times" w:hAnsi="Times" w:cs="Arial"/>
        </w:rPr>
        <w:t>(638 proinflammatory and 138 regulatory</w:t>
      </w:r>
      <w:r w:rsidR="00A941A0" w:rsidRPr="005620C2">
        <w:rPr>
          <w:rFonts w:ascii="Times" w:hAnsi="Times" w:cs="Arial"/>
        </w:rPr>
        <w:t>)</w:t>
      </w:r>
      <w:r w:rsidR="00895390" w:rsidRPr="00472588">
        <w:rPr>
          <w:rFonts w:ascii="Times" w:hAnsi="Times" w:cs="Arial"/>
        </w:rPr>
        <w:t xml:space="preserve">, which we used to explore monocyte polarization in the current study. We calculated the proportion of genes more highly expressed in the </w:t>
      </w:r>
      <w:r w:rsidR="007C78D1" w:rsidRPr="00472588">
        <w:rPr>
          <w:rFonts w:ascii="Times" w:hAnsi="Times" w:cs="Arial"/>
        </w:rPr>
        <w:t>Mediterranean</w:t>
      </w:r>
      <w:r w:rsidR="001F4CA5" w:rsidRPr="00472588">
        <w:rPr>
          <w:rFonts w:ascii="Times" w:hAnsi="Times" w:cs="Arial"/>
        </w:rPr>
        <w:t>-</w:t>
      </w:r>
      <w:r w:rsidR="007C78D1" w:rsidRPr="00472588">
        <w:rPr>
          <w:rFonts w:ascii="Times" w:hAnsi="Times" w:cs="Arial"/>
        </w:rPr>
        <w:t xml:space="preserve"> </w:t>
      </w:r>
      <w:r w:rsidR="00895390" w:rsidRPr="00472588">
        <w:rPr>
          <w:rFonts w:ascii="Times" w:hAnsi="Times" w:cs="Arial"/>
        </w:rPr>
        <w:t xml:space="preserve">and </w:t>
      </w:r>
      <w:r w:rsidR="007C78D1" w:rsidRPr="00472588">
        <w:rPr>
          <w:rFonts w:ascii="Times" w:hAnsi="Times" w:cs="Arial"/>
        </w:rPr>
        <w:t xml:space="preserve">Western-fed animals </w:t>
      </w:r>
      <w:r w:rsidR="00895390" w:rsidRPr="00472588">
        <w:rPr>
          <w:rFonts w:ascii="Times" w:hAnsi="Times" w:cs="Arial"/>
        </w:rPr>
        <w:t xml:space="preserve">in each polarization category </w:t>
      </w:r>
      <w:r w:rsidR="007C78D1" w:rsidRPr="00472588">
        <w:rPr>
          <w:rFonts w:ascii="Times" w:hAnsi="Times" w:cs="Arial"/>
        </w:rPr>
        <w:t>and tested for significance using a permutation t</w:t>
      </w:r>
      <w:r w:rsidR="007C78D1" w:rsidRPr="00AD3CED">
        <w:rPr>
          <w:rFonts w:ascii="Times" w:hAnsi="Times" w:cs="Arial"/>
        </w:rPr>
        <w:t>est (</w:t>
      </w:r>
      <w:r w:rsidR="007C78D1" w:rsidRPr="00AD3CED">
        <w:rPr>
          <w:rFonts w:ascii="Times" w:hAnsi="Times" w:cs="Arial"/>
          <w:i/>
          <w:iCs/>
        </w:rPr>
        <w:t>n</w:t>
      </w:r>
      <w:r w:rsidR="0015656D" w:rsidRPr="00AD3CED">
        <w:rPr>
          <w:rFonts w:ascii="Times" w:hAnsi="Times" w:cs="Arial"/>
        </w:rPr>
        <w:t xml:space="preserve"> </w:t>
      </w:r>
      <w:r w:rsidR="007C78D1" w:rsidRPr="00AD3CED">
        <w:rPr>
          <w:rFonts w:ascii="Times" w:hAnsi="Times" w:cs="Arial"/>
        </w:rPr>
        <w:t>=</w:t>
      </w:r>
      <w:r w:rsidR="00895390" w:rsidRPr="00AD3CED">
        <w:rPr>
          <w:rFonts w:ascii="Times" w:hAnsi="Times" w:cs="Arial"/>
        </w:rPr>
        <w:t xml:space="preserve"> 100,000 permutations</w:t>
      </w:r>
      <w:r w:rsidR="007C78D1" w:rsidRPr="00AD3CED">
        <w:rPr>
          <w:rFonts w:ascii="Times" w:hAnsi="Times" w:cs="Arial"/>
        </w:rPr>
        <w:t>)</w:t>
      </w:r>
      <w:r w:rsidR="00895390" w:rsidRPr="00AD3CED">
        <w:rPr>
          <w:rFonts w:ascii="Times" w:hAnsi="Times" w:cs="Arial"/>
        </w:rPr>
        <w:t>.</w:t>
      </w:r>
      <w:ins w:id="465" w:author="Revised" w:date="2021-07-01T13:47:00Z">
        <w:r w:rsidR="00D601F9">
          <w:rPr>
            <w:rFonts w:ascii="Times" w:hAnsi="Times" w:cs="Arial"/>
          </w:rPr>
          <w:t xml:space="preserve"> To compare the </w:t>
        </w:r>
        <w:r w:rsidR="00D601F9">
          <w:rPr>
            <w:rFonts w:ascii="Times" w:hAnsi="Times" w:cs="Arial"/>
          </w:rPr>
          <w:lastRenderedPageBreak/>
          <w:t xml:space="preserve">DEGs identified to </w:t>
        </w:r>
        <w:r w:rsidR="00D601F9">
          <w:t xml:space="preserve">genes implicated in human health, we utilized gene sets associated with 103 complex human traits and diseases identified by a prior study </w:t>
        </w:r>
        <w:r w:rsidR="007942D4">
          <w:t>(Y. Zhang, Quick, Yu, Barbeira, Luca, et al., 2020)</w:t>
        </w:r>
        <w:r w:rsidR="00D601F9">
          <w:t>. Fisher’s Exact Tests were used to test for enrichment of these gene sets in our Western or Mediterranean DEGs.</w:t>
        </w:r>
      </w:ins>
    </w:p>
    <w:p w14:paraId="6561C225" w14:textId="77777777" w:rsidR="00A609C1" w:rsidRPr="00AD3CED" w:rsidRDefault="00A609C1" w:rsidP="00BA35FB">
      <w:pPr>
        <w:widowControl w:val="0"/>
        <w:spacing w:line="480" w:lineRule="auto"/>
        <w:rPr>
          <w:rFonts w:ascii="Times" w:hAnsi="Times" w:cs="Arial"/>
          <w:b/>
        </w:rPr>
      </w:pPr>
    </w:p>
    <w:p w14:paraId="3CE52178" w14:textId="77777777" w:rsidR="00895390" w:rsidRPr="00C64CE9" w:rsidRDefault="00895390" w:rsidP="00BA35FB">
      <w:pPr>
        <w:widowControl w:val="0"/>
        <w:spacing w:line="480" w:lineRule="auto"/>
        <w:rPr>
          <w:rFonts w:ascii="Times" w:hAnsi="Times" w:cs="Arial"/>
          <w:bCs/>
          <w:i/>
          <w:iCs/>
        </w:rPr>
      </w:pPr>
      <w:r w:rsidRPr="00C64CE9">
        <w:rPr>
          <w:rFonts w:ascii="Times" w:hAnsi="Times" w:cs="Arial"/>
          <w:bCs/>
          <w:i/>
          <w:iCs/>
        </w:rPr>
        <w:t>Transcription Factor Binding Site Analysis</w:t>
      </w:r>
    </w:p>
    <w:p w14:paraId="3D41D1E9" w14:textId="28546861" w:rsidR="00895390" w:rsidRPr="00AD3CED" w:rsidRDefault="00895390" w:rsidP="00BA35FB">
      <w:pPr>
        <w:widowControl w:val="0"/>
        <w:spacing w:line="480" w:lineRule="auto"/>
        <w:rPr>
          <w:rFonts w:ascii="Times" w:hAnsi="Times" w:cs="Arial"/>
        </w:rPr>
      </w:pPr>
      <w:r w:rsidRPr="00C64CE9">
        <w:rPr>
          <w:rFonts w:ascii="Times" w:hAnsi="Times" w:cs="Arial"/>
        </w:rPr>
        <w:t xml:space="preserve">We tested for enrichment of transcription factor binding motifs within 2 kb (upstream or downstream) of the transcription start sites of differentially expressed </w:t>
      </w:r>
      <w:r w:rsidR="009518F6" w:rsidRPr="00C64CE9">
        <w:rPr>
          <w:rFonts w:ascii="Times" w:hAnsi="Times" w:cs="Arial"/>
        </w:rPr>
        <w:t xml:space="preserve">“Western </w:t>
      </w:r>
      <w:r w:rsidRPr="00C64CE9">
        <w:rPr>
          <w:rFonts w:ascii="Times" w:hAnsi="Times" w:cs="Arial"/>
        </w:rPr>
        <w:t>genes</w:t>
      </w:r>
      <w:r w:rsidR="009518F6" w:rsidRPr="00C64CE9">
        <w:rPr>
          <w:rFonts w:ascii="Times" w:hAnsi="Times" w:cs="Arial"/>
        </w:rPr>
        <w:t>” or “Mediterranean genes”</w:t>
      </w:r>
      <w:r w:rsidR="004D2CD5" w:rsidRPr="00C64CE9">
        <w:rPr>
          <w:rFonts w:ascii="Times" w:hAnsi="Times" w:cs="Arial"/>
        </w:rPr>
        <w:t xml:space="preserve"> </w:t>
      </w:r>
      <w:r w:rsidR="00F53B68" w:rsidRPr="00C64CE9">
        <w:rPr>
          <w:rFonts w:ascii="Times" w:hAnsi="Times" w:cs="Arial"/>
        </w:rPr>
        <w:t xml:space="preserve">(FDR &lt; 0.05) </w:t>
      </w:r>
      <w:r w:rsidR="004D2CD5" w:rsidRPr="00C64CE9">
        <w:rPr>
          <w:rFonts w:ascii="Times" w:hAnsi="Times" w:cs="Arial"/>
        </w:rPr>
        <w:t>using the program HOMER</w:t>
      </w:r>
      <w:r w:rsidR="00B13CA6">
        <w:rPr>
          <w:rFonts w:ascii="Times" w:hAnsi="Times" w:cs="Arial"/>
        </w:rPr>
        <w:t xml:space="preserve"> </w:t>
      </w:r>
      <w:r w:rsidR="00EE4CE7">
        <w:rPr>
          <w:rFonts w:ascii="Times" w:hAnsi="Times"/>
        </w:rPr>
        <w:t>(Heinz et al., 2010)</w:t>
      </w:r>
      <w:r w:rsidR="00552A54" w:rsidRPr="005620C2">
        <w:rPr>
          <w:rFonts w:ascii="Times" w:hAnsi="Times" w:cs="Arial"/>
        </w:rPr>
        <w:t xml:space="preserve"> </w:t>
      </w:r>
      <w:r w:rsidR="000C7036" w:rsidRPr="005620C2">
        <w:rPr>
          <w:rFonts w:ascii="Times" w:hAnsi="Times" w:cs="Arial"/>
        </w:rPr>
        <w:t xml:space="preserve">and </w:t>
      </w:r>
      <w:r w:rsidR="00F53B68" w:rsidRPr="005620C2">
        <w:rPr>
          <w:rFonts w:ascii="Times" w:hAnsi="Times" w:cs="Arial"/>
        </w:rPr>
        <w:t>equivalent</w:t>
      </w:r>
      <w:r w:rsidR="000C7036" w:rsidRPr="005620C2">
        <w:rPr>
          <w:rFonts w:ascii="Times" w:hAnsi="Times" w:cs="Arial"/>
        </w:rPr>
        <w:t xml:space="preserve"> region</w:t>
      </w:r>
      <w:r w:rsidR="00F53B68" w:rsidRPr="005620C2">
        <w:rPr>
          <w:rFonts w:ascii="Times" w:hAnsi="Times" w:cs="Arial"/>
        </w:rPr>
        <w:t>s</w:t>
      </w:r>
      <w:r w:rsidR="000C7036" w:rsidRPr="005620C2">
        <w:rPr>
          <w:rFonts w:ascii="Times" w:hAnsi="Times" w:cs="Arial"/>
        </w:rPr>
        <w:t xml:space="preserve"> around the transcription start sites of all genes expressed in these data as the background set for enrichment testing</w:t>
      </w:r>
      <w:r w:rsidRPr="00472588">
        <w:rPr>
          <w:rFonts w:ascii="Times" w:hAnsi="Times" w:cs="Arial"/>
        </w:rPr>
        <w:t>. We searched for known vertebrate transcription factor binding motifs</w:t>
      </w:r>
      <w:r w:rsidR="004D2CD5" w:rsidRPr="00472588">
        <w:rPr>
          <w:rFonts w:ascii="Times" w:hAnsi="Times" w:cs="Arial"/>
        </w:rPr>
        <w:t xml:space="preserve"> and</w:t>
      </w:r>
      <w:r w:rsidR="00A609C1" w:rsidRPr="00472588">
        <w:rPr>
          <w:rFonts w:ascii="Times" w:hAnsi="Times" w:cs="Arial"/>
        </w:rPr>
        <w:t xml:space="preserve"> </w:t>
      </w:r>
      <w:r w:rsidRPr="00AD3CED">
        <w:rPr>
          <w:rFonts w:ascii="Times" w:hAnsi="Times" w:cs="Arial"/>
        </w:rPr>
        <w:t xml:space="preserve">report </w:t>
      </w:r>
      <w:r w:rsidR="00A609C1" w:rsidRPr="00AD3CED">
        <w:rPr>
          <w:rFonts w:ascii="Times" w:hAnsi="Times" w:cs="Arial"/>
        </w:rPr>
        <w:t xml:space="preserve">the TF motifs </w:t>
      </w:r>
      <w:r w:rsidRPr="00AD3CED">
        <w:rPr>
          <w:rFonts w:ascii="Times" w:hAnsi="Times" w:cs="Arial"/>
        </w:rPr>
        <w:t>passing a threshold of FDR &lt; 0.</w:t>
      </w:r>
      <w:r w:rsidR="001A24E2" w:rsidRPr="00AD3CED">
        <w:rPr>
          <w:rFonts w:ascii="Times" w:hAnsi="Times" w:cs="Arial"/>
        </w:rPr>
        <w:t>05</w:t>
      </w:r>
      <w:r w:rsidRPr="00AD3CED">
        <w:rPr>
          <w:rFonts w:ascii="Times" w:hAnsi="Times" w:cs="Arial"/>
        </w:rPr>
        <w:t>.</w:t>
      </w:r>
    </w:p>
    <w:p w14:paraId="211E9EE7" w14:textId="77777777" w:rsidR="00895390" w:rsidRPr="00AD3CED" w:rsidRDefault="00895390" w:rsidP="00BA35FB">
      <w:pPr>
        <w:widowControl w:val="0"/>
        <w:spacing w:line="480" w:lineRule="auto"/>
        <w:rPr>
          <w:rFonts w:ascii="Times" w:hAnsi="Times" w:cs="Arial"/>
        </w:rPr>
      </w:pPr>
    </w:p>
    <w:p w14:paraId="1AB1F7F6" w14:textId="0A22FB1E" w:rsidR="006360EE" w:rsidRPr="00C64CE9" w:rsidRDefault="11F367F0" w:rsidP="00BA35FB">
      <w:pPr>
        <w:widowControl w:val="0"/>
        <w:spacing w:line="480" w:lineRule="auto"/>
        <w:rPr>
          <w:rFonts w:ascii="Times" w:hAnsi="Times" w:cs="Arial"/>
          <w:i/>
          <w:iCs/>
        </w:rPr>
      </w:pPr>
      <w:r w:rsidRPr="00AD3CED">
        <w:rPr>
          <w:rFonts w:ascii="Times" w:hAnsi="Times" w:cs="Arial"/>
          <w:i/>
          <w:iCs/>
        </w:rPr>
        <w:t>Gene-</w:t>
      </w:r>
      <w:r w:rsidR="00FE6748" w:rsidRPr="00AD3CED">
        <w:rPr>
          <w:rFonts w:ascii="Times" w:hAnsi="Times" w:cs="Arial"/>
          <w:i/>
          <w:iCs/>
        </w:rPr>
        <w:t>gene co-expression</w:t>
      </w:r>
      <w:r w:rsidR="71F9DA74" w:rsidRPr="00C64CE9">
        <w:rPr>
          <w:rFonts w:ascii="Times" w:hAnsi="Times" w:cs="Arial"/>
          <w:i/>
          <w:iCs/>
        </w:rPr>
        <w:t xml:space="preserve"> analysis</w:t>
      </w:r>
    </w:p>
    <w:p w14:paraId="64EF05FA" w14:textId="1BD798C5" w:rsidR="00D162EA" w:rsidRPr="005620C2" w:rsidRDefault="006360EE" w:rsidP="00BA35FB">
      <w:pPr>
        <w:widowControl w:val="0"/>
        <w:spacing w:line="480" w:lineRule="auto"/>
        <w:rPr>
          <w:rFonts w:ascii="Times" w:hAnsi="Times" w:cs="Arial"/>
        </w:rPr>
      </w:pPr>
      <w:r w:rsidRPr="00C64CE9">
        <w:rPr>
          <w:rFonts w:ascii="Times" w:hAnsi="Times" w:cs="Arial"/>
        </w:rPr>
        <w:t xml:space="preserve">In addition to testing whether diet led to mean differences in </w:t>
      </w:r>
      <w:r w:rsidR="00663CF2" w:rsidRPr="00C64CE9">
        <w:rPr>
          <w:rFonts w:ascii="Times" w:hAnsi="Times" w:cs="Arial"/>
        </w:rPr>
        <w:t xml:space="preserve">gene </w:t>
      </w:r>
      <w:r w:rsidRPr="00C64CE9">
        <w:rPr>
          <w:rFonts w:ascii="Times" w:hAnsi="Times" w:cs="Arial"/>
        </w:rPr>
        <w:t>expression between W</w:t>
      </w:r>
      <w:r w:rsidR="0015656D" w:rsidRPr="00C64CE9">
        <w:rPr>
          <w:rFonts w:ascii="Times" w:hAnsi="Times" w:cs="Arial"/>
        </w:rPr>
        <w:t>estern</w:t>
      </w:r>
      <w:r w:rsidRPr="00C64CE9">
        <w:rPr>
          <w:rFonts w:ascii="Times" w:hAnsi="Times" w:cs="Arial"/>
        </w:rPr>
        <w:t xml:space="preserve"> and M</w:t>
      </w:r>
      <w:r w:rsidR="0015656D" w:rsidRPr="00F02A01">
        <w:rPr>
          <w:rFonts w:ascii="Times" w:hAnsi="Times" w:cs="Arial"/>
        </w:rPr>
        <w:t>editerranean</w:t>
      </w:r>
      <w:r w:rsidRPr="00F02A01">
        <w:rPr>
          <w:rFonts w:ascii="Times" w:hAnsi="Times" w:cs="Arial"/>
        </w:rPr>
        <w:t xml:space="preserve"> animals, we also tested whether</w:t>
      </w:r>
      <w:r w:rsidR="00DC1285" w:rsidRPr="00F02A01">
        <w:rPr>
          <w:rFonts w:ascii="Times" w:hAnsi="Times" w:cs="Arial"/>
        </w:rPr>
        <w:t xml:space="preserve"> diet </w:t>
      </w:r>
      <w:r w:rsidR="001F3378" w:rsidRPr="00F02A01">
        <w:rPr>
          <w:rFonts w:ascii="Times" w:hAnsi="Times" w:cs="Arial"/>
        </w:rPr>
        <w:t>impacted the correlation structure among expressed genes (i.e.,</w:t>
      </w:r>
      <w:r w:rsidR="00DC1285" w:rsidRPr="00F02A01">
        <w:rPr>
          <w:rFonts w:ascii="Times" w:hAnsi="Times" w:cs="Arial"/>
        </w:rPr>
        <w:t xml:space="preserve"> gene co-expression</w:t>
      </w:r>
      <w:r w:rsidR="001F3378" w:rsidRPr="00F02A01">
        <w:rPr>
          <w:rFonts w:ascii="Times" w:hAnsi="Times" w:cs="Arial"/>
        </w:rPr>
        <w:t>)</w:t>
      </w:r>
      <w:r w:rsidRPr="00F02A01">
        <w:rPr>
          <w:rFonts w:ascii="Times" w:hAnsi="Times" w:cs="Arial"/>
        </w:rPr>
        <w:t xml:space="preserve">. </w:t>
      </w:r>
      <w:r w:rsidR="00DC1285" w:rsidRPr="00D96ECE">
        <w:rPr>
          <w:rFonts w:ascii="Times" w:hAnsi="Times" w:cs="Arial"/>
        </w:rPr>
        <w:t>Specifically</w:t>
      </w:r>
      <w:r w:rsidRPr="00277B92">
        <w:rPr>
          <w:rFonts w:ascii="Times" w:hAnsi="Times" w:cs="Arial"/>
        </w:rPr>
        <w:t xml:space="preserve">, we </w:t>
      </w:r>
      <w:r w:rsidR="003F0357">
        <w:rPr>
          <w:rFonts w:ascii="Times" w:hAnsi="Times" w:cs="Arial"/>
        </w:rPr>
        <w:t xml:space="preserve">employed </w:t>
      </w:r>
      <w:r w:rsidRPr="00277B92">
        <w:rPr>
          <w:rFonts w:ascii="Times" w:hAnsi="Times" w:cs="Arial"/>
        </w:rPr>
        <w:t>‘correlation by individual level product</w:t>
      </w:r>
      <w:r w:rsidR="00635884" w:rsidRPr="005620C2">
        <w:rPr>
          <w:rFonts w:ascii="Times" w:hAnsi="Times" w:cs="Arial"/>
        </w:rPr>
        <w:t>’</w:t>
      </w:r>
      <w:r w:rsidRPr="005620C2">
        <w:rPr>
          <w:rFonts w:ascii="Times" w:hAnsi="Times" w:cs="Arial"/>
        </w:rPr>
        <w:t xml:space="preserve"> (CILP)</w:t>
      </w:r>
      <w:r w:rsidR="00B13CA6">
        <w:rPr>
          <w:rFonts w:ascii="Times" w:hAnsi="Times" w:cs="Arial"/>
        </w:rPr>
        <w:t xml:space="preserve"> </w:t>
      </w:r>
      <w:r w:rsidR="00284AF2">
        <w:rPr>
          <w:rFonts w:ascii="Times" w:hAnsi="Times"/>
        </w:rPr>
        <w:t>(Lea et al., 2019)</w:t>
      </w:r>
      <w:r w:rsidR="003F0357">
        <w:rPr>
          <w:rFonts w:ascii="Times" w:hAnsi="Times" w:cs="Arial"/>
        </w:rPr>
        <w:t xml:space="preserve"> analyses </w:t>
      </w:r>
      <w:r w:rsidR="00AE75ED" w:rsidRPr="005620C2">
        <w:rPr>
          <w:rFonts w:ascii="Times" w:hAnsi="Times" w:cs="Arial"/>
        </w:rPr>
        <w:t xml:space="preserve">to test </w:t>
      </w:r>
      <w:r w:rsidR="00DC1285" w:rsidRPr="005620C2">
        <w:rPr>
          <w:rFonts w:ascii="Times" w:hAnsi="Times" w:cs="Arial"/>
        </w:rPr>
        <w:t xml:space="preserve">whether diet affected the magnitude or direction of pairwise gene expression correlations among the top 140 </w:t>
      </w:r>
      <w:r w:rsidR="00607D14">
        <w:rPr>
          <w:rFonts w:ascii="Times" w:hAnsi="Times" w:cs="Arial"/>
        </w:rPr>
        <w:t>DEGs</w:t>
      </w:r>
      <w:r w:rsidR="00DC1285" w:rsidRPr="005620C2">
        <w:rPr>
          <w:rFonts w:ascii="Times" w:hAnsi="Times" w:cs="Arial"/>
        </w:rPr>
        <w:t xml:space="preserve"> (</w:t>
      </w:r>
      <w:r w:rsidR="00DC1285" w:rsidRPr="005620C2">
        <w:rPr>
          <w:rFonts w:ascii="Times" w:hAnsi="Times" w:cs="Arial"/>
          <w:i/>
          <w:iCs/>
        </w:rPr>
        <w:t>n</w:t>
      </w:r>
      <w:r w:rsidR="0015656D" w:rsidRPr="005620C2">
        <w:rPr>
          <w:rFonts w:ascii="Times" w:hAnsi="Times" w:cs="Arial"/>
        </w:rPr>
        <w:t xml:space="preserve"> </w:t>
      </w:r>
      <w:r w:rsidR="00DC1285" w:rsidRPr="00472588">
        <w:rPr>
          <w:rFonts w:ascii="Times" w:hAnsi="Times" w:cs="Arial"/>
        </w:rPr>
        <w:t>=</w:t>
      </w:r>
      <w:r w:rsidR="0015656D" w:rsidRPr="00472588">
        <w:rPr>
          <w:rFonts w:ascii="Times" w:hAnsi="Times" w:cs="Arial"/>
        </w:rPr>
        <w:t xml:space="preserve"> </w:t>
      </w:r>
      <w:r w:rsidR="00DC1285" w:rsidRPr="00472588">
        <w:rPr>
          <w:rFonts w:ascii="Times" w:hAnsi="Times" w:cs="Arial"/>
        </w:rPr>
        <w:t xml:space="preserve">9730 </w:t>
      </w:r>
      <w:r w:rsidR="001A7FFE" w:rsidRPr="00472588">
        <w:rPr>
          <w:rFonts w:ascii="Times" w:hAnsi="Times" w:cs="Arial"/>
        </w:rPr>
        <w:t xml:space="preserve">gene-gene </w:t>
      </w:r>
      <w:r w:rsidR="00DC1285" w:rsidRPr="00AD3CED">
        <w:rPr>
          <w:rFonts w:ascii="Times" w:hAnsi="Times" w:cs="Arial"/>
        </w:rPr>
        <w:t>pairs</w:t>
      </w:r>
      <w:r w:rsidR="001A7FFE" w:rsidRPr="00AD3CED">
        <w:rPr>
          <w:rFonts w:ascii="Times" w:hAnsi="Times" w:cs="Arial"/>
        </w:rPr>
        <w:t xml:space="preserve"> tested</w:t>
      </w:r>
      <w:r w:rsidR="00DC1285" w:rsidRPr="00AD3CED">
        <w:rPr>
          <w:rFonts w:ascii="Times" w:hAnsi="Times" w:cs="Arial"/>
        </w:rPr>
        <w:t xml:space="preserve">). </w:t>
      </w:r>
      <w:r w:rsidR="001A7FFE" w:rsidRPr="00AD3CED">
        <w:rPr>
          <w:rFonts w:ascii="Times" w:hAnsi="Times" w:cs="Arial"/>
        </w:rPr>
        <w:t>To test whether a given pair of genes was differentially</w:t>
      </w:r>
      <w:r w:rsidR="001F3378" w:rsidRPr="00C64CE9">
        <w:rPr>
          <w:rFonts w:ascii="Times" w:hAnsi="Times" w:cs="Arial"/>
        </w:rPr>
        <w:t xml:space="preserve"> </w:t>
      </w:r>
      <w:r w:rsidR="001A7FFE" w:rsidRPr="00C64CE9">
        <w:rPr>
          <w:rFonts w:ascii="Times" w:hAnsi="Times" w:cs="Arial"/>
        </w:rPr>
        <w:t>co-expressed as a function of diet, we first obtained a vector of products</w:t>
      </w:r>
      <w:r w:rsidR="001F3378" w:rsidRPr="00C64CE9">
        <w:rPr>
          <w:rFonts w:ascii="Times" w:hAnsi="Times" w:cs="Arial"/>
        </w:rPr>
        <w:t xml:space="preserve"> for each gene pair</w:t>
      </w:r>
      <w:r w:rsidR="001A7FFE" w:rsidRPr="00C64CE9">
        <w:rPr>
          <w:rFonts w:ascii="Times" w:hAnsi="Times" w:cs="Arial"/>
        </w:rPr>
        <w:t xml:space="preserve"> by multiplying the normalized gene expression values for two genes together</w:t>
      </w:r>
      <w:r w:rsidR="00256826" w:rsidRPr="00C64CE9">
        <w:rPr>
          <w:rFonts w:ascii="Times" w:hAnsi="Times" w:cs="Arial"/>
        </w:rPr>
        <w:t>.</w:t>
      </w:r>
      <w:r w:rsidR="001A7FFE" w:rsidRPr="00C64CE9">
        <w:rPr>
          <w:rFonts w:ascii="Times" w:hAnsi="Times" w:cs="Arial"/>
        </w:rPr>
        <w:t xml:space="preserve"> </w:t>
      </w:r>
      <w:r w:rsidR="00256826" w:rsidRPr="00C64CE9">
        <w:rPr>
          <w:rFonts w:ascii="Times" w:hAnsi="Times" w:cs="Arial"/>
        </w:rPr>
        <w:t>N</w:t>
      </w:r>
      <w:r w:rsidR="001A7FFE" w:rsidRPr="00C64CE9">
        <w:rPr>
          <w:rFonts w:ascii="Times" w:hAnsi="Times" w:cs="Arial"/>
        </w:rPr>
        <w:t xml:space="preserve">ormalization was performed by scaling </w:t>
      </w:r>
      <w:r w:rsidR="003E4C18" w:rsidRPr="00C64CE9">
        <w:rPr>
          <w:rFonts w:ascii="Times" w:hAnsi="Times" w:cs="Arial"/>
        </w:rPr>
        <w:t xml:space="preserve">expression values </w:t>
      </w:r>
      <w:r w:rsidR="001A7FFE" w:rsidRPr="00C64CE9">
        <w:rPr>
          <w:rFonts w:ascii="Times" w:hAnsi="Times" w:cs="Arial"/>
        </w:rPr>
        <w:t xml:space="preserve">to mean 0 and unit variance within </w:t>
      </w:r>
      <w:r w:rsidR="0015656D" w:rsidRPr="00F02A01">
        <w:rPr>
          <w:rFonts w:ascii="Times" w:hAnsi="Times" w:cs="Arial"/>
        </w:rPr>
        <w:t>Mediterranean</w:t>
      </w:r>
      <w:r w:rsidR="001A7FFE" w:rsidRPr="00F02A01">
        <w:rPr>
          <w:rFonts w:ascii="Times" w:hAnsi="Times" w:cs="Arial"/>
        </w:rPr>
        <w:t xml:space="preserve"> and W</w:t>
      </w:r>
      <w:r w:rsidR="0015656D" w:rsidRPr="00F02A01">
        <w:rPr>
          <w:rFonts w:ascii="Times" w:hAnsi="Times" w:cs="Arial"/>
        </w:rPr>
        <w:t>estern</w:t>
      </w:r>
      <w:r w:rsidR="001A7FFE" w:rsidRPr="00F02A01">
        <w:rPr>
          <w:rFonts w:ascii="Times" w:hAnsi="Times" w:cs="Arial"/>
        </w:rPr>
        <w:t xml:space="preserve"> subsets of the </w:t>
      </w:r>
      <w:r w:rsidR="001A7FFE" w:rsidRPr="00F02A01">
        <w:rPr>
          <w:rFonts w:ascii="Times" w:hAnsi="Times" w:cs="Arial"/>
        </w:rPr>
        <w:lastRenderedPageBreak/>
        <w:t>data respectively, to ensure that distributional differences between sample groups did not bias our results</w:t>
      </w:r>
      <w:r w:rsidR="000721D6" w:rsidRPr="00F02A01">
        <w:rPr>
          <w:rFonts w:ascii="Times" w:hAnsi="Times" w:cs="Arial"/>
        </w:rPr>
        <w:t>,</w:t>
      </w:r>
      <w:r w:rsidR="00DD56BA" w:rsidRPr="00F02A01">
        <w:rPr>
          <w:rFonts w:ascii="Times" w:hAnsi="Times" w:cs="Arial"/>
        </w:rPr>
        <w:t xml:space="preserve"> following </w:t>
      </w:r>
      <w:r w:rsidR="009056B0">
        <w:rPr>
          <w:rFonts w:ascii="Times" w:hAnsi="Times" w:cs="Arial"/>
        </w:rPr>
        <w:t>the CILP authors’ recommendations</w:t>
      </w:r>
      <w:r w:rsidR="00B13CA6">
        <w:rPr>
          <w:rFonts w:ascii="Times" w:hAnsi="Times" w:cs="Arial"/>
        </w:rPr>
        <w:t xml:space="preserve"> </w:t>
      </w:r>
      <w:r w:rsidR="00284AF2">
        <w:rPr>
          <w:rFonts w:ascii="Times" w:hAnsi="Times"/>
        </w:rPr>
        <w:t>(Lea et al., 2019)</w:t>
      </w:r>
      <w:r w:rsidR="001A7FFE" w:rsidRPr="005620C2">
        <w:rPr>
          <w:rFonts w:ascii="Times" w:hAnsi="Times" w:cs="Arial"/>
        </w:rPr>
        <w:t xml:space="preserve">. </w:t>
      </w:r>
      <w:r w:rsidR="001F3378" w:rsidRPr="005620C2">
        <w:rPr>
          <w:rFonts w:ascii="Times" w:hAnsi="Times" w:cs="Arial"/>
        </w:rPr>
        <w:t>Each of these</w:t>
      </w:r>
      <w:r w:rsidR="001A7FFE" w:rsidRPr="005620C2">
        <w:rPr>
          <w:rFonts w:ascii="Times" w:hAnsi="Times" w:cs="Arial"/>
        </w:rPr>
        <w:t xml:space="preserve"> vector</w:t>
      </w:r>
      <w:r w:rsidR="001F3378" w:rsidRPr="005620C2">
        <w:rPr>
          <w:rFonts w:ascii="Times" w:hAnsi="Times" w:cs="Arial"/>
        </w:rPr>
        <w:t>s</w:t>
      </w:r>
      <w:r w:rsidR="001A7FFE" w:rsidRPr="005620C2">
        <w:rPr>
          <w:rFonts w:ascii="Times" w:hAnsi="Times" w:cs="Arial"/>
        </w:rPr>
        <w:t xml:space="preserve"> of products </w:t>
      </w:r>
      <w:r w:rsidR="001F3378" w:rsidRPr="00472588">
        <w:rPr>
          <w:rFonts w:ascii="Times" w:hAnsi="Times" w:cs="Arial"/>
        </w:rPr>
        <w:t>were</w:t>
      </w:r>
      <w:r w:rsidR="001A7FFE" w:rsidRPr="00472588">
        <w:rPr>
          <w:rFonts w:ascii="Times" w:hAnsi="Times" w:cs="Arial"/>
        </w:rPr>
        <w:t xml:space="preserve"> used as the outcome </w:t>
      </w:r>
      <w:r w:rsidR="001F3378" w:rsidRPr="00472588">
        <w:rPr>
          <w:rFonts w:ascii="Times" w:hAnsi="Times" w:cs="Arial"/>
        </w:rPr>
        <w:t xml:space="preserve">variable </w:t>
      </w:r>
      <w:r w:rsidR="001A7FFE" w:rsidRPr="00472588">
        <w:rPr>
          <w:rFonts w:ascii="Times" w:hAnsi="Times" w:cs="Arial"/>
        </w:rPr>
        <w:t>in a linear mixed effects model implemented in</w:t>
      </w:r>
      <w:r w:rsidR="00085ABB" w:rsidRPr="00472588">
        <w:rPr>
          <w:rFonts w:ascii="Times" w:hAnsi="Times" w:cs="Arial"/>
        </w:rPr>
        <w:t xml:space="preserve"> the R package</w:t>
      </w:r>
      <w:r w:rsidR="001A7FFE" w:rsidRPr="00472588">
        <w:rPr>
          <w:rFonts w:ascii="Times" w:hAnsi="Times" w:cs="Arial"/>
        </w:rPr>
        <w:t xml:space="preserve"> </w:t>
      </w:r>
      <w:r w:rsidR="001A7FFE" w:rsidRPr="00472588">
        <w:rPr>
          <w:rFonts w:ascii="Times" w:hAnsi="Times" w:cs="Arial"/>
          <w:i/>
        </w:rPr>
        <w:t>EMMREML</w:t>
      </w:r>
      <w:r w:rsidR="00B13CA6">
        <w:rPr>
          <w:rFonts w:ascii="Times" w:hAnsi="Times" w:cs="Arial"/>
          <w:i/>
        </w:rPr>
        <w:t xml:space="preserve"> </w:t>
      </w:r>
      <w:r w:rsidR="00EE4CE7">
        <w:rPr>
          <w:rFonts w:ascii="Times" w:hAnsi="Times"/>
        </w:rPr>
        <w:t>(Akdemir &amp; Godfrey, 2015)</w:t>
      </w:r>
      <w:r w:rsidR="001A7FFE" w:rsidRPr="005620C2">
        <w:rPr>
          <w:rFonts w:ascii="Times" w:hAnsi="Times" w:cs="Arial"/>
        </w:rPr>
        <w:t xml:space="preserve">, which included a fixed effect of diet and a </w:t>
      </w:r>
      <w:r w:rsidR="00085ABB" w:rsidRPr="005620C2">
        <w:rPr>
          <w:rFonts w:ascii="Times" w:hAnsi="Times" w:cs="Arial"/>
        </w:rPr>
        <w:t xml:space="preserve">random effect </w:t>
      </w:r>
      <w:r w:rsidR="00EF2AE8" w:rsidRPr="005620C2">
        <w:rPr>
          <w:rFonts w:ascii="Times" w:hAnsi="Times" w:cs="Arial"/>
        </w:rPr>
        <w:t>to control for</w:t>
      </w:r>
      <w:r w:rsidR="00085ABB" w:rsidRPr="00472588">
        <w:rPr>
          <w:rFonts w:ascii="Times" w:hAnsi="Times" w:cs="Arial"/>
        </w:rPr>
        <w:t xml:space="preserve"> genetic relatedness.</w:t>
      </w:r>
      <w:r w:rsidR="001A7FFE" w:rsidRPr="00472588">
        <w:rPr>
          <w:rFonts w:ascii="Times" w:hAnsi="Times" w:cs="Arial"/>
        </w:rPr>
        <w:t xml:space="preserve"> </w:t>
      </w:r>
      <w:r w:rsidR="00085ABB" w:rsidRPr="00472588">
        <w:rPr>
          <w:rFonts w:ascii="Times" w:hAnsi="Times" w:cs="Arial"/>
        </w:rPr>
        <w:t xml:space="preserve">To assess significance, we </w:t>
      </w:r>
      <w:r w:rsidR="001F3378" w:rsidRPr="00472588">
        <w:rPr>
          <w:rFonts w:ascii="Times" w:hAnsi="Times" w:cs="Arial"/>
        </w:rPr>
        <w:t>extracted the p-value associated with the diet effect</w:t>
      </w:r>
      <w:r w:rsidR="00635884" w:rsidRPr="00AD3CED">
        <w:rPr>
          <w:rFonts w:ascii="Times" w:hAnsi="Times" w:cs="Arial"/>
        </w:rPr>
        <w:t xml:space="preserve"> for all 9730 gene pairs</w:t>
      </w:r>
      <w:r w:rsidR="001F3378" w:rsidRPr="00AD3CED">
        <w:rPr>
          <w:rFonts w:ascii="Times" w:hAnsi="Times" w:cs="Arial"/>
        </w:rPr>
        <w:t xml:space="preserve">. We then </w:t>
      </w:r>
      <w:r w:rsidR="00EF2AE8" w:rsidRPr="00AD3CED">
        <w:rPr>
          <w:rFonts w:ascii="Times" w:hAnsi="Times" w:cs="Arial"/>
        </w:rPr>
        <w:t>re</w:t>
      </w:r>
      <w:r w:rsidR="003A6C88">
        <w:rPr>
          <w:rFonts w:ascii="Times" w:hAnsi="Times" w:cs="Arial"/>
        </w:rPr>
        <w:t>peated</w:t>
      </w:r>
      <w:r w:rsidR="00EF2AE8" w:rsidRPr="00AD3CED">
        <w:rPr>
          <w:rFonts w:ascii="Times" w:hAnsi="Times" w:cs="Arial"/>
        </w:rPr>
        <w:t xml:space="preserve"> each linear mixed effects model 100 times after permuting diet</w:t>
      </w:r>
      <w:r w:rsidR="00D162EA" w:rsidRPr="00AD3CED">
        <w:rPr>
          <w:rFonts w:ascii="Times" w:hAnsi="Times" w:cs="Arial"/>
        </w:rPr>
        <w:t xml:space="preserve">, </w:t>
      </w:r>
      <w:r w:rsidR="001F3378" w:rsidRPr="00AD3CED">
        <w:rPr>
          <w:rFonts w:ascii="Times" w:hAnsi="Times" w:cs="Arial"/>
        </w:rPr>
        <w:t xml:space="preserve">extracted the p-value associated with the diet effect, and used these values to calculate </w:t>
      </w:r>
      <w:r w:rsidR="00635884" w:rsidRPr="00C64CE9">
        <w:rPr>
          <w:rFonts w:ascii="Times" w:hAnsi="Times" w:cs="Arial"/>
        </w:rPr>
        <w:t xml:space="preserve">an </w:t>
      </w:r>
      <w:r w:rsidR="001F3378" w:rsidRPr="00C64CE9">
        <w:rPr>
          <w:rFonts w:ascii="Times" w:hAnsi="Times" w:cs="Arial"/>
        </w:rPr>
        <w:t>empirical FDR</w:t>
      </w:r>
      <w:r w:rsidR="00635884" w:rsidRPr="00C64CE9">
        <w:rPr>
          <w:rFonts w:ascii="Times" w:hAnsi="Times" w:cs="Arial"/>
        </w:rPr>
        <w:t xml:space="preserve"> distribution</w:t>
      </w:r>
      <w:r w:rsidR="00B13CA6">
        <w:rPr>
          <w:rFonts w:ascii="Times" w:hAnsi="Times" w:cs="Arial"/>
        </w:rPr>
        <w:t xml:space="preserve"> </w:t>
      </w:r>
      <w:r w:rsidR="00EE4CE7">
        <w:rPr>
          <w:rFonts w:ascii="Times" w:hAnsi="Times"/>
        </w:rPr>
        <w:t>(Snyder-Mackler et al., 2016)</w:t>
      </w:r>
      <w:r w:rsidR="005121AC" w:rsidRPr="005620C2">
        <w:rPr>
          <w:rFonts w:ascii="Times" w:hAnsi="Times" w:cs="Arial"/>
        </w:rPr>
        <w:t>.</w:t>
      </w:r>
      <w:r w:rsidR="00635884" w:rsidRPr="005620C2">
        <w:rPr>
          <w:rFonts w:ascii="Times" w:hAnsi="Times" w:cs="Arial"/>
        </w:rPr>
        <w:t xml:space="preserve"> </w:t>
      </w:r>
    </w:p>
    <w:p w14:paraId="7F7E3ACA" w14:textId="77777777" w:rsidR="00272548" w:rsidRPr="005620C2" w:rsidRDefault="00272548" w:rsidP="00BA35FB">
      <w:pPr>
        <w:widowControl w:val="0"/>
        <w:spacing w:line="480" w:lineRule="auto"/>
        <w:rPr>
          <w:rFonts w:ascii="Times" w:hAnsi="Times" w:cs="Arial"/>
        </w:rPr>
      </w:pPr>
    </w:p>
    <w:p w14:paraId="664BA5BB" w14:textId="7ABFB6D9" w:rsidR="00D162EA" w:rsidRPr="00472588" w:rsidRDefault="00D162EA" w:rsidP="00BA35FB">
      <w:pPr>
        <w:widowControl w:val="0"/>
        <w:spacing w:line="480" w:lineRule="auto"/>
        <w:rPr>
          <w:rFonts w:ascii="Times" w:hAnsi="Times" w:cs="Arial"/>
        </w:rPr>
      </w:pPr>
      <w:r w:rsidRPr="005620C2">
        <w:rPr>
          <w:rFonts w:ascii="Times" w:hAnsi="Times" w:cs="Arial"/>
        </w:rPr>
        <w:t xml:space="preserve">Using this approach, we identified 445 gene pairs that were </w:t>
      </w:r>
      <w:r w:rsidR="003E4C18" w:rsidRPr="00472588">
        <w:rPr>
          <w:rFonts w:ascii="Times" w:hAnsi="Times" w:cs="Arial"/>
        </w:rPr>
        <w:t xml:space="preserve">significantly </w:t>
      </w:r>
      <w:r w:rsidRPr="00472588">
        <w:rPr>
          <w:rFonts w:ascii="Times" w:hAnsi="Times" w:cs="Arial"/>
        </w:rPr>
        <w:t>differentially co-expressed as a function of diet</w:t>
      </w:r>
      <w:r w:rsidR="00635884" w:rsidRPr="00472588">
        <w:rPr>
          <w:rFonts w:ascii="Times" w:hAnsi="Times" w:cs="Arial"/>
        </w:rPr>
        <w:t xml:space="preserve"> at a 20% empirical FDR</w:t>
      </w:r>
      <w:r w:rsidRPr="00472588">
        <w:rPr>
          <w:rFonts w:ascii="Times" w:hAnsi="Times" w:cs="Arial"/>
        </w:rPr>
        <w:t xml:space="preserve">. Next, we performed two follow up analyses to understand their biological </w:t>
      </w:r>
      <w:r w:rsidR="003E4C18" w:rsidRPr="00AD3CED">
        <w:rPr>
          <w:rFonts w:ascii="Times" w:hAnsi="Times" w:cs="Arial"/>
        </w:rPr>
        <w:t>import</w:t>
      </w:r>
      <w:r w:rsidRPr="00AD3CED">
        <w:rPr>
          <w:rFonts w:ascii="Times" w:hAnsi="Times" w:cs="Arial"/>
        </w:rPr>
        <w:t xml:space="preserve">. First, we tested for the existence of ‘hub genes’, defined as genes </w:t>
      </w:r>
      <w:r w:rsidR="00634CC5" w:rsidRPr="00AD3CED">
        <w:rPr>
          <w:rFonts w:ascii="Times" w:hAnsi="Times" w:cs="Arial"/>
        </w:rPr>
        <w:t>that displayed differential co-expression to their tested partner genes more so than expected by chance.</w:t>
      </w:r>
      <w:r w:rsidRPr="00C64CE9">
        <w:rPr>
          <w:rFonts w:ascii="Times" w:hAnsi="Times" w:cs="Arial"/>
        </w:rPr>
        <w:t xml:space="preserve"> </w:t>
      </w:r>
      <w:r w:rsidR="00634CC5" w:rsidRPr="00C64CE9">
        <w:rPr>
          <w:rFonts w:ascii="Times" w:hAnsi="Times" w:cs="Arial"/>
        </w:rPr>
        <w:t xml:space="preserve">To define the null distribution for identifying hub genes, we </w:t>
      </w:r>
      <w:r w:rsidR="003E4C18" w:rsidRPr="00C64CE9">
        <w:rPr>
          <w:rFonts w:ascii="Times" w:hAnsi="Times" w:cs="Arial"/>
        </w:rPr>
        <w:t xml:space="preserve">randomly </w:t>
      </w:r>
      <w:r w:rsidR="00634CC5" w:rsidRPr="00C64CE9">
        <w:rPr>
          <w:rFonts w:ascii="Times" w:hAnsi="Times" w:cs="Arial"/>
        </w:rPr>
        <w:t xml:space="preserve">sampled 445 gene pairs from the set of all 9730 </w:t>
      </w:r>
      <w:r w:rsidR="003E4C18" w:rsidRPr="00C64CE9">
        <w:rPr>
          <w:rFonts w:ascii="Times" w:hAnsi="Times" w:cs="Arial"/>
        </w:rPr>
        <w:t xml:space="preserve">tested </w:t>
      </w:r>
      <w:r w:rsidR="00634CC5" w:rsidRPr="00C64CE9">
        <w:rPr>
          <w:rFonts w:ascii="Times" w:hAnsi="Times" w:cs="Arial"/>
        </w:rPr>
        <w:t>gene pairs 1000 times</w:t>
      </w:r>
      <w:r w:rsidR="003E4C18" w:rsidRPr="00C64CE9">
        <w:rPr>
          <w:rFonts w:ascii="Times" w:hAnsi="Times" w:cs="Arial"/>
        </w:rPr>
        <w:t xml:space="preserve"> and calculated the number of partners a focal gene had in </w:t>
      </w:r>
      <w:r w:rsidR="00635884" w:rsidRPr="00F02A01">
        <w:rPr>
          <w:rFonts w:ascii="Times" w:hAnsi="Times" w:cs="Arial"/>
        </w:rPr>
        <w:t>each sample</w:t>
      </w:r>
      <w:r w:rsidR="00634CC5" w:rsidRPr="00F02A01">
        <w:rPr>
          <w:rFonts w:ascii="Times" w:hAnsi="Times" w:cs="Arial"/>
        </w:rPr>
        <w:t>; we considered a gene to be a significant ‘hub gene’ if it fell outside the 95</w:t>
      </w:r>
      <w:r w:rsidR="00634CC5" w:rsidRPr="00F02A01">
        <w:rPr>
          <w:rFonts w:ascii="Times" w:hAnsi="Times" w:cs="Arial"/>
          <w:vertAlign w:val="superscript"/>
        </w:rPr>
        <w:t>th</w:t>
      </w:r>
      <w:r w:rsidR="00634CC5" w:rsidRPr="00F02A01">
        <w:rPr>
          <w:rFonts w:ascii="Times" w:hAnsi="Times" w:cs="Arial"/>
        </w:rPr>
        <w:t xml:space="preserve"> </w:t>
      </w:r>
      <w:r w:rsidR="00B77FD8" w:rsidRPr="00F02A01">
        <w:rPr>
          <w:rFonts w:ascii="Times" w:hAnsi="Times" w:cs="Arial"/>
        </w:rPr>
        <w:t>percentile</w:t>
      </w:r>
      <w:r w:rsidR="00634CC5" w:rsidRPr="00D96ECE">
        <w:rPr>
          <w:rFonts w:ascii="Times" w:hAnsi="Times" w:cs="Arial"/>
        </w:rPr>
        <w:t xml:space="preserve"> of this </w:t>
      </w:r>
      <w:r w:rsidR="00B77FD8" w:rsidRPr="00277B92">
        <w:rPr>
          <w:rFonts w:ascii="Times" w:hAnsi="Times" w:cs="Arial"/>
        </w:rPr>
        <w:t>distribution</w:t>
      </w:r>
      <w:r w:rsidR="003E4C18" w:rsidRPr="00277B92">
        <w:rPr>
          <w:rFonts w:ascii="Times" w:hAnsi="Times" w:cs="Arial"/>
        </w:rPr>
        <w:t xml:space="preserve">, which was </w:t>
      </w:r>
      <w:r w:rsidR="00B77FD8" w:rsidRPr="00277B92">
        <w:rPr>
          <w:rFonts w:ascii="Times" w:hAnsi="Times" w:cs="Arial"/>
        </w:rPr>
        <w:t xml:space="preserve">equivalent to a </w:t>
      </w:r>
      <w:r w:rsidR="00023CA1" w:rsidRPr="00277B92">
        <w:rPr>
          <w:rFonts w:ascii="Times" w:hAnsi="Times" w:cs="Arial"/>
        </w:rPr>
        <w:t xml:space="preserve">focal </w:t>
      </w:r>
      <w:r w:rsidR="00B77FD8" w:rsidRPr="005620C2">
        <w:rPr>
          <w:rFonts w:ascii="Times" w:hAnsi="Times" w:cs="Arial"/>
        </w:rPr>
        <w:t xml:space="preserve">gene </w:t>
      </w:r>
      <w:r w:rsidR="003E4C18" w:rsidRPr="005620C2">
        <w:rPr>
          <w:rFonts w:ascii="Times" w:hAnsi="Times" w:cs="Arial"/>
        </w:rPr>
        <w:t>that displayed significant differential co-expression with 13 or more of its tested partner genes</w:t>
      </w:r>
      <w:r w:rsidR="00B77FD8" w:rsidRPr="005620C2">
        <w:rPr>
          <w:rFonts w:ascii="Times" w:hAnsi="Times" w:cs="Arial"/>
        </w:rPr>
        <w:t xml:space="preserve">. Second, we asked whether the set of ‘hub genes’ we identified were </w:t>
      </w:r>
      <w:r w:rsidR="00663CF2" w:rsidRPr="005620C2">
        <w:rPr>
          <w:rFonts w:ascii="Times" w:hAnsi="Times" w:cs="Arial"/>
        </w:rPr>
        <w:t>enriched for</w:t>
      </w:r>
      <w:r w:rsidR="00B77FD8" w:rsidRPr="005620C2">
        <w:rPr>
          <w:rFonts w:ascii="Times" w:hAnsi="Times" w:cs="Arial"/>
        </w:rPr>
        <w:t xml:space="preserve"> transcription factors</w:t>
      </w:r>
      <w:r w:rsidR="00023CA1" w:rsidRPr="005620C2">
        <w:rPr>
          <w:rFonts w:ascii="Times" w:hAnsi="Times" w:cs="Arial"/>
        </w:rPr>
        <w:t>, relative to the background set of all 140 genes tested for differential co-expression. We performed this analysis because</w:t>
      </w:r>
      <w:r w:rsidR="00B77FD8" w:rsidRPr="005620C2">
        <w:rPr>
          <w:rFonts w:ascii="Times" w:hAnsi="Times" w:cs="Arial"/>
        </w:rPr>
        <w:t xml:space="preserve"> </w:t>
      </w:r>
      <w:r w:rsidR="00663CF2" w:rsidRPr="005620C2">
        <w:rPr>
          <w:rFonts w:ascii="Times" w:hAnsi="Times" w:cs="Arial"/>
        </w:rPr>
        <w:t xml:space="preserve">many of the proposed mechanisms to generate large scale changes in gene co-expression patterns involve changes in transcription factor </w:t>
      </w:r>
      <w:r w:rsidR="00023CA1" w:rsidRPr="005620C2">
        <w:rPr>
          <w:rFonts w:ascii="Times" w:hAnsi="Times" w:cs="Arial"/>
        </w:rPr>
        <w:lastRenderedPageBreak/>
        <w:t xml:space="preserve">function or </w:t>
      </w:r>
      <w:r w:rsidR="00663CF2" w:rsidRPr="005620C2">
        <w:rPr>
          <w:rFonts w:ascii="Times" w:hAnsi="Times" w:cs="Arial"/>
        </w:rPr>
        <w:t>activity</w:t>
      </w:r>
      <w:r w:rsidR="00B13CA6">
        <w:rPr>
          <w:rFonts w:ascii="Times" w:hAnsi="Times" w:cs="Arial"/>
        </w:rPr>
        <w:t xml:space="preserve"> </w:t>
      </w:r>
      <w:r w:rsidR="00EE4CE7">
        <w:rPr>
          <w:rFonts w:ascii="Times" w:hAnsi="Times"/>
        </w:rPr>
        <w:t>(de la Fuente, 2010; Gaiteri et al., 2014)</w:t>
      </w:r>
      <w:r w:rsidR="00665F6F" w:rsidRPr="005620C2">
        <w:rPr>
          <w:rFonts w:ascii="Times" w:hAnsi="Times" w:cs="Arial"/>
        </w:rPr>
        <w:t>.</w:t>
      </w:r>
      <w:r w:rsidR="00663CF2" w:rsidRPr="005620C2">
        <w:rPr>
          <w:rFonts w:ascii="Times" w:hAnsi="Times" w:cs="Arial"/>
        </w:rPr>
        <w:t xml:space="preserve"> To </w:t>
      </w:r>
      <w:r w:rsidR="00023CA1" w:rsidRPr="005620C2">
        <w:rPr>
          <w:rFonts w:ascii="Times" w:hAnsi="Times" w:cs="Arial"/>
        </w:rPr>
        <w:t>implement the enrichment analysis</w:t>
      </w:r>
      <w:r w:rsidR="00663CF2" w:rsidRPr="005620C2">
        <w:rPr>
          <w:rFonts w:ascii="Times" w:hAnsi="Times" w:cs="Arial"/>
        </w:rPr>
        <w:t>, we used the TR</w:t>
      </w:r>
      <w:r w:rsidR="00905C55" w:rsidRPr="005620C2">
        <w:rPr>
          <w:rFonts w:ascii="Times" w:hAnsi="Times" w:cs="Arial"/>
        </w:rPr>
        <w:t>R</w:t>
      </w:r>
      <w:r w:rsidR="00663CF2" w:rsidRPr="005620C2">
        <w:rPr>
          <w:rFonts w:ascii="Times" w:hAnsi="Times" w:cs="Arial"/>
        </w:rPr>
        <w:t>UST database of known mammalian transcription factors</w:t>
      </w:r>
      <w:r w:rsidR="00023CA1" w:rsidRPr="00472588">
        <w:rPr>
          <w:rFonts w:ascii="Times" w:hAnsi="Times" w:cs="Arial"/>
        </w:rPr>
        <w:t xml:space="preserve"> for annotation</w:t>
      </w:r>
      <w:r w:rsidR="00552A54" w:rsidRPr="00472588">
        <w:rPr>
          <w:rFonts w:ascii="Times" w:hAnsi="Times" w:cs="Arial"/>
        </w:rPr>
        <w:t xml:space="preserve"> </w:t>
      </w:r>
      <w:r w:rsidR="00EE4CE7">
        <w:rPr>
          <w:rFonts w:ascii="Times" w:hAnsi="Times"/>
        </w:rPr>
        <w:t>(Han et al., 2018)</w:t>
      </w:r>
      <w:r w:rsidR="000F5CEC" w:rsidRPr="005620C2">
        <w:rPr>
          <w:rFonts w:ascii="Times" w:hAnsi="Times" w:cs="Arial"/>
        </w:rPr>
        <w:t xml:space="preserve"> </w:t>
      </w:r>
      <w:r w:rsidR="00023CA1" w:rsidRPr="005620C2">
        <w:rPr>
          <w:rFonts w:ascii="Times" w:hAnsi="Times" w:cs="Arial"/>
        </w:rPr>
        <w:t>paired with hypergeometric tests</w:t>
      </w:r>
      <w:r w:rsidR="00663CF2" w:rsidRPr="005620C2">
        <w:rPr>
          <w:rFonts w:ascii="Times" w:hAnsi="Times" w:cs="Arial"/>
        </w:rPr>
        <w:t>.</w:t>
      </w:r>
    </w:p>
    <w:p w14:paraId="2FF7166B" w14:textId="6A603161" w:rsidR="006360EE" w:rsidRDefault="006360EE" w:rsidP="00BA35FB">
      <w:pPr>
        <w:widowControl w:val="0"/>
        <w:spacing w:line="480" w:lineRule="auto"/>
        <w:rPr>
          <w:rFonts w:ascii="Times" w:hAnsi="Times" w:cs="Arial"/>
        </w:rPr>
      </w:pPr>
    </w:p>
    <w:p w14:paraId="21876D0D" w14:textId="77777777" w:rsidR="00D601F9" w:rsidRDefault="00D601F9" w:rsidP="00D601F9">
      <w:pPr>
        <w:widowControl w:val="0"/>
        <w:spacing w:line="480" w:lineRule="auto"/>
        <w:rPr>
          <w:ins w:id="466" w:author="Revised" w:date="2021-07-01T13:47:00Z"/>
        </w:rPr>
      </w:pPr>
      <w:ins w:id="467" w:author="Revised" w:date="2021-07-01T13:47:00Z">
        <w:r>
          <w:rPr>
            <w:i/>
          </w:rPr>
          <w:t>Weighted Gene Co-Expression Network Analysis</w:t>
        </w:r>
      </w:ins>
    </w:p>
    <w:p w14:paraId="636F3E86" w14:textId="72EA19FB" w:rsidR="00D601F9" w:rsidRDefault="00D601F9" w:rsidP="00D601F9">
      <w:pPr>
        <w:widowControl w:val="0"/>
        <w:spacing w:line="480" w:lineRule="auto"/>
        <w:rPr>
          <w:ins w:id="468" w:author="Revised" w:date="2021-07-01T13:47:00Z"/>
        </w:rPr>
      </w:pPr>
      <w:ins w:id="469" w:author="Revised" w:date="2021-07-01T13:47:00Z">
        <w:r>
          <w:t xml:space="preserve">We employed the commonly used approach of weighted gene co-expression network analysis (WGCNA) to identify and characterize modules of co-expressed genes. We used the </w:t>
        </w:r>
        <w:r>
          <w:rPr>
            <w:i/>
          </w:rPr>
          <w:t>WGCNA</w:t>
        </w:r>
        <w:r>
          <w:t xml:space="preserve"> R package </w:t>
        </w:r>
        <w:r w:rsidR="006B3F1E" w:rsidRPr="006B3F1E">
          <w:t>(Langfelder &amp; Horvath, 2008)</w:t>
        </w:r>
        <w:r>
          <w:t xml:space="preserve"> with a minimum module size of 30 genes and minimum module dissimilarity threshold of 0.25 to identify co-expression modules, which were then used for downstream analyses.</w:t>
        </w:r>
      </w:ins>
    </w:p>
    <w:p w14:paraId="07535518" w14:textId="77777777" w:rsidR="00D601F9" w:rsidRPr="00472588" w:rsidRDefault="00D601F9" w:rsidP="00BA35FB">
      <w:pPr>
        <w:widowControl w:val="0"/>
        <w:spacing w:line="480" w:lineRule="auto"/>
        <w:rPr>
          <w:ins w:id="470" w:author="Revised" w:date="2021-07-01T13:47:00Z"/>
          <w:rFonts w:ascii="Times" w:hAnsi="Times" w:cs="Arial"/>
        </w:rPr>
      </w:pPr>
    </w:p>
    <w:p w14:paraId="2EC2D3CB" w14:textId="26C8569F" w:rsidR="00895390" w:rsidRPr="00472588" w:rsidRDefault="00895390" w:rsidP="00BA35FB">
      <w:pPr>
        <w:widowControl w:val="0"/>
        <w:spacing w:line="480" w:lineRule="auto"/>
        <w:rPr>
          <w:rFonts w:ascii="Times" w:hAnsi="Times" w:cs="Arial"/>
          <w:bCs/>
          <w:i/>
          <w:iCs/>
        </w:rPr>
      </w:pPr>
      <w:r w:rsidRPr="00472588">
        <w:rPr>
          <w:rFonts w:ascii="Times" w:hAnsi="Times" w:cs="Arial"/>
          <w:bCs/>
          <w:i/>
          <w:iCs/>
        </w:rPr>
        <w:t>Mediation</w:t>
      </w:r>
      <w:r w:rsidR="009056B0">
        <w:rPr>
          <w:rFonts w:ascii="Times" w:hAnsi="Times" w:cs="Arial"/>
          <w:bCs/>
          <w:i/>
          <w:iCs/>
        </w:rPr>
        <w:t xml:space="preserve"> analysis</w:t>
      </w:r>
    </w:p>
    <w:p w14:paraId="0938F5B5" w14:textId="75172494" w:rsidR="00F30F8C" w:rsidRPr="005620C2" w:rsidRDefault="001628B8" w:rsidP="00BA35FB">
      <w:pPr>
        <w:widowControl w:val="0"/>
        <w:spacing w:line="480" w:lineRule="auto"/>
        <w:rPr>
          <w:rFonts w:ascii="Times" w:hAnsi="Times" w:cs="Arial"/>
        </w:rPr>
      </w:pPr>
      <w:r w:rsidRPr="00AD3CED">
        <w:rPr>
          <w:rFonts w:ascii="Times" w:hAnsi="Times" w:cs="Arial"/>
        </w:rPr>
        <w:t xml:space="preserve">To </w:t>
      </w:r>
      <w:r w:rsidR="005316E5" w:rsidRPr="00AD3CED">
        <w:rPr>
          <w:rFonts w:ascii="Times" w:hAnsi="Times" w:cs="Arial"/>
        </w:rPr>
        <w:t xml:space="preserve">explore relationships between </w:t>
      </w:r>
      <w:r w:rsidRPr="00AD3CED">
        <w:rPr>
          <w:rFonts w:ascii="Times" w:hAnsi="Times" w:cs="Arial"/>
        </w:rPr>
        <w:t xml:space="preserve">DAB </w:t>
      </w:r>
      <w:r w:rsidR="00B87C5B">
        <w:rPr>
          <w:rFonts w:ascii="Times" w:hAnsi="Times" w:cs="Arial"/>
        </w:rPr>
        <w:t xml:space="preserve">score </w:t>
      </w:r>
      <w:r w:rsidR="005316E5" w:rsidRPr="00AD3CED">
        <w:rPr>
          <w:rFonts w:ascii="Times" w:hAnsi="Times" w:cs="Arial"/>
        </w:rPr>
        <w:t xml:space="preserve">and differential </w:t>
      </w:r>
      <w:r w:rsidRPr="00AD3CED">
        <w:rPr>
          <w:rFonts w:ascii="Times" w:hAnsi="Times" w:cs="Arial"/>
        </w:rPr>
        <w:t xml:space="preserve">gene expression, we </w:t>
      </w:r>
      <w:r w:rsidR="00895390" w:rsidRPr="00AD3CED">
        <w:rPr>
          <w:rFonts w:ascii="Times" w:hAnsi="Times" w:cs="Arial"/>
        </w:rPr>
        <w:t>conducted mediation analyses</w:t>
      </w:r>
      <w:r w:rsidR="00BE059F">
        <w:rPr>
          <w:rFonts w:ascii="Times" w:hAnsi="Times" w:cs="Arial"/>
        </w:rPr>
        <w:t xml:space="preserve"> using </w:t>
      </w:r>
      <w:r w:rsidR="00B54B38" w:rsidRPr="00AD3CED">
        <w:rPr>
          <w:rFonts w:ascii="Times" w:hAnsi="Times" w:cs="Arial"/>
        </w:rPr>
        <w:t xml:space="preserve">a bootstrapping approach </w:t>
      </w:r>
      <w:r w:rsidR="00BE059F">
        <w:rPr>
          <w:rFonts w:ascii="Times" w:hAnsi="Times" w:cs="Arial"/>
        </w:rPr>
        <w:t xml:space="preserve">involving </w:t>
      </w:r>
      <w:r w:rsidR="00B54B38" w:rsidRPr="00AD3CED">
        <w:rPr>
          <w:rFonts w:ascii="Times" w:hAnsi="Times" w:cs="Arial"/>
        </w:rPr>
        <w:t>10,000 bootstrap iterations of two models: (M</w:t>
      </w:r>
      <w:r w:rsidR="00882AFD" w:rsidRPr="00AD3CED">
        <w:rPr>
          <w:rFonts w:ascii="Times" w:hAnsi="Times" w:cs="Arial"/>
        </w:rPr>
        <w:t xml:space="preserve">odel </w:t>
      </w:r>
      <w:r w:rsidR="00B54B38" w:rsidRPr="00AD3CED">
        <w:rPr>
          <w:rFonts w:ascii="Times" w:hAnsi="Times" w:cs="Arial"/>
        </w:rPr>
        <w:t xml:space="preserve">1) the </w:t>
      </w:r>
      <w:r w:rsidR="00B54B38" w:rsidRPr="00C64CE9">
        <w:rPr>
          <w:rFonts w:ascii="Times" w:hAnsi="Times" w:cs="Arial"/>
        </w:rPr>
        <w:t>expression of each gene as a function of diet, and (M</w:t>
      </w:r>
      <w:r w:rsidR="00882AFD" w:rsidRPr="00C64CE9">
        <w:rPr>
          <w:rFonts w:ascii="Times" w:hAnsi="Times" w:cs="Arial"/>
        </w:rPr>
        <w:t xml:space="preserve">odel </w:t>
      </w:r>
      <w:r w:rsidR="00B54B38" w:rsidRPr="00C64CE9">
        <w:rPr>
          <w:rFonts w:ascii="Times" w:hAnsi="Times" w:cs="Arial"/>
        </w:rPr>
        <w:t xml:space="preserve">2) the expression of </w:t>
      </w:r>
      <w:r w:rsidR="00CD6DBC" w:rsidRPr="00C64CE9">
        <w:rPr>
          <w:rFonts w:ascii="Times" w:hAnsi="Times" w:cs="Arial"/>
        </w:rPr>
        <w:t xml:space="preserve">each </w:t>
      </w:r>
      <w:r w:rsidR="00B54B38" w:rsidRPr="00C64CE9">
        <w:rPr>
          <w:rFonts w:ascii="Times" w:hAnsi="Times" w:cs="Arial"/>
        </w:rPr>
        <w:t>gene as a function of diet and DAB</w:t>
      </w:r>
      <w:r w:rsidR="00B87C5B">
        <w:rPr>
          <w:rFonts w:ascii="Times" w:hAnsi="Times" w:cs="Arial"/>
        </w:rPr>
        <w:t xml:space="preserve"> score</w:t>
      </w:r>
      <w:r w:rsidR="00EE4CE7">
        <w:rPr>
          <w:rFonts w:ascii="Times" w:hAnsi="Times"/>
        </w:rPr>
        <w:t>(Preacher &amp; Hayes, 2004)</w:t>
      </w:r>
      <w:r w:rsidR="00B54B38" w:rsidRPr="005620C2">
        <w:rPr>
          <w:rFonts w:ascii="Times" w:hAnsi="Times" w:cs="Arial"/>
        </w:rPr>
        <w:t xml:space="preserve">. For each bootstrap iteration, we then calculated </w:t>
      </w:r>
      <w:r w:rsidR="00CD6DBC" w:rsidRPr="005620C2">
        <w:rPr>
          <w:rFonts w:ascii="Times" w:hAnsi="Times" w:cs="Arial"/>
        </w:rPr>
        <w:t xml:space="preserve">the </w:t>
      </w:r>
      <w:r w:rsidR="00B54B38" w:rsidRPr="00472588">
        <w:rPr>
          <w:rFonts w:ascii="Times" w:hAnsi="Times" w:cs="Arial"/>
        </w:rPr>
        <w:t xml:space="preserve">mediation effect (i.e., </w:t>
      </w:r>
      <w:r w:rsidR="00CD6DBC" w:rsidRPr="00472588">
        <w:rPr>
          <w:rFonts w:ascii="Times" w:hAnsi="Times" w:cs="Arial"/>
        </w:rPr>
        <w:t>the</w:t>
      </w:r>
      <w:r w:rsidR="00B54B38" w:rsidRPr="00472588">
        <w:rPr>
          <w:rFonts w:ascii="Times" w:hAnsi="Times" w:cs="Arial"/>
        </w:rPr>
        <w:t xml:space="preserve"> indirect effect) of DAB</w:t>
      </w:r>
      <w:r w:rsidR="00B87C5B">
        <w:rPr>
          <w:rFonts w:ascii="Times" w:hAnsi="Times" w:cs="Arial"/>
        </w:rPr>
        <w:t xml:space="preserve"> score</w:t>
      </w:r>
      <w:r w:rsidR="00B54B38" w:rsidRPr="00472588">
        <w:rPr>
          <w:rFonts w:ascii="Times" w:hAnsi="Times" w:cs="Arial"/>
        </w:rPr>
        <w:t xml:space="preserve"> as the difference between </w:t>
      </w:r>
      <w:r w:rsidR="00CD6DBC" w:rsidRPr="00472588">
        <w:rPr>
          <w:rFonts w:ascii="Times" w:hAnsi="Times" w:cs="Arial"/>
        </w:rPr>
        <w:t xml:space="preserve">the </w:t>
      </w:r>
      <w:r w:rsidR="00B54B38" w:rsidRPr="00AD3CED">
        <w:rPr>
          <w:rFonts w:ascii="Times" w:hAnsi="Times" w:cs="Arial"/>
        </w:rPr>
        <w:t>effect size of diet in M</w:t>
      </w:r>
      <w:r w:rsidR="00882AFD" w:rsidRPr="00AD3CED">
        <w:rPr>
          <w:rFonts w:ascii="Times" w:hAnsi="Times" w:cs="Arial"/>
        </w:rPr>
        <w:t xml:space="preserve">odel </w:t>
      </w:r>
      <w:r w:rsidR="00B54B38" w:rsidRPr="00AD3CED">
        <w:rPr>
          <w:rFonts w:ascii="Times" w:hAnsi="Times" w:cs="Arial"/>
        </w:rPr>
        <w:t>1 (</w:t>
      </w:r>
      <w:r w:rsidR="00B54B38" w:rsidRPr="00AD3CED">
        <w:rPr>
          <w:rFonts w:ascii="Times" w:hAnsi="Times" w:cs="Arial"/>
          <w:i/>
          <w:lang w:val="el-GR"/>
        </w:rPr>
        <w:t>β</w:t>
      </w:r>
      <w:r w:rsidR="00B54B38" w:rsidRPr="00AD3CED">
        <w:rPr>
          <w:rFonts w:ascii="Times" w:hAnsi="Times" w:cs="Arial"/>
          <w:i/>
          <w:vertAlign w:val="subscript"/>
        </w:rPr>
        <w:t>diet</w:t>
      </w:r>
      <w:r w:rsidR="00B54B38" w:rsidRPr="00AD3CED">
        <w:rPr>
          <w:rFonts w:ascii="Times" w:hAnsi="Times" w:cs="Arial"/>
        </w:rPr>
        <w:t>) and M</w:t>
      </w:r>
      <w:r w:rsidR="00882AFD" w:rsidRPr="00AD3CED">
        <w:rPr>
          <w:rFonts w:ascii="Times" w:hAnsi="Times" w:cs="Arial"/>
        </w:rPr>
        <w:t xml:space="preserve">odel </w:t>
      </w:r>
      <w:r w:rsidR="00B54B38" w:rsidRPr="00AD3CED">
        <w:rPr>
          <w:rFonts w:ascii="Times" w:hAnsi="Times" w:cs="Arial"/>
        </w:rPr>
        <w:t>2 (</w:t>
      </w:r>
      <w:r w:rsidR="00B54B38" w:rsidRPr="00AD3CED">
        <w:rPr>
          <w:rFonts w:ascii="Times" w:hAnsi="Times" w:cs="Arial"/>
          <w:i/>
          <w:lang w:val="el-GR"/>
        </w:rPr>
        <w:t>β</w:t>
      </w:r>
      <w:r w:rsidR="00B54B38" w:rsidRPr="00C64CE9">
        <w:rPr>
          <w:rFonts w:ascii="Times" w:hAnsi="Times" w:cs="Arial"/>
          <w:i/>
        </w:rPr>
        <w:t>’</w:t>
      </w:r>
      <w:r w:rsidR="00B54B38" w:rsidRPr="00C64CE9">
        <w:rPr>
          <w:rFonts w:ascii="Times" w:hAnsi="Times" w:cs="Arial"/>
          <w:i/>
          <w:vertAlign w:val="subscript"/>
        </w:rPr>
        <w:t>diet</w:t>
      </w:r>
      <w:r w:rsidR="00B54B38" w:rsidRPr="00C64CE9">
        <w:rPr>
          <w:rFonts w:ascii="Times" w:hAnsi="Times" w:cs="Arial"/>
        </w:rPr>
        <w:t>). We considered the</w:t>
      </w:r>
      <w:r w:rsidR="00CD6DBC" w:rsidRPr="00C64CE9">
        <w:rPr>
          <w:rFonts w:ascii="Times" w:hAnsi="Times" w:cs="Arial"/>
        </w:rPr>
        <w:t>re to be a</w:t>
      </w:r>
      <w:r w:rsidR="00B54B38" w:rsidRPr="00C64CE9">
        <w:rPr>
          <w:rFonts w:ascii="Times" w:hAnsi="Times" w:cs="Arial"/>
        </w:rPr>
        <w:t xml:space="preserve"> mediation effect when </w:t>
      </w:r>
      <w:r w:rsidR="00895390" w:rsidRPr="00F02A01">
        <w:rPr>
          <w:rFonts w:ascii="Times" w:hAnsi="Times" w:cs="Arial"/>
        </w:rPr>
        <w:t>the 9</w:t>
      </w:r>
      <w:r w:rsidR="00153DCB" w:rsidRPr="00F02A01">
        <w:rPr>
          <w:rFonts w:ascii="Times" w:hAnsi="Times" w:cs="Arial"/>
        </w:rPr>
        <w:t>0</w:t>
      </w:r>
      <w:r w:rsidR="00895390" w:rsidRPr="00F02A01">
        <w:rPr>
          <w:rFonts w:ascii="Times" w:hAnsi="Times" w:cs="Arial"/>
        </w:rPr>
        <w:t>% confidence interval</w:t>
      </w:r>
      <w:r w:rsidR="00DD3F91" w:rsidRPr="00F02A01">
        <w:rPr>
          <w:rFonts w:ascii="Times" w:hAnsi="Times" w:cs="Arial"/>
        </w:rPr>
        <w:t xml:space="preserve"> </w:t>
      </w:r>
      <w:r w:rsidR="00895390" w:rsidRPr="00F02A01">
        <w:rPr>
          <w:rFonts w:ascii="Times" w:hAnsi="Times" w:cs="Arial"/>
        </w:rPr>
        <w:t>for</w:t>
      </w:r>
      <w:r w:rsidR="00EA144B" w:rsidRPr="00F02A01">
        <w:rPr>
          <w:rFonts w:ascii="Times" w:hAnsi="Times" w:cs="Arial"/>
        </w:rPr>
        <w:t xml:space="preserve"> the indirect effect (</w:t>
      </w:r>
      <w:r w:rsidR="00B54B38" w:rsidRPr="00F02A01">
        <w:rPr>
          <w:rFonts w:ascii="Times" w:hAnsi="Times" w:cs="Arial"/>
          <w:i/>
          <w:lang w:val="el-GR"/>
        </w:rPr>
        <w:t>β</w:t>
      </w:r>
      <w:r w:rsidR="00B54B38" w:rsidRPr="00D96ECE">
        <w:rPr>
          <w:rFonts w:ascii="Times" w:hAnsi="Times" w:cs="Arial"/>
          <w:i/>
          <w:vertAlign w:val="subscript"/>
        </w:rPr>
        <w:t>diet</w:t>
      </w:r>
      <w:r w:rsidR="00B54B38" w:rsidRPr="00277B92">
        <w:rPr>
          <w:rFonts w:ascii="Times" w:hAnsi="Times" w:cs="Arial"/>
        </w:rPr>
        <w:t>-</w:t>
      </w:r>
      <w:r w:rsidR="00B54B38" w:rsidRPr="00277B92">
        <w:rPr>
          <w:rFonts w:ascii="Times" w:hAnsi="Times" w:cs="Arial"/>
          <w:i/>
          <w:lang w:val="el-GR"/>
        </w:rPr>
        <w:t>β</w:t>
      </w:r>
      <w:r w:rsidR="00B54B38" w:rsidRPr="00277B92">
        <w:rPr>
          <w:rFonts w:ascii="Times" w:hAnsi="Times" w:cs="Arial"/>
          <w:i/>
        </w:rPr>
        <w:t>’</w:t>
      </w:r>
      <w:r w:rsidR="00B54B38" w:rsidRPr="00277B92">
        <w:rPr>
          <w:rFonts w:ascii="Times" w:hAnsi="Times" w:cs="Arial"/>
          <w:i/>
          <w:vertAlign w:val="subscript"/>
        </w:rPr>
        <w:t>diet</w:t>
      </w:r>
      <w:r w:rsidR="00EA144B" w:rsidRPr="005620C2">
        <w:rPr>
          <w:rFonts w:ascii="Times" w:hAnsi="Times" w:cs="Arial"/>
        </w:rPr>
        <w:t xml:space="preserve">) </w:t>
      </w:r>
      <w:r w:rsidR="00895390" w:rsidRPr="005620C2">
        <w:rPr>
          <w:rFonts w:ascii="Times" w:hAnsi="Times" w:cs="Arial"/>
        </w:rPr>
        <w:t xml:space="preserve">did not include </w:t>
      </w:r>
      <w:r w:rsidR="00EA144B" w:rsidRPr="005620C2">
        <w:rPr>
          <w:rFonts w:ascii="Times" w:hAnsi="Times" w:cs="Arial"/>
        </w:rPr>
        <w:t>zero</w:t>
      </w:r>
      <w:r w:rsidR="00DD3F91" w:rsidRPr="005620C2">
        <w:rPr>
          <w:rFonts w:ascii="Times" w:hAnsi="Times" w:cs="Arial"/>
        </w:rPr>
        <w:t>.</w:t>
      </w:r>
      <w:bookmarkStart w:id="471" w:name="_gjdgxs" w:colFirst="0" w:colLast="0"/>
      <w:bookmarkEnd w:id="471"/>
    </w:p>
    <w:p w14:paraId="4427232D" w14:textId="77777777" w:rsidR="00F30F8C" w:rsidRPr="005620C2" w:rsidRDefault="00F30F8C" w:rsidP="00BA35FB">
      <w:pPr>
        <w:widowControl w:val="0"/>
        <w:spacing w:line="480" w:lineRule="auto"/>
        <w:rPr>
          <w:rFonts w:ascii="Times" w:hAnsi="Times" w:cs="Arial"/>
        </w:rPr>
      </w:pPr>
    </w:p>
    <w:p w14:paraId="3ABA93CC" w14:textId="7EB4BEFD" w:rsidR="00895390" w:rsidRPr="005620C2" w:rsidRDefault="00895390" w:rsidP="00BA35FB">
      <w:pPr>
        <w:widowControl w:val="0"/>
        <w:spacing w:line="480" w:lineRule="auto"/>
        <w:rPr>
          <w:rFonts w:ascii="Times" w:hAnsi="Times" w:cs="Arial"/>
        </w:rPr>
      </w:pPr>
      <w:r w:rsidRPr="005620C2">
        <w:rPr>
          <w:rFonts w:ascii="Times" w:hAnsi="Times" w:cs="Arial"/>
        </w:rPr>
        <w:t>A similar method was used to calculate the mediation of gene expression on DAB,</w:t>
      </w:r>
      <w:r w:rsidR="00F30F8C" w:rsidRPr="005620C2">
        <w:rPr>
          <w:rFonts w:ascii="Times" w:hAnsi="Times" w:cs="Arial"/>
        </w:rPr>
        <w:t xml:space="preserve"> testing the difference between the effect size of diet in two models: (Model 3) DAB as a function of diet, </w:t>
      </w:r>
      <w:r w:rsidR="00F30F8C" w:rsidRPr="005620C2">
        <w:rPr>
          <w:rFonts w:ascii="Times" w:hAnsi="Times" w:cs="Arial"/>
        </w:rPr>
        <w:lastRenderedPageBreak/>
        <w:t>and (Model 4) DAB as a function of diet and the expression of each gene.</w:t>
      </w:r>
    </w:p>
    <w:p w14:paraId="2EB20F9B" w14:textId="77777777" w:rsidR="00BE1A30" w:rsidRDefault="00BE1A30" w:rsidP="00BA35FB">
      <w:pPr>
        <w:widowControl w:val="0"/>
        <w:spacing w:line="480" w:lineRule="auto"/>
        <w:rPr>
          <w:rFonts w:ascii="Times" w:hAnsi="Times" w:cs="Arial"/>
        </w:rPr>
      </w:pPr>
    </w:p>
    <w:p w14:paraId="41377023" w14:textId="77777777" w:rsidR="00E40E41" w:rsidRPr="00AD3CED" w:rsidRDefault="00E40E41" w:rsidP="00E40E41">
      <w:pPr>
        <w:widowControl w:val="0"/>
        <w:spacing w:line="480" w:lineRule="auto"/>
        <w:rPr>
          <w:rFonts w:ascii="Times" w:hAnsi="Times" w:cs="Arial"/>
        </w:rPr>
      </w:pPr>
      <w:r w:rsidRPr="005620C2">
        <w:rPr>
          <w:rFonts w:ascii="Times" w:hAnsi="Times"/>
          <w:b/>
        </w:rPr>
        <w:t>Acknowledgments</w:t>
      </w:r>
      <w:r w:rsidRPr="00472588">
        <w:rPr>
          <w:rFonts w:ascii="Times" w:hAnsi="Times"/>
          <w:b/>
        </w:rPr>
        <w:t>:</w:t>
      </w:r>
      <w:r w:rsidRPr="00472588">
        <w:rPr>
          <w:rFonts w:ascii="Times" w:hAnsi="Times" w:cs="Arial"/>
        </w:rPr>
        <w:t xml:space="preserve"> We thank Beth Uberseder, </w:t>
      </w:r>
      <w:r w:rsidRPr="00472588">
        <w:rPr>
          <w:rFonts w:ascii="Times" w:hAnsi="Times" w:cs="Arial"/>
          <w:lang w:val="en"/>
        </w:rPr>
        <w:t>Maryanne Post, JD Bottoms, Edison Floyd, Jason Lucas, Joshua Long, Diane Wood, and Sherri Samples for technical support.</w:t>
      </w:r>
      <w:r w:rsidRPr="00AD3CED">
        <w:rPr>
          <w:rFonts w:ascii="Times" w:hAnsi="Times" w:cs="Arial"/>
        </w:rPr>
        <w:t xml:space="preserve"> We thank Nicholas Lozier, Tiffany Pan, Marina Watowich, and Jenny Tung for their helpful feedback on previous versions of this manuscript.</w:t>
      </w:r>
    </w:p>
    <w:p w14:paraId="06D5C2DD" w14:textId="77777777" w:rsidR="00E40E41" w:rsidRPr="00AD3CED" w:rsidRDefault="00E40E41" w:rsidP="00E40E41">
      <w:pPr>
        <w:widowControl w:val="0"/>
        <w:spacing w:line="480" w:lineRule="auto"/>
        <w:rPr>
          <w:rFonts w:ascii="Times" w:hAnsi="Times" w:cs="Arial"/>
        </w:rPr>
      </w:pPr>
    </w:p>
    <w:p w14:paraId="51A14B16" w14:textId="77777777" w:rsidR="00E40E41" w:rsidRPr="00D96ECE" w:rsidRDefault="00E40E41" w:rsidP="00E40E41">
      <w:pPr>
        <w:widowControl w:val="0"/>
        <w:spacing w:line="480" w:lineRule="auto"/>
        <w:rPr>
          <w:rFonts w:ascii="Times" w:hAnsi="Times" w:cs="Arial"/>
        </w:rPr>
      </w:pPr>
      <w:r w:rsidRPr="00C64CE9">
        <w:rPr>
          <w:rFonts w:ascii="Times" w:hAnsi="Times" w:cs="Arial"/>
          <w:b/>
          <w:bCs/>
        </w:rPr>
        <w:t xml:space="preserve">Funding: </w:t>
      </w:r>
      <w:r w:rsidRPr="00C64CE9">
        <w:rPr>
          <w:rFonts w:ascii="Times" w:hAnsi="Times" w:cs="Arial"/>
        </w:rPr>
        <w:t>This work was funded by R01HL087103 (CAS), R01HL122393 (TCR), U24DK097748 (TCR) from NIH and intramural funding from the Department of Pathology, Wake Forest School of Medicine (CAS). NSM was supported by R00AG051764</w:t>
      </w:r>
      <w:r>
        <w:rPr>
          <w:rFonts w:ascii="Times" w:hAnsi="Times" w:cs="Arial"/>
        </w:rPr>
        <w:t xml:space="preserve"> and R01AG060931</w:t>
      </w:r>
      <w:r w:rsidRPr="00C64CE9">
        <w:rPr>
          <w:rFonts w:ascii="Times" w:hAnsi="Times" w:cs="Arial"/>
        </w:rPr>
        <w:t xml:space="preserve"> from NIH, and </w:t>
      </w:r>
      <w:r w:rsidRPr="00F02A01">
        <w:rPr>
          <w:rFonts w:ascii="Times" w:eastAsia="Arial" w:hAnsi="Times" w:cs="Arial"/>
        </w:rPr>
        <w:t xml:space="preserve">AJL was supported by a postdoctoral fellowship from the Helen Hay Whitney Foundation. The Wake Forest Comprehensive Cancer Center Cancer Genomics Shared Resource is supported by </w:t>
      </w:r>
      <w:r w:rsidRPr="00F02A01">
        <w:rPr>
          <w:rFonts w:ascii="Times" w:hAnsi="Times" w:cs="Arial"/>
        </w:rPr>
        <w:t>P30CA012197 and by a NIH Shared Instrumentation Grant S10OD023409 to GAH.</w:t>
      </w:r>
    </w:p>
    <w:p w14:paraId="698E3C95" w14:textId="77777777" w:rsidR="00E40E41" w:rsidRPr="005620C2" w:rsidRDefault="00E40E41" w:rsidP="00E40E41">
      <w:pPr>
        <w:spacing w:line="480" w:lineRule="auto"/>
        <w:rPr>
          <w:rFonts w:ascii="Times" w:hAnsi="Times" w:cs="Arial"/>
        </w:rPr>
        <w:pPrChange w:id="472" w:author="Revised" w:date="2021-07-01T13:47:00Z">
          <w:pPr>
            <w:widowControl w:val="0"/>
            <w:spacing w:line="480" w:lineRule="auto"/>
          </w:pPr>
        </w:pPrChange>
      </w:pPr>
    </w:p>
    <w:p w14:paraId="1011E0CB" w14:textId="77777777" w:rsidR="00E40E41" w:rsidRPr="005620C2" w:rsidRDefault="00E40E41" w:rsidP="00E40E41">
      <w:pPr>
        <w:widowControl w:val="0"/>
        <w:spacing w:line="480" w:lineRule="auto"/>
        <w:rPr>
          <w:del w:id="473" w:author="Revised" w:date="2021-07-01T13:47:00Z"/>
          <w:rFonts w:ascii="Times" w:hAnsi="Times" w:cs="Arial"/>
        </w:rPr>
      </w:pPr>
      <w:del w:id="474" w:author="Revised" w:date="2021-07-01T13:47:00Z">
        <w:r w:rsidRPr="00277B92">
          <w:rPr>
            <w:rFonts w:ascii="Times" w:hAnsi="Times" w:cs="Arial"/>
            <w:b/>
          </w:rPr>
          <w:delText xml:space="preserve">Author </w:delText>
        </w:r>
        <w:r w:rsidRPr="005620C2">
          <w:rPr>
            <w:rFonts w:ascii="Times" w:hAnsi="Times" w:cs="Arial"/>
            <w:b/>
          </w:rPr>
          <w:delText xml:space="preserve">Contributions: </w:delText>
        </w:r>
        <w:r w:rsidRPr="005620C2">
          <w:rPr>
            <w:rFonts w:ascii="Times" w:hAnsi="Times" w:cs="Arial"/>
          </w:rPr>
          <w:delText>Conceptualization, C.A.S. and T.C.R.; Methodology, C.S.C.J.</w:delText>
        </w:r>
        <w:r>
          <w:rPr>
            <w:rFonts w:ascii="Times" w:hAnsi="Times" w:cs="Arial"/>
          </w:rPr>
          <w:delText xml:space="preserve">, </w:delText>
        </w:r>
        <w:r w:rsidRPr="005620C2">
          <w:rPr>
            <w:rFonts w:ascii="Times" w:hAnsi="Times" w:cs="Arial"/>
          </w:rPr>
          <w:delText xml:space="preserve">C.A.S., </w:delText>
        </w:r>
        <w:r>
          <w:rPr>
            <w:rFonts w:ascii="Times" w:hAnsi="Times" w:cs="Arial"/>
          </w:rPr>
          <w:delText>K.T.M., R.J.D., T.D.</w:delText>
        </w:r>
      </w:del>
      <w:moveFromRangeStart w:id="475" w:author="Revised" w:date="2021-07-01T13:47:00Z" w:name="move76039687"/>
      <w:moveFrom w:id="476" w:author="Revised" w:date="2021-07-01T13:47:00Z">
        <w:r w:rsidR="00E56AB2" w:rsidRPr="00E56AB2">
          <w:rPr>
            <w:rPrChange w:id="477" w:author="Revised" w:date="2021-07-01T13:47:00Z">
              <w:rPr>
                <w:rFonts w:ascii="Times" w:hAnsi="Times"/>
              </w:rPr>
            </w:rPrChange>
          </w:rPr>
          <w:t xml:space="preserve">H., </w:t>
        </w:r>
      </w:moveFrom>
      <w:moveFromRangeEnd w:id="475"/>
      <w:del w:id="478" w:author="Revised" w:date="2021-07-01T13:47:00Z">
        <w:r>
          <w:rPr>
            <w:rFonts w:ascii="Times" w:hAnsi="Times" w:cs="Arial"/>
          </w:rPr>
          <w:delText xml:space="preserve">S.E.A., </w:delText>
        </w:r>
        <w:r w:rsidRPr="005620C2">
          <w:rPr>
            <w:rFonts w:ascii="Times" w:hAnsi="Times" w:cs="Arial"/>
          </w:rPr>
          <w:delText>T.C.</w:delText>
        </w:r>
      </w:del>
      <w:moveFromRangeStart w:id="479" w:author="Revised" w:date="2021-07-01T13:47:00Z" w:name="move76039688"/>
      <w:moveFrom w:id="480" w:author="Revised" w:date="2021-07-01T13:47:00Z">
        <w:r w:rsidR="00E56AB2" w:rsidRPr="00E56AB2">
          <w:rPr>
            <w:rPrChange w:id="481" w:author="Revised" w:date="2021-07-01T13:47:00Z">
              <w:rPr>
                <w:rFonts w:ascii="Times" w:hAnsi="Times"/>
              </w:rPr>
            </w:rPrChange>
          </w:rPr>
          <w:t xml:space="preserve">R., </w:t>
        </w:r>
      </w:moveFrom>
      <w:moveFromRangeEnd w:id="479"/>
      <w:del w:id="482" w:author="Revised" w:date="2021-07-01T13:47:00Z">
        <w:r>
          <w:rPr>
            <w:rFonts w:ascii="Times" w:hAnsi="Times" w:cs="Arial"/>
          </w:rPr>
          <w:delText xml:space="preserve">and </w:delText>
        </w:r>
        <w:r w:rsidRPr="005620C2">
          <w:rPr>
            <w:rFonts w:ascii="Times" w:hAnsi="Times" w:cs="Arial"/>
          </w:rPr>
          <w:delText>N.S.-M.; Formal Analysis</w:delText>
        </w:r>
        <w:r>
          <w:rPr>
            <w:rFonts w:ascii="Times" w:hAnsi="Times" w:cs="Arial"/>
          </w:rPr>
          <w:delText>,</w:delText>
        </w:r>
        <w:r w:rsidRPr="005620C2">
          <w:rPr>
            <w:rFonts w:ascii="Times" w:hAnsi="Times" w:cs="Arial"/>
          </w:rPr>
          <w:delText> C.S.C.J</w:delText>
        </w:r>
        <w:r>
          <w:rPr>
            <w:rFonts w:ascii="Times" w:hAnsi="Times" w:cs="Arial"/>
          </w:rPr>
          <w:delText xml:space="preserve">, </w:delText>
        </w:r>
        <w:r w:rsidRPr="005620C2">
          <w:rPr>
            <w:rFonts w:ascii="Times" w:hAnsi="Times" w:cs="Arial"/>
          </w:rPr>
          <w:delText>C.A.</w:delText>
        </w:r>
      </w:del>
      <w:moveFromRangeStart w:id="483" w:author="Revised" w:date="2021-07-01T13:47:00Z" w:name="move76039689"/>
      <w:moveFrom w:id="484" w:author="Revised" w:date="2021-07-01T13:47:00Z">
        <w:r w:rsidR="00E56AB2" w:rsidRPr="00E56AB2">
          <w:rPr>
            <w:rPrChange w:id="485" w:author="Revised" w:date="2021-07-01T13:47:00Z">
              <w:rPr>
                <w:rFonts w:ascii="Times" w:hAnsi="Times"/>
              </w:rPr>
            </w:rPrChange>
          </w:rPr>
          <w:t xml:space="preserve">S., </w:t>
        </w:r>
      </w:moveFrom>
      <w:moveFromRangeEnd w:id="483"/>
      <w:del w:id="486" w:author="Revised" w:date="2021-07-01T13:47:00Z">
        <w:r w:rsidRPr="005620C2">
          <w:rPr>
            <w:rFonts w:ascii="Times" w:hAnsi="Times" w:cs="Arial"/>
          </w:rPr>
          <w:delText>A.J.</w:delText>
        </w:r>
      </w:del>
      <w:moveFromRangeStart w:id="487" w:author="Revised" w:date="2021-07-01T13:47:00Z" w:name="move76039690"/>
      <w:moveFrom w:id="488" w:author="Revised" w:date="2021-07-01T13:47:00Z">
        <w:r w:rsidR="00E56AB2" w:rsidRPr="00E56AB2">
          <w:rPr>
            <w:rPrChange w:id="489" w:author="Revised" w:date="2021-07-01T13:47:00Z">
              <w:rPr>
                <w:rFonts w:ascii="Times" w:hAnsi="Times"/>
              </w:rPr>
            </w:rPrChange>
          </w:rPr>
          <w:t xml:space="preserve">L., </w:t>
        </w:r>
      </w:moveFrom>
      <w:moveFromRangeEnd w:id="487"/>
      <w:del w:id="490" w:author="Revised" w:date="2021-07-01T13:47:00Z">
        <w:r w:rsidRPr="005620C2">
          <w:rPr>
            <w:rFonts w:ascii="Times" w:hAnsi="Times" w:cs="Arial"/>
          </w:rPr>
          <w:delText>T.C.</w:delText>
        </w:r>
      </w:del>
      <w:moveFromRangeStart w:id="491" w:author="Revised" w:date="2021-07-01T13:47:00Z" w:name="move76039691"/>
      <w:moveFrom w:id="492" w:author="Revised" w:date="2021-07-01T13:47:00Z">
        <w:r w:rsidR="00E56AB2" w:rsidRPr="00E56AB2">
          <w:rPr>
            <w:rPrChange w:id="493" w:author="Revised" w:date="2021-07-01T13:47:00Z">
              <w:rPr>
                <w:rFonts w:ascii="Times" w:hAnsi="Times"/>
              </w:rPr>
            </w:rPrChange>
          </w:rPr>
          <w:t xml:space="preserve">R., </w:t>
        </w:r>
      </w:moveFrom>
      <w:moveFromRangeEnd w:id="491"/>
      <w:del w:id="494" w:author="Revised" w:date="2021-07-01T13:47:00Z">
        <w:r>
          <w:rPr>
            <w:rFonts w:ascii="Times" w:hAnsi="Times" w:cs="Arial"/>
          </w:rPr>
          <w:delText xml:space="preserve">and </w:delText>
        </w:r>
        <w:r w:rsidRPr="005620C2">
          <w:rPr>
            <w:rFonts w:ascii="Times" w:hAnsi="Times" w:cs="Arial"/>
          </w:rPr>
          <w:delText>N.S.-M.</w:delText>
        </w:r>
        <w:r>
          <w:rPr>
            <w:rFonts w:ascii="Times" w:hAnsi="Times" w:cs="Arial"/>
          </w:rPr>
          <w:delText>; Resources, T.C.R. and C.A.S</w:delText>
        </w:r>
        <w:r w:rsidRPr="005620C2">
          <w:rPr>
            <w:rFonts w:ascii="Times" w:hAnsi="Times" w:cs="Arial"/>
          </w:rPr>
          <w:delText xml:space="preserve">.; </w:delText>
        </w:r>
        <w:r>
          <w:rPr>
            <w:rFonts w:ascii="Times" w:hAnsi="Times" w:cs="Arial"/>
          </w:rPr>
          <w:delText xml:space="preserve">Data Curation, C.S.C.J., C.A.S., T.C.R., and N.S.-M.; </w:delText>
        </w:r>
        <w:r w:rsidRPr="005620C2">
          <w:rPr>
            <w:rFonts w:ascii="Times" w:hAnsi="Times" w:cs="Arial"/>
          </w:rPr>
          <w:delText>Writing</w:delText>
        </w:r>
        <w:r>
          <w:rPr>
            <w:rFonts w:ascii="Times" w:hAnsi="Times" w:cs="Arial"/>
          </w:rPr>
          <w:delText xml:space="preserve"> – </w:delText>
        </w:r>
        <w:r w:rsidRPr="005620C2">
          <w:rPr>
            <w:rFonts w:ascii="Times" w:hAnsi="Times" w:cs="Arial"/>
          </w:rPr>
          <w:delText>Original Draft</w:delText>
        </w:r>
        <w:r>
          <w:rPr>
            <w:rFonts w:ascii="Times" w:hAnsi="Times" w:cs="Arial"/>
          </w:rPr>
          <w:delText xml:space="preserve">; C.S.C.J., </w:delText>
        </w:r>
        <w:r w:rsidRPr="005620C2">
          <w:rPr>
            <w:rFonts w:ascii="Times" w:hAnsi="Times" w:cs="Arial"/>
          </w:rPr>
          <w:delText xml:space="preserve">C.A.S., T.C.R., </w:delText>
        </w:r>
        <w:r>
          <w:rPr>
            <w:rFonts w:ascii="Times" w:hAnsi="Times" w:cs="Arial"/>
          </w:rPr>
          <w:delText xml:space="preserve">and </w:delText>
        </w:r>
        <w:r w:rsidRPr="005620C2">
          <w:rPr>
            <w:rFonts w:ascii="Times" w:hAnsi="Times" w:cs="Arial"/>
          </w:rPr>
          <w:delText>N.S.-M.; Writing</w:delText>
        </w:r>
        <w:r>
          <w:rPr>
            <w:rFonts w:ascii="Times" w:hAnsi="Times" w:cs="Arial"/>
          </w:rPr>
          <w:delText xml:space="preserve"> – </w:delText>
        </w:r>
        <w:r w:rsidRPr="005620C2">
          <w:rPr>
            <w:rFonts w:ascii="Times" w:hAnsi="Times" w:cs="Arial"/>
          </w:rPr>
          <w:delText>Review &amp; Editing</w:delText>
        </w:r>
        <w:r>
          <w:rPr>
            <w:rFonts w:ascii="Times" w:hAnsi="Times" w:cs="Arial"/>
          </w:rPr>
          <w:delText xml:space="preserve"> – all </w:delText>
        </w:r>
        <w:r w:rsidRPr="005620C2">
          <w:rPr>
            <w:rFonts w:ascii="Times" w:hAnsi="Times" w:cs="Arial"/>
          </w:rPr>
          <w:delText>authors; Visualization</w:delText>
        </w:r>
        <w:r>
          <w:rPr>
            <w:rFonts w:ascii="Times" w:hAnsi="Times" w:cs="Arial"/>
          </w:rPr>
          <w:delText>, C.S.C.J., C.A.S., A.J.L., T.C.</w:delText>
        </w:r>
      </w:del>
      <w:moveFromRangeStart w:id="495" w:author="Revised" w:date="2021-07-01T13:47:00Z" w:name="move76039692"/>
      <w:moveFrom w:id="496" w:author="Revised" w:date="2021-07-01T13:47:00Z">
        <w:r w:rsidR="00E56AB2" w:rsidRPr="00E56AB2">
          <w:rPr>
            <w:rPrChange w:id="497" w:author="Revised" w:date="2021-07-01T13:47:00Z">
              <w:rPr>
                <w:rFonts w:ascii="Times" w:hAnsi="Times"/>
              </w:rPr>
            </w:rPrChange>
          </w:rPr>
          <w:t xml:space="preserve">R., </w:t>
        </w:r>
      </w:moveFrom>
      <w:moveFromRangeEnd w:id="495"/>
      <w:del w:id="498" w:author="Revised" w:date="2021-07-01T13:47:00Z">
        <w:r>
          <w:rPr>
            <w:rFonts w:ascii="Times" w:hAnsi="Times" w:cs="Arial"/>
          </w:rPr>
          <w:delText>and</w:delText>
        </w:r>
        <w:r w:rsidRPr="005620C2">
          <w:rPr>
            <w:rFonts w:ascii="Times" w:hAnsi="Times" w:cs="Arial"/>
          </w:rPr>
          <w:delText xml:space="preserve"> N.S.-M.; Supervision, C.A.S., T.C.</w:delText>
        </w:r>
      </w:del>
      <w:moveFromRangeStart w:id="499" w:author="Revised" w:date="2021-07-01T13:47:00Z" w:name="move76039693"/>
      <w:moveFrom w:id="500" w:author="Revised" w:date="2021-07-01T13:47:00Z">
        <w:r w:rsidR="00E56AB2" w:rsidRPr="00E56AB2">
          <w:rPr>
            <w:rPrChange w:id="501" w:author="Revised" w:date="2021-07-01T13:47:00Z">
              <w:rPr>
                <w:rFonts w:ascii="Times" w:hAnsi="Times"/>
              </w:rPr>
            </w:rPrChange>
          </w:rPr>
          <w:t xml:space="preserve">R., </w:t>
        </w:r>
      </w:moveFrom>
      <w:moveFromRangeEnd w:id="499"/>
      <w:del w:id="502" w:author="Revised" w:date="2021-07-01T13:47:00Z">
        <w:r w:rsidRPr="005620C2">
          <w:rPr>
            <w:rFonts w:ascii="Times" w:hAnsi="Times" w:cs="Arial"/>
          </w:rPr>
          <w:delText>and N.S.-M.</w:delText>
        </w:r>
        <w:r>
          <w:rPr>
            <w:rFonts w:ascii="Times" w:hAnsi="Times" w:cs="Arial"/>
          </w:rPr>
          <w:delText xml:space="preserve">; Project Administration, C.A.S. and T.C.R.; </w:delText>
        </w:r>
        <w:r w:rsidRPr="005620C2">
          <w:rPr>
            <w:rFonts w:ascii="Times" w:hAnsi="Times" w:cs="Arial"/>
          </w:rPr>
          <w:delText>Funding Acquisition, C.A.S. and T.C.R.</w:delText>
        </w:r>
      </w:del>
    </w:p>
    <w:p w14:paraId="18E97556" w14:textId="77777777" w:rsidR="00E40E41" w:rsidRPr="005620C2" w:rsidRDefault="00E40E41" w:rsidP="00E40E41">
      <w:pPr>
        <w:spacing w:line="480" w:lineRule="auto"/>
        <w:rPr>
          <w:del w:id="503" w:author="Revised" w:date="2021-07-01T13:47:00Z"/>
          <w:rFonts w:ascii="Times" w:hAnsi="Times" w:cs="Arial"/>
        </w:rPr>
      </w:pPr>
    </w:p>
    <w:p w14:paraId="10B70BA7" w14:textId="4F471073" w:rsidR="00E40E41" w:rsidRPr="005620C2" w:rsidRDefault="00E40E41" w:rsidP="00E40E41">
      <w:pPr>
        <w:spacing w:line="480" w:lineRule="auto"/>
        <w:rPr>
          <w:rFonts w:ascii="Times" w:hAnsi="Times" w:cs="Arial"/>
        </w:rPr>
      </w:pPr>
      <w:r w:rsidRPr="005620C2">
        <w:rPr>
          <w:rFonts w:ascii="Times" w:hAnsi="Times" w:cs="Arial"/>
          <w:b/>
          <w:bCs/>
        </w:rPr>
        <w:t xml:space="preserve">Competing Interests: </w:t>
      </w:r>
      <w:r w:rsidRPr="005620C2">
        <w:rPr>
          <w:rFonts w:ascii="Times" w:hAnsi="Times" w:cs="Arial"/>
        </w:rPr>
        <w:t>The authors declare no competing interests.</w:t>
      </w:r>
    </w:p>
    <w:p w14:paraId="5946D23E" w14:textId="77777777" w:rsidR="00E40E41" w:rsidRPr="005620C2" w:rsidRDefault="00E40E41" w:rsidP="00E40E41">
      <w:pPr>
        <w:spacing w:line="480" w:lineRule="auto"/>
        <w:rPr>
          <w:rFonts w:ascii="Times" w:hAnsi="Times" w:cs="Arial"/>
        </w:rPr>
      </w:pPr>
    </w:p>
    <w:p w14:paraId="0CFC86CB" w14:textId="77777777" w:rsidR="00E40E41" w:rsidRPr="005620C2" w:rsidRDefault="00E40E41" w:rsidP="00E40E41">
      <w:pPr>
        <w:widowControl w:val="0"/>
        <w:spacing w:line="480" w:lineRule="auto"/>
        <w:rPr>
          <w:rFonts w:ascii="Times" w:hAnsi="Times" w:cs="Arial"/>
        </w:rPr>
      </w:pPr>
      <w:r w:rsidRPr="005620C2">
        <w:rPr>
          <w:rFonts w:ascii="Times" w:hAnsi="Times" w:cs="Arial"/>
          <w:b/>
        </w:rPr>
        <w:t>Data Availability</w:t>
      </w:r>
    </w:p>
    <w:p w14:paraId="4ECBCD4C" w14:textId="77777777" w:rsidR="00E40E41" w:rsidRDefault="00E40E41" w:rsidP="00E40E41">
      <w:pPr>
        <w:widowControl w:val="0"/>
        <w:spacing w:line="480" w:lineRule="auto"/>
        <w:rPr>
          <w:rFonts w:ascii="Times" w:hAnsi="Times" w:cs="Arial"/>
        </w:rPr>
      </w:pPr>
      <w:r w:rsidRPr="005620C2">
        <w:rPr>
          <w:rFonts w:ascii="Times" w:hAnsi="Times" w:cs="Arial"/>
        </w:rPr>
        <w:t xml:space="preserve">All data and code used to complete these analyses can be found at </w:t>
      </w:r>
      <w:hyperlink r:id="rId18" w:history="1">
        <w:r w:rsidRPr="005620C2">
          <w:rPr>
            <w:rStyle w:val="Hyperlink"/>
            <w:rFonts w:ascii="Times" w:hAnsi="Times" w:cs="Arial"/>
          </w:rPr>
          <w:t>https://github.com/cscjohns/diet_behavior_immunity</w:t>
        </w:r>
      </w:hyperlink>
      <w:r w:rsidRPr="005620C2">
        <w:rPr>
          <w:rFonts w:ascii="Times" w:hAnsi="Times" w:cs="Arial"/>
        </w:rPr>
        <w:t>. The raw data can be accessed from the gene expression omnibus repository from accession # GSE144314.</w:t>
      </w:r>
      <w:r w:rsidRPr="00773E00">
        <w:rPr>
          <w:rFonts w:ascii="Times" w:hAnsi="Times" w:cs="Arial"/>
        </w:rPr>
        <w:t xml:space="preserve"> </w:t>
      </w:r>
    </w:p>
    <w:p w14:paraId="6A80FD97" w14:textId="77777777" w:rsidR="00E40E41" w:rsidRPr="005620C2" w:rsidRDefault="00E40E41" w:rsidP="00BA35FB">
      <w:pPr>
        <w:widowControl w:val="0"/>
        <w:spacing w:line="480" w:lineRule="auto"/>
        <w:rPr>
          <w:rFonts w:ascii="Times" w:hAnsi="Times" w:cs="Arial"/>
        </w:rPr>
      </w:pPr>
    </w:p>
    <w:p w14:paraId="744EEC0F" w14:textId="77777777" w:rsidR="00895390" w:rsidRPr="005620C2" w:rsidRDefault="00E04E31" w:rsidP="00BA35FB">
      <w:pPr>
        <w:widowControl w:val="0"/>
        <w:spacing w:line="480" w:lineRule="auto"/>
        <w:rPr>
          <w:del w:id="504" w:author="Revised" w:date="2021-07-01T13:47:00Z"/>
          <w:rFonts w:ascii="Times" w:hAnsi="Times" w:cs="Arial"/>
          <w:b/>
          <w:bCs/>
        </w:rPr>
      </w:pPr>
      <w:del w:id="505" w:author="Revised" w:date="2021-07-01T13:47:00Z">
        <w:r w:rsidRPr="005620C2">
          <w:rPr>
            <w:rFonts w:ascii="Times" w:hAnsi="Times" w:cs="Arial"/>
            <w:b/>
            <w:bCs/>
          </w:rPr>
          <w:delText>Supplementary Materials</w:delText>
        </w:r>
      </w:del>
    </w:p>
    <w:p w14:paraId="22C4CE9B" w14:textId="12C2E4F4" w:rsidR="00895390" w:rsidRPr="005620C2" w:rsidRDefault="003F55E0" w:rsidP="00BA35FB">
      <w:pPr>
        <w:widowControl w:val="0"/>
        <w:spacing w:line="480" w:lineRule="auto"/>
        <w:rPr>
          <w:ins w:id="506" w:author="Revised" w:date="2021-07-01T13:47:00Z"/>
          <w:rFonts w:ascii="Times" w:hAnsi="Times" w:cs="Arial"/>
          <w:b/>
          <w:bCs/>
        </w:rPr>
      </w:pPr>
      <w:del w:id="507" w:author="Revised" w:date="2021-07-01T13:47:00Z">
        <w:r w:rsidRPr="005620C2">
          <w:rPr>
            <w:rFonts w:ascii="Times" w:hAnsi="Times" w:cs="Arial"/>
          </w:rPr>
          <w:delText>Fig. S</w:delText>
        </w:r>
        <w:r>
          <w:rPr>
            <w:rFonts w:ascii="Times" w:hAnsi="Times" w:cs="Arial"/>
          </w:rPr>
          <w:delText>1</w:delText>
        </w:r>
        <w:r w:rsidRPr="005620C2">
          <w:rPr>
            <w:rFonts w:ascii="Times" w:hAnsi="Times" w:cs="Arial"/>
          </w:rPr>
          <w:delText>.</w:delText>
        </w:r>
      </w:del>
      <w:ins w:id="508" w:author="Revised" w:date="2021-07-01T13:47:00Z">
        <w:r w:rsidR="00015B77">
          <w:rPr>
            <w:rFonts w:ascii="Times" w:hAnsi="Times" w:cs="Arial"/>
            <w:b/>
            <w:bCs/>
          </w:rPr>
          <w:t>Figure Supplements</w:t>
        </w:r>
      </w:ins>
    </w:p>
    <w:p w14:paraId="301B680D" w14:textId="44063674" w:rsidR="00C31EB6" w:rsidRDefault="00C31EB6" w:rsidP="00C31EB6">
      <w:pPr>
        <w:widowControl w:val="0"/>
        <w:spacing w:line="480" w:lineRule="auto"/>
        <w:rPr>
          <w:ins w:id="509" w:author="Revised" w:date="2021-07-01T13:47:00Z"/>
        </w:rPr>
      </w:pPr>
      <w:ins w:id="510" w:author="Revised" w:date="2021-07-01T13:47:00Z">
        <w:r>
          <w:lastRenderedPageBreak/>
          <w:t>Fig</w:t>
        </w:r>
        <w:r w:rsidR="00CD30F8">
          <w:t xml:space="preserve">ure 1—figure supplement </w:t>
        </w:r>
        <w:r>
          <w:t>1. Genes with significantly higher expression in monkeys fed the Western diet (“Western genes”) were enriched for genes associated with numerous complex human diseases and traits.</w:t>
        </w:r>
      </w:ins>
    </w:p>
    <w:p w14:paraId="59D60E86" w14:textId="77777777" w:rsidR="00C31EB6" w:rsidRDefault="00CD30F8" w:rsidP="00C31EB6">
      <w:pPr>
        <w:widowControl w:val="0"/>
        <w:spacing w:line="480" w:lineRule="auto"/>
        <w:rPr>
          <w:moveFrom w:id="511" w:author="Revised" w:date="2021-07-01T13:47:00Z"/>
          <w:rPrChange w:id="512" w:author="Revised" w:date="2021-07-01T13:47:00Z">
            <w:rPr>
              <w:moveFrom w:id="513" w:author="Revised" w:date="2021-07-01T13:47:00Z"/>
              <w:rFonts w:ascii="Times" w:hAnsi="Times"/>
            </w:rPr>
          </w:rPrChange>
        </w:rPr>
      </w:pPr>
      <w:ins w:id="514" w:author="Revised" w:date="2021-07-01T13:47:00Z">
        <w:r>
          <w:t>Figure 1—figure supplement 2.</w:t>
        </w:r>
      </w:ins>
      <w:moveFromRangeStart w:id="515" w:author="Revised" w:date="2021-07-01T13:47:00Z" w:name="move76039694"/>
      <w:moveFrom w:id="516" w:author="Revised" w:date="2021-07-01T13:47:00Z">
        <w:r w:rsidR="00C31EB6">
          <w:rPr>
            <w:rPrChange w:id="517" w:author="Revised" w:date="2021-07-01T13:47:00Z">
              <w:rPr>
                <w:rFonts w:ascii="Times" w:hAnsi="Times"/>
              </w:rPr>
            </w:rPrChange>
          </w:rPr>
          <w:t xml:space="preserve"> Diet manipulation altered behavior.</w:t>
        </w:r>
      </w:moveFrom>
    </w:p>
    <w:moveFromRangeEnd w:id="515"/>
    <w:p w14:paraId="7CC50A3B" w14:textId="77777777" w:rsidR="00C31EB6" w:rsidRDefault="00E04E31" w:rsidP="00C31EB6">
      <w:pPr>
        <w:widowControl w:val="0"/>
        <w:spacing w:line="480" w:lineRule="auto"/>
        <w:rPr>
          <w:moveFrom w:id="518" w:author="Revised" w:date="2021-07-01T13:47:00Z"/>
          <w:rPrChange w:id="519" w:author="Revised" w:date="2021-07-01T13:47:00Z">
            <w:rPr>
              <w:moveFrom w:id="520" w:author="Revised" w:date="2021-07-01T13:47:00Z"/>
              <w:rFonts w:ascii="Times" w:hAnsi="Times"/>
            </w:rPr>
          </w:rPrChange>
        </w:rPr>
      </w:pPr>
      <w:del w:id="521" w:author="Revised" w:date="2021-07-01T13:47:00Z">
        <w:r w:rsidRPr="005620C2">
          <w:rPr>
            <w:rFonts w:ascii="Times" w:hAnsi="Times" w:cs="Arial"/>
          </w:rPr>
          <w:delText>Fig. S</w:delText>
        </w:r>
        <w:r w:rsidR="003103EE">
          <w:rPr>
            <w:rFonts w:ascii="Times" w:hAnsi="Times" w:cs="Arial"/>
          </w:rPr>
          <w:delText>2</w:delText>
        </w:r>
        <w:r w:rsidR="00457BA8">
          <w:rPr>
            <w:rFonts w:ascii="Times" w:hAnsi="Times" w:cs="Arial"/>
          </w:rPr>
          <w:delText>.</w:delText>
        </w:r>
      </w:del>
      <w:moveFromRangeStart w:id="522" w:author="Revised" w:date="2021-07-01T13:47:00Z" w:name="move76039695"/>
      <w:moveFrom w:id="523" w:author="Revised" w:date="2021-07-01T13:47:00Z">
        <w:r w:rsidR="00C31EB6">
          <w:rPr>
            <w:rPrChange w:id="524" w:author="Revised" w:date="2021-07-01T13:47:00Z">
              <w:rPr>
                <w:rFonts w:ascii="Times" w:hAnsi="Times"/>
              </w:rPr>
            </w:rPrChange>
          </w:rPr>
          <w:t xml:space="preserve"> The first PC of all behavioral data captures dominance rank.</w:t>
        </w:r>
      </w:moveFrom>
    </w:p>
    <w:moveFromRangeEnd w:id="522"/>
    <w:p w14:paraId="3D63C872" w14:textId="1188DCD5" w:rsidR="00CD30F8" w:rsidRPr="00CD30F8" w:rsidRDefault="00B87887" w:rsidP="00C31EB6">
      <w:pPr>
        <w:widowControl w:val="0"/>
        <w:spacing w:line="480" w:lineRule="auto"/>
        <w:rPr>
          <w:rPrChange w:id="525" w:author="Revised" w:date="2021-07-01T13:47:00Z">
            <w:rPr>
              <w:rFonts w:ascii="Times" w:hAnsi="Times"/>
            </w:rPr>
          </w:rPrChange>
        </w:rPr>
      </w:pPr>
      <w:del w:id="526" w:author="Revised" w:date="2021-07-01T13:47:00Z">
        <w:r w:rsidRPr="005620C2">
          <w:rPr>
            <w:rFonts w:ascii="Times" w:hAnsi="Times" w:cs="Arial"/>
          </w:rPr>
          <w:delText>Fig. S</w:delText>
        </w:r>
        <w:r w:rsidR="00457BA8">
          <w:rPr>
            <w:rFonts w:ascii="Times" w:hAnsi="Times" w:cs="Arial"/>
          </w:rPr>
          <w:delText>3.</w:delText>
        </w:r>
      </w:del>
      <w:r w:rsidR="00CD30F8">
        <w:rPr>
          <w:rPrChange w:id="527" w:author="Revised" w:date="2021-07-01T13:47:00Z">
            <w:rPr>
              <w:rFonts w:ascii="Times" w:hAnsi="Times"/>
            </w:rPr>
          </w:rPrChange>
        </w:rPr>
        <w:t xml:space="preserve"> Expression of genes in the conserved transcriptional response to adversity (CTRA (Cole et al., 2015)) indicate inflammatory effects of a Western diet that parallel the effects of social adversity.</w:t>
      </w:r>
    </w:p>
    <w:p w14:paraId="267395EA" w14:textId="3B29475B" w:rsidR="00C31EB6" w:rsidRDefault="00C31EB6" w:rsidP="00C31EB6">
      <w:pPr>
        <w:widowControl w:val="0"/>
        <w:spacing w:line="480" w:lineRule="auto"/>
        <w:rPr>
          <w:moveTo w:id="528" w:author="Revised" w:date="2021-07-01T13:47:00Z"/>
          <w:rPrChange w:id="529" w:author="Revised" w:date="2021-07-01T13:47:00Z">
            <w:rPr>
              <w:moveTo w:id="530" w:author="Revised" w:date="2021-07-01T13:47:00Z"/>
              <w:rFonts w:ascii="Times" w:hAnsi="Times"/>
            </w:rPr>
          </w:rPrChange>
        </w:rPr>
      </w:pPr>
      <w:ins w:id="531" w:author="Revised" w:date="2021-07-01T13:47:00Z">
        <w:r>
          <w:t>Fig</w:t>
        </w:r>
        <w:r w:rsidR="00CD30F8">
          <w:t>ure 4—figure supplement 1</w:t>
        </w:r>
        <w:r>
          <w:t>.</w:t>
        </w:r>
      </w:ins>
      <w:moveToRangeStart w:id="532" w:author="Revised" w:date="2021-07-01T13:47:00Z" w:name="move76039694"/>
      <w:moveTo w:id="533" w:author="Revised" w:date="2021-07-01T13:47:00Z">
        <w:r>
          <w:rPr>
            <w:rPrChange w:id="534" w:author="Revised" w:date="2021-07-01T13:47:00Z">
              <w:rPr>
                <w:rFonts w:ascii="Times" w:hAnsi="Times"/>
              </w:rPr>
            </w:rPrChange>
          </w:rPr>
          <w:t xml:space="preserve"> Diet manipulation altered behavior.</w:t>
        </w:r>
      </w:moveTo>
    </w:p>
    <w:moveToRangeEnd w:id="532"/>
    <w:p w14:paraId="3B4AE7A8" w14:textId="1983B24D" w:rsidR="00C31EB6" w:rsidRDefault="00C31EB6" w:rsidP="00C31EB6">
      <w:pPr>
        <w:widowControl w:val="0"/>
        <w:spacing w:line="480" w:lineRule="auto"/>
        <w:rPr>
          <w:moveTo w:id="535" w:author="Revised" w:date="2021-07-01T13:47:00Z"/>
          <w:rPrChange w:id="536" w:author="Revised" w:date="2021-07-01T13:47:00Z">
            <w:rPr>
              <w:moveTo w:id="537" w:author="Revised" w:date="2021-07-01T13:47:00Z"/>
              <w:rFonts w:ascii="Times" w:hAnsi="Times"/>
            </w:rPr>
          </w:rPrChange>
        </w:rPr>
      </w:pPr>
      <w:ins w:id="538" w:author="Revised" w:date="2021-07-01T13:47:00Z">
        <w:r>
          <w:t>Fig</w:t>
        </w:r>
        <w:r w:rsidR="00CD30F8">
          <w:t>ure 4—figure supplement 2</w:t>
        </w:r>
        <w:r>
          <w:t>.</w:t>
        </w:r>
      </w:ins>
      <w:moveToRangeStart w:id="539" w:author="Revised" w:date="2021-07-01T13:47:00Z" w:name="move76039695"/>
      <w:moveTo w:id="540" w:author="Revised" w:date="2021-07-01T13:47:00Z">
        <w:r>
          <w:rPr>
            <w:rPrChange w:id="541" w:author="Revised" w:date="2021-07-01T13:47:00Z">
              <w:rPr>
                <w:rFonts w:ascii="Times" w:hAnsi="Times"/>
              </w:rPr>
            </w:rPrChange>
          </w:rPr>
          <w:t xml:space="preserve"> The first PC of all behavioral data captures dominance rank.</w:t>
        </w:r>
      </w:moveTo>
    </w:p>
    <w:moveToRangeEnd w:id="539"/>
    <w:p w14:paraId="6C5BF023" w14:textId="0AA618D7" w:rsidR="00157633" w:rsidRDefault="00157633" w:rsidP="00C31EB6">
      <w:pPr>
        <w:widowControl w:val="0"/>
        <w:spacing w:line="480" w:lineRule="auto"/>
        <w:rPr>
          <w:ins w:id="542" w:author="Revised" w:date="2021-07-01T13:47:00Z"/>
        </w:rPr>
      </w:pPr>
    </w:p>
    <w:p w14:paraId="2113B531" w14:textId="22E2A5A4" w:rsidR="005E28E3" w:rsidRDefault="005E28E3" w:rsidP="00C31EB6">
      <w:pPr>
        <w:widowControl w:val="0"/>
        <w:spacing w:line="480" w:lineRule="auto"/>
        <w:rPr>
          <w:ins w:id="543" w:author="Revised" w:date="2021-07-01T13:47:00Z"/>
          <w:b/>
          <w:bCs/>
        </w:rPr>
      </w:pPr>
      <w:ins w:id="544" w:author="Revised" w:date="2021-07-01T13:47:00Z">
        <w:r>
          <w:rPr>
            <w:b/>
            <w:bCs/>
          </w:rPr>
          <w:t>Appendices</w:t>
        </w:r>
      </w:ins>
    </w:p>
    <w:p w14:paraId="49B0EA79" w14:textId="50851650" w:rsidR="005E28E3" w:rsidRDefault="005E28E3" w:rsidP="005E28E3">
      <w:pPr>
        <w:widowControl w:val="0"/>
        <w:spacing w:line="480" w:lineRule="auto"/>
        <w:rPr>
          <w:moveTo w:id="545" w:author="Revised" w:date="2021-07-01T13:47:00Z"/>
          <w:rPrChange w:id="546" w:author="Revised" w:date="2021-07-01T13:47:00Z">
            <w:rPr>
              <w:moveTo w:id="547" w:author="Revised" w:date="2021-07-01T13:47:00Z"/>
              <w:rFonts w:ascii="Times" w:hAnsi="Times"/>
            </w:rPr>
          </w:rPrChange>
        </w:rPr>
      </w:pPr>
      <w:ins w:id="548" w:author="Revised" w:date="2021-07-01T13:47:00Z">
        <w:r>
          <w:t>Appendix 1.</w:t>
        </w:r>
      </w:ins>
      <w:moveToRangeStart w:id="549" w:author="Revised" w:date="2021-07-01T13:47:00Z" w:name="move76039696"/>
      <w:moveTo w:id="550" w:author="Revised" w:date="2021-07-01T13:47:00Z">
        <w:r>
          <w:rPr>
            <w:rPrChange w:id="551" w:author="Revised" w:date="2021-07-01T13:47:00Z">
              <w:rPr>
                <w:rFonts w:ascii="Times" w:hAnsi="Times"/>
              </w:rPr>
            </w:rPrChange>
          </w:rPr>
          <w:t xml:space="preserve"> Regarding rank and RNA integrity (RIN).</w:t>
        </w:r>
      </w:moveTo>
    </w:p>
    <w:moveToRangeEnd w:id="549"/>
    <w:p w14:paraId="66690877" w14:textId="6112917A" w:rsidR="005E28E3" w:rsidRDefault="005E28E3" w:rsidP="005E28E3">
      <w:pPr>
        <w:widowControl w:val="0"/>
        <w:spacing w:line="480" w:lineRule="auto"/>
        <w:rPr>
          <w:moveTo w:id="552" w:author="Revised" w:date="2021-07-01T13:47:00Z"/>
          <w:rPrChange w:id="553" w:author="Revised" w:date="2021-07-01T13:47:00Z">
            <w:rPr>
              <w:moveTo w:id="554" w:author="Revised" w:date="2021-07-01T13:47:00Z"/>
              <w:rFonts w:ascii="Times" w:hAnsi="Times"/>
            </w:rPr>
          </w:rPrChange>
        </w:rPr>
      </w:pPr>
      <w:ins w:id="555" w:author="Revised" w:date="2021-07-01T13:47:00Z">
        <w:r>
          <w:t>Appendix 1—figure 1</w:t>
        </w:r>
      </w:ins>
      <w:moveToRangeStart w:id="556" w:author="Revised" w:date="2021-07-01T13:47:00Z" w:name="move76039697"/>
      <w:moveTo w:id="557" w:author="Revised" w:date="2021-07-01T13:47:00Z">
        <w:r>
          <w:rPr>
            <w:rPrChange w:id="558" w:author="Revised" w:date="2021-07-01T13:47:00Z">
              <w:rPr>
                <w:rFonts w:ascii="Times" w:hAnsi="Times"/>
              </w:rPr>
            </w:rPrChange>
          </w:rPr>
          <w:t>. RNA Integrity was correlated with both uncorrected gene expression and relative rank.</w:t>
        </w:r>
      </w:moveTo>
    </w:p>
    <w:moveToRangeEnd w:id="556"/>
    <w:p w14:paraId="1F502DCF" w14:textId="4A8C8F46" w:rsidR="005E28E3" w:rsidRDefault="003103EE" w:rsidP="005E28E3">
      <w:pPr>
        <w:widowControl w:val="0"/>
        <w:spacing w:line="480" w:lineRule="auto"/>
        <w:rPr>
          <w:rPrChange w:id="559" w:author="Revised" w:date="2021-07-01T13:47:00Z">
            <w:rPr>
              <w:rFonts w:ascii="Times" w:hAnsi="Times"/>
            </w:rPr>
          </w:rPrChange>
        </w:rPr>
      </w:pPr>
      <w:del w:id="560" w:author="Revised" w:date="2021-07-01T13:47:00Z">
        <w:r>
          <w:rPr>
            <w:rFonts w:ascii="Times" w:hAnsi="Times" w:cs="Arial"/>
          </w:rPr>
          <w:delText>Fig. S</w:delText>
        </w:r>
        <w:r w:rsidR="00457BA8">
          <w:rPr>
            <w:rFonts w:ascii="Times" w:hAnsi="Times" w:cs="Arial"/>
          </w:rPr>
          <w:delText>4</w:delText>
        </w:r>
        <w:r>
          <w:rPr>
            <w:rFonts w:ascii="Times" w:hAnsi="Times" w:cs="Arial"/>
          </w:rPr>
          <w:delText>.</w:delText>
        </w:r>
      </w:del>
      <w:ins w:id="561" w:author="Revised" w:date="2021-07-01T13:47:00Z">
        <w:r w:rsidR="005E28E3">
          <w:t>Appendix Figure 2.</w:t>
        </w:r>
      </w:ins>
      <w:r w:rsidR="005E28E3">
        <w:rPr>
          <w:rPrChange w:id="562" w:author="Revised" w:date="2021-07-01T13:47:00Z">
            <w:rPr>
              <w:rFonts w:ascii="Times" w:hAnsi="Times"/>
            </w:rPr>
          </w:rPrChange>
        </w:rPr>
        <w:t xml:space="preserve"> Greater phenotypic variability in Western diet fed monkeys does not show consistency in individual responsiveness across phenotypes.</w:t>
      </w:r>
    </w:p>
    <w:p w14:paraId="61FA101A" w14:textId="0D615D9B" w:rsidR="005E28E3" w:rsidRDefault="00B87887" w:rsidP="005E28E3">
      <w:pPr>
        <w:widowControl w:val="0"/>
        <w:spacing w:line="480" w:lineRule="auto"/>
        <w:rPr>
          <w:rPrChange w:id="563" w:author="Revised" w:date="2021-07-01T13:47:00Z">
            <w:rPr>
              <w:rFonts w:ascii="Times" w:hAnsi="Times"/>
            </w:rPr>
          </w:rPrChange>
        </w:rPr>
      </w:pPr>
      <w:del w:id="564" w:author="Revised" w:date="2021-07-01T13:47:00Z">
        <w:r w:rsidRPr="00AD3CED">
          <w:rPr>
            <w:rFonts w:ascii="Times" w:hAnsi="Times" w:cs="Arial"/>
          </w:rPr>
          <w:delText>Fig. S</w:delText>
        </w:r>
        <w:r w:rsidR="00457BA8">
          <w:rPr>
            <w:rFonts w:ascii="Times" w:hAnsi="Times" w:cs="Arial"/>
          </w:rPr>
          <w:delText>5</w:delText>
        </w:r>
        <w:r w:rsidRPr="00AD3CED">
          <w:rPr>
            <w:rFonts w:ascii="Times" w:hAnsi="Times" w:cs="Arial"/>
          </w:rPr>
          <w:delText>.</w:delText>
        </w:r>
      </w:del>
      <w:ins w:id="565" w:author="Revised" w:date="2021-07-01T13:47:00Z">
        <w:r w:rsidR="005E28E3">
          <w:t>Appendix Figure 3.</w:t>
        </w:r>
      </w:ins>
      <w:r w:rsidR="005E28E3">
        <w:rPr>
          <w:rPrChange w:id="566" w:author="Revised" w:date="2021-07-01T13:47:00Z">
            <w:rPr>
              <w:rFonts w:ascii="Times" w:hAnsi="Times"/>
            </w:rPr>
          </w:rPrChange>
        </w:rPr>
        <w:t xml:space="preserve"> Quality control of cell purity by CD14 and CD3 expression levels: three samples were excluded due to lower CD14 and high CD3 – possible T cell contamination.</w:t>
      </w:r>
    </w:p>
    <w:p w14:paraId="6BF95473" w14:textId="6B50A95F" w:rsidR="005E28E3" w:rsidRPr="005E28E3" w:rsidRDefault="00B87887" w:rsidP="00C31EB6">
      <w:pPr>
        <w:widowControl w:val="0"/>
        <w:spacing w:line="480" w:lineRule="auto"/>
        <w:rPr>
          <w:ins w:id="567" w:author="Revised" w:date="2021-07-01T13:47:00Z"/>
          <w:b/>
          <w:bCs/>
        </w:rPr>
      </w:pPr>
      <w:del w:id="568" w:author="Revised" w:date="2021-07-01T13:47:00Z">
        <w:r w:rsidRPr="00AD3CED">
          <w:rPr>
            <w:rFonts w:ascii="Times" w:hAnsi="Times" w:cs="Arial"/>
          </w:rPr>
          <w:delText>Fig. S</w:delText>
        </w:r>
        <w:r w:rsidR="00457BA8">
          <w:rPr>
            <w:rFonts w:ascii="Times" w:hAnsi="Times" w:cs="Arial"/>
          </w:rPr>
          <w:delText>6</w:delText>
        </w:r>
      </w:del>
    </w:p>
    <w:p w14:paraId="759DF0CE" w14:textId="34A5F759" w:rsidR="00015B77" w:rsidRPr="005620C2" w:rsidRDefault="00015B77" w:rsidP="00015B77">
      <w:pPr>
        <w:widowControl w:val="0"/>
        <w:spacing w:line="480" w:lineRule="auto"/>
        <w:rPr>
          <w:ins w:id="569" w:author="Revised" w:date="2021-07-01T13:47:00Z"/>
          <w:rFonts w:ascii="Times" w:hAnsi="Times" w:cs="Arial"/>
          <w:b/>
          <w:bCs/>
        </w:rPr>
      </w:pPr>
      <w:ins w:id="570" w:author="Revised" w:date="2021-07-01T13:47:00Z">
        <w:r w:rsidRPr="005620C2">
          <w:rPr>
            <w:rFonts w:ascii="Times" w:hAnsi="Times" w:cs="Arial"/>
            <w:b/>
            <w:bCs/>
          </w:rPr>
          <w:t xml:space="preserve">Supplementary </w:t>
        </w:r>
        <w:r w:rsidR="005E28E3">
          <w:rPr>
            <w:rFonts w:ascii="Times" w:hAnsi="Times" w:cs="Arial"/>
            <w:b/>
            <w:bCs/>
          </w:rPr>
          <w:t>File</w:t>
        </w:r>
      </w:ins>
    </w:p>
    <w:p w14:paraId="107E85D8" w14:textId="77777777" w:rsidR="005E28E3" w:rsidRDefault="00782693" w:rsidP="005E28E3">
      <w:pPr>
        <w:widowControl w:val="0"/>
        <w:spacing w:line="480" w:lineRule="auto"/>
        <w:rPr>
          <w:moveFrom w:id="571" w:author="Revised" w:date="2021-07-01T13:47:00Z"/>
          <w:rPrChange w:id="572" w:author="Revised" w:date="2021-07-01T13:47:00Z">
            <w:rPr>
              <w:moveFrom w:id="573" w:author="Revised" w:date="2021-07-01T13:47:00Z"/>
              <w:rFonts w:ascii="Times" w:hAnsi="Times"/>
            </w:rPr>
          </w:rPrChange>
        </w:rPr>
      </w:pPr>
      <w:ins w:id="574" w:author="Revised" w:date="2021-07-01T13:47:00Z">
        <w:r>
          <w:t xml:space="preserve">Supplementary File </w:t>
        </w:r>
      </w:ins>
      <w:moveFromRangeStart w:id="575" w:author="Revised" w:date="2021-07-01T13:47:00Z" w:name="move76039697"/>
      <w:moveFrom w:id="576" w:author="Revised" w:date="2021-07-01T13:47:00Z">
        <w:r w:rsidR="005E28E3">
          <w:rPr>
            <w:rPrChange w:id="577" w:author="Revised" w:date="2021-07-01T13:47:00Z">
              <w:rPr>
                <w:rFonts w:ascii="Times" w:hAnsi="Times"/>
              </w:rPr>
            </w:rPrChange>
          </w:rPr>
          <w:t>. RNA Integrity was correlated with both uncorrected gene expression and relative rank.</w:t>
        </w:r>
      </w:moveFrom>
    </w:p>
    <w:moveFromRangeEnd w:id="575"/>
    <w:p w14:paraId="6C170D16" w14:textId="42DFA11A" w:rsidR="00C31EB6" w:rsidRDefault="00782693" w:rsidP="00C31EB6">
      <w:pPr>
        <w:widowControl w:val="0"/>
        <w:spacing w:line="480" w:lineRule="auto"/>
        <w:rPr>
          <w:rPrChange w:id="578" w:author="Revised" w:date="2021-07-01T13:47:00Z">
            <w:rPr>
              <w:rFonts w:ascii="Times" w:hAnsi="Times"/>
            </w:rPr>
          </w:rPrChange>
        </w:rPr>
      </w:pPr>
      <w:r>
        <w:rPr>
          <w:rPrChange w:id="579" w:author="Revised" w:date="2021-07-01T13:47:00Z">
            <w:rPr>
              <w:rFonts w:ascii="Times" w:hAnsi="Times"/>
            </w:rPr>
          </w:rPrChange>
        </w:rPr>
        <w:t>Table</w:t>
      </w:r>
      <w:r w:rsidR="00C31EB6">
        <w:rPr>
          <w:rPrChange w:id="580" w:author="Revised" w:date="2021-07-01T13:47:00Z">
            <w:rPr>
              <w:rFonts w:ascii="Times" w:hAnsi="Times"/>
            </w:rPr>
          </w:rPrChange>
        </w:rPr>
        <w:t xml:space="preserve"> </w:t>
      </w:r>
      <w:del w:id="581" w:author="Revised" w:date="2021-07-01T13:47:00Z">
        <w:r w:rsidR="00601B35" w:rsidRPr="00AD3CED">
          <w:rPr>
            <w:rFonts w:ascii="Times" w:hAnsi="Times" w:cs="Arial"/>
          </w:rPr>
          <w:delText>S1</w:delText>
        </w:r>
      </w:del>
      <w:ins w:id="582" w:author="Revised" w:date="2021-07-01T13:47:00Z">
        <w:r w:rsidR="00C31EB6">
          <w:t>1</w:t>
        </w:r>
        <w:r w:rsidR="003C313B">
          <w:t>A</w:t>
        </w:r>
      </w:ins>
      <w:r w:rsidR="00C31EB6">
        <w:rPr>
          <w:rPrChange w:id="583" w:author="Revised" w:date="2021-07-01T13:47:00Z">
            <w:rPr>
              <w:rFonts w:ascii="Times" w:hAnsi="Times"/>
            </w:rPr>
          </w:rPrChange>
        </w:rPr>
        <w:t>. Effects of Diet on Gene Expression</w:t>
      </w:r>
    </w:p>
    <w:p w14:paraId="773DEEF4" w14:textId="18343AA3" w:rsidR="003C313B" w:rsidRDefault="00782693" w:rsidP="00C31EB6">
      <w:pPr>
        <w:widowControl w:val="0"/>
        <w:spacing w:line="480" w:lineRule="auto"/>
        <w:rPr>
          <w:ins w:id="584" w:author="Revised" w:date="2021-07-01T13:47:00Z"/>
        </w:rPr>
      </w:pPr>
      <w:ins w:id="585" w:author="Revised" w:date="2021-07-01T13:47:00Z">
        <w:r>
          <w:t xml:space="preserve">Supplementary File </w:t>
        </w:r>
      </w:ins>
      <w:r>
        <w:rPr>
          <w:rPrChange w:id="586" w:author="Revised" w:date="2021-07-01T13:47:00Z">
            <w:rPr>
              <w:rFonts w:ascii="Times" w:hAnsi="Times"/>
            </w:rPr>
          </w:rPrChange>
        </w:rPr>
        <w:t>Table</w:t>
      </w:r>
      <w:r w:rsidR="003C313B">
        <w:rPr>
          <w:rPrChange w:id="587" w:author="Revised" w:date="2021-07-01T13:47:00Z">
            <w:rPr>
              <w:rFonts w:ascii="Times" w:hAnsi="Times"/>
            </w:rPr>
          </w:rPrChange>
        </w:rPr>
        <w:t xml:space="preserve"> </w:t>
      </w:r>
      <w:del w:id="588" w:author="Revised" w:date="2021-07-01T13:47:00Z">
        <w:r w:rsidR="00612FE8" w:rsidRPr="00277B92">
          <w:rPr>
            <w:rFonts w:ascii="Times" w:hAnsi="Times" w:cs="Arial"/>
          </w:rPr>
          <w:delText>S</w:delText>
        </w:r>
        <w:r w:rsidR="00457BA8">
          <w:rPr>
            <w:rFonts w:ascii="Times" w:hAnsi="Times" w:cs="Arial"/>
          </w:rPr>
          <w:delText>2</w:delText>
        </w:r>
        <w:r w:rsidR="00612FE8" w:rsidRPr="00277B92">
          <w:rPr>
            <w:rFonts w:ascii="Times" w:hAnsi="Times" w:cs="Arial"/>
          </w:rPr>
          <w:delText>A.</w:delText>
        </w:r>
      </w:del>
      <w:ins w:id="589" w:author="Revised" w:date="2021-07-01T13:47:00Z">
        <w:r w:rsidR="003C313B">
          <w:t>1</w:t>
        </w:r>
        <w:r w:rsidR="00687FFB">
          <w:t>B</w:t>
        </w:r>
        <w:r w:rsidR="003C313B">
          <w:t>. Effects of Diet on Gene Expression (FDR &lt; 0.05 β sort)</w:t>
        </w:r>
      </w:ins>
    </w:p>
    <w:p w14:paraId="4B5DF5E9" w14:textId="1C6780BF" w:rsidR="00C31EB6" w:rsidRDefault="00782693" w:rsidP="00C31EB6">
      <w:pPr>
        <w:widowControl w:val="0"/>
        <w:spacing w:line="480" w:lineRule="auto"/>
        <w:rPr>
          <w:rPrChange w:id="590" w:author="Revised" w:date="2021-07-01T13:47:00Z">
            <w:rPr>
              <w:rFonts w:ascii="Times" w:hAnsi="Times"/>
            </w:rPr>
          </w:rPrChange>
        </w:rPr>
      </w:pPr>
      <w:ins w:id="591" w:author="Revised" w:date="2021-07-01T13:47:00Z">
        <w:r>
          <w:t>Supplementary File Table</w:t>
        </w:r>
        <w:r w:rsidR="00C31EB6">
          <w:t xml:space="preserve"> 2A.</w:t>
        </w:r>
      </w:ins>
      <w:r w:rsidR="00C31EB6">
        <w:rPr>
          <w:rPrChange w:id="592" w:author="Revised" w:date="2021-07-01T13:47:00Z">
            <w:rPr>
              <w:rFonts w:ascii="Times" w:hAnsi="Times"/>
            </w:rPr>
          </w:rPrChange>
        </w:rPr>
        <w:t xml:space="preserve"> Biological Processes Enriched in Western Genes Compared to Other Measured Genes</w:t>
      </w:r>
    </w:p>
    <w:p w14:paraId="6EAFBB4A" w14:textId="26BA510A" w:rsidR="00C31EB6" w:rsidRDefault="00782693" w:rsidP="00C31EB6">
      <w:pPr>
        <w:widowControl w:val="0"/>
        <w:spacing w:line="480" w:lineRule="auto"/>
        <w:rPr>
          <w:rPrChange w:id="593" w:author="Revised" w:date="2021-07-01T13:47:00Z">
            <w:rPr>
              <w:rFonts w:ascii="Times" w:hAnsi="Times"/>
            </w:rPr>
          </w:rPrChange>
        </w:rPr>
      </w:pPr>
      <w:ins w:id="594" w:author="Revised" w:date="2021-07-01T13:47:00Z">
        <w:r>
          <w:lastRenderedPageBreak/>
          <w:t xml:space="preserve">Supplementary File </w:t>
        </w:r>
      </w:ins>
      <w:r>
        <w:rPr>
          <w:rPrChange w:id="595" w:author="Revised" w:date="2021-07-01T13:47:00Z">
            <w:rPr>
              <w:rFonts w:ascii="Times" w:hAnsi="Times"/>
            </w:rPr>
          </w:rPrChange>
        </w:rPr>
        <w:t>Table</w:t>
      </w:r>
      <w:r w:rsidR="00C31EB6">
        <w:rPr>
          <w:rPrChange w:id="596" w:author="Revised" w:date="2021-07-01T13:47:00Z">
            <w:rPr>
              <w:rFonts w:ascii="Times" w:hAnsi="Times"/>
            </w:rPr>
          </w:rPrChange>
        </w:rPr>
        <w:t xml:space="preserve"> </w:t>
      </w:r>
      <w:del w:id="597" w:author="Revised" w:date="2021-07-01T13:47:00Z">
        <w:r w:rsidR="00612FE8" w:rsidRPr="005620C2">
          <w:rPr>
            <w:rFonts w:ascii="Times" w:hAnsi="Times" w:cs="Arial"/>
          </w:rPr>
          <w:delText>S</w:delText>
        </w:r>
        <w:r w:rsidR="00457BA8">
          <w:rPr>
            <w:rFonts w:ascii="Times" w:hAnsi="Times" w:cs="Arial"/>
          </w:rPr>
          <w:delText>2</w:delText>
        </w:r>
        <w:r w:rsidR="00612FE8" w:rsidRPr="005620C2">
          <w:rPr>
            <w:rFonts w:ascii="Times" w:hAnsi="Times" w:cs="Arial"/>
          </w:rPr>
          <w:delText>B</w:delText>
        </w:r>
      </w:del>
      <w:ins w:id="598" w:author="Revised" w:date="2021-07-01T13:47:00Z">
        <w:r w:rsidR="00C31EB6">
          <w:t>2B</w:t>
        </w:r>
      </w:ins>
      <w:r w:rsidR="00C31EB6">
        <w:rPr>
          <w:rPrChange w:id="599" w:author="Revised" w:date="2021-07-01T13:47:00Z">
            <w:rPr>
              <w:rFonts w:ascii="Times" w:hAnsi="Times"/>
            </w:rPr>
          </w:rPrChange>
        </w:rPr>
        <w:t>. Biological Processes Enriched in Mediterranean Genes Compared to Other Measured Genes</w:t>
      </w:r>
    </w:p>
    <w:p w14:paraId="66B1094E" w14:textId="54C3AD98" w:rsidR="00C31EB6" w:rsidRDefault="00782693" w:rsidP="00C31EB6">
      <w:pPr>
        <w:widowControl w:val="0"/>
        <w:spacing w:line="480" w:lineRule="auto"/>
        <w:rPr>
          <w:rPrChange w:id="600" w:author="Revised" w:date="2021-07-01T13:47:00Z">
            <w:rPr>
              <w:rFonts w:ascii="Times" w:hAnsi="Times"/>
            </w:rPr>
          </w:rPrChange>
        </w:rPr>
      </w:pPr>
      <w:ins w:id="601" w:author="Revised" w:date="2021-07-01T13:47:00Z">
        <w:r>
          <w:t xml:space="preserve">Supplementary File </w:t>
        </w:r>
      </w:ins>
      <w:r>
        <w:rPr>
          <w:rPrChange w:id="602" w:author="Revised" w:date="2021-07-01T13:47:00Z">
            <w:rPr>
              <w:rFonts w:ascii="Times" w:hAnsi="Times"/>
            </w:rPr>
          </w:rPrChange>
        </w:rPr>
        <w:t>Table</w:t>
      </w:r>
      <w:r w:rsidR="00C31EB6">
        <w:rPr>
          <w:rPrChange w:id="603" w:author="Revised" w:date="2021-07-01T13:47:00Z">
            <w:rPr>
              <w:rFonts w:ascii="Times" w:hAnsi="Times"/>
            </w:rPr>
          </w:rPrChange>
        </w:rPr>
        <w:t xml:space="preserve"> </w:t>
      </w:r>
      <w:del w:id="604" w:author="Revised" w:date="2021-07-01T13:47:00Z">
        <w:r w:rsidR="00612FE8" w:rsidRPr="005620C2">
          <w:rPr>
            <w:rFonts w:ascii="Times" w:hAnsi="Times" w:cs="Arial"/>
          </w:rPr>
          <w:delText>S</w:delText>
        </w:r>
        <w:r w:rsidR="00457BA8">
          <w:rPr>
            <w:rFonts w:ascii="Times" w:hAnsi="Times" w:cs="Arial"/>
          </w:rPr>
          <w:delText>3</w:delText>
        </w:r>
      </w:del>
      <w:ins w:id="605" w:author="Revised" w:date="2021-07-01T13:47:00Z">
        <w:r w:rsidR="00C31EB6">
          <w:t>3</w:t>
        </w:r>
      </w:ins>
      <w:r w:rsidR="00C31EB6">
        <w:rPr>
          <w:rPrChange w:id="606" w:author="Revised" w:date="2021-07-01T13:47:00Z">
            <w:rPr>
              <w:rFonts w:ascii="Times" w:hAnsi="Times"/>
            </w:rPr>
          </w:rPrChange>
        </w:rPr>
        <w:t>. Transcription Factor Binding Site Motif Enrichment</w:t>
      </w:r>
    </w:p>
    <w:p w14:paraId="30BEE641" w14:textId="71E78C90" w:rsidR="00C31EB6" w:rsidRDefault="00612FE8" w:rsidP="00C31EB6">
      <w:pPr>
        <w:widowControl w:val="0"/>
        <w:spacing w:line="480" w:lineRule="auto"/>
        <w:rPr>
          <w:ins w:id="607" w:author="Revised" w:date="2021-07-01T13:47:00Z"/>
        </w:rPr>
      </w:pPr>
      <w:del w:id="608" w:author="Revised" w:date="2021-07-01T13:47:00Z">
        <w:r w:rsidRPr="005620C2">
          <w:rPr>
            <w:rFonts w:ascii="Times" w:hAnsi="Times" w:cs="Arial"/>
          </w:rPr>
          <w:delText>Table S</w:delText>
        </w:r>
        <w:r w:rsidR="00457BA8">
          <w:rPr>
            <w:rFonts w:ascii="Times" w:hAnsi="Times" w:cs="Arial"/>
          </w:rPr>
          <w:delText>4</w:delText>
        </w:r>
        <w:r>
          <w:rPr>
            <w:rFonts w:ascii="Times" w:hAnsi="Times" w:cs="Arial"/>
          </w:rPr>
          <w:delText>A</w:delText>
        </w:r>
        <w:r w:rsidRPr="005620C2">
          <w:rPr>
            <w:rFonts w:ascii="Times" w:hAnsi="Times" w:cs="Arial"/>
          </w:rPr>
          <w:delText>.</w:delText>
        </w:r>
      </w:del>
      <w:ins w:id="609" w:author="Revised" w:date="2021-07-01T13:47:00Z">
        <w:r w:rsidR="00782693">
          <w:t>Supplementary File Table</w:t>
        </w:r>
        <w:r w:rsidR="00C31EB6">
          <w:t xml:space="preserve"> 4A. Diet Correlation and Gene Set Enrichment of Weighted Gene Co-Expression Network Analysis (WGCNA) Co-Expression Modules</w:t>
        </w:r>
      </w:ins>
    </w:p>
    <w:p w14:paraId="26941B30" w14:textId="1B6379B6" w:rsidR="00C31EB6" w:rsidRDefault="00782693" w:rsidP="00C31EB6">
      <w:pPr>
        <w:widowControl w:val="0"/>
        <w:spacing w:line="480" w:lineRule="auto"/>
        <w:rPr>
          <w:ins w:id="610" w:author="Revised" w:date="2021-07-01T13:47:00Z"/>
        </w:rPr>
      </w:pPr>
      <w:ins w:id="611" w:author="Revised" w:date="2021-07-01T13:47:00Z">
        <w:r>
          <w:t>Supplementary File Table</w:t>
        </w:r>
        <w:r w:rsidR="00C31EB6">
          <w:t xml:space="preserve"> 4B. Biological Processes Enriched in WGCNA Co-Expression Modules</w:t>
        </w:r>
      </w:ins>
    </w:p>
    <w:p w14:paraId="1AE3D688" w14:textId="34F88778" w:rsidR="00C31EB6" w:rsidRDefault="00782693" w:rsidP="00C31EB6">
      <w:pPr>
        <w:widowControl w:val="0"/>
        <w:spacing w:line="480" w:lineRule="auto"/>
        <w:rPr>
          <w:rPrChange w:id="612" w:author="Revised" w:date="2021-07-01T13:47:00Z">
            <w:rPr>
              <w:rFonts w:ascii="Times" w:hAnsi="Times"/>
            </w:rPr>
          </w:rPrChange>
        </w:rPr>
      </w:pPr>
      <w:ins w:id="613" w:author="Revised" w:date="2021-07-01T13:47:00Z">
        <w:r>
          <w:t>Supplementary File Table</w:t>
        </w:r>
        <w:r w:rsidR="00C31EB6">
          <w:t xml:space="preserve"> 5A.</w:t>
        </w:r>
      </w:ins>
      <w:r w:rsidR="00C31EB6">
        <w:rPr>
          <w:rPrChange w:id="614" w:author="Revised" w:date="2021-07-01T13:47:00Z">
            <w:rPr>
              <w:rFonts w:ascii="Times" w:hAnsi="Times"/>
            </w:rPr>
          </w:rPrChange>
        </w:rPr>
        <w:t xml:space="preserve"> Gene Pair Correlations Across and Within Diet Groups</w:t>
      </w:r>
    </w:p>
    <w:p w14:paraId="31A9EDEF" w14:textId="5B08632D" w:rsidR="00C31EB6" w:rsidRDefault="00782693" w:rsidP="00C31EB6">
      <w:pPr>
        <w:widowControl w:val="0"/>
        <w:spacing w:line="480" w:lineRule="auto"/>
        <w:rPr>
          <w:rPrChange w:id="615" w:author="Revised" w:date="2021-07-01T13:47:00Z">
            <w:rPr>
              <w:rFonts w:ascii="Times" w:hAnsi="Times"/>
            </w:rPr>
          </w:rPrChange>
        </w:rPr>
      </w:pPr>
      <w:ins w:id="616" w:author="Revised" w:date="2021-07-01T13:47:00Z">
        <w:r>
          <w:t xml:space="preserve">Supplementary File </w:t>
        </w:r>
      </w:ins>
      <w:r>
        <w:rPr>
          <w:rPrChange w:id="617" w:author="Revised" w:date="2021-07-01T13:47:00Z">
            <w:rPr>
              <w:rFonts w:ascii="Times" w:hAnsi="Times"/>
            </w:rPr>
          </w:rPrChange>
        </w:rPr>
        <w:t>Table</w:t>
      </w:r>
      <w:r w:rsidR="00C31EB6">
        <w:rPr>
          <w:rPrChange w:id="618" w:author="Revised" w:date="2021-07-01T13:47:00Z">
            <w:rPr>
              <w:rFonts w:ascii="Times" w:hAnsi="Times"/>
            </w:rPr>
          </w:rPrChange>
        </w:rPr>
        <w:t xml:space="preserve"> </w:t>
      </w:r>
      <w:del w:id="619" w:author="Revised" w:date="2021-07-01T13:47:00Z">
        <w:r w:rsidR="00612FE8" w:rsidRPr="005620C2">
          <w:rPr>
            <w:rFonts w:ascii="Times" w:hAnsi="Times" w:cs="Arial"/>
          </w:rPr>
          <w:delText>S</w:delText>
        </w:r>
        <w:r w:rsidR="00457BA8">
          <w:rPr>
            <w:rFonts w:ascii="Times" w:hAnsi="Times" w:cs="Arial"/>
          </w:rPr>
          <w:delText>4</w:delText>
        </w:r>
        <w:r w:rsidR="00612FE8">
          <w:rPr>
            <w:rFonts w:ascii="Times" w:hAnsi="Times" w:cs="Arial"/>
          </w:rPr>
          <w:delText>B</w:delText>
        </w:r>
      </w:del>
      <w:ins w:id="620" w:author="Revised" w:date="2021-07-01T13:47:00Z">
        <w:r w:rsidR="00C31EB6">
          <w:t>5B</w:t>
        </w:r>
      </w:ins>
      <w:r w:rsidR="00C31EB6">
        <w:rPr>
          <w:rPrChange w:id="621" w:author="Revised" w:date="2021-07-01T13:47:00Z">
            <w:rPr>
              <w:rFonts w:ascii="Times" w:hAnsi="Times"/>
            </w:rPr>
          </w:rPrChange>
        </w:rPr>
        <w:t>. Differentially Correlated Genes</w:t>
      </w:r>
    </w:p>
    <w:p w14:paraId="5F19AB16" w14:textId="640F97D8" w:rsidR="00C31EB6" w:rsidRDefault="00782693" w:rsidP="00C31EB6">
      <w:pPr>
        <w:widowControl w:val="0"/>
        <w:spacing w:line="480" w:lineRule="auto"/>
        <w:rPr>
          <w:rPrChange w:id="622" w:author="Revised" w:date="2021-07-01T13:47:00Z">
            <w:rPr>
              <w:rFonts w:ascii="Times" w:hAnsi="Times"/>
            </w:rPr>
          </w:rPrChange>
        </w:rPr>
      </w:pPr>
      <w:ins w:id="623" w:author="Revised" w:date="2021-07-01T13:47:00Z">
        <w:r>
          <w:t xml:space="preserve">Supplementary File </w:t>
        </w:r>
      </w:ins>
      <w:r>
        <w:rPr>
          <w:rPrChange w:id="624" w:author="Revised" w:date="2021-07-01T13:47:00Z">
            <w:rPr>
              <w:rFonts w:ascii="Times" w:hAnsi="Times"/>
            </w:rPr>
          </w:rPrChange>
        </w:rPr>
        <w:t>Table</w:t>
      </w:r>
      <w:r w:rsidR="00C31EB6">
        <w:rPr>
          <w:rPrChange w:id="625" w:author="Revised" w:date="2021-07-01T13:47:00Z">
            <w:rPr>
              <w:rFonts w:ascii="Times" w:hAnsi="Times"/>
            </w:rPr>
          </w:rPrChange>
        </w:rPr>
        <w:t xml:space="preserve"> </w:t>
      </w:r>
      <w:del w:id="626" w:author="Revised" w:date="2021-07-01T13:47:00Z">
        <w:r w:rsidR="00612FE8" w:rsidRPr="00F02A01">
          <w:rPr>
            <w:rFonts w:ascii="Times" w:hAnsi="Times" w:cs="Arial"/>
          </w:rPr>
          <w:delText>S</w:delText>
        </w:r>
        <w:r w:rsidR="00457BA8">
          <w:rPr>
            <w:rFonts w:ascii="Times" w:hAnsi="Times" w:cs="Arial"/>
          </w:rPr>
          <w:delText>5A</w:delText>
        </w:r>
      </w:del>
      <w:ins w:id="627" w:author="Revised" w:date="2021-07-01T13:47:00Z">
        <w:r w:rsidR="00C31EB6">
          <w:t>6A</w:t>
        </w:r>
      </w:ins>
      <w:r w:rsidR="00C31EB6">
        <w:rPr>
          <w:rPrChange w:id="628" w:author="Revised" w:date="2021-07-01T13:47:00Z">
            <w:rPr>
              <w:rFonts w:ascii="Times" w:hAnsi="Times"/>
            </w:rPr>
          </w:rPrChange>
        </w:rPr>
        <w:t>. Biological Processes Enriched in Behavior-Mediated Differentially-Expressed Genes (</w:t>
      </w:r>
      <w:del w:id="629" w:author="Revised" w:date="2021-07-01T13:47:00Z">
        <w:r w:rsidR="00B3060F">
          <w:rPr>
            <w:rFonts w:ascii="Times" w:hAnsi="Times" w:cs="Arial"/>
          </w:rPr>
          <w:delText>DEG</w:delText>
        </w:r>
      </w:del>
      <w:ins w:id="630" w:author="Revised" w:date="2021-07-01T13:47:00Z">
        <w:r w:rsidR="00C31EB6">
          <w:t>DEGs</w:t>
        </w:r>
      </w:ins>
      <w:r w:rsidR="00C31EB6">
        <w:rPr>
          <w:rPrChange w:id="631" w:author="Revised" w:date="2021-07-01T13:47:00Z">
            <w:rPr>
              <w:rFonts w:ascii="Times" w:hAnsi="Times"/>
            </w:rPr>
          </w:rPrChange>
        </w:rPr>
        <w:t>)</w:t>
      </w:r>
    </w:p>
    <w:p w14:paraId="76C54CD8" w14:textId="454133FA" w:rsidR="00C31EB6" w:rsidRDefault="00782693" w:rsidP="00C31EB6">
      <w:pPr>
        <w:widowControl w:val="0"/>
        <w:spacing w:line="480" w:lineRule="auto"/>
        <w:rPr>
          <w:rPrChange w:id="632" w:author="Revised" w:date="2021-07-01T13:47:00Z">
            <w:rPr>
              <w:rFonts w:ascii="Times" w:hAnsi="Times"/>
            </w:rPr>
          </w:rPrChange>
        </w:rPr>
      </w:pPr>
      <w:ins w:id="633" w:author="Revised" w:date="2021-07-01T13:47:00Z">
        <w:r>
          <w:t xml:space="preserve">Supplementary File </w:t>
        </w:r>
      </w:ins>
      <w:r>
        <w:rPr>
          <w:rPrChange w:id="634" w:author="Revised" w:date="2021-07-01T13:47:00Z">
            <w:rPr>
              <w:rFonts w:ascii="Times" w:hAnsi="Times"/>
            </w:rPr>
          </w:rPrChange>
        </w:rPr>
        <w:t>Table</w:t>
      </w:r>
      <w:r w:rsidR="00C31EB6">
        <w:rPr>
          <w:rPrChange w:id="635" w:author="Revised" w:date="2021-07-01T13:47:00Z">
            <w:rPr>
              <w:rFonts w:ascii="Times" w:hAnsi="Times"/>
            </w:rPr>
          </w:rPrChange>
        </w:rPr>
        <w:t xml:space="preserve"> </w:t>
      </w:r>
      <w:del w:id="636" w:author="Revised" w:date="2021-07-01T13:47:00Z">
        <w:r w:rsidR="00B3060F">
          <w:rPr>
            <w:rFonts w:ascii="Times" w:hAnsi="Times" w:cs="Arial"/>
          </w:rPr>
          <w:delText>S</w:delText>
        </w:r>
        <w:r w:rsidR="00457BA8">
          <w:rPr>
            <w:rFonts w:ascii="Times" w:hAnsi="Times" w:cs="Arial"/>
          </w:rPr>
          <w:delText>5</w:delText>
        </w:r>
        <w:r w:rsidR="00B3060F">
          <w:rPr>
            <w:rFonts w:ascii="Times" w:hAnsi="Times" w:cs="Arial"/>
          </w:rPr>
          <w:delText>B</w:delText>
        </w:r>
      </w:del>
      <w:ins w:id="637" w:author="Revised" w:date="2021-07-01T13:47:00Z">
        <w:r w:rsidR="00C31EB6">
          <w:t>6B</w:t>
        </w:r>
      </w:ins>
      <w:r w:rsidR="00C31EB6">
        <w:rPr>
          <w:rPrChange w:id="638" w:author="Revised" w:date="2021-07-01T13:47:00Z">
            <w:rPr>
              <w:rFonts w:ascii="Times" w:hAnsi="Times"/>
            </w:rPr>
          </w:rPrChange>
        </w:rPr>
        <w:t>. Biological Processes Enriched in Behavior-Mediated Western Genes</w:t>
      </w:r>
    </w:p>
    <w:p w14:paraId="0A220337" w14:textId="7173D6FB" w:rsidR="00C31EB6" w:rsidRDefault="00782693" w:rsidP="00C31EB6">
      <w:pPr>
        <w:widowControl w:val="0"/>
        <w:spacing w:line="480" w:lineRule="auto"/>
        <w:rPr>
          <w:rPrChange w:id="639" w:author="Revised" w:date="2021-07-01T13:47:00Z">
            <w:rPr>
              <w:rFonts w:ascii="Times" w:hAnsi="Times"/>
            </w:rPr>
          </w:rPrChange>
        </w:rPr>
      </w:pPr>
      <w:ins w:id="640" w:author="Revised" w:date="2021-07-01T13:47:00Z">
        <w:r>
          <w:t xml:space="preserve">Supplementary File </w:t>
        </w:r>
      </w:ins>
      <w:r>
        <w:rPr>
          <w:rPrChange w:id="641" w:author="Revised" w:date="2021-07-01T13:47:00Z">
            <w:rPr>
              <w:rFonts w:ascii="Times" w:hAnsi="Times"/>
            </w:rPr>
          </w:rPrChange>
        </w:rPr>
        <w:t>Table</w:t>
      </w:r>
      <w:r w:rsidR="00C31EB6">
        <w:rPr>
          <w:rPrChange w:id="642" w:author="Revised" w:date="2021-07-01T13:47:00Z">
            <w:rPr>
              <w:rFonts w:ascii="Times" w:hAnsi="Times"/>
            </w:rPr>
          </w:rPrChange>
        </w:rPr>
        <w:t xml:space="preserve"> </w:t>
      </w:r>
      <w:del w:id="643" w:author="Revised" w:date="2021-07-01T13:47:00Z">
        <w:r w:rsidR="00B3060F">
          <w:rPr>
            <w:rFonts w:ascii="Times" w:hAnsi="Times" w:cs="Arial"/>
          </w:rPr>
          <w:delText>S</w:delText>
        </w:r>
        <w:r w:rsidR="00457BA8">
          <w:rPr>
            <w:rFonts w:ascii="Times" w:hAnsi="Times" w:cs="Arial"/>
          </w:rPr>
          <w:delText>5</w:delText>
        </w:r>
        <w:r w:rsidR="000F41FB">
          <w:rPr>
            <w:rFonts w:ascii="Times" w:hAnsi="Times" w:cs="Arial"/>
          </w:rPr>
          <w:delText>C</w:delText>
        </w:r>
      </w:del>
      <w:ins w:id="644" w:author="Revised" w:date="2021-07-01T13:47:00Z">
        <w:r w:rsidR="00C31EB6">
          <w:t>6C</w:t>
        </w:r>
      </w:ins>
      <w:r w:rsidR="00C31EB6">
        <w:rPr>
          <w:rPrChange w:id="645" w:author="Revised" w:date="2021-07-01T13:47:00Z">
            <w:rPr>
              <w:rFonts w:ascii="Times" w:hAnsi="Times"/>
            </w:rPr>
          </w:rPrChange>
        </w:rPr>
        <w:t>. Biological Processes Enriched in Behavior-Mediated Mediterranean Genes</w:t>
      </w:r>
    </w:p>
    <w:p w14:paraId="439DECA0" w14:textId="77777777" w:rsidR="005E28E3" w:rsidRDefault="00B87887" w:rsidP="005E28E3">
      <w:pPr>
        <w:widowControl w:val="0"/>
        <w:spacing w:line="480" w:lineRule="auto"/>
        <w:rPr>
          <w:moveFrom w:id="646" w:author="Revised" w:date="2021-07-01T13:47:00Z"/>
          <w:rPrChange w:id="647" w:author="Revised" w:date="2021-07-01T13:47:00Z">
            <w:rPr>
              <w:moveFrom w:id="648" w:author="Revised" w:date="2021-07-01T13:47:00Z"/>
              <w:rFonts w:ascii="Times" w:hAnsi="Times"/>
            </w:rPr>
          </w:rPrChange>
        </w:rPr>
      </w:pPr>
      <w:del w:id="649" w:author="Revised" w:date="2021-07-01T13:47:00Z">
        <w:r w:rsidRPr="005620C2">
          <w:rPr>
            <w:rFonts w:ascii="Times" w:hAnsi="Times" w:cs="Arial"/>
          </w:rPr>
          <w:delText>Note S1.</w:delText>
        </w:r>
      </w:del>
      <w:moveFromRangeStart w:id="650" w:author="Revised" w:date="2021-07-01T13:47:00Z" w:name="move76039696"/>
      <w:moveFrom w:id="651" w:author="Revised" w:date="2021-07-01T13:47:00Z">
        <w:r w:rsidR="005E28E3">
          <w:rPr>
            <w:rPrChange w:id="652" w:author="Revised" w:date="2021-07-01T13:47:00Z">
              <w:rPr>
                <w:rFonts w:ascii="Times" w:hAnsi="Times"/>
              </w:rPr>
            </w:rPrChange>
          </w:rPr>
          <w:t xml:space="preserve"> Regarding rank and RNA integrity (RIN).</w:t>
        </w:r>
      </w:moveFrom>
    </w:p>
    <w:moveFromRangeEnd w:id="650"/>
    <w:p w14:paraId="7FADC3C3" w14:textId="1C8B87F3" w:rsidR="00D91070" w:rsidRPr="005620C2" w:rsidRDefault="00D91070" w:rsidP="00BA35FB">
      <w:pPr>
        <w:widowControl w:val="0"/>
        <w:spacing w:line="480" w:lineRule="auto"/>
        <w:rPr>
          <w:rFonts w:ascii="Times" w:hAnsi="Times" w:cs="Arial"/>
        </w:rPr>
      </w:pPr>
    </w:p>
    <w:p w14:paraId="03D6CCE7" w14:textId="6471E010" w:rsidR="00CD3B38" w:rsidRPr="005620C2" w:rsidRDefault="00CB0468" w:rsidP="00BA35FB">
      <w:pPr>
        <w:widowControl w:val="0"/>
        <w:spacing w:line="480" w:lineRule="auto"/>
        <w:rPr>
          <w:rFonts w:ascii="Times" w:hAnsi="Times" w:cs="Arial"/>
          <w:b/>
        </w:rPr>
      </w:pPr>
      <w:r w:rsidRPr="005620C2">
        <w:rPr>
          <w:rFonts w:ascii="Times" w:hAnsi="Times" w:cs="Arial"/>
          <w:b/>
        </w:rPr>
        <w:t>References</w:t>
      </w:r>
    </w:p>
    <w:p w14:paraId="6F48D45E" w14:textId="1DDA69D7" w:rsidR="00E56AB2" w:rsidRPr="00E56AB2" w:rsidRDefault="00E56AB2" w:rsidP="00E56AB2">
      <w:pPr>
        <w:pStyle w:val="Bibliography"/>
        <w:rPr>
          <w:ins w:id="653" w:author="Revised" w:date="2021-07-01T13:47:00Z"/>
        </w:rPr>
      </w:pPr>
      <w:ins w:id="654" w:author="Revised" w:date="2021-07-01T13:47:00Z">
        <w:r w:rsidRPr="00E56AB2">
          <w:t xml:space="preserve">Adams, M. </w:t>
        </w:r>
      </w:ins>
      <w:moveToRangeStart w:id="655" w:author="Revised" w:date="2021-07-01T13:47:00Z" w:name="move76039688"/>
      <w:moveTo w:id="656" w:author="Revised" w:date="2021-07-01T13:47:00Z">
        <w:r w:rsidRPr="00E56AB2">
          <w:rPr>
            <w:rPrChange w:id="657" w:author="Revised" w:date="2021-07-01T13:47:00Z">
              <w:rPr>
                <w:rFonts w:ascii="Times" w:hAnsi="Times"/>
              </w:rPr>
            </w:rPrChange>
          </w:rPr>
          <w:t xml:space="preserve">R., </w:t>
        </w:r>
      </w:moveTo>
      <w:moveToRangeEnd w:id="655"/>
      <w:ins w:id="658" w:author="Revised" w:date="2021-07-01T13:47:00Z">
        <w:r w:rsidRPr="00E56AB2">
          <w:t xml:space="preserve">Register, T. C., Golden, D. </w:t>
        </w:r>
      </w:ins>
      <w:moveToRangeStart w:id="659" w:author="Revised" w:date="2021-07-01T13:47:00Z" w:name="move76039690"/>
      <w:moveTo w:id="660" w:author="Revised" w:date="2021-07-01T13:47:00Z">
        <w:r w:rsidRPr="00E56AB2">
          <w:rPr>
            <w:rPrChange w:id="661" w:author="Revised" w:date="2021-07-01T13:47:00Z">
              <w:rPr>
                <w:rFonts w:ascii="Times" w:hAnsi="Times"/>
              </w:rPr>
            </w:rPrChange>
          </w:rPr>
          <w:t xml:space="preserve">L., </w:t>
        </w:r>
      </w:moveTo>
      <w:moveToRangeEnd w:id="659"/>
      <w:ins w:id="662" w:author="Revised" w:date="2021-07-01T13:47:00Z">
        <w:r w:rsidRPr="00E56AB2">
          <w:t xml:space="preserve">Wagner, J. D., &amp; Williams, J. K. (1997). Medroxyprogesterone Acetate Antagonizes Inhibitory Effects of Conjugated Equine Estrogens on Coronary Artery Atherosclerosis. </w:t>
        </w:r>
        <w:r w:rsidRPr="00E56AB2">
          <w:rPr>
            <w:i/>
            <w:iCs/>
          </w:rPr>
          <w:t>Arteriosclerosis, Thrombosis, and Vascular Biology</w:t>
        </w:r>
        <w:r w:rsidRPr="00E56AB2">
          <w:t xml:space="preserve">, </w:t>
        </w:r>
        <w:r w:rsidRPr="00E56AB2">
          <w:rPr>
            <w:i/>
            <w:iCs/>
          </w:rPr>
          <w:t>17</w:t>
        </w:r>
        <w:r w:rsidRPr="00E56AB2">
          <w:t>(1), 217–221. https://doi.org/10.1161/01.ATV.17.1.217</w:t>
        </w:r>
      </w:ins>
    </w:p>
    <w:p w14:paraId="58080D3D" w14:textId="77777777" w:rsidR="00E56AB2" w:rsidRPr="00E56AB2" w:rsidRDefault="00E56AB2" w:rsidP="00E56AB2">
      <w:pPr>
        <w:pStyle w:val="Bibliography"/>
      </w:pPr>
      <w:r w:rsidRPr="00E56AB2">
        <w:lastRenderedPageBreak/>
        <w:t xml:space="preserve">Akdemir, D., &amp; Godfrey, O. U. (2015). </w:t>
      </w:r>
      <w:r w:rsidRPr="00E56AB2">
        <w:rPr>
          <w:i/>
          <w:iCs/>
        </w:rPr>
        <w:t>EMMREML: Fitting Mixed Models with Known Covariance Structures</w:t>
      </w:r>
      <w:r w:rsidRPr="00E56AB2">
        <w:t xml:space="preserve"> (R package version 3.1) [Computer software]. https://CRAN.R-project.org/package=EMMREML</w:t>
      </w:r>
    </w:p>
    <w:p w14:paraId="47F0B700" w14:textId="77777777" w:rsidR="00E56AB2" w:rsidRPr="00E56AB2" w:rsidRDefault="00E56AB2" w:rsidP="00E56AB2">
      <w:pPr>
        <w:pStyle w:val="Bibliography"/>
      </w:pPr>
      <w:r w:rsidRPr="00E56AB2">
        <w:t xml:space="preserve">Alexa, A., &amp; Rahnenfuhrer, J. (2019). </w:t>
      </w:r>
      <w:r w:rsidRPr="00E56AB2">
        <w:rPr>
          <w:i/>
          <w:iCs/>
        </w:rPr>
        <w:t>TopGO: Enrichment Analysis for Gene Ontology.</w:t>
      </w:r>
      <w:r w:rsidRPr="00E56AB2">
        <w:t xml:space="preserve"> (R package version 2.36.0) [Computer software].</w:t>
      </w:r>
    </w:p>
    <w:p w14:paraId="78A94CAB" w14:textId="77777777" w:rsidR="00E56AB2" w:rsidRPr="00E56AB2" w:rsidRDefault="00E56AB2" w:rsidP="00E56AB2">
      <w:pPr>
        <w:pStyle w:val="Bibliography"/>
      </w:pPr>
      <w:r w:rsidRPr="00E56AB2">
        <w:t xml:space="preserve">Bédard, A., Riverin, M., Dodin, S., Corneau, L., &amp; Lemieux, S. (2012). Sex differences in the impact of the Mediterranean diet on cardiovascular risk profile. </w:t>
      </w:r>
      <w:r w:rsidRPr="00E56AB2">
        <w:rPr>
          <w:i/>
          <w:iCs/>
        </w:rPr>
        <w:t>The British Journal of Nutrition</w:t>
      </w:r>
      <w:r w:rsidRPr="00E56AB2">
        <w:t xml:space="preserve">, </w:t>
      </w:r>
      <w:r w:rsidRPr="00E56AB2">
        <w:rPr>
          <w:i/>
          <w:iCs/>
        </w:rPr>
        <w:t>108</w:t>
      </w:r>
      <w:r w:rsidRPr="00E56AB2">
        <w:t>(8), 1428–1434. https://doi.org/10.1017/S0007114511006969</w:t>
      </w:r>
    </w:p>
    <w:p w14:paraId="11EF3BE1" w14:textId="77777777" w:rsidR="00E56AB2" w:rsidRPr="00E56AB2" w:rsidRDefault="00E56AB2" w:rsidP="00E56AB2">
      <w:pPr>
        <w:pStyle w:val="Bibliography"/>
      </w:pPr>
      <w:r w:rsidRPr="00E56AB2">
        <w:t xml:space="preserve">Benito, X., Fritz, S. C., Steinitz-Kannan, M., Vélez, M. I., &amp; McGlue, M. M. (2018). Lake regionalization and diatom metacommunity structuring in tropical South America. </w:t>
      </w:r>
      <w:r w:rsidRPr="00E56AB2">
        <w:rPr>
          <w:i/>
          <w:iCs/>
        </w:rPr>
        <w:t>Ecology and Evolution</w:t>
      </w:r>
      <w:r w:rsidRPr="00E56AB2">
        <w:t xml:space="preserve">, </w:t>
      </w:r>
      <w:r w:rsidRPr="00E56AB2">
        <w:rPr>
          <w:i/>
          <w:iCs/>
        </w:rPr>
        <w:t>8</w:t>
      </w:r>
      <w:r w:rsidRPr="00E56AB2">
        <w:t>(16), 7865–7878. https://doi.org/10.1002/ece3.4305</w:t>
      </w:r>
    </w:p>
    <w:p w14:paraId="21D8CEAD" w14:textId="77777777" w:rsidR="00E56AB2" w:rsidRPr="00E56AB2" w:rsidRDefault="00E56AB2" w:rsidP="00E56AB2">
      <w:pPr>
        <w:pStyle w:val="Bibliography"/>
      </w:pPr>
      <w:r w:rsidRPr="00E56AB2">
        <w:t xml:space="preserve">Bonaz, B., Bazin, T., &amp; Pellissier, S. (2018). The Vagus Nerve at the Interface of the Microbiota-Gut-Brain Axis. </w:t>
      </w:r>
      <w:r w:rsidRPr="00E56AB2">
        <w:rPr>
          <w:i/>
          <w:iCs/>
        </w:rPr>
        <w:t>Frontiers in Neuroscience</w:t>
      </w:r>
      <w:r w:rsidRPr="00E56AB2">
        <w:t xml:space="preserve">, </w:t>
      </w:r>
      <w:r w:rsidRPr="00E56AB2">
        <w:rPr>
          <w:i/>
          <w:iCs/>
        </w:rPr>
        <w:t>12</w:t>
      </w:r>
      <w:r w:rsidRPr="00E56AB2">
        <w:t>. https://doi.org/10.3389/fnins.2018.00049</w:t>
      </w:r>
    </w:p>
    <w:p w14:paraId="157D9592" w14:textId="77777777" w:rsidR="00E56AB2" w:rsidRPr="00E56AB2" w:rsidRDefault="00E56AB2" w:rsidP="00E56AB2">
      <w:pPr>
        <w:pStyle w:val="Bibliography"/>
      </w:pPr>
      <w:r w:rsidRPr="00E56AB2">
        <w:t xml:space="preserve">Cacioppo, J. T., Cacioppo, S., Capitanio, J. P., &amp; Cole, S. W. (2015). The neuroendocrinology of social isolation. </w:t>
      </w:r>
      <w:r w:rsidRPr="00E56AB2">
        <w:rPr>
          <w:i/>
          <w:iCs/>
        </w:rPr>
        <w:t>Annual Review of Psychology</w:t>
      </w:r>
      <w:r w:rsidRPr="00E56AB2">
        <w:t xml:space="preserve">, </w:t>
      </w:r>
      <w:r w:rsidRPr="00E56AB2">
        <w:rPr>
          <w:i/>
          <w:iCs/>
        </w:rPr>
        <w:t>66</w:t>
      </w:r>
      <w:r w:rsidRPr="00E56AB2">
        <w:t>, 733–767. https://doi.org/10.1146/annurev-psych-010814-015240</w:t>
      </w:r>
    </w:p>
    <w:p w14:paraId="0DDFC9E6" w14:textId="77777777" w:rsidR="00E56AB2" w:rsidRPr="00E56AB2" w:rsidRDefault="00E56AB2" w:rsidP="00E56AB2">
      <w:pPr>
        <w:pStyle w:val="Bibliography"/>
      </w:pPr>
      <w:r w:rsidRPr="00E56AB2">
        <w:t xml:space="preserve">Camargo, A., Delgado-Lista, J., Garcia-Rios, A., Cruz-Teno, C., Yubero-Serrano, E. M., Perez-Martinez, P., Gutierrez-Mariscal, F. M., Lora-Aguilar, P., Rodriguez-Cantalejo, F., Fuentes-Jimenez, F., Tinahones, F. J., Malagon, M. M., Perez-Jimenez, F., &amp; Lopez-Miranda, J. (2012). Expression of proinflammatory, proatherogenic genes is reduced by the Mediterranean diet in elderly people. </w:t>
      </w:r>
      <w:r w:rsidRPr="00E56AB2">
        <w:rPr>
          <w:i/>
          <w:iCs/>
        </w:rPr>
        <w:t>The British Journal of Nutrition</w:t>
      </w:r>
      <w:r w:rsidRPr="00E56AB2">
        <w:t xml:space="preserve">, </w:t>
      </w:r>
      <w:r w:rsidRPr="00E56AB2">
        <w:rPr>
          <w:i/>
          <w:iCs/>
        </w:rPr>
        <w:t>108</w:t>
      </w:r>
      <w:r w:rsidRPr="00E56AB2">
        <w:t>(3), 500–508. https://doi.org/10.1017/S0007114511005812</w:t>
      </w:r>
    </w:p>
    <w:p w14:paraId="5D513772" w14:textId="77777777" w:rsidR="00E56AB2" w:rsidRPr="00E56AB2" w:rsidRDefault="00E56AB2" w:rsidP="00E56AB2">
      <w:pPr>
        <w:pStyle w:val="Bibliography"/>
      </w:pPr>
      <w:r w:rsidRPr="00E56AB2">
        <w:lastRenderedPageBreak/>
        <w:t xml:space="preserve">Careau, V., Buttemer, W. A., &amp; Buchanan, K. L. (2014). Early-Developmental Stress, Repeatability, and Canalization in a Suite of Physiological and Behavioral Traits in Female Zebra Finches. </w:t>
      </w:r>
      <w:r w:rsidRPr="00E56AB2">
        <w:rPr>
          <w:i/>
          <w:iCs/>
        </w:rPr>
        <w:t>Integrative and Comparative Biology</w:t>
      </w:r>
      <w:r w:rsidRPr="00E56AB2">
        <w:t xml:space="preserve">, </w:t>
      </w:r>
      <w:r w:rsidRPr="00E56AB2">
        <w:rPr>
          <w:i/>
          <w:iCs/>
        </w:rPr>
        <w:t>54</w:t>
      </w:r>
      <w:r w:rsidRPr="00E56AB2">
        <w:t>(4), 539–554. https://doi.org/10.1093/icb/icu095</w:t>
      </w:r>
    </w:p>
    <w:p w14:paraId="0FC907C7" w14:textId="77777777" w:rsidR="00E56AB2" w:rsidRPr="00E56AB2" w:rsidRDefault="00E56AB2" w:rsidP="00E56AB2">
      <w:pPr>
        <w:pStyle w:val="Bibliography"/>
      </w:pPr>
      <w:r w:rsidRPr="00E56AB2">
        <w:t xml:space="preserve">Chistiakov, D. A., Myasoedova, V. A., Revin, V. V., Orekhov, A. N., &amp; Bobryshev, Y. V. (2018). The impact of interferon-regulatory factors to macrophage differentiation and polarization into M1 and M2. </w:t>
      </w:r>
      <w:r w:rsidRPr="00E56AB2">
        <w:rPr>
          <w:i/>
          <w:iCs/>
        </w:rPr>
        <w:t>Immunobiology</w:t>
      </w:r>
      <w:r w:rsidRPr="00E56AB2">
        <w:t xml:space="preserve">, </w:t>
      </w:r>
      <w:r w:rsidRPr="00E56AB2">
        <w:rPr>
          <w:i/>
          <w:iCs/>
        </w:rPr>
        <w:t>223</w:t>
      </w:r>
      <w:r w:rsidRPr="00E56AB2">
        <w:t>(1), 101–111. https://doi.org/10.1016/j.imbio.2017.10.005</w:t>
      </w:r>
    </w:p>
    <w:p w14:paraId="2E3C1E55" w14:textId="77777777" w:rsidR="00E56AB2" w:rsidRPr="00E56AB2" w:rsidRDefault="00E56AB2" w:rsidP="00E56AB2">
      <w:pPr>
        <w:pStyle w:val="Bibliography"/>
        <w:rPr>
          <w:ins w:id="663" w:author="Revised" w:date="2021-07-01T13:47:00Z"/>
        </w:rPr>
      </w:pPr>
      <w:ins w:id="664" w:author="Revised" w:date="2021-07-01T13:47:00Z">
        <w:r w:rsidRPr="00E56AB2">
          <w:t xml:space="preserve">Clarkson, T. B., Appt, S. E., Wood, C. E., &amp; Cline, J. M. (2004). Lessons to be learned from animal studies on hormones and the breast. </w:t>
        </w:r>
        <w:r w:rsidRPr="00E56AB2">
          <w:rPr>
            <w:i/>
            <w:iCs/>
          </w:rPr>
          <w:t>Maturitas</w:t>
        </w:r>
        <w:r w:rsidRPr="00E56AB2">
          <w:t xml:space="preserve">, </w:t>
        </w:r>
        <w:r w:rsidRPr="00E56AB2">
          <w:rPr>
            <w:i/>
            <w:iCs/>
          </w:rPr>
          <w:t>49</w:t>
        </w:r>
        <w:r w:rsidRPr="00E56AB2">
          <w:t>(1), 79–89. https://doi.org/10.1016/j.maturitas.2004.06.012</w:t>
        </w:r>
      </w:ins>
    </w:p>
    <w:p w14:paraId="53646FD4" w14:textId="77777777" w:rsidR="00E56AB2" w:rsidRPr="00E56AB2" w:rsidRDefault="00E56AB2" w:rsidP="00E56AB2">
      <w:pPr>
        <w:pStyle w:val="Bibliography"/>
        <w:rPr>
          <w:ins w:id="665" w:author="Revised" w:date="2021-07-01T13:47:00Z"/>
        </w:rPr>
      </w:pPr>
      <w:ins w:id="666" w:author="Revised" w:date="2021-07-01T13:47:00Z">
        <w:r w:rsidRPr="00E56AB2">
          <w:t xml:space="preserve">Clarkson, T. B., Meléndez, G. C., &amp; Appt, S. E. (2013). Timing hypothesis for postmenopausal hormone therapy: Its origin, current status, and future. </w:t>
        </w:r>
        <w:r w:rsidRPr="00E56AB2">
          <w:rPr>
            <w:i/>
            <w:iCs/>
          </w:rPr>
          <w:t>Menopause</w:t>
        </w:r>
        <w:r w:rsidRPr="00E56AB2">
          <w:t xml:space="preserve">, </w:t>
        </w:r>
        <w:r w:rsidRPr="00E56AB2">
          <w:rPr>
            <w:i/>
            <w:iCs/>
          </w:rPr>
          <w:t>20</w:t>
        </w:r>
        <w:r w:rsidRPr="00E56AB2">
          <w:t>(3), 342–353. https://doi.org/10.1097/gme.0b013e3182843aad</w:t>
        </w:r>
      </w:ins>
    </w:p>
    <w:p w14:paraId="4F2306C2" w14:textId="77777777" w:rsidR="00E56AB2" w:rsidRPr="00E56AB2" w:rsidRDefault="00E56AB2" w:rsidP="00E56AB2">
      <w:pPr>
        <w:pStyle w:val="Bibliography"/>
        <w:rPr>
          <w:ins w:id="667" w:author="Revised" w:date="2021-07-01T13:47:00Z"/>
        </w:rPr>
      </w:pPr>
      <w:ins w:id="668" w:author="Revised" w:date="2021-07-01T13:47:00Z">
        <w:r w:rsidRPr="00E56AB2">
          <w:t xml:space="preserve">Cline, J. M., Söderqvist, G., Register, T. C., Williams, J. K., Adams, M. </w:t>
        </w:r>
      </w:ins>
      <w:moveToRangeStart w:id="669" w:author="Revised" w:date="2021-07-01T13:47:00Z" w:name="move76039691"/>
      <w:moveTo w:id="670" w:author="Revised" w:date="2021-07-01T13:47:00Z">
        <w:r w:rsidRPr="00E56AB2">
          <w:rPr>
            <w:rPrChange w:id="671" w:author="Revised" w:date="2021-07-01T13:47:00Z">
              <w:rPr>
                <w:rFonts w:ascii="Times" w:hAnsi="Times"/>
              </w:rPr>
            </w:rPrChange>
          </w:rPr>
          <w:t xml:space="preserve">R., </w:t>
        </w:r>
      </w:moveTo>
      <w:moveToRangeEnd w:id="669"/>
      <w:ins w:id="672" w:author="Revised" w:date="2021-07-01T13:47:00Z">
        <w:r w:rsidRPr="00E56AB2">
          <w:t xml:space="preserve">&amp; Von Schoultz, B. (2001). Assessment of Hormonally Active Agents in the Reproductive Tract of Female Nonhuman Primates. </w:t>
        </w:r>
        <w:r w:rsidRPr="00E56AB2">
          <w:rPr>
            <w:i/>
            <w:iCs/>
          </w:rPr>
          <w:t>Toxicologic Pathology</w:t>
        </w:r>
        <w:r w:rsidRPr="00E56AB2">
          <w:t xml:space="preserve">, </w:t>
        </w:r>
        <w:r w:rsidRPr="00E56AB2">
          <w:rPr>
            <w:i/>
            <w:iCs/>
          </w:rPr>
          <w:t>29</w:t>
        </w:r>
        <w:r w:rsidRPr="00E56AB2">
          <w:t>(1), 84–90. https://doi.org/10.1080/019262301301418883</w:t>
        </w:r>
      </w:ins>
    </w:p>
    <w:p w14:paraId="0DC72C27" w14:textId="77777777" w:rsidR="00E56AB2" w:rsidRPr="00E56AB2" w:rsidRDefault="00E56AB2" w:rsidP="00E56AB2">
      <w:pPr>
        <w:pStyle w:val="Bibliography"/>
        <w:rPr>
          <w:ins w:id="673" w:author="Revised" w:date="2021-07-01T13:47:00Z"/>
        </w:rPr>
      </w:pPr>
      <w:ins w:id="674" w:author="Revised" w:date="2021-07-01T13:47:00Z">
        <w:r w:rsidRPr="00E56AB2">
          <w:t xml:space="preserve">Cline, J. M., &amp; Wood, C. E. (2006). Hormonal Effects on the Mammary Gland of Postmenopausal Nonhuman Primates. </w:t>
        </w:r>
        <w:r w:rsidRPr="00E56AB2">
          <w:rPr>
            <w:i/>
            <w:iCs/>
          </w:rPr>
          <w:t>Breast Disease</w:t>
        </w:r>
        <w:r w:rsidRPr="00E56AB2">
          <w:t xml:space="preserve">, </w:t>
        </w:r>
        <w:r w:rsidRPr="00E56AB2">
          <w:rPr>
            <w:i/>
            <w:iCs/>
          </w:rPr>
          <w:t>24</w:t>
        </w:r>
        <w:r w:rsidRPr="00E56AB2">
          <w:t>(1), 59–70. https://doi.org/10.3233/BD-2006-24105</w:t>
        </w:r>
      </w:ins>
    </w:p>
    <w:p w14:paraId="2CF58852" w14:textId="77777777" w:rsidR="00E56AB2" w:rsidRPr="00E56AB2" w:rsidRDefault="00E56AB2" w:rsidP="00E56AB2">
      <w:pPr>
        <w:pStyle w:val="Bibliography"/>
      </w:pPr>
      <w:r w:rsidRPr="00E56AB2">
        <w:lastRenderedPageBreak/>
        <w:t xml:space="preserve">Cole, S. W. (2013). Social regulation of human gene expression: Mechanisms and implications for public health. </w:t>
      </w:r>
      <w:r w:rsidRPr="00E56AB2">
        <w:rPr>
          <w:i/>
          <w:iCs/>
        </w:rPr>
        <w:t>American Journal of Public Health</w:t>
      </w:r>
      <w:r w:rsidRPr="00E56AB2">
        <w:t xml:space="preserve">, </w:t>
      </w:r>
      <w:r w:rsidRPr="00E56AB2">
        <w:rPr>
          <w:i/>
          <w:iCs/>
        </w:rPr>
        <w:t>103 Suppl 1</w:t>
      </w:r>
      <w:r w:rsidRPr="00E56AB2">
        <w:t>, S84-92. https://doi.org/10.2105/AJPH.2012.301183</w:t>
      </w:r>
    </w:p>
    <w:p w14:paraId="627B7573" w14:textId="77777777" w:rsidR="00E56AB2" w:rsidRPr="00E56AB2" w:rsidRDefault="00E56AB2" w:rsidP="00E56AB2">
      <w:pPr>
        <w:pStyle w:val="Bibliography"/>
      </w:pPr>
      <w:r w:rsidRPr="00E56AB2">
        <w:t xml:space="preserve">Cole, S. W. (2019). The Conserved Transcriptional Response to Adversity. </w:t>
      </w:r>
      <w:r w:rsidRPr="00E56AB2">
        <w:rPr>
          <w:i/>
          <w:iCs/>
        </w:rPr>
        <w:t>Current Opinion in Behavioral Sciences</w:t>
      </w:r>
      <w:r w:rsidRPr="00E56AB2">
        <w:t xml:space="preserve">, </w:t>
      </w:r>
      <w:r w:rsidRPr="00E56AB2">
        <w:rPr>
          <w:i/>
          <w:iCs/>
        </w:rPr>
        <w:t>28</w:t>
      </w:r>
      <w:r w:rsidRPr="00E56AB2">
        <w:t>, 31–37. https://doi.org/10.1016/j.cobeha.2019.01.008</w:t>
      </w:r>
    </w:p>
    <w:p w14:paraId="35559771" w14:textId="77777777" w:rsidR="00E56AB2" w:rsidRPr="00E56AB2" w:rsidRDefault="00E56AB2" w:rsidP="00E56AB2">
      <w:pPr>
        <w:pStyle w:val="Bibliography"/>
      </w:pPr>
      <w:r w:rsidRPr="00E56AB2">
        <w:t xml:space="preserve">Cole, S. W., Levine, M. E., Arevalo, J. M. G., Ma, J., Weir, D. R., &amp; Crimmins, E. M. (2015). Loneliness, eudaimonia, and the human conserved transcriptional response to adversity. </w:t>
      </w:r>
      <w:r w:rsidRPr="00E56AB2">
        <w:rPr>
          <w:i/>
          <w:iCs/>
        </w:rPr>
        <w:t>Psychoneuroendocrinology</w:t>
      </w:r>
      <w:r w:rsidRPr="00E56AB2">
        <w:t xml:space="preserve">, </w:t>
      </w:r>
      <w:r w:rsidRPr="00E56AB2">
        <w:rPr>
          <w:i/>
          <w:iCs/>
        </w:rPr>
        <w:t>62</w:t>
      </w:r>
      <w:r w:rsidRPr="00E56AB2">
        <w:t>, 11–17. https://doi.org/10.1016/j.psyneuen.2015.07.001</w:t>
      </w:r>
    </w:p>
    <w:p w14:paraId="2F9F9BA6" w14:textId="77777777" w:rsidR="00E56AB2" w:rsidRPr="00E56AB2" w:rsidRDefault="00E56AB2" w:rsidP="00E56AB2">
      <w:pPr>
        <w:pStyle w:val="Bibliography"/>
      </w:pPr>
      <w:r w:rsidRPr="00E56AB2">
        <w:t xml:space="preserve">Coleman, K., Robertson, N. D., &amp; Bethea, C. L. (2011). Long-term ovariectomy alters social and anxious behaviors in semi-free ranging Japanese macaques. </w:t>
      </w:r>
      <w:r w:rsidRPr="00E56AB2">
        <w:rPr>
          <w:i/>
          <w:iCs/>
        </w:rPr>
        <w:t>Behavioural Brain Research</w:t>
      </w:r>
      <w:r w:rsidRPr="00E56AB2">
        <w:t xml:space="preserve">, </w:t>
      </w:r>
      <w:r w:rsidRPr="00E56AB2">
        <w:rPr>
          <w:i/>
          <w:iCs/>
        </w:rPr>
        <w:t>225</w:t>
      </w:r>
      <w:r w:rsidRPr="00E56AB2">
        <w:t>(1), 317–327. https://doi.org/10.1016/j.bbr.2011.07.046</w:t>
      </w:r>
    </w:p>
    <w:p w14:paraId="192301BA" w14:textId="77777777" w:rsidR="00E56AB2" w:rsidRPr="00E56AB2" w:rsidRDefault="00E56AB2" w:rsidP="00E56AB2">
      <w:pPr>
        <w:pStyle w:val="Bibliography"/>
      </w:pPr>
      <w:r w:rsidRPr="00E56AB2">
        <w:t xml:space="preserve">Cordain, L., Eaton, S. B., Sebastian, A., Mann, N., Lindeberg, S., Watkins, B. A., O’Keefe, J. H., &amp; Brand-Miller, J. (2005). Origins and evolution of the Western diet: Health implications for the 21st century. </w:t>
      </w:r>
      <w:r w:rsidRPr="00E56AB2">
        <w:rPr>
          <w:i/>
          <w:iCs/>
        </w:rPr>
        <w:t>The American Journal of Clinical Nutrition</w:t>
      </w:r>
      <w:r w:rsidRPr="00E56AB2">
        <w:t xml:space="preserve">, </w:t>
      </w:r>
      <w:r w:rsidRPr="00E56AB2">
        <w:rPr>
          <w:i/>
          <w:iCs/>
        </w:rPr>
        <w:t>81</w:t>
      </w:r>
      <w:r w:rsidRPr="00E56AB2">
        <w:t>(2), 341–354. https://doi.org/10.1093/ajcn.81.2.341</w:t>
      </w:r>
    </w:p>
    <w:p w14:paraId="6F060EEA" w14:textId="77777777" w:rsidR="00E56AB2" w:rsidRPr="00E56AB2" w:rsidRDefault="00E56AB2" w:rsidP="00E56AB2">
      <w:pPr>
        <w:pStyle w:val="Bibliography"/>
      </w:pPr>
      <w:r w:rsidRPr="00E56AB2">
        <w:t xml:space="preserve">Davis, J. P., Huyghe, J. R., Locke, A. E., Jackson, A. U., Sim, X., Stringham, H. M., Teslovich, T. M., Welch, R. P., Fuchsberger, C., Narisu, N., Chines, P. S., Kangas, A. J., Soininen, P., Ala-Korpela, M., Kuusisto, J., Collins, F. S., Laakso, M., Boehnke, M., &amp; Mohlke, K. L. (2017). Common, low-frequency, and rare genetic variants associated with lipoprotein subclasses and triglyceride measures in Finnish men from the METSIM study. </w:t>
      </w:r>
      <w:r w:rsidRPr="00E56AB2">
        <w:rPr>
          <w:i/>
          <w:iCs/>
        </w:rPr>
        <w:t>PLOS Genetics</w:t>
      </w:r>
      <w:r w:rsidRPr="00E56AB2">
        <w:t xml:space="preserve">, </w:t>
      </w:r>
      <w:r w:rsidRPr="00E56AB2">
        <w:rPr>
          <w:i/>
          <w:iCs/>
        </w:rPr>
        <w:t>13</w:t>
      </w:r>
      <w:r w:rsidRPr="00E56AB2">
        <w:t>(10), e1007079. https://doi.org/10.1371/journal.pgen.1007079</w:t>
      </w:r>
    </w:p>
    <w:p w14:paraId="567718BF" w14:textId="77777777" w:rsidR="00E56AB2" w:rsidRPr="00E56AB2" w:rsidRDefault="00E56AB2" w:rsidP="00E56AB2">
      <w:pPr>
        <w:pStyle w:val="Bibliography"/>
      </w:pPr>
      <w:r w:rsidRPr="00E56AB2">
        <w:lastRenderedPageBreak/>
        <w:t xml:space="preserve">de la Fuente, A. (2010). From “differential expression” to ’differential networking’—Identification of dysfunctional regulatory networks in diseases. </w:t>
      </w:r>
      <w:r w:rsidRPr="00E56AB2">
        <w:rPr>
          <w:i/>
          <w:iCs/>
        </w:rPr>
        <w:t>Trends in Genetics: TIG</w:t>
      </w:r>
      <w:r w:rsidRPr="00E56AB2">
        <w:t xml:space="preserve">, </w:t>
      </w:r>
      <w:r w:rsidRPr="00E56AB2">
        <w:rPr>
          <w:i/>
          <w:iCs/>
        </w:rPr>
        <w:t>26</w:t>
      </w:r>
      <w:r w:rsidRPr="00E56AB2">
        <w:t>(7), 326–333. https://doi.org/10.1016/j.tig.2010.05.001</w:t>
      </w:r>
    </w:p>
    <w:p w14:paraId="31FD4D66" w14:textId="77777777" w:rsidR="00E56AB2" w:rsidRPr="00E56AB2" w:rsidRDefault="00E56AB2" w:rsidP="00E56AB2">
      <w:pPr>
        <w:pStyle w:val="Bibliography"/>
      </w:pPr>
      <w:r w:rsidRPr="00E56AB2">
        <w:t xml:space="preserve">Devêvre, E. F., Renovato-Martins, M., Clément, K., Sautès-Fridman, C., Cremer, I., &amp; Poitou, C. (2015). Profiling of the Three Circulating Monocyte Subpopulations in Human Obesity. </w:t>
      </w:r>
      <w:r w:rsidRPr="00E56AB2">
        <w:rPr>
          <w:i/>
          <w:iCs/>
        </w:rPr>
        <w:t>The Journal of Immunology</w:t>
      </w:r>
      <w:r w:rsidRPr="00E56AB2">
        <w:t xml:space="preserve">, </w:t>
      </w:r>
      <w:r w:rsidRPr="00E56AB2">
        <w:rPr>
          <w:i/>
          <w:iCs/>
        </w:rPr>
        <w:t>194</w:t>
      </w:r>
      <w:r w:rsidRPr="00E56AB2">
        <w:t>(8), 3917–3923. https://doi.org/10.4049/jimmunol.1402655</w:t>
      </w:r>
    </w:p>
    <w:p w14:paraId="5D8F1F1D" w14:textId="77777777" w:rsidR="00E56AB2" w:rsidRPr="00E56AB2" w:rsidRDefault="00E56AB2" w:rsidP="00E56AB2">
      <w:pPr>
        <w:pStyle w:val="Bibliography"/>
      </w:pPr>
      <w:r w:rsidRPr="00E56AB2">
        <w:t xml:space="preserve">Dluzen, D. F., Noren Hooten, N., De, S., Wood, W. H., Zhang, Y., Becker, K. G., Zonderman, A. B., Tanaka, T., Ferrucci, L., &amp; Evans, M. K. (2018). Extracellular RNA profiles with human age. </w:t>
      </w:r>
      <w:r w:rsidRPr="00E56AB2">
        <w:rPr>
          <w:i/>
          <w:iCs/>
        </w:rPr>
        <w:t>Aging Cell</w:t>
      </w:r>
      <w:r w:rsidRPr="00E56AB2">
        <w:t xml:space="preserve">, </w:t>
      </w:r>
      <w:r w:rsidRPr="00E56AB2">
        <w:rPr>
          <w:i/>
          <w:iCs/>
        </w:rPr>
        <w:t>17</w:t>
      </w:r>
      <w:r w:rsidRPr="00E56AB2">
        <w:t>(4), e12785. https://doi.org/10.1111/acel.12785</w:t>
      </w:r>
    </w:p>
    <w:p w14:paraId="56A98C4D" w14:textId="77777777" w:rsidR="00E56AB2" w:rsidRPr="00E56AB2" w:rsidRDefault="00E56AB2" w:rsidP="00E56AB2">
      <w:pPr>
        <w:pStyle w:val="Bibliography"/>
      </w:pPr>
      <w:r w:rsidRPr="00E56AB2">
        <w:t xml:space="preserve">Drake, I., Sonestedt, E., Ericson, U., Wallström, P., &amp; Orho-Melander, M. (2018). A Western dietary pattern is prospectively associated with cardio-metabolic traits and incidence of the metabolic syndrome. </w:t>
      </w:r>
      <w:r w:rsidRPr="00E56AB2">
        <w:rPr>
          <w:i/>
          <w:iCs/>
        </w:rPr>
        <w:t>The British Journal of Nutrition</w:t>
      </w:r>
      <w:r w:rsidRPr="00E56AB2">
        <w:t xml:space="preserve">, </w:t>
      </w:r>
      <w:r w:rsidRPr="00E56AB2">
        <w:rPr>
          <w:i/>
          <w:iCs/>
        </w:rPr>
        <w:t>119</w:t>
      </w:r>
      <w:r w:rsidRPr="00E56AB2">
        <w:t>(10), 1168–1176. https://doi.org/10.1017/S000711451800079X</w:t>
      </w:r>
    </w:p>
    <w:p w14:paraId="41784DF9" w14:textId="77777777" w:rsidR="00E56AB2" w:rsidRPr="00E56AB2" w:rsidRDefault="00E56AB2" w:rsidP="00E56AB2">
      <w:pPr>
        <w:pStyle w:val="Bibliography"/>
      </w:pPr>
      <w:r w:rsidRPr="00E56AB2">
        <w:t xml:space="preserve">Drescher, H. K., Weiskirchen, R., Fülöp, A., Hopf, C., de San Román, E. G., Huesgen, P. F., de Bruin, A., Bongiovanni, L., Christ, A., Tolba, R., Trautwein, C., &amp; Kroy, D. C. (2019). The Influence of Different Fat Sources on Steatohepatitis and Fibrosis Development in the Western Diet Mouse Model of Non-alcoholic Steatohepatitis (NASH). </w:t>
      </w:r>
      <w:r w:rsidRPr="00E56AB2">
        <w:rPr>
          <w:i/>
          <w:iCs/>
        </w:rPr>
        <w:t>Frontiers in Physiology</w:t>
      </w:r>
      <w:r w:rsidRPr="00E56AB2">
        <w:t xml:space="preserve">, </w:t>
      </w:r>
      <w:r w:rsidRPr="00E56AB2">
        <w:rPr>
          <w:i/>
          <w:iCs/>
        </w:rPr>
        <w:t>10</w:t>
      </w:r>
      <w:r w:rsidRPr="00E56AB2">
        <w:t>. https://doi.org/10.3389/fphys.2019.00770</w:t>
      </w:r>
    </w:p>
    <w:p w14:paraId="3F5427CB" w14:textId="77777777" w:rsidR="00E56AB2" w:rsidRPr="00E56AB2" w:rsidRDefault="00E56AB2" w:rsidP="00E56AB2">
      <w:pPr>
        <w:pStyle w:val="Bibliography"/>
      </w:pPr>
      <w:r w:rsidRPr="00E56AB2">
        <w:t xml:space="preserve">Du, J., Zhu, M., Bao, H., Li, B., Dong, Y., Xiao, C., Zhang, G. Y., Henter, I., Rudorfer, M., &amp; Vitiello, B. (2016). The Role of Nutrients in Protecting Mitochondrial Function and Neurotransmitter Signaling: Implications for the Treatment of Depression, PTSD, and </w:t>
      </w:r>
      <w:r w:rsidRPr="00E56AB2">
        <w:lastRenderedPageBreak/>
        <w:t xml:space="preserve">Suicidal Behaviors. </w:t>
      </w:r>
      <w:r w:rsidRPr="00E56AB2">
        <w:rPr>
          <w:i/>
          <w:iCs/>
        </w:rPr>
        <w:t>Critical Reviews in Food Science and Nutrition</w:t>
      </w:r>
      <w:r w:rsidRPr="00E56AB2">
        <w:t xml:space="preserve">, </w:t>
      </w:r>
      <w:r w:rsidRPr="00E56AB2">
        <w:rPr>
          <w:i/>
          <w:iCs/>
        </w:rPr>
        <w:t>56</w:t>
      </w:r>
      <w:r w:rsidRPr="00E56AB2">
        <w:t>(15), 2560–2578. https://doi.org/10.1080/10408398.2013.876960</w:t>
      </w:r>
    </w:p>
    <w:p w14:paraId="1A876486" w14:textId="77777777" w:rsidR="00E56AB2" w:rsidRPr="00E56AB2" w:rsidRDefault="00E56AB2" w:rsidP="00E56AB2">
      <w:pPr>
        <w:pStyle w:val="Bibliography"/>
      </w:pPr>
      <w:r w:rsidRPr="00E56AB2">
        <w:t xml:space="preserve">Eaton, S. B., Konner, M., &amp; Shostak, M. (1988). Stone agers in the fast lane: Chronic degenerative diseases in evolutionary perspective. </w:t>
      </w:r>
      <w:r w:rsidRPr="00E56AB2">
        <w:rPr>
          <w:i/>
          <w:iCs/>
        </w:rPr>
        <w:t>The American Journal of Medicine</w:t>
      </w:r>
      <w:r w:rsidRPr="00E56AB2">
        <w:t xml:space="preserve">, </w:t>
      </w:r>
      <w:r w:rsidRPr="00E56AB2">
        <w:rPr>
          <w:i/>
          <w:iCs/>
        </w:rPr>
        <w:t>84</w:t>
      </w:r>
      <w:r w:rsidRPr="00E56AB2">
        <w:t>(4), 739–749. https://doi.org/10.1016/0002-9343(88)90113-1</w:t>
      </w:r>
    </w:p>
    <w:p w14:paraId="572830FC" w14:textId="77777777" w:rsidR="00E56AB2" w:rsidRPr="00E56AB2" w:rsidRDefault="00E56AB2" w:rsidP="00E56AB2">
      <w:pPr>
        <w:pStyle w:val="Bibliography"/>
      </w:pPr>
      <w:r w:rsidRPr="00E56AB2">
        <w:rPr>
          <w:i/>
          <w:iCs/>
        </w:rPr>
        <w:t>Energy Intakes: Percentages of Energy from Protein, Carbohydrate, Fat, and Alcohol, by Gender and Age, What We Eat in America, NHANES 2011-2012</w:t>
      </w:r>
      <w:r w:rsidRPr="00E56AB2">
        <w:t xml:space="preserve"> (National Health and Nutrition Examination Survey Data). (2014). U.S. Department of Health and Human Services, Centers for Disease Control and Prevention (CDC), National Center for Health Statistics (NCHS). https://www.ars.usda.gov/research/project/?accnNo=426312&amp;fy=2014</w:t>
      </w:r>
    </w:p>
    <w:p w14:paraId="3BEC1840" w14:textId="77777777" w:rsidR="00E56AB2" w:rsidRPr="00E56AB2" w:rsidRDefault="00E56AB2" w:rsidP="00E56AB2">
      <w:pPr>
        <w:pStyle w:val="Bibliography"/>
      </w:pPr>
      <w:r w:rsidRPr="00E56AB2">
        <w:t xml:space="preserve">Estruch, R., Ros, E., Salas-Salvadó, J., Covas, M.-I., Corella, D., Arós, F., Gómez-Gracia, E., Ruiz-Gutiérrez, V., Fiol, M., Lapetra, J., Lamuela-Raventos, R. M., Serra-Majem, L., Pintó, X., Basora, J., Muñoz, M. A., Sorlí, J. V., Martínez, J. A., Fitó, M., Gea, A., … Martínez-González, M. A. (2018). Primary Prevention of Cardiovascular Disease with a Mediterranean Diet Supplemented with Extra-Virgin Olive Oil or Nuts. </w:t>
      </w:r>
      <w:r w:rsidRPr="00E56AB2">
        <w:rPr>
          <w:i/>
          <w:iCs/>
        </w:rPr>
        <w:t>New England Journal of Medicine</w:t>
      </w:r>
      <w:r w:rsidRPr="00E56AB2">
        <w:t xml:space="preserve">, </w:t>
      </w:r>
      <w:r w:rsidRPr="00E56AB2">
        <w:rPr>
          <w:i/>
          <w:iCs/>
        </w:rPr>
        <w:t>378</w:t>
      </w:r>
      <w:r w:rsidRPr="00E56AB2">
        <w:t>(25), e34. https://doi.org/10.1056/NEJMoa1800389</w:t>
      </w:r>
    </w:p>
    <w:p w14:paraId="6B6B2DE2" w14:textId="77777777" w:rsidR="00E56AB2" w:rsidRPr="00E56AB2" w:rsidRDefault="00E56AB2" w:rsidP="00E56AB2">
      <w:pPr>
        <w:pStyle w:val="Bibliography"/>
      </w:pPr>
      <w:r w:rsidRPr="00E56AB2">
        <w:t xml:space="preserve">Farchi, G., Fidanza, F., Mariotti, S., &amp; Menotti, A. (1994). Is diet an independent risk factor for mortality? 20 year mortality in the Italian rural cohorts of the Seven Countries Study. </w:t>
      </w:r>
      <w:r w:rsidRPr="00E56AB2">
        <w:rPr>
          <w:i/>
          <w:iCs/>
        </w:rPr>
        <w:t>European Journal of Clinical Nutrition</w:t>
      </w:r>
      <w:r w:rsidRPr="00E56AB2">
        <w:t xml:space="preserve">, </w:t>
      </w:r>
      <w:r w:rsidRPr="00E56AB2">
        <w:rPr>
          <w:i/>
          <w:iCs/>
        </w:rPr>
        <w:t>48</w:t>
      </w:r>
      <w:r w:rsidRPr="00E56AB2">
        <w:t>(1), 19–29.</w:t>
      </w:r>
    </w:p>
    <w:p w14:paraId="09CC20C1" w14:textId="77777777" w:rsidR="00E56AB2" w:rsidRPr="00E56AB2" w:rsidRDefault="00E56AB2" w:rsidP="00E56AB2">
      <w:pPr>
        <w:pStyle w:val="Bibliography"/>
      </w:pPr>
      <w:r w:rsidRPr="00E56AB2">
        <w:t xml:space="preserve">Fledderus, J. O., van Thienen, J. V., Boon, R. A., Dekker, R. J., Rohlena, J., Volger, O. L., Bijnens, A.-P. J. J., Daemen, M. J. A. P., Kuiper, J., van Berkel, T. J. C., Pannekoek, H., &amp; Horrevoets, A. J. G. (2007). Prolonged shear stress and KLF2 suppress constitutive </w:t>
      </w:r>
      <w:r w:rsidRPr="00E56AB2">
        <w:lastRenderedPageBreak/>
        <w:t xml:space="preserve">proinflammatory transcription through inhibition of ATF2. </w:t>
      </w:r>
      <w:r w:rsidRPr="00E56AB2">
        <w:rPr>
          <w:i/>
          <w:iCs/>
        </w:rPr>
        <w:t>Blood</w:t>
      </w:r>
      <w:r w:rsidRPr="00E56AB2">
        <w:t xml:space="preserve">, </w:t>
      </w:r>
      <w:r w:rsidRPr="00E56AB2">
        <w:rPr>
          <w:i/>
          <w:iCs/>
        </w:rPr>
        <w:t>109</w:t>
      </w:r>
      <w:r w:rsidRPr="00E56AB2">
        <w:t>(10), 4249–4257. https://doi.org/10.1182/blood-2006-07-036020</w:t>
      </w:r>
    </w:p>
    <w:p w14:paraId="77114415" w14:textId="77777777" w:rsidR="00E56AB2" w:rsidRPr="00E56AB2" w:rsidRDefault="00E56AB2" w:rsidP="00E56AB2">
      <w:pPr>
        <w:pStyle w:val="Bibliography"/>
      </w:pPr>
      <w:r w:rsidRPr="00E56AB2">
        <w:t xml:space="preserve">Frye, B. M., Craft, S., Register, T. C., Andrews, R. N., Appt, S. E., Vitolins, M. Z., Uberseder, B., Silverstein‐Metzler, M. G., Chen, H., Whitlow, C. T., Kim, J., Barcus, R. A., Lockhart, S. N., Hoscheidt, S., Say, B. M., Corbitt, S. E., &amp; Shively, C. A. (2020). Diet, psychosocial stress, and Alzheimer’s disease–related neuroanatomy in female nonhuman primates. </w:t>
      </w:r>
      <w:r w:rsidRPr="00E56AB2">
        <w:rPr>
          <w:i/>
          <w:iCs/>
        </w:rPr>
        <w:t>Alzheimer’s &amp; Dementia</w:t>
      </w:r>
      <w:r w:rsidRPr="00E56AB2">
        <w:t>. https://doi.org/10.1002/alz.12232</w:t>
      </w:r>
    </w:p>
    <w:p w14:paraId="6C6DCDC4" w14:textId="77777777" w:rsidR="00E56AB2" w:rsidRPr="00E56AB2" w:rsidRDefault="00E56AB2" w:rsidP="00E56AB2">
      <w:pPr>
        <w:pStyle w:val="Bibliography"/>
      </w:pPr>
      <w:r w:rsidRPr="00E56AB2">
        <w:t xml:space="preserve">Gaiteri, C., Ding, Y., French, B., Tseng, G. C., &amp; Sibille, E. (2014). Beyond modules and hubs: The potential of gene coexpression networks for investigating molecular mechanisms of complex brain disorders: Beyond modules and hubs. </w:t>
      </w:r>
      <w:r w:rsidRPr="00E56AB2">
        <w:rPr>
          <w:i/>
          <w:iCs/>
        </w:rPr>
        <w:t>Genes, Brain and Behavior</w:t>
      </w:r>
      <w:r w:rsidRPr="00E56AB2">
        <w:t xml:space="preserve">, </w:t>
      </w:r>
      <w:r w:rsidRPr="00E56AB2">
        <w:rPr>
          <w:i/>
          <w:iCs/>
        </w:rPr>
        <w:t>13</w:t>
      </w:r>
      <w:r w:rsidRPr="00E56AB2">
        <w:t>(1), 13–24. https://doi.org/10.1111/gbb.12106</w:t>
      </w:r>
    </w:p>
    <w:p w14:paraId="4B7BC706" w14:textId="77777777" w:rsidR="00E56AB2" w:rsidRPr="00E56AB2" w:rsidRDefault="00E56AB2" w:rsidP="00E56AB2">
      <w:pPr>
        <w:pStyle w:val="Bibliography"/>
      </w:pPr>
      <w:r w:rsidRPr="00E56AB2">
        <w:t xml:space="preserve">Gibson, G. (2009a). </w:t>
      </w:r>
      <w:r w:rsidRPr="00E56AB2">
        <w:rPr>
          <w:i/>
          <w:iCs/>
        </w:rPr>
        <w:t>It Takes a Genome: How a Clash Between Our Genes and Modern Life Is Making Us Sick</w:t>
      </w:r>
      <w:r w:rsidRPr="00E56AB2">
        <w:t>. FT Press Science. http://hdl.handle.net/10822/548498</w:t>
      </w:r>
    </w:p>
    <w:p w14:paraId="668EFD88" w14:textId="77777777" w:rsidR="00E56AB2" w:rsidRPr="00E56AB2" w:rsidRDefault="00E56AB2" w:rsidP="00E56AB2">
      <w:pPr>
        <w:pStyle w:val="Bibliography"/>
      </w:pPr>
      <w:r w:rsidRPr="00E56AB2">
        <w:t xml:space="preserve">Gibson, G. (2009b). Decanalization and the origin of complex disease. </w:t>
      </w:r>
      <w:r w:rsidRPr="00E56AB2">
        <w:rPr>
          <w:i/>
          <w:iCs/>
        </w:rPr>
        <w:t>Nature Reviews Genetics</w:t>
      </w:r>
      <w:r w:rsidRPr="00E56AB2">
        <w:t xml:space="preserve">, </w:t>
      </w:r>
      <w:r w:rsidRPr="00E56AB2">
        <w:rPr>
          <w:i/>
          <w:iCs/>
        </w:rPr>
        <w:t>10</w:t>
      </w:r>
      <w:r w:rsidRPr="00E56AB2">
        <w:t>(2), 134–140. https://doi.org/10.1038/nrg2502</w:t>
      </w:r>
    </w:p>
    <w:p w14:paraId="16A127C5" w14:textId="77777777" w:rsidR="00E56AB2" w:rsidRPr="00E56AB2" w:rsidRDefault="00E56AB2" w:rsidP="00E56AB2">
      <w:pPr>
        <w:pStyle w:val="Bibliography"/>
      </w:pPr>
      <w:r w:rsidRPr="00E56AB2">
        <w:t xml:space="preserve">Giugliano, D., Ceriello, A., &amp; Esposito, K. (2006). The effects of diet on inflammation: Emphasis on the metabolic syndrome. </w:t>
      </w:r>
      <w:r w:rsidRPr="00E56AB2">
        <w:rPr>
          <w:i/>
          <w:iCs/>
        </w:rPr>
        <w:t>Journal of the American College of Cardiology</w:t>
      </w:r>
      <w:r w:rsidRPr="00E56AB2">
        <w:t xml:space="preserve">, </w:t>
      </w:r>
      <w:r w:rsidRPr="00E56AB2">
        <w:rPr>
          <w:i/>
          <w:iCs/>
        </w:rPr>
        <w:t>48</w:t>
      </w:r>
      <w:r w:rsidRPr="00E56AB2">
        <w:t>(4), 677–685. https://doi.org/10.1016/j.jacc.2006.03.052</w:t>
      </w:r>
    </w:p>
    <w:p w14:paraId="3F7F707B" w14:textId="77777777" w:rsidR="00E56AB2" w:rsidRPr="00E56AB2" w:rsidRDefault="00E56AB2" w:rsidP="00E56AB2">
      <w:pPr>
        <w:pStyle w:val="Bibliography"/>
      </w:pPr>
      <w:r w:rsidRPr="00E56AB2">
        <w:t xml:space="preserve">Goldsworthy, M., Hugill, A., Freeman, H., Horner, E., Shimomura, K., Bogani, D., Pieles, G., Mijat, V., Arkell, R., Bhattacharya, S., Ashcroft, F. M., &amp; Cox, R. D. (2008). Role of the Transcription Factor Sox4 in Insulin Secretion and Impaired Glucose Tolerance. </w:t>
      </w:r>
      <w:r w:rsidRPr="00E56AB2">
        <w:rPr>
          <w:i/>
          <w:iCs/>
        </w:rPr>
        <w:t>Diabetes</w:t>
      </w:r>
      <w:r w:rsidRPr="00E56AB2">
        <w:t xml:space="preserve">, </w:t>
      </w:r>
      <w:r w:rsidRPr="00E56AB2">
        <w:rPr>
          <w:i/>
          <w:iCs/>
        </w:rPr>
        <w:t>57</w:t>
      </w:r>
      <w:r w:rsidRPr="00E56AB2">
        <w:t>(8), 2234–2244. https://doi.org/10.2337/db07-0337</w:t>
      </w:r>
    </w:p>
    <w:p w14:paraId="170AF634" w14:textId="77777777" w:rsidR="00E56AB2" w:rsidRPr="00E56AB2" w:rsidRDefault="00E56AB2" w:rsidP="00E56AB2">
      <w:pPr>
        <w:pStyle w:val="Bibliography"/>
      </w:pPr>
      <w:r w:rsidRPr="00E56AB2">
        <w:lastRenderedPageBreak/>
        <w:t xml:space="preserve">Graham, L. C., Harder, J. M., Soto, I., de Vries, W. N., John, S. W. M., &amp; Howell, G. R. (2016). Chronic consumption of a western diet induces robust glial activation in aging mice and in a mouse model of Alzheimer’s disease. </w:t>
      </w:r>
      <w:r w:rsidRPr="00E56AB2">
        <w:rPr>
          <w:i/>
          <w:iCs/>
        </w:rPr>
        <w:t>Scientific Reports</w:t>
      </w:r>
      <w:r w:rsidRPr="00E56AB2">
        <w:t xml:space="preserve">, </w:t>
      </w:r>
      <w:r w:rsidRPr="00E56AB2">
        <w:rPr>
          <w:i/>
          <w:iCs/>
        </w:rPr>
        <w:t>6</w:t>
      </w:r>
      <w:r w:rsidRPr="00E56AB2">
        <w:t>(1). https://doi.org/10.1038/srep21568</w:t>
      </w:r>
    </w:p>
    <w:p w14:paraId="1A93E25D" w14:textId="77777777" w:rsidR="00E56AB2" w:rsidRPr="00E56AB2" w:rsidRDefault="00E56AB2" w:rsidP="00E56AB2">
      <w:pPr>
        <w:pStyle w:val="Bibliography"/>
      </w:pPr>
      <w:r w:rsidRPr="00E56AB2">
        <w:t xml:space="preserve">Günthner, R., &amp; Anders, H.-J. (2013). Interferon-Regulatory Factors Determine Macrophage Phenotype Polarization. </w:t>
      </w:r>
      <w:r w:rsidRPr="00E56AB2">
        <w:rPr>
          <w:i/>
          <w:iCs/>
        </w:rPr>
        <w:t>Mediators of Inflammation</w:t>
      </w:r>
      <w:r w:rsidRPr="00E56AB2">
        <w:t xml:space="preserve">, </w:t>
      </w:r>
      <w:r w:rsidRPr="00E56AB2">
        <w:rPr>
          <w:i/>
          <w:iCs/>
        </w:rPr>
        <w:t>2013</w:t>
      </w:r>
      <w:r w:rsidRPr="00E56AB2">
        <w:t>, 1–8. https://doi.org/10.1155/2013/731023</w:t>
      </w:r>
    </w:p>
    <w:p w14:paraId="365FC97A" w14:textId="77777777" w:rsidR="00E56AB2" w:rsidRPr="00E56AB2" w:rsidRDefault="00E56AB2" w:rsidP="00E56AB2">
      <w:pPr>
        <w:pStyle w:val="Bibliography"/>
        <w:rPr>
          <w:ins w:id="675" w:author="Revised" w:date="2021-07-01T13:47:00Z"/>
        </w:rPr>
      </w:pPr>
      <w:ins w:id="676" w:author="Revised" w:date="2021-07-01T13:47:00Z">
        <w:r w:rsidRPr="00E56AB2">
          <w:t>Haberthur, K., Engelman, F., Barron, A., &amp; Messaoudi, I. (2010). Immune senescence in aged nonhuman primates</w:t>
        </w:r>
        <w:r w:rsidRPr="00E56AB2">
          <w:rPr>
            <w:rFonts w:ascii="Segoe UI Symbol" w:hAnsi="Segoe UI Symbol" w:cs="Segoe UI Symbol"/>
          </w:rPr>
          <w:t>☆</w:t>
        </w:r>
        <w:r w:rsidRPr="00E56AB2">
          <w:t xml:space="preserve">. </w:t>
        </w:r>
        <w:r w:rsidRPr="00E56AB2">
          <w:rPr>
            <w:i/>
            <w:iCs/>
          </w:rPr>
          <w:t>Experimental Gerontology</w:t>
        </w:r>
        <w:r w:rsidRPr="00E56AB2">
          <w:t xml:space="preserve">, </w:t>
        </w:r>
        <w:r w:rsidRPr="00E56AB2">
          <w:rPr>
            <w:i/>
            <w:iCs/>
          </w:rPr>
          <w:t>45</w:t>
        </w:r>
        <w:r w:rsidRPr="00E56AB2">
          <w:t>(9), 655–661. https://doi.org/10.1016/j.exger.2010.06.001</w:t>
        </w:r>
      </w:ins>
    </w:p>
    <w:p w14:paraId="13C10FEF" w14:textId="77777777" w:rsidR="00E56AB2" w:rsidRPr="00E56AB2" w:rsidRDefault="00E56AB2" w:rsidP="00E56AB2">
      <w:pPr>
        <w:pStyle w:val="Bibliography"/>
      </w:pPr>
      <w:r w:rsidRPr="00E56AB2">
        <w:t xml:space="preserve">Han, H., Cho, J.-W., Lee, S., Yun, A., Kim, H., Bae, D., Yang, S., Kim, C. Y., Lee, M., Kim, E., Lee, S., Kang, B., Jeong, D., Kim, Y., Jeon, H.-N., Jung, H., Nam, S., Chung, M., Kim, J.-H., &amp; Lee, I. (2018). TRRUST v2: An expanded reference database of human and mouse transcriptional regulatory interactions. </w:t>
      </w:r>
      <w:r w:rsidRPr="00E56AB2">
        <w:rPr>
          <w:i/>
          <w:iCs/>
        </w:rPr>
        <w:t>Nucleic Acids Research</w:t>
      </w:r>
      <w:r w:rsidRPr="00E56AB2">
        <w:t xml:space="preserve">, </w:t>
      </w:r>
      <w:r w:rsidRPr="00E56AB2">
        <w:rPr>
          <w:i/>
          <w:iCs/>
        </w:rPr>
        <w:t>46</w:t>
      </w:r>
      <w:r w:rsidRPr="00E56AB2">
        <w:t>(D1), D380–D386. https://doi.org/10.1093/nar/gkx1013</w:t>
      </w:r>
    </w:p>
    <w:p w14:paraId="708D09A8" w14:textId="77777777" w:rsidR="00E56AB2" w:rsidRPr="00E56AB2" w:rsidRDefault="00E56AB2" w:rsidP="00E56AB2">
      <w:pPr>
        <w:pStyle w:val="Bibliography"/>
      </w:pPr>
      <w:r w:rsidRPr="00E56AB2">
        <w:t xml:space="preserve">Hanghøj, K., Moltke, I., Andersen, P. A., Manica, A., &amp; Korneliussen, T. S. (2019). Fast and accurate relatedness estimation from high-throughput sequencing data in the presence of inbreeding. </w:t>
      </w:r>
      <w:r w:rsidRPr="00E56AB2">
        <w:rPr>
          <w:i/>
          <w:iCs/>
        </w:rPr>
        <w:t>GigaScience</w:t>
      </w:r>
      <w:r w:rsidRPr="00E56AB2">
        <w:t xml:space="preserve">, </w:t>
      </w:r>
      <w:r w:rsidRPr="00E56AB2">
        <w:rPr>
          <w:i/>
          <w:iCs/>
        </w:rPr>
        <w:t>8</w:t>
      </w:r>
      <w:r w:rsidRPr="00E56AB2">
        <w:t>(5). https://doi.org/10.1093/gigascience/giz034</w:t>
      </w:r>
    </w:p>
    <w:p w14:paraId="6DB856F5" w14:textId="77777777" w:rsidR="00E56AB2" w:rsidRPr="00E56AB2" w:rsidRDefault="00E56AB2" w:rsidP="00E56AB2">
      <w:pPr>
        <w:pStyle w:val="Bibliography"/>
      </w:pPr>
      <w:r w:rsidRPr="00E56AB2">
        <w:t xml:space="preserve">Heinz, S., Benner, C., Spann, N., Bertolino, E., Lin, Y. C., Laslo, P., Cheng, J. X., Murre, C., Singh, H., &amp; Glass, C. K. (2010). Simple combinations of lineage-determining transcription factors prime cis-regulatory elements required for macrophage and B cell identities. </w:t>
      </w:r>
      <w:r w:rsidRPr="00E56AB2">
        <w:rPr>
          <w:i/>
          <w:iCs/>
        </w:rPr>
        <w:t>Molecular Cell</w:t>
      </w:r>
      <w:r w:rsidRPr="00E56AB2">
        <w:t xml:space="preserve">, </w:t>
      </w:r>
      <w:r w:rsidRPr="00E56AB2">
        <w:rPr>
          <w:i/>
          <w:iCs/>
        </w:rPr>
        <w:t>38</w:t>
      </w:r>
      <w:r w:rsidRPr="00E56AB2">
        <w:t>(4), 576–589. https://doi.org/10.1016/j.molcel.2010.05.004</w:t>
      </w:r>
    </w:p>
    <w:p w14:paraId="53ECE89E" w14:textId="77777777" w:rsidR="00E56AB2" w:rsidRPr="00E56AB2" w:rsidRDefault="00E56AB2" w:rsidP="00E56AB2">
      <w:pPr>
        <w:pStyle w:val="Bibliography"/>
      </w:pPr>
      <w:r w:rsidRPr="00E56AB2">
        <w:lastRenderedPageBreak/>
        <w:t xml:space="preserve">Herlaar, E., &amp; Brown, Z. (1999). P38 MAPK signalling cascades in inflammatory disease. </w:t>
      </w:r>
      <w:r w:rsidRPr="00E56AB2">
        <w:rPr>
          <w:i/>
          <w:iCs/>
        </w:rPr>
        <w:t>Molecular Medicine Today</w:t>
      </w:r>
      <w:r w:rsidRPr="00E56AB2">
        <w:t xml:space="preserve">, </w:t>
      </w:r>
      <w:r w:rsidRPr="00E56AB2">
        <w:rPr>
          <w:i/>
          <w:iCs/>
        </w:rPr>
        <w:t>5</w:t>
      </w:r>
      <w:r w:rsidRPr="00E56AB2">
        <w:t>(10), 439–447. https://doi.org/10.1016/S1357-4310(99)01544-0</w:t>
      </w:r>
    </w:p>
    <w:p w14:paraId="42A4D9BA" w14:textId="77777777" w:rsidR="00E56AB2" w:rsidRPr="00E56AB2" w:rsidRDefault="00E56AB2" w:rsidP="00E56AB2">
      <w:pPr>
        <w:pStyle w:val="Bibliography"/>
      </w:pPr>
      <w:r w:rsidRPr="00E56AB2">
        <w:t xml:space="preserve">Hollis, F., Mitchell, E. S., Canto, C., Wang, D., &amp; Sandi, C. (2018). Medium chain triglyceride diet reduces anxiety-like behaviors and enhances social competitiveness in rats. </w:t>
      </w:r>
      <w:r w:rsidRPr="00E56AB2">
        <w:rPr>
          <w:i/>
          <w:iCs/>
        </w:rPr>
        <w:t>Neuropharmacology</w:t>
      </w:r>
      <w:r w:rsidRPr="00E56AB2">
        <w:t xml:space="preserve">, </w:t>
      </w:r>
      <w:r w:rsidRPr="00E56AB2">
        <w:rPr>
          <w:i/>
          <w:iCs/>
        </w:rPr>
        <w:t>138</w:t>
      </w:r>
      <w:r w:rsidRPr="00E56AB2">
        <w:t>, 245–256. https://doi.org/10.1016/j.neuropharm.2018.06.017</w:t>
      </w:r>
    </w:p>
    <w:p w14:paraId="494196BA" w14:textId="77777777" w:rsidR="00E56AB2" w:rsidRPr="00E56AB2" w:rsidRDefault="00E56AB2" w:rsidP="00E56AB2">
      <w:pPr>
        <w:pStyle w:val="Bibliography"/>
      </w:pPr>
      <w:r w:rsidRPr="00E56AB2">
        <w:t xml:space="preserve">Holt, E. M., Steffen, L. M., Moran, A., Basu, S., Steinberger, J., Ross, J. A., Hong, C.-P., &amp; Sinaiko, A. R. (2009). Fruit and vegetable consumption and its relation to markers of inflammation and oxidative stress in adolescents. </w:t>
      </w:r>
      <w:r w:rsidRPr="00E56AB2">
        <w:rPr>
          <w:i/>
          <w:iCs/>
        </w:rPr>
        <w:t>Journal of the American Dietetic Association</w:t>
      </w:r>
      <w:r w:rsidRPr="00E56AB2">
        <w:t xml:space="preserve">, </w:t>
      </w:r>
      <w:r w:rsidRPr="00E56AB2">
        <w:rPr>
          <w:i/>
          <w:iCs/>
        </w:rPr>
        <w:t>109</w:t>
      </w:r>
      <w:r w:rsidRPr="00E56AB2">
        <w:t>(3), 414–421. https://doi.org/10.1016/j.jada.2008.11.036</w:t>
      </w:r>
    </w:p>
    <w:p w14:paraId="74403575" w14:textId="77777777" w:rsidR="00E56AB2" w:rsidRPr="00E56AB2" w:rsidRDefault="00E56AB2" w:rsidP="00E56AB2">
      <w:pPr>
        <w:pStyle w:val="Bibliography"/>
      </w:pPr>
      <w:r w:rsidRPr="00E56AB2">
        <w:t xml:space="preserve">Holwerda, S. W., Luehrs, R. E., Gremaud, A. L., Wooldridge, N. A., Stroud, A. K., Fiedorowicz, J. G., Abboud, F. M., &amp; Pierce, G. L. (2018). Relative burst amplitude of muscle sympathetic nerve activity is an indicator of altered sympathetic outflow in chronic anxiety. </w:t>
      </w:r>
      <w:r w:rsidRPr="00E56AB2">
        <w:rPr>
          <w:i/>
          <w:iCs/>
        </w:rPr>
        <w:t>Journal of Neurophysiology</w:t>
      </w:r>
      <w:r w:rsidRPr="00E56AB2">
        <w:t xml:space="preserve">, </w:t>
      </w:r>
      <w:r w:rsidRPr="00E56AB2">
        <w:rPr>
          <w:i/>
          <w:iCs/>
        </w:rPr>
        <w:t>120</w:t>
      </w:r>
      <w:r w:rsidRPr="00E56AB2">
        <w:t>(1), 11–22. https://doi.org/10.1152/jn.00064.2018</w:t>
      </w:r>
    </w:p>
    <w:p w14:paraId="5E4FCC2D" w14:textId="77777777" w:rsidR="00E56AB2" w:rsidRPr="00E56AB2" w:rsidRDefault="00E56AB2" w:rsidP="00E56AB2">
      <w:pPr>
        <w:pStyle w:val="Bibliography"/>
      </w:pPr>
      <w:r w:rsidRPr="00E56AB2">
        <w:t xml:space="preserve">Hu, F. B. (2002). Dietary pattern analysis: A new direction in nutritional epidemiology. </w:t>
      </w:r>
      <w:r w:rsidRPr="00E56AB2">
        <w:rPr>
          <w:i/>
          <w:iCs/>
        </w:rPr>
        <w:t>Current Opinion in Lipidology</w:t>
      </w:r>
      <w:r w:rsidRPr="00E56AB2">
        <w:t xml:space="preserve">, </w:t>
      </w:r>
      <w:r w:rsidRPr="00E56AB2">
        <w:rPr>
          <w:i/>
          <w:iCs/>
        </w:rPr>
        <w:t>13</w:t>
      </w:r>
      <w:r w:rsidRPr="00E56AB2">
        <w:t>(1), 3–9.</w:t>
      </w:r>
    </w:p>
    <w:p w14:paraId="3658D229" w14:textId="77777777" w:rsidR="00E56AB2" w:rsidRPr="00E56AB2" w:rsidRDefault="00E56AB2" w:rsidP="00E56AB2">
      <w:pPr>
        <w:pStyle w:val="Bibliography"/>
      </w:pPr>
      <w:r w:rsidRPr="00E56AB2">
        <w:t xml:space="preserve">Hu, J. X., Thomas, C. E., &amp; Brunak, S. (2016). Network biology concepts in complex disease comorbidities. </w:t>
      </w:r>
      <w:r w:rsidRPr="00E56AB2">
        <w:rPr>
          <w:i/>
          <w:iCs/>
        </w:rPr>
        <w:t>Nature Reviews Genetics</w:t>
      </w:r>
      <w:r w:rsidRPr="00E56AB2">
        <w:t xml:space="preserve">, </w:t>
      </w:r>
      <w:r w:rsidRPr="00E56AB2">
        <w:rPr>
          <w:i/>
          <w:iCs/>
        </w:rPr>
        <w:t>17</w:t>
      </w:r>
      <w:r w:rsidRPr="00E56AB2">
        <w:t>(10), 615–629. https://doi.org/10.1038/nrg.2016.87</w:t>
      </w:r>
    </w:p>
    <w:p w14:paraId="08833362" w14:textId="77777777" w:rsidR="00E56AB2" w:rsidRPr="00E56AB2" w:rsidRDefault="00E56AB2" w:rsidP="00E56AB2">
      <w:pPr>
        <w:pStyle w:val="Bibliography"/>
      </w:pPr>
      <w:r w:rsidRPr="00E56AB2">
        <w:t xml:space="preserve">Jacka, F. N., Pasco, J. A., Mykletun, A., Williams, L. J., Hodge, A. M., O’Reilly, S. L., Nicholson, G. C., Kotowicz, M. A., &amp; Berk, M. (2010). Association of Western and </w:t>
      </w:r>
      <w:r w:rsidRPr="00E56AB2">
        <w:lastRenderedPageBreak/>
        <w:t xml:space="preserve">traditional diets with depression and anxiety in women. </w:t>
      </w:r>
      <w:r w:rsidRPr="00E56AB2">
        <w:rPr>
          <w:i/>
          <w:iCs/>
        </w:rPr>
        <w:t>The American Journal of Psychiatry</w:t>
      </w:r>
      <w:r w:rsidRPr="00E56AB2">
        <w:t xml:space="preserve">, </w:t>
      </w:r>
      <w:r w:rsidRPr="00E56AB2">
        <w:rPr>
          <w:i/>
          <w:iCs/>
        </w:rPr>
        <w:t>167</w:t>
      </w:r>
      <w:r w:rsidRPr="00E56AB2">
        <w:t>(3), 305–311. https://doi.org/10.1176/appi.ajp.2009.09060881</w:t>
      </w:r>
    </w:p>
    <w:p w14:paraId="2C56EAD4" w14:textId="2FEB363E" w:rsidR="00E56AB2" w:rsidRPr="00E56AB2" w:rsidRDefault="00F20EBC" w:rsidP="00E56AB2">
      <w:pPr>
        <w:pStyle w:val="Bibliography"/>
        <w:rPr>
          <w:ins w:id="677" w:author="Revised" w:date="2021-07-01T13:47:00Z"/>
        </w:rPr>
      </w:pPr>
      <w:del w:id="678" w:author="Revised" w:date="2021-07-01T13:47:00Z">
        <w:r w:rsidRPr="00F20EBC">
          <w:delText xml:space="preserve">Josh </w:delText>
        </w:r>
      </w:del>
      <w:ins w:id="679" w:author="Revised" w:date="2021-07-01T13:47:00Z">
        <w:r w:rsidR="00E56AB2" w:rsidRPr="00E56AB2">
          <w:t xml:space="preserve">Jarczok, M. N., Koenig, J., Shively, C. A., &amp; Thayer, J. F. (2018). Behavioral depression is associated with increased vagally mediated heart rate variability in adult female cynomolgus monkeys (Macaca fascicularis). </w:t>
        </w:r>
        <w:r w:rsidR="00E56AB2" w:rsidRPr="00E56AB2">
          <w:rPr>
            <w:i/>
            <w:iCs/>
          </w:rPr>
          <w:t>International Journal of Psychophysiology: Official Journal of the International Organization of Psychophysiology</w:t>
        </w:r>
        <w:r w:rsidR="00E56AB2" w:rsidRPr="00E56AB2">
          <w:t xml:space="preserve">, </w:t>
        </w:r>
        <w:r w:rsidR="00E56AB2" w:rsidRPr="00E56AB2">
          <w:rPr>
            <w:i/>
            <w:iCs/>
          </w:rPr>
          <w:t>131</w:t>
        </w:r>
        <w:r w:rsidR="00E56AB2" w:rsidRPr="00E56AB2">
          <w:t>, 139–143. https://doi.org/10.1016/j.ijpsycho.2017.11.004</w:t>
        </w:r>
      </w:ins>
    </w:p>
    <w:p w14:paraId="6D8CAE81" w14:textId="77777777" w:rsidR="00E56AB2" w:rsidRPr="00E56AB2" w:rsidRDefault="00E56AB2" w:rsidP="00E56AB2">
      <w:pPr>
        <w:pStyle w:val="Bibliography"/>
        <w:rPr>
          <w:moveFrom w:id="680" w:author="Revised" w:date="2021-07-01T13:47:00Z"/>
        </w:rPr>
      </w:pPr>
      <w:moveFromRangeStart w:id="681" w:author="Revised" w:date="2021-07-01T13:47:00Z" w:name="move76039698"/>
      <w:moveFrom w:id="682" w:author="Revised" w:date="2021-07-01T13:47:00Z">
        <w:r w:rsidRPr="00E56AB2">
          <w:t xml:space="preserve">Snodgrass, J. (2013). Health of Indigenous Circumpolar Populations. </w:t>
        </w:r>
        <w:r w:rsidRPr="00E56AB2">
          <w:rPr>
            <w:i/>
            <w:iCs/>
          </w:rPr>
          <w:t>Annual Review of Anthropology</w:t>
        </w:r>
        <w:r w:rsidRPr="00E56AB2">
          <w:t xml:space="preserve">, </w:t>
        </w:r>
        <w:r w:rsidRPr="00E56AB2">
          <w:rPr>
            <w:i/>
            <w:iCs/>
          </w:rPr>
          <w:t>42</w:t>
        </w:r>
        <w:r w:rsidRPr="00E56AB2">
          <w:t>(1), 69–87. https://doi.org/10.1146/annurev-anthro-092412-155517</w:t>
        </w:r>
      </w:moveFrom>
    </w:p>
    <w:moveFromRangeEnd w:id="681"/>
    <w:p w14:paraId="1D7B91A6" w14:textId="77777777" w:rsidR="00E56AB2" w:rsidRPr="00E56AB2" w:rsidRDefault="00E56AB2" w:rsidP="00E56AB2">
      <w:pPr>
        <w:pStyle w:val="Bibliography"/>
      </w:pPr>
      <w:r w:rsidRPr="00E56AB2">
        <w:t xml:space="preserve">Jump, D. B., Depner, C. M., Tripathy, S., &amp; Lytle, K. A. (2015). Potential for Dietary ω-3 Fatty Acids to Prevent Nonalcoholic Fatty Liver Disease and Reduce the Risk of Primary Liver Cancer. </w:t>
      </w:r>
      <w:r w:rsidRPr="00E56AB2">
        <w:rPr>
          <w:i/>
          <w:iCs/>
        </w:rPr>
        <w:t>Advances in Nutrition</w:t>
      </w:r>
      <w:r w:rsidRPr="00E56AB2">
        <w:t xml:space="preserve">, </w:t>
      </w:r>
      <w:r w:rsidRPr="00E56AB2">
        <w:rPr>
          <w:i/>
          <w:iCs/>
        </w:rPr>
        <w:t>6</w:t>
      </w:r>
      <w:r w:rsidRPr="00E56AB2">
        <w:t>(6), 694–702. https://doi.org/10.3945/an.115.009423</w:t>
      </w:r>
    </w:p>
    <w:p w14:paraId="288F3D7C" w14:textId="77777777" w:rsidR="00E56AB2" w:rsidRPr="00E56AB2" w:rsidRDefault="00E56AB2" w:rsidP="00E56AB2">
      <w:pPr>
        <w:pStyle w:val="Bibliography"/>
      </w:pPr>
      <w:r w:rsidRPr="00E56AB2">
        <w:t xml:space="preserve">Juruena, M. F., Eror, F., Cleare, A. J., &amp; Young, A. H. (2020). The Role of Early Life Stress in HPA Axis and Anxiety. </w:t>
      </w:r>
      <w:r w:rsidRPr="00E56AB2">
        <w:rPr>
          <w:i/>
          <w:iCs/>
        </w:rPr>
        <w:t>Advances in Experimental Medicine and Biology</w:t>
      </w:r>
      <w:r w:rsidRPr="00E56AB2">
        <w:t xml:space="preserve">, </w:t>
      </w:r>
      <w:r w:rsidRPr="00E56AB2">
        <w:rPr>
          <w:i/>
          <w:iCs/>
        </w:rPr>
        <w:t>1191</w:t>
      </w:r>
      <w:r w:rsidRPr="00E56AB2">
        <w:t>, 141–153. https://doi.org/10.1007/978-981-32-9705-0_9</w:t>
      </w:r>
    </w:p>
    <w:p w14:paraId="1A369005" w14:textId="77777777" w:rsidR="00E56AB2" w:rsidRPr="00E56AB2" w:rsidRDefault="00E56AB2" w:rsidP="00E56AB2">
      <w:pPr>
        <w:pStyle w:val="Bibliography"/>
      </w:pPr>
      <w:r w:rsidRPr="00E56AB2">
        <w:t xml:space="preserve">Kafatos, A., Verhagen, H., Moschandreas, J., Apostolaki, I., &amp; Van Westerop, J. J. (2000). Mediterranean diet of Crete: Foods and nutrient content. </w:t>
      </w:r>
      <w:r w:rsidRPr="00E56AB2">
        <w:rPr>
          <w:i/>
          <w:iCs/>
        </w:rPr>
        <w:t>Journal of the American Dietetic Association</w:t>
      </w:r>
      <w:r w:rsidRPr="00E56AB2">
        <w:t xml:space="preserve">, </w:t>
      </w:r>
      <w:r w:rsidRPr="00E56AB2">
        <w:rPr>
          <w:i/>
          <w:iCs/>
        </w:rPr>
        <w:t>100</w:t>
      </w:r>
      <w:r w:rsidRPr="00E56AB2">
        <w:t>(12), 1487–1493. https://doi.org/10.1016/s0002-8223(00)00416-8</w:t>
      </w:r>
    </w:p>
    <w:p w14:paraId="3A3FDEB7" w14:textId="77777777" w:rsidR="00E56AB2" w:rsidRPr="00E56AB2" w:rsidRDefault="00E56AB2" w:rsidP="00E56AB2">
      <w:pPr>
        <w:pStyle w:val="Bibliography"/>
      </w:pPr>
      <w:r w:rsidRPr="00E56AB2">
        <w:t xml:space="preserve">Kanai, M., Akiyama, M., Takahashi, A., Matoba, N., Momozawa, Y., Ikeda, M., Iwata, N., Ikegawa, S., Hirata, M., Matsuda, K., Kubo, M., Okada, Y., &amp; Kamatani, Y. (2018). Genetic analysis of quantitative traits in the Japanese population links cell types to complex human diseases. </w:t>
      </w:r>
      <w:r w:rsidRPr="00E56AB2">
        <w:rPr>
          <w:i/>
          <w:iCs/>
        </w:rPr>
        <w:t>Nature Genetics</w:t>
      </w:r>
      <w:r w:rsidRPr="00E56AB2">
        <w:t xml:space="preserve">, </w:t>
      </w:r>
      <w:r w:rsidRPr="00E56AB2">
        <w:rPr>
          <w:i/>
          <w:iCs/>
        </w:rPr>
        <w:t>50</w:t>
      </w:r>
      <w:r w:rsidRPr="00E56AB2">
        <w:t>(3), 390–400. https://doi.org/10.1038/s41588-018-0047-6</w:t>
      </w:r>
    </w:p>
    <w:p w14:paraId="3F4FF696" w14:textId="77777777" w:rsidR="00E56AB2" w:rsidRPr="00E56AB2" w:rsidRDefault="00E56AB2" w:rsidP="00E56AB2">
      <w:pPr>
        <w:pStyle w:val="Bibliography"/>
      </w:pPr>
      <w:r w:rsidRPr="00E56AB2">
        <w:t xml:space="preserve">Kaplan, H., Thompson, R. C., Trumble, B. C., Wann, L. S., Allam, A. H., Beheim, B., Frohlich, B., Sutherland, M. L., Sutherland, J. D., Stieglitz, J., Rodriguez, D. E., Michalik, D. E., </w:t>
      </w:r>
      <w:r w:rsidRPr="00E56AB2">
        <w:lastRenderedPageBreak/>
        <w:t xml:space="preserve">Rowan, C. J., Lombardi, G. P., Bedi, R., Garcia, A. R., Min, J. K., Narula, J., Finch, C. E., … Thomas, G. S. (2017). Coronary atherosclerosis in indigenous South American Tsimane: A cross-sectional cohort study. </w:t>
      </w:r>
      <w:r w:rsidRPr="00E56AB2">
        <w:rPr>
          <w:i/>
          <w:iCs/>
        </w:rPr>
        <w:t>The Lancet</w:t>
      </w:r>
      <w:r w:rsidRPr="00E56AB2">
        <w:t xml:space="preserve">, </w:t>
      </w:r>
      <w:r w:rsidRPr="00E56AB2">
        <w:rPr>
          <w:i/>
          <w:iCs/>
        </w:rPr>
        <w:t>389</w:t>
      </w:r>
      <w:r w:rsidRPr="00E56AB2">
        <w:t>(10080), 1730–1739. https://doi.org/10.1016/S0140-6736(17)30752-3</w:t>
      </w:r>
    </w:p>
    <w:p w14:paraId="79B3A5BD" w14:textId="77777777" w:rsidR="00E56AB2" w:rsidRPr="00E56AB2" w:rsidRDefault="00E56AB2" w:rsidP="00E56AB2">
      <w:pPr>
        <w:pStyle w:val="Bibliography"/>
      </w:pPr>
      <w:r w:rsidRPr="00E56AB2">
        <w:t xml:space="preserve">Kaplan, J. R., Manuck, S. B., &amp; Shively, C. (1991). The effects of fat and cholesterol on social behavior in monkeys.: </w:t>
      </w:r>
      <w:r w:rsidRPr="00E56AB2">
        <w:rPr>
          <w:i/>
          <w:iCs/>
        </w:rPr>
        <w:t>Psychosomatic Medicine</w:t>
      </w:r>
      <w:r w:rsidRPr="00E56AB2">
        <w:t xml:space="preserve">, </w:t>
      </w:r>
      <w:r w:rsidRPr="00E56AB2">
        <w:rPr>
          <w:i/>
          <w:iCs/>
        </w:rPr>
        <w:t>53</w:t>
      </w:r>
      <w:r w:rsidRPr="00E56AB2">
        <w:t>(6), 634–642. https://doi.org/10.1097/00006842-199111000-00005</w:t>
      </w:r>
    </w:p>
    <w:p w14:paraId="7BEA4E46" w14:textId="77777777" w:rsidR="00E56AB2" w:rsidRPr="00E56AB2" w:rsidRDefault="00E56AB2" w:rsidP="00E56AB2">
      <w:pPr>
        <w:pStyle w:val="Bibliography"/>
      </w:pPr>
      <w:r w:rsidRPr="00E56AB2">
        <w:t xml:space="preserve">Kasprowska-Liśkiewicz, D., Liśkiewicz, A. D., Nowacka-Chmielewska, M. M., Nowicka, J., Małecki, A., &amp; Barski, J. J. (2017). The ketogenic diet affects the social behavior of young male rats. </w:t>
      </w:r>
      <w:r w:rsidRPr="00E56AB2">
        <w:rPr>
          <w:i/>
          <w:iCs/>
        </w:rPr>
        <w:t>Physiology &amp; Behavior</w:t>
      </w:r>
      <w:r w:rsidRPr="00E56AB2">
        <w:t xml:space="preserve">, </w:t>
      </w:r>
      <w:r w:rsidRPr="00E56AB2">
        <w:rPr>
          <w:i/>
          <w:iCs/>
        </w:rPr>
        <w:t>179</w:t>
      </w:r>
      <w:r w:rsidRPr="00E56AB2">
        <w:t>, 168–177. https://doi.org/10.1016/j.physbeh.2017.06.007</w:t>
      </w:r>
    </w:p>
    <w:p w14:paraId="66C9D521" w14:textId="77777777" w:rsidR="00E56AB2" w:rsidRPr="00E56AB2" w:rsidRDefault="00E56AB2" w:rsidP="00E56AB2">
      <w:pPr>
        <w:pStyle w:val="Bibliography"/>
      </w:pPr>
      <w:r w:rsidRPr="00E56AB2">
        <w:t xml:space="preserve">Kersey, P. J., Allen, J. E., Allot, A., Barba, M., Boddu, S., Bolt, B. J., Carvalho-Silva, D., Christensen, M., Davis, P., Grabmueller, C., Kumar, N., Liu, Z., Maurel, T., Moore, B., McDowall, M. D., Maheswari, U., Naamati, G., Newman, V., Ong, C. K., … Yates, A. (2018). Ensembl Genomes 2018: An integrated omics infrastructure for non-vertebrate species. </w:t>
      </w:r>
      <w:r w:rsidRPr="00E56AB2">
        <w:rPr>
          <w:i/>
          <w:iCs/>
        </w:rPr>
        <w:t>Nucleic Acids Research</w:t>
      </w:r>
      <w:r w:rsidRPr="00E56AB2">
        <w:t xml:space="preserve">, </w:t>
      </w:r>
      <w:r w:rsidRPr="00E56AB2">
        <w:rPr>
          <w:i/>
          <w:iCs/>
        </w:rPr>
        <w:t>46</w:t>
      </w:r>
      <w:r w:rsidRPr="00E56AB2">
        <w:t>(D1), D802–D808. https://doi.org/10.1093/nar/gkx1011</w:t>
      </w:r>
    </w:p>
    <w:p w14:paraId="68023D02" w14:textId="77777777" w:rsidR="00E56AB2" w:rsidRPr="00E56AB2" w:rsidRDefault="00E56AB2" w:rsidP="00E56AB2">
      <w:pPr>
        <w:pStyle w:val="Bibliography"/>
      </w:pPr>
      <w:r w:rsidRPr="00E56AB2">
        <w:t xml:space="preserve">Kim, D., Langmead, B., &amp; Salzberg, S. L. (2015). HISAT: A fast spliced aligner with low memory requirements. </w:t>
      </w:r>
      <w:r w:rsidRPr="00E56AB2">
        <w:rPr>
          <w:i/>
          <w:iCs/>
        </w:rPr>
        <w:t>Nature Methods</w:t>
      </w:r>
      <w:r w:rsidRPr="00E56AB2">
        <w:t xml:space="preserve">, </w:t>
      </w:r>
      <w:r w:rsidRPr="00E56AB2">
        <w:rPr>
          <w:i/>
          <w:iCs/>
        </w:rPr>
        <w:t>12</w:t>
      </w:r>
      <w:r w:rsidRPr="00E56AB2">
        <w:t>(4), 357–360. https://doi.org/10.1038/nmeth.3317</w:t>
      </w:r>
    </w:p>
    <w:p w14:paraId="38EB76C1" w14:textId="77777777" w:rsidR="00E56AB2" w:rsidRPr="00E56AB2" w:rsidRDefault="00E56AB2" w:rsidP="00E56AB2">
      <w:pPr>
        <w:pStyle w:val="Bibliography"/>
      </w:pPr>
      <w:r w:rsidRPr="00E56AB2">
        <w:t xml:space="preserve">Kimmig, L. M., &amp; Karalis, D. G. (2013). Do Omega-3 Polyunsaturated Fatty Acids Prevent Cardiovascular Disease? A Review of the Randomized Clinical Trials. </w:t>
      </w:r>
      <w:r w:rsidRPr="00E56AB2">
        <w:rPr>
          <w:i/>
          <w:iCs/>
        </w:rPr>
        <w:t>Lipid Insights</w:t>
      </w:r>
      <w:r w:rsidRPr="00E56AB2">
        <w:t xml:space="preserve">, </w:t>
      </w:r>
      <w:r w:rsidRPr="00E56AB2">
        <w:rPr>
          <w:i/>
          <w:iCs/>
        </w:rPr>
        <w:t>6</w:t>
      </w:r>
      <w:r w:rsidRPr="00E56AB2">
        <w:t>, LPI.S10846. https://doi.org/10.4137/LPI.S10846</w:t>
      </w:r>
    </w:p>
    <w:p w14:paraId="3C379BB6" w14:textId="77777777" w:rsidR="00E56AB2" w:rsidRPr="00E56AB2" w:rsidRDefault="00E56AB2" w:rsidP="00E56AB2">
      <w:pPr>
        <w:pStyle w:val="Bibliography"/>
      </w:pPr>
      <w:r w:rsidRPr="00E56AB2">
        <w:lastRenderedPageBreak/>
        <w:t xml:space="preserve">Kinsella, R. J., Kähäri, A., Haider, S., Zamora, J., Proctor, G., Spudich, G., Almeida-King, J., Staines, D., Derwent, P., Kerhornou, A., Kersey, P., &amp; Flicek, P. (2011). Ensembl BioMarts: A hub for data retrieval across taxonomic space. </w:t>
      </w:r>
      <w:r w:rsidRPr="00E56AB2">
        <w:rPr>
          <w:i/>
          <w:iCs/>
        </w:rPr>
        <w:t>Database: The Journal of Biological Databases and Curation</w:t>
      </w:r>
      <w:r w:rsidRPr="00E56AB2">
        <w:t xml:space="preserve">, </w:t>
      </w:r>
      <w:r w:rsidRPr="00E56AB2">
        <w:rPr>
          <w:i/>
          <w:iCs/>
        </w:rPr>
        <w:t>2011</w:t>
      </w:r>
      <w:r w:rsidRPr="00E56AB2">
        <w:t>, bar030. https://doi.org/10.1093/database/bar030</w:t>
      </w:r>
    </w:p>
    <w:p w14:paraId="3C5D678A" w14:textId="77777777" w:rsidR="00E56AB2" w:rsidRPr="00E56AB2" w:rsidRDefault="00E56AB2" w:rsidP="00E56AB2">
      <w:pPr>
        <w:pStyle w:val="Bibliography"/>
      </w:pPr>
      <w:r w:rsidRPr="00E56AB2">
        <w:t xml:space="preserve">Kougias, D. G., Cortes, L. R., Moody, L., Rhoads, S., Pan, Y.-X., &amp; Juraska, J. M. (2018). Effects of Perinatal Exposure to Phthalates and a High-Fat Diet on Maternal Behavior and Pup Development and Social Play. </w:t>
      </w:r>
      <w:r w:rsidRPr="00E56AB2">
        <w:rPr>
          <w:i/>
          <w:iCs/>
        </w:rPr>
        <w:t>Endocrinology</w:t>
      </w:r>
      <w:r w:rsidRPr="00E56AB2">
        <w:t xml:space="preserve">, </w:t>
      </w:r>
      <w:r w:rsidRPr="00E56AB2">
        <w:rPr>
          <w:i/>
          <w:iCs/>
        </w:rPr>
        <w:t>159</w:t>
      </w:r>
      <w:r w:rsidRPr="00E56AB2">
        <w:t>(2), 1088–1105. https://doi.org/10.1210/en.2017-03047</w:t>
      </w:r>
    </w:p>
    <w:p w14:paraId="6659EB7A" w14:textId="77777777" w:rsidR="00E56AB2" w:rsidRPr="00E56AB2" w:rsidRDefault="00E56AB2" w:rsidP="00E56AB2">
      <w:pPr>
        <w:pStyle w:val="Bibliography"/>
      </w:pPr>
      <w:r w:rsidRPr="00E56AB2">
        <w:t xml:space="preserve">Kraft, T. S., Stieglitz, J., Trumble, B. C., Martin, M., Kaplan, H., &amp; Gurven, M. (2018). Nutrition transition in 2 lowland Bolivian subsistence populations. </w:t>
      </w:r>
      <w:r w:rsidRPr="00E56AB2">
        <w:rPr>
          <w:i/>
          <w:iCs/>
        </w:rPr>
        <w:t>The American Journal of Clinical Nutrition</w:t>
      </w:r>
      <w:r w:rsidRPr="00E56AB2">
        <w:t xml:space="preserve">, </w:t>
      </w:r>
      <w:r w:rsidRPr="00E56AB2">
        <w:rPr>
          <w:i/>
          <w:iCs/>
        </w:rPr>
        <w:t>108</w:t>
      </w:r>
      <w:r w:rsidRPr="00E56AB2">
        <w:t>(6), 1183–1195. https://doi.org/10.1093/ajcn/nqy250</w:t>
      </w:r>
    </w:p>
    <w:p w14:paraId="22AB9910" w14:textId="77777777" w:rsidR="00E56AB2" w:rsidRPr="00E56AB2" w:rsidRDefault="00E56AB2" w:rsidP="00E56AB2">
      <w:pPr>
        <w:pStyle w:val="Bibliography"/>
        <w:rPr>
          <w:ins w:id="683" w:author="Revised" w:date="2021-07-01T13:47:00Z"/>
        </w:rPr>
      </w:pPr>
      <w:ins w:id="684" w:author="Revised" w:date="2021-07-01T13:47:00Z">
        <w:r w:rsidRPr="00E56AB2">
          <w:t xml:space="preserve">Kromrey, S. A., Czoty, P. W., Nader, S. </w:t>
        </w:r>
      </w:ins>
      <w:moveToRangeStart w:id="685" w:author="Revised" w:date="2021-07-01T13:47:00Z" w:name="move76039687"/>
      <w:moveTo w:id="686" w:author="Revised" w:date="2021-07-01T13:47:00Z">
        <w:r w:rsidRPr="00E56AB2">
          <w:rPr>
            <w:rPrChange w:id="687" w:author="Revised" w:date="2021-07-01T13:47:00Z">
              <w:rPr>
                <w:rFonts w:ascii="Times" w:hAnsi="Times"/>
              </w:rPr>
            </w:rPrChange>
          </w:rPr>
          <w:t xml:space="preserve">H., </w:t>
        </w:r>
      </w:moveTo>
      <w:moveToRangeEnd w:id="685"/>
      <w:ins w:id="688" w:author="Revised" w:date="2021-07-01T13:47:00Z">
        <w:r w:rsidRPr="00E56AB2">
          <w:t xml:space="preserve">Register, T. C., &amp; Nader, M. A. (2016). Preclinical laboratory assessments of predictors of social rank in female cynomolgus monkeys. </w:t>
        </w:r>
        <w:r w:rsidRPr="00E56AB2">
          <w:rPr>
            <w:i/>
            <w:iCs/>
          </w:rPr>
          <w:t>American Journal of Primatology</w:t>
        </w:r>
        <w:r w:rsidRPr="00E56AB2">
          <w:t xml:space="preserve">, </w:t>
        </w:r>
        <w:r w:rsidRPr="00E56AB2">
          <w:rPr>
            <w:i/>
            <w:iCs/>
          </w:rPr>
          <w:t>78</w:t>
        </w:r>
        <w:r w:rsidRPr="00E56AB2">
          <w:t>(4), 402–417. https://doi.org/10.1002/ajp.22514</w:t>
        </w:r>
      </w:ins>
    </w:p>
    <w:p w14:paraId="2C1BCA50" w14:textId="77777777" w:rsidR="00E56AB2" w:rsidRPr="00E56AB2" w:rsidRDefault="00E56AB2" w:rsidP="00E56AB2">
      <w:pPr>
        <w:pStyle w:val="Bibliography"/>
      </w:pPr>
      <w:r w:rsidRPr="00E56AB2">
        <w:t xml:space="preserve">Lagranja, E. S., Phojanakong, P., Navarro, A., &amp; Valeggia, C. R. (2015). Indigenous populations in transition: An evaluation of metabolic syndrome and its associated factors among the Toba of northern Argentina. </w:t>
      </w:r>
      <w:r w:rsidRPr="00E56AB2">
        <w:rPr>
          <w:i/>
          <w:iCs/>
        </w:rPr>
        <w:t>Annals of Human Biology</w:t>
      </w:r>
      <w:r w:rsidRPr="00E56AB2">
        <w:t xml:space="preserve">, </w:t>
      </w:r>
      <w:r w:rsidRPr="00E56AB2">
        <w:rPr>
          <w:i/>
          <w:iCs/>
        </w:rPr>
        <w:t>42</w:t>
      </w:r>
      <w:r w:rsidRPr="00E56AB2">
        <w:t>(1), 84–90. https://doi.org/10.3109/03014460.2014.932008</w:t>
      </w:r>
    </w:p>
    <w:p w14:paraId="412D2E30" w14:textId="77777777" w:rsidR="00E56AB2" w:rsidRPr="00E56AB2" w:rsidRDefault="00E56AB2" w:rsidP="00E56AB2">
      <w:pPr>
        <w:pStyle w:val="Bibliography"/>
        <w:rPr>
          <w:ins w:id="689" w:author="Revised" w:date="2021-07-01T13:47:00Z"/>
        </w:rPr>
      </w:pPr>
      <w:ins w:id="690" w:author="Revised" w:date="2021-07-01T13:47:00Z">
        <w:r w:rsidRPr="00E56AB2">
          <w:t xml:space="preserve">Langfelder, P., &amp; Horvath, S. (2008). WGCNA: An R package for weighted correlation network analysis. </w:t>
        </w:r>
        <w:r w:rsidRPr="00E56AB2">
          <w:rPr>
            <w:i/>
            <w:iCs/>
          </w:rPr>
          <w:t>BMC Bioinformatics</w:t>
        </w:r>
        <w:r w:rsidRPr="00E56AB2">
          <w:t xml:space="preserve">, </w:t>
        </w:r>
        <w:r w:rsidRPr="00E56AB2">
          <w:rPr>
            <w:i/>
            <w:iCs/>
          </w:rPr>
          <w:t>9</w:t>
        </w:r>
        <w:r w:rsidRPr="00E56AB2">
          <w:t>(1), 559. https://doi.org/10.1186/1471-2105-9-559</w:t>
        </w:r>
      </w:ins>
    </w:p>
    <w:p w14:paraId="7D51BA14" w14:textId="77777777" w:rsidR="00E56AB2" w:rsidRPr="00E56AB2" w:rsidRDefault="00E56AB2" w:rsidP="00E56AB2">
      <w:pPr>
        <w:pStyle w:val="Bibliography"/>
      </w:pPr>
      <w:r w:rsidRPr="00E56AB2">
        <w:lastRenderedPageBreak/>
        <w:t xml:space="preserve">Layé, S., Nadjar, A., Joffre, C., &amp; Bazinet, R. P. (2018). Anti-Inflammatory Effects of Omega-3 Fatty Acids in the Brain: Physiological Mechanisms and Relevance to Pharmacology. </w:t>
      </w:r>
      <w:r w:rsidRPr="00E56AB2">
        <w:rPr>
          <w:i/>
          <w:iCs/>
        </w:rPr>
        <w:t>Pharmacological Reviews</w:t>
      </w:r>
      <w:r w:rsidRPr="00E56AB2">
        <w:t xml:space="preserve">, </w:t>
      </w:r>
      <w:r w:rsidRPr="00E56AB2">
        <w:rPr>
          <w:i/>
          <w:iCs/>
        </w:rPr>
        <w:t>70</w:t>
      </w:r>
      <w:r w:rsidRPr="00E56AB2">
        <w:t>(1), 12–38. https://doi.org/10.1124/pr.117.014092</w:t>
      </w:r>
    </w:p>
    <w:p w14:paraId="435C9EE1" w14:textId="77777777" w:rsidR="00E56AB2" w:rsidRPr="00E56AB2" w:rsidRDefault="00E56AB2" w:rsidP="00E56AB2">
      <w:pPr>
        <w:pStyle w:val="Bibliography"/>
      </w:pPr>
      <w:r w:rsidRPr="00E56AB2">
        <w:t xml:space="preserve">Lê, S., Josse, J., &amp; Husson, F. (2008). </w:t>
      </w:r>
      <w:r w:rsidRPr="00E56AB2">
        <w:rPr>
          <w:b/>
          <w:bCs/>
        </w:rPr>
        <w:t>FactoMineR</w:t>
      </w:r>
      <w:r w:rsidRPr="00E56AB2">
        <w:t xml:space="preserve">: An </w:t>
      </w:r>
      <w:r w:rsidRPr="00E56AB2">
        <w:rPr>
          <w:i/>
          <w:iCs/>
        </w:rPr>
        <w:t>R</w:t>
      </w:r>
      <w:r w:rsidRPr="00E56AB2">
        <w:t xml:space="preserve"> Package for Multivariate Analysis. </w:t>
      </w:r>
      <w:r w:rsidRPr="00E56AB2">
        <w:rPr>
          <w:i/>
          <w:iCs/>
        </w:rPr>
        <w:t>Journal of Statistical Software</w:t>
      </w:r>
      <w:r w:rsidRPr="00E56AB2">
        <w:t xml:space="preserve">, </w:t>
      </w:r>
      <w:r w:rsidRPr="00E56AB2">
        <w:rPr>
          <w:i/>
          <w:iCs/>
        </w:rPr>
        <w:t>25</w:t>
      </w:r>
      <w:r w:rsidRPr="00E56AB2">
        <w:t>(1). https://doi.org/10.18637/jss.v025.i01</w:t>
      </w:r>
    </w:p>
    <w:p w14:paraId="53480344" w14:textId="77777777" w:rsidR="00E56AB2" w:rsidRPr="00E56AB2" w:rsidRDefault="00E56AB2" w:rsidP="00E56AB2">
      <w:pPr>
        <w:pStyle w:val="Bibliography"/>
      </w:pPr>
      <w:r w:rsidRPr="00E56AB2">
        <w:t xml:space="preserve">Lea, A. J., Martins, D., Kamau, J., Gurven, M., &amp; Ayroles, J. F. (2020). Urbanization and market integration have strong, nonlinear effects on cardiometabolic health in the Turkana. </w:t>
      </w:r>
      <w:r w:rsidRPr="00E56AB2">
        <w:rPr>
          <w:i/>
          <w:iCs/>
        </w:rPr>
        <w:t>Science Advances</w:t>
      </w:r>
      <w:r w:rsidRPr="00E56AB2">
        <w:t xml:space="preserve">, </w:t>
      </w:r>
      <w:r w:rsidRPr="00E56AB2">
        <w:rPr>
          <w:i/>
          <w:iCs/>
        </w:rPr>
        <w:t>6</w:t>
      </w:r>
      <w:r w:rsidRPr="00E56AB2">
        <w:t>(43), eabb1430. https://doi.org/10.1126/sciadv.abb1430</w:t>
      </w:r>
    </w:p>
    <w:p w14:paraId="0CB22644" w14:textId="77777777" w:rsidR="00E56AB2" w:rsidRPr="00E56AB2" w:rsidRDefault="00E56AB2" w:rsidP="00E56AB2">
      <w:pPr>
        <w:pStyle w:val="Bibliography"/>
      </w:pPr>
      <w:r w:rsidRPr="00E56AB2">
        <w:t xml:space="preserve">Lea, A., Subramaniam, M., Ko, A., Lehtimäki, T., Raitoharju, E., Kähönen, M., Seppälä, I., Mononen, N., Raitakari, O. T., Ala-Korpela, M., Pajukanta, P., Zaitlen, N., &amp; Ayroles, J. F. (2019). Genetic and environmental perturbations lead to regulatory decoherence. </w:t>
      </w:r>
      <w:r w:rsidRPr="00E56AB2">
        <w:rPr>
          <w:i/>
          <w:iCs/>
        </w:rPr>
        <w:t>ELife</w:t>
      </w:r>
      <w:r w:rsidRPr="00E56AB2">
        <w:t xml:space="preserve">, </w:t>
      </w:r>
      <w:r w:rsidRPr="00E56AB2">
        <w:rPr>
          <w:i/>
          <w:iCs/>
        </w:rPr>
        <w:t>8</w:t>
      </w:r>
      <w:r w:rsidRPr="00E56AB2">
        <w:t>. https://doi.org/10.7554/eLife.40538</w:t>
      </w:r>
    </w:p>
    <w:p w14:paraId="2972BB06" w14:textId="77777777" w:rsidR="00E56AB2" w:rsidRPr="00E56AB2" w:rsidRDefault="00E56AB2" w:rsidP="00E56AB2">
      <w:pPr>
        <w:pStyle w:val="Bibliography"/>
        <w:rPr>
          <w:ins w:id="691" w:author="Revised" w:date="2021-07-01T13:47:00Z"/>
        </w:rPr>
      </w:pPr>
      <w:ins w:id="692" w:author="Revised" w:date="2021-07-01T13:47:00Z">
        <w:r w:rsidRPr="00E56AB2">
          <w:t xml:space="preserve">Lees, C. J., Jerome, C. P., Register, T. C., &amp; Carlson, C. S. (1998). Changes in Bone Mass and Bone Biomarkers of Cynomolgus Monkeys during Pregnancy and Lactation </w:t>
        </w:r>
        <w:r w:rsidRPr="00E56AB2">
          <w:rPr>
            <w:vertAlign w:val="superscript"/>
          </w:rPr>
          <w:t>1</w:t>
        </w:r>
        <w:r w:rsidRPr="00E56AB2">
          <w:t xml:space="preserve">. </w:t>
        </w:r>
        <w:r w:rsidRPr="00E56AB2">
          <w:rPr>
            <w:i/>
            <w:iCs/>
          </w:rPr>
          <w:t>The Journal of Clinical Endocrinology &amp; Metabolism</w:t>
        </w:r>
        <w:r w:rsidRPr="00E56AB2">
          <w:t xml:space="preserve">, </w:t>
        </w:r>
        <w:r w:rsidRPr="00E56AB2">
          <w:rPr>
            <w:i/>
            <w:iCs/>
          </w:rPr>
          <w:t>83</w:t>
        </w:r>
        <w:r w:rsidRPr="00E56AB2">
          <w:t>(12), 4298–4302. https://doi.org/10.1210/jcem.83.12.5344</w:t>
        </w:r>
      </w:ins>
    </w:p>
    <w:p w14:paraId="317D9120" w14:textId="77777777" w:rsidR="00E56AB2" w:rsidRPr="00E56AB2" w:rsidRDefault="00E56AB2" w:rsidP="00E56AB2">
      <w:pPr>
        <w:pStyle w:val="Bibliography"/>
      </w:pPr>
      <w:r w:rsidRPr="00E56AB2">
        <w:t xml:space="preserve">Li, H., Handsaker, B., Wysoker, A., Fennell, T., Ruan, J., Homer, N., Marth, G., Abecasis, G., Durbin, R., &amp; 1000 Genome Project Data Processing Subgroup. (2009). The Sequence Alignment/Map format and SAMtools. </w:t>
      </w:r>
      <w:r w:rsidRPr="00E56AB2">
        <w:rPr>
          <w:i/>
          <w:iCs/>
        </w:rPr>
        <w:t>Bioinformatics (Oxford, England)</w:t>
      </w:r>
      <w:r w:rsidRPr="00E56AB2">
        <w:t xml:space="preserve">, </w:t>
      </w:r>
      <w:r w:rsidRPr="00E56AB2">
        <w:rPr>
          <w:i/>
          <w:iCs/>
        </w:rPr>
        <w:t>25</w:t>
      </w:r>
      <w:r w:rsidRPr="00E56AB2">
        <w:t>(16), 2078–2079. https://doi.org/10.1093/bioinformatics/btp352</w:t>
      </w:r>
    </w:p>
    <w:p w14:paraId="39353817" w14:textId="77777777" w:rsidR="00E56AB2" w:rsidRPr="00E56AB2" w:rsidRDefault="00E56AB2" w:rsidP="00E56AB2">
      <w:pPr>
        <w:pStyle w:val="Bibliography"/>
      </w:pPr>
      <w:r w:rsidRPr="00E56AB2">
        <w:t xml:space="preserve">Liao, Y., Smyth, G. K., &amp; Shi, W. (2014). featureCounts: An efficient general purpose program for assigning sequence reads to genomic features. </w:t>
      </w:r>
      <w:r w:rsidRPr="00E56AB2">
        <w:rPr>
          <w:i/>
          <w:iCs/>
        </w:rPr>
        <w:t>Bioinformatics (Oxford, England)</w:t>
      </w:r>
      <w:r w:rsidRPr="00E56AB2">
        <w:t xml:space="preserve">, </w:t>
      </w:r>
      <w:r w:rsidRPr="00E56AB2">
        <w:rPr>
          <w:i/>
          <w:iCs/>
        </w:rPr>
        <w:t>30</w:t>
      </w:r>
      <w:r w:rsidRPr="00E56AB2">
        <w:t>(7), 923–930. https://doi.org/10.1093/bioinformatics/btt656</w:t>
      </w:r>
    </w:p>
    <w:p w14:paraId="49B59E6D" w14:textId="77777777" w:rsidR="00E56AB2" w:rsidRPr="00E56AB2" w:rsidRDefault="00E56AB2" w:rsidP="00E56AB2">
      <w:pPr>
        <w:pStyle w:val="Bibliography"/>
      </w:pPr>
      <w:r w:rsidRPr="00E56AB2">
        <w:lastRenderedPageBreak/>
        <w:t xml:space="preserve">Lieberman, D. &amp; Vintage Books (Nowy Jork). (2014). </w:t>
      </w:r>
      <w:r w:rsidRPr="00E56AB2">
        <w:rPr>
          <w:i/>
          <w:iCs/>
        </w:rPr>
        <w:t>The story of the human body: Evolution, health and disease</w:t>
      </w:r>
      <w:r w:rsidRPr="00E56AB2">
        <w:t>. Vintage Books.</w:t>
      </w:r>
    </w:p>
    <w:p w14:paraId="578B8DCB" w14:textId="77777777" w:rsidR="00E56AB2" w:rsidRPr="00E56AB2" w:rsidRDefault="00E56AB2" w:rsidP="00E56AB2">
      <w:pPr>
        <w:pStyle w:val="Bibliography"/>
      </w:pPr>
      <w:r w:rsidRPr="00E56AB2">
        <w:t xml:space="preserve">Lopez-Garcia, E., Schulze, M. B., Fung, T. T., Meigs, J. B., Rifai, N., Manson, J. E., &amp; Hu, F. B. (2004). Major dietary patterns are related to plasma concentrations of markers of inflammation and endothelial dysfunction. </w:t>
      </w:r>
      <w:r w:rsidRPr="00E56AB2">
        <w:rPr>
          <w:i/>
          <w:iCs/>
        </w:rPr>
        <w:t>The American Journal of Clinical Nutrition</w:t>
      </w:r>
      <w:r w:rsidRPr="00E56AB2">
        <w:t xml:space="preserve">, </w:t>
      </w:r>
      <w:r w:rsidRPr="00E56AB2">
        <w:rPr>
          <w:i/>
          <w:iCs/>
        </w:rPr>
        <w:t>80</w:t>
      </w:r>
      <w:r w:rsidRPr="00E56AB2">
        <w:t>(4), 1029–1035. https://doi.org/10.1093/ajcn/80.4.1029</w:t>
      </w:r>
    </w:p>
    <w:p w14:paraId="1FCB888E" w14:textId="77777777" w:rsidR="00E56AB2" w:rsidRPr="00E56AB2" w:rsidRDefault="00E56AB2" w:rsidP="00E56AB2">
      <w:pPr>
        <w:pStyle w:val="Bibliography"/>
        <w:rPr>
          <w:ins w:id="693" w:author="Revised" w:date="2021-07-01T13:47:00Z"/>
        </w:rPr>
      </w:pPr>
      <w:ins w:id="694" w:author="Revised" w:date="2021-07-01T13:47:00Z">
        <w:r w:rsidRPr="00E56AB2">
          <w:t xml:space="preserve">Luca, F., Perry, G. H., &amp; Di Rienzo, A. (2010). Evolutionary Adaptations to Dietary Changes. </w:t>
        </w:r>
        <w:r w:rsidRPr="00E56AB2">
          <w:rPr>
            <w:i/>
            <w:iCs/>
          </w:rPr>
          <w:t>Annual Review of Nutrition</w:t>
        </w:r>
        <w:r w:rsidRPr="00E56AB2">
          <w:t xml:space="preserve">, </w:t>
        </w:r>
        <w:r w:rsidRPr="00E56AB2">
          <w:rPr>
            <w:i/>
            <w:iCs/>
          </w:rPr>
          <w:t>30</w:t>
        </w:r>
        <w:r w:rsidRPr="00E56AB2">
          <w:t>(1), 291–314. https://doi.org/10.1146/annurev-nutr-080508-141048</w:t>
        </w:r>
      </w:ins>
    </w:p>
    <w:p w14:paraId="5E4260F6" w14:textId="77777777" w:rsidR="00E56AB2" w:rsidRPr="00E56AB2" w:rsidRDefault="00E56AB2" w:rsidP="00E56AB2">
      <w:pPr>
        <w:pStyle w:val="Bibliography"/>
      </w:pPr>
      <w:r w:rsidRPr="00E56AB2">
        <w:t xml:space="preserve">Mackenbach, J. P. (2007). The Mediterranean diet story illustrates that “why” questions are as important as “how” questions in disease explanation. </w:t>
      </w:r>
      <w:r w:rsidRPr="00E56AB2">
        <w:rPr>
          <w:i/>
          <w:iCs/>
        </w:rPr>
        <w:t>Journal of Clinical Epidemiology</w:t>
      </w:r>
      <w:r w:rsidRPr="00E56AB2">
        <w:t xml:space="preserve">, </w:t>
      </w:r>
      <w:r w:rsidRPr="00E56AB2">
        <w:rPr>
          <w:i/>
          <w:iCs/>
        </w:rPr>
        <w:t>60</w:t>
      </w:r>
      <w:r w:rsidRPr="00E56AB2">
        <w:t>(2), 105–109. https://doi.org/10.1016/j.jclinepi.2006.05.001</w:t>
      </w:r>
    </w:p>
    <w:p w14:paraId="338EB21B" w14:textId="77777777" w:rsidR="00E56AB2" w:rsidRPr="00E56AB2" w:rsidRDefault="00E56AB2" w:rsidP="00E56AB2">
      <w:pPr>
        <w:pStyle w:val="Bibliography"/>
      </w:pPr>
      <w:r w:rsidRPr="00E56AB2">
        <w:t xml:space="preserve">Maestripieri, D., Schino, G., Aureli, F., &amp; Troisi, A. (1992). A modest proposal: Displacement activities as an indicator of emotions in primates. </w:t>
      </w:r>
      <w:r w:rsidRPr="00E56AB2">
        <w:rPr>
          <w:i/>
          <w:iCs/>
        </w:rPr>
        <w:t>Animal Behaviour</w:t>
      </w:r>
      <w:r w:rsidRPr="00E56AB2">
        <w:t xml:space="preserve">, </w:t>
      </w:r>
      <w:r w:rsidRPr="00E56AB2">
        <w:rPr>
          <w:i/>
          <w:iCs/>
        </w:rPr>
        <w:t>44</w:t>
      </w:r>
      <w:r w:rsidRPr="00E56AB2">
        <w:t>(5), 967–979. https://doi.org/10.1016/S0003-3472(05)80592-5</w:t>
      </w:r>
    </w:p>
    <w:p w14:paraId="04538F80" w14:textId="77777777" w:rsidR="00E56AB2" w:rsidRPr="00E56AB2" w:rsidRDefault="00E56AB2" w:rsidP="00E56AB2">
      <w:pPr>
        <w:pStyle w:val="Bibliography"/>
      </w:pPr>
      <w:r w:rsidRPr="00E56AB2">
        <w:t xml:space="preserve">Maier, S. F., &amp; Watkins, L. R. (1998). Cytokines for psychologists: Implications of bidirectional immune-to-brain communication for understanding behavior, mood, and cognition. </w:t>
      </w:r>
      <w:r w:rsidRPr="00E56AB2">
        <w:rPr>
          <w:i/>
          <w:iCs/>
        </w:rPr>
        <w:t>Psychological Review</w:t>
      </w:r>
      <w:r w:rsidRPr="00E56AB2">
        <w:t xml:space="preserve">, </w:t>
      </w:r>
      <w:r w:rsidRPr="00E56AB2">
        <w:rPr>
          <w:i/>
          <w:iCs/>
        </w:rPr>
        <w:t>105</w:t>
      </w:r>
      <w:r w:rsidRPr="00E56AB2">
        <w:t>(1), 83–107. https://doi.org/10.1037/0033-295X.105.1.83</w:t>
      </w:r>
    </w:p>
    <w:p w14:paraId="14B4E53D" w14:textId="77777777" w:rsidR="00E56AB2" w:rsidRPr="00E56AB2" w:rsidRDefault="00E56AB2" w:rsidP="00E56AB2">
      <w:pPr>
        <w:pStyle w:val="Bibliography"/>
      </w:pPr>
      <w:r w:rsidRPr="00E56AB2">
        <w:t xml:space="preserve">Manzel, A., Muller, D. N., Hafler, D. A., Erdman, S. E., Linker, R. A., &amp; Kleinewietfeld, M. (2014). Role of “Western diet” in inflammatory autoimmune diseases. </w:t>
      </w:r>
      <w:r w:rsidRPr="00E56AB2">
        <w:rPr>
          <w:i/>
          <w:iCs/>
        </w:rPr>
        <w:t>Current Allergy and Asthma Reports</w:t>
      </w:r>
      <w:r w:rsidRPr="00E56AB2">
        <w:t xml:space="preserve">, </w:t>
      </w:r>
      <w:r w:rsidRPr="00E56AB2">
        <w:rPr>
          <w:i/>
          <w:iCs/>
        </w:rPr>
        <w:t>14</w:t>
      </w:r>
      <w:r w:rsidRPr="00E56AB2">
        <w:t>(1), 404. https://doi.org/10.1007/s11882-013-0404-6</w:t>
      </w:r>
    </w:p>
    <w:p w14:paraId="7ACB106D" w14:textId="77777777" w:rsidR="00E56AB2" w:rsidRPr="00E56AB2" w:rsidRDefault="00E56AB2" w:rsidP="00E56AB2">
      <w:pPr>
        <w:pStyle w:val="Bibliography"/>
      </w:pPr>
      <w:r w:rsidRPr="00E56AB2">
        <w:t xml:space="preserve">Martinez, F. O., &amp; Gordon, S. (2014). The M1 and M2 paradigm of macrophage activation: Time for reassessment. </w:t>
      </w:r>
      <w:r w:rsidRPr="00E56AB2">
        <w:rPr>
          <w:i/>
          <w:iCs/>
        </w:rPr>
        <w:t>F1000Prime Reports</w:t>
      </w:r>
      <w:r w:rsidRPr="00E56AB2">
        <w:t xml:space="preserve">, </w:t>
      </w:r>
      <w:r w:rsidRPr="00E56AB2">
        <w:rPr>
          <w:i/>
          <w:iCs/>
        </w:rPr>
        <w:t>6</w:t>
      </w:r>
      <w:r w:rsidRPr="00E56AB2">
        <w:t>. https://doi.org/10.12703/P6-13</w:t>
      </w:r>
    </w:p>
    <w:p w14:paraId="5B42196F" w14:textId="77777777" w:rsidR="00E56AB2" w:rsidRPr="00E56AB2" w:rsidRDefault="00E56AB2" w:rsidP="00E56AB2">
      <w:pPr>
        <w:pStyle w:val="Bibliography"/>
      </w:pPr>
      <w:r w:rsidRPr="00E56AB2">
        <w:lastRenderedPageBreak/>
        <w:t xml:space="preserve">Michalson, K. T., Macintyre, A. N., Sempowski, G. D., Bourland, J. D., Howard, T. D., Hawkins, G. A., Dugan, G. O., Cline, J. M., &amp; Register, T. C. (2019). Monocyte Polarization is Altered by Total-Body Irradiation in Male Rhesus Macaques: Implications for Delayed Effects of Acute Radiation Exposure. </w:t>
      </w:r>
      <w:r w:rsidRPr="00E56AB2">
        <w:rPr>
          <w:i/>
          <w:iCs/>
        </w:rPr>
        <w:t>Radiation Research</w:t>
      </w:r>
      <w:r w:rsidRPr="00E56AB2">
        <w:t xml:space="preserve">, </w:t>
      </w:r>
      <w:r w:rsidRPr="00E56AB2">
        <w:rPr>
          <w:i/>
          <w:iCs/>
        </w:rPr>
        <w:t>192</w:t>
      </w:r>
      <w:r w:rsidRPr="00E56AB2">
        <w:t>(2), 121–134. https://doi.org/10.1667/RR15310.1</w:t>
      </w:r>
    </w:p>
    <w:p w14:paraId="11D6B0A3" w14:textId="77777777" w:rsidR="00E56AB2" w:rsidRPr="00E56AB2" w:rsidRDefault="00E56AB2" w:rsidP="00E56AB2">
      <w:pPr>
        <w:pStyle w:val="Bibliography"/>
        <w:rPr>
          <w:ins w:id="695" w:author="Revised" w:date="2021-07-01T13:47:00Z"/>
        </w:rPr>
      </w:pPr>
      <w:ins w:id="696" w:author="Revised" w:date="2021-07-01T13:47:00Z">
        <w:r w:rsidRPr="00E56AB2">
          <w:t xml:space="preserve">Mikkola, T. </w:t>
        </w:r>
      </w:ins>
      <w:moveToRangeStart w:id="697" w:author="Revised" w:date="2021-07-01T13:47:00Z" w:name="move76039689"/>
      <w:moveTo w:id="698" w:author="Revised" w:date="2021-07-01T13:47:00Z">
        <w:r w:rsidRPr="00E56AB2">
          <w:rPr>
            <w:rPrChange w:id="699" w:author="Revised" w:date="2021-07-01T13:47:00Z">
              <w:rPr>
                <w:rFonts w:ascii="Times" w:hAnsi="Times"/>
              </w:rPr>
            </w:rPrChange>
          </w:rPr>
          <w:t xml:space="preserve">S., </w:t>
        </w:r>
      </w:moveTo>
      <w:moveToRangeEnd w:id="697"/>
      <w:ins w:id="700" w:author="Revised" w:date="2021-07-01T13:47:00Z">
        <w:r w:rsidRPr="00E56AB2">
          <w:t xml:space="preserve">&amp; Clarkson, T. B. (2006). Coronary Heart Disease and Postmenopausal Hormone Therapy: Conundrum Explained by Timing? </w:t>
        </w:r>
        <w:r w:rsidRPr="00E56AB2">
          <w:rPr>
            <w:i/>
            <w:iCs/>
          </w:rPr>
          <w:t>Journal of Women’s Health</w:t>
        </w:r>
        <w:r w:rsidRPr="00E56AB2">
          <w:t xml:space="preserve">, </w:t>
        </w:r>
        <w:r w:rsidRPr="00E56AB2">
          <w:rPr>
            <w:i/>
            <w:iCs/>
          </w:rPr>
          <w:t>15</w:t>
        </w:r>
        <w:r w:rsidRPr="00E56AB2">
          <w:t>(1), 51–53. https://doi.org/10.1089/jwh.2006.15.51</w:t>
        </w:r>
      </w:ins>
    </w:p>
    <w:p w14:paraId="7443139C" w14:textId="77777777" w:rsidR="00E56AB2" w:rsidRPr="00E56AB2" w:rsidRDefault="00E56AB2" w:rsidP="00E56AB2">
      <w:pPr>
        <w:pStyle w:val="Bibliography"/>
        <w:rPr>
          <w:ins w:id="701" w:author="Revised" w:date="2021-07-01T13:47:00Z"/>
        </w:rPr>
      </w:pPr>
      <w:ins w:id="702" w:author="Revised" w:date="2021-07-01T13:47:00Z">
        <w:r w:rsidRPr="00E56AB2">
          <w:t xml:space="preserve">Mikkola, T. S., Clarkson, T. B., &amp; Notelovitz, M. (2004). Postmenopausal hormone therapy before and after the women’s health initiative study: What consequences? </w:t>
        </w:r>
        <w:r w:rsidRPr="00E56AB2">
          <w:rPr>
            <w:i/>
            <w:iCs/>
          </w:rPr>
          <w:t>Annals of Medicine</w:t>
        </w:r>
        <w:r w:rsidRPr="00E56AB2">
          <w:t xml:space="preserve">, </w:t>
        </w:r>
        <w:r w:rsidRPr="00E56AB2">
          <w:rPr>
            <w:i/>
            <w:iCs/>
          </w:rPr>
          <w:t>36</w:t>
        </w:r>
        <w:r w:rsidRPr="00E56AB2">
          <w:t>(6), 402–413. https://doi.org/10.1080/07853890410035430</w:t>
        </w:r>
      </w:ins>
    </w:p>
    <w:p w14:paraId="4C5442EE" w14:textId="77777777" w:rsidR="00E56AB2" w:rsidRPr="00E56AB2" w:rsidRDefault="00E56AB2" w:rsidP="00E56AB2">
      <w:pPr>
        <w:pStyle w:val="Bibliography"/>
      </w:pPr>
      <w:r w:rsidRPr="00E56AB2">
        <w:t xml:space="preserve">Miyata, Y., Fukuhara, A., Otsuki, M., &amp; Shimomura, I. (2012). Expression of Activating Transcription Factor 2 in Inflammatory Macrophages in Obese Adipose Tissue. </w:t>
      </w:r>
      <w:r w:rsidRPr="00E56AB2">
        <w:rPr>
          <w:i/>
          <w:iCs/>
        </w:rPr>
        <w:t>Obesity</w:t>
      </w:r>
      <w:r w:rsidRPr="00E56AB2">
        <w:t>. https://doi.org/10.1038/oby.2012.154</w:t>
      </w:r>
    </w:p>
    <w:p w14:paraId="579876A8" w14:textId="77777777" w:rsidR="00E56AB2" w:rsidRPr="00E56AB2" w:rsidRDefault="00E56AB2" w:rsidP="00E56AB2">
      <w:pPr>
        <w:pStyle w:val="Bibliography"/>
      </w:pPr>
      <w:r w:rsidRPr="00E56AB2">
        <w:t xml:space="preserve">Mosser, D. M., &amp; Edwards, J. P. (2008). Exploring the full spectrum of macrophage activation. </w:t>
      </w:r>
      <w:r w:rsidRPr="00E56AB2">
        <w:rPr>
          <w:i/>
          <w:iCs/>
        </w:rPr>
        <w:t>Nature Reviews Immunology</w:t>
      </w:r>
      <w:r w:rsidRPr="00E56AB2">
        <w:t xml:space="preserve">, </w:t>
      </w:r>
      <w:r w:rsidRPr="00E56AB2">
        <w:rPr>
          <w:i/>
          <w:iCs/>
        </w:rPr>
        <w:t>8</w:t>
      </w:r>
      <w:r w:rsidRPr="00E56AB2">
        <w:t>(12), 958–969. https://doi.org/10.1038/nri2448</w:t>
      </w:r>
    </w:p>
    <w:p w14:paraId="0F0CEED7" w14:textId="77777777" w:rsidR="00E56AB2" w:rsidRPr="00E56AB2" w:rsidRDefault="00E56AB2" w:rsidP="00E56AB2">
      <w:pPr>
        <w:pStyle w:val="Bibliography"/>
        <w:rPr>
          <w:ins w:id="703" w:author="Revised" w:date="2021-07-01T13:47:00Z"/>
        </w:rPr>
      </w:pPr>
      <w:ins w:id="704" w:author="Revised" w:date="2021-07-01T13:47:00Z">
        <w:r w:rsidRPr="00E56AB2">
          <w:t xml:space="preserve">Naftolin, F., Taylor, H. S., Karas, R., Brinton, E., Newman, I., Clarkson, T. B., Mendelsohn, M., Lobo, R. A., Judelson, D. </w:t>
        </w:r>
      </w:ins>
      <w:moveToRangeStart w:id="705" w:author="Revised" w:date="2021-07-01T13:47:00Z" w:name="move76039692"/>
      <w:moveTo w:id="706" w:author="Revised" w:date="2021-07-01T13:47:00Z">
        <w:r w:rsidRPr="00E56AB2">
          <w:rPr>
            <w:rPrChange w:id="707" w:author="Revised" w:date="2021-07-01T13:47:00Z">
              <w:rPr>
                <w:rFonts w:ascii="Times" w:hAnsi="Times"/>
              </w:rPr>
            </w:rPrChange>
          </w:rPr>
          <w:t xml:space="preserve">R., </w:t>
        </w:r>
      </w:moveTo>
      <w:moveToRangeEnd w:id="705"/>
      <w:ins w:id="708" w:author="Revised" w:date="2021-07-01T13:47:00Z">
        <w:r w:rsidRPr="00E56AB2">
          <w:t xml:space="preserve">Nachtigall, L. E., Heward, C. B., Hecht, H., Jaff, M. </w:t>
        </w:r>
      </w:ins>
      <w:moveToRangeStart w:id="709" w:author="Revised" w:date="2021-07-01T13:47:00Z" w:name="move76039693"/>
      <w:moveTo w:id="710" w:author="Revised" w:date="2021-07-01T13:47:00Z">
        <w:r w:rsidRPr="00E56AB2">
          <w:rPr>
            <w:rPrChange w:id="711" w:author="Revised" w:date="2021-07-01T13:47:00Z">
              <w:rPr>
                <w:rFonts w:ascii="Times" w:hAnsi="Times"/>
              </w:rPr>
            </w:rPrChange>
          </w:rPr>
          <w:t xml:space="preserve">R., </w:t>
        </w:r>
      </w:moveTo>
      <w:moveToRangeEnd w:id="709"/>
      <w:ins w:id="712" w:author="Revised" w:date="2021-07-01T13:47:00Z">
        <w:r w:rsidRPr="00E56AB2">
          <w:t xml:space="preserve">&amp; Harman, S. M. (2004). The Women’s Health Initiative could not have detected cardioprotective effects of starting hormone therapy during the menopausal transition. </w:t>
        </w:r>
        <w:r w:rsidRPr="00E56AB2">
          <w:rPr>
            <w:i/>
            <w:iCs/>
          </w:rPr>
          <w:t>Fertility and Sterility</w:t>
        </w:r>
        <w:r w:rsidRPr="00E56AB2">
          <w:t xml:space="preserve">, </w:t>
        </w:r>
        <w:r w:rsidRPr="00E56AB2">
          <w:rPr>
            <w:i/>
            <w:iCs/>
          </w:rPr>
          <w:t>81</w:t>
        </w:r>
        <w:r w:rsidRPr="00E56AB2">
          <w:t>(6), 1498–1501. https://doi.org/10.1016/j.fertnstert.2004.02.095</w:t>
        </w:r>
      </w:ins>
    </w:p>
    <w:p w14:paraId="7E335F7B" w14:textId="77777777" w:rsidR="00E56AB2" w:rsidRPr="00E56AB2" w:rsidRDefault="00E56AB2" w:rsidP="00E56AB2">
      <w:pPr>
        <w:pStyle w:val="Bibliography"/>
      </w:pPr>
      <w:r w:rsidRPr="00E56AB2">
        <w:t xml:space="preserve">Nagpal, R., Shively, C. A., Appt, S. A., Register, T. C., Michalson, K. T., Vitolins, M. Z., &amp; Yadav, H. (2018). Gut Microbiome Composition in Non-human Primates Consuming a </w:t>
      </w:r>
      <w:r w:rsidRPr="00E56AB2">
        <w:lastRenderedPageBreak/>
        <w:t xml:space="preserve">Western or Mediterranean Diet. </w:t>
      </w:r>
      <w:r w:rsidRPr="00E56AB2">
        <w:rPr>
          <w:i/>
          <w:iCs/>
        </w:rPr>
        <w:t>Frontiers in Nutrition</w:t>
      </w:r>
      <w:r w:rsidRPr="00E56AB2">
        <w:t xml:space="preserve">, </w:t>
      </w:r>
      <w:r w:rsidRPr="00E56AB2">
        <w:rPr>
          <w:i/>
          <w:iCs/>
        </w:rPr>
        <w:t>5</w:t>
      </w:r>
      <w:r w:rsidRPr="00E56AB2">
        <w:t>, 28. https://doi.org/10.3389/fnut.2018.00028</w:t>
      </w:r>
    </w:p>
    <w:p w14:paraId="13E2E66D" w14:textId="77777777" w:rsidR="00E56AB2" w:rsidRPr="00E56AB2" w:rsidRDefault="00E56AB2" w:rsidP="00E56AB2">
      <w:pPr>
        <w:pStyle w:val="Bibliography"/>
        <w:rPr>
          <w:ins w:id="713" w:author="Revised" w:date="2021-07-01T13:47:00Z"/>
        </w:rPr>
      </w:pPr>
      <w:ins w:id="714" w:author="Revised" w:date="2021-07-01T13:47:00Z">
        <w:r w:rsidRPr="00E56AB2">
          <w:t xml:space="preserve">Nagpal, R., Wang, S., Solberg Woods, L. C., Seshie, O., Chung, S. T., Shively, C. A., Register, T. C., Craft, S., McClain, D. A., &amp; Yadav, H. (2018). Comparative Microbiome Signatures and Short-Chain Fatty Acids in Mouse, Rat, Non-human Primate, and Human Feces. </w:t>
        </w:r>
        <w:r w:rsidRPr="00E56AB2">
          <w:rPr>
            <w:i/>
            <w:iCs/>
          </w:rPr>
          <w:t>Frontiers in Microbiology</w:t>
        </w:r>
        <w:r w:rsidRPr="00E56AB2">
          <w:t xml:space="preserve">, </w:t>
        </w:r>
        <w:r w:rsidRPr="00E56AB2">
          <w:rPr>
            <w:i/>
            <w:iCs/>
          </w:rPr>
          <w:t>9</w:t>
        </w:r>
        <w:r w:rsidRPr="00E56AB2">
          <w:t>, 2897. https://doi.org/10.3389/fmicb.2018.02897</w:t>
        </w:r>
      </w:ins>
    </w:p>
    <w:p w14:paraId="02AE9714" w14:textId="77777777" w:rsidR="00E56AB2" w:rsidRPr="00E56AB2" w:rsidRDefault="00E56AB2" w:rsidP="00E56AB2">
      <w:pPr>
        <w:pStyle w:val="Bibliography"/>
      </w:pPr>
      <w:r w:rsidRPr="00E56AB2">
        <w:t xml:space="preserve">Nahrendorf, M., &amp; Swirski, F. K. (2016). Abandoning M1/M2 for a Network Model of Macrophage Function. </w:t>
      </w:r>
      <w:r w:rsidRPr="00E56AB2">
        <w:rPr>
          <w:i/>
          <w:iCs/>
        </w:rPr>
        <w:t>Circulation Research</w:t>
      </w:r>
      <w:r w:rsidRPr="00E56AB2">
        <w:t xml:space="preserve">, </w:t>
      </w:r>
      <w:r w:rsidRPr="00E56AB2">
        <w:rPr>
          <w:i/>
          <w:iCs/>
        </w:rPr>
        <w:t>119</w:t>
      </w:r>
      <w:r w:rsidRPr="00E56AB2">
        <w:t>(3), 414–417. https://doi.org/10.1161/CIRCRESAHA.116.309194</w:t>
      </w:r>
    </w:p>
    <w:p w14:paraId="7EE68592" w14:textId="77777777" w:rsidR="00E56AB2" w:rsidRPr="00E56AB2" w:rsidRDefault="00E56AB2" w:rsidP="00E56AB2">
      <w:pPr>
        <w:pStyle w:val="Bibliography"/>
      </w:pPr>
      <w:r w:rsidRPr="00E56AB2">
        <w:t xml:space="preserve">Nanri, A., Moore, M. A., &amp; Kono, S. (2007). Impact of C-reactive protein on disease risk and its relation to dietary factors. </w:t>
      </w:r>
      <w:r w:rsidRPr="00E56AB2">
        <w:rPr>
          <w:i/>
          <w:iCs/>
        </w:rPr>
        <w:t>Asian Pacific Journal of Cancer Prevention: APJCP</w:t>
      </w:r>
      <w:r w:rsidRPr="00E56AB2">
        <w:t xml:space="preserve">, </w:t>
      </w:r>
      <w:r w:rsidRPr="00E56AB2">
        <w:rPr>
          <w:i/>
          <w:iCs/>
        </w:rPr>
        <w:t>8</w:t>
      </w:r>
      <w:r w:rsidRPr="00E56AB2">
        <w:t>(2), 167–177.</w:t>
      </w:r>
    </w:p>
    <w:p w14:paraId="6C9F31CB" w14:textId="77777777" w:rsidR="00E56AB2" w:rsidRPr="00E56AB2" w:rsidRDefault="00E56AB2" w:rsidP="00E56AB2">
      <w:pPr>
        <w:pStyle w:val="Bibliography"/>
      </w:pPr>
      <w:r w:rsidRPr="00E56AB2">
        <w:t xml:space="preserve">Nettleton, J. A., Steffen, L. M., Mayer-Davis, E. J., Jenny, N. S., Jiang, R., Herrington, D. M., &amp; Jacobs, D. R. (2006). Dietary patterns are associated with biochemical markers of inflammation and endothelial activation in the Multi-Ethnic Study of Atherosclerosis (MESA). </w:t>
      </w:r>
      <w:r w:rsidRPr="00E56AB2">
        <w:rPr>
          <w:i/>
          <w:iCs/>
        </w:rPr>
        <w:t>The American Journal of Clinical Nutrition</w:t>
      </w:r>
      <w:r w:rsidRPr="00E56AB2">
        <w:t xml:space="preserve">, </w:t>
      </w:r>
      <w:r w:rsidRPr="00E56AB2">
        <w:rPr>
          <w:i/>
          <w:iCs/>
        </w:rPr>
        <w:t>83</w:t>
      </w:r>
      <w:r w:rsidRPr="00E56AB2">
        <w:t>(6), 1369–1379. https://doi.org/10.1093/ajcn/83.6.1369</w:t>
      </w:r>
    </w:p>
    <w:p w14:paraId="32461DFA" w14:textId="77777777" w:rsidR="00E56AB2" w:rsidRPr="00E56AB2" w:rsidRDefault="00E56AB2" w:rsidP="00E56AB2">
      <w:pPr>
        <w:pStyle w:val="Bibliography"/>
      </w:pPr>
      <w:r w:rsidRPr="00E56AB2">
        <w:t xml:space="preserve">Neve, B., Fernandez-Zapico, M. E., Ashkenazi-Katalan, V., Dina, C., Hamid, Y. H., Joly, E., Vaillant, E., Benmezroua, Y., Durand, E., Bakaher, N., Delannoy, V., Vaxillaire, M., Cook, T., Dallinga-Thie, G. M., Jansen, H., Charles, M.-A., Clément, K., Galan, P., Hercberg, S., … Froguel, P. (2005). Role of transcription factor KLF11 and its diabetes-associated gene variants in pancreatic beta cell function. </w:t>
      </w:r>
      <w:r w:rsidRPr="00E56AB2">
        <w:rPr>
          <w:i/>
          <w:iCs/>
        </w:rPr>
        <w:t xml:space="preserve">Proceedings of the National </w:t>
      </w:r>
      <w:r w:rsidRPr="00E56AB2">
        <w:rPr>
          <w:i/>
          <w:iCs/>
        </w:rPr>
        <w:lastRenderedPageBreak/>
        <w:t>Academy of Sciences of the United States of America</w:t>
      </w:r>
      <w:r w:rsidRPr="00E56AB2">
        <w:t xml:space="preserve">, </w:t>
      </w:r>
      <w:r w:rsidRPr="00E56AB2">
        <w:rPr>
          <w:i/>
          <w:iCs/>
        </w:rPr>
        <w:t>102</w:t>
      </w:r>
      <w:r w:rsidRPr="00E56AB2">
        <w:t>(13), 4807–4812. https://doi.org/10.1073/pnas.0409177102</w:t>
      </w:r>
    </w:p>
    <w:p w14:paraId="46F8C295" w14:textId="77777777" w:rsidR="00E56AB2" w:rsidRPr="00E56AB2" w:rsidRDefault="00E56AB2" w:rsidP="00E56AB2">
      <w:pPr>
        <w:pStyle w:val="Bibliography"/>
      </w:pPr>
      <w:r w:rsidRPr="00E56AB2">
        <w:t xml:space="preserve">Ohlow, M. J., Sohre, S., Granold, M., Schreckenberger, M., &amp; Moosmann, B. (2017). Why Have Clinical Trials of Antioxidants to Prevent Neurodegeneration Failed? - A Cellular Investigation of Novel Phenothiazine-Type Antioxidants Reveals Competing Objectives for Pharmaceutical Neuroprotection. </w:t>
      </w:r>
      <w:r w:rsidRPr="00E56AB2">
        <w:rPr>
          <w:i/>
          <w:iCs/>
        </w:rPr>
        <w:t>Pharmaceutical Research</w:t>
      </w:r>
      <w:r w:rsidRPr="00E56AB2">
        <w:t xml:space="preserve">, </w:t>
      </w:r>
      <w:r w:rsidRPr="00E56AB2">
        <w:rPr>
          <w:i/>
          <w:iCs/>
        </w:rPr>
        <w:t>34</w:t>
      </w:r>
      <w:r w:rsidRPr="00E56AB2">
        <w:t>(2), 378–393. https://doi.org/10.1007/s11095-016-2068-0</w:t>
      </w:r>
    </w:p>
    <w:p w14:paraId="504DA1E6" w14:textId="77777777" w:rsidR="00E56AB2" w:rsidRPr="00E56AB2" w:rsidRDefault="00E56AB2" w:rsidP="00E56AB2">
      <w:pPr>
        <w:pStyle w:val="Bibliography"/>
      </w:pPr>
      <w:r w:rsidRPr="00E56AB2">
        <w:t xml:space="preserve">O’Keefe, J. H., Gheewala, N. M., &amp; O’Keefe, J. O. (2008). Dietary strategies for improving post-prandial glucose, lipids, inflammation, and cardiovascular health. </w:t>
      </w:r>
      <w:r w:rsidRPr="00E56AB2">
        <w:rPr>
          <w:i/>
          <w:iCs/>
        </w:rPr>
        <w:t>Journal of the American College of Cardiology</w:t>
      </w:r>
      <w:r w:rsidRPr="00E56AB2">
        <w:t xml:space="preserve">, </w:t>
      </w:r>
      <w:r w:rsidRPr="00E56AB2">
        <w:rPr>
          <w:i/>
          <w:iCs/>
        </w:rPr>
        <w:t>51</w:t>
      </w:r>
      <w:r w:rsidRPr="00E56AB2">
        <w:t>(3), 249–255. https://doi.org/10.1016/j.jacc.2007.10.016</w:t>
      </w:r>
    </w:p>
    <w:p w14:paraId="4D48D13E" w14:textId="77777777" w:rsidR="00E56AB2" w:rsidRPr="00E56AB2" w:rsidRDefault="00E56AB2" w:rsidP="00E56AB2">
      <w:pPr>
        <w:pStyle w:val="Bibliography"/>
      </w:pPr>
      <w:r w:rsidRPr="00E56AB2">
        <w:t xml:space="preserve">Osler, M., &amp; Schroll, M. (1997). Diet and mortality in a cohort of elderly people in a north European community. </w:t>
      </w:r>
      <w:r w:rsidRPr="00E56AB2">
        <w:rPr>
          <w:i/>
          <w:iCs/>
        </w:rPr>
        <w:t>International Journal of Epidemiology</w:t>
      </w:r>
      <w:r w:rsidRPr="00E56AB2">
        <w:t xml:space="preserve">, </w:t>
      </w:r>
      <w:r w:rsidRPr="00E56AB2">
        <w:rPr>
          <w:i/>
          <w:iCs/>
        </w:rPr>
        <w:t>26</w:t>
      </w:r>
      <w:r w:rsidRPr="00E56AB2">
        <w:t>(1), 155–159. https://doi.org/10.1093/ije/26.1.155</w:t>
      </w:r>
    </w:p>
    <w:p w14:paraId="7D900572" w14:textId="77777777" w:rsidR="00E56AB2" w:rsidRPr="00E56AB2" w:rsidRDefault="00E56AB2" w:rsidP="00E56AB2">
      <w:pPr>
        <w:pStyle w:val="Bibliography"/>
      </w:pPr>
      <w:r w:rsidRPr="00E56AB2">
        <w:t xml:space="preserve">Pearen, M. A., &amp; Muscat, G. E. O. (2010). Minireview: Nuclear Hormone Receptor 4A Signaling: Implications for Metabolic Disease. </w:t>
      </w:r>
      <w:r w:rsidRPr="00E56AB2">
        <w:rPr>
          <w:i/>
          <w:iCs/>
        </w:rPr>
        <w:t>Molecular Endocrinology</w:t>
      </w:r>
      <w:r w:rsidRPr="00E56AB2">
        <w:t xml:space="preserve">, </w:t>
      </w:r>
      <w:r w:rsidRPr="00E56AB2">
        <w:rPr>
          <w:i/>
          <w:iCs/>
        </w:rPr>
        <w:t>24</w:t>
      </w:r>
      <w:r w:rsidRPr="00E56AB2">
        <w:t>(10), 1891–1903. https://doi.org/10.1210/me.2010-0015</w:t>
      </w:r>
    </w:p>
    <w:p w14:paraId="192DE306" w14:textId="77777777" w:rsidR="00E56AB2" w:rsidRPr="00E56AB2" w:rsidRDefault="00E56AB2" w:rsidP="00E56AB2">
      <w:pPr>
        <w:pStyle w:val="Bibliography"/>
      </w:pPr>
      <w:r w:rsidRPr="00E56AB2">
        <w:t xml:space="preserve">Pontzer, H., Wood, B. M., &amp; Raichlen, D. A. (2018). Hunter-gatherers as models in public health: Hunter-gatherer health and lifestyle. </w:t>
      </w:r>
      <w:r w:rsidRPr="00E56AB2">
        <w:rPr>
          <w:i/>
          <w:iCs/>
        </w:rPr>
        <w:t>Obesity Reviews</w:t>
      </w:r>
      <w:r w:rsidRPr="00E56AB2">
        <w:t xml:space="preserve">, </w:t>
      </w:r>
      <w:r w:rsidRPr="00E56AB2">
        <w:rPr>
          <w:i/>
          <w:iCs/>
        </w:rPr>
        <w:t>19</w:t>
      </w:r>
      <w:r w:rsidRPr="00E56AB2">
        <w:t>, 24–35. https://doi.org/10.1111/obr.12785</w:t>
      </w:r>
    </w:p>
    <w:p w14:paraId="106B135B" w14:textId="77777777" w:rsidR="00E56AB2" w:rsidRPr="00E56AB2" w:rsidRDefault="00E56AB2" w:rsidP="00E56AB2">
      <w:pPr>
        <w:pStyle w:val="Bibliography"/>
      </w:pPr>
      <w:r w:rsidRPr="00E56AB2">
        <w:t xml:space="preserve">Powles, J., Fahimi, S., Micha, R., Khatibzadeh, S., Shi, P., Ezzati, M., Engell, R. E., Lim, S. S., Danaei, G., Mozaffarian, D., &amp; on behalf of the Global Burden of Diseases Nutrition and Chronic Diseases Expert Group (NutriCoDE). (2013). Global, regional and national </w:t>
      </w:r>
      <w:r w:rsidRPr="00E56AB2">
        <w:lastRenderedPageBreak/>
        <w:t xml:space="preserve">sodium intakes in 1990 and 2010: A systematic analysis of 24 h urinary sodium excretion and dietary surveys worldwide. </w:t>
      </w:r>
      <w:r w:rsidRPr="00E56AB2">
        <w:rPr>
          <w:i/>
          <w:iCs/>
        </w:rPr>
        <w:t>BMJ Open</w:t>
      </w:r>
      <w:r w:rsidRPr="00E56AB2">
        <w:t xml:space="preserve">, </w:t>
      </w:r>
      <w:r w:rsidRPr="00E56AB2">
        <w:rPr>
          <w:i/>
          <w:iCs/>
        </w:rPr>
        <w:t>3</w:t>
      </w:r>
      <w:r w:rsidRPr="00E56AB2">
        <w:t>(12), e003733. https://doi.org/10.1136/bmjopen-2013-003733</w:t>
      </w:r>
    </w:p>
    <w:p w14:paraId="76D24A0B" w14:textId="77777777" w:rsidR="00E56AB2" w:rsidRPr="00E56AB2" w:rsidRDefault="00E56AB2" w:rsidP="00E56AB2">
      <w:pPr>
        <w:pStyle w:val="Bibliography"/>
      </w:pPr>
      <w:r w:rsidRPr="00E56AB2">
        <w:t xml:space="preserve">Preacher, K. J., &amp; Hayes, A. F. (2004). SPSS and SAS procedures for estimating indirect effects in simple mediation models. </w:t>
      </w:r>
      <w:r w:rsidRPr="00E56AB2">
        <w:rPr>
          <w:i/>
          <w:iCs/>
        </w:rPr>
        <w:t>Behavior Research Methods, Instruments, &amp; Computers: A Journal of the Psychonomic Society, Inc</w:t>
      </w:r>
      <w:r w:rsidRPr="00E56AB2">
        <w:t xml:space="preserve">, </w:t>
      </w:r>
      <w:r w:rsidRPr="00E56AB2">
        <w:rPr>
          <w:i/>
          <w:iCs/>
        </w:rPr>
        <w:t>36</w:t>
      </w:r>
      <w:r w:rsidRPr="00E56AB2">
        <w:t>(4), 717–731. https://doi.org/10.3758/bf03206553</w:t>
      </w:r>
    </w:p>
    <w:p w14:paraId="7C6F8CD7" w14:textId="77777777" w:rsidR="00E56AB2" w:rsidRPr="00E56AB2" w:rsidRDefault="00E56AB2" w:rsidP="00E56AB2">
      <w:pPr>
        <w:pStyle w:val="Bibliography"/>
      </w:pPr>
      <w:r w:rsidRPr="00E56AB2">
        <w:t xml:space="preserve">Raison, C. L., Capuron, L., &amp; Miller, A. H. (2006). Cytokines sing the blues: Inflammation and the pathogenesis of depression. </w:t>
      </w:r>
      <w:r w:rsidRPr="00E56AB2">
        <w:rPr>
          <w:i/>
          <w:iCs/>
        </w:rPr>
        <w:t>Trends in Immunology</w:t>
      </w:r>
      <w:r w:rsidRPr="00E56AB2">
        <w:t xml:space="preserve">, </w:t>
      </w:r>
      <w:r w:rsidRPr="00E56AB2">
        <w:rPr>
          <w:i/>
          <w:iCs/>
        </w:rPr>
        <w:t>27</w:t>
      </w:r>
      <w:r w:rsidRPr="00E56AB2">
        <w:t>(1), 24–31. https://doi.org/10.1016/j.it.2005.11.006</w:t>
      </w:r>
    </w:p>
    <w:p w14:paraId="5E7B1641" w14:textId="77777777" w:rsidR="00E56AB2" w:rsidRPr="00E56AB2" w:rsidRDefault="00E56AB2" w:rsidP="00E56AB2">
      <w:pPr>
        <w:pStyle w:val="Bibliography"/>
        <w:rPr>
          <w:ins w:id="715" w:author="Revised" w:date="2021-07-01T13:47:00Z"/>
        </w:rPr>
      </w:pPr>
      <w:ins w:id="716" w:author="Revised" w:date="2021-07-01T13:47:00Z">
        <w:r w:rsidRPr="00E56AB2">
          <w:t xml:space="preserve">Register, T. C. (2009). Primate models in women’s health: Inflammation and atherogenesis in female cynomolgus macaques ( </w:t>
        </w:r>
        <w:r w:rsidRPr="00E56AB2">
          <w:rPr>
            <w:i/>
            <w:iCs/>
          </w:rPr>
          <w:t>Macaca fascicularis</w:t>
        </w:r>
        <w:r w:rsidRPr="00E56AB2">
          <w:t xml:space="preserve"> ). </w:t>
        </w:r>
        <w:r w:rsidRPr="00E56AB2">
          <w:rPr>
            <w:i/>
            <w:iCs/>
          </w:rPr>
          <w:t>American Journal of Primatology</w:t>
        </w:r>
        <w:r w:rsidRPr="00E56AB2">
          <w:t xml:space="preserve">, </w:t>
        </w:r>
        <w:r w:rsidRPr="00E56AB2">
          <w:rPr>
            <w:i/>
            <w:iCs/>
          </w:rPr>
          <w:t>71</w:t>
        </w:r>
        <w:r w:rsidRPr="00E56AB2">
          <w:t>(9), 766–775. https://doi.org/10.1002/ajp.20722</w:t>
        </w:r>
      </w:ins>
    </w:p>
    <w:p w14:paraId="3311A916" w14:textId="77777777" w:rsidR="00E56AB2" w:rsidRPr="00E56AB2" w:rsidRDefault="00E56AB2" w:rsidP="00E56AB2">
      <w:pPr>
        <w:pStyle w:val="Bibliography"/>
        <w:rPr>
          <w:ins w:id="717" w:author="Revised" w:date="2021-07-01T13:47:00Z"/>
        </w:rPr>
      </w:pPr>
      <w:ins w:id="718" w:author="Revised" w:date="2021-07-01T13:47:00Z">
        <w:r w:rsidRPr="00E56AB2">
          <w:t xml:space="preserve">Register, T. C., Jayo, M. J., &amp; Anthony, M. S. (2003). Soy phytoestrogens do not prevent bone loss in postmenopausal monkeys. </w:t>
        </w:r>
        <w:r w:rsidRPr="00E56AB2">
          <w:rPr>
            <w:i/>
            <w:iCs/>
          </w:rPr>
          <w:t>The Journal of Clinical Endocrinology and Metabolism</w:t>
        </w:r>
        <w:r w:rsidRPr="00E56AB2">
          <w:t xml:space="preserve">, </w:t>
        </w:r>
        <w:r w:rsidRPr="00E56AB2">
          <w:rPr>
            <w:i/>
            <w:iCs/>
          </w:rPr>
          <w:t>88</w:t>
        </w:r>
        <w:r w:rsidRPr="00E56AB2">
          <w:t>(9), 4362–4370. https://doi.org/10.1210/jc.2003-030493</w:t>
        </w:r>
      </w:ins>
    </w:p>
    <w:p w14:paraId="479072EE" w14:textId="77777777" w:rsidR="00E56AB2" w:rsidRPr="00E56AB2" w:rsidRDefault="00E56AB2" w:rsidP="00E56AB2">
      <w:pPr>
        <w:pStyle w:val="Bibliography"/>
      </w:pPr>
      <w:r w:rsidRPr="00E56AB2">
        <w:t xml:space="preserve">Reimold, A. M., Kim, J., Finberg, R., &amp; Glimcher, L. H. (2001). Decreased immediate inflammatory gene induction in activating transcription factor-2 mutant mice. </w:t>
      </w:r>
      <w:r w:rsidRPr="00E56AB2">
        <w:rPr>
          <w:i/>
          <w:iCs/>
        </w:rPr>
        <w:t>International Immunology</w:t>
      </w:r>
      <w:r w:rsidRPr="00E56AB2">
        <w:t xml:space="preserve">, </w:t>
      </w:r>
      <w:r w:rsidRPr="00E56AB2">
        <w:rPr>
          <w:i/>
          <w:iCs/>
        </w:rPr>
        <w:t>13</w:t>
      </w:r>
      <w:r w:rsidRPr="00E56AB2">
        <w:t>(2), 241–248. https://doi.org/10.1093/intimm/13.2.241</w:t>
      </w:r>
    </w:p>
    <w:p w14:paraId="0B95E84F" w14:textId="77777777" w:rsidR="00E56AB2" w:rsidRPr="00E56AB2" w:rsidRDefault="00E56AB2" w:rsidP="00E56AB2">
      <w:pPr>
        <w:pStyle w:val="Bibliography"/>
      </w:pPr>
      <w:r w:rsidRPr="00E56AB2">
        <w:t xml:space="preserve">Ritchie, M. E., Phipson, B., Wu, D., Hu, Y., Law, C. W., Shi, W., &amp; Smyth, G. K. (2015). Limma powers differential expression analyses for RNA-sequencing and microarray studies. </w:t>
      </w:r>
      <w:r w:rsidRPr="00E56AB2">
        <w:rPr>
          <w:i/>
          <w:iCs/>
        </w:rPr>
        <w:t>Nucleic Acids Research</w:t>
      </w:r>
      <w:r w:rsidRPr="00E56AB2">
        <w:t xml:space="preserve">, </w:t>
      </w:r>
      <w:r w:rsidRPr="00E56AB2">
        <w:rPr>
          <w:i/>
          <w:iCs/>
        </w:rPr>
        <w:t>43</w:t>
      </w:r>
      <w:r w:rsidRPr="00E56AB2">
        <w:t>(7), e47. https://doi.org/10.1093/nar/gkv007</w:t>
      </w:r>
    </w:p>
    <w:p w14:paraId="10FDDBFE" w14:textId="77777777" w:rsidR="00E56AB2" w:rsidRPr="00E56AB2" w:rsidRDefault="00E56AB2" w:rsidP="00E56AB2">
      <w:pPr>
        <w:pStyle w:val="Bibliography"/>
      </w:pPr>
      <w:r w:rsidRPr="00E56AB2">
        <w:lastRenderedPageBreak/>
        <w:t xml:space="preserve">Romagnolo, D. F., &amp; Selmin, O. I. (2017). Mediterranean Diet and Prevention of Chronic Diseases. </w:t>
      </w:r>
      <w:r w:rsidRPr="00E56AB2">
        <w:rPr>
          <w:i/>
          <w:iCs/>
        </w:rPr>
        <w:t>Nutrition Today</w:t>
      </w:r>
      <w:r w:rsidRPr="00E56AB2">
        <w:t xml:space="preserve">, </w:t>
      </w:r>
      <w:r w:rsidRPr="00E56AB2">
        <w:rPr>
          <w:i/>
          <w:iCs/>
        </w:rPr>
        <w:t>52</w:t>
      </w:r>
      <w:r w:rsidRPr="00E56AB2">
        <w:t>(5), 208–222. https://doi.org/10.1097/NT.0000000000000228</w:t>
      </w:r>
    </w:p>
    <w:p w14:paraId="75ED6913" w14:textId="77777777" w:rsidR="00E56AB2" w:rsidRPr="00E56AB2" w:rsidRDefault="00E56AB2" w:rsidP="00E56AB2">
      <w:pPr>
        <w:pStyle w:val="Bibliography"/>
      </w:pPr>
      <w:r w:rsidRPr="00E56AB2">
        <w:t xml:space="preserve">Samson, S., &amp; Wong, N. (2002). Role of Sp1 in insulin regulation of gene expression. </w:t>
      </w:r>
      <w:r w:rsidRPr="00E56AB2">
        <w:rPr>
          <w:i/>
          <w:iCs/>
        </w:rPr>
        <w:t>Journal of Molecular Endocrinology</w:t>
      </w:r>
      <w:r w:rsidRPr="00E56AB2">
        <w:t xml:space="preserve">, </w:t>
      </w:r>
      <w:r w:rsidRPr="00E56AB2">
        <w:rPr>
          <w:i/>
          <w:iCs/>
        </w:rPr>
        <w:t>29</w:t>
      </w:r>
      <w:r w:rsidRPr="00E56AB2">
        <w:t>(3), 265–279. https://doi.org/10.1677/jme.0.0290265</w:t>
      </w:r>
    </w:p>
    <w:p w14:paraId="2FE4FAE2" w14:textId="77777777" w:rsidR="00E56AB2" w:rsidRPr="00E56AB2" w:rsidRDefault="00E56AB2" w:rsidP="00E56AB2">
      <w:pPr>
        <w:pStyle w:val="Bibliography"/>
      </w:pPr>
      <w:r w:rsidRPr="00E56AB2">
        <w:t xml:space="preserve">Schino, G., Perretta, G., Taglioni, A. M., Monaco, V., &amp; Troisi, A. (1996). Primate displacement activities as an ethopharmacological model of anxiety. </w:t>
      </w:r>
      <w:r w:rsidRPr="00E56AB2">
        <w:rPr>
          <w:i/>
          <w:iCs/>
        </w:rPr>
        <w:t>Anxiety</w:t>
      </w:r>
      <w:r w:rsidRPr="00E56AB2">
        <w:t xml:space="preserve">, </w:t>
      </w:r>
      <w:r w:rsidRPr="00E56AB2">
        <w:rPr>
          <w:i/>
          <w:iCs/>
        </w:rPr>
        <w:t>2</w:t>
      </w:r>
      <w:r w:rsidRPr="00E56AB2">
        <w:t>(4), 186–191. https://doi.org/10.1002/(SICI)1522-7154(1996)2:4&lt;186::AID-ANXI5&gt;3.0.CO;2-M</w:t>
      </w:r>
    </w:p>
    <w:p w14:paraId="7E79890A" w14:textId="77777777" w:rsidR="00E56AB2" w:rsidRPr="00E56AB2" w:rsidRDefault="00E56AB2" w:rsidP="00E56AB2">
      <w:pPr>
        <w:pStyle w:val="Bibliography"/>
      </w:pPr>
      <w:r w:rsidRPr="00E56AB2">
        <w:t xml:space="preserve">Schmidl, C., Renner, K., Peter, K., Eder, R., Lassmann, T., Balwierz, P. J., Itoh, M., Nagao-Sato, S., Kawaji, H., Carninci, P., Suzuki, H., Hayashizaki, Y., Andreesen, R., Hume, D. A., Hoffmann, P., Forrest, A. R. R., Kreutz, M. P., Edinger, M., Rehli, M., &amp; FANTOM consortium. (2014). Transcription and enhancer profiling in human monocyte subsets. </w:t>
      </w:r>
      <w:r w:rsidRPr="00E56AB2">
        <w:rPr>
          <w:i/>
          <w:iCs/>
        </w:rPr>
        <w:t>Blood</w:t>
      </w:r>
      <w:r w:rsidRPr="00E56AB2">
        <w:t xml:space="preserve">, </w:t>
      </w:r>
      <w:r w:rsidRPr="00E56AB2">
        <w:rPr>
          <w:i/>
          <w:iCs/>
        </w:rPr>
        <w:t>123</w:t>
      </w:r>
      <w:r w:rsidRPr="00E56AB2">
        <w:t>(17), e90-99. https://doi.org/10.1182/blood-2013-02-484188</w:t>
      </w:r>
    </w:p>
    <w:p w14:paraId="178B35C7" w14:textId="77777777" w:rsidR="00E56AB2" w:rsidRPr="00E56AB2" w:rsidRDefault="00E56AB2" w:rsidP="00E56AB2">
      <w:pPr>
        <w:pStyle w:val="Bibliography"/>
      </w:pPr>
      <w:r w:rsidRPr="00E56AB2">
        <w:t xml:space="preserve">Schuler, A., Schwieger, M., Engelmann, A., Weber, K., Horn, S., Muller, U., Arnold, M. A., Olson, E. N., &amp; Stocking, C. (2008). The MADS transcription factor Mef2c is a pivotal modulator of myeloid cell fate. </w:t>
      </w:r>
      <w:r w:rsidRPr="00E56AB2">
        <w:rPr>
          <w:i/>
          <w:iCs/>
        </w:rPr>
        <w:t>Blood</w:t>
      </w:r>
      <w:r w:rsidRPr="00E56AB2">
        <w:t xml:space="preserve">, </w:t>
      </w:r>
      <w:r w:rsidRPr="00E56AB2">
        <w:rPr>
          <w:i/>
          <w:iCs/>
        </w:rPr>
        <w:t>111</w:t>
      </w:r>
      <w:r w:rsidRPr="00E56AB2">
        <w:t>(9), 4532–4541. https://doi.org/10.1182/blood-2007-10-116343</w:t>
      </w:r>
    </w:p>
    <w:p w14:paraId="529AD18F" w14:textId="77777777" w:rsidR="00E56AB2" w:rsidRPr="00E56AB2" w:rsidRDefault="00E56AB2" w:rsidP="00E56AB2">
      <w:pPr>
        <w:pStyle w:val="Bibliography"/>
      </w:pPr>
      <w:r w:rsidRPr="00E56AB2">
        <w:t xml:space="preserve">Scott, E., Simon, M., Anastasi, J., &amp; Singh, H. (1994). Requirement of transcription factor PU.1 in the development of multiple hematopoietic lineages. </w:t>
      </w:r>
      <w:r w:rsidRPr="00E56AB2">
        <w:rPr>
          <w:i/>
          <w:iCs/>
        </w:rPr>
        <w:t>Science</w:t>
      </w:r>
      <w:r w:rsidRPr="00E56AB2">
        <w:t xml:space="preserve">, </w:t>
      </w:r>
      <w:r w:rsidRPr="00E56AB2">
        <w:rPr>
          <w:i/>
          <w:iCs/>
        </w:rPr>
        <w:t>265</w:t>
      </w:r>
      <w:r w:rsidRPr="00E56AB2">
        <w:t>(5178), 1573–1577. https://doi.org/10.1126/science.8079170</w:t>
      </w:r>
    </w:p>
    <w:p w14:paraId="1866329E" w14:textId="77777777" w:rsidR="00E56AB2" w:rsidRPr="00E56AB2" w:rsidRDefault="00E56AB2" w:rsidP="00E56AB2">
      <w:pPr>
        <w:pStyle w:val="Bibliography"/>
      </w:pPr>
      <w:r w:rsidRPr="00E56AB2">
        <w:t xml:space="preserve">Seltmann, M. W., Helle, S., Adams, M. J., Mar, K. U., &amp; Lahdenperä, M. (2018). Evaluating the personality structure of semi-captive Asian elephants living in their natural habitat. </w:t>
      </w:r>
      <w:r w:rsidRPr="00E56AB2">
        <w:rPr>
          <w:i/>
          <w:iCs/>
        </w:rPr>
        <w:t>Royal Society Open Science</w:t>
      </w:r>
      <w:r w:rsidRPr="00E56AB2">
        <w:t xml:space="preserve">, </w:t>
      </w:r>
      <w:r w:rsidRPr="00E56AB2">
        <w:rPr>
          <w:i/>
          <w:iCs/>
        </w:rPr>
        <w:t>5</w:t>
      </w:r>
      <w:r w:rsidRPr="00E56AB2">
        <w:t>(2), 172026. https://doi.org/10.1098/rsos.172026</w:t>
      </w:r>
    </w:p>
    <w:p w14:paraId="23B09ECF" w14:textId="77777777" w:rsidR="00E56AB2" w:rsidRPr="00E56AB2" w:rsidRDefault="00E56AB2" w:rsidP="00E56AB2">
      <w:pPr>
        <w:pStyle w:val="Bibliography"/>
      </w:pPr>
      <w:r w:rsidRPr="00E56AB2">
        <w:lastRenderedPageBreak/>
        <w:t xml:space="preserve">Shively, C. A. (1998). Social subordination stress, behavior, and central monoaminergic function in female cynomolgus monkeys. </w:t>
      </w:r>
      <w:r w:rsidRPr="00E56AB2">
        <w:rPr>
          <w:i/>
          <w:iCs/>
        </w:rPr>
        <w:t>Biological Psychiatry</w:t>
      </w:r>
      <w:r w:rsidRPr="00E56AB2">
        <w:t xml:space="preserve">, </w:t>
      </w:r>
      <w:r w:rsidRPr="00E56AB2">
        <w:rPr>
          <w:i/>
          <w:iCs/>
        </w:rPr>
        <w:t>44</w:t>
      </w:r>
      <w:r w:rsidRPr="00E56AB2">
        <w:t>(9), 882–891.</w:t>
      </w:r>
    </w:p>
    <w:p w14:paraId="49C922A5" w14:textId="490F7DBA" w:rsidR="00E56AB2" w:rsidRPr="00E56AB2" w:rsidRDefault="00E56AB2" w:rsidP="00E56AB2">
      <w:pPr>
        <w:pStyle w:val="Bibliography"/>
      </w:pPr>
      <w:r w:rsidRPr="00E56AB2">
        <w:t xml:space="preserve">Shively, </w:t>
      </w:r>
      <w:del w:id="719" w:author="Revised" w:date="2021-07-01T13:47:00Z">
        <w:r w:rsidR="00F20EBC" w:rsidRPr="00F20EBC">
          <w:delText>Carol</w:delText>
        </w:r>
      </w:del>
      <w:ins w:id="720" w:author="Revised" w:date="2021-07-01T13:47:00Z">
        <w:r w:rsidRPr="00E56AB2">
          <w:t>C.</w:t>
        </w:r>
      </w:ins>
      <w:r w:rsidRPr="00E56AB2">
        <w:t xml:space="preserve"> A., Appt, S. E., Chen, H., Day, S. M., Frye, B. M., Shaltout, H. A., Silverstein-Metzler, M. G., Snyder-Mackler, N., Uberseder, B., Vitolins, M. Z., &amp; Register, T. C. (2020). Mediterranean diet, stress resilience, and aging in nonhuman primates. </w:t>
      </w:r>
      <w:r w:rsidRPr="00E56AB2">
        <w:rPr>
          <w:i/>
          <w:iCs/>
        </w:rPr>
        <w:t>Neurobiology of Stress</w:t>
      </w:r>
      <w:r w:rsidRPr="00E56AB2">
        <w:t xml:space="preserve">, </w:t>
      </w:r>
      <w:r w:rsidRPr="00E56AB2">
        <w:rPr>
          <w:i/>
          <w:iCs/>
        </w:rPr>
        <w:t>13</w:t>
      </w:r>
      <w:r w:rsidRPr="00E56AB2">
        <w:t>, 100254. https://doi.org/10.1016/j.ynstr.2020.100254</w:t>
      </w:r>
    </w:p>
    <w:p w14:paraId="4442FDAA" w14:textId="725733F1" w:rsidR="00E56AB2" w:rsidRPr="00E56AB2" w:rsidRDefault="00E56AB2" w:rsidP="00E56AB2">
      <w:pPr>
        <w:pStyle w:val="Bibliography"/>
      </w:pPr>
      <w:r w:rsidRPr="00E56AB2">
        <w:t xml:space="preserve">Shively, </w:t>
      </w:r>
      <w:del w:id="721" w:author="Revised" w:date="2021-07-01T13:47:00Z">
        <w:r w:rsidR="00F20EBC" w:rsidRPr="00F20EBC">
          <w:delText>Carol</w:delText>
        </w:r>
      </w:del>
      <w:ins w:id="722" w:author="Revised" w:date="2021-07-01T13:47:00Z">
        <w:r w:rsidRPr="00E56AB2">
          <w:t>C.</w:t>
        </w:r>
      </w:ins>
      <w:r w:rsidRPr="00E56AB2">
        <w:t xml:space="preserve"> A., Appt, S. E., Vitolins, M. Z., Uberseder, B., Michalson, K. T., Silverstein-Metzler, M. G., &amp; Register, T. C. (2019). Mediterranean versus Western Diet Effects on Caloric Intake, Obesity, Metabolism, and Hepatosteatosis in Nonhuman Primates. </w:t>
      </w:r>
      <w:r w:rsidRPr="00E56AB2">
        <w:rPr>
          <w:i/>
          <w:iCs/>
        </w:rPr>
        <w:t>Obesity (Silver Spring, Md.)</w:t>
      </w:r>
      <w:r w:rsidRPr="00E56AB2">
        <w:t xml:space="preserve">, </w:t>
      </w:r>
      <w:r w:rsidRPr="00E56AB2">
        <w:rPr>
          <w:i/>
          <w:iCs/>
        </w:rPr>
        <w:t>27</w:t>
      </w:r>
      <w:r w:rsidRPr="00E56AB2">
        <w:t>(5), 777–784. https://doi.org/10.1002/oby.22436</w:t>
      </w:r>
    </w:p>
    <w:p w14:paraId="590A47E9" w14:textId="1670898F" w:rsidR="00E56AB2" w:rsidRPr="00E56AB2" w:rsidRDefault="00E56AB2" w:rsidP="00E56AB2">
      <w:pPr>
        <w:pStyle w:val="Bibliography"/>
        <w:rPr>
          <w:ins w:id="723" w:author="Revised" w:date="2021-07-01T13:47:00Z"/>
        </w:rPr>
      </w:pPr>
      <w:r w:rsidRPr="00E56AB2">
        <w:t xml:space="preserve">Shively, </w:t>
      </w:r>
      <w:del w:id="724" w:author="Revised" w:date="2021-07-01T13:47:00Z">
        <w:r w:rsidR="00F20EBC" w:rsidRPr="00F20EBC">
          <w:delText>Carol</w:delText>
        </w:r>
      </w:del>
      <w:ins w:id="725" w:author="Revised" w:date="2021-07-01T13:47:00Z">
        <w:r w:rsidRPr="00E56AB2">
          <w:t xml:space="preserve">C. A., &amp; Clarkson, T. B. (2009). The unique value of primate models in translational research. </w:t>
        </w:r>
        <w:r w:rsidRPr="00E56AB2">
          <w:rPr>
            <w:i/>
            <w:iCs/>
          </w:rPr>
          <w:t>American Journal of Primatology</w:t>
        </w:r>
        <w:r w:rsidRPr="00E56AB2">
          <w:t xml:space="preserve">, </w:t>
        </w:r>
        <w:r w:rsidRPr="00E56AB2">
          <w:rPr>
            <w:i/>
            <w:iCs/>
          </w:rPr>
          <w:t>71</w:t>
        </w:r>
        <w:r w:rsidRPr="00E56AB2">
          <w:t>(9), 715–721. https://doi.org/10.1002/ajp.20720</w:t>
        </w:r>
      </w:ins>
    </w:p>
    <w:p w14:paraId="7A7597B9" w14:textId="77777777" w:rsidR="00E56AB2" w:rsidRPr="00E56AB2" w:rsidRDefault="00E56AB2" w:rsidP="00E56AB2">
      <w:pPr>
        <w:pStyle w:val="Bibliography"/>
        <w:rPr>
          <w:ins w:id="726" w:author="Revised" w:date="2021-07-01T13:47:00Z"/>
        </w:rPr>
      </w:pPr>
      <w:ins w:id="727" w:author="Revised" w:date="2021-07-01T13:47:00Z">
        <w:r w:rsidRPr="00E56AB2">
          <w:t xml:space="preserve">Shively, C. A., &amp; Day, S. M. (2015). Social inequalities in health in nonhuman primates. </w:t>
        </w:r>
        <w:r w:rsidRPr="00E56AB2">
          <w:rPr>
            <w:i/>
            <w:iCs/>
          </w:rPr>
          <w:t>Neurobiology of Stress</w:t>
        </w:r>
        <w:r w:rsidRPr="00E56AB2">
          <w:t xml:space="preserve">, </w:t>
        </w:r>
        <w:r w:rsidRPr="00E56AB2">
          <w:rPr>
            <w:i/>
            <w:iCs/>
          </w:rPr>
          <w:t>1</w:t>
        </w:r>
        <w:r w:rsidRPr="00E56AB2">
          <w:t>, 156–163. https://doi.org/10.1016/j.ynstr.2014.11.005</w:t>
        </w:r>
      </w:ins>
    </w:p>
    <w:p w14:paraId="0C4A8B7F" w14:textId="77777777" w:rsidR="00E56AB2" w:rsidRPr="00E56AB2" w:rsidRDefault="00E56AB2" w:rsidP="00E56AB2">
      <w:pPr>
        <w:pStyle w:val="Bibliography"/>
      </w:pPr>
      <w:ins w:id="728" w:author="Revised" w:date="2021-07-01T13:47:00Z">
        <w:r w:rsidRPr="00E56AB2">
          <w:t>Shively, C.</w:t>
        </w:r>
      </w:ins>
      <w:r w:rsidRPr="00E56AB2">
        <w:t xml:space="preserve"> A., Register, T. C., Appt, S. E., &amp; Clarkson, T. B. (2015). Effects of long-term sertraline treatment and depression on coronary artery atherosclerosis in premenopausal female primates. </w:t>
      </w:r>
      <w:r w:rsidRPr="00E56AB2">
        <w:rPr>
          <w:i/>
          <w:iCs/>
        </w:rPr>
        <w:t>Psychosomatic Medicine</w:t>
      </w:r>
      <w:r w:rsidRPr="00E56AB2">
        <w:t xml:space="preserve">, </w:t>
      </w:r>
      <w:r w:rsidRPr="00E56AB2">
        <w:rPr>
          <w:i/>
          <w:iCs/>
        </w:rPr>
        <w:t>77</w:t>
      </w:r>
      <w:r w:rsidRPr="00E56AB2">
        <w:t>(3), 267–278. https://doi.org/10.1097/PSY.0000000000000163</w:t>
      </w:r>
    </w:p>
    <w:p w14:paraId="22D64135" w14:textId="7659E0BA" w:rsidR="00E56AB2" w:rsidRPr="00E56AB2" w:rsidRDefault="00E56AB2" w:rsidP="00E56AB2">
      <w:pPr>
        <w:pStyle w:val="Bibliography"/>
      </w:pPr>
      <w:r w:rsidRPr="00E56AB2">
        <w:t xml:space="preserve">Shively, </w:t>
      </w:r>
      <w:del w:id="729" w:author="Revised" w:date="2021-07-01T13:47:00Z">
        <w:r w:rsidR="00F20EBC" w:rsidRPr="00F20EBC">
          <w:delText>Carol</w:delText>
        </w:r>
      </w:del>
      <w:ins w:id="730" w:author="Revised" w:date="2021-07-01T13:47:00Z">
        <w:r w:rsidRPr="00E56AB2">
          <w:t>C.</w:t>
        </w:r>
      </w:ins>
      <w:r w:rsidRPr="00E56AB2">
        <w:t xml:space="preserve"> A., Register, T. C., &amp; Clarkson, T. B. (2009). Social Stress, Visceral Obesity, and Coronary Artery Atherosclerosis in Female Primates. </w:t>
      </w:r>
      <w:r w:rsidRPr="00E56AB2">
        <w:rPr>
          <w:i/>
          <w:iCs/>
        </w:rPr>
        <w:t>Obesity</w:t>
      </w:r>
      <w:r w:rsidRPr="00E56AB2">
        <w:t xml:space="preserve">, </w:t>
      </w:r>
      <w:r w:rsidRPr="00E56AB2">
        <w:rPr>
          <w:i/>
          <w:iCs/>
        </w:rPr>
        <w:t>17</w:t>
      </w:r>
      <w:r w:rsidRPr="00E56AB2">
        <w:t>(8), 1513–1520. https://doi.org/10.1038/oby.2009.74</w:t>
      </w:r>
    </w:p>
    <w:p w14:paraId="10905F54" w14:textId="77777777" w:rsidR="00E56AB2" w:rsidRPr="00E56AB2" w:rsidRDefault="00E56AB2" w:rsidP="00E56AB2">
      <w:pPr>
        <w:pStyle w:val="Bibliography"/>
      </w:pPr>
      <w:r w:rsidRPr="00E56AB2">
        <w:lastRenderedPageBreak/>
        <w:t xml:space="preserve">Simopoulos, A. P. (2006). Evolutionary aspects of diet, the omega-6/omega-3 ratio and genetic variation: Nutritional implications for chronic diseases. </w:t>
      </w:r>
      <w:r w:rsidRPr="00E56AB2">
        <w:rPr>
          <w:i/>
          <w:iCs/>
        </w:rPr>
        <w:t>Biomedicine &amp; Pharmacotherapy = Biomedecine &amp; Pharmacotherapie</w:t>
      </w:r>
      <w:r w:rsidRPr="00E56AB2">
        <w:t xml:space="preserve">, </w:t>
      </w:r>
      <w:r w:rsidRPr="00E56AB2">
        <w:rPr>
          <w:i/>
          <w:iCs/>
        </w:rPr>
        <w:t>60</w:t>
      </w:r>
      <w:r w:rsidRPr="00E56AB2">
        <w:t>(9), 502–507. https://doi.org/10.1016/j.biopha.2006.07.080</w:t>
      </w:r>
    </w:p>
    <w:p w14:paraId="0DA5E186" w14:textId="77777777" w:rsidR="00E56AB2" w:rsidRPr="00E56AB2" w:rsidRDefault="00E56AB2" w:rsidP="00E56AB2">
      <w:pPr>
        <w:pStyle w:val="Bibliography"/>
      </w:pPr>
      <w:r w:rsidRPr="00E56AB2">
        <w:t xml:space="preserve">Smil, V. (1989). Coronary Heart Disease, Diet, and Western Mortality. </w:t>
      </w:r>
      <w:r w:rsidRPr="00E56AB2">
        <w:rPr>
          <w:i/>
          <w:iCs/>
        </w:rPr>
        <w:t>Population and Development Review</w:t>
      </w:r>
      <w:r w:rsidRPr="00E56AB2">
        <w:t xml:space="preserve">, </w:t>
      </w:r>
      <w:r w:rsidRPr="00E56AB2">
        <w:rPr>
          <w:i/>
          <w:iCs/>
        </w:rPr>
        <w:t>15</w:t>
      </w:r>
      <w:r w:rsidRPr="00E56AB2">
        <w:t>(3), 399. https://doi.org/10.2307/1972440</w:t>
      </w:r>
    </w:p>
    <w:p w14:paraId="2FC99A83" w14:textId="77777777" w:rsidR="00E56AB2" w:rsidRPr="00E56AB2" w:rsidRDefault="00E56AB2" w:rsidP="00E56AB2">
      <w:pPr>
        <w:pStyle w:val="Bibliography"/>
      </w:pPr>
      <w:r w:rsidRPr="00E56AB2">
        <w:t xml:space="preserve">Smyth, S., &amp; Heron, A. (2006). Diabetes and obesity: The twin epidemics. </w:t>
      </w:r>
      <w:r w:rsidRPr="00E56AB2">
        <w:rPr>
          <w:i/>
          <w:iCs/>
        </w:rPr>
        <w:t>Nature Medicine</w:t>
      </w:r>
      <w:r w:rsidRPr="00E56AB2">
        <w:t xml:space="preserve">, </w:t>
      </w:r>
      <w:r w:rsidRPr="00E56AB2">
        <w:rPr>
          <w:i/>
          <w:iCs/>
        </w:rPr>
        <w:t>12</w:t>
      </w:r>
      <w:r w:rsidRPr="00E56AB2">
        <w:t>(1), 75–80. https://doi.org/10.1038/nm0106-75</w:t>
      </w:r>
    </w:p>
    <w:p w14:paraId="64395C58" w14:textId="77777777" w:rsidR="00E56AB2" w:rsidRPr="00E56AB2" w:rsidRDefault="00E56AB2" w:rsidP="00E56AB2">
      <w:pPr>
        <w:pStyle w:val="Bibliography"/>
        <w:rPr>
          <w:moveTo w:id="731" w:author="Revised" w:date="2021-07-01T13:47:00Z"/>
        </w:rPr>
      </w:pPr>
      <w:moveToRangeStart w:id="732" w:author="Revised" w:date="2021-07-01T13:47:00Z" w:name="move76039698"/>
      <w:moveTo w:id="733" w:author="Revised" w:date="2021-07-01T13:47:00Z">
        <w:r w:rsidRPr="00E56AB2">
          <w:t xml:space="preserve">Snodgrass, J. (2013). Health of Indigenous Circumpolar Populations. </w:t>
        </w:r>
        <w:r w:rsidRPr="00E56AB2">
          <w:rPr>
            <w:i/>
            <w:iCs/>
          </w:rPr>
          <w:t>Annual Review of Anthropology</w:t>
        </w:r>
        <w:r w:rsidRPr="00E56AB2">
          <w:t xml:space="preserve">, </w:t>
        </w:r>
        <w:r w:rsidRPr="00E56AB2">
          <w:rPr>
            <w:i/>
            <w:iCs/>
          </w:rPr>
          <w:t>42</w:t>
        </w:r>
        <w:r w:rsidRPr="00E56AB2">
          <w:t>(1), 69–87. https://doi.org/10.1146/annurev-anthro-092412-155517</w:t>
        </w:r>
      </w:moveTo>
    </w:p>
    <w:moveToRangeEnd w:id="732"/>
    <w:p w14:paraId="0798841F" w14:textId="77777777" w:rsidR="00E56AB2" w:rsidRPr="00E56AB2" w:rsidRDefault="00E56AB2" w:rsidP="00E56AB2">
      <w:pPr>
        <w:pStyle w:val="Bibliography"/>
      </w:pPr>
      <w:r w:rsidRPr="00E56AB2">
        <w:t xml:space="preserve">Snyder-Mackler, N., &amp; Lea, A. J. (2018). Functional genomic insights into the environmental determinants of mammalian fitness. </w:t>
      </w:r>
      <w:r w:rsidRPr="00E56AB2">
        <w:rPr>
          <w:i/>
          <w:iCs/>
        </w:rPr>
        <w:t>Current Opinion in Genetics &amp; Development</w:t>
      </w:r>
      <w:r w:rsidRPr="00E56AB2">
        <w:t xml:space="preserve">, </w:t>
      </w:r>
      <w:r w:rsidRPr="00E56AB2">
        <w:rPr>
          <w:i/>
          <w:iCs/>
        </w:rPr>
        <w:t>53</w:t>
      </w:r>
      <w:r w:rsidRPr="00E56AB2">
        <w:t>, 105–112. https://doi.org/10.1016/j.gde.2018.08.001</w:t>
      </w:r>
    </w:p>
    <w:p w14:paraId="01115F2D" w14:textId="77777777" w:rsidR="00E56AB2" w:rsidRPr="00E56AB2" w:rsidRDefault="00E56AB2" w:rsidP="00E56AB2">
      <w:pPr>
        <w:pStyle w:val="Bibliography"/>
      </w:pPr>
      <w:r w:rsidRPr="00E56AB2">
        <w:t xml:space="preserve">Snyder-Mackler, N., Sanz, J., Kohn, J. N., Brinkworth, J. F., Morrow, S., Shaver, A. O., Grenier, J.-C., Pique-Regi, R., Johnson, Z. P., Wilson, M. E., Barreiro, L. B., &amp; Tung, J. (2016). Social status alters immune regulation and response to infection in macaques. </w:t>
      </w:r>
      <w:r w:rsidRPr="00E56AB2">
        <w:rPr>
          <w:i/>
          <w:iCs/>
        </w:rPr>
        <w:t>Science</w:t>
      </w:r>
      <w:r w:rsidRPr="00E56AB2">
        <w:t xml:space="preserve">, </w:t>
      </w:r>
      <w:r w:rsidRPr="00E56AB2">
        <w:rPr>
          <w:i/>
          <w:iCs/>
        </w:rPr>
        <w:t>354</w:t>
      </w:r>
      <w:r w:rsidRPr="00E56AB2">
        <w:t>(6315), 1041–1045. https://doi.org/10.1126/science.aah3580</w:t>
      </w:r>
    </w:p>
    <w:p w14:paraId="127CE085" w14:textId="77777777" w:rsidR="00E56AB2" w:rsidRPr="00E56AB2" w:rsidRDefault="00E56AB2" w:rsidP="00E56AB2">
      <w:pPr>
        <w:pStyle w:val="Bibliography"/>
      </w:pPr>
      <w:r w:rsidRPr="00E56AB2">
        <w:t xml:space="preserve">Solomon, S. S., Majumdar, G., Martinez-Hernandez, A., &amp; Raghow, R. (2008). A critical role of Sp1 transcription factor in regulating gene expression in response to insulin and other hormones. </w:t>
      </w:r>
      <w:r w:rsidRPr="00E56AB2">
        <w:rPr>
          <w:i/>
          <w:iCs/>
        </w:rPr>
        <w:t>Life Sciences</w:t>
      </w:r>
      <w:r w:rsidRPr="00E56AB2">
        <w:t xml:space="preserve">, </w:t>
      </w:r>
      <w:r w:rsidRPr="00E56AB2">
        <w:rPr>
          <w:i/>
          <w:iCs/>
        </w:rPr>
        <w:t>83</w:t>
      </w:r>
      <w:r w:rsidRPr="00E56AB2">
        <w:t>(9–10), 305–312. https://doi.org/10.1016/j.lfs.2008.06.024</w:t>
      </w:r>
    </w:p>
    <w:p w14:paraId="5BBE175F" w14:textId="77777777" w:rsidR="00E56AB2" w:rsidRPr="00E56AB2" w:rsidRDefault="00E56AB2" w:rsidP="00E56AB2">
      <w:pPr>
        <w:pStyle w:val="Bibliography"/>
        <w:rPr>
          <w:ins w:id="734" w:author="Revised" w:date="2021-07-01T13:47:00Z"/>
        </w:rPr>
      </w:pPr>
      <w:ins w:id="735" w:author="Revised" w:date="2021-07-01T13:47:00Z">
        <w:r w:rsidRPr="00E56AB2">
          <w:t xml:space="preserve">Sophonsritsuk, A., Appt, S. E., Clarkson, T. B., Shively, C. A., Espeland, M. A., &amp; Register, T. C. (2013). Differential effects of estradiol on carotid artery inflammation when </w:t>
        </w:r>
        <w:r w:rsidRPr="00E56AB2">
          <w:lastRenderedPageBreak/>
          <w:t xml:space="preserve">administered early versus late after surgical menopause. </w:t>
        </w:r>
        <w:r w:rsidRPr="00E56AB2">
          <w:rPr>
            <w:i/>
            <w:iCs/>
          </w:rPr>
          <w:t>Menopause (New York, N.Y.)</w:t>
        </w:r>
        <w:r w:rsidRPr="00E56AB2">
          <w:t xml:space="preserve">, </w:t>
        </w:r>
        <w:r w:rsidRPr="00E56AB2">
          <w:rPr>
            <w:i/>
            <w:iCs/>
          </w:rPr>
          <w:t>20</w:t>
        </w:r>
        <w:r w:rsidRPr="00E56AB2">
          <w:t>(5), 540–547. https://doi.org/10.1097/GME.0b013e31827461e0</w:t>
        </w:r>
      </w:ins>
    </w:p>
    <w:p w14:paraId="269380AD" w14:textId="77777777" w:rsidR="00E56AB2" w:rsidRPr="00E56AB2" w:rsidRDefault="00E56AB2" w:rsidP="00E56AB2">
      <w:pPr>
        <w:pStyle w:val="Bibliography"/>
      </w:pPr>
      <w:r w:rsidRPr="00E56AB2">
        <w:t xml:space="preserve">Stearns, S. C., &amp; Koella, J. C. (Eds.). (2008). </w:t>
      </w:r>
      <w:r w:rsidRPr="00E56AB2">
        <w:rPr>
          <w:i/>
          <w:iCs/>
        </w:rPr>
        <w:t>Evolution in health and disease</w:t>
      </w:r>
      <w:r w:rsidRPr="00E56AB2">
        <w:t xml:space="preserve"> (2nd ed). Oxford University Press.</w:t>
      </w:r>
    </w:p>
    <w:p w14:paraId="03BC30E3" w14:textId="77777777" w:rsidR="00E56AB2" w:rsidRPr="00E56AB2" w:rsidRDefault="00E56AB2" w:rsidP="00E56AB2">
      <w:pPr>
        <w:pStyle w:val="Bibliography"/>
      </w:pPr>
      <w:r w:rsidRPr="00E56AB2">
        <w:t xml:space="preserve">Steinhubl, S. R. (2008). Why Have Antioxidants Failed in Clinical Trials? </w:t>
      </w:r>
      <w:r w:rsidRPr="00E56AB2">
        <w:rPr>
          <w:i/>
          <w:iCs/>
        </w:rPr>
        <w:t>The American Journal of Cardiology</w:t>
      </w:r>
      <w:r w:rsidRPr="00E56AB2">
        <w:t xml:space="preserve">, </w:t>
      </w:r>
      <w:r w:rsidRPr="00E56AB2">
        <w:rPr>
          <w:i/>
          <w:iCs/>
        </w:rPr>
        <w:t>101</w:t>
      </w:r>
      <w:r w:rsidRPr="00E56AB2">
        <w:t>(10), S14–S19. https://doi.org/10.1016/j.amjcard.2008.02.003</w:t>
      </w:r>
    </w:p>
    <w:p w14:paraId="65AC253E" w14:textId="77777777" w:rsidR="00E56AB2" w:rsidRPr="00E56AB2" w:rsidRDefault="00E56AB2" w:rsidP="00E56AB2">
      <w:pPr>
        <w:pStyle w:val="Bibliography"/>
      </w:pPr>
      <w:r w:rsidRPr="00E56AB2">
        <w:t xml:space="preserve">Stice, E., &amp; Durant, S. (2014). Elevated objectively measured but not self-reported energy intake predicts future weight gain in adolescents. </w:t>
      </w:r>
      <w:r w:rsidRPr="00E56AB2">
        <w:rPr>
          <w:i/>
          <w:iCs/>
        </w:rPr>
        <w:t>Appetite</w:t>
      </w:r>
      <w:r w:rsidRPr="00E56AB2">
        <w:t xml:space="preserve">, </w:t>
      </w:r>
      <w:r w:rsidRPr="00E56AB2">
        <w:rPr>
          <w:i/>
          <w:iCs/>
        </w:rPr>
        <w:t>81</w:t>
      </w:r>
      <w:r w:rsidRPr="00E56AB2">
        <w:t>, 84–88. https://doi.org/10.1016/j.appet.2014.06.012</w:t>
      </w:r>
    </w:p>
    <w:p w14:paraId="181D9EE2" w14:textId="77777777" w:rsidR="00E56AB2" w:rsidRPr="00E56AB2" w:rsidRDefault="00E56AB2" w:rsidP="00E56AB2">
      <w:pPr>
        <w:pStyle w:val="Bibliography"/>
      </w:pPr>
      <w:r w:rsidRPr="00E56AB2">
        <w:t xml:space="preserve">Suchanek, P., Poledne, R., &amp; Hubacek, J. A. (2011). Dietary intake reports fidelity—Fact or fiction? </w:t>
      </w:r>
      <w:r w:rsidRPr="00E56AB2">
        <w:rPr>
          <w:i/>
          <w:iCs/>
        </w:rPr>
        <w:t>Neuro Endocrinology Letters</w:t>
      </w:r>
      <w:r w:rsidRPr="00E56AB2">
        <w:t xml:space="preserve">, </w:t>
      </w:r>
      <w:r w:rsidRPr="00E56AB2">
        <w:rPr>
          <w:i/>
          <w:iCs/>
        </w:rPr>
        <w:t>32 Suppl 2</w:t>
      </w:r>
      <w:r w:rsidRPr="00E56AB2">
        <w:t>, 29–31.</w:t>
      </w:r>
    </w:p>
    <w:p w14:paraId="4364F208" w14:textId="77777777" w:rsidR="00E56AB2" w:rsidRPr="00E56AB2" w:rsidRDefault="00E56AB2" w:rsidP="00E56AB2">
      <w:pPr>
        <w:pStyle w:val="Bibliography"/>
      </w:pPr>
      <w:r w:rsidRPr="00E56AB2">
        <w:t xml:space="preserve">Tachmazidou, I., Süveges, D., Min, J. L., Ritchie, G. R. S., Steinberg, J., Walter, K., Iotchkova, V., Schwartzentruber, J., Huang, J., Memari, Y., McCarthy, S., Crawford, A. A., Bombieri, C., Cocca, M., Farmaki, A.-E., Gaunt, T. R., Jousilahti, P., Kooijman, M. N., Lehne, B., … Zeggini, E. (2017). Whole-Genome Sequencing Coupled to Imputation Discovers Genetic Signals for Anthropometric Traits. </w:t>
      </w:r>
      <w:r w:rsidRPr="00E56AB2">
        <w:rPr>
          <w:i/>
          <w:iCs/>
        </w:rPr>
        <w:t>The American Journal of Human Genetics</w:t>
      </w:r>
      <w:r w:rsidRPr="00E56AB2">
        <w:t xml:space="preserve">, </w:t>
      </w:r>
      <w:r w:rsidRPr="00E56AB2">
        <w:rPr>
          <w:i/>
          <w:iCs/>
        </w:rPr>
        <w:t>100</w:t>
      </w:r>
      <w:r w:rsidRPr="00E56AB2">
        <w:t>(6), 865–884. https://doi.org/10.1016/j.ajhg.2017.04.014</w:t>
      </w:r>
    </w:p>
    <w:p w14:paraId="12A60403" w14:textId="77777777" w:rsidR="00E56AB2" w:rsidRPr="00E56AB2" w:rsidRDefault="00E56AB2" w:rsidP="00E56AB2">
      <w:pPr>
        <w:pStyle w:val="Bibliography"/>
      </w:pPr>
      <w:r w:rsidRPr="00E56AB2">
        <w:t xml:space="preserve">Thompson, J. R., Gustafsson, H. C., DeCapo, M., Takahashi, D. L., Bagley, J. L., Dean, T. A., Kievit, P., Fair, D. A., &amp; Sullivan, E. L. (2018). Maternal Diet, Metabolic State, and Inflammatory Response Exert Unique and Long-Lasting Influences on Offspring Behavior in Non-Human Primates. </w:t>
      </w:r>
      <w:r w:rsidRPr="00E56AB2">
        <w:rPr>
          <w:i/>
          <w:iCs/>
        </w:rPr>
        <w:t>Frontiers in Endocrinology</w:t>
      </w:r>
      <w:r w:rsidRPr="00E56AB2">
        <w:t xml:space="preserve">, </w:t>
      </w:r>
      <w:r w:rsidRPr="00E56AB2">
        <w:rPr>
          <w:i/>
          <w:iCs/>
        </w:rPr>
        <w:t>9</w:t>
      </w:r>
      <w:r w:rsidRPr="00E56AB2">
        <w:t>. https://doi.org/10.3389/fendo.2018.00161</w:t>
      </w:r>
    </w:p>
    <w:p w14:paraId="05F4982C" w14:textId="77777777" w:rsidR="00E56AB2" w:rsidRPr="00E56AB2" w:rsidRDefault="00E56AB2" w:rsidP="00E56AB2">
      <w:pPr>
        <w:pStyle w:val="Bibliography"/>
      </w:pPr>
      <w:r w:rsidRPr="00E56AB2">
        <w:lastRenderedPageBreak/>
        <w:t xml:space="preserve">Trichopoulou, A., Kouris-Blazos, A., Wahlqvist, M. L., Gnardellis, C., Lagiou, P., Polychronopoulos, E., Vassilakou, T., Lipworth, L., &amp; Trichopoulos, D. (1995). Diet and overall survival in elderly people. </w:t>
      </w:r>
      <w:r w:rsidRPr="00E56AB2">
        <w:rPr>
          <w:i/>
          <w:iCs/>
        </w:rPr>
        <w:t>BMJ (Clinical Research Ed.)</w:t>
      </w:r>
      <w:r w:rsidRPr="00E56AB2">
        <w:t xml:space="preserve">, </w:t>
      </w:r>
      <w:r w:rsidRPr="00E56AB2">
        <w:rPr>
          <w:i/>
          <w:iCs/>
        </w:rPr>
        <w:t>311</w:t>
      </w:r>
      <w:r w:rsidRPr="00E56AB2">
        <w:t>(7018), 1457–1460. https://doi.org/10.1136/bmj.311.7018.1457</w:t>
      </w:r>
    </w:p>
    <w:p w14:paraId="137E827D" w14:textId="77777777" w:rsidR="00E56AB2" w:rsidRPr="00E56AB2" w:rsidRDefault="00E56AB2" w:rsidP="00E56AB2">
      <w:pPr>
        <w:pStyle w:val="Bibliography"/>
        <w:rPr>
          <w:moveTo w:id="736" w:author="Revised" w:date="2021-07-01T13:47:00Z"/>
        </w:rPr>
      </w:pPr>
      <w:r w:rsidRPr="00E56AB2">
        <w:t>Troisi, A</w:t>
      </w:r>
      <w:ins w:id="737" w:author="Revised" w:date="2021-07-01T13:47:00Z">
        <w:r w:rsidRPr="00E56AB2">
          <w:t>.</w:t>
        </w:r>
      </w:ins>
      <w:moveToRangeStart w:id="738" w:author="Revised" w:date="2021-07-01T13:47:00Z" w:name="move76039699"/>
      <w:moveTo w:id="739" w:author="Revised" w:date="2021-07-01T13:47:00Z">
        <w:r w:rsidRPr="00E56AB2">
          <w:t xml:space="preserve"> (2002). Displacement activities as a behavioral measure of stress in nonhuman primates and human subjects. </w:t>
        </w:r>
        <w:r w:rsidRPr="00E56AB2">
          <w:rPr>
            <w:i/>
            <w:iCs/>
          </w:rPr>
          <w:t>Stress (Amsterdam, Netherlands)</w:t>
        </w:r>
        <w:r w:rsidRPr="00E56AB2">
          <w:t xml:space="preserve">, </w:t>
        </w:r>
        <w:r w:rsidRPr="00E56AB2">
          <w:rPr>
            <w:i/>
            <w:iCs/>
          </w:rPr>
          <w:t>5</w:t>
        </w:r>
        <w:r w:rsidRPr="00E56AB2">
          <w:t>(1), 47–54. https://doi.org/10.1080/102538902900012378</w:t>
        </w:r>
      </w:moveTo>
    </w:p>
    <w:moveToRangeEnd w:id="738"/>
    <w:p w14:paraId="7760B938" w14:textId="77777777" w:rsidR="00E56AB2" w:rsidRPr="00E56AB2" w:rsidRDefault="00E56AB2" w:rsidP="00E56AB2">
      <w:pPr>
        <w:pStyle w:val="Bibliography"/>
      </w:pPr>
      <w:ins w:id="740" w:author="Revised" w:date="2021-07-01T13:47:00Z">
        <w:r w:rsidRPr="00E56AB2">
          <w:t>Troisi, A</w:t>
        </w:r>
      </w:ins>
      <w:r w:rsidRPr="00E56AB2">
        <w:t xml:space="preserve">., Belsanti, S., Bucci, A. R., Mosco, C., Sinti, F., &amp; Verucci, M. (2000). Affect regulation in alexithymia: An ethological study of displacement behavior during psychiatric interviews. </w:t>
      </w:r>
      <w:r w:rsidRPr="00E56AB2">
        <w:rPr>
          <w:i/>
          <w:iCs/>
        </w:rPr>
        <w:t>The Journal of Nervous and Mental Disease</w:t>
      </w:r>
      <w:r w:rsidRPr="00E56AB2">
        <w:t xml:space="preserve">, </w:t>
      </w:r>
      <w:r w:rsidRPr="00E56AB2">
        <w:rPr>
          <w:i/>
          <w:iCs/>
        </w:rPr>
        <w:t>188</w:t>
      </w:r>
      <w:r w:rsidRPr="00E56AB2">
        <w:t>(1), 13–18. https://doi.org/10.1097/00005053-200001000-00003</w:t>
      </w:r>
    </w:p>
    <w:p w14:paraId="70F481EA" w14:textId="77777777" w:rsidR="00E56AB2" w:rsidRPr="00E56AB2" w:rsidRDefault="00F20EBC" w:rsidP="00E56AB2">
      <w:pPr>
        <w:pStyle w:val="Bibliography"/>
        <w:rPr>
          <w:moveFrom w:id="741" w:author="Revised" w:date="2021-07-01T13:47:00Z"/>
        </w:rPr>
      </w:pPr>
      <w:del w:id="742" w:author="Revised" w:date="2021-07-01T13:47:00Z">
        <w:r w:rsidRPr="00F20EBC">
          <w:delText>Troisi, Alfonso.</w:delText>
        </w:r>
      </w:del>
      <w:moveFromRangeStart w:id="743" w:author="Revised" w:date="2021-07-01T13:47:00Z" w:name="move76039699"/>
      <w:moveFrom w:id="744" w:author="Revised" w:date="2021-07-01T13:47:00Z">
        <w:r w:rsidR="00E56AB2" w:rsidRPr="00E56AB2">
          <w:t xml:space="preserve"> (2002). Displacement activities as a behavioral measure of stress in nonhuman primates and human subjects. </w:t>
        </w:r>
        <w:r w:rsidR="00E56AB2" w:rsidRPr="00E56AB2">
          <w:rPr>
            <w:i/>
            <w:iCs/>
          </w:rPr>
          <w:t>Stress (Amsterdam, Netherlands)</w:t>
        </w:r>
        <w:r w:rsidR="00E56AB2" w:rsidRPr="00E56AB2">
          <w:t xml:space="preserve">, </w:t>
        </w:r>
        <w:r w:rsidR="00E56AB2" w:rsidRPr="00E56AB2">
          <w:rPr>
            <w:i/>
            <w:iCs/>
          </w:rPr>
          <w:t>5</w:t>
        </w:r>
        <w:r w:rsidR="00E56AB2" w:rsidRPr="00E56AB2">
          <w:t>(1), 47–54. https://doi.org/10.1080/102538902900012378</w:t>
        </w:r>
      </w:moveFrom>
    </w:p>
    <w:moveFromRangeEnd w:id="743"/>
    <w:p w14:paraId="54AE81F1" w14:textId="6F28D422" w:rsidR="00E56AB2" w:rsidRPr="00E56AB2" w:rsidRDefault="00E56AB2" w:rsidP="00E56AB2">
      <w:pPr>
        <w:pStyle w:val="Bibliography"/>
      </w:pPr>
      <w:r w:rsidRPr="00E56AB2">
        <w:t xml:space="preserve">Tung, J., &amp; Gilad, Y. (2013). Social environmental effects on gene regulation. </w:t>
      </w:r>
      <w:r w:rsidRPr="00E56AB2">
        <w:rPr>
          <w:i/>
          <w:iCs/>
        </w:rPr>
        <w:t>Cellular and Molecular Life Sciences: CMLS</w:t>
      </w:r>
      <w:r w:rsidRPr="00E56AB2">
        <w:t xml:space="preserve">, </w:t>
      </w:r>
      <w:r w:rsidRPr="00E56AB2">
        <w:rPr>
          <w:i/>
          <w:iCs/>
        </w:rPr>
        <w:t>70</w:t>
      </w:r>
      <w:r w:rsidRPr="00E56AB2">
        <w:t>(22), 4323–4339. https://doi.org/10.1007/s00018-013-1357-6</w:t>
      </w:r>
    </w:p>
    <w:p w14:paraId="45BBEA45" w14:textId="77777777" w:rsidR="00E56AB2" w:rsidRPr="00E56AB2" w:rsidRDefault="00E56AB2" w:rsidP="00E56AB2">
      <w:pPr>
        <w:pStyle w:val="Bibliography"/>
        <w:rPr>
          <w:ins w:id="745" w:author="Revised" w:date="2021-07-01T13:47:00Z"/>
        </w:rPr>
      </w:pPr>
      <w:ins w:id="746" w:author="Revised" w:date="2021-07-01T13:47:00Z">
        <w:r w:rsidRPr="00E56AB2">
          <w:t xml:space="preserve">Walker, S. E., Register, T. C., Appt, S. E., Adams, M. R., Clarkson, T. B., Chen, H., Isom, S., Franke, A. A., &amp; Kaplan, J. R. (2008). Plasma lipid-dependent and -independent effects of dietary soy protein and social status on atherogenesis in premenopausal monkeys: Implications for postmenopausal atherosclerosis burden. </w:t>
        </w:r>
        <w:r w:rsidRPr="00E56AB2">
          <w:rPr>
            <w:i/>
            <w:iCs/>
          </w:rPr>
          <w:t>Menopause (New York, N.Y.)</w:t>
        </w:r>
        <w:r w:rsidRPr="00E56AB2">
          <w:t xml:space="preserve">, </w:t>
        </w:r>
        <w:r w:rsidRPr="00E56AB2">
          <w:rPr>
            <w:i/>
            <w:iCs/>
          </w:rPr>
          <w:t>15</w:t>
        </w:r>
        <w:r w:rsidRPr="00E56AB2">
          <w:t>(5), 950–957. https://doi.org/10.1097/gme.0b013e3181612cef</w:t>
        </w:r>
      </w:ins>
    </w:p>
    <w:p w14:paraId="55172C3C" w14:textId="77777777" w:rsidR="00E56AB2" w:rsidRPr="00E56AB2" w:rsidRDefault="00E56AB2" w:rsidP="00E56AB2">
      <w:pPr>
        <w:pStyle w:val="Bibliography"/>
      </w:pPr>
      <w:r w:rsidRPr="00E56AB2">
        <w:t xml:space="preserve">Warden, C. H., &amp; Fisler, J. S. (2008). Comparisons of Diets Used in Animal Models of High-Fat Feeding. </w:t>
      </w:r>
      <w:r w:rsidRPr="00E56AB2">
        <w:rPr>
          <w:i/>
          <w:iCs/>
        </w:rPr>
        <w:t>Cell Metabolism</w:t>
      </w:r>
      <w:r w:rsidRPr="00E56AB2">
        <w:t xml:space="preserve">, </w:t>
      </w:r>
      <w:r w:rsidRPr="00E56AB2">
        <w:rPr>
          <w:i/>
          <w:iCs/>
        </w:rPr>
        <w:t>7</w:t>
      </w:r>
      <w:r w:rsidRPr="00E56AB2">
        <w:t>(4), 277. https://doi.org/10.1016/j.cmet.2008.03.014</w:t>
      </w:r>
    </w:p>
    <w:p w14:paraId="7508EB76" w14:textId="77777777" w:rsidR="00E56AB2" w:rsidRPr="00E56AB2" w:rsidRDefault="00E56AB2" w:rsidP="00E56AB2">
      <w:pPr>
        <w:pStyle w:val="Bibliography"/>
      </w:pPr>
      <w:r w:rsidRPr="00E56AB2">
        <w:t xml:space="preserve">Whelton, P. K., Appel, L., Charleston, J., Dalcin, A. T., Ewart, C., Fried, L., Kaidy, D., Klag, M. J., Kumanyika, S., Steffen, L., Walker, W. G., Oberman, A., Counts, K., Hataway, H., </w:t>
      </w:r>
      <w:r w:rsidRPr="00E56AB2">
        <w:lastRenderedPageBreak/>
        <w:t xml:space="preserve">Raczynski, J., Rappaport, N., Weinsier, R., Borhani, N. O., Bernauer, E., … Blethen, E. (1992). The Effects of Nonpharmacologic Interventions on Blood Pressure of Persons With High Normal Levels: Results of the Trials of Hypertension Prevention, Phase I. </w:t>
      </w:r>
      <w:r w:rsidRPr="00E56AB2">
        <w:rPr>
          <w:i/>
          <w:iCs/>
        </w:rPr>
        <w:t>JAMA</w:t>
      </w:r>
      <w:r w:rsidRPr="00E56AB2">
        <w:t xml:space="preserve">, </w:t>
      </w:r>
      <w:r w:rsidRPr="00E56AB2">
        <w:rPr>
          <w:i/>
          <w:iCs/>
        </w:rPr>
        <w:t>267</w:t>
      </w:r>
      <w:r w:rsidRPr="00E56AB2">
        <w:t>(9), 1213–1220. https://doi.org/10.1001/jama.1992.03480090061028</w:t>
      </w:r>
    </w:p>
    <w:p w14:paraId="723DFCC2" w14:textId="77777777" w:rsidR="00E56AB2" w:rsidRPr="00E56AB2" w:rsidRDefault="00E56AB2" w:rsidP="00E56AB2">
      <w:pPr>
        <w:pStyle w:val="Bibliography"/>
        <w:rPr>
          <w:ins w:id="747" w:author="Revised" w:date="2021-07-01T13:47:00Z"/>
        </w:rPr>
      </w:pPr>
      <w:ins w:id="748" w:author="Revised" w:date="2021-07-01T13:47:00Z">
        <w:r w:rsidRPr="00E56AB2">
          <w:t xml:space="preserve">Willard, S. L., &amp; Shively, C. A. (2012). Modeling depression in adult female cynomolgus monkeys (Macaca fascicularis). </w:t>
        </w:r>
        <w:r w:rsidRPr="00E56AB2">
          <w:rPr>
            <w:i/>
            <w:iCs/>
          </w:rPr>
          <w:t>American Journal of Primatology</w:t>
        </w:r>
        <w:r w:rsidRPr="00E56AB2">
          <w:t xml:space="preserve">, </w:t>
        </w:r>
        <w:r w:rsidRPr="00E56AB2">
          <w:rPr>
            <w:i/>
            <w:iCs/>
          </w:rPr>
          <w:t>74</w:t>
        </w:r>
        <w:r w:rsidRPr="00E56AB2">
          <w:t>(6), 528–542. https://doi.org/10.1002/ajp.21013</w:t>
        </w:r>
      </w:ins>
    </w:p>
    <w:p w14:paraId="4F169816" w14:textId="77777777" w:rsidR="00E56AB2" w:rsidRPr="00E56AB2" w:rsidRDefault="00E56AB2" w:rsidP="00E56AB2">
      <w:pPr>
        <w:pStyle w:val="Bibliography"/>
      </w:pPr>
      <w:r w:rsidRPr="00E56AB2">
        <w:t xml:space="preserve">Wolf, S. A., Boddeke, H. W. G. M., &amp; Kettenmann, H. (2017). Microglia in Physiology and Disease. </w:t>
      </w:r>
      <w:r w:rsidRPr="00E56AB2">
        <w:rPr>
          <w:i/>
          <w:iCs/>
        </w:rPr>
        <w:t>Annual Review of Physiology</w:t>
      </w:r>
      <w:r w:rsidRPr="00E56AB2">
        <w:t xml:space="preserve">, </w:t>
      </w:r>
      <w:r w:rsidRPr="00E56AB2">
        <w:rPr>
          <w:i/>
          <w:iCs/>
        </w:rPr>
        <w:t>79</w:t>
      </w:r>
      <w:r w:rsidRPr="00E56AB2">
        <w:t>(1), 619–643. https://doi.org/10.1146/annurev-physiol-022516-034406</w:t>
      </w:r>
    </w:p>
    <w:p w14:paraId="30D55657" w14:textId="77777777" w:rsidR="00E56AB2" w:rsidRPr="00E56AB2" w:rsidRDefault="00E56AB2" w:rsidP="00E56AB2">
      <w:pPr>
        <w:pStyle w:val="Bibliography"/>
        <w:rPr>
          <w:ins w:id="749" w:author="Revised" w:date="2021-07-01T13:47:00Z"/>
        </w:rPr>
      </w:pPr>
      <w:ins w:id="750" w:author="Revised" w:date="2021-07-01T13:47:00Z">
        <w:r w:rsidRPr="00E56AB2">
          <w:t xml:space="preserve">Wood, C. E., Register, T. C., Lees, C. J., Chen, H., Kimrey, S., &amp; Mark Cline, J. (2007). Effects of estradiol with micronized progesterone or medroxyprogesterone acetate on risk markers for breast cancer in postmenopausal monkeys. </w:t>
        </w:r>
        <w:r w:rsidRPr="00E56AB2">
          <w:rPr>
            <w:i/>
            <w:iCs/>
          </w:rPr>
          <w:t>Breast Cancer Research and Treatment</w:t>
        </w:r>
        <w:r w:rsidRPr="00E56AB2">
          <w:t xml:space="preserve">, </w:t>
        </w:r>
        <w:r w:rsidRPr="00E56AB2">
          <w:rPr>
            <w:i/>
            <w:iCs/>
          </w:rPr>
          <w:t>101</w:t>
        </w:r>
        <w:r w:rsidRPr="00E56AB2">
          <w:t>(2), 125–134. https://doi.org/10.1007/s10549-006-9276-y</w:t>
        </w:r>
      </w:ins>
    </w:p>
    <w:p w14:paraId="035E12FD" w14:textId="77777777" w:rsidR="00E56AB2" w:rsidRPr="00E56AB2" w:rsidRDefault="00E56AB2" w:rsidP="00E56AB2">
      <w:pPr>
        <w:pStyle w:val="Bibliography"/>
      </w:pPr>
      <w:r w:rsidRPr="00E56AB2">
        <w:t xml:space="preserve">Yang, H., Graham, L. C., Reagan, A. M., Grabowska, W. A., Schott, W. H., &amp; Howell, G. R. (2019). Transcriptome profiling of brain myeloid cells revealed activation of Itgal, Trem1, and Spp1 in western diet-induced obesity. </w:t>
      </w:r>
      <w:r w:rsidRPr="00E56AB2">
        <w:rPr>
          <w:i/>
          <w:iCs/>
        </w:rPr>
        <w:t>Journal of Neuroinflammation</w:t>
      </w:r>
      <w:r w:rsidRPr="00E56AB2">
        <w:t xml:space="preserve">, </w:t>
      </w:r>
      <w:r w:rsidRPr="00E56AB2">
        <w:rPr>
          <w:i/>
          <w:iCs/>
        </w:rPr>
        <w:t>16</w:t>
      </w:r>
      <w:r w:rsidRPr="00E56AB2">
        <w:t>(1). https://doi.org/10.1186/s12974-019-1527-z</w:t>
      </w:r>
    </w:p>
    <w:p w14:paraId="4B0B1D0C" w14:textId="77777777" w:rsidR="00E56AB2" w:rsidRPr="00E56AB2" w:rsidRDefault="00E56AB2" w:rsidP="00E56AB2">
      <w:pPr>
        <w:pStyle w:val="Bibliography"/>
        <w:rPr>
          <w:ins w:id="751" w:author="Revised" w:date="2021-07-01T13:47:00Z"/>
        </w:rPr>
      </w:pPr>
      <w:ins w:id="752" w:author="Revised" w:date="2021-07-01T13:47:00Z">
        <w:r w:rsidRPr="00E56AB2">
          <w:t xml:space="preserve">Zaheer, K., &amp; Humayoun Akhtar, M. (2017). An updated review of dietary isoflavones: Nutrition, processing, bioavailability and impacts on human health. </w:t>
        </w:r>
        <w:r w:rsidRPr="00E56AB2">
          <w:rPr>
            <w:i/>
            <w:iCs/>
          </w:rPr>
          <w:t>Critical Reviews in Food Science and Nutrition</w:t>
        </w:r>
        <w:r w:rsidRPr="00E56AB2">
          <w:t xml:space="preserve">, </w:t>
        </w:r>
        <w:r w:rsidRPr="00E56AB2">
          <w:rPr>
            <w:i/>
            <w:iCs/>
          </w:rPr>
          <w:t>57</w:t>
        </w:r>
        <w:r w:rsidRPr="00E56AB2">
          <w:t>(6), 1280–1293. https://doi.org/10.1080/10408398.2014.989958</w:t>
        </w:r>
      </w:ins>
    </w:p>
    <w:p w14:paraId="0466247D" w14:textId="77777777" w:rsidR="00E56AB2" w:rsidRPr="00E56AB2" w:rsidRDefault="00E56AB2" w:rsidP="00E56AB2">
      <w:pPr>
        <w:pStyle w:val="Bibliography"/>
      </w:pPr>
      <w:r w:rsidRPr="00E56AB2">
        <w:lastRenderedPageBreak/>
        <w:t xml:space="preserve">Zhang, D. E., Hetherington, C. J., Tan, S., Dziennis, S. E., Gonzalez, D. A., Chen, H. M., &amp; Tenen, D. G. (1994). Sp1 is a critical factor for the monocytic specific expression of human CD14. </w:t>
      </w:r>
      <w:r w:rsidRPr="00E56AB2">
        <w:rPr>
          <w:i/>
          <w:iCs/>
        </w:rPr>
        <w:t>The Journal of Biological Chemistry</w:t>
      </w:r>
      <w:r w:rsidRPr="00E56AB2">
        <w:t xml:space="preserve">, </w:t>
      </w:r>
      <w:r w:rsidRPr="00E56AB2">
        <w:rPr>
          <w:i/>
          <w:iCs/>
        </w:rPr>
        <w:t>269</w:t>
      </w:r>
      <w:r w:rsidRPr="00E56AB2">
        <w:t>(15), 11425–11434.</w:t>
      </w:r>
    </w:p>
    <w:p w14:paraId="5D927BB1" w14:textId="77777777" w:rsidR="00E56AB2" w:rsidRPr="00E56AB2" w:rsidRDefault="00E56AB2" w:rsidP="00E56AB2">
      <w:pPr>
        <w:pStyle w:val="Bibliography"/>
        <w:rPr>
          <w:ins w:id="753" w:author="Revised" w:date="2021-07-01T13:47:00Z"/>
        </w:rPr>
      </w:pPr>
      <w:ins w:id="754" w:author="Revised" w:date="2021-07-01T13:47:00Z">
        <w:r w:rsidRPr="00E56AB2">
          <w:t xml:space="preserve">Zhang, Y., Quick, C., Yu, K., Barbeira, A., Luca, F., Pique-Regi, R., Kyung Im, H., &amp; Wen, X. (2020). PTWAS: Investigating tissue-relevant causal molecular mechanisms of complex traits using probabilistic TWAS analysis. </w:t>
        </w:r>
        <w:r w:rsidRPr="00E56AB2">
          <w:rPr>
            <w:i/>
            <w:iCs/>
          </w:rPr>
          <w:t>Genome Biology</w:t>
        </w:r>
        <w:r w:rsidRPr="00E56AB2">
          <w:t xml:space="preserve">, </w:t>
        </w:r>
        <w:r w:rsidRPr="00E56AB2">
          <w:rPr>
            <w:i/>
            <w:iCs/>
          </w:rPr>
          <w:t>21</w:t>
        </w:r>
        <w:r w:rsidRPr="00E56AB2">
          <w:t>(1), 232. https://doi.org/10.1186/s13059-020-02026-y</w:t>
        </w:r>
      </w:ins>
    </w:p>
    <w:p w14:paraId="57A01C8D" w14:textId="77777777" w:rsidR="00E56AB2" w:rsidRPr="00E56AB2" w:rsidRDefault="00E56AB2" w:rsidP="00E56AB2">
      <w:pPr>
        <w:pStyle w:val="Bibliography"/>
        <w:rPr>
          <w:ins w:id="755" w:author="Revised" w:date="2021-07-01T13:47:00Z"/>
        </w:rPr>
      </w:pPr>
      <w:ins w:id="756" w:author="Revised" w:date="2021-07-01T13:47:00Z">
        <w:r w:rsidRPr="00E56AB2">
          <w:t xml:space="preserve">Zhang, Y., Quick, C., Yu, K., Barbeira, A., The GTEx Consortium, Luca, F., Pique-Regi, R., Kyung Im, H., &amp; Wen, X. (2020). PTWAS: Investigating tissue-relevant causal molecular mechanisms of complex traits using probabilistic TWAS analysis. </w:t>
        </w:r>
        <w:r w:rsidRPr="00E56AB2">
          <w:rPr>
            <w:i/>
            <w:iCs/>
          </w:rPr>
          <w:t>Genome Biology</w:t>
        </w:r>
        <w:r w:rsidRPr="00E56AB2">
          <w:t xml:space="preserve">, </w:t>
        </w:r>
        <w:r w:rsidRPr="00E56AB2">
          <w:rPr>
            <w:i/>
            <w:iCs/>
          </w:rPr>
          <w:t>21</w:t>
        </w:r>
        <w:r w:rsidRPr="00E56AB2">
          <w:t>(1), 232. https://doi.org/10.1186/s13059-020-02026-y</w:t>
        </w:r>
      </w:ins>
    </w:p>
    <w:p w14:paraId="217658B4" w14:textId="5A76E274" w:rsidR="00D91070" w:rsidRPr="00E40E41" w:rsidRDefault="00D91070" w:rsidP="00E40E41">
      <w:pPr>
        <w:pStyle w:val="Bibliography"/>
        <w:ind w:left="0" w:firstLine="0"/>
        <w:rPr>
          <w:rFonts w:ascii="Times" w:hAnsi="Times" w:cs="Arial"/>
        </w:rPr>
      </w:pPr>
    </w:p>
    <w:sectPr w:rsidR="00D91070" w:rsidRPr="00E40E41" w:rsidSect="00D65DF1">
      <w:headerReference w:type="default" r:id="rId19"/>
      <w:footerReference w:type="even" r:id="rId20"/>
      <w:footerReference w:type="default" r:id="rId21"/>
      <w:footerReference w:type="first" r:id="rId22"/>
      <w:pgSz w:w="12240" w:h="15840"/>
      <w:pgMar w:top="1440" w:right="1440" w:bottom="1440" w:left="1440" w:header="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848D66" w14:textId="77777777" w:rsidR="0094672B" w:rsidRDefault="0094672B" w:rsidP="006D0BEE">
      <w:r>
        <w:separator/>
      </w:r>
    </w:p>
  </w:endnote>
  <w:endnote w:type="continuationSeparator" w:id="0">
    <w:p w14:paraId="40AD0EC3" w14:textId="77777777" w:rsidR="0094672B" w:rsidRDefault="0094672B" w:rsidP="006D0BEE">
      <w:r>
        <w:continuationSeparator/>
      </w:r>
    </w:p>
  </w:endnote>
  <w:endnote w:type="continuationNotice" w:id="1">
    <w:p w14:paraId="3509901E" w14:textId="77777777" w:rsidR="0094672B" w:rsidRDefault="009467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14432009"/>
      <w:docPartObj>
        <w:docPartGallery w:val="Page Numbers (Bottom of Page)"/>
        <w:docPartUnique/>
      </w:docPartObj>
    </w:sdtPr>
    <w:sdtEndPr>
      <w:rPr>
        <w:rStyle w:val="PageNumber"/>
      </w:rPr>
    </w:sdtEndPr>
    <w:sdtContent>
      <w:p w14:paraId="0D9183CB" w14:textId="346CE211" w:rsidR="002E2071" w:rsidRDefault="002E2071" w:rsidP="00BD6B9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80F72E" w14:textId="77777777" w:rsidR="002E2071" w:rsidRDefault="002E20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56825618"/>
      <w:docPartObj>
        <w:docPartGallery w:val="Page Numbers (Bottom of Page)"/>
        <w:docPartUnique/>
      </w:docPartObj>
    </w:sdtPr>
    <w:sdtEndPr>
      <w:rPr>
        <w:rStyle w:val="PageNumber"/>
      </w:rPr>
    </w:sdtEndPr>
    <w:sdtContent>
      <w:p w14:paraId="2008B21E" w14:textId="30D609FC" w:rsidR="002E2071" w:rsidRDefault="002E2071" w:rsidP="006D0BEE">
        <w:pPr>
          <w:pStyle w:val="Footer"/>
          <w:framePr w:wrap="none" w:vAnchor="text" w:hAnchor="page" w:x="5981" w:y="11"/>
          <w:rPr>
            <w:rStyle w:val="PageNumber"/>
          </w:rPr>
        </w:pPr>
        <w:r>
          <w:rPr>
            <w:rStyle w:val="PageNumber"/>
          </w:rPr>
          <w:fldChar w:fldCharType="begin"/>
        </w:r>
        <w:r>
          <w:rPr>
            <w:rStyle w:val="PageNumber"/>
          </w:rPr>
          <w:instrText xml:space="preserve"> PAGE </w:instrText>
        </w:r>
        <w:r>
          <w:rPr>
            <w:rStyle w:val="PageNumber"/>
          </w:rPr>
          <w:fldChar w:fldCharType="separate"/>
        </w:r>
        <w:r w:rsidR="009059F8">
          <w:rPr>
            <w:rStyle w:val="PageNumber"/>
            <w:noProof/>
          </w:rPr>
          <w:t>30</w:t>
        </w:r>
        <w:r>
          <w:rPr>
            <w:rStyle w:val="PageNumber"/>
          </w:rPr>
          <w:fldChar w:fldCharType="end"/>
        </w:r>
      </w:p>
    </w:sdtContent>
  </w:sdt>
  <w:p w14:paraId="395EEBDB" w14:textId="22B4EAE4" w:rsidR="002E2071" w:rsidRPr="00766E45" w:rsidRDefault="002E2071" w:rsidP="006D0BEE">
    <w:pPr>
      <w:pStyle w:val="Footer"/>
      <w:jc w:val="center"/>
      <w:rPr>
        <w:rFonts w:ascii="Arial Unicode MS" w:eastAsia="Arial Unicode MS" w:hAnsi="Arial Unicode MS" w:cs="Arial Unicode MS"/>
        <w:color w:val="372098"/>
        <w:sz w:val="16"/>
      </w:rPr>
    </w:pPr>
    <w:r>
      <w:tab/>
    </w:r>
    <w:r>
      <w:rPr>
        <w:rFonts w:ascii="Arial Unicode MS" w:eastAsia="Arial Unicode MS" w:hAnsi="Arial Unicode MS" w:cs="Arial Unicode MS"/>
        <w:color w:val="372098"/>
        <w:sz w:val="16"/>
      </w:rPr>
      <w:t xml:space="preserve"> </w:t>
    </w:r>
  </w:p>
  <w:p w14:paraId="098AFAAB" w14:textId="5DEB1882" w:rsidR="002E2071" w:rsidRDefault="002E2071" w:rsidP="004919C5">
    <w:pPr>
      <w:pStyle w:val="Footer"/>
      <w:tabs>
        <w:tab w:val="left" w:pos="1245"/>
        <w:tab w:val="left" w:pos="2031"/>
      </w:tabs>
    </w:pPr>
    <w:r w:rsidRPr="00172426">
      <w:tab/>
    </w:r>
    <w:r w:rsidRPr="00172426">
      <w:tab/>
    </w:r>
  </w:p>
  <w:p w14:paraId="01D8E604" w14:textId="20414D1D" w:rsidR="002E2071" w:rsidRDefault="002E2071" w:rsidP="004919C5">
    <w:pPr>
      <w:pStyle w:val="Footer"/>
      <w:tabs>
        <w:tab w:val="clear" w:pos="4680"/>
        <w:tab w:val="clear" w:pos="9360"/>
        <w:tab w:val="left" w:pos="2031"/>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7E2DB" w14:textId="3A233B79" w:rsidR="002E2071" w:rsidRDefault="002E2071" w:rsidP="006D0BEE">
    <w:pPr>
      <w:pStyle w:val="Footer"/>
      <w:jc w:val="center"/>
      <w:rPr>
        <w:rFonts w:ascii="Arial Unicode MS" w:eastAsia="Arial Unicode MS" w:hAnsi="Arial Unicode MS" w:cs="Arial Unicode MS"/>
        <w:color w:val="372098"/>
        <w:sz w:val="16"/>
      </w:rPr>
    </w:pPr>
    <w:r>
      <w:rPr>
        <w:rFonts w:ascii="Arial Unicode MS" w:eastAsia="Arial Unicode MS" w:hAnsi="Arial Unicode MS" w:cs="Arial Unicode MS"/>
        <w:color w:val="372098"/>
        <w:sz w:val="16"/>
      </w:rPr>
      <w:t xml:space="preserve">Guthrie Hall, </w:t>
    </w:r>
    <w:r w:rsidRPr="00766E45">
      <w:rPr>
        <w:rFonts w:ascii="Arial Unicode MS" w:eastAsia="Arial Unicode MS" w:hAnsi="Arial Unicode MS" w:cs="Arial Unicode MS"/>
        <w:color w:val="372098"/>
        <w:sz w:val="16"/>
      </w:rPr>
      <w:t>Department of Psychology, Box 351525</w:t>
    </w:r>
    <w:r>
      <w:rPr>
        <w:rFonts w:ascii="Arial Unicode MS" w:eastAsia="Arial Unicode MS" w:hAnsi="Arial Unicode MS" w:cs="Arial Unicode MS"/>
        <w:color w:val="372098"/>
        <w:sz w:val="16"/>
      </w:rPr>
      <w:t xml:space="preserve"> </w:t>
    </w:r>
    <w:r w:rsidRPr="00766E45">
      <w:rPr>
        <w:rFonts w:ascii="Arial Unicode MS" w:eastAsia="Arial Unicode MS" w:hAnsi="Arial Unicode MS" w:cs="Arial Unicode MS"/>
        <w:color w:val="372098"/>
        <w:sz w:val="16"/>
      </w:rPr>
      <w:t>Seattle, Washington 98195-1525</w:t>
    </w:r>
    <w:r>
      <w:rPr>
        <w:rFonts w:ascii="Arial Unicode MS" w:eastAsia="Arial Unicode MS" w:hAnsi="Arial Unicode MS" w:cs="Arial Unicode MS"/>
        <w:color w:val="372098"/>
        <w:sz w:val="16"/>
      </w:rPr>
      <w:t xml:space="preserve"> </w:t>
    </w:r>
  </w:p>
  <w:p w14:paraId="2C56C686" w14:textId="7AA1BDF8" w:rsidR="002E2071" w:rsidRPr="00766E45" w:rsidRDefault="002E2071" w:rsidP="006D0BEE">
    <w:pPr>
      <w:pStyle w:val="Footer"/>
      <w:jc w:val="center"/>
      <w:rPr>
        <w:rFonts w:ascii="Arial Unicode MS" w:eastAsia="Arial Unicode MS" w:hAnsi="Arial Unicode MS" w:cs="Arial Unicode MS"/>
        <w:color w:val="372098"/>
        <w:sz w:val="16"/>
      </w:rPr>
    </w:pPr>
    <w:r w:rsidRPr="00766E45">
      <w:rPr>
        <w:rFonts w:ascii="Arial Unicode MS" w:eastAsia="Arial Unicode MS" w:hAnsi="Arial Unicode MS" w:cs="Arial Unicode MS"/>
        <w:color w:val="372098"/>
        <w:sz w:val="16"/>
      </w:rPr>
      <w:t>TEL: 206.</w:t>
    </w:r>
    <w:r>
      <w:rPr>
        <w:rFonts w:ascii="Arial Unicode MS" w:eastAsia="Arial Unicode MS" w:hAnsi="Arial Unicode MS" w:cs="Arial Unicode MS"/>
        <w:color w:val="372098"/>
        <w:sz w:val="16"/>
      </w:rPr>
      <w:t xml:space="preserve">543.2640 </w:t>
    </w:r>
    <w:r w:rsidRPr="00766E45">
      <w:rPr>
        <w:rFonts w:ascii="Arial Unicode MS" w:eastAsia="Arial Unicode MS" w:hAnsi="Arial Unicode MS" w:cs="Arial Unicode MS"/>
        <w:color w:val="372098"/>
        <w:sz w:val="16"/>
      </w:rPr>
      <w:t>FAX: 206.685.3157</w:t>
    </w:r>
    <w:r>
      <w:rPr>
        <w:rFonts w:ascii="Arial Unicode MS" w:eastAsia="Arial Unicode MS" w:hAnsi="Arial Unicode MS" w:cs="Arial Unicode MS"/>
        <w:color w:val="372098"/>
        <w:sz w:val="16"/>
      </w:rPr>
      <w:t xml:space="preserve"> </w:t>
    </w:r>
  </w:p>
  <w:p w14:paraId="180AC9CA" w14:textId="77777777" w:rsidR="002E2071" w:rsidRDefault="002E2071" w:rsidP="006D0BEE">
    <w:pPr>
      <w:pStyle w:val="Footer"/>
      <w:tabs>
        <w:tab w:val="left" w:pos="1245"/>
      </w:tabs>
    </w:pPr>
    <w:r>
      <w:tab/>
    </w:r>
  </w:p>
  <w:p w14:paraId="657DA27D" w14:textId="77777777" w:rsidR="002E2071" w:rsidRDefault="002E20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A38325" w14:textId="77777777" w:rsidR="0094672B" w:rsidRDefault="0094672B" w:rsidP="006D0BEE">
      <w:r>
        <w:separator/>
      </w:r>
    </w:p>
  </w:footnote>
  <w:footnote w:type="continuationSeparator" w:id="0">
    <w:p w14:paraId="3A93193B" w14:textId="77777777" w:rsidR="0094672B" w:rsidRDefault="0094672B" w:rsidP="006D0BEE">
      <w:r>
        <w:continuationSeparator/>
      </w:r>
    </w:p>
  </w:footnote>
  <w:footnote w:type="continuationNotice" w:id="1">
    <w:p w14:paraId="6854BB8C" w14:textId="77777777" w:rsidR="0094672B" w:rsidRDefault="009467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2E2071" w14:paraId="00005199" w14:textId="77777777" w:rsidTr="006007F0">
      <w:tc>
        <w:tcPr>
          <w:tcW w:w="3120" w:type="dxa"/>
        </w:tcPr>
        <w:p w14:paraId="6455DABD" w14:textId="2970659A" w:rsidR="002E2071" w:rsidRDefault="002E2071" w:rsidP="30D2B64B">
          <w:pPr>
            <w:pStyle w:val="Header"/>
            <w:ind w:left="-115"/>
          </w:pPr>
        </w:p>
      </w:tc>
      <w:tc>
        <w:tcPr>
          <w:tcW w:w="3120" w:type="dxa"/>
        </w:tcPr>
        <w:p w14:paraId="2E3698B4" w14:textId="43A73C62" w:rsidR="002E2071" w:rsidRDefault="002E2071" w:rsidP="30D2B64B">
          <w:pPr>
            <w:pStyle w:val="Header"/>
            <w:jc w:val="center"/>
          </w:pPr>
        </w:p>
      </w:tc>
      <w:tc>
        <w:tcPr>
          <w:tcW w:w="3120" w:type="dxa"/>
        </w:tcPr>
        <w:p w14:paraId="1D7B2FC1" w14:textId="063EEF4C" w:rsidR="002E2071" w:rsidRDefault="002E2071" w:rsidP="30D2B64B">
          <w:pPr>
            <w:pStyle w:val="Header"/>
            <w:ind w:right="-115"/>
            <w:jc w:val="right"/>
          </w:pPr>
        </w:p>
      </w:tc>
    </w:tr>
  </w:tbl>
  <w:p w14:paraId="1274A485" w14:textId="7CC4CB70" w:rsidR="002E2071" w:rsidRDefault="002E20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5A02D1"/>
    <w:multiLevelType w:val="hybridMultilevel"/>
    <w:tmpl w:val="F61C14FA"/>
    <w:lvl w:ilvl="0" w:tplc="9194615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0A60AB"/>
    <w:multiLevelType w:val="multilevel"/>
    <w:tmpl w:val="7264D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407942"/>
    <w:multiLevelType w:val="multilevel"/>
    <w:tmpl w:val="6F12A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B7C56E1"/>
    <w:multiLevelType w:val="multilevel"/>
    <w:tmpl w:val="9A22A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373F76"/>
    <w:multiLevelType w:val="hybridMultilevel"/>
    <w:tmpl w:val="BFACA3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536F58"/>
    <w:multiLevelType w:val="hybridMultilevel"/>
    <w:tmpl w:val="A0926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0256DD"/>
    <w:multiLevelType w:val="multilevel"/>
    <w:tmpl w:val="5742F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C16F6E"/>
    <w:multiLevelType w:val="hybridMultilevel"/>
    <w:tmpl w:val="36221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C464DD"/>
    <w:multiLevelType w:val="multilevel"/>
    <w:tmpl w:val="5EC87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923085C"/>
    <w:multiLevelType w:val="multilevel"/>
    <w:tmpl w:val="D07A5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18028C"/>
    <w:multiLevelType w:val="hybridMultilevel"/>
    <w:tmpl w:val="BDA62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5"/>
  </w:num>
  <w:num w:numId="4">
    <w:abstractNumId w:val="4"/>
  </w:num>
  <w:num w:numId="5">
    <w:abstractNumId w:val="0"/>
  </w:num>
  <w:num w:numId="6">
    <w:abstractNumId w:val="9"/>
  </w:num>
  <w:num w:numId="7">
    <w:abstractNumId w:val="3"/>
  </w:num>
  <w:num w:numId="8">
    <w:abstractNumId w:val="6"/>
  </w:num>
  <w:num w:numId="9">
    <w:abstractNumId w:val="2"/>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G0tDS3sDAztzA1NzVR0lEKTi0uzszPAykwrAUA+el+mSwAAAA="/>
    <w:docVar w:name="EN.InstantFormat" w:val="&lt;ENInstantFormat&gt;&lt;Enabled&gt;1&lt;/Enabled&gt;&lt;ScanUnformatted&gt;1&lt;/ScanUnformatted&gt;&lt;ScanChanges&gt;1&lt;/ScanChanges&gt;&lt;Suspended&gt;1&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2B3A88"/>
    <w:rsid w:val="00001078"/>
    <w:rsid w:val="00001427"/>
    <w:rsid w:val="00001615"/>
    <w:rsid w:val="00002F36"/>
    <w:rsid w:val="0000314A"/>
    <w:rsid w:val="00003301"/>
    <w:rsid w:val="000038FD"/>
    <w:rsid w:val="00005BC5"/>
    <w:rsid w:val="00006825"/>
    <w:rsid w:val="00006D56"/>
    <w:rsid w:val="00007CE2"/>
    <w:rsid w:val="0001125C"/>
    <w:rsid w:val="00011354"/>
    <w:rsid w:val="0001174A"/>
    <w:rsid w:val="000118F8"/>
    <w:rsid w:val="00013363"/>
    <w:rsid w:val="00013443"/>
    <w:rsid w:val="00013863"/>
    <w:rsid w:val="00013993"/>
    <w:rsid w:val="0001507C"/>
    <w:rsid w:val="00015485"/>
    <w:rsid w:val="0001591E"/>
    <w:rsid w:val="00015B77"/>
    <w:rsid w:val="00017E68"/>
    <w:rsid w:val="00020A42"/>
    <w:rsid w:val="00020A56"/>
    <w:rsid w:val="00022257"/>
    <w:rsid w:val="00022AA4"/>
    <w:rsid w:val="00022B0B"/>
    <w:rsid w:val="00022BC9"/>
    <w:rsid w:val="0002316D"/>
    <w:rsid w:val="00023274"/>
    <w:rsid w:val="00023CA1"/>
    <w:rsid w:val="00024413"/>
    <w:rsid w:val="00024B2C"/>
    <w:rsid w:val="00024F78"/>
    <w:rsid w:val="00025FEE"/>
    <w:rsid w:val="00026650"/>
    <w:rsid w:val="000270A7"/>
    <w:rsid w:val="000273E1"/>
    <w:rsid w:val="00027C5C"/>
    <w:rsid w:val="00031BA7"/>
    <w:rsid w:val="00032198"/>
    <w:rsid w:val="00032AC8"/>
    <w:rsid w:val="00032DCE"/>
    <w:rsid w:val="00033CD7"/>
    <w:rsid w:val="00034399"/>
    <w:rsid w:val="0003641D"/>
    <w:rsid w:val="0003657C"/>
    <w:rsid w:val="000403D3"/>
    <w:rsid w:val="00040BD9"/>
    <w:rsid w:val="00040CFE"/>
    <w:rsid w:val="000410B7"/>
    <w:rsid w:val="000417D2"/>
    <w:rsid w:val="000428CA"/>
    <w:rsid w:val="00043D82"/>
    <w:rsid w:val="00043DD2"/>
    <w:rsid w:val="00043E48"/>
    <w:rsid w:val="00043EBB"/>
    <w:rsid w:val="00043EDD"/>
    <w:rsid w:val="000443BC"/>
    <w:rsid w:val="00044E19"/>
    <w:rsid w:val="00045717"/>
    <w:rsid w:val="00045838"/>
    <w:rsid w:val="0004600C"/>
    <w:rsid w:val="00046037"/>
    <w:rsid w:val="000465C2"/>
    <w:rsid w:val="00046853"/>
    <w:rsid w:val="000472C1"/>
    <w:rsid w:val="00047A7A"/>
    <w:rsid w:val="00052513"/>
    <w:rsid w:val="00053AA9"/>
    <w:rsid w:val="000540EF"/>
    <w:rsid w:val="000561D4"/>
    <w:rsid w:val="0005667B"/>
    <w:rsid w:val="000567FA"/>
    <w:rsid w:val="00056F8F"/>
    <w:rsid w:val="0005720F"/>
    <w:rsid w:val="00060120"/>
    <w:rsid w:val="00060277"/>
    <w:rsid w:val="00062713"/>
    <w:rsid w:val="0006278D"/>
    <w:rsid w:val="00062CFB"/>
    <w:rsid w:val="00063467"/>
    <w:rsid w:val="00063B54"/>
    <w:rsid w:val="000643CC"/>
    <w:rsid w:val="00064969"/>
    <w:rsid w:val="00065B5A"/>
    <w:rsid w:val="00065F34"/>
    <w:rsid w:val="00066691"/>
    <w:rsid w:val="000676A4"/>
    <w:rsid w:val="00067B37"/>
    <w:rsid w:val="000715E6"/>
    <w:rsid w:val="00071825"/>
    <w:rsid w:val="00071DC3"/>
    <w:rsid w:val="000721D6"/>
    <w:rsid w:val="00072B02"/>
    <w:rsid w:val="00074F2C"/>
    <w:rsid w:val="000756B8"/>
    <w:rsid w:val="0007622E"/>
    <w:rsid w:val="00076F02"/>
    <w:rsid w:val="000775F0"/>
    <w:rsid w:val="0008200D"/>
    <w:rsid w:val="00082B64"/>
    <w:rsid w:val="00082BBA"/>
    <w:rsid w:val="00083434"/>
    <w:rsid w:val="00083723"/>
    <w:rsid w:val="00083852"/>
    <w:rsid w:val="00084A1F"/>
    <w:rsid w:val="00084EF2"/>
    <w:rsid w:val="00085ABB"/>
    <w:rsid w:val="00085E50"/>
    <w:rsid w:val="000870D5"/>
    <w:rsid w:val="000873A1"/>
    <w:rsid w:val="00087630"/>
    <w:rsid w:val="00090137"/>
    <w:rsid w:val="00090A26"/>
    <w:rsid w:val="00091055"/>
    <w:rsid w:val="00091C59"/>
    <w:rsid w:val="000922E7"/>
    <w:rsid w:val="00092A8A"/>
    <w:rsid w:val="00092E09"/>
    <w:rsid w:val="00094A04"/>
    <w:rsid w:val="00094AAD"/>
    <w:rsid w:val="0009534D"/>
    <w:rsid w:val="00095BEE"/>
    <w:rsid w:val="00095FBB"/>
    <w:rsid w:val="0009622F"/>
    <w:rsid w:val="00096663"/>
    <w:rsid w:val="000966E3"/>
    <w:rsid w:val="0009762A"/>
    <w:rsid w:val="000978D1"/>
    <w:rsid w:val="00097970"/>
    <w:rsid w:val="000A005B"/>
    <w:rsid w:val="000A11DB"/>
    <w:rsid w:val="000A301B"/>
    <w:rsid w:val="000A4097"/>
    <w:rsid w:val="000A40EB"/>
    <w:rsid w:val="000A4102"/>
    <w:rsid w:val="000A49D4"/>
    <w:rsid w:val="000A58FA"/>
    <w:rsid w:val="000A5B9A"/>
    <w:rsid w:val="000A5FC1"/>
    <w:rsid w:val="000A6659"/>
    <w:rsid w:val="000A66DA"/>
    <w:rsid w:val="000A7363"/>
    <w:rsid w:val="000A75F7"/>
    <w:rsid w:val="000A7C41"/>
    <w:rsid w:val="000A7DDA"/>
    <w:rsid w:val="000B0343"/>
    <w:rsid w:val="000B0E2C"/>
    <w:rsid w:val="000B10FE"/>
    <w:rsid w:val="000B1420"/>
    <w:rsid w:val="000B2FA3"/>
    <w:rsid w:val="000B306E"/>
    <w:rsid w:val="000B31F3"/>
    <w:rsid w:val="000B39EC"/>
    <w:rsid w:val="000B4A4E"/>
    <w:rsid w:val="000B63E4"/>
    <w:rsid w:val="000C06BC"/>
    <w:rsid w:val="000C1058"/>
    <w:rsid w:val="000C1569"/>
    <w:rsid w:val="000C180E"/>
    <w:rsid w:val="000C52F6"/>
    <w:rsid w:val="000C5A0B"/>
    <w:rsid w:val="000C5ACB"/>
    <w:rsid w:val="000C7036"/>
    <w:rsid w:val="000C76D6"/>
    <w:rsid w:val="000D0CF1"/>
    <w:rsid w:val="000D0DDB"/>
    <w:rsid w:val="000D161D"/>
    <w:rsid w:val="000D219E"/>
    <w:rsid w:val="000D3847"/>
    <w:rsid w:val="000D483F"/>
    <w:rsid w:val="000D4B6A"/>
    <w:rsid w:val="000D4EA0"/>
    <w:rsid w:val="000D54C2"/>
    <w:rsid w:val="000D6587"/>
    <w:rsid w:val="000D66BC"/>
    <w:rsid w:val="000D76FA"/>
    <w:rsid w:val="000D7C8D"/>
    <w:rsid w:val="000E0990"/>
    <w:rsid w:val="000E225E"/>
    <w:rsid w:val="000E3659"/>
    <w:rsid w:val="000E371D"/>
    <w:rsid w:val="000E41A6"/>
    <w:rsid w:val="000E5E8D"/>
    <w:rsid w:val="000E7A72"/>
    <w:rsid w:val="000E7EE9"/>
    <w:rsid w:val="000F0578"/>
    <w:rsid w:val="000F1538"/>
    <w:rsid w:val="000F28C4"/>
    <w:rsid w:val="000F2AE4"/>
    <w:rsid w:val="000F3143"/>
    <w:rsid w:val="000F31CB"/>
    <w:rsid w:val="000F36E2"/>
    <w:rsid w:val="000F3AAF"/>
    <w:rsid w:val="000F3EA5"/>
    <w:rsid w:val="000F41FB"/>
    <w:rsid w:val="000F55F7"/>
    <w:rsid w:val="000F5CEC"/>
    <w:rsid w:val="0010052C"/>
    <w:rsid w:val="001006EA"/>
    <w:rsid w:val="00100A12"/>
    <w:rsid w:val="00100B61"/>
    <w:rsid w:val="00100CBF"/>
    <w:rsid w:val="00100DFD"/>
    <w:rsid w:val="00101856"/>
    <w:rsid w:val="00102246"/>
    <w:rsid w:val="00102CD8"/>
    <w:rsid w:val="00103276"/>
    <w:rsid w:val="0010375F"/>
    <w:rsid w:val="00103B3C"/>
    <w:rsid w:val="00103DB0"/>
    <w:rsid w:val="00104D1B"/>
    <w:rsid w:val="00105279"/>
    <w:rsid w:val="00106927"/>
    <w:rsid w:val="00106B82"/>
    <w:rsid w:val="00106BB5"/>
    <w:rsid w:val="00106E3D"/>
    <w:rsid w:val="001110BA"/>
    <w:rsid w:val="00111E7B"/>
    <w:rsid w:val="0011461A"/>
    <w:rsid w:val="00115605"/>
    <w:rsid w:val="00120A89"/>
    <w:rsid w:val="001219BA"/>
    <w:rsid w:val="00122F55"/>
    <w:rsid w:val="00123002"/>
    <w:rsid w:val="00123153"/>
    <w:rsid w:val="00123C72"/>
    <w:rsid w:val="0012676B"/>
    <w:rsid w:val="0012698A"/>
    <w:rsid w:val="00126A9F"/>
    <w:rsid w:val="00126B2C"/>
    <w:rsid w:val="00127B56"/>
    <w:rsid w:val="00130447"/>
    <w:rsid w:val="00130451"/>
    <w:rsid w:val="001309BD"/>
    <w:rsid w:val="001315C6"/>
    <w:rsid w:val="00131E88"/>
    <w:rsid w:val="00132734"/>
    <w:rsid w:val="00132952"/>
    <w:rsid w:val="00132D1A"/>
    <w:rsid w:val="00133EDD"/>
    <w:rsid w:val="001346FC"/>
    <w:rsid w:val="001349EC"/>
    <w:rsid w:val="00134B86"/>
    <w:rsid w:val="00135E50"/>
    <w:rsid w:val="00136219"/>
    <w:rsid w:val="00136B39"/>
    <w:rsid w:val="00137779"/>
    <w:rsid w:val="00137F87"/>
    <w:rsid w:val="00140712"/>
    <w:rsid w:val="00140B46"/>
    <w:rsid w:val="00140DEB"/>
    <w:rsid w:val="00141B43"/>
    <w:rsid w:val="00141D3C"/>
    <w:rsid w:val="00141FF2"/>
    <w:rsid w:val="001449FF"/>
    <w:rsid w:val="0014680B"/>
    <w:rsid w:val="001476B8"/>
    <w:rsid w:val="00147AAF"/>
    <w:rsid w:val="00150355"/>
    <w:rsid w:val="001503D4"/>
    <w:rsid w:val="00150AE8"/>
    <w:rsid w:val="001510BE"/>
    <w:rsid w:val="00151B36"/>
    <w:rsid w:val="001524FB"/>
    <w:rsid w:val="00153219"/>
    <w:rsid w:val="00153464"/>
    <w:rsid w:val="00153DCB"/>
    <w:rsid w:val="001556D0"/>
    <w:rsid w:val="001559F6"/>
    <w:rsid w:val="0015656D"/>
    <w:rsid w:val="00156AC1"/>
    <w:rsid w:val="00157633"/>
    <w:rsid w:val="00157A2B"/>
    <w:rsid w:val="00157D07"/>
    <w:rsid w:val="00160C53"/>
    <w:rsid w:val="0016135C"/>
    <w:rsid w:val="0016150D"/>
    <w:rsid w:val="00161F8E"/>
    <w:rsid w:val="001628B8"/>
    <w:rsid w:val="0016357B"/>
    <w:rsid w:val="00163632"/>
    <w:rsid w:val="00163A4B"/>
    <w:rsid w:val="0016440E"/>
    <w:rsid w:val="001664D6"/>
    <w:rsid w:val="00166EFD"/>
    <w:rsid w:val="00170343"/>
    <w:rsid w:val="00171D94"/>
    <w:rsid w:val="001723CE"/>
    <w:rsid w:val="00172426"/>
    <w:rsid w:val="001728E4"/>
    <w:rsid w:val="00172DC6"/>
    <w:rsid w:val="00173242"/>
    <w:rsid w:val="00173E45"/>
    <w:rsid w:val="0017438F"/>
    <w:rsid w:val="00175F9B"/>
    <w:rsid w:val="00180266"/>
    <w:rsid w:val="001802BE"/>
    <w:rsid w:val="00180566"/>
    <w:rsid w:val="001810A2"/>
    <w:rsid w:val="001811E8"/>
    <w:rsid w:val="001827B2"/>
    <w:rsid w:val="001829C0"/>
    <w:rsid w:val="00183172"/>
    <w:rsid w:val="001832E8"/>
    <w:rsid w:val="001839B7"/>
    <w:rsid w:val="00184364"/>
    <w:rsid w:val="00186B3B"/>
    <w:rsid w:val="001905D5"/>
    <w:rsid w:val="00190644"/>
    <w:rsid w:val="00190D65"/>
    <w:rsid w:val="0019132E"/>
    <w:rsid w:val="00191468"/>
    <w:rsid w:val="0019180F"/>
    <w:rsid w:val="001927D8"/>
    <w:rsid w:val="00192C12"/>
    <w:rsid w:val="00192EA2"/>
    <w:rsid w:val="0019339E"/>
    <w:rsid w:val="001945CA"/>
    <w:rsid w:val="00194B01"/>
    <w:rsid w:val="001A01F7"/>
    <w:rsid w:val="001A081B"/>
    <w:rsid w:val="001A1154"/>
    <w:rsid w:val="001A1708"/>
    <w:rsid w:val="001A1ED1"/>
    <w:rsid w:val="001A24E2"/>
    <w:rsid w:val="001A2DFB"/>
    <w:rsid w:val="001A3288"/>
    <w:rsid w:val="001A49C2"/>
    <w:rsid w:val="001A4BCF"/>
    <w:rsid w:val="001A52C6"/>
    <w:rsid w:val="001A58CE"/>
    <w:rsid w:val="001A5D16"/>
    <w:rsid w:val="001A6DEA"/>
    <w:rsid w:val="001A73D3"/>
    <w:rsid w:val="001A7C4E"/>
    <w:rsid w:val="001A7FFE"/>
    <w:rsid w:val="001B119C"/>
    <w:rsid w:val="001B16B3"/>
    <w:rsid w:val="001B2684"/>
    <w:rsid w:val="001B2AF1"/>
    <w:rsid w:val="001B2D92"/>
    <w:rsid w:val="001B2E3F"/>
    <w:rsid w:val="001B2FC6"/>
    <w:rsid w:val="001B3159"/>
    <w:rsid w:val="001B4E99"/>
    <w:rsid w:val="001B59CA"/>
    <w:rsid w:val="001B7B08"/>
    <w:rsid w:val="001C00AF"/>
    <w:rsid w:val="001C0188"/>
    <w:rsid w:val="001C0BFE"/>
    <w:rsid w:val="001C1E6D"/>
    <w:rsid w:val="001C20F8"/>
    <w:rsid w:val="001C426A"/>
    <w:rsid w:val="001C713F"/>
    <w:rsid w:val="001C7C88"/>
    <w:rsid w:val="001D02ED"/>
    <w:rsid w:val="001D0EB0"/>
    <w:rsid w:val="001D2E5E"/>
    <w:rsid w:val="001D31B3"/>
    <w:rsid w:val="001D357C"/>
    <w:rsid w:val="001D4894"/>
    <w:rsid w:val="001D4C97"/>
    <w:rsid w:val="001D5D05"/>
    <w:rsid w:val="001D5E4A"/>
    <w:rsid w:val="001D6264"/>
    <w:rsid w:val="001D64BA"/>
    <w:rsid w:val="001D740B"/>
    <w:rsid w:val="001E0437"/>
    <w:rsid w:val="001E1111"/>
    <w:rsid w:val="001E138A"/>
    <w:rsid w:val="001E151F"/>
    <w:rsid w:val="001E2592"/>
    <w:rsid w:val="001E292E"/>
    <w:rsid w:val="001E2F2A"/>
    <w:rsid w:val="001E304C"/>
    <w:rsid w:val="001E3D48"/>
    <w:rsid w:val="001E3F7A"/>
    <w:rsid w:val="001E4966"/>
    <w:rsid w:val="001E574B"/>
    <w:rsid w:val="001E684C"/>
    <w:rsid w:val="001E6990"/>
    <w:rsid w:val="001E7946"/>
    <w:rsid w:val="001F0236"/>
    <w:rsid w:val="001F0CA3"/>
    <w:rsid w:val="001F2AD3"/>
    <w:rsid w:val="001F2D08"/>
    <w:rsid w:val="001F301C"/>
    <w:rsid w:val="001F30F0"/>
    <w:rsid w:val="001F3378"/>
    <w:rsid w:val="001F39A3"/>
    <w:rsid w:val="001F3B25"/>
    <w:rsid w:val="001F4A0F"/>
    <w:rsid w:val="001F4CA5"/>
    <w:rsid w:val="001F5F86"/>
    <w:rsid w:val="001F6E8E"/>
    <w:rsid w:val="001F7B30"/>
    <w:rsid w:val="00200C8E"/>
    <w:rsid w:val="00200E5C"/>
    <w:rsid w:val="00202441"/>
    <w:rsid w:val="00202592"/>
    <w:rsid w:val="00203919"/>
    <w:rsid w:val="0020461F"/>
    <w:rsid w:val="00205A9A"/>
    <w:rsid w:val="00205B68"/>
    <w:rsid w:val="002062B4"/>
    <w:rsid w:val="0020639E"/>
    <w:rsid w:val="00207480"/>
    <w:rsid w:val="00207A60"/>
    <w:rsid w:val="00210183"/>
    <w:rsid w:val="00210289"/>
    <w:rsid w:val="00210818"/>
    <w:rsid w:val="002112F0"/>
    <w:rsid w:val="00211EAE"/>
    <w:rsid w:val="002126C3"/>
    <w:rsid w:val="00212BAA"/>
    <w:rsid w:val="00213BF9"/>
    <w:rsid w:val="00215488"/>
    <w:rsid w:val="00215C6B"/>
    <w:rsid w:val="00216153"/>
    <w:rsid w:val="0021798C"/>
    <w:rsid w:val="002179B2"/>
    <w:rsid w:val="00217D0A"/>
    <w:rsid w:val="002213BE"/>
    <w:rsid w:val="00221BB8"/>
    <w:rsid w:val="00221D0E"/>
    <w:rsid w:val="0022249C"/>
    <w:rsid w:val="002231E4"/>
    <w:rsid w:val="00223491"/>
    <w:rsid w:val="00223C3C"/>
    <w:rsid w:val="00224E8C"/>
    <w:rsid w:val="0022519B"/>
    <w:rsid w:val="00226913"/>
    <w:rsid w:val="0022743F"/>
    <w:rsid w:val="002307F6"/>
    <w:rsid w:val="002308E4"/>
    <w:rsid w:val="00231B41"/>
    <w:rsid w:val="00232478"/>
    <w:rsid w:val="0023374F"/>
    <w:rsid w:val="00233FB7"/>
    <w:rsid w:val="0023509A"/>
    <w:rsid w:val="00236422"/>
    <w:rsid w:val="002406D0"/>
    <w:rsid w:val="00240A22"/>
    <w:rsid w:val="00241823"/>
    <w:rsid w:val="00241BAE"/>
    <w:rsid w:val="00242B62"/>
    <w:rsid w:val="002432DE"/>
    <w:rsid w:val="00243EF3"/>
    <w:rsid w:val="002441EC"/>
    <w:rsid w:val="00244495"/>
    <w:rsid w:val="00247025"/>
    <w:rsid w:val="002470BA"/>
    <w:rsid w:val="002478B5"/>
    <w:rsid w:val="00247988"/>
    <w:rsid w:val="0025057C"/>
    <w:rsid w:val="00250BE1"/>
    <w:rsid w:val="0025183C"/>
    <w:rsid w:val="002522E5"/>
    <w:rsid w:val="00253D1E"/>
    <w:rsid w:val="0025419F"/>
    <w:rsid w:val="00254542"/>
    <w:rsid w:val="00255548"/>
    <w:rsid w:val="00256826"/>
    <w:rsid w:val="002573DF"/>
    <w:rsid w:val="00257EC7"/>
    <w:rsid w:val="00260B8C"/>
    <w:rsid w:val="00260EBE"/>
    <w:rsid w:val="0026229C"/>
    <w:rsid w:val="00262F86"/>
    <w:rsid w:val="00263280"/>
    <w:rsid w:val="00263A23"/>
    <w:rsid w:val="00264AD6"/>
    <w:rsid w:val="0026637E"/>
    <w:rsid w:val="00266501"/>
    <w:rsid w:val="00266B74"/>
    <w:rsid w:val="00266F9E"/>
    <w:rsid w:val="002671F0"/>
    <w:rsid w:val="002672F3"/>
    <w:rsid w:val="002679E4"/>
    <w:rsid w:val="00267AA8"/>
    <w:rsid w:val="002707CC"/>
    <w:rsid w:val="0027089D"/>
    <w:rsid w:val="00271096"/>
    <w:rsid w:val="0027135B"/>
    <w:rsid w:val="00272548"/>
    <w:rsid w:val="0027287D"/>
    <w:rsid w:val="00272D95"/>
    <w:rsid w:val="00273468"/>
    <w:rsid w:val="00274333"/>
    <w:rsid w:val="00274AEA"/>
    <w:rsid w:val="00274F22"/>
    <w:rsid w:val="00275E4D"/>
    <w:rsid w:val="00276132"/>
    <w:rsid w:val="002762E4"/>
    <w:rsid w:val="002772F6"/>
    <w:rsid w:val="00277B92"/>
    <w:rsid w:val="00282709"/>
    <w:rsid w:val="002834E0"/>
    <w:rsid w:val="00283FD5"/>
    <w:rsid w:val="0028467F"/>
    <w:rsid w:val="00284AF2"/>
    <w:rsid w:val="00285236"/>
    <w:rsid w:val="00285B17"/>
    <w:rsid w:val="00286474"/>
    <w:rsid w:val="0028677E"/>
    <w:rsid w:val="00286B1E"/>
    <w:rsid w:val="00287323"/>
    <w:rsid w:val="00287378"/>
    <w:rsid w:val="00287C48"/>
    <w:rsid w:val="002915E7"/>
    <w:rsid w:val="00291A65"/>
    <w:rsid w:val="00291D8C"/>
    <w:rsid w:val="00292D48"/>
    <w:rsid w:val="002930D6"/>
    <w:rsid w:val="002936EA"/>
    <w:rsid w:val="00293AF2"/>
    <w:rsid w:val="00293B56"/>
    <w:rsid w:val="00293C33"/>
    <w:rsid w:val="00294045"/>
    <w:rsid w:val="00294946"/>
    <w:rsid w:val="00294B22"/>
    <w:rsid w:val="002956BF"/>
    <w:rsid w:val="0029613D"/>
    <w:rsid w:val="00296360"/>
    <w:rsid w:val="00296D60"/>
    <w:rsid w:val="00296E3C"/>
    <w:rsid w:val="002971F1"/>
    <w:rsid w:val="002972F7"/>
    <w:rsid w:val="00297A4A"/>
    <w:rsid w:val="00297DBE"/>
    <w:rsid w:val="002A01F0"/>
    <w:rsid w:val="002A0591"/>
    <w:rsid w:val="002A16E0"/>
    <w:rsid w:val="002A1EA0"/>
    <w:rsid w:val="002A3543"/>
    <w:rsid w:val="002A4AF4"/>
    <w:rsid w:val="002A4F72"/>
    <w:rsid w:val="002A53FE"/>
    <w:rsid w:val="002A5582"/>
    <w:rsid w:val="002A56AB"/>
    <w:rsid w:val="002A58DE"/>
    <w:rsid w:val="002A652E"/>
    <w:rsid w:val="002A6F09"/>
    <w:rsid w:val="002A721F"/>
    <w:rsid w:val="002B1271"/>
    <w:rsid w:val="002B17DD"/>
    <w:rsid w:val="002B19EE"/>
    <w:rsid w:val="002B2CB7"/>
    <w:rsid w:val="002B2FFC"/>
    <w:rsid w:val="002B3A88"/>
    <w:rsid w:val="002B3B6C"/>
    <w:rsid w:val="002B3DF7"/>
    <w:rsid w:val="002B42A5"/>
    <w:rsid w:val="002B69C2"/>
    <w:rsid w:val="002C0C01"/>
    <w:rsid w:val="002C1227"/>
    <w:rsid w:val="002C1C67"/>
    <w:rsid w:val="002C1C9C"/>
    <w:rsid w:val="002C3BC1"/>
    <w:rsid w:val="002C4441"/>
    <w:rsid w:val="002C4D32"/>
    <w:rsid w:val="002C57BE"/>
    <w:rsid w:val="002C5859"/>
    <w:rsid w:val="002C5A46"/>
    <w:rsid w:val="002C7D28"/>
    <w:rsid w:val="002D08B4"/>
    <w:rsid w:val="002D09C5"/>
    <w:rsid w:val="002D0A92"/>
    <w:rsid w:val="002D1603"/>
    <w:rsid w:val="002D2CED"/>
    <w:rsid w:val="002D2D0E"/>
    <w:rsid w:val="002D37C6"/>
    <w:rsid w:val="002D3FAA"/>
    <w:rsid w:val="002D466F"/>
    <w:rsid w:val="002D514A"/>
    <w:rsid w:val="002D6038"/>
    <w:rsid w:val="002D6AFB"/>
    <w:rsid w:val="002D6BA2"/>
    <w:rsid w:val="002D7220"/>
    <w:rsid w:val="002D7387"/>
    <w:rsid w:val="002E00E4"/>
    <w:rsid w:val="002E0B6A"/>
    <w:rsid w:val="002E1B3A"/>
    <w:rsid w:val="002E2071"/>
    <w:rsid w:val="002E2D7B"/>
    <w:rsid w:val="002E2DD0"/>
    <w:rsid w:val="002E4251"/>
    <w:rsid w:val="002E547E"/>
    <w:rsid w:val="002E61D5"/>
    <w:rsid w:val="002E6668"/>
    <w:rsid w:val="002E76B6"/>
    <w:rsid w:val="002E7F6F"/>
    <w:rsid w:val="002F0CF2"/>
    <w:rsid w:val="002F11C1"/>
    <w:rsid w:val="002F132A"/>
    <w:rsid w:val="002F1DF0"/>
    <w:rsid w:val="002F206F"/>
    <w:rsid w:val="002F2083"/>
    <w:rsid w:val="002F2B77"/>
    <w:rsid w:val="002F5F96"/>
    <w:rsid w:val="002F71E0"/>
    <w:rsid w:val="002F750B"/>
    <w:rsid w:val="002F769E"/>
    <w:rsid w:val="003010B1"/>
    <w:rsid w:val="00301FB1"/>
    <w:rsid w:val="00302568"/>
    <w:rsid w:val="003053FC"/>
    <w:rsid w:val="00306508"/>
    <w:rsid w:val="003070C2"/>
    <w:rsid w:val="003072D4"/>
    <w:rsid w:val="00307A3B"/>
    <w:rsid w:val="003100AA"/>
    <w:rsid w:val="003103EE"/>
    <w:rsid w:val="00310755"/>
    <w:rsid w:val="003126D0"/>
    <w:rsid w:val="00312802"/>
    <w:rsid w:val="00314545"/>
    <w:rsid w:val="00314BFB"/>
    <w:rsid w:val="00315CB4"/>
    <w:rsid w:val="003177FC"/>
    <w:rsid w:val="00317F56"/>
    <w:rsid w:val="00320D5E"/>
    <w:rsid w:val="00321060"/>
    <w:rsid w:val="00321E7C"/>
    <w:rsid w:val="00322A1B"/>
    <w:rsid w:val="00325683"/>
    <w:rsid w:val="0032571B"/>
    <w:rsid w:val="00326904"/>
    <w:rsid w:val="00326D10"/>
    <w:rsid w:val="003279F8"/>
    <w:rsid w:val="003314EC"/>
    <w:rsid w:val="0033478E"/>
    <w:rsid w:val="00334BA7"/>
    <w:rsid w:val="00334F60"/>
    <w:rsid w:val="0033520C"/>
    <w:rsid w:val="00335D77"/>
    <w:rsid w:val="00335EA0"/>
    <w:rsid w:val="00336291"/>
    <w:rsid w:val="003371EA"/>
    <w:rsid w:val="00337332"/>
    <w:rsid w:val="003378EC"/>
    <w:rsid w:val="00337B29"/>
    <w:rsid w:val="00341412"/>
    <w:rsid w:val="003425B3"/>
    <w:rsid w:val="00342DAF"/>
    <w:rsid w:val="00343C56"/>
    <w:rsid w:val="00343CEB"/>
    <w:rsid w:val="00343D3D"/>
    <w:rsid w:val="0034406E"/>
    <w:rsid w:val="00345123"/>
    <w:rsid w:val="0034516A"/>
    <w:rsid w:val="00345D00"/>
    <w:rsid w:val="00346B85"/>
    <w:rsid w:val="00347815"/>
    <w:rsid w:val="003479CA"/>
    <w:rsid w:val="00350041"/>
    <w:rsid w:val="00350E0F"/>
    <w:rsid w:val="00350E90"/>
    <w:rsid w:val="00350E92"/>
    <w:rsid w:val="003511A9"/>
    <w:rsid w:val="003520E2"/>
    <w:rsid w:val="00352875"/>
    <w:rsid w:val="00352B9B"/>
    <w:rsid w:val="00352BE3"/>
    <w:rsid w:val="0035526D"/>
    <w:rsid w:val="00356208"/>
    <w:rsid w:val="0035687F"/>
    <w:rsid w:val="00356C10"/>
    <w:rsid w:val="00356EA9"/>
    <w:rsid w:val="0035799B"/>
    <w:rsid w:val="0036114C"/>
    <w:rsid w:val="003613CE"/>
    <w:rsid w:val="0036339E"/>
    <w:rsid w:val="00363B51"/>
    <w:rsid w:val="00364A68"/>
    <w:rsid w:val="003667D9"/>
    <w:rsid w:val="00367F28"/>
    <w:rsid w:val="00370B59"/>
    <w:rsid w:val="00372D94"/>
    <w:rsid w:val="00373BEA"/>
    <w:rsid w:val="00373F10"/>
    <w:rsid w:val="003758DE"/>
    <w:rsid w:val="00376AA2"/>
    <w:rsid w:val="003778D6"/>
    <w:rsid w:val="00377931"/>
    <w:rsid w:val="0038038F"/>
    <w:rsid w:val="003806D0"/>
    <w:rsid w:val="0038199C"/>
    <w:rsid w:val="00381F1D"/>
    <w:rsid w:val="00382EC5"/>
    <w:rsid w:val="0038417F"/>
    <w:rsid w:val="00384D34"/>
    <w:rsid w:val="00384DA9"/>
    <w:rsid w:val="00385040"/>
    <w:rsid w:val="00387005"/>
    <w:rsid w:val="00387204"/>
    <w:rsid w:val="00387BA2"/>
    <w:rsid w:val="00387C61"/>
    <w:rsid w:val="00390558"/>
    <w:rsid w:val="00390F33"/>
    <w:rsid w:val="00391F55"/>
    <w:rsid w:val="00392096"/>
    <w:rsid w:val="00392A60"/>
    <w:rsid w:val="00392E84"/>
    <w:rsid w:val="0039524D"/>
    <w:rsid w:val="00395389"/>
    <w:rsid w:val="00396508"/>
    <w:rsid w:val="00396BA5"/>
    <w:rsid w:val="003973F0"/>
    <w:rsid w:val="003A01FF"/>
    <w:rsid w:val="003A18B6"/>
    <w:rsid w:val="003A1C17"/>
    <w:rsid w:val="003A1D5D"/>
    <w:rsid w:val="003A270C"/>
    <w:rsid w:val="003A2CA5"/>
    <w:rsid w:val="003A48CB"/>
    <w:rsid w:val="003A53B2"/>
    <w:rsid w:val="003A693B"/>
    <w:rsid w:val="003A6C88"/>
    <w:rsid w:val="003A770D"/>
    <w:rsid w:val="003B035F"/>
    <w:rsid w:val="003B0D95"/>
    <w:rsid w:val="003B1DAA"/>
    <w:rsid w:val="003B1F79"/>
    <w:rsid w:val="003B2FBA"/>
    <w:rsid w:val="003B3C5A"/>
    <w:rsid w:val="003B4008"/>
    <w:rsid w:val="003B4011"/>
    <w:rsid w:val="003B430D"/>
    <w:rsid w:val="003B4892"/>
    <w:rsid w:val="003B57DA"/>
    <w:rsid w:val="003B7460"/>
    <w:rsid w:val="003B78CE"/>
    <w:rsid w:val="003B7DFB"/>
    <w:rsid w:val="003C0BD9"/>
    <w:rsid w:val="003C16E4"/>
    <w:rsid w:val="003C1D40"/>
    <w:rsid w:val="003C2C48"/>
    <w:rsid w:val="003C2F25"/>
    <w:rsid w:val="003C313B"/>
    <w:rsid w:val="003C3D53"/>
    <w:rsid w:val="003C4E99"/>
    <w:rsid w:val="003C4F6D"/>
    <w:rsid w:val="003C5D85"/>
    <w:rsid w:val="003C5DBE"/>
    <w:rsid w:val="003C5E1D"/>
    <w:rsid w:val="003C6E89"/>
    <w:rsid w:val="003D1F35"/>
    <w:rsid w:val="003D2386"/>
    <w:rsid w:val="003D24D7"/>
    <w:rsid w:val="003D2920"/>
    <w:rsid w:val="003D2BE1"/>
    <w:rsid w:val="003D3EF8"/>
    <w:rsid w:val="003D3F28"/>
    <w:rsid w:val="003D401A"/>
    <w:rsid w:val="003D4369"/>
    <w:rsid w:val="003D43FA"/>
    <w:rsid w:val="003D4EF2"/>
    <w:rsid w:val="003D5579"/>
    <w:rsid w:val="003D57CE"/>
    <w:rsid w:val="003D5B0D"/>
    <w:rsid w:val="003D6D59"/>
    <w:rsid w:val="003D6DE3"/>
    <w:rsid w:val="003D6EC9"/>
    <w:rsid w:val="003E07C4"/>
    <w:rsid w:val="003E0811"/>
    <w:rsid w:val="003E1FA6"/>
    <w:rsid w:val="003E30A2"/>
    <w:rsid w:val="003E4AA1"/>
    <w:rsid w:val="003E4C18"/>
    <w:rsid w:val="003E561C"/>
    <w:rsid w:val="003E6D3E"/>
    <w:rsid w:val="003E7B81"/>
    <w:rsid w:val="003F010E"/>
    <w:rsid w:val="003F0357"/>
    <w:rsid w:val="003F2012"/>
    <w:rsid w:val="003F2E40"/>
    <w:rsid w:val="003F4898"/>
    <w:rsid w:val="003F4EF0"/>
    <w:rsid w:val="003F55E0"/>
    <w:rsid w:val="003F614A"/>
    <w:rsid w:val="003F6D69"/>
    <w:rsid w:val="003F78EE"/>
    <w:rsid w:val="004026A7"/>
    <w:rsid w:val="00402BB6"/>
    <w:rsid w:val="00403912"/>
    <w:rsid w:val="00403E5B"/>
    <w:rsid w:val="0040573F"/>
    <w:rsid w:val="00405C2F"/>
    <w:rsid w:val="00406944"/>
    <w:rsid w:val="00406F63"/>
    <w:rsid w:val="0041062C"/>
    <w:rsid w:val="00410DD0"/>
    <w:rsid w:val="0041200B"/>
    <w:rsid w:val="004124F6"/>
    <w:rsid w:val="00413224"/>
    <w:rsid w:val="00413281"/>
    <w:rsid w:val="0041338D"/>
    <w:rsid w:val="00413B9A"/>
    <w:rsid w:val="00413C6C"/>
    <w:rsid w:val="004148CA"/>
    <w:rsid w:val="00415575"/>
    <w:rsid w:val="00415F49"/>
    <w:rsid w:val="004208F7"/>
    <w:rsid w:val="004211CB"/>
    <w:rsid w:val="004213AB"/>
    <w:rsid w:val="0042320B"/>
    <w:rsid w:val="00423AE9"/>
    <w:rsid w:val="00424CB0"/>
    <w:rsid w:val="004256FD"/>
    <w:rsid w:val="00426176"/>
    <w:rsid w:val="00426267"/>
    <w:rsid w:val="00426E58"/>
    <w:rsid w:val="00427C06"/>
    <w:rsid w:val="0043007A"/>
    <w:rsid w:val="0043034A"/>
    <w:rsid w:val="00430767"/>
    <w:rsid w:val="00433779"/>
    <w:rsid w:val="00433CDD"/>
    <w:rsid w:val="00435152"/>
    <w:rsid w:val="004367E3"/>
    <w:rsid w:val="00436DC4"/>
    <w:rsid w:val="00436FC4"/>
    <w:rsid w:val="00437C95"/>
    <w:rsid w:val="00437EEC"/>
    <w:rsid w:val="00440851"/>
    <w:rsid w:val="00440882"/>
    <w:rsid w:val="00441BA1"/>
    <w:rsid w:val="00441DEB"/>
    <w:rsid w:val="00444F23"/>
    <w:rsid w:val="004454D6"/>
    <w:rsid w:val="00445DEA"/>
    <w:rsid w:val="00446509"/>
    <w:rsid w:val="00447D64"/>
    <w:rsid w:val="00447E31"/>
    <w:rsid w:val="0045147C"/>
    <w:rsid w:val="004518AA"/>
    <w:rsid w:val="00452392"/>
    <w:rsid w:val="00452BE7"/>
    <w:rsid w:val="00453409"/>
    <w:rsid w:val="00454060"/>
    <w:rsid w:val="00454B8F"/>
    <w:rsid w:val="00454C36"/>
    <w:rsid w:val="00454F1B"/>
    <w:rsid w:val="004556DE"/>
    <w:rsid w:val="0045582F"/>
    <w:rsid w:val="0045600A"/>
    <w:rsid w:val="0045623F"/>
    <w:rsid w:val="004570AA"/>
    <w:rsid w:val="00457BA8"/>
    <w:rsid w:val="004603B8"/>
    <w:rsid w:val="004606CF"/>
    <w:rsid w:val="004608C6"/>
    <w:rsid w:val="00460C29"/>
    <w:rsid w:val="00461BA1"/>
    <w:rsid w:val="00464D50"/>
    <w:rsid w:val="0046576F"/>
    <w:rsid w:val="00466EE1"/>
    <w:rsid w:val="00467680"/>
    <w:rsid w:val="004706A8"/>
    <w:rsid w:val="00472588"/>
    <w:rsid w:val="004731BE"/>
    <w:rsid w:val="004732BB"/>
    <w:rsid w:val="00474366"/>
    <w:rsid w:val="004744B7"/>
    <w:rsid w:val="0047454A"/>
    <w:rsid w:val="00476F5C"/>
    <w:rsid w:val="00477579"/>
    <w:rsid w:val="004808AF"/>
    <w:rsid w:val="00481343"/>
    <w:rsid w:val="00481A71"/>
    <w:rsid w:val="00482D89"/>
    <w:rsid w:val="00483741"/>
    <w:rsid w:val="004843F4"/>
    <w:rsid w:val="004844CC"/>
    <w:rsid w:val="00484948"/>
    <w:rsid w:val="00484958"/>
    <w:rsid w:val="00485454"/>
    <w:rsid w:val="00486D7A"/>
    <w:rsid w:val="00487D91"/>
    <w:rsid w:val="00491883"/>
    <w:rsid w:val="0049190A"/>
    <w:rsid w:val="004919C5"/>
    <w:rsid w:val="004929B9"/>
    <w:rsid w:val="004930DA"/>
    <w:rsid w:val="004937C3"/>
    <w:rsid w:val="00496603"/>
    <w:rsid w:val="00496F9E"/>
    <w:rsid w:val="00497F97"/>
    <w:rsid w:val="004A0601"/>
    <w:rsid w:val="004A1012"/>
    <w:rsid w:val="004A1459"/>
    <w:rsid w:val="004A2C83"/>
    <w:rsid w:val="004A354D"/>
    <w:rsid w:val="004A4F32"/>
    <w:rsid w:val="004A55BA"/>
    <w:rsid w:val="004A6E84"/>
    <w:rsid w:val="004A785F"/>
    <w:rsid w:val="004A7FEB"/>
    <w:rsid w:val="004B00B4"/>
    <w:rsid w:val="004B14D9"/>
    <w:rsid w:val="004B2A07"/>
    <w:rsid w:val="004B3AB4"/>
    <w:rsid w:val="004B3CEA"/>
    <w:rsid w:val="004B493A"/>
    <w:rsid w:val="004B4C77"/>
    <w:rsid w:val="004B4CBF"/>
    <w:rsid w:val="004B4F9A"/>
    <w:rsid w:val="004B6BBF"/>
    <w:rsid w:val="004C0BB9"/>
    <w:rsid w:val="004C0F1B"/>
    <w:rsid w:val="004C107B"/>
    <w:rsid w:val="004C15FA"/>
    <w:rsid w:val="004C282E"/>
    <w:rsid w:val="004C2D0C"/>
    <w:rsid w:val="004C353F"/>
    <w:rsid w:val="004C356D"/>
    <w:rsid w:val="004C38EA"/>
    <w:rsid w:val="004C3A95"/>
    <w:rsid w:val="004C4285"/>
    <w:rsid w:val="004C5CB9"/>
    <w:rsid w:val="004C6439"/>
    <w:rsid w:val="004C7053"/>
    <w:rsid w:val="004C7911"/>
    <w:rsid w:val="004D087F"/>
    <w:rsid w:val="004D2422"/>
    <w:rsid w:val="004D24CD"/>
    <w:rsid w:val="004D2B22"/>
    <w:rsid w:val="004D2CD5"/>
    <w:rsid w:val="004D45AD"/>
    <w:rsid w:val="004D4CB9"/>
    <w:rsid w:val="004D4CC7"/>
    <w:rsid w:val="004D4DE0"/>
    <w:rsid w:val="004D4FDB"/>
    <w:rsid w:val="004D64A6"/>
    <w:rsid w:val="004D682F"/>
    <w:rsid w:val="004D689D"/>
    <w:rsid w:val="004D695D"/>
    <w:rsid w:val="004D7893"/>
    <w:rsid w:val="004D7B48"/>
    <w:rsid w:val="004E0B53"/>
    <w:rsid w:val="004E0BAC"/>
    <w:rsid w:val="004E16E0"/>
    <w:rsid w:val="004E1B73"/>
    <w:rsid w:val="004E1B97"/>
    <w:rsid w:val="004E29BC"/>
    <w:rsid w:val="004E31E5"/>
    <w:rsid w:val="004E3DB2"/>
    <w:rsid w:val="004E4882"/>
    <w:rsid w:val="004E5445"/>
    <w:rsid w:val="004E760A"/>
    <w:rsid w:val="004F0BFB"/>
    <w:rsid w:val="004F14B6"/>
    <w:rsid w:val="004F2DA9"/>
    <w:rsid w:val="004F347C"/>
    <w:rsid w:val="004F3800"/>
    <w:rsid w:val="004F38CD"/>
    <w:rsid w:val="004F4745"/>
    <w:rsid w:val="004F47FD"/>
    <w:rsid w:val="004F5342"/>
    <w:rsid w:val="004F5632"/>
    <w:rsid w:val="004F5EFD"/>
    <w:rsid w:val="004F7885"/>
    <w:rsid w:val="004F7E4F"/>
    <w:rsid w:val="00500702"/>
    <w:rsid w:val="005012EF"/>
    <w:rsid w:val="00501321"/>
    <w:rsid w:val="00502CDC"/>
    <w:rsid w:val="00503603"/>
    <w:rsid w:val="0050360C"/>
    <w:rsid w:val="00504315"/>
    <w:rsid w:val="005050C2"/>
    <w:rsid w:val="00506703"/>
    <w:rsid w:val="00506843"/>
    <w:rsid w:val="00507851"/>
    <w:rsid w:val="005091A5"/>
    <w:rsid w:val="005100D3"/>
    <w:rsid w:val="005102A8"/>
    <w:rsid w:val="005121AC"/>
    <w:rsid w:val="00513414"/>
    <w:rsid w:val="00513762"/>
    <w:rsid w:val="00513C3F"/>
    <w:rsid w:val="00514597"/>
    <w:rsid w:val="00515A08"/>
    <w:rsid w:val="00515DF2"/>
    <w:rsid w:val="005173F6"/>
    <w:rsid w:val="00517933"/>
    <w:rsid w:val="00520442"/>
    <w:rsid w:val="0052085B"/>
    <w:rsid w:val="00520B3E"/>
    <w:rsid w:val="00521F7B"/>
    <w:rsid w:val="00522216"/>
    <w:rsid w:val="00522E39"/>
    <w:rsid w:val="00524084"/>
    <w:rsid w:val="00527319"/>
    <w:rsid w:val="005273A7"/>
    <w:rsid w:val="005275FC"/>
    <w:rsid w:val="00527B44"/>
    <w:rsid w:val="00530C0F"/>
    <w:rsid w:val="00530C49"/>
    <w:rsid w:val="00531054"/>
    <w:rsid w:val="005316E5"/>
    <w:rsid w:val="00531A79"/>
    <w:rsid w:val="00531C3D"/>
    <w:rsid w:val="0053276F"/>
    <w:rsid w:val="005328F8"/>
    <w:rsid w:val="00532E1C"/>
    <w:rsid w:val="0053300C"/>
    <w:rsid w:val="00534BEF"/>
    <w:rsid w:val="00535308"/>
    <w:rsid w:val="0053546C"/>
    <w:rsid w:val="00535982"/>
    <w:rsid w:val="005359F9"/>
    <w:rsid w:val="00535B38"/>
    <w:rsid w:val="00536344"/>
    <w:rsid w:val="005363E2"/>
    <w:rsid w:val="00536B7F"/>
    <w:rsid w:val="0053783E"/>
    <w:rsid w:val="00537CDE"/>
    <w:rsid w:val="00540AEF"/>
    <w:rsid w:val="0054177A"/>
    <w:rsid w:val="00542063"/>
    <w:rsid w:val="00543C64"/>
    <w:rsid w:val="00544CC3"/>
    <w:rsid w:val="00544F6E"/>
    <w:rsid w:val="00546296"/>
    <w:rsid w:val="005470E2"/>
    <w:rsid w:val="005508D7"/>
    <w:rsid w:val="00550979"/>
    <w:rsid w:val="00550A91"/>
    <w:rsid w:val="00550C23"/>
    <w:rsid w:val="00552A54"/>
    <w:rsid w:val="00552C19"/>
    <w:rsid w:val="0055515F"/>
    <w:rsid w:val="00555BDE"/>
    <w:rsid w:val="00555C13"/>
    <w:rsid w:val="005566BE"/>
    <w:rsid w:val="00556FA9"/>
    <w:rsid w:val="00557655"/>
    <w:rsid w:val="0056095B"/>
    <w:rsid w:val="005616E8"/>
    <w:rsid w:val="00561F28"/>
    <w:rsid w:val="005620C2"/>
    <w:rsid w:val="00562DCB"/>
    <w:rsid w:val="005639BB"/>
    <w:rsid w:val="00564312"/>
    <w:rsid w:val="00564596"/>
    <w:rsid w:val="00564DB5"/>
    <w:rsid w:val="00565480"/>
    <w:rsid w:val="00566088"/>
    <w:rsid w:val="00567061"/>
    <w:rsid w:val="005670C8"/>
    <w:rsid w:val="005679FC"/>
    <w:rsid w:val="00570610"/>
    <w:rsid w:val="00570CAA"/>
    <w:rsid w:val="00571EF2"/>
    <w:rsid w:val="00571FDC"/>
    <w:rsid w:val="005722FC"/>
    <w:rsid w:val="00574040"/>
    <w:rsid w:val="005743FE"/>
    <w:rsid w:val="00574731"/>
    <w:rsid w:val="005757EF"/>
    <w:rsid w:val="00577511"/>
    <w:rsid w:val="00577E51"/>
    <w:rsid w:val="005803BC"/>
    <w:rsid w:val="00580A00"/>
    <w:rsid w:val="00581ADE"/>
    <w:rsid w:val="00581CD1"/>
    <w:rsid w:val="005841F5"/>
    <w:rsid w:val="00586ACC"/>
    <w:rsid w:val="005877D1"/>
    <w:rsid w:val="00590930"/>
    <w:rsid w:val="00590E07"/>
    <w:rsid w:val="00593639"/>
    <w:rsid w:val="005946F5"/>
    <w:rsid w:val="005947AB"/>
    <w:rsid w:val="00595415"/>
    <w:rsid w:val="00595B3C"/>
    <w:rsid w:val="005961A8"/>
    <w:rsid w:val="00597507"/>
    <w:rsid w:val="005A0279"/>
    <w:rsid w:val="005A233D"/>
    <w:rsid w:val="005A2C39"/>
    <w:rsid w:val="005A3101"/>
    <w:rsid w:val="005A36C5"/>
    <w:rsid w:val="005A3806"/>
    <w:rsid w:val="005A41CE"/>
    <w:rsid w:val="005A43FA"/>
    <w:rsid w:val="005A4552"/>
    <w:rsid w:val="005A5495"/>
    <w:rsid w:val="005A54D1"/>
    <w:rsid w:val="005A5A29"/>
    <w:rsid w:val="005A5A2A"/>
    <w:rsid w:val="005A61EC"/>
    <w:rsid w:val="005A62DE"/>
    <w:rsid w:val="005A782F"/>
    <w:rsid w:val="005B004F"/>
    <w:rsid w:val="005B1DE2"/>
    <w:rsid w:val="005B2169"/>
    <w:rsid w:val="005B2B0D"/>
    <w:rsid w:val="005B4415"/>
    <w:rsid w:val="005B5CCB"/>
    <w:rsid w:val="005C0545"/>
    <w:rsid w:val="005C066D"/>
    <w:rsid w:val="005C0F41"/>
    <w:rsid w:val="005C1711"/>
    <w:rsid w:val="005C1C19"/>
    <w:rsid w:val="005C2A77"/>
    <w:rsid w:val="005C33B8"/>
    <w:rsid w:val="005C3D36"/>
    <w:rsid w:val="005C42B8"/>
    <w:rsid w:val="005C460D"/>
    <w:rsid w:val="005C5FAE"/>
    <w:rsid w:val="005C71B8"/>
    <w:rsid w:val="005D1B8D"/>
    <w:rsid w:val="005D2603"/>
    <w:rsid w:val="005D2ADA"/>
    <w:rsid w:val="005D2F38"/>
    <w:rsid w:val="005D3726"/>
    <w:rsid w:val="005D4ABF"/>
    <w:rsid w:val="005D5A79"/>
    <w:rsid w:val="005D5FF5"/>
    <w:rsid w:val="005D667A"/>
    <w:rsid w:val="005D7A53"/>
    <w:rsid w:val="005E07B7"/>
    <w:rsid w:val="005E0B80"/>
    <w:rsid w:val="005E28E3"/>
    <w:rsid w:val="005E2BD2"/>
    <w:rsid w:val="005E2BD8"/>
    <w:rsid w:val="005E2F87"/>
    <w:rsid w:val="005E2FED"/>
    <w:rsid w:val="005E3EED"/>
    <w:rsid w:val="005E44F9"/>
    <w:rsid w:val="005E5F35"/>
    <w:rsid w:val="005E643B"/>
    <w:rsid w:val="005E6615"/>
    <w:rsid w:val="005F0600"/>
    <w:rsid w:val="005F0749"/>
    <w:rsid w:val="005F2AB5"/>
    <w:rsid w:val="005F2EC4"/>
    <w:rsid w:val="005F4819"/>
    <w:rsid w:val="005F4E6F"/>
    <w:rsid w:val="005F50AC"/>
    <w:rsid w:val="005F5B83"/>
    <w:rsid w:val="005F61CD"/>
    <w:rsid w:val="005F713A"/>
    <w:rsid w:val="005F7D42"/>
    <w:rsid w:val="006007F0"/>
    <w:rsid w:val="0060082C"/>
    <w:rsid w:val="006018DD"/>
    <w:rsid w:val="00601B35"/>
    <w:rsid w:val="006024F7"/>
    <w:rsid w:val="00602962"/>
    <w:rsid w:val="00603007"/>
    <w:rsid w:val="00603553"/>
    <w:rsid w:val="00603929"/>
    <w:rsid w:val="006039DA"/>
    <w:rsid w:val="006063ED"/>
    <w:rsid w:val="0060655C"/>
    <w:rsid w:val="006072BC"/>
    <w:rsid w:val="00607CB0"/>
    <w:rsid w:val="00607D14"/>
    <w:rsid w:val="00610963"/>
    <w:rsid w:val="00612559"/>
    <w:rsid w:val="006128A3"/>
    <w:rsid w:val="00612D27"/>
    <w:rsid w:val="00612FE8"/>
    <w:rsid w:val="00613362"/>
    <w:rsid w:val="00616898"/>
    <w:rsid w:val="006174BD"/>
    <w:rsid w:val="00617897"/>
    <w:rsid w:val="00617E05"/>
    <w:rsid w:val="006203D2"/>
    <w:rsid w:val="006206B0"/>
    <w:rsid w:val="006218AF"/>
    <w:rsid w:val="00622025"/>
    <w:rsid w:val="00622733"/>
    <w:rsid w:val="00622B16"/>
    <w:rsid w:val="00623772"/>
    <w:rsid w:val="0062398C"/>
    <w:rsid w:val="00624130"/>
    <w:rsid w:val="006257A6"/>
    <w:rsid w:val="00626DA0"/>
    <w:rsid w:val="00630909"/>
    <w:rsid w:val="006311AF"/>
    <w:rsid w:val="0063246A"/>
    <w:rsid w:val="00632521"/>
    <w:rsid w:val="00634A68"/>
    <w:rsid w:val="00634CC5"/>
    <w:rsid w:val="006350D1"/>
    <w:rsid w:val="00635884"/>
    <w:rsid w:val="00635E54"/>
    <w:rsid w:val="006360EE"/>
    <w:rsid w:val="006410B7"/>
    <w:rsid w:val="006419CD"/>
    <w:rsid w:val="00643801"/>
    <w:rsid w:val="00644D64"/>
    <w:rsid w:val="00644FAB"/>
    <w:rsid w:val="0064520C"/>
    <w:rsid w:val="00645432"/>
    <w:rsid w:val="0064575C"/>
    <w:rsid w:val="00645BD1"/>
    <w:rsid w:val="00647150"/>
    <w:rsid w:val="0064758A"/>
    <w:rsid w:val="00647CBC"/>
    <w:rsid w:val="00650E65"/>
    <w:rsid w:val="00650F66"/>
    <w:rsid w:val="0065191D"/>
    <w:rsid w:val="00651E5D"/>
    <w:rsid w:val="00651EDF"/>
    <w:rsid w:val="0065226E"/>
    <w:rsid w:val="006522E1"/>
    <w:rsid w:val="00653076"/>
    <w:rsid w:val="006543F3"/>
    <w:rsid w:val="00654731"/>
    <w:rsid w:val="00655124"/>
    <w:rsid w:val="0065544C"/>
    <w:rsid w:val="006554C6"/>
    <w:rsid w:val="00656581"/>
    <w:rsid w:val="00656D26"/>
    <w:rsid w:val="00657C8E"/>
    <w:rsid w:val="00660CA5"/>
    <w:rsid w:val="00660FCA"/>
    <w:rsid w:val="006620AB"/>
    <w:rsid w:val="00662608"/>
    <w:rsid w:val="006631A3"/>
    <w:rsid w:val="00663CF2"/>
    <w:rsid w:val="00664BE2"/>
    <w:rsid w:val="00665F6F"/>
    <w:rsid w:val="0066633B"/>
    <w:rsid w:val="00666388"/>
    <w:rsid w:val="00667E1B"/>
    <w:rsid w:val="00670667"/>
    <w:rsid w:val="00670B5D"/>
    <w:rsid w:val="0067313E"/>
    <w:rsid w:val="00674A82"/>
    <w:rsid w:val="00675E99"/>
    <w:rsid w:val="0067673E"/>
    <w:rsid w:val="00676B43"/>
    <w:rsid w:val="00677825"/>
    <w:rsid w:val="00677C46"/>
    <w:rsid w:val="00677FA8"/>
    <w:rsid w:val="00680AE3"/>
    <w:rsid w:val="00680B62"/>
    <w:rsid w:val="00680F22"/>
    <w:rsid w:val="00681E95"/>
    <w:rsid w:val="00683494"/>
    <w:rsid w:val="00685B77"/>
    <w:rsid w:val="00687C8B"/>
    <w:rsid w:val="00687FFB"/>
    <w:rsid w:val="0069030E"/>
    <w:rsid w:val="0069043B"/>
    <w:rsid w:val="0069056D"/>
    <w:rsid w:val="00691754"/>
    <w:rsid w:val="00691A8B"/>
    <w:rsid w:val="00694A09"/>
    <w:rsid w:val="0069593C"/>
    <w:rsid w:val="00695BA3"/>
    <w:rsid w:val="00697302"/>
    <w:rsid w:val="0069790D"/>
    <w:rsid w:val="006A02FB"/>
    <w:rsid w:val="006A214C"/>
    <w:rsid w:val="006A25C6"/>
    <w:rsid w:val="006A28AE"/>
    <w:rsid w:val="006A3412"/>
    <w:rsid w:val="006A4866"/>
    <w:rsid w:val="006A4DD1"/>
    <w:rsid w:val="006A535F"/>
    <w:rsid w:val="006A6361"/>
    <w:rsid w:val="006A678F"/>
    <w:rsid w:val="006A7633"/>
    <w:rsid w:val="006B0024"/>
    <w:rsid w:val="006B0430"/>
    <w:rsid w:val="006B054E"/>
    <w:rsid w:val="006B0685"/>
    <w:rsid w:val="006B1F19"/>
    <w:rsid w:val="006B25A1"/>
    <w:rsid w:val="006B3247"/>
    <w:rsid w:val="006B351F"/>
    <w:rsid w:val="006B3F1E"/>
    <w:rsid w:val="006B4607"/>
    <w:rsid w:val="006B553D"/>
    <w:rsid w:val="006B6017"/>
    <w:rsid w:val="006C1596"/>
    <w:rsid w:val="006C25AB"/>
    <w:rsid w:val="006C34E6"/>
    <w:rsid w:val="006C36B5"/>
    <w:rsid w:val="006C40B4"/>
    <w:rsid w:val="006C428E"/>
    <w:rsid w:val="006C4C49"/>
    <w:rsid w:val="006C4E76"/>
    <w:rsid w:val="006C64DB"/>
    <w:rsid w:val="006C6806"/>
    <w:rsid w:val="006C6A05"/>
    <w:rsid w:val="006C6B40"/>
    <w:rsid w:val="006C6DCD"/>
    <w:rsid w:val="006C70A2"/>
    <w:rsid w:val="006C7A1C"/>
    <w:rsid w:val="006C7A9D"/>
    <w:rsid w:val="006C7AB5"/>
    <w:rsid w:val="006D05FE"/>
    <w:rsid w:val="006D0BEE"/>
    <w:rsid w:val="006D181C"/>
    <w:rsid w:val="006D243A"/>
    <w:rsid w:val="006D362B"/>
    <w:rsid w:val="006D3C95"/>
    <w:rsid w:val="006D48C5"/>
    <w:rsid w:val="006D52B5"/>
    <w:rsid w:val="006D5472"/>
    <w:rsid w:val="006D5E32"/>
    <w:rsid w:val="006D6554"/>
    <w:rsid w:val="006D6B6C"/>
    <w:rsid w:val="006D7600"/>
    <w:rsid w:val="006D7D59"/>
    <w:rsid w:val="006E12F8"/>
    <w:rsid w:val="006E2034"/>
    <w:rsid w:val="006E286D"/>
    <w:rsid w:val="006E2D9D"/>
    <w:rsid w:val="006E311B"/>
    <w:rsid w:val="006E3E4A"/>
    <w:rsid w:val="006E65B2"/>
    <w:rsid w:val="006E66FD"/>
    <w:rsid w:val="006E72A8"/>
    <w:rsid w:val="006F10A0"/>
    <w:rsid w:val="006F25E2"/>
    <w:rsid w:val="006F2A15"/>
    <w:rsid w:val="006F38B7"/>
    <w:rsid w:val="006F3C8D"/>
    <w:rsid w:val="006F4B09"/>
    <w:rsid w:val="006F5081"/>
    <w:rsid w:val="006F610C"/>
    <w:rsid w:val="006F6CD5"/>
    <w:rsid w:val="006F6FEE"/>
    <w:rsid w:val="006F7408"/>
    <w:rsid w:val="006F755C"/>
    <w:rsid w:val="006F7E66"/>
    <w:rsid w:val="00700D46"/>
    <w:rsid w:val="007018CD"/>
    <w:rsid w:val="00701C37"/>
    <w:rsid w:val="00703066"/>
    <w:rsid w:val="00703DE5"/>
    <w:rsid w:val="00703EC4"/>
    <w:rsid w:val="00705B95"/>
    <w:rsid w:val="007068ED"/>
    <w:rsid w:val="00707AC4"/>
    <w:rsid w:val="0071028B"/>
    <w:rsid w:val="007104AB"/>
    <w:rsid w:val="007116B0"/>
    <w:rsid w:val="00712203"/>
    <w:rsid w:val="007128D3"/>
    <w:rsid w:val="00714845"/>
    <w:rsid w:val="00714E0E"/>
    <w:rsid w:val="0071550B"/>
    <w:rsid w:val="007164BE"/>
    <w:rsid w:val="007167F6"/>
    <w:rsid w:val="00716959"/>
    <w:rsid w:val="00716C6E"/>
    <w:rsid w:val="00716D00"/>
    <w:rsid w:val="00716EA4"/>
    <w:rsid w:val="0071747F"/>
    <w:rsid w:val="007200A3"/>
    <w:rsid w:val="007202E1"/>
    <w:rsid w:val="00720CCB"/>
    <w:rsid w:val="0072283E"/>
    <w:rsid w:val="00723B73"/>
    <w:rsid w:val="00723BD4"/>
    <w:rsid w:val="007256CF"/>
    <w:rsid w:val="00725D5C"/>
    <w:rsid w:val="00726231"/>
    <w:rsid w:val="007264FB"/>
    <w:rsid w:val="00726F1B"/>
    <w:rsid w:val="00730BF9"/>
    <w:rsid w:val="00730FA2"/>
    <w:rsid w:val="007316A1"/>
    <w:rsid w:val="00732719"/>
    <w:rsid w:val="00732788"/>
    <w:rsid w:val="00732C47"/>
    <w:rsid w:val="007340C5"/>
    <w:rsid w:val="00735B22"/>
    <w:rsid w:val="00735D5F"/>
    <w:rsid w:val="007370BB"/>
    <w:rsid w:val="00737886"/>
    <w:rsid w:val="00737D2C"/>
    <w:rsid w:val="00740415"/>
    <w:rsid w:val="0074077A"/>
    <w:rsid w:val="00740CE8"/>
    <w:rsid w:val="0074129A"/>
    <w:rsid w:val="00741599"/>
    <w:rsid w:val="00742A2C"/>
    <w:rsid w:val="00745E2E"/>
    <w:rsid w:val="00746574"/>
    <w:rsid w:val="00747397"/>
    <w:rsid w:val="00747CE9"/>
    <w:rsid w:val="00750EB7"/>
    <w:rsid w:val="0075181E"/>
    <w:rsid w:val="0075195A"/>
    <w:rsid w:val="00751FF3"/>
    <w:rsid w:val="0075200C"/>
    <w:rsid w:val="00752159"/>
    <w:rsid w:val="00752789"/>
    <w:rsid w:val="007528D0"/>
    <w:rsid w:val="007543FD"/>
    <w:rsid w:val="007548B4"/>
    <w:rsid w:val="00754C95"/>
    <w:rsid w:val="00755F58"/>
    <w:rsid w:val="00756A07"/>
    <w:rsid w:val="00756DA6"/>
    <w:rsid w:val="00757164"/>
    <w:rsid w:val="00757178"/>
    <w:rsid w:val="00757530"/>
    <w:rsid w:val="007576FA"/>
    <w:rsid w:val="007605EB"/>
    <w:rsid w:val="007614C4"/>
    <w:rsid w:val="00761717"/>
    <w:rsid w:val="0076193B"/>
    <w:rsid w:val="00761B10"/>
    <w:rsid w:val="007637B0"/>
    <w:rsid w:val="00763F78"/>
    <w:rsid w:val="00765809"/>
    <w:rsid w:val="00765E08"/>
    <w:rsid w:val="00765F21"/>
    <w:rsid w:val="00767F72"/>
    <w:rsid w:val="0077061E"/>
    <w:rsid w:val="007719BB"/>
    <w:rsid w:val="0077224E"/>
    <w:rsid w:val="00772E00"/>
    <w:rsid w:val="007737DD"/>
    <w:rsid w:val="00773828"/>
    <w:rsid w:val="00773E00"/>
    <w:rsid w:val="007754D4"/>
    <w:rsid w:val="00775F42"/>
    <w:rsid w:val="00776396"/>
    <w:rsid w:val="0077688C"/>
    <w:rsid w:val="00776B82"/>
    <w:rsid w:val="00776BFC"/>
    <w:rsid w:val="00776C87"/>
    <w:rsid w:val="00777E30"/>
    <w:rsid w:val="007802E7"/>
    <w:rsid w:val="0078146A"/>
    <w:rsid w:val="00781509"/>
    <w:rsid w:val="00781D22"/>
    <w:rsid w:val="00782693"/>
    <w:rsid w:val="00782D9C"/>
    <w:rsid w:val="007838A5"/>
    <w:rsid w:val="00785165"/>
    <w:rsid w:val="00785246"/>
    <w:rsid w:val="00785CA2"/>
    <w:rsid w:val="00785DEA"/>
    <w:rsid w:val="00785E8E"/>
    <w:rsid w:val="00786A62"/>
    <w:rsid w:val="00786BBA"/>
    <w:rsid w:val="00786ED7"/>
    <w:rsid w:val="0079057A"/>
    <w:rsid w:val="00791E6B"/>
    <w:rsid w:val="00792043"/>
    <w:rsid w:val="0079222F"/>
    <w:rsid w:val="007933F3"/>
    <w:rsid w:val="00794106"/>
    <w:rsid w:val="007942D4"/>
    <w:rsid w:val="007947FE"/>
    <w:rsid w:val="007949CA"/>
    <w:rsid w:val="00794C9C"/>
    <w:rsid w:val="00796080"/>
    <w:rsid w:val="007962C4"/>
    <w:rsid w:val="00796540"/>
    <w:rsid w:val="00796B7B"/>
    <w:rsid w:val="00797853"/>
    <w:rsid w:val="007978C9"/>
    <w:rsid w:val="007A0CB9"/>
    <w:rsid w:val="007A156D"/>
    <w:rsid w:val="007A2216"/>
    <w:rsid w:val="007A247D"/>
    <w:rsid w:val="007A2844"/>
    <w:rsid w:val="007A2DFF"/>
    <w:rsid w:val="007A33AE"/>
    <w:rsid w:val="007A3E01"/>
    <w:rsid w:val="007A3E04"/>
    <w:rsid w:val="007A4853"/>
    <w:rsid w:val="007A683C"/>
    <w:rsid w:val="007A74A3"/>
    <w:rsid w:val="007B1835"/>
    <w:rsid w:val="007B2C08"/>
    <w:rsid w:val="007B3386"/>
    <w:rsid w:val="007B3AE2"/>
    <w:rsid w:val="007B488C"/>
    <w:rsid w:val="007B5636"/>
    <w:rsid w:val="007B5806"/>
    <w:rsid w:val="007B6B53"/>
    <w:rsid w:val="007B6CF9"/>
    <w:rsid w:val="007B6E3B"/>
    <w:rsid w:val="007C0243"/>
    <w:rsid w:val="007C1680"/>
    <w:rsid w:val="007C1714"/>
    <w:rsid w:val="007C1753"/>
    <w:rsid w:val="007C197C"/>
    <w:rsid w:val="007C1A47"/>
    <w:rsid w:val="007C1FAE"/>
    <w:rsid w:val="007C20CD"/>
    <w:rsid w:val="007C3BAC"/>
    <w:rsid w:val="007C4420"/>
    <w:rsid w:val="007C4B83"/>
    <w:rsid w:val="007C4E13"/>
    <w:rsid w:val="007C4E35"/>
    <w:rsid w:val="007C5432"/>
    <w:rsid w:val="007C568F"/>
    <w:rsid w:val="007C5FCD"/>
    <w:rsid w:val="007C6A84"/>
    <w:rsid w:val="007C6D8C"/>
    <w:rsid w:val="007C78D1"/>
    <w:rsid w:val="007C7DF0"/>
    <w:rsid w:val="007D1C7B"/>
    <w:rsid w:val="007D4366"/>
    <w:rsid w:val="007D45F7"/>
    <w:rsid w:val="007D4A7F"/>
    <w:rsid w:val="007D5828"/>
    <w:rsid w:val="007D6035"/>
    <w:rsid w:val="007D6626"/>
    <w:rsid w:val="007D6B3D"/>
    <w:rsid w:val="007D7568"/>
    <w:rsid w:val="007D7ADC"/>
    <w:rsid w:val="007E00C4"/>
    <w:rsid w:val="007E09D4"/>
    <w:rsid w:val="007E2E66"/>
    <w:rsid w:val="007E5933"/>
    <w:rsid w:val="007E594E"/>
    <w:rsid w:val="007E59F3"/>
    <w:rsid w:val="007E69EF"/>
    <w:rsid w:val="007E709D"/>
    <w:rsid w:val="007E7A28"/>
    <w:rsid w:val="007F0EE1"/>
    <w:rsid w:val="007F14B7"/>
    <w:rsid w:val="007F17A9"/>
    <w:rsid w:val="007F3411"/>
    <w:rsid w:val="007F39E1"/>
    <w:rsid w:val="007F4250"/>
    <w:rsid w:val="007F432E"/>
    <w:rsid w:val="007F4440"/>
    <w:rsid w:val="007F4FC6"/>
    <w:rsid w:val="007F648E"/>
    <w:rsid w:val="007F6819"/>
    <w:rsid w:val="007F70AB"/>
    <w:rsid w:val="007F7C9D"/>
    <w:rsid w:val="007F7D65"/>
    <w:rsid w:val="007F7F53"/>
    <w:rsid w:val="008003C0"/>
    <w:rsid w:val="00800B15"/>
    <w:rsid w:val="00802F0E"/>
    <w:rsid w:val="00804125"/>
    <w:rsid w:val="00804A64"/>
    <w:rsid w:val="008062D1"/>
    <w:rsid w:val="00807623"/>
    <w:rsid w:val="00807CA6"/>
    <w:rsid w:val="008120C4"/>
    <w:rsid w:val="00812F48"/>
    <w:rsid w:val="00813957"/>
    <w:rsid w:val="00813A26"/>
    <w:rsid w:val="00813B84"/>
    <w:rsid w:val="00813F78"/>
    <w:rsid w:val="008141D6"/>
    <w:rsid w:val="008150AB"/>
    <w:rsid w:val="00815395"/>
    <w:rsid w:val="00815FC1"/>
    <w:rsid w:val="0081602D"/>
    <w:rsid w:val="008164AE"/>
    <w:rsid w:val="00816D41"/>
    <w:rsid w:val="00816D7F"/>
    <w:rsid w:val="0081721C"/>
    <w:rsid w:val="00817486"/>
    <w:rsid w:val="00817BE2"/>
    <w:rsid w:val="00820DC7"/>
    <w:rsid w:val="00823401"/>
    <w:rsid w:val="0082368D"/>
    <w:rsid w:val="008247A9"/>
    <w:rsid w:val="00825243"/>
    <w:rsid w:val="0082676A"/>
    <w:rsid w:val="008272BE"/>
    <w:rsid w:val="00827B7A"/>
    <w:rsid w:val="008302D3"/>
    <w:rsid w:val="008308C5"/>
    <w:rsid w:val="00830C8E"/>
    <w:rsid w:val="00830DFB"/>
    <w:rsid w:val="00830FBB"/>
    <w:rsid w:val="00832F9E"/>
    <w:rsid w:val="00833241"/>
    <w:rsid w:val="0083481C"/>
    <w:rsid w:val="00834929"/>
    <w:rsid w:val="008351E8"/>
    <w:rsid w:val="0083727F"/>
    <w:rsid w:val="00837ED8"/>
    <w:rsid w:val="00840505"/>
    <w:rsid w:val="00841B64"/>
    <w:rsid w:val="00841E73"/>
    <w:rsid w:val="00842092"/>
    <w:rsid w:val="008420F6"/>
    <w:rsid w:val="008424DB"/>
    <w:rsid w:val="00842A45"/>
    <w:rsid w:val="00842EF4"/>
    <w:rsid w:val="00843E9E"/>
    <w:rsid w:val="00844155"/>
    <w:rsid w:val="008441C5"/>
    <w:rsid w:val="00844D03"/>
    <w:rsid w:val="00845923"/>
    <w:rsid w:val="00845DC2"/>
    <w:rsid w:val="0084696B"/>
    <w:rsid w:val="0084735A"/>
    <w:rsid w:val="0085054C"/>
    <w:rsid w:val="008527D6"/>
    <w:rsid w:val="0085341F"/>
    <w:rsid w:val="00853CD8"/>
    <w:rsid w:val="00855ABD"/>
    <w:rsid w:val="00856433"/>
    <w:rsid w:val="00857580"/>
    <w:rsid w:val="008577A7"/>
    <w:rsid w:val="00857D05"/>
    <w:rsid w:val="00860B9F"/>
    <w:rsid w:val="00860EA9"/>
    <w:rsid w:val="00861745"/>
    <w:rsid w:val="008618F2"/>
    <w:rsid w:val="00861BDA"/>
    <w:rsid w:val="0086254E"/>
    <w:rsid w:val="00863C6E"/>
    <w:rsid w:val="00864A54"/>
    <w:rsid w:val="008652CF"/>
    <w:rsid w:val="00865CC0"/>
    <w:rsid w:val="008672F6"/>
    <w:rsid w:val="008703D9"/>
    <w:rsid w:val="0087082D"/>
    <w:rsid w:val="008714C0"/>
    <w:rsid w:val="00871978"/>
    <w:rsid w:val="00872240"/>
    <w:rsid w:val="00872A15"/>
    <w:rsid w:val="0087313B"/>
    <w:rsid w:val="0087397F"/>
    <w:rsid w:val="008745EF"/>
    <w:rsid w:val="00874754"/>
    <w:rsid w:val="008758E9"/>
    <w:rsid w:val="0087675F"/>
    <w:rsid w:val="00876A04"/>
    <w:rsid w:val="00876D62"/>
    <w:rsid w:val="00876E99"/>
    <w:rsid w:val="00881BB7"/>
    <w:rsid w:val="00881F26"/>
    <w:rsid w:val="008820AA"/>
    <w:rsid w:val="00882AFD"/>
    <w:rsid w:val="00882DA0"/>
    <w:rsid w:val="00883795"/>
    <w:rsid w:val="00884A2E"/>
    <w:rsid w:val="00884D18"/>
    <w:rsid w:val="00885123"/>
    <w:rsid w:val="0088519B"/>
    <w:rsid w:val="00887079"/>
    <w:rsid w:val="008878AA"/>
    <w:rsid w:val="00887AB9"/>
    <w:rsid w:val="00887B0F"/>
    <w:rsid w:val="00887B78"/>
    <w:rsid w:val="0089142B"/>
    <w:rsid w:val="00891E3B"/>
    <w:rsid w:val="0089305F"/>
    <w:rsid w:val="00893411"/>
    <w:rsid w:val="00893B58"/>
    <w:rsid w:val="00895390"/>
    <w:rsid w:val="00895851"/>
    <w:rsid w:val="00896641"/>
    <w:rsid w:val="00897A81"/>
    <w:rsid w:val="008A0C43"/>
    <w:rsid w:val="008A0FE0"/>
    <w:rsid w:val="008A1545"/>
    <w:rsid w:val="008A19F4"/>
    <w:rsid w:val="008A24A9"/>
    <w:rsid w:val="008A2558"/>
    <w:rsid w:val="008A319E"/>
    <w:rsid w:val="008A34BC"/>
    <w:rsid w:val="008A3B2E"/>
    <w:rsid w:val="008A50B0"/>
    <w:rsid w:val="008A5855"/>
    <w:rsid w:val="008A72CA"/>
    <w:rsid w:val="008A744A"/>
    <w:rsid w:val="008B0804"/>
    <w:rsid w:val="008B08B8"/>
    <w:rsid w:val="008B0991"/>
    <w:rsid w:val="008B1504"/>
    <w:rsid w:val="008B16DF"/>
    <w:rsid w:val="008B1FA1"/>
    <w:rsid w:val="008B210B"/>
    <w:rsid w:val="008B265D"/>
    <w:rsid w:val="008B2A20"/>
    <w:rsid w:val="008B33B0"/>
    <w:rsid w:val="008B5ED9"/>
    <w:rsid w:val="008B7967"/>
    <w:rsid w:val="008B7FC6"/>
    <w:rsid w:val="008C2338"/>
    <w:rsid w:val="008C2870"/>
    <w:rsid w:val="008C31C7"/>
    <w:rsid w:val="008C32E4"/>
    <w:rsid w:val="008C3CEE"/>
    <w:rsid w:val="008C4CDE"/>
    <w:rsid w:val="008C4F63"/>
    <w:rsid w:val="008C72B2"/>
    <w:rsid w:val="008C7504"/>
    <w:rsid w:val="008D118C"/>
    <w:rsid w:val="008D1705"/>
    <w:rsid w:val="008D177D"/>
    <w:rsid w:val="008D33BC"/>
    <w:rsid w:val="008D3E6C"/>
    <w:rsid w:val="008D42DE"/>
    <w:rsid w:val="008D547E"/>
    <w:rsid w:val="008D5AD8"/>
    <w:rsid w:val="008D6578"/>
    <w:rsid w:val="008D6944"/>
    <w:rsid w:val="008D7A35"/>
    <w:rsid w:val="008D7D92"/>
    <w:rsid w:val="008E08D3"/>
    <w:rsid w:val="008E2E1F"/>
    <w:rsid w:val="008E2FAC"/>
    <w:rsid w:val="008E36AC"/>
    <w:rsid w:val="008E39F3"/>
    <w:rsid w:val="008E3BDD"/>
    <w:rsid w:val="008E403C"/>
    <w:rsid w:val="008E548E"/>
    <w:rsid w:val="008E616B"/>
    <w:rsid w:val="008E61AD"/>
    <w:rsid w:val="008E678E"/>
    <w:rsid w:val="008E6E4F"/>
    <w:rsid w:val="008E74BC"/>
    <w:rsid w:val="008E7CB8"/>
    <w:rsid w:val="008F0D25"/>
    <w:rsid w:val="008F2092"/>
    <w:rsid w:val="008F2329"/>
    <w:rsid w:val="008F27D6"/>
    <w:rsid w:val="008F3BB7"/>
    <w:rsid w:val="008F41C8"/>
    <w:rsid w:val="008F41FB"/>
    <w:rsid w:val="008F42EA"/>
    <w:rsid w:val="008F4A76"/>
    <w:rsid w:val="008F4AC7"/>
    <w:rsid w:val="008F4B50"/>
    <w:rsid w:val="008F598F"/>
    <w:rsid w:val="008F6D0F"/>
    <w:rsid w:val="008F6E96"/>
    <w:rsid w:val="008F753E"/>
    <w:rsid w:val="009015A0"/>
    <w:rsid w:val="00901C75"/>
    <w:rsid w:val="00902EA6"/>
    <w:rsid w:val="009030AD"/>
    <w:rsid w:val="00903F8C"/>
    <w:rsid w:val="009056B0"/>
    <w:rsid w:val="009059F8"/>
    <w:rsid w:val="00905B96"/>
    <w:rsid w:val="00905C55"/>
    <w:rsid w:val="00905E26"/>
    <w:rsid w:val="0090670D"/>
    <w:rsid w:val="009078CE"/>
    <w:rsid w:val="00907AA6"/>
    <w:rsid w:val="00910B26"/>
    <w:rsid w:val="009113E9"/>
    <w:rsid w:val="009114E8"/>
    <w:rsid w:val="009116CA"/>
    <w:rsid w:val="00911E84"/>
    <w:rsid w:val="0091201A"/>
    <w:rsid w:val="0091248A"/>
    <w:rsid w:val="00912D64"/>
    <w:rsid w:val="00912ED3"/>
    <w:rsid w:val="00913A87"/>
    <w:rsid w:val="00914272"/>
    <w:rsid w:val="00914C4F"/>
    <w:rsid w:val="00915021"/>
    <w:rsid w:val="009151B5"/>
    <w:rsid w:val="00915422"/>
    <w:rsid w:val="0091573B"/>
    <w:rsid w:val="009159D0"/>
    <w:rsid w:val="009160E1"/>
    <w:rsid w:val="0091650B"/>
    <w:rsid w:val="009202F9"/>
    <w:rsid w:val="00922E35"/>
    <w:rsid w:val="00923986"/>
    <w:rsid w:val="00923C96"/>
    <w:rsid w:val="00924378"/>
    <w:rsid w:val="00924D31"/>
    <w:rsid w:val="00924D60"/>
    <w:rsid w:val="0092567E"/>
    <w:rsid w:val="009265EC"/>
    <w:rsid w:val="009273CF"/>
    <w:rsid w:val="00930D18"/>
    <w:rsid w:val="0093152F"/>
    <w:rsid w:val="0093215E"/>
    <w:rsid w:val="009333B4"/>
    <w:rsid w:val="0093373D"/>
    <w:rsid w:val="00933781"/>
    <w:rsid w:val="0093436D"/>
    <w:rsid w:val="00935083"/>
    <w:rsid w:val="009356F8"/>
    <w:rsid w:val="00935D80"/>
    <w:rsid w:val="009369EC"/>
    <w:rsid w:val="0093700A"/>
    <w:rsid w:val="009376AE"/>
    <w:rsid w:val="00937E76"/>
    <w:rsid w:val="00940887"/>
    <w:rsid w:val="00942105"/>
    <w:rsid w:val="00942263"/>
    <w:rsid w:val="00943520"/>
    <w:rsid w:val="00943A09"/>
    <w:rsid w:val="009440EB"/>
    <w:rsid w:val="009444EA"/>
    <w:rsid w:val="00944715"/>
    <w:rsid w:val="009449A8"/>
    <w:rsid w:val="00944C76"/>
    <w:rsid w:val="0094672B"/>
    <w:rsid w:val="00947485"/>
    <w:rsid w:val="009517FF"/>
    <w:rsid w:val="009518BB"/>
    <w:rsid w:val="009518F6"/>
    <w:rsid w:val="00951C9A"/>
    <w:rsid w:val="00953398"/>
    <w:rsid w:val="00953713"/>
    <w:rsid w:val="00953C5B"/>
    <w:rsid w:val="0095512E"/>
    <w:rsid w:val="00955240"/>
    <w:rsid w:val="00955451"/>
    <w:rsid w:val="009558F4"/>
    <w:rsid w:val="009559D0"/>
    <w:rsid w:val="00955D5C"/>
    <w:rsid w:val="00955F26"/>
    <w:rsid w:val="00956C83"/>
    <w:rsid w:val="00956D47"/>
    <w:rsid w:val="009573A0"/>
    <w:rsid w:val="0095752B"/>
    <w:rsid w:val="009577E9"/>
    <w:rsid w:val="009577F7"/>
    <w:rsid w:val="00957B48"/>
    <w:rsid w:val="00957BD1"/>
    <w:rsid w:val="00961538"/>
    <w:rsid w:val="00961748"/>
    <w:rsid w:val="00961CEA"/>
    <w:rsid w:val="009623D4"/>
    <w:rsid w:val="00963B03"/>
    <w:rsid w:val="00964480"/>
    <w:rsid w:val="00964E80"/>
    <w:rsid w:val="0096504B"/>
    <w:rsid w:val="00965C14"/>
    <w:rsid w:val="0096634D"/>
    <w:rsid w:val="0096641E"/>
    <w:rsid w:val="00967A60"/>
    <w:rsid w:val="0096811C"/>
    <w:rsid w:val="0097093A"/>
    <w:rsid w:val="00970953"/>
    <w:rsid w:val="0097117A"/>
    <w:rsid w:val="009719BA"/>
    <w:rsid w:val="00972854"/>
    <w:rsid w:val="009730BB"/>
    <w:rsid w:val="009730C4"/>
    <w:rsid w:val="009743AB"/>
    <w:rsid w:val="00974C6A"/>
    <w:rsid w:val="00974C97"/>
    <w:rsid w:val="0097534B"/>
    <w:rsid w:val="009758FC"/>
    <w:rsid w:val="00975D97"/>
    <w:rsid w:val="00975DFA"/>
    <w:rsid w:val="009763A4"/>
    <w:rsid w:val="00976571"/>
    <w:rsid w:val="00976DA2"/>
    <w:rsid w:val="009777D0"/>
    <w:rsid w:val="00982024"/>
    <w:rsid w:val="0098255E"/>
    <w:rsid w:val="00982866"/>
    <w:rsid w:val="009831D7"/>
    <w:rsid w:val="00983F95"/>
    <w:rsid w:val="00984A34"/>
    <w:rsid w:val="0098618E"/>
    <w:rsid w:val="00986472"/>
    <w:rsid w:val="0098655B"/>
    <w:rsid w:val="009873F4"/>
    <w:rsid w:val="009875DE"/>
    <w:rsid w:val="0098780A"/>
    <w:rsid w:val="00991B5A"/>
    <w:rsid w:val="009920D2"/>
    <w:rsid w:val="009921E4"/>
    <w:rsid w:val="00992535"/>
    <w:rsid w:val="0099336B"/>
    <w:rsid w:val="0099572D"/>
    <w:rsid w:val="00995754"/>
    <w:rsid w:val="0099589F"/>
    <w:rsid w:val="009969A3"/>
    <w:rsid w:val="009972C2"/>
    <w:rsid w:val="009974DB"/>
    <w:rsid w:val="009A00AC"/>
    <w:rsid w:val="009A0554"/>
    <w:rsid w:val="009A0BEF"/>
    <w:rsid w:val="009A0F3A"/>
    <w:rsid w:val="009A1AF7"/>
    <w:rsid w:val="009A1D7D"/>
    <w:rsid w:val="009A2760"/>
    <w:rsid w:val="009A33AF"/>
    <w:rsid w:val="009A39C7"/>
    <w:rsid w:val="009A3A51"/>
    <w:rsid w:val="009A4E5D"/>
    <w:rsid w:val="009A4FA0"/>
    <w:rsid w:val="009A6A36"/>
    <w:rsid w:val="009A6E26"/>
    <w:rsid w:val="009A7345"/>
    <w:rsid w:val="009A7C24"/>
    <w:rsid w:val="009B0B47"/>
    <w:rsid w:val="009B11C6"/>
    <w:rsid w:val="009B148C"/>
    <w:rsid w:val="009B2A25"/>
    <w:rsid w:val="009B301E"/>
    <w:rsid w:val="009B3B5E"/>
    <w:rsid w:val="009B3E92"/>
    <w:rsid w:val="009B4179"/>
    <w:rsid w:val="009B6843"/>
    <w:rsid w:val="009B7499"/>
    <w:rsid w:val="009C16E3"/>
    <w:rsid w:val="009C2666"/>
    <w:rsid w:val="009C2693"/>
    <w:rsid w:val="009C5A2C"/>
    <w:rsid w:val="009C6266"/>
    <w:rsid w:val="009C64E9"/>
    <w:rsid w:val="009C72A3"/>
    <w:rsid w:val="009C779E"/>
    <w:rsid w:val="009D03E8"/>
    <w:rsid w:val="009D0507"/>
    <w:rsid w:val="009D0919"/>
    <w:rsid w:val="009D0A16"/>
    <w:rsid w:val="009D0FF8"/>
    <w:rsid w:val="009D1915"/>
    <w:rsid w:val="009D2A49"/>
    <w:rsid w:val="009D2CA2"/>
    <w:rsid w:val="009D37F2"/>
    <w:rsid w:val="009D3E61"/>
    <w:rsid w:val="009D4AAF"/>
    <w:rsid w:val="009D4B73"/>
    <w:rsid w:val="009D4FA6"/>
    <w:rsid w:val="009D5551"/>
    <w:rsid w:val="009D6668"/>
    <w:rsid w:val="009D74DA"/>
    <w:rsid w:val="009D7759"/>
    <w:rsid w:val="009E02B7"/>
    <w:rsid w:val="009E06EF"/>
    <w:rsid w:val="009E3C29"/>
    <w:rsid w:val="009E3FC7"/>
    <w:rsid w:val="009E40EE"/>
    <w:rsid w:val="009E4637"/>
    <w:rsid w:val="009E4B8D"/>
    <w:rsid w:val="009E5746"/>
    <w:rsid w:val="009E5958"/>
    <w:rsid w:val="009E7803"/>
    <w:rsid w:val="009E7B6C"/>
    <w:rsid w:val="009F0ADE"/>
    <w:rsid w:val="009F0B70"/>
    <w:rsid w:val="009F140E"/>
    <w:rsid w:val="009F1D32"/>
    <w:rsid w:val="009F2306"/>
    <w:rsid w:val="009F26FC"/>
    <w:rsid w:val="009F2DB9"/>
    <w:rsid w:val="009F331D"/>
    <w:rsid w:val="009F42F4"/>
    <w:rsid w:val="009F4510"/>
    <w:rsid w:val="009F4BDF"/>
    <w:rsid w:val="009F531C"/>
    <w:rsid w:val="009F5F30"/>
    <w:rsid w:val="009F6528"/>
    <w:rsid w:val="009F6669"/>
    <w:rsid w:val="009F6C3B"/>
    <w:rsid w:val="009F718C"/>
    <w:rsid w:val="009F79CF"/>
    <w:rsid w:val="009F7E10"/>
    <w:rsid w:val="00A01B6A"/>
    <w:rsid w:val="00A01E52"/>
    <w:rsid w:val="00A01EEC"/>
    <w:rsid w:val="00A01FC5"/>
    <w:rsid w:val="00A02949"/>
    <w:rsid w:val="00A02FCF"/>
    <w:rsid w:val="00A04856"/>
    <w:rsid w:val="00A06AC2"/>
    <w:rsid w:val="00A070AE"/>
    <w:rsid w:val="00A07F5B"/>
    <w:rsid w:val="00A10963"/>
    <w:rsid w:val="00A1120F"/>
    <w:rsid w:val="00A11840"/>
    <w:rsid w:val="00A118DD"/>
    <w:rsid w:val="00A11BA5"/>
    <w:rsid w:val="00A11C20"/>
    <w:rsid w:val="00A12171"/>
    <w:rsid w:val="00A12B7F"/>
    <w:rsid w:val="00A12F9D"/>
    <w:rsid w:val="00A12FD1"/>
    <w:rsid w:val="00A137F8"/>
    <w:rsid w:val="00A13BB0"/>
    <w:rsid w:val="00A14C46"/>
    <w:rsid w:val="00A15824"/>
    <w:rsid w:val="00A15849"/>
    <w:rsid w:val="00A16233"/>
    <w:rsid w:val="00A1677A"/>
    <w:rsid w:val="00A201C0"/>
    <w:rsid w:val="00A20434"/>
    <w:rsid w:val="00A216F8"/>
    <w:rsid w:val="00A2320F"/>
    <w:rsid w:val="00A244FD"/>
    <w:rsid w:val="00A2451A"/>
    <w:rsid w:val="00A24656"/>
    <w:rsid w:val="00A25A7F"/>
    <w:rsid w:val="00A25C55"/>
    <w:rsid w:val="00A26981"/>
    <w:rsid w:val="00A27857"/>
    <w:rsid w:val="00A27BB1"/>
    <w:rsid w:val="00A30057"/>
    <w:rsid w:val="00A30109"/>
    <w:rsid w:val="00A30F77"/>
    <w:rsid w:val="00A31DCC"/>
    <w:rsid w:val="00A32C32"/>
    <w:rsid w:val="00A3355E"/>
    <w:rsid w:val="00A33CDF"/>
    <w:rsid w:val="00A33FB3"/>
    <w:rsid w:val="00A34626"/>
    <w:rsid w:val="00A3564C"/>
    <w:rsid w:val="00A3736D"/>
    <w:rsid w:val="00A37B6E"/>
    <w:rsid w:val="00A41008"/>
    <w:rsid w:val="00A415CF"/>
    <w:rsid w:val="00A417E7"/>
    <w:rsid w:val="00A429A0"/>
    <w:rsid w:val="00A4324D"/>
    <w:rsid w:val="00A43976"/>
    <w:rsid w:val="00A46AE2"/>
    <w:rsid w:val="00A46C05"/>
    <w:rsid w:val="00A4757B"/>
    <w:rsid w:val="00A50FA6"/>
    <w:rsid w:val="00A51000"/>
    <w:rsid w:val="00A512F1"/>
    <w:rsid w:val="00A52768"/>
    <w:rsid w:val="00A531BE"/>
    <w:rsid w:val="00A53CEF"/>
    <w:rsid w:val="00A55EE5"/>
    <w:rsid w:val="00A57141"/>
    <w:rsid w:val="00A57484"/>
    <w:rsid w:val="00A608C5"/>
    <w:rsid w:val="00A609C1"/>
    <w:rsid w:val="00A60A09"/>
    <w:rsid w:val="00A60B9E"/>
    <w:rsid w:val="00A61211"/>
    <w:rsid w:val="00A62558"/>
    <w:rsid w:val="00A62D1B"/>
    <w:rsid w:val="00A63A7D"/>
    <w:rsid w:val="00A63AC9"/>
    <w:rsid w:val="00A6411A"/>
    <w:rsid w:val="00A64626"/>
    <w:rsid w:val="00A6756A"/>
    <w:rsid w:val="00A70608"/>
    <w:rsid w:val="00A71044"/>
    <w:rsid w:val="00A714CB"/>
    <w:rsid w:val="00A7197C"/>
    <w:rsid w:val="00A72810"/>
    <w:rsid w:val="00A73417"/>
    <w:rsid w:val="00A7352C"/>
    <w:rsid w:val="00A74A63"/>
    <w:rsid w:val="00A74F01"/>
    <w:rsid w:val="00A757B4"/>
    <w:rsid w:val="00A75F87"/>
    <w:rsid w:val="00A76D52"/>
    <w:rsid w:val="00A775CF"/>
    <w:rsid w:val="00A77A5B"/>
    <w:rsid w:val="00A810F2"/>
    <w:rsid w:val="00A81DDC"/>
    <w:rsid w:val="00A821DF"/>
    <w:rsid w:val="00A824D7"/>
    <w:rsid w:val="00A83502"/>
    <w:rsid w:val="00A8411D"/>
    <w:rsid w:val="00A84340"/>
    <w:rsid w:val="00A8453B"/>
    <w:rsid w:val="00A85035"/>
    <w:rsid w:val="00A8588E"/>
    <w:rsid w:val="00A859FE"/>
    <w:rsid w:val="00A860F5"/>
    <w:rsid w:val="00A86C28"/>
    <w:rsid w:val="00A877EB"/>
    <w:rsid w:val="00A87A97"/>
    <w:rsid w:val="00A87C5C"/>
    <w:rsid w:val="00A900A1"/>
    <w:rsid w:val="00A93FAD"/>
    <w:rsid w:val="00A941A0"/>
    <w:rsid w:val="00A9478D"/>
    <w:rsid w:val="00A94C33"/>
    <w:rsid w:val="00A951CD"/>
    <w:rsid w:val="00A961E8"/>
    <w:rsid w:val="00A971BB"/>
    <w:rsid w:val="00A97D5E"/>
    <w:rsid w:val="00AA019E"/>
    <w:rsid w:val="00AA04DA"/>
    <w:rsid w:val="00AA057E"/>
    <w:rsid w:val="00AA0DDA"/>
    <w:rsid w:val="00AA12FC"/>
    <w:rsid w:val="00AA28AD"/>
    <w:rsid w:val="00AA4809"/>
    <w:rsid w:val="00AA5920"/>
    <w:rsid w:val="00AA7732"/>
    <w:rsid w:val="00AB0828"/>
    <w:rsid w:val="00AB08D4"/>
    <w:rsid w:val="00AB0C71"/>
    <w:rsid w:val="00AB2955"/>
    <w:rsid w:val="00AB3C60"/>
    <w:rsid w:val="00AB5627"/>
    <w:rsid w:val="00AB6320"/>
    <w:rsid w:val="00AB6B94"/>
    <w:rsid w:val="00AB7F62"/>
    <w:rsid w:val="00AC017C"/>
    <w:rsid w:val="00AC085B"/>
    <w:rsid w:val="00AC093C"/>
    <w:rsid w:val="00AC0BD4"/>
    <w:rsid w:val="00AC0F70"/>
    <w:rsid w:val="00AC25C1"/>
    <w:rsid w:val="00AC300E"/>
    <w:rsid w:val="00AC33F6"/>
    <w:rsid w:val="00AC4F9F"/>
    <w:rsid w:val="00AC57EC"/>
    <w:rsid w:val="00AC58B4"/>
    <w:rsid w:val="00AC6362"/>
    <w:rsid w:val="00AC65CC"/>
    <w:rsid w:val="00AC75C6"/>
    <w:rsid w:val="00AC7E65"/>
    <w:rsid w:val="00AD07F7"/>
    <w:rsid w:val="00AD1270"/>
    <w:rsid w:val="00AD25FE"/>
    <w:rsid w:val="00AD30ED"/>
    <w:rsid w:val="00AD3CED"/>
    <w:rsid w:val="00AD5539"/>
    <w:rsid w:val="00AD591C"/>
    <w:rsid w:val="00AD5F3B"/>
    <w:rsid w:val="00AD644E"/>
    <w:rsid w:val="00AD717D"/>
    <w:rsid w:val="00AE1388"/>
    <w:rsid w:val="00AE1CA0"/>
    <w:rsid w:val="00AE25E4"/>
    <w:rsid w:val="00AE39B5"/>
    <w:rsid w:val="00AE48FB"/>
    <w:rsid w:val="00AE4F7D"/>
    <w:rsid w:val="00AE5844"/>
    <w:rsid w:val="00AE5E3B"/>
    <w:rsid w:val="00AE644C"/>
    <w:rsid w:val="00AE6D89"/>
    <w:rsid w:val="00AE75ED"/>
    <w:rsid w:val="00AE7AEA"/>
    <w:rsid w:val="00AF00E6"/>
    <w:rsid w:val="00AF0F26"/>
    <w:rsid w:val="00AF1CD6"/>
    <w:rsid w:val="00AF281D"/>
    <w:rsid w:val="00AF3BFF"/>
    <w:rsid w:val="00AF4E98"/>
    <w:rsid w:val="00AF53E6"/>
    <w:rsid w:val="00AF545C"/>
    <w:rsid w:val="00AF54F2"/>
    <w:rsid w:val="00AF5FFB"/>
    <w:rsid w:val="00AF7189"/>
    <w:rsid w:val="00AF7A33"/>
    <w:rsid w:val="00B00656"/>
    <w:rsid w:val="00B0143C"/>
    <w:rsid w:val="00B01480"/>
    <w:rsid w:val="00B018D1"/>
    <w:rsid w:val="00B024EC"/>
    <w:rsid w:val="00B02958"/>
    <w:rsid w:val="00B02E46"/>
    <w:rsid w:val="00B0339E"/>
    <w:rsid w:val="00B0367C"/>
    <w:rsid w:val="00B0395D"/>
    <w:rsid w:val="00B04660"/>
    <w:rsid w:val="00B0563A"/>
    <w:rsid w:val="00B05BF3"/>
    <w:rsid w:val="00B06C18"/>
    <w:rsid w:val="00B06CBB"/>
    <w:rsid w:val="00B07420"/>
    <w:rsid w:val="00B07558"/>
    <w:rsid w:val="00B0774F"/>
    <w:rsid w:val="00B07E3D"/>
    <w:rsid w:val="00B10333"/>
    <w:rsid w:val="00B10468"/>
    <w:rsid w:val="00B10A2D"/>
    <w:rsid w:val="00B10EAE"/>
    <w:rsid w:val="00B1190D"/>
    <w:rsid w:val="00B11AFC"/>
    <w:rsid w:val="00B11D0E"/>
    <w:rsid w:val="00B12286"/>
    <w:rsid w:val="00B12E38"/>
    <w:rsid w:val="00B12E5D"/>
    <w:rsid w:val="00B13CA6"/>
    <w:rsid w:val="00B13F93"/>
    <w:rsid w:val="00B13FA9"/>
    <w:rsid w:val="00B15897"/>
    <w:rsid w:val="00B16900"/>
    <w:rsid w:val="00B17235"/>
    <w:rsid w:val="00B17CA7"/>
    <w:rsid w:val="00B219E3"/>
    <w:rsid w:val="00B22465"/>
    <w:rsid w:val="00B228BB"/>
    <w:rsid w:val="00B23527"/>
    <w:rsid w:val="00B23689"/>
    <w:rsid w:val="00B247A6"/>
    <w:rsid w:val="00B2583A"/>
    <w:rsid w:val="00B26554"/>
    <w:rsid w:val="00B26712"/>
    <w:rsid w:val="00B26FE3"/>
    <w:rsid w:val="00B2774F"/>
    <w:rsid w:val="00B27F93"/>
    <w:rsid w:val="00B3060F"/>
    <w:rsid w:val="00B307C7"/>
    <w:rsid w:val="00B3094A"/>
    <w:rsid w:val="00B3155B"/>
    <w:rsid w:val="00B316B5"/>
    <w:rsid w:val="00B31DB1"/>
    <w:rsid w:val="00B31EB1"/>
    <w:rsid w:val="00B31EBE"/>
    <w:rsid w:val="00B33AFF"/>
    <w:rsid w:val="00B33D35"/>
    <w:rsid w:val="00B355BF"/>
    <w:rsid w:val="00B35DE4"/>
    <w:rsid w:val="00B40E22"/>
    <w:rsid w:val="00B4105E"/>
    <w:rsid w:val="00B41BDE"/>
    <w:rsid w:val="00B41E13"/>
    <w:rsid w:val="00B42912"/>
    <w:rsid w:val="00B431B6"/>
    <w:rsid w:val="00B44401"/>
    <w:rsid w:val="00B44DE1"/>
    <w:rsid w:val="00B47AF8"/>
    <w:rsid w:val="00B502EC"/>
    <w:rsid w:val="00B50748"/>
    <w:rsid w:val="00B50F0E"/>
    <w:rsid w:val="00B513CB"/>
    <w:rsid w:val="00B5222B"/>
    <w:rsid w:val="00B52FF0"/>
    <w:rsid w:val="00B5304D"/>
    <w:rsid w:val="00B5382A"/>
    <w:rsid w:val="00B53987"/>
    <w:rsid w:val="00B53B31"/>
    <w:rsid w:val="00B53FAD"/>
    <w:rsid w:val="00B54B38"/>
    <w:rsid w:val="00B54C0A"/>
    <w:rsid w:val="00B54DFD"/>
    <w:rsid w:val="00B54E24"/>
    <w:rsid w:val="00B5507D"/>
    <w:rsid w:val="00B55C12"/>
    <w:rsid w:val="00B5632E"/>
    <w:rsid w:val="00B56F30"/>
    <w:rsid w:val="00B602C5"/>
    <w:rsid w:val="00B60308"/>
    <w:rsid w:val="00B603EA"/>
    <w:rsid w:val="00B615A9"/>
    <w:rsid w:val="00B61D93"/>
    <w:rsid w:val="00B6368B"/>
    <w:rsid w:val="00B64428"/>
    <w:rsid w:val="00B64439"/>
    <w:rsid w:val="00B64547"/>
    <w:rsid w:val="00B65192"/>
    <w:rsid w:val="00B65DC4"/>
    <w:rsid w:val="00B65EBA"/>
    <w:rsid w:val="00B65EC8"/>
    <w:rsid w:val="00B67D2B"/>
    <w:rsid w:val="00B70155"/>
    <w:rsid w:val="00B70D61"/>
    <w:rsid w:val="00B71984"/>
    <w:rsid w:val="00B72596"/>
    <w:rsid w:val="00B728ED"/>
    <w:rsid w:val="00B73787"/>
    <w:rsid w:val="00B74C30"/>
    <w:rsid w:val="00B7588D"/>
    <w:rsid w:val="00B75AEC"/>
    <w:rsid w:val="00B763CB"/>
    <w:rsid w:val="00B769ED"/>
    <w:rsid w:val="00B76CAD"/>
    <w:rsid w:val="00B77855"/>
    <w:rsid w:val="00B77F4F"/>
    <w:rsid w:val="00B77FD8"/>
    <w:rsid w:val="00B8085A"/>
    <w:rsid w:val="00B810BD"/>
    <w:rsid w:val="00B8154D"/>
    <w:rsid w:val="00B81770"/>
    <w:rsid w:val="00B81C20"/>
    <w:rsid w:val="00B82DCB"/>
    <w:rsid w:val="00B82F05"/>
    <w:rsid w:val="00B838C9"/>
    <w:rsid w:val="00B83AC7"/>
    <w:rsid w:val="00B83FDF"/>
    <w:rsid w:val="00B841E8"/>
    <w:rsid w:val="00B85A6A"/>
    <w:rsid w:val="00B85C07"/>
    <w:rsid w:val="00B86CA4"/>
    <w:rsid w:val="00B86D04"/>
    <w:rsid w:val="00B87887"/>
    <w:rsid w:val="00B87C5B"/>
    <w:rsid w:val="00B90BD6"/>
    <w:rsid w:val="00B91795"/>
    <w:rsid w:val="00B9210B"/>
    <w:rsid w:val="00B921E2"/>
    <w:rsid w:val="00B924F4"/>
    <w:rsid w:val="00B92533"/>
    <w:rsid w:val="00B92623"/>
    <w:rsid w:val="00B92E77"/>
    <w:rsid w:val="00B932F2"/>
    <w:rsid w:val="00B9365F"/>
    <w:rsid w:val="00B941B5"/>
    <w:rsid w:val="00B94220"/>
    <w:rsid w:val="00B94D36"/>
    <w:rsid w:val="00B94E81"/>
    <w:rsid w:val="00B957B3"/>
    <w:rsid w:val="00B95D73"/>
    <w:rsid w:val="00B9662C"/>
    <w:rsid w:val="00BA252C"/>
    <w:rsid w:val="00BA2FAC"/>
    <w:rsid w:val="00BA35FB"/>
    <w:rsid w:val="00BA3982"/>
    <w:rsid w:val="00BA4B45"/>
    <w:rsid w:val="00BA5470"/>
    <w:rsid w:val="00BA5798"/>
    <w:rsid w:val="00BA5DC0"/>
    <w:rsid w:val="00BA6EB3"/>
    <w:rsid w:val="00BA75A1"/>
    <w:rsid w:val="00BA7849"/>
    <w:rsid w:val="00BB0A50"/>
    <w:rsid w:val="00BB0E17"/>
    <w:rsid w:val="00BB17EC"/>
    <w:rsid w:val="00BB1988"/>
    <w:rsid w:val="00BB32CF"/>
    <w:rsid w:val="00BB3567"/>
    <w:rsid w:val="00BB5623"/>
    <w:rsid w:val="00BB7266"/>
    <w:rsid w:val="00BB78D8"/>
    <w:rsid w:val="00BB7DA9"/>
    <w:rsid w:val="00BC0A3E"/>
    <w:rsid w:val="00BC0BC9"/>
    <w:rsid w:val="00BC1886"/>
    <w:rsid w:val="00BC1BD2"/>
    <w:rsid w:val="00BC205E"/>
    <w:rsid w:val="00BC2822"/>
    <w:rsid w:val="00BC28DB"/>
    <w:rsid w:val="00BC2E21"/>
    <w:rsid w:val="00BC36E2"/>
    <w:rsid w:val="00BC401E"/>
    <w:rsid w:val="00BC5354"/>
    <w:rsid w:val="00BC54A2"/>
    <w:rsid w:val="00BC5C77"/>
    <w:rsid w:val="00BC5D33"/>
    <w:rsid w:val="00BC6ACC"/>
    <w:rsid w:val="00BC6B00"/>
    <w:rsid w:val="00BC7670"/>
    <w:rsid w:val="00BC7F37"/>
    <w:rsid w:val="00BD04FD"/>
    <w:rsid w:val="00BD0928"/>
    <w:rsid w:val="00BD0DB9"/>
    <w:rsid w:val="00BD1643"/>
    <w:rsid w:val="00BD339A"/>
    <w:rsid w:val="00BD52E7"/>
    <w:rsid w:val="00BD6264"/>
    <w:rsid w:val="00BD6A97"/>
    <w:rsid w:val="00BD6B93"/>
    <w:rsid w:val="00BE059F"/>
    <w:rsid w:val="00BE0C66"/>
    <w:rsid w:val="00BE1542"/>
    <w:rsid w:val="00BE1A30"/>
    <w:rsid w:val="00BE25AC"/>
    <w:rsid w:val="00BE39CE"/>
    <w:rsid w:val="00BE4088"/>
    <w:rsid w:val="00BE59F5"/>
    <w:rsid w:val="00BE5AC0"/>
    <w:rsid w:val="00BE6CAB"/>
    <w:rsid w:val="00BE6CC3"/>
    <w:rsid w:val="00BF0B2E"/>
    <w:rsid w:val="00BF22DB"/>
    <w:rsid w:val="00BF2BE3"/>
    <w:rsid w:val="00BF2D88"/>
    <w:rsid w:val="00BF2D91"/>
    <w:rsid w:val="00BF3838"/>
    <w:rsid w:val="00BF3B02"/>
    <w:rsid w:val="00BF484E"/>
    <w:rsid w:val="00BF644B"/>
    <w:rsid w:val="00BF7616"/>
    <w:rsid w:val="00C005D1"/>
    <w:rsid w:val="00C00EEA"/>
    <w:rsid w:val="00C010C5"/>
    <w:rsid w:val="00C01D3F"/>
    <w:rsid w:val="00C01F44"/>
    <w:rsid w:val="00C0236A"/>
    <w:rsid w:val="00C0278D"/>
    <w:rsid w:val="00C03475"/>
    <w:rsid w:val="00C03D6B"/>
    <w:rsid w:val="00C04ED0"/>
    <w:rsid w:val="00C05E80"/>
    <w:rsid w:val="00C0780B"/>
    <w:rsid w:val="00C07C2E"/>
    <w:rsid w:val="00C1014C"/>
    <w:rsid w:val="00C10315"/>
    <w:rsid w:val="00C10A08"/>
    <w:rsid w:val="00C118F8"/>
    <w:rsid w:val="00C12A84"/>
    <w:rsid w:val="00C12D7B"/>
    <w:rsid w:val="00C12F47"/>
    <w:rsid w:val="00C137CA"/>
    <w:rsid w:val="00C143D9"/>
    <w:rsid w:val="00C1528D"/>
    <w:rsid w:val="00C21E05"/>
    <w:rsid w:val="00C23381"/>
    <w:rsid w:val="00C23934"/>
    <w:rsid w:val="00C2444B"/>
    <w:rsid w:val="00C24834"/>
    <w:rsid w:val="00C2528D"/>
    <w:rsid w:val="00C26EA6"/>
    <w:rsid w:val="00C272E6"/>
    <w:rsid w:val="00C27FAE"/>
    <w:rsid w:val="00C301D8"/>
    <w:rsid w:val="00C3049B"/>
    <w:rsid w:val="00C31853"/>
    <w:rsid w:val="00C31EB6"/>
    <w:rsid w:val="00C32582"/>
    <w:rsid w:val="00C32D63"/>
    <w:rsid w:val="00C32DE5"/>
    <w:rsid w:val="00C33381"/>
    <w:rsid w:val="00C33AC6"/>
    <w:rsid w:val="00C33E8B"/>
    <w:rsid w:val="00C34B16"/>
    <w:rsid w:val="00C34B90"/>
    <w:rsid w:val="00C35146"/>
    <w:rsid w:val="00C351EA"/>
    <w:rsid w:val="00C359DD"/>
    <w:rsid w:val="00C35A34"/>
    <w:rsid w:val="00C36624"/>
    <w:rsid w:val="00C36EF7"/>
    <w:rsid w:val="00C37D62"/>
    <w:rsid w:val="00C404D6"/>
    <w:rsid w:val="00C40A1A"/>
    <w:rsid w:val="00C41E55"/>
    <w:rsid w:val="00C42D1A"/>
    <w:rsid w:val="00C43A80"/>
    <w:rsid w:val="00C43E2F"/>
    <w:rsid w:val="00C4419B"/>
    <w:rsid w:val="00C443EC"/>
    <w:rsid w:val="00C44561"/>
    <w:rsid w:val="00C4504B"/>
    <w:rsid w:val="00C45C43"/>
    <w:rsid w:val="00C4619E"/>
    <w:rsid w:val="00C47282"/>
    <w:rsid w:val="00C47DE5"/>
    <w:rsid w:val="00C47F6D"/>
    <w:rsid w:val="00C515B4"/>
    <w:rsid w:val="00C518BE"/>
    <w:rsid w:val="00C51D2A"/>
    <w:rsid w:val="00C524CD"/>
    <w:rsid w:val="00C531B6"/>
    <w:rsid w:val="00C55699"/>
    <w:rsid w:val="00C55752"/>
    <w:rsid w:val="00C56441"/>
    <w:rsid w:val="00C568F2"/>
    <w:rsid w:val="00C56EF1"/>
    <w:rsid w:val="00C57DBA"/>
    <w:rsid w:val="00C628E7"/>
    <w:rsid w:val="00C62A7B"/>
    <w:rsid w:val="00C63221"/>
    <w:rsid w:val="00C63FEE"/>
    <w:rsid w:val="00C64B4B"/>
    <w:rsid w:val="00C64CE9"/>
    <w:rsid w:val="00C70566"/>
    <w:rsid w:val="00C70D0B"/>
    <w:rsid w:val="00C71C84"/>
    <w:rsid w:val="00C71CE1"/>
    <w:rsid w:val="00C725F7"/>
    <w:rsid w:val="00C72842"/>
    <w:rsid w:val="00C72DAB"/>
    <w:rsid w:val="00C742C4"/>
    <w:rsid w:val="00C74925"/>
    <w:rsid w:val="00C75CDF"/>
    <w:rsid w:val="00C771FD"/>
    <w:rsid w:val="00C7730C"/>
    <w:rsid w:val="00C80AF2"/>
    <w:rsid w:val="00C8189F"/>
    <w:rsid w:val="00C8242B"/>
    <w:rsid w:val="00C82561"/>
    <w:rsid w:val="00C825E8"/>
    <w:rsid w:val="00C829E4"/>
    <w:rsid w:val="00C829E9"/>
    <w:rsid w:val="00C83BF7"/>
    <w:rsid w:val="00C842B4"/>
    <w:rsid w:val="00C852C2"/>
    <w:rsid w:val="00C85B7E"/>
    <w:rsid w:val="00C86274"/>
    <w:rsid w:val="00C86DAA"/>
    <w:rsid w:val="00C87FB8"/>
    <w:rsid w:val="00C9372B"/>
    <w:rsid w:val="00C95313"/>
    <w:rsid w:val="00C9531B"/>
    <w:rsid w:val="00C966C8"/>
    <w:rsid w:val="00C970AD"/>
    <w:rsid w:val="00C97E30"/>
    <w:rsid w:val="00CA0018"/>
    <w:rsid w:val="00CA05D3"/>
    <w:rsid w:val="00CA0F05"/>
    <w:rsid w:val="00CA0FB3"/>
    <w:rsid w:val="00CA1176"/>
    <w:rsid w:val="00CA16BC"/>
    <w:rsid w:val="00CA2B4D"/>
    <w:rsid w:val="00CA4A84"/>
    <w:rsid w:val="00CA5735"/>
    <w:rsid w:val="00CA5F4B"/>
    <w:rsid w:val="00CA64A5"/>
    <w:rsid w:val="00CA6C88"/>
    <w:rsid w:val="00CA755F"/>
    <w:rsid w:val="00CB0468"/>
    <w:rsid w:val="00CB0765"/>
    <w:rsid w:val="00CB0C06"/>
    <w:rsid w:val="00CB1B54"/>
    <w:rsid w:val="00CB2088"/>
    <w:rsid w:val="00CB3C3F"/>
    <w:rsid w:val="00CB3EAF"/>
    <w:rsid w:val="00CB423A"/>
    <w:rsid w:val="00CB4F0A"/>
    <w:rsid w:val="00CB509C"/>
    <w:rsid w:val="00CB524B"/>
    <w:rsid w:val="00CB5756"/>
    <w:rsid w:val="00CB734D"/>
    <w:rsid w:val="00CB7F5A"/>
    <w:rsid w:val="00CC12D9"/>
    <w:rsid w:val="00CC28D4"/>
    <w:rsid w:val="00CC3773"/>
    <w:rsid w:val="00CC382A"/>
    <w:rsid w:val="00CC43B6"/>
    <w:rsid w:val="00CC460A"/>
    <w:rsid w:val="00CC51C2"/>
    <w:rsid w:val="00CC6F6A"/>
    <w:rsid w:val="00CC7038"/>
    <w:rsid w:val="00CC7C8A"/>
    <w:rsid w:val="00CC7DA7"/>
    <w:rsid w:val="00CD0587"/>
    <w:rsid w:val="00CD1D94"/>
    <w:rsid w:val="00CD1FA2"/>
    <w:rsid w:val="00CD2338"/>
    <w:rsid w:val="00CD2633"/>
    <w:rsid w:val="00CD2B13"/>
    <w:rsid w:val="00CD2CA4"/>
    <w:rsid w:val="00CD2CDD"/>
    <w:rsid w:val="00CD30F8"/>
    <w:rsid w:val="00CD3117"/>
    <w:rsid w:val="00CD3263"/>
    <w:rsid w:val="00CD3B38"/>
    <w:rsid w:val="00CD3D8C"/>
    <w:rsid w:val="00CD4857"/>
    <w:rsid w:val="00CD564F"/>
    <w:rsid w:val="00CD5B06"/>
    <w:rsid w:val="00CD6DBC"/>
    <w:rsid w:val="00CD7CC5"/>
    <w:rsid w:val="00CE39DD"/>
    <w:rsid w:val="00CE40C3"/>
    <w:rsid w:val="00CE44B4"/>
    <w:rsid w:val="00CE46FD"/>
    <w:rsid w:val="00CE4F24"/>
    <w:rsid w:val="00CE56DF"/>
    <w:rsid w:val="00CE5EF8"/>
    <w:rsid w:val="00CE64A3"/>
    <w:rsid w:val="00CE6CFC"/>
    <w:rsid w:val="00CE74D6"/>
    <w:rsid w:val="00CE7B5F"/>
    <w:rsid w:val="00CE7EBA"/>
    <w:rsid w:val="00CF06CB"/>
    <w:rsid w:val="00CF0DFC"/>
    <w:rsid w:val="00CF1886"/>
    <w:rsid w:val="00CF1D09"/>
    <w:rsid w:val="00CF23C1"/>
    <w:rsid w:val="00CF301C"/>
    <w:rsid w:val="00CF40CF"/>
    <w:rsid w:val="00CF61CC"/>
    <w:rsid w:val="00CF6ADE"/>
    <w:rsid w:val="00CF7280"/>
    <w:rsid w:val="00D00461"/>
    <w:rsid w:val="00D02189"/>
    <w:rsid w:val="00D02E02"/>
    <w:rsid w:val="00D034E8"/>
    <w:rsid w:val="00D03B32"/>
    <w:rsid w:val="00D04A4C"/>
    <w:rsid w:val="00D04DE5"/>
    <w:rsid w:val="00D05357"/>
    <w:rsid w:val="00D059E4"/>
    <w:rsid w:val="00D06228"/>
    <w:rsid w:val="00D0645D"/>
    <w:rsid w:val="00D06470"/>
    <w:rsid w:val="00D06E48"/>
    <w:rsid w:val="00D07635"/>
    <w:rsid w:val="00D07B82"/>
    <w:rsid w:val="00D10E14"/>
    <w:rsid w:val="00D119F3"/>
    <w:rsid w:val="00D120D7"/>
    <w:rsid w:val="00D1265D"/>
    <w:rsid w:val="00D147C7"/>
    <w:rsid w:val="00D15C09"/>
    <w:rsid w:val="00D162EA"/>
    <w:rsid w:val="00D16A25"/>
    <w:rsid w:val="00D16A90"/>
    <w:rsid w:val="00D16ABA"/>
    <w:rsid w:val="00D175C5"/>
    <w:rsid w:val="00D2001F"/>
    <w:rsid w:val="00D20299"/>
    <w:rsid w:val="00D2108C"/>
    <w:rsid w:val="00D21F21"/>
    <w:rsid w:val="00D23020"/>
    <w:rsid w:val="00D24B39"/>
    <w:rsid w:val="00D25D4A"/>
    <w:rsid w:val="00D265FE"/>
    <w:rsid w:val="00D27E02"/>
    <w:rsid w:val="00D33D30"/>
    <w:rsid w:val="00D33E66"/>
    <w:rsid w:val="00D34E18"/>
    <w:rsid w:val="00D352EC"/>
    <w:rsid w:val="00D370B2"/>
    <w:rsid w:val="00D372FC"/>
    <w:rsid w:val="00D41013"/>
    <w:rsid w:val="00D41061"/>
    <w:rsid w:val="00D4135D"/>
    <w:rsid w:val="00D42411"/>
    <w:rsid w:val="00D42E95"/>
    <w:rsid w:val="00D43C1A"/>
    <w:rsid w:val="00D43C82"/>
    <w:rsid w:val="00D446CB"/>
    <w:rsid w:val="00D44D10"/>
    <w:rsid w:val="00D455B7"/>
    <w:rsid w:val="00D465BF"/>
    <w:rsid w:val="00D46B97"/>
    <w:rsid w:val="00D4714E"/>
    <w:rsid w:val="00D5006F"/>
    <w:rsid w:val="00D502D2"/>
    <w:rsid w:val="00D505C7"/>
    <w:rsid w:val="00D51C23"/>
    <w:rsid w:val="00D52ACE"/>
    <w:rsid w:val="00D53589"/>
    <w:rsid w:val="00D54137"/>
    <w:rsid w:val="00D548AE"/>
    <w:rsid w:val="00D55CBF"/>
    <w:rsid w:val="00D575EA"/>
    <w:rsid w:val="00D57CAB"/>
    <w:rsid w:val="00D57EF4"/>
    <w:rsid w:val="00D57F5D"/>
    <w:rsid w:val="00D601F9"/>
    <w:rsid w:val="00D6062A"/>
    <w:rsid w:val="00D6081E"/>
    <w:rsid w:val="00D6146A"/>
    <w:rsid w:val="00D62693"/>
    <w:rsid w:val="00D62986"/>
    <w:rsid w:val="00D643D8"/>
    <w:rsid w:val="00D65795"/>
    <w:rsid w:val="00D658D0"/>
    <w:rsid w:val="00D65DF1"/>
    <w:rsid w:val="00D709A4"/>
    <w:rsid w:val="00D72697"/>
    <w:rsid w:val="00D726E1"/>
    <w:rsid w:val="00D73A8D"/>
    <w:rsid w:val="00D73ECC"/>
    <w:rsid w:val="00D74528"/>
    <w:rsid w:val="00D745B7"/>
    <w:rsid w:val="00D746D3"/>
    <w:rsid w:val="00D75700"/>
    <w:rsid w:val="00D75C36"/>
    <w:rsid w:val="00D7606C"/>
    <w:rsid w:val="00D7786B"/>
    <w:rsid w:val="00D807DD"/>
    <w:rsid w:val="00D815EA"/>
    <w:rsid w:val="00D818F4"/>
    <w:rsid w:val="00D81C31"/>
    <w:rsid w:val="00D82300"/>
    <w:rsid w:val="00D8280E"/>
    <w:rsid w:val="00D840E4"/>
    <w:rsid w:val="00D84F38"/>
    <w:rsid w:val="00D851D5"/>
    <w:rsid w:val="00D857AE"/>
    <w:rsid w:val="00D85F4A"/>
    <w:rsid w:val="00D86F35"/>
    <w:rsid w:val="00D87074"/>
    <w:rsid w:val="00D87780"/>
    <w:rsid w:val="00D8F70A"/>
    <w:rsid w:val="00D905EF"/>
    <w:rsid w:val="00D9070F"/>
    <w:rsid w:val="00D91070"/>
    <w:rsid w:val="00D91722"/>
    <w:rsid w:val="00D91F99"/>
    <w:rsid w:val="00D927B0"/>
    <w:rsid w:val="00D92CD7"/>
    <w:rsid w:val="00D92D63"/>
    <w:rsid w:val="00D93636"/>
    <w:rsid w:val="00D94BA7"/>
    <w:rsid w:val="00D950A8"/>
    <w:rsid w:val="00D95D1A"/>
    <w:rsid w:val="00D9639D"/>
    <w:rsid w:val="00D967A8"/>
    <w:rsid w:val="00D96ECE"/>
    <w:rsid w:val="00D9715C"/>
    <w:rsid w:val="00D975EC"/>
    <w:rsid w:val="00D97754"/>
    <w:rsid w:val="00DA07FC"/>
    <w:rsid w:val="00DA0F2C"/>
    <w:rsid w:val="00DA1F28"/>
    <w:rsid w:val="00DA2BFE"/>
    <w:rsid w:val="00DA30D8"/>
    <w:rsid w:val="00DA31AF"/>
    <w:rsid w:val="00DA349B"/>
    <w:rsid w:val="00DA3916"/>
    <w:rsid w:val="00DA4278"/>
    <w:rsid w:val="00DA445E"/>
    <w:rsid w:val="00DA55EF"/>
    <w:rsid w:val="00DA6451"/>
    <w:rsid w:val="00DA6CD8"/>
    <w:rsid w:val="00DA7CD0"/>
    <w:rsid w:val="00DB2B12"/>
    <w:rsid w:val="00DB2B32"/>
    <w:rsid w:val="00DB335F"/>
    <w:rsid w:val="00DB3A41"/>
    <w:rsid w:val="00DB46C3"/>
    <w:rsid w:val="00DC0327"/>
    <w:rsid w:val="00DC1285"/>
    <w:rsid w:val="00DC1BB4"/>
    <w:rsid w:val="00DC3751"/>
    <w:rsid w:val="00DC3A02"/>
    <w:rsid w:val="00DC4C90"/>
    <w:rsid w:val="00DC4DFA"/>
    <w:rsid w:val="00DC5051"/>
    <w:rsid w:val="00DC5508"/>
    <w:rsid w:val="00DC59EB"/>
    <w:rsid w:val="00DC5B79"/>
    <w:rsid w:val="00DC66CC"/>
    <w:rsid w:val="00DC6FFC"/>
    <w:rsid w:val="00DC738E"/>
    <w:rsid w:val="00DC7C40"/>
    <w:rsid w:val="00DD10D6"/>
    <w:rsid w:val="00DD1AAF"/>
    <w:rsid w:val="00DD2286"/>
    <w:rsid w:val="00DD3DB5"/>
    <w:rsid w:val="00DD3E9F"/>
    <w:rsid w:val="00DD3F91"/>
    <w:rsid w:val="00DD4A69"/>
    <w:rsid w:val="00DD56BA"/>
    <w:rsid w:val="00DD58CF"/>
    <w:rsid w:val="00DD60D9"/>
    <w:rsid w:val="00DD7336"/>
    <w:rsid w:val="00DE138E"/>
    <w:rsid w:val="00DE157E"/>
    <w:rsid w:val="00DE2D77"/>
    <w:rsid w:val="00DE32BE"/>
    <w:rsid w:val="00DE3E9C"/>
    <w:rsid w:val="00DE3EF7"/>
    <w:rsid w:val="00DE40F5"/>
    <w:rsid w:val="00DE4355"/>
    <w:rsid w:val="00DE5695"/>
    <w:rsid w:val="00DE64D9"/>
    <w:rsid w:val="00DE7499"/>
    <w:rsid w:val="00DE7527"/>
    <w:rsid w:val="00DE75B2"/>
    <w:rsid w:val="00DE7C24"/>
    <w:rsid w:val="00DE7CBE"/>
    <w:rsid w:val="00DF0603"/>
    <w:rsid w:val="00DF27DF"/>
    <w:rsid w:val="00DF29D1"/>
    <w:rsid w:val="00DF3643"/>
    <w:rsid w:val="00DF375A"/>
    <w:rsid w:val="00DF4516"/>
    <w:rsid w:val="00DF5096"/>
    <w:rsid w:val="00DF5844"/>
    <w:rsid w:val="00DF6B54"/>
    <w:rsid w:val="00DF75C0"/>
    <w:rsid w:val="00DF7938"/>
    <w:rsid w:val="00E00054"/>
    <w:rsid w:val="00E010D3"/>
    <w:rsid w:val="00E021DE"/>
    <w:rsid w:val="00E035F8"/>
    <w:rsid w:val="00E03A72"/>
    <w:rsid w:val="00E03D8D"/>
    <w:rsid w:val="00E04E31"/>
    <w:rsid w:val="00E0529F"/>
    <w:rsid w:val="00E05C25"/>
    <w:rsid w:val="00E05DE1"/>
    <w:rsid w:val="00E06513"/>
    <w:rsid w:val="00E06733"/>
    <w:rsid w:val="00E06F8C"/>
    <w:rsid w:val="00E073C6"/>
    <w:rsid w:val="00E074C7"/>
    <w:rsid w:val="00E074EF"/>
    <w:rsid w:val="00E0782F"/>
    <w:rsid w:val="00E10AB9"/>
    <w:rsid w:val="00E1158B"/>
    <w:rsid w:val="00E11C2C"/>
    <w:rsid w:val="00E12B0C"/>
    <w:rsid w:val="00E1339B"/>
    <w:rsid w:val="00E14E22"/>
    <w:rsid w:val="00E15080"/>
    <w:rsid w:val="00E15103"/>
    <w:rsid w:val="00E15655"/>
    <w:rsid w:val="00E15A43"/>
    <w:rsid w:val="00E17091"/>
    <w:rsid w:val="00E17191"/>
    <w:rsid w:val="00E17230"/>
    <w:rsid w:val="00E210DC"/>
    <w:rsid w:val="00E21B84"/>
    <w:rsid w:val="00E22FEC"/>
    <w:rsid w:val="00E230E1"/>
    <w:rsid w:val="00E23FC8"/>
    <w:rsid w:val="00E23FE0"/>
    <w:rsid w:val="00E2515C"/>
    <w:rsid w:val="00E26731"/>
    <w:rsid w:val="00E2701B"/>
    <w:rsid w:val="00E27A95"/>
    <w:rsid w:val="00E3004D"/>
    <w:rsid w:val="00E301EF"/>
    <w:rsid w:val="00E3051F"/>
    <w:rsid w:val="00E30CDA"/>
    <w:rsid w:val="00E32355"/>
    <w:rsid w:val="00E323C4"/>
    <w:rsid w:val="00E32762"/>
    <w:rsid w:val="00E35271"/>
    <w:rsid w:val="00E36A10"/>
    <w:rsid w:val="00E36FB7"/>
    <w:rsid w:val="00E370DC"/>
    <w:rsid w:val="00E371E3"/>
    <w:rsid w:val="00E377AD"/>
    <w:rsid w:val="00E4026C"/>
    <w:rsid w:val="00E409A2"/>
    <w:rsid w:val="00E40A24"/>
    <w:rsid w:val="00E40AA7"/>
    <w:rsid w:val="00E40E41"/>
    <w:rsid w:val="00E41F27"/>
    <w:rsid w:val="00E454DA"/>
    <w:rsid w:val="00E45855"/>
    <w:rsid w:val="00E45E24"/>
    <w:rsid w:val="00E46674"/>
    <w:rsid w:val="00E469C9"/>
    <w:rsid w:val="00E46DAD"/>
    <w:rsid w:val="00E4742D"/>
    <w:rsid w:val="00E51678"/>
    <w:rsid w:val="00E516F9"/>
    <w:rsid w:val="00E5185E"/>
    <w:rsid w:val="00E5418D"/>
    <w:rsid w:val="00E56226"/>
    <w:rsid w:val="00E56AB2"/>
    <w:rsid w:val="00E604C7"/>
    <w:rsid w:val="00E60817"/>
    <w:rsid w:val="00E61117"/>
    <w:rsid w:val="00E6145E"/>
    <w:rsid w:val="00E614F6"/>
    <w:rsid w:val="00E62EE8"/>
    <w:rsid w:val="00E63471"/>
    <w:rsid w:val="00E6355B"/>
    <w:rsid w:val="00E63789"/>
    <w:rsid w:val="00E63AF9"/>
    <w:rsid w:val="00E65535"/>
    <w:rsid w:val="00E65A7C"/>
    <w:rsid w:val="00E663CC"/>
    <w:rsid w:val="00E665F3"/>
    <w:rsid w:val="00E67446"/>
    <w:rsid w:val="00E67A65"/>
    <w:rsid w:val="00E70EEE"/>
    <w:rsid w:val="00E72F78"/>
    <w:rsid w:val="00E730E8"/>
    <w:rsid w:val="00E73808"/>
    <w:rsid w:val="00E7482D"/>
    <w:rsid w:val="00E74F48"/>
    <w:rsid w:val="00E75DFC"/>
    <w:rsid w:val="00E765B9"/>
    <w:rsid w:val="00E76D83"/>
    <w:rsid w:val="00E7712C"/>
    <w:rsid w:val="00E7765C"/>
    <w:rsid w:val="00E77A2B"/>
    <w:rsid w:val="00E77F97"/>
    <w:rsid w:val="00E811B5"/>
    <w:rsid w:val="00E8143F"/>
    <w:rsid w:val="00E81BB5"/>
    <w:rsid w:val="00E8203F"/>
    <w:rsid w:val="00E820BC"/>
    <w:rsid w:val="00E82380"/>
    <w:rsid w:val="00E82A7E"/>
    <w:rsid w:val="00E82CD0"/>
    <w:rsid w:val="00E838F7"/>
    <w:rsid w:val="00E849C6"/>
    <w:rsid w:val="00E84F4C"/>
    <w:rsid w:val="00E85DD3"/>
    <w:rsid w:val="00E916F4"/>
    <w:rsid w:val="00E91764"/>
    <w:rsid w:val="00E92221"/>
    <w:rsid w:val="00E9270F"/>
    <w:rsid w:val="00E952F0"/>
    <w:rsid w:val="00E95346"/>
    <w:rsid w:val="00E9598F"/>
    <w:rsid w:val="00E95F36"/>
    <w:rsid w:val="00E966A5"/>
    <w:rsid w:val="00E972C0"/>
    <w:rsid w:val="00E97DB8"/>
    <w:rsid w:val="00EA0090"/>
    <w:rsid w:val="00EA0524"/>
    <w:rsid w:val="00EA0B62"/>
    <w:rsid w:val="00EA144B"/>
    <w:rsid w:val="00EA1752"/>
    <w:rsid w:val="00EA27FA"/>
    <w:rsid w:val="00EA2EF2"/>
    <w:rsid w:val="00EA3BB4"/>
    <w:rsid w:val="00EA4959"/>
    <w:rsid w:val="00EA4B25"/>
    <w:rsid w:val="00EA526F"/>
    <w:rsid w:val="00EA58B6"/>
    <w:rsid w:val="00EA5E8E"/>
    <w:rsid w:val="00EA7C02"/>
    <w:rsid w:val="00EB08DB"/>
    <w:rsid w:val="00EB08F0"/>
    <w:rsid w:val="00EB0B82"/>
    <w:rsid w:val="00EB1D51"/>
    <w:rsid w:val="00EB1E29"/>
    <w:rsid w:val="00EB1E66"/>
    <w:rsid w:val="00EB1EE9"/>
    <w:rsid w:val="00EB1F6B"/>
    <w:rsid w:val="00EB3323"/>
    <w:rsid w:val="00EB332E"/>
    <w:rsid w:val="00EB3CC4"/>
    <w:rsid w:val="00EB4349"/>
    <w:rsid w:val="00EB4984"/>
    <w:rsid w:val="00EB4D0F"/>
    <w:rsid w:val="00EB4D1D"/>
    <w:rsid w:val="00EB5408"/>
    <w:rsid w:val="00EB70D2"/>
    <w:rsid w:val="00EB761D"/>
    <w:rsid w:val="00EB7F01"/>
    <w:rsid w:val="00EC048C"/>
    <w:rsid w:val="00EC0ADF"/>
    <w:rsid w:val="00EC0CE4"/>
    <w:rsid w:val="00EC1388"/>
    <w:rsid w:val="00EC1A93"/>
    <w:rsid w:val="00EC29E8"/>
    <w:rsid w:val="00EC47C7"/>
    <w:rsid w:val="00EC7B7B"/>
    <w:rsid w:val="00EC7BF2"/>
    <w:rsid w:val="00ED0F47"/>
    <w:rsid w:val="00ED14C1"/>
    <w:rsid w:val="00ED14C5"/>
    <w:rsid w:val="00ED166C"/>
    <w:rsid w:val="00ED190D"/>
    <w:rsid w:val="00ED1FF0"/>
    <w:rsid w:val="00ED2153"/>
    <w:rsid w:val="00ED253C"/>
    <w:rsid w:val="00ED3859"/>
    <w:rsid w:val="00ED4CA1"/>
    <w:rsid w:val="00ED5427"/>
    <w:rsid w:val="00ED5FC6"/>
    <w:rsid w:val="00ED60B8"/>
    <w:rsid w:val="00ED68A3"/>
    <w:rsid w:val="00ED7880"/>
    <w:rsid w:val="00ED7C3B"/>
    <w:rsid w:val="00ED7F6F"/>
    <w:rsid w:val="00EE00AD"/>
    <w:rsid w:val="00EE0F0F"/>
    <w:rsid w:val="00EE1628"/>
    <w:rsid w:val="00EE20FE"/>
    <w:rsid w:val="00EE327E"/>
    <w:rsid w:val="00EE3358"/>
    <w:rsid w:val="00EE4CE7"/>
    <w:rsid w:val="00EE5B50"/>
    <w:rsid w:val="00EE5B5E"/>
    <w:rsid w:val="00EE6456"/>
    <w:rsid w:val="00EE65C1"/>
    <w:rsid w:val="00EE6D0A"/>
    <w:rsid w:val="00EE78E2"/>
    <w:rsid w:val="00EF0C43"/>
    <w:rsid w:val="00EF0C8A"/>
    <w:rsid w:val="00EF0F32"/>
    <w:rsid w:val="00EF1381"/>
    <w:rsid w:val="00EF13CB"/>
    <w:rsid w:val="00EF16EE"/>
    <w:rsid w:val="00EF178D"/>
    <w:rsid w:val="00EF2AE8"/>
    <w:rsid w:val="00EF2BCF"/>
    <w:rsid w:val="00EF3D80"/>
    <w:rsid w:val="00EF3E93"/>
    <w:rsid w:val="00EF4099"/>
    <w:rsid w:val="00EF51E3"/>
    <w:rsid w:val="00EF5682"/>
    <w:rsid w:val="00EF72A3"/>
    <w:rsid w:val="00EF732D"/>
    <w:rsid w:val="00EF7FF2"/>
    <w:rsid w:val="00F00FF4"/>
    <w:rsid w:val="00F0145E"/>
    <w:rsid w:val="00F02879"/>
    <w:rsid w:val="00F02A01"/>
    <w:rsid w:val="00F02D6A"/>
    <w:rsid w:val="00F03280"/>
    <w:rsid w:val="00F035FC"/>
    <w:rsid w:val="00F03844"/>
    <w:rsid w:val="00F04C1C"/>
    <w:rsid w:val="00F04C1E"/>
    <w:rsid w:val="00F05126"/>
    <w:rsid w:val="00F07509"/>
    <w:rsid w:val="00F0751E"/>
    <w:rsid w:val="00F10D52"/>
    <w:rsid w:val="00F1128A"/>
    <w:rsid w:val="00F12491"/>
    <w:rsid w:val="00F12892"/>
    <w:rsid w:val="00F12A61"/>
    <w:rsid w:val="00F132BD"/>
    <w:rsid w:val="00F134D6"/>
    <w:rsid w:val="00F140E1"/>
    <w:rsid w:val="00F14535"/>
    <w:rsid w:val="00F14A9D"/>
    <w:rsid w:val="00F155B5"/>
    <w:rsid w:val="00F156F5"/>
    <w:rsid w:val="00F16061"/>
    <w:rsid w:val="00F1639C"/>
    <w:rsid w:val="00F17471"/>
    <w:rsid w:val="00F17C98"/>
    <w:rsid w:val="00F20EBC"/>
    <w:rsid w:val="00F20F75"/>
    <w:rsid w:val="00F216E2"/>
    <w:rsid w:val="00F225D0"/>
    <w:rsid w:val="00F2269A"/>
    <w:rsid w:val="00F2293C"/>
    <w:rsid w:val="00F23006"/>
    <w:rsid w:val="00F238D4"/>
    <w:rsid w:val="00F23C89"/>
    <w:rsid w:val="00F24A4F"/>
    <w:rsid w:val="00F24EEA"/>
    <w:rsid w:val="00F25686"/>
    <w:rsid w:val="00F2674F"/>
    <w:rsid w:val="00F27397"/>
    <w:rsid w:val="00F27681"/>
    <w:rsid w:val="00F30C57"/>
    <w:rsid w:val="00F30F8C"/>
    <w:rsid w:val="00F31A31"/>
    <w:rsid w:val="00F33B87"/>
    <w:rsid w:val="00F34976"/>
    <w:rsid w:val="00F34D13"/>
    <w:rsid w:val="00F3532F"/>
    <w:rsid w:val="00F35B92"/>
    <w:rsid w:val="00F35D6B"/>
    <w:rsid w:val="00F36106"/>
    <w:rsid w:val="00F379F8"/>
    <w:rsid w:val="00F37F02"/>
    <w:rsid w:val="00F40F3A"/>
    <w:rsid w:val="00F41425"/>
    <w:rsid w:val="00F41BD9"/>
    <w:rsid w:val="00F41DC8"/>
    <w:rsid w:val="00F41E25"/>
    <w:rsid w:val="00F42AF0"/>
    <w:rsid w:val="00F42B47"/>
    <w:rsid w:val="00F42EAC"/>
    <w:rsid w:val="00F43F63"/>
    <w:rsid w:val="00F442B8"/>
    <w:rsid w:val="00F4600D"/>
    <w:rsid w:val="00F460C4"/>
    <w:rsid w:val="00F460CC"/>
    <w:rsid w:val="00F4690E"/>
    <w:rsid w:val="00F46A94"/>
    <w:rsid w:val="00F46EEC"/>
    <w:rsid w:val="00F47325"/>
    <w:rsid w:val="00F524ED"/>
    <w:rsid w:val="00F533A3"/>
    <w:rsid w:val="00F538EF"/>
    <w:rsid w:val="00F53B68"/>
    <w:rsid w:val="00F55508"/>
    <w:rsid w:val="00F55670"/>
    <w:rsid w:val="00F55954"/>
    <w:rsid w:val="00F57A72"/>
    <w:rsid w:val="00F57C15"/>
    <w:rsid w:val="00F57FC3"/>
    <w:rsid w:val="00F602BF"/>
    <w:rsid w:val="00F608BD"/>
    <w:rsid w:val="00F60AA2"/>
    <w:rsid w:val="00F6231F"/>
    <w:rsid w:val="00F62B8E"/>
    <w:rsid w:val="00F62F05"/>
    <w:rsid w:val="00F6312B"/>
    <w:rsid w:val="00F6380B"/>
    <w:rsid w:val="00F638F7"/>
    <w:rsid w:val="00F63B31"/>
    <w:rsid w:val="00F63DEC"/>
    <w:rsid w:val="00F64151"/>
    <w:rsid w:val="00F6427A"/>
    <w:rsid w:val="00F642B6"/>
    <w:rsid w:val="00F6529C"/>
    <w:rsid w:val="00F65C81"/>
    <w:rsid w:val="00F65DAB"/>
    <w:rsid w:val="00F6728C"/>
    <w:rsid w:val="00F672CC"/>
    <w:rsid w:val="00F673CD"/>
    <w:rsid w:val="00F70114"/>
    <w:rsid w:val="00F70426"/>
    <w:rsid w:val="00F70BA0"/>
    <w:rsid w:val="00F71674"/>
    <w:rsid w:val="00F71EFA"/>
    <w:rsid w:val="00F7201E"/>
    <w:rsid w:val="00F729E5"/>
    <w:rsid w:val="00F732F7"/>
    <w:rsid w:val="00F734E1"/>
    <w:rsid w:val="00F73597"/>
    <w:rsid w:val="00F754A3"/>
    <w:rsid w:val="00F76060"/>
    <w:rsid w:val="00F760B5"/>
    <w:rsid w:val="00F76510"/>
    <w:rsid w:val="00F76912"/>
    <w:rsid w:val="00F77E4E"/>
    <w:rsid w:val="00F80C7C"/>
    <w:rsid w:val="00F80CFB"/>
    <w:rsid w:val="00F81A0D"/>
    <w:rsid w:val="00F81C03"/>
    <w:rsid w:val="00F82FEB"/>
    <w:rsid w:val="00F848B7"/>
    <w:rsid w:val="00F871D1"/>
    <w:rsid w:val="00F907C6"/>
    <w:rsid w:val="00F91311"/>
    <w:rsid w:val="00F92100"/>
    <w:rsid w:val="00F927B6"/>
    <w:rsid w:val="00F9354D"/>
    <w:rsid w:val="00F944FE"/>
    <w:rsid w:val="00F94C20"/>
    <w:rsid w:val="00F952AB"/>
    <w:rsid w:val="00F97231"/>
    <w:rsid w:val="00F9778F"/>
    <w:rsid w:val="00F97900"/>
    <w:rsid w:val="00FA0417"/>
    <w:rsid w:val="00FA2091"/>
    <w:rsid w:val="00FA2D12"/>
    <w:rsid w:val="00FA3267"/>
    <w:rsid w:val="00FA33CE"/>
    <w:rsid w:val="00FA342F"/>
    <w:rsid w:val="00FA3657"/>
    <w:rsid w:val="00FA365B"/>
    <w:rsid w:val="00FA3823"/>
    <w:rsid w:val="00FA3885"/>
    <w:rsid w:val="00FA486D"/>
    <w:rsid w:val="00FA4D5A"/>
    <w:rsid w:val="00FA512E"/>
    <w:rsid w:val="00FA543D"/>
    <w:rsid w:val="00FA5FF6"/>
    <w:rsid w:val="00FA6476"/>
    <w:rsid w:val="00FA7547"/>
    <w:rsid w:val="00FB0287"/>
    <w:rsid w:val="00FB04B4"/>
    <w:rsid w:val="00FB1EA1"/>
    <w:rsid w:val="00FB2C99"/>
    <w:rsid w:val="00FB3AEC"/>
    <w:rsid w:val="00FB3FAD"/>
    <w:rsid w:val="00FB401D"/>
    <w:rsid w:val="00FB404E"/>
    <w:rsid w:val="00FB56EB"/>
    <w:rsid w:val="00FB5713"/>
    <w:rsid w:val="00FB574C"/>
    <w:rsid w:val="00FB5E3F"/>
    <w:rsid w:val="00FB65C6"/>
    <w:rsid w:val="00FB6E3B"/>
    <w:rsid w:val="00FB785C"/>
    <w:rsid w:val="00FB79B5"/>
    <w:rsid w:val="00FB7D9F"/>
    <w:rsid w:val="00FC21F4"/>
    <w:rsid w:val="00FC3B03"/>
    <w:rsid w:val="00FC4435"/>
    <w:rsid w:val="00FC4452"/>
    <w:rsid w:val="00FC47FA"/>
    <w:rsid w:val="00FC5549"/>
    <w:rsid w:val="00FD012F"/>
    <w:rsid w:val="00FD0758"/>
    <w:rsid w:val="00FD13EA"/>
    <w:rsid w:val="00FD1FAE"/>
    <w:rsid w:val="00FD24F6"/>
    <w:rsid w:val="00FD24F7"/>
    <w:rsid w:val="00FD2F6B"/>
    <w:rsid w:val="00FD3A31"/>
    <w:rsid w:val="00FD3CE6"/>
    <w:rsid w:val="00FD3F7E"/>
    <w:rsid w:val="00FD4693"/>
    <w:rsid w:val="00FD49D9"/>
    <w:rsid w:val="00FD4EEE"/>
    <w:rsid w:val="00FE0825"/>
    <w:rsid w:val="00FE0D6F"/>
    <w:rsid w:val="00FE1DB6"/>
    <w:rsid w:val="00FE26E3"/>
    <w:rsid w:val="00FE2766"/>
    <w:rsid w:val="00FE34BE"/>
    <w:rsid w:val="00FE3C4E"/>
    <w:rsid w:val="00FE4C3F"/>
    <w:rsid w:val="00FE5929"/>
    <w:rsid w:val="00FE5CDC"/>
    <w:rsid w:val="00FE61AA"/>
    <w:rsid w:val="00FE6748"/>
    <w:rsid w:val="00FE67F4"/>
    <w:rsid w:val="00FE67FB"/>
    <w:rsid w:val="00FE7956"/>
    <w:rsid w:val="00FF2364"/>
    <w:rsid w:val="00FF36FD"/>
    <w:rsid w:val="00FF392A"/>
    <w:rsid w:val="00FF3FF7"/>
    <w:rsid w:val="00FF5518"/>
    <w:rsid w:val="00FF55C2"/>
    <w:rsid w:val="00FF5CFE"/>
    <w:rsid w:val="00FF5E2C"/>
    <w:rsid w:val="00FF6E55"/>
    <w:rsid w:val="00FF7248"/>
    <w:rsid w:val="00FF74F2"/>
    <w:rsid w:val="00FF75F1"/>
    <w:rsid w:val="01654D01"/>
    <w:rsid w:val="01A79837"/>
    <w:rsid w:val="01C861C4"/>
    <w:rsid w:val="02176FC7"/>
    <w:rsid w:val="025D52A1"/>
    <w:rsid w:val="02909FFB"/>
    <w:rsid w:val="029194C3"/>
    <w:rsid w:val="02974448"/>
    <w:rsid w:val="03C31F38"/>
    <w:rsid w:val="03D0A941"/>
    <w:rsid w:val="040B7645"/>
    <w:rsid w:val="0422E32B"/>
    <w:rsid w:val="0437936A"/>
    <w:rsid w:val="057CFD34"/>
    <w:rsid w:val="05856870"/>
    <w:rsid w:val="06D030CC"/>
    <w:rsid w:val="06DD10F2"/>
    <w:rsid w:val="0716D8C1"/>
    <w:rsid w:val="0719BCD1"/>
    <w:rsid w:val="0749ADBD"/>
    <w:rsid w:val="07668B68"/>
    <w:rsid w:val="08297F72"/>
    <w:rsid w:val="0889CBB1"/>
    <w:rsid w:val="0919A518"/>
    <w:rsid w:val="099419AF"/>
    <w:rsid w:val="09D08FEB"/>
    <w:rsid w:val="09D8D005"/>
    <w:rsid w:val="09DCF583"/>
    <w:rsid w:val="0A4DFC56"/>
    <w:rsid w:val="0B06AE9C"/>
    <w:rsid w:val="0B262CF2"/>
    <w:rsid w:val="0B60966B"/>
    <w:rsid w:val="0B65F88C"/>
    <w:rsid w:val="0C1D63B2"/>
    <w:rsid w:val="0C3E55B6"/>
    <w:rsid w:val="0C435D18"/>
    <w:rsid w:val="0C5E5240"/>
    <w:rsid w:val="0C92223C"/>
    <w:rsid w:val="0CCD40B9"/>
    <w:rsid w:val="0D39AFEC"/>
    <w:rsid w:val="0DC6F3D9"/>
    <w:rsid w:val="0E317979"/>
    <w:rsid w:val="0E3E4131"/>
    <w:rsid w:val="0E7BBB85"/>
    <w:rsid w:val="0E92CDDC"/>
    <w:rsid w:val="0F048487"/>
    <w:rsid w:val="0F33D4F8"/>
    <w:rsid w:val="0FFA3794"/>
    <w:rsid w:val="1074CFA0"/>
    <w:rsid w:val="10EE34B0"/>
    <w:rsid w:val="116D1DFD"/>
    <w:rsid w:val="11C11BDB"/>
    <w:rsid w:val="11C2D90B"/>
    <w:rsid w:val="11CCE65F"/>
    <w:rsid w:val="11F367F0"/>
    <w:rsid w:val="12399733"/>
    <w:rsid w:val="131EAD39"/>
    <w:rsid w:val="1347068D"/>
    <w:rsid w:val="1394F95A"/>
    <w:rsid w:val="1577D0EB"/>
    <w:rsid w:val="15949E52"/>
    <w:rsid w:val="159ECF6C"/>
    <w:rsid w:val="16299A1A"/>
    <w:rsid w:val="164A898E"/>
    <w:rsid w:val="1655F051"/>
    <w:rsid w:val="169CD49F"/>
    <w:rsid w:val="16BBC448"/>
    <w:rsid w:val="178500E6"/>
    <w:rsid w:val="18206463"/>
    <w:rsid w:val="1826DEF9"/>
    <w:rsid w:val="1956F0BC"/>
    <w:rsid w:val="199FA198"/>
    <w:rsid w:val="19C86482"/>
    <w:rsid w:val="19CCCB2D"/>
    <w:rsid w:val="1A03B91D"/>
    <w:rsid w:val="1A0408EC"/>
    <w:rsid w:val="1A629595"/>
    <w:rsid w:val="1A71D72F"/>
    <w:rsid w:val="1AE610B4"/>
    <w:rsid w:val="1B99977D"/>
    <w:rsid w:val="1BC990B9"/>
    <w:rsid w:val="1C8C8E68"/>
    <w:rsid w:val="1C936244"/>
    <w:rsid w:val="1C9CC1CD"/>
    <w:rsid w:val="1CACEEE9"/>
    <w:rsid w:val="1CD0A6B5"/>
    <w:rsid w:val="1CD62819"/>
    <w:rsid w:val="1D496FD4"/>
    <w:rsid w:val="1D560D7E"/>
    <w:rsid w:val="1E17F384"/>
    <w:rsid w:val="1E181CAB"/>
    <w:rsid w:val="1E18AFB1"/>
    <w:rsid w:val="1E1D4A4F"/>
    <w:rsid w:val="1E4B424C"/>
    <w:rsid w:val="1E6CA72B"/>
    <w:rsid w:val="1EB6D1EE"/>
    <w:rsid w:val="1EBDEA2A"/>
    <w:rsid w:val="1EC32496"/>
    <w:rsid w:val="1F1D4047"/>
    <w:rsid w:val="1F413472"/>
    <w:rsid w:val="1FDE5565"/>
    <w:rsid w:val="203EE8DE"/>
    <w:rsid w:val="2076B55B"/>
    <w:rsid w:val="207EDA6C"/>
    <w:rsid w:val="2089D9D2"/>
    <w:rsid w:val="2099335C"/>
    <w:rsid w:val="21101DBA"/>
    <w:rsid w:val="213042E9"/>
    <w:rsid w:val="21661482"/>
    <w:rsid w:val="21ED5F29"/>
    <w:rsid w:val="221A2952"/>
    <w:rsid w:val="225D6601"/>
    <w:rsid w:val="2266A083"/>
    <w:rsid w:val="22A8A9D3"/>
    <w:rsid w:val="22E8093B"/>
    <w:rsid w:val="22EEF1AB"/>
    <w:rsid w:val="22FF784E"/>
    <w:rsid w:val="231CF12B"/>
    <w:rsid w:val="23823EFC"/>
    <w:rsid w:val="23B664E3"/>
    <w:rsid w:val="241B9687"/>
    <w:rsid w:val="2429775F"/>
    <w:rsid w:val="24AE4151"/>
    <w:rsid w:val="24B77BAF"/>
    <w:rsid w:val="251CF4E0"/>
    <w:rsid w:val="2590B4DE"/>
    <w:rsid w:val="25DB45F2"/>
    <w:rsid w:val="25F07442"/>
    <w:rsid w:val="26A54859"/>
    <w:rsid w:val="26DB6378"/>
    <w:rsid w:val="2713BB63"/>
    <w:rsid w:val="274EB8CC"/>
    <w:rsid w:val="277E8F82"/>
    <w:rsid w:val="27A8ECBE"/>
    <w:rsid w:val="27B83880"/>
    <w:rsid w:val="27F71FF8"/>
    <w:rsid w:val="28088D14"/>
    <w:rsid w:val="2880B754"/>
    <w:rsid w:val="28EB4904"/>
    <w:rsid w:val="28FD4A43"/>
    <w:rsid w:val="2B21546D"/>
    <w:rsid w:val="2B570747"/>
    <w:rsid w:val="2B710DA0"/>
    <w:rsid w:val="2BC38EAA"/>
    <w:rsid w:val="2BD1754D"/>
    <w:rsid w:val="2C0B1618"/>
    <w:rsid w:val="2C63BD68"/>
    <w:rsid w:val="2DF95B8D"/>
    <w:rsid w:val="2E226877"/>
    <w:rsid w:val="2E81B55F"/>
    <w:rsid w:val="2EE35BC4"/>
    <w:rsid w:val="2EE3FA0B"/>
    <w:rsid w:val="2EEFD288"/>
    <w:rsid w:val="2EF27520"/>
    <w:rsid w:val="2F21C4E9"/>
    <w:rsid w:val="2F5D1058"/>
    <w:rsid w:val="2FE75655"/>
    <w:rsid w:val="30549563"/>
    <w:rsid w:val="30D2B64B"/>
    <w:rsid w:val="3120955F"/>
    <w:rsid w:val="3148AF05"/>
    <w:rsid w:val="31F1FF81"/>
    <w:rsid w:val="324DBDFB"/>
    <w:rsid w:val="3311B7E6"/>
    <w:rsid w:val="33F60F9E"/>
    <w:rsid w:val="34453365"/>
    <w:rsid w:val="34D2DFE9"/>
    <w:rsid w:val="3523852C"/>
    <w:rsid w:val="352B7C29"/>
    <w:rsid w:val="3533A5A9"/>
    <w:rsid w:val="35794500"/>
    <w:rsid w:val="35BAF90E"/>
    <w:rsid w:val="35CF804F"/>
    <w:rsid w:val="35F7D358"/>
    <w:rsid w:val="3629C6F0"/>
    <w:rsid w:val="36EE7464"/>
    <w:rsid w:val="36FDFFB6"/>
    <w:rsid w:val="3704B002"/>
    <w:rsid w:val="370F915F"/>
    <w:rsid w:val="37CDD029"/>
    <w:rsid w:val="38733C9F"/>
    <w:rsid w:val="388FB540"/>
    <w:rsid w:val="391577E8"/>
    <w:rsid w:val="391940CE"/>
    <w:rsid w:val="39F21546"/>
    <w:rsid w:val="3A268481"/>
    <w:rsid w:val="3A2C0490"/>
    <w:rsid w:val="3A3D8B47"/>
    <w:rsid w:val="3A7D5752"/>
    <w:rsid w:val="3ACEA1EC"/>
    <w:rsid w:val="3BEDD17A"/>
    <w:rsid w:val="3C11B4CA"/>
    <w:rsid w:val="3C63442B"/>
    <w:rsid w:val="3C987936"/>
    <w:rsid w:val="3CCE698F"/>
    <w:rsid w:val="3CD02398"/>
    <w:rsid w:val="3D2BC8D1"/>
    <w:rsid w:val="3D4D3649"/>
    <w:rsid w:val="3D55FD0E"/>
    <w:rsid w:val="3D6727BB"/>
    <w:rsid w:val="3D855423"/>
    <w:rsid w:val="3DD50953"/>
    <w:rsid w:val="3DF98171"/>
    <w:rsid w:val="3E1EF8C2"/>
    <w:rsid w:val="3E94434E"/>
    <w:rsid w:val="3ED1C439"/>
    <w:rsid w:val="3F5FC078"/>
    <w:rsid w:val="3F678D12"/>
    <w:rsid w:val="40075794"/>
    <w:rsid w:val="40FE987C"/>
    <w:rsid w:val="414FA41C"/>
    <w:rsid w:val="41AAFA4D"/>
    <w:rsid w:val="41ADDB7C"/>
    <w:rsid w:val="42381952"/>
    <w:rsid w:val="4259A532"/>
    <w:rsid w:val="428BDC68"/>
    <w:rsid w:val="42B03D24"/>
    <w:rsid w:val="42CA2447"/>
    <w:rsid w:val="4338B920"/>
    <w:rsid w:val="436FB482"/>
    <w:rsid w:val="43CDE1E1"/>
    <w:rsid w:val="43E0CB8D"/>
    <w:rsid w:val="4470EC15"/>
    <w:rsid w:val="44D4F2A1"/>
    <w:rsid w:val="44D5C366"/>
    <w:rsid w:val="45088B90"/>
    <w:rsid w:val="4520E993"/>
    <w:rsid w:val="45788EDD"/>
    <w:rsid w:val="46520483"/>
    <w:rsid w:val="468AF673"/>
    <w:rsid w:val="4710FBF9"/>
    <w:rsid w:val="473F1C02"/>
    <w:rsid w:val="47AAE1AB"/>
    <w:rsid w:val="4818E0A4"/>
    <w:rsid w:val="4875D560"/>
    <w:rsid w:val="4879C5DC"/>
    <w:rsid w:val="487A3333"/>
    <w:rsid w:val="4888C008"/>
    <w:rsid w:val="48D03CC4"/>
    <w:rsid w:val="493495B0"/>
    <w:rsid w:val="4961FF00"/>
    <w:rsid w:val="499903E3"/>
    <w:rsid w:val="4A113584"/>
    <w:rsid w:val="4A230CAB"/>
    <w:rsid w:val="4A4DEC9A"/>
    <w:rsid w:val="4A80147C"/>
    <w:rsid w:val="4A95A76C"/>
    <w:rsid w:val="4AAF0ADB"/>
    <w:rsid w:val="4AF55AA2"/>
    <w:rsid w:val="4B16862A"/>
    <w:rsid w:val="4B410D7D"/>
    <w:rsid w:val="4B5C6A00"/>
    <w:rsid w:val="4B6A172A"/>
    <w:rsid w:val="4B8396F5"/>
    <w:rsid w:val="4BEDFE90"/>
    <w:rsid w:val="4C3EB67C"/>
    <w:rsid w:val="4C8199CC"/>
    <w:rsid w:val="4CC1CA39"/>
    <w:rsid w:val="4D09A809"/>
    <w:rsid w:val="4D6DF0DC"/>
    <w:rsid w:val="4E21BEF9"/>
    <w:rsid w:val="4E836763"/>
    <w:rsid w:val="4EBFA186"/>
    <w:rsid w:val="4F1C658F"/>
    <w:rsid w:val="4FEAD79B"/>
    <w:rsid w:val="50108F93"/>
    <w:rsid w:val="5050BEBB"/>
    <w:rsid w:val="50A30125"/>
    <w:rsid w:val="512F10DD"/>
    <w:rsid w:val="517E6363"/>
    <w:rsid w:val="51AA3266"/>
    <w:rsid w:val="5227BF05"/>
    <w:rsid w:val="53307AA3"/>
    <w:rsid w:val="5436EB34"/>
    <w:rsid w:val="546EBDF2"/>
    <w:rsid w:val="54A2CE51"/>
    <w:rsid w:val="54C14E5C"/>
    <w:rsid w:val="54DF3FD5"/>
    <w:rsid w:val="55D14070"/>
    <w:rsid w:val="5650D59B"/>
    <w:rsid w:val="566B9360"/>
    <w:rsid w:val="568F37C0"/>
    <w:rsid w:val="56CF4157"/>
    <w:rsid w:val="571D268B"/>
    <w:rsid w:val="57484D02"/>
    <w:rsid w:val="575C5CE2"/>
    <w:rsid w:val="5799683A"/>
    <w:rsid w:val="5842AF4D"/>
    <w:rsid w:val="58CB33DA"/>
    <w:rsid w:val="58DDC9DE"/>
    <w:rsid w:val="593C3AB2"/>
    <w:rsid w:val="597213D9"/>
    <w:rsid w:val="59F17FBF"/>
    <w:rsid w:val="5A95EC28"/>
    <w:rsid w:val="5B2A724E"/>
    <w:rsid w:val="5B3E7DC8"/>
    <w:rsid w:val="5B684F69"/>
    <w:rsid w:val="5C505089"/>
    <w:rsid w:val="5C619B6A"/>
    <w:rsid w:val="5C916A54"/>
    <w:rsid w:val="5C9C69BA"/>
    <w:rsid w:val="5CC214CA"/>
    <w:rsid w:val="5D8C3888"/>
    <w:rsid w:val="5DBCF8DF"/>
    <w:rsid w:val="5DD03ABA"/>
    <w:rsid w:val="5E992B85"/>
    <w:rsid w:val="5EA239AB"/>
    <w:rsid w:val="5EC4E523"/>
    <w:rsid w:val="5EDA2166"/>
    <w:rsid w:val="5EFACCCF"/>
    <w:rsid w:val="5F501D04"/>
    <w:rsid w:val="5F5F4E78"/>
    <w:rsid w:val="5F8ABB18"/>
    <w:rsid w:val="5FD5B8E1"/>
    <w:rsid w:val="6085E57C"/>
    <w:rsid w:val="60B77A90"/>
    <w:rsid w:val="611BCC13"/>
    <w:rsid w:val="6148D0A7"/>
    <w:rsid w:val="618E1E6D"/>
    <w:rsid w:val="61C1E9DC"/>
    <w:rsid w:val="61E9B2C4"/>
    <w:rsid w:val="622022E2"/>
    <w:rsid w:val="637E5E65"/>
    <w:rsid w:val="640895C5"/>
    <w:rsid w:val="64AB086F"/>
    <w:rsid w:val="64DFFE25"/>
    <w:rsid w:val="65300BB6"/>
    <w:rsid w:val="6534D313"/>
    <w:rsid w:val="65A3071C"/>
    <w:rsid w:val="65B8E72E"/>
    <w:rsid w:val="65CC82DE"/>
    <w:rsid w:val="65F2CC89"/>
    <w:rsid w:val="6630ADA9"/>
    <w:rsid w:val="665583F1"/>
    <w:rsid w:val="666C620D"/>
    <w:rsid w:val="66E37D3B"/>
    <w:rsid w:val="679B3F16"/>
    <w:rsid w:val="67A373BE"/>
    <w:rsid w:val="67E99363"/>
    <w:rsid w:val="6808F33B"/>
    <w:rsid w:val="684EB632"/>
    <w:rsid w:val="686B40AC"/>
    <w:rsid w:val="693483E1"/>
    <w:rsid w:val="696FFC11"/>
    <w:rsid w:val="69DE04C2"/>
    <w:rsid w:val="6A180FD0"/>
    <w:rsid w:val="6A191567"/>
    <w:rsid w:val="6A352750"/>
    <w:rsid w:val="6A354CE1"/>
    <w:rsid w:val="6AF44598"/>
    <w:rsid w:val="6B1FCE4B"/>
    <w:rsid w:val="6BB00A83"/>
    <w:rsid w:val="6BDEE0FC"/>
    <w:rsid w:val="6BE8E99E"/>
    <w:rsid w:val="6C1898BE"/>
    <w:rsid w:val="6C549835"/>
    <w:rsid w:val="6CFD9D6A"/>
    <w:rsid w:val="6D572A93"/>
    <w:rsid w:val="6E07F2A6"/>
    <w:rsid w:val="6F5F9F18"/>
    <w:rsid w:val="6FC2F0C4"/>
    <w:rsid w:val="70DA97C0"/>
    <w:rsid w:val="711E6B52"/>
    <w:rsid w:val="71547759"/>
    <w:rsid w:val="71F9DA74"/>
    <w:rsid w:val="72AF88BA"/>
    <w:rsid w:val="7333535B"/>
    <w:rsid w:val="735B7DF9"/>
    <w:rsid w:val="74B4B6BF"/>
    <w:rsid w:val="74C1298C"/>
    <w:rsid w:val="75D8BCF1"/>
    <w:rsid w:val="75EB2D80"/>
    <w:rsid w:val="76240D30"/>
    <w:rsid w:val="76904283"/>
    <w:rsid w:val="7769AFE8"/>
    <w:rsid w:val="77C85DC4"/>
    <w:rsid w:val="7813F812"/>
    <w:rsid w:val="79951EEC"/>
    <w:rsid w:val="79E272C6"/>
    <w:rsid w:val="7A2D40F3"/>
    <w:rsid w:val="7B193FB9"/>
    <w:rsid w:val="7B5A11C6"/>
    <w:rsid w:val="7BFF6384"/>
    <w:rsid w:val="7CA0DCDF"/>
    <w:rsid w:val="7CC63647"/>
    <w:rsid w:val="7CF4A190"/>
    <w:rsid w:val="7D3D039F"/>
    <w:rsid w:val="7D4B353B"/>
    <w:rsid w:val="7D8935DF"/>
    <w:rsid w:val="7DA4212B"/>
    <w:rsid w:val="7DE0B37E"/>
    <w:rsid w:val="7E5B34E4"/>
    <w:rsid w:val="7E71CB70"/>
    <w:rsid w:val="7E7338E9"/>
    <w:rsid w:val="7E999F13"/>
    <w:rsid w:val="7F0A210C"/>
    <w:rsid w:val="7F19C8A5"/>
    <w:rsid w:val="7F43F492"/>
    <w:rsid w:val="7F6AD90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A8FFA"/>
  <w15:docId w15:val="{845CC834-C942-4F1C-A09B-7C7CB5049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B22"/>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285236"/>
    <w:rPr>
      <w:sz w:val="18"/>
      <w:szCs w:val="18"/>
    </w:rPr>
  </w:style>
  <w:style w:type="character" w:customStyle="1" w:styleId="BalloonTextChar">
    <w:name w:val="Balloon Text Char"/>
    <w:basedOn w:val="DefaultParagraphFont"/>
    <w:link w:val="BalloonText"/>
    <w:uiPriority w:val="99"/>
    <w:semiHidden/>
    <w:rsid w:val="00285236"/>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20434"/>
    <w:rPr>
      <w:sz w:val="16"/>
      <w:szCs w:val="16"/>
    </w:rPr>
  </w:style>
  <w:style w:type="paragraph" w:styleId="CommentText">
    <w:name w:val="annotation text"/>
    <w:basedOn w:val="Normal"/>
    <w:link w:val="CommentTextChar"/>
    <w:uiPriority w:val="99"/>
    <w:unhideWhenUsed/>
    <w:rsid w:val="00A20434"/>
    <w:rPr>
      <w:sz w:val="20"/>
      <w:szCs w:val="20"/>
    </w:rPr>
  </w:style>
  <w:style w:type="character" w:customStyle="1" w:styleId="CommentTextChar">
    <w:name w:val="Comment Text Char"/>
    <w:basedOn w:val="DefaultParagraphFont"/>
    <w:link w:val="CommentText"/>
    <w:uiPriority w:val="99"/>
    <w:rsid w:val="00A2043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A20434"/>
    <w:rPr>
      <w:b/>
      <w:bCs/>
    </w:rPr>
  </w:style>
  <w:style w:type="character" w:customStyle="1" w:styleId="CommentSubjectChar">
    <w:name w:val="Comment Subject Char"/>
    <w:basedOn w:val="CommentTextChar"/>
    <w:link w:val="CommentSubject"/>
    <w:uiPriority w:val="99"/>
    <w:semiHidden/>
    <w:rsid w:val="00A20434"/>
    <w:rPr>
      <w:rFonts w:ascii="Times New Roman" w:eastAsia="Times New Roman" w:hAnsi="Times New Roman" w:cs="Times New Roman"/>
      <w:b/>
      <w:bCs/>
      <w:sz w:val="20"/>
      <w:szCs w:val="20"/>
      <w:lang w:val="en-US"/>
    </w:rPr>
  </w:style>
  <w:style w:type="paragraph" w:styleId="Revision">
    <w:name w:val="Revision"/>
    <w:hidden/>
    <w:uiPriority w:val="99"/>
    <w:semiHidden/>
    <w:rsid w:val="00CD564F"/>
    <w:pPr>
      <w:spacing w:line="240" w:lineRule="auto"/>
    </w:pPr>
    <w:rPr>
      <w:rFonts w:ascii="Times New Roman" w:eastAsia="Times New Roman" w:hAnsi="Times New Roman" w:cs="Times New Roman"/>
      <w:sz w:val="24"/>
      <w:szCs w:val="24"/>
      <w:lang w:val="en-US"/>
    </w:rPr>
  </w:style>
  <w:style w:type="character" w:styleId="LineNumber">
    <w:name w:val="line number"/>
    <w:basedOn w:val="DefaultParagraphFont"/>
    <w:uiPriority w:val="99"/>
    <w:semiHidden/>
    <w:unhideWhenUsed/>
    <w:rsid w:val="00C829E9"/>
  </w:style>
  <w:style w:type="paragraph" w:styleId="Header">
    <w:name w:val="header"/>
    <w:basedOn w:val="Normal"/>
    <w:link w:val="HeaderChar"/>
    <w:uiPriority w:val="99"/>
    <w:unhideWhenUsed/>
    <w:rsid w:val="006D0BEE"/>
    <w:pPr>
      <w:tabs>
        <w:tab w:val="center" w:pos="4680"/>
        <w:tab w:val="right" w:pos="9360"/>
      </w:tabs>
    </w:pPr>
  </w:style>
  <w:style w:type="character" w:customStyle="1" w:styleId="HeaderChar">
    <w:name w:val="Header Char"/>
    <w:basedOn w:val="DefaultParagraphFont"/>
    <w:link w:val="Header"/>
    <w:uiPriority w:val="99"/>
    <w:rsid w:val="006D0BEE"/>
    <w:rPr>
      <w:rFonts w:ascii="Times New Roman" w:eastAsia="Times New Roman" w:hAnsi="Times New Roman" w:cs="Times New Roman"/>
      <w:sz w:val="24"/>
      <w:szCs w:val="24"/>
      <w:lang w:val="en-US"/>
    </w:rPr>
  </w:style>
  <w:style w:type="paragraph" w:styleId="Footer">
    <w:name w:val="footer"/>
    <w:basedOn w:val="Normal"/>
    <w:link w:val="FooterChar"/>
    <w:unhideWhenUsed/>
    <w:rsid w:val="006D0BEE"/>
    <w:pPr>
      <w:tabs>
        <w:tab w:val="center" w:pos="4680"/>
        <w:tab w:val="right" w:pos="9360"/>
      </w:tabs>
    </w:pPr>
  </w:style>
  <w:style w:type="character" w:customStyle="1" w:styleId="FooterChar">
    <w:name w:val="Footer Char"/>
    <w:basedOn w:val="DefaultParagraphFont"/>
    <w:link w:val="Footer"/>
    <w:uiPriority w:val="99"/>
    <w:rsid w:val="006D0BEE"/>
    <w:rPr>
      <w:rFonts w:ascii="Times New Roman" w:eastAsia="Times New Roman" w:hAnsi="Times New Roman" w:cs="Times New Roman"/>
      <w:sz w:val="24"/>
      <w:szCs w:val="24"/>
      <w:lang w:val="en-US"/>
    </w:rPr>
  </w:style>
  <w:style w:type="character" w:styleId="PageNumber">
    <w:name w:val="page number"/>
    <w:basedOn w:val="DefaultParagraphFont"/>
    <w:uiPriority w:val="99"/>
    <w:semiHidden/>
    <w:unhideWhenUsed/>
    <w:rsid w:val="006D0BEE"/>
  </w:style>
  <w:style w:type="paragraph" w:styleId="ListParagraph">
    <w:name w:val="List Paragraph"/>
    <w:basedOn w:val="Normal"/>
    <w:uiPriority w:val="34"/>
    <w:qFormat/>
    <w:rsid w:val="00CA5F4B"/>
    <w:pPr>
      <w:ind w:left="720"/>
      <w:contextualSpacing/>
    </w:pPr>
  </w:style>
  <w:style w:type="character" w:styleId="Hyperlink">
    <w:name w:val="Hyperlink"/>
    <w:basedOn w:val="DefaultParagraphFont"/>
    <w:uiPriority w:val="99"/>
    <w:unhideWhenUsed/>
    <w:rsid w:val="00CA6C88"/>
    <w:rPr>
      <w:color w:val="0000FF" w:themeColor="hyperlink"/>
      <w:u w:val="single"/>
    </w:rPr>
  </w:style>
  <w:style w:type="paragraph" w:styleId="Bibliography">
    <w:name w:val="Bibliography"/>
    <w:basedOn w:val="Normal"/>
    <w:next w:val="Normal"/>
    <w:uiPriority w:val="37"/>
    <w:unhideWhenUsed/>
    <w:rsid w:val="00202441"/>
    <w:pPr>
      <w:tabs>
        <w:tab w:val="left" w:pos="380"/>
        <w:tab w:val="left" w:pos="500"/>
      </w:tabs>
      <w:spacing w:line="480" w:lineRule="auto"/>
      <w:ind w:left="720" w:hanging="720"/>
    </w:pPr>
  </w:style>
  <w:style w:type="character" w:styleId="FollowedHyperlink">
    <w:name w:val="FollowedHyperlink"/>
    <w:basedOn w:val="DefaultParagraphFont"/>
    <w:uiPriority w:val="99"/>
    <w:semiHidden/>
    <w:unhideWhenUsed/>
    <w:rsid w:val="00191468"/>
    <w:rPr>
      <w:color w:val="800080" w:themeColor="followedHyperlink"/>
      <w:u w:val="single"/>
    </w:rPr>
  </w:style>
  <w:style w:type="table" w:styleId="TableGrid">
    <w:name w:val="Table Grid"/>
    <w:basedOn w:val="TableNormal"/>
    <w:uiPriority w:val="39"/>
    <w:rsid w:val="00D8230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73828"/>
    <w:rPr>
      <w:color w:val="605E5C"/>
      <w:shd w:val="clear" w:color="auto" w:fill="E1DFDD"/>
    </w:rPr>
  </w:style>
  <w:style w:type="character" w:customStyle="1" w:styleId="wi-fullname">
    <w:name w:val="wi-fullname"/>
    <w:basedOn w:val="DefaultParagraphFont"/>
    <w:rsid w:val="00A216F8"/>
  </w:style>
  <w:style w:type="character" w:customStyle="1" w:styleId="al-author-delim">
    <w:name w:val="al-author-delim"/>
    <w:basedOn w:val="DefaultParagraphFont"/>
    <w:rsid w:val="00A216F8"/>
  </w:style>
  <w:style w:type="character" w:customStyle="1" w:styleId="apple-converted-space">
    <w:name w:val="apple-converted-space"/>
    <w:basedOn w:val="DefaultParagraphFont"/>
    <w:rsid w:val="00A216F8"/>
  </w:style>
  <w:style w:type="character" w:customStyle="1" w:styleId="Mention1">
    <w:name w:val="Mention1"/>
    <w:basedOn w:val="DefaultParagraphFont"/>
    <w:uiPriority w:val="99"/>
    <w:unhideWhenUsed/>
    <w:rsid w:val="008C7504"/>
    <w:rPr>
      <w:color w:val="2B579A"/>
      <w:shd w:val="clear" w:color="auto" w:fill="E6E6E6"/>
    </w:rPr>
  </w:style>
  <w:style w:type="character" w:customStyle="1" w:styleId="UnresolvedMention2">
    <w:name w:val="Unresolved Mention2"/>
    <w:basedOn w:val="DefaultParagraphFont"/>
    <w:uiPriority w:val="99"/>
    <w:semiHidden/>
    <w:unhideWhenUsed/>
    <w:rsid w:val="00E97DB8"/>
    <w:rPr>
      <w:color w:val="605E5C"/>
      <w:shd w:val="clear" w:color="auto" w:fill="E1DFDD"/>
    </w:rPr>
  </w:style>
  <w:style w:type="character" w:customStyle="1" w:styleId="UnresolvedMention3">
    <w:name w:val="Unresolved Mention3"/>
    <w:basedOn w:val="DefaultParagraphFont"/>
    <w:uiPriority w:val="99"/>
    <w:semiHidden/>
    <w:unhideWhenUsed/>
    <w:rsid w:val="00CE56DF"/>
    <w:rPr>
      <w:color w:val="605E5C"/>
      <w:shd w:val="clear" w:color="auto" w:fill="E1DFDD"/>
    </w:rPr>
  </w:style>
  <w:style w:type="character" w:customStyle="1" w:styleId="period">
    <w:name w:val="period"/>
    <w:basedOn w:val="DefaultParagraphFont"/>
    <w:rsid w:val="0033478E"/>
  </w:style>
  <w:style w:type="character" w:customStyle="1" w:styleId="cit">
    <w:name w:val="cit"/>
    <w:basedOn w:val="DefaultParagraphFont"/>
    <w:rsid w:val="0033478E"/>
  </w:style>
  <w:style w:type="character" w:customStyle="1" w:styleId="citation-doi">
    <w:name w:val="citation-doi"/>
    <w:basedOn w:val="DefaultParagraphFont"/>
    <w:rsid w:val="0033478E"/>
  </w:style>
  <w:style w:type="character" w:customStyle="1" w:styleId="secondary-date">
    <w:name w:val="secondary-date"/>
    <w:basedOn w:val="DefaultParagraphFont"/>
    <w:rsid w:val="0033478E"/>
  </w:style>
  <w:style w:type="paragraph" w:customStyle="1" w:styleId="EndNoteBibliographyTitle">
    <w:name w:val="EndNote Bibliography Title"/>
    <w:basedOn w:val="Normal"/>
    <w:link w:val="EndNoteBibliographyTitleChar"/>
    <w:rsid w:val="003D43FA"/>
    <w:pPr>
      <w:jc w:val="center"/>
    </w:pPr>
    <w:rPr>
      <w:noProof/>
    </w:rPr>
  </w:style>
  <w:style w:type="character" w:customStyle="1" w:styleId="EndNoteBibliographyTitleChar">
    <w:name w:val="EndNote Bibliography Title Char"/>
    <w:basedOn w:val="DefaultParagraphFont"/>
    <w:link w:val="EndNoteBibliographyTitle"/>
    <w:rsid w:val="003D43FA"/>
    <w:rPr>
      <w:rFonts w:ascii="Times New Roman" w:eastAsia="Times New Roman" w:hAnsi="Times New Roman" w:cs="Times New Roman"/>
      <w:noProof/>
      <w:sz w:val="24"/>
      <w:szCs w:val="24"/>
      <w:lang w:val="en-US"/>
    </w:rPr>
  </w:style>
  <w:style w:type="paragraph" w:customStyle="1" w:styleId="EndNoteBibliography">
    <w:name w:val="EndNote Bibliography"/>
    <w:basedOn w:val="Normal"/>
    <w:link w:val="EndNoteBibliographyChar"/>
    <w:rsid w:val="003D43FA"/>
    <w:rPr>
      <w:noProof/>
    </w:rPr>
  </w:style>
  <w:style w:type="character" w:customStyle="1" w:styleId="EndNoteBibliographyChar">
    <w:name w:val="EndNote Bibliography Char"/>
    <w:basedOn w:val="DefaultParagraphFont"/>
    <w:link w:val="EndNoteBibliography"/>
    <w:rsid w:val="003D43FA"/>
    <w:rPr>
      <w:rFonts w:ascii="Times New Roman" w:eastAsia="Times New Roman" w:hAnsi="Times New Roman" w:cs="Times New Roman"/>
      <w:noProof/>
      <w:sz w:val="24"/>
      <w:szCs w:val="24"/>
      <w:lang w:val="en-US"/>
    </w:rPr>
  </w:style>
  <w:style w:type="character" w:customStyle="1" w:styleId="cit-auth">
    <w:name w:val="cit-auth"/>
    <w:basedOn w:val="DefaultParagraphFont"/>
    <w:rsid w:val="00310755"/>
  </w:style>
  <w:style w:type="character" w:customStyle="1" w:styleId="cit-name-given-names">
    <w:name w:val="cit-name-given-names"/>
    <w:basedOn w:val="DefaultParagraphFont"/>
    <w:rsid w:val="00310755"/>
  </w:style>
  <w:style w:type="character" w:customStyle="1" w:styleId="cit-name-surname">
    <w:name w:val="cit-name-surname"/>
    <w:basedOn w:val="DefaultParagraphFont"/>
    <w:rsid w:val="00310755"/>
  </w:style>
  <w:style w:type="character" w:styleId="HTMLCite">
    <w:name w:val="HTML Cite"/>
    <w:basedOn w:val="DefaultParagraphFont"/>
    <w:uiPriority w:val="99"/>
    <w:semiHidden/>
    <w:unhideWhenUsed/>
    <w:rsid w:val="00310755"/>
    <w:rPr>
      <w:i/>
      <w:iCs/>
    </w:rPr>
  </w:style>
  <w:style w:type="character" w:customStyle="1" w:styleId="cit-article-title">
    <w:name w:val="cit-article-title"/>
    <w:basedOn w:val="DefaultParagraphFont"/>
    <w:rsid w:val="00310755"/>
  </w:style>
  <w:style w:type="character" w:customStyle="1" w:styleId="cit-vol">
    <w:name w:val="cit-vol"/>
    <w:basedOn w:val="DefaultParagraphFont"/>
    <w:rsid w:val="00310755"/>
  </w:style>
  <w:style w:type="character" w:customStyle="1" w:styleId="cit-fpage">
    <w:name w:val="cit-fpage"/>
    <w:basedOn w:val="DefaultParagraphFont"/>
    <w:rsid w:val="00310755"/>
  </w:style>
  <w:style w:type="character" w:customStyle="1" w:styleId="cit-lpage">
    <w:name w:val="cit-lpage"/>
    <w:basedOn w:val="DefaultParagraphFont"/>
    <w:rsid w:val="00310755"/>
  </w:style>
  <w:style w:type="character" w:customStyle="1" w:styleId="cit-pub-date">
    <w:name w:val="cit-pub-date"/>
    <w:basedOn w:val="DefaultParagraphFont"/>
    <w:rsid w:val="00310755"/>
  </w:style>
  <w:style w:type="character" w:styleId="Emphasis">
    <w:name w:val="Emphasis"/>
    <w:basedOn w:val="DefaultParagraphFont"/>
    <w:uiPriority w:val="20"/>
    <w:qFormat/>
    <w:rsid w:val="00310755"/>
    <w:rPr>
      <w:i/>
      <w:iCs/>
    </w:rPr>
  </w:style>
  <w:style w:type="character" w:customStyle="1" w:styleId="c-mrkdwnhighlight">
    <w:name w:val="c-mrkdwn__highlight"/>
    <w:basedOn w:val="DefaultParagraphFont"/>
    <w:rsid w:val="00BC40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07305">
      <w:bodyDiv w:val="1"/>
      <w:marLeft w:val="0"/>
      <w:marRight w:val="0"/>
      <w:marTop w:val="0"/>
      <w:marBottom w:val="0"/>
      <w:divBdr>
        <w:top w:val="none" w:sz="0" w:space="0" w:color="auto"/>
        <w:left w:val="none" w:sz="0" w:space="0" w:color="auto"/>
        <w:bottom w:val="none" w:sz="0" w:space="0" w:color="auto"/>
        <w:right w:val="none" w:sz="0" w:space="0" w:color="auto"/>
      </w:divBdr>
      <w:divsChild>
        <w:div w:id="433329025">
          <w:marLeft w:val="105"/>
          <w:marRight w:val="105"/>
          <w:marTop w:val="0"/>
          <w:marBottom w:val="0"/>
          <w:divBdr>
            <w:top w:val="none" w:sz="0" w:space="0" w:color="auto"/>
            <w:left w:val="none" w:sz="0" w:space="0" w:color="auto"/>
            <w:bottom w:val="none" w:sz="0" w:space="0" w:color="auto"/>
            <w:right w:val="none" w:sz="0" w:space="0" w:color="auto"/>
          </w:divBdr>
          <w:divsChild>
            <w:div w:id="2073776061">
              <w:marLeft w:val="0"/>
              <w:marRight w:val="0"/>
              <w:marTop w:val="0"/>
              <w:marBottom w:val="0"/>
              <w:divBdr>
                <w:top w:val="none" w:sz="0" w:space="0" w:color="auto"/>
                <w:left w:val="none" w:sz="0" w:space="0" w:color="auto"/>
                <w:bottom w:val="none" w:sz="0" w:space="0" w:color="auto"/>
                <w:right w:val="none" w:sz="0" w:space="0" w:color="auto"/>
              </w:divBdr>
              <w:divsChild>
                <w:div w:id="72128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787573">
          <w:marLeft w:val="105"/>
          <w:marRight w:val="105"/>
          <w:marTop w:val="0"/>
          <w:marBottom w:val="0"/>
          <w:divBdr>
            <w:top w:val="none" w:sz="0" w:space="0" w:color="auto"/>
            <w:left w:val="none" w:sz="0" w:space="0" w:color="auto"/>
            <w:bottom w:val="none" w:sz="0" w:space="0" w:color="auto"/>
            <w:right w:val="none" w:sz="0" w:space="0" w:color="auto"/>
          </w:divBdr>
          <w:divsChild>
            <w:div w:id="371349368">
              <w:marLeft w:val="0"/>
              <w:marRight w:val="0"/>
              <w:marTop w:val="0"/>
              <w:marBottom w:val="0"/>
              <w:divBdr>
                <w:top w:val="none" w:sz="0" w:space="0" w:color="auto"/>
                <w:left w:val="none" w:sz="0" w:space="0" w:color="auto"/>
                <w:bottom w:val="none" w:sz="0" w:space="0" w:color="auto"/>
                <w:right w:val="none" w:sz="0" w:space="0" w:color="auto"/>
              </w:divBdr>
              <w:divsChild>
                <w:div w:id="94150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98826">
      <w:bodyDiv w:val="1"/>
      <w:marLeft w:val="0"/>
      <w:marRight w:val="0"/>
      <w:marTop w:val="0"/>
      <w:marBottom w:val="0"/>
      <w:divBdr>
        <w:top w:val="none" w:sz="0" w:space="0" w:color="auto"/>
        <w:left w:val="none" w:sz="0" w:space="0" w:color="auto"/>
        <w:bottom w:val="none" w:sz="0" w:space="0" w:color="auto"/>
        <w:right w:val="none" w:sz="0" w:space="0" w:color="auto"/>
      </w:divBdr>
    </w:div>
    <w:div w:id="32703319">
      <w:bodyDiv w:val="1"/>
      <w:marLeft w:val="0"/>
      <w:marRight w:val="0"/>
      <w:marTop w:val="0"/>
      <w:marBottom w:val="0"/>
      <w:divBdr>
        <w:top w:val="none" w:sz="0" w:space="0" w:color="auto"/>
        <w:left w:val="none" w:sz="0" w:space="0" w:color="auto"/>
        <w:bottom w:val="none" w:sz="0" w:space="0" w:color="auto"/>
        <w:right w:val="none" w:sz="0" w:space="0" w:color="auto"/>
      </w:divBdr>
    </w:div>
    <w:div w:id="107437946">
      <w:bodyDiv w:val="1"/>
      <w:marLeft w:val="0"/>
      <w:marRight w:val="0"/>
      <w:marTop w:val="0"/>
      <w:marBottom w:val="0"/>
      <w:divBdr>
        <w:top w:val="none" w:sz="0" w:space="0" w:color="auto"/>
        <w:left w:val="none" w:sz="0" w:space="0" w:color="auto"/>
        <w:bottom w:val="none" w:sz="0" w:space="0" w:color="auto"/>
        <w:right w:val="none" w:sz="0" w:space="0" w:color="auto"/>
      </w:divBdr>
    </w:div>
    <w:div w:id="111368442">
      <w:bodyDiv w:val="1"/>
      <w:marLeft w:val="0"/>
      <w:marRight w:val="0"/>
      <w:marTop w:val="0"/>
      <w:marBottom w:val="0"/>
      <w:divBdr>
        <w:top w:val="none" w:sz="0" w:space="0" w:color="auto"/>
        <w:left w:val="none" w:sz="0" w:space="0" w:color="auto"/>
        <w:bottom w:val="none" w:sz="0" w:space="0" w:color="auto"/>
        <w:right w:val="none" w:sz="0" w:space="0" w:color="auto"/>
      </w:divBdr>
    </w:div>
    <w:div w:id="133570048">
      <w:bodyDiv w:val="1"/>
      <w:marLeft w:val="0"/>
      <w:marRight w:val="0"/>
      <w:marTop w:val="0"/>
      <w:marBottom w:val="0"/>
      <w:divBdr>
        <w:top w:val="none" w:sz="0" w:space="0" w:color="auto"/>
        <w:left w:val="none" w:sz="0" w:space="0" w:color="auto"/>
        <w:bottom w:val="none" w:sz="0" w:space="0" w:color="auto"/>
        <w:right w:val="none" w:sz="0" w:space="0" w:color="auto"/>
      </w:divBdr>
    </w:div>
    <w:div w:id="142505118">
      <w:bodyDiv w:val="1"/>
      <w:marLeft w:val="0"/>
      <w:marRight w:val="0"/>
      <w:marTop w:val="0"/>
      <w:marBottom w:val="0"/>
      <w:divBdr>
        <w:top w:val="none" w:sz="0" w:space="0" w:color="auto"/>
        <w:left w:val="none" w:sz="0" w:space="0" w:color="auto"/>
        <w:bottom w:val="none" w:sz="0" w:space="0" w:color="auto"/>
        <w:right w:val="none" w:sz="0" w:space="0" w:color="auto"/>
      </w:divBdr>
    </w:div>
    <w:div w:id="157186947">
      <w:bodyDiv w:val="1"/>
      <w:marLeft w:val="0"/>
      <w:marRight w:val="0"/>
      <w:marTop w:val="0"/>
      <w:marBottom w:val="0"/>
      <w:divBdr>
        <w:top w:val="none" w:sz="0" w:space="0" w:color="auto"/>
        <w:left w:val="none" w:sz="0" w:space="0" w:color="auto"/>
        <w:bottom w:val="none" w:sz="0" w:space="0" w:color="auto"/>
        <w:right w:val="none" w:sz="0" w:space="0" w:color="auto"/>
      </w:divBdr>
    </w:div>
    <w:div w:id="250162909">
      <w:bodyDiv w:val="1"/>
      <w:marLeft w:val="0"/>
      <w:marRight w:val="0"/>
      <w:marTop w:val="0"/>
      <w:marBottom w:val="0"/>
      <w:divBdr>
        <w:top w:val="none" w:sz="0" w:space="0" w:color="auto"/>
        <w:left w:val="none" w:sz="0" w:space="0" w:color="auto"/>
        <w:bottom w:val="none" w:sz="0" w:space="0" w:color="auto"/>
        <w:right w:val="none" w:sz="0" w:space="0" w:color="auto"/>
      </w:divBdr>
    </w:div>
    <w:div w:id="292715366">
      <w:bodyDiv w:val="1"/>
      <w:marLeft w:val="0"/>
      <w:marRight w:val="0"/>
      <w:marTop w:val="0"/>
      <w:marBottom w:val="0"/>
      <w:divBdr>
        <w:top w:val="none" w:sz="0" w:space="0" w:color="auto"/>
        <w:left w:val="none" w:sz="0" w:space="0" w:color="auto"/>
        <w:bottom w:val="none" w:sz="0" w:space="0" w:color="auto"/>
        <w:right w:val="none" w:sz="0" w:space="0" w:color="auto"/>
      </w:divBdr>
    </w:div>
    <w:div w:id="317156857">
      <w:bodyDiv w:val="1"/>
      <w:marLeft w:val="0"/>
      <w:marRight w:val="0"/>
      <w:marTop w:val="0"/>
      <w:marBottom w:val="0"/>
      <w:divBdr>
        <w:top w:val="none" w:sz="0" w:space="0" w:color="auto"/>
        <w:left w:val="none" w:sz="0" w:space="0" w:color="auto"/>
        <w:bottom w:val="none" w:sz="0" w:space="0" w:color="auto"/>
        <w:right w:val="none" w:sz="0" w:space="0" w:color="auto"/>
      </w:divBdr>
    </w:div>
    <w:div w:id="327293516">
      <w:bodyDiv w:val="1"/>
      <w:marLeft w:val="0"/>
      <w:marRight w:val="0"/>
      <w:marTop w:val="0"/>
      <w:marBottom w:val="0"/>
      <w:divBdr>
        <w:top w:val="none" w:sz="0" w:space="0" w:color="auto"/>
        <w:left w:val="none" w:sz="0" w:space="0" w:color="auto"/>
        <w:bottom w:val="none" w:sz="0" w:space="0" w:color="auto"/>
        <w:right w:val="none" w:sz="0" w:space="0" w:color="auto"/>
      </w:divBdr>
    </w:div>
    <w:div w:id="337969734">
      <w:bodyDiv w:val="1"/>
      <w:marLeft w:val="0"/>
      <w:marRight w:val="0"/>
      <w:marTop w:val="0"/>
      <w:marBottom w:val="0"/>
      <w:divBdr>
        <w:top w:val="none" w:sz="0" w:space="0" w:color="auto"/>
        <w:left w:val="none" w:sz="0" w:space="0" w:color="auto"/>
        <w:bottom w:val="none" w:sz="0" w:space="0" w:color="auto"/>
        <w:right w:val="none" w:sz="0" w:space="0" w:color="auto"/>
      </w:divBdr>
    </w:div>
    <w:div w:id="413624484">
      <w:bodyDiv w:val="1"/>
      <w:marLeft w:val="0"/>
      <w:marRight w:val="0"/>
      <w:marTop w:val="0"/>
      <w:marBottom w:val="0"/>
      <w:divBdr>
        <w:top w:val="none" w:sz="0" w:space="0" w:color="auto"/>
        <w:left w:val="none" w:sz="0" w:space="0" w:color="auto"/>
        <w:bottom w:val="none" w:sz="0" w:space="0" w:color="auto"/>
        <w:right w:val="none" w:sz="0" w:space="0" w:color="auto"/>
      </w:divBdr>
    </w:div>
    <w:div w:id="569270832">
      <w:bodyDiv w:val="1"/>
      <w:marLeft w:val="0"/>
      <w:marRight w:val="0"/>
      <w:marTop w:val="0"/>
      <w:marBottom w:val="0"/>
      <w:divBdr>
        <w:top w:val="none" w:sz="0" w:space="0" w:color="auto"/>
        <w:left w:val="none" w:sz="0" w:space="0" w:color="auto"/>
        <w:bottom w:val="none" w:sz="0" w:space="0" w:color="auto"/>
        <w:right w:val="none" w:sz="0" w:space="0" w:color="auto"/>
      </w:divBdr>
    </w:div>
    <w:div w:id="596865675">
      <w:bodyDiv w:val="1"/>
      <w:marLeft w:val="0"/>
      <w:marRight w:val="0"/>
      <w:marTop w:val="0"/>
      <w:marBottom w:val="0"/>
      <w:divBdr>
        <w:top w:val="none" w:sz="0" w:space="0" w:color="auto"/>
        <w:left w:val="none" w:sz="0" w:space="0" w:color="auto"/>
        <w:bottom w:val="none" w:sz="0" w:space="0" w:color="auto"/>
        <w:right w:val="none" w:sz="0" w:space="0" w:color="auto"/>
      </w:divBdr>
    </w:div>
    <w:div w:id="609167222">
      <w:bodyDiv w:val="1"/>
      <w:marLeft w:val="0"/>
      <w:marRight w:val="0"/>
      <w:marTop w:val="0"/>
      <w:marBottom w:val="0"/>
      <w:divBdr>
        <w:top w:val="none" w:sz="0" w:space="0" w:color="auto"/>
        <w:left w:val="none" w:sz="0" w:space="0" w:color="auto"/>
        <w:bottom w:val="none" w:sz="0" w:space="0" w:color="auto"/>
        <w:right w:val="none" w:sz="0" w:space="0" w:color="auto"/>
      </w:divBdr>
      <w:divsChild>
        <w:div w:id="1200314161">
          <w:marLeft w:val="0"/>
          <w:marRight w:val="1"/>
          <w:marTop w:val="0"/>
          <w:marBottom w:val="0"/>
          <w:divBdr>
            <w:top w:val="none" w:sz="0" w:space="0" w:color="auto"/>
            <w:left w:val="none" w:sz="0" w:space="0" w:color="auto"/>
            <w:bottom w:val="none" w:sz="0" w:space="0" w:color="auto"/>
            <w:right w:val="none" w:sz="0" w:space="0" w:color="auto"/>
          </w:divBdr>
          <w:divsChild>
            <w:div w:id="802576222">
              <w:marLeft w:val="0"/>
              <w:marRight w:val="0"/>
              <w:marTop w:val="0"/>
              <w:marBottom w:val="0"/>
              <w:divBdr>
                <w:top w:val="none" w:sz="0" w:space="0" w:color="auto"/>
                <w:left w:val="none" w:sz="0" w:space="0" w:color="auto"/>
                <w:bottom w:val="none" w:sz="0" w:space="0" w:color="auto"/>
                <w:right w:val="none" w:sz="0" w:space="0" w:color="auto"/>
              </w:divBdr>
              <w:divsChild>
                <w:div w:id="1194852440">
                  <w:marLeft w:val="0"/>
                  <w:marRight w:val="1"/>
                  <w:marTop w:val="0"/>
                  <w:marBottom w:val="0"/>
                  <w:divBdr>
                    <w:top w:val="none" w:sz="0" w:space="0" w:color="auto"/>
                    <w:left w:val="none" w:sz="0" w:space="0" w:color="auto"/>
                    <w:bottom w:val="none" w:sz="0" w:space="0" w:color="auto"/>
                    <w:right w:val="none" w:sz="0" w:space="0" w:color="auto"/>
                  </w:divBdr>
                  <w:divsChild>
                    <w:div w:id="327946383">
                      <w:marLeft w:val="0"/>
                      <w:marRight w:val="0"/>
                      <w:marTop w:val="0"/>
                      <w:marBottom w:val="0"/>
                      <w:divBdr>
                        <w:top w:val="none" w:sz="0" w:space="0" w:color="auto"/>
                        <w:left w:val="none" w:sz="0" w:space="0" w:color="auto"/>
                        <w:bottom w:val="none" w:sz="0" w:space="0" w:color="auto"/>
                        <w:right w:val="none" w:sz="0" w:space="0" w:color="auto"/>
                      </w:divBdr>
                      <w:divsChild>
                        <w:div w:id="408038086">
                          <w:marLeft w:val="0"/>
                          <w:marRight w:val="0"/>
                          <w:marTop w:val="0"/>
                          <w:marBottom w:val="0"/>
                          <w:divBdr>
                            <w:top w:val="none" w:sz="0" w:space="0" w:color="auto"/>
                            <w:left w:val="none" w:sz="0" w:space="0" w:color="auto"/>
                            <w:bottom w:val="none" w:sz="0" w:space="0" w:color="auto"/>
                            <w:right w:val="none" w:sz="0" w:space="0" w:color="auto"/>
                          </w:divBdr>
                          <w:divsChild>
                            <w:div w:id="1371682510">
                              <w:marLeft w:val="0"/>
                              <w:marRight w:val="0"/>
                              <w:marTop w:val="120"/>
                              <w:marBottom w:val="360"/>
                              <w:divBdr>
                                <w:top w:val="none" w:sz="0" w:space="0" w:color="auto"/>
                                <w:left w:val="none" w:sz="0" w:space="0" w:color="auto"/>
                                <w:bottom w:val="none" w:sz="0" w:space="0" w:color="auto"/>
                                <w:right w:val="none" w:sz="0" w:space="0" w:color="auto"/>
                              </w:divBdr>
                              <w:divsChild>
                                <w:div w:id="276527381">
                                  <w:marLeft w:val="420"/>
                                  <w:marRight w:val="0"/>
                                  <w:marTop w:val="0"/>
                                  <w:marBottom w:val="0"/>
                                  <w:divBdr>
                                    <w:top w:val="none" w:sz="0" w:space="0" w:color="auto"/>
                                    <w:left w:val="none" w:sz="0" w:space="0" w:color="auto"/>
                                    <w:bottom w:val="none" w:sz="0" w:space="0" w:color="auto"/>
                                    <w:right w:val="none" w:sz="0" w:space="0" w:color="auto"/>
                                  </w:divBdr>
                                  <w:divsChild>
                                    <w:div w:id="868418878">
                                      <w:marLeft w:val="0"/>
                                      <w:marRight w:val="0"/>
                                      <w:marTop w:val="34"/>
                                      <w:marBottom w:val="34"/>
                                      <w:divBdr>
                                        <w:top w:val="none" w:sz="0" w:space="0" w:color="auto"/>
                                        <w:left w:val="none" w:sz="0" w:space="0" w:color="auto"/>
                                        <w:bottom w:val="none" w:sz="0" w:space="0" w:color="auto"/>
                                        <w:right w:val="none" w:sz="0" w:space="0" w:color="auto"/>
                                      </w:divBdr>
                                    </w:div>
                                    <w:div w:id="1286501188">
                                      <w:marLeft w:val="0"/>
                                      <w:marRight w:val="0"/>
                                      <w:marTop w:val="0"/>
                                      <w:marBottom w:val="0"/>
                                      <w:divBdr>
                                        <w:top w:val="none" w:sz="0" w:space="0" w:color="auto"/>
                                        <w:left w:val="none" w:sz="0" w:space="0" w:color="auto"/>
                                        <w:bottom w:val="none" w:sz="0" w:space="0" w:color="auto"/>
                                        <w:right w:val="none" w:sz="0" w:space="0" w:color="auto"/>
                                      </w:divBdr>
                                      <w:divsChild>
                                        <w:div w:id="60110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7149221">
      <w:bodyDiv w:val="1"/>
      <w:marLeft w:val="0"/>
      <w:marRight w:val="0"/>
      <w:marTop w:val="0"/>
      <w:marBottom w:val="0"/>
      <w:divBdr>
        <w:top w:val="none" w:sz="0" w:space="0" w:color="auto"/>
        <w:left w:val="none" w:sz="0" w:space="0" w:color="auto"/>
        <w:bottom w:val="none" w:sz="0" w:space="0" w:color="auto"/>
        <w:right w:val="none" w:sz="0" w:space="0" w:color="auto"/>
      </w:divBdr>
    </w:div>
    <w:div w:id="659120151">
      <w:bodyDiv w:val="1"/>
      <w:marLeft w:val="0"/>
      <w:marRight w:val="0"/>
      <w:marTop w:val="0"/>
      <w:marBottom w:val="0"/>
      <w:divBdr>
        <w:top w:val="none" w:sz="0" w:space="0" w:color="auto"/>
        <w:left w:val="none" w:sz="0" w:space="0" w:color="auto"/>
        <w:bottom w:val="none" w:sz="0" w:space="0" w:color="auto"/>
        <w:right w:val="none" w:sz="0" w:space="0" w:color="auto"/>
      </w:divBdr>
      <w:divsChild>
        <w:div w:id="905067445">
          <w:marLeft w:val="0"/>
          <w:marRight w:val="0"/>
          <w:marTop w:val="166"/>
          <w:marBottom w:val="166"/>
          <w:divBdr>
            <w:top w:val="none" w:sz="0" w:space="0" w:color="auto"/>
            <w:left w:val="none" w:sz="0" w:space="0" w:color="auto"/>
            <w:bottom w:val="none" w:sz="0" w:space="0" w:color="auto"/>
            <w:right w:val="none" w:sz="0" w:space="0" w:color="auto"/>
          </w:divBdr>
        </w:div>
      </w:divsChild>
    </w:div>
    <w:div w:id="739447080">
      <w:bodyDiv w:val="1"/>
      <w:marLeft w:val="0"/>
      <w:marRight w:val="0"/>
      <w:marTop w:val="0"/>
      <w:marBottom w:val="0"/>
      <w:divBdr>
        <w:top w:val="none" w:sz="0" w:space="0" w:color="auto"/>
        <w:left w:val="none" w:sz="0" w:space="0" w:color="auto"/>
        <w:bottom w:val="none" w:sz="0" w:space="0" w:color="auto"/>
        <w:right w:val="none" w:sz="0" w:space="0" w:color="auto"/>
      </w:divBdr>
    </w:div>
    <w:div w:id="786775086">
      <w:bodyDiv w:val="1"/>
      <w:marLeft w:val="0"/>
      <w:marRight w:val="0"/>
      <w:marTop w:val="0"/>
      <w:marBottom w:val="0"/>
      <w:divBdr>
        <w:top w:val="none" w:sz="0" w:space="0" w:color="auto"/>
        <w:left w:val="none" w:sz="0" w:space="0" w:color="auto"/>
        <w:bottom w:val="none" w:sz="0" w:space="0" w:color="auto"/>
        <w:right w:val="none" w:sz="0" w:space="0" w:color="auto"/>
      </w:divBdr>
    </w:div>
    <w:div w:id="817847280">
      <w:bodyDiv w:val="1"/>
      <w:marLeft w:val="0"/>
      <w:marRight w:val="0"/>
      <w:marTop w:val="0"/>
      <w:marBottom w:val="0"/>
      <w:divBdr>
        <w:top w:val="none" w:sz="0" w:space="0" w:color="auto"/>
        <w:left w:val="none" w:sz="0" w:space="0" w:color="auto"/>
        <w:bottom w:val="none" w:sz="0" w:space="0" w:color="auto"/>
        <w:right w:val="none" w:sz="0" w:space="0" w:color="auto"/>
      </w:divBdr>
    </w:div>
    <w:div w:id="819343096">
      <w:bodyDiv w:val="1"/>
      <w:marLeft w:val="0"/>
      <w:marRight w:val="0"/>
      <w:marTop w:val="0"/>
      <w:marBottom w:val="0"/>
      <w:divBdr>
        <w:top w:val="none" w:sz="0" w:space="0" w:color="auto"/>
        <w:left w:val="none" w:sz="0" w:space="0" w:color="auto"/>
        <w:bottom w:val="none" w:sz="0" w:space="0" w:color="auto"/>
        <w:right w:val="none" w:sz="0" w:space="0" w:color="auto"/>
      </w:divBdr>
    </w:div>
    <w:div w:id="825360663">
      <w:bodyDiv w:val="1"/>
      <w:marLeft w:val="0"/>
      <w:marRight w:val="0"/>
      <w:marTop w:val="0"/>
      <w:marBottom w:val="0"/>
      <w:divBdr>
        <w:top w:val="none" w:sz="0" w:space="0" w:color="auto"/>
        <w:left w:val="none" w:sz="0" w:space="0" w:color="auto"/>
        <w:bottom w:val="none" w:sz="0" w:space="0" w:color="auto"/>
        <w:right w:val="none" w:sz="0" w:space="0" w:color="auto"/>
      </w:divBdr>
      <w:divsChild>
        <w:div w:id="299505633">
          <w:marLeft w:val="0"/>
          <w:marRight w:val="0"/>
          <w:marTop w:val="120"/>
          <w:marBottom w:val="360"/>
          <w:divBdr>
            <w:top w:val="none" w:sz="0" w:space="0" w:color="auto"/>
            <w:left w:val="none" w:sz="0" w:space="0" w:color="auto"/>
            <w:bottom w:val="none" w:sz="0" w:space="0" w:color="auto"/>
            <w:right w:val="none" w:sz="0" w:space="0" w:color="auto"/>
          </w:divBdr>
          <w:divsChild>
            <w:div w:id="500126506">
              <w:marLeft w:val="0"/>
              <w:marRight w:val="0"/>
              <w:marTop w:val="0"/>
              <w:marBottom w:val="0"/>
              <w:divBdr>
                <w:top w:val="none" w:sz="0" w:space="0" w:color="auto"/>
                <w:left w:val="none" w:sz="0" w:space="0" w:color="auto"/>
                <w:bottom w:val="none" w:sz="0" w:space="0" w:color="auto"/>
                <w:right w:val="none" w:sz="0" w:space="0" w:color="auto"/>
              </w:divBdr>
            </w:div>
            <w:div w:id="780609109">
              <w:marLeft w:val="0"/>
              <w:marRight w:val="0"/>
              <w:marTop w:val="0"/>
              <w:marBottom w:val="0"/>
              <w:divBdr>
                <w:top w:val="none" w:sz="0" w:space="0" w:color="auto"/>
                <w:left w:val="none" w:sz="0" w:space="0" w:color="auto"/>
                <w:bottom w:val="none" w:sz="0" w:space="0" w:color="auto"/>
                <w:right w:val="none" w:sz="0" w:space="0" w:color="auto"/>
              </w:divBdr>
            </w:div>
            <w:div w:id="1075203284">
              <w:marLeft w:val="0"/>
              <w:marRight w:val="0"/>
              <w:marTop w:val="288"/>
              <w:marBottom w:val="100"/>
              <w:divBdr>
                <w:top w:val="none" w:sz="0" w:space="0" w:color="auto"/>
                <w:left w:val="none" w:sz="0" w:space="0" w:color="auto"/>
                <w:bottom w:val="none" w:sz="0" w:space="0" w:color="auto"/>
                <w:right w:val="none" w:sz="0" w:space="0" w:color="auto"/>
              </w:divBdr>
              <w:divsChild>
                <w:div w:id="271326668">
                  <w:marLeft w:val="0"/>
                  <w:marRight w:val="0"/>
                  <w:marTop w:val="0"/>
                  <w:marBottom w:val="0"/>
                  <w:divBdr>
                    <w:top w:val="none" w:sz="0" w:space="0" w:color="auto"/>
                    <w:left w:val="none" w:sz="0" w:space="0" w:color="auto"/>
                    <w:bottom w:val="none" w:sz="0" w:space="0" w:color="auto"/>
                    <w:right w:val="none" w:sz="0" w:space="0" w:color="auto"/>
                  </w:divBdr>
                </w:div>
                <w:div w:id="1114980287">
                  <w:marLeft w:val="0"/>
                  <w:marRight w:val="0"/>
                  <w:marTop w:val="0"/>
                  <w:marBottom w:val="0"/>
                  <w:divBdr>
                    <w:top w:val="none" w:sz="0" w:space="0" w:color="auto"/>
                    <w:left w:val="none" w:sz="0" w:space="0" w:color="auto"/>
                    <w:bottom w:val="none" w:sz="0" w:space="0" w:color="auto"/>
                    <w:right w:val="none" w:sz="0" w:space="0" w:color="auto"/>
                  </w:divBdr>
                </w:div>
                <w:div w:id="1128932566">
                  <w:marLeft w:val="0"/>
                  <w:marRight w:val="0"/>
                  <w:marTop w:val="0"/>
                  <w:marBottom w:val="0"/>
                  <w:divBdr>
                    <w:top w:val="none" w:sz="0" w:space="0" w:color="auto"/>
                    <w:left w:val="none" w:sz="0" w:space="0" w:color="auto"/>
                    <w:bottom w:val="none" w:sz="0" w:space="0" w:color="auto"/>
                    <w:right w:val="none" w:sz="0" w:space="0" w:color="auto"/>
                  </w:divBdr>
                </w:div>
              </w:divsChild>
            </w:div>
            <w:div w:id="2046371414">
              <w:marLeft w:val="0"/>
              <w:marRight w:val="0"/>
              <w:marTop w:val="0"/>
              <w:marBottom w:val="0"/>
              <w:divBdr>
                <w:top w:val="none" w:sz="0" w:space="0" w:color="auto"/>
                <w:left w:val="none" w:sz="0" w:space="0" w:color="auto"/>
                <w:bottom w:val="none" w:sz="0" w:space="0" w:color="auto"/>
                <w:right w:val="none" w:sz="0" w:space="0" w:color="auto"/>
              </w:divBdr>
              <w:divsChild>
                <w:div w:id="108355484">
                  <w:marLeft w:val="0"/>
                  <w:marRight w:val="0"/>
                  <w:marTop w:val="0"/>
                  <w:marBottom w:val="0"/>
                  <w:divBdr>
                    <w:top w:val="none" w:sz="0" w:space="0" w:color="auto"/>
                    <w:left w:val="none" w:sz="0" w:space="0" w:color="auto"/>
                    <w:bottom w:val="none" w:sz="0" w:space="0" w:color="auto"/>
                    <w:right w:val="none" w:sz="0" w:space="0" w:color="auto"/>
                  </w:divBdr>
                </w:div>
              </w:divsChild>
            </w:div>
            <w:div w:id="2097628373">
              <w:marLeft w:val="0"/>
              <w:marRight w:val="0"/>
              <w:marTop w:val="288"/>
              <w:marBottom w:val="100"/>
              <w:divBdr>
                <w:top w:val="none" w:sz="0" w:space="0" w:color="auto"/>
                <w:left w:val="none" w:sz="0" w:space="0" w:color="auto"/>
                <w:bottom w:val="none" w:sz="0" w:space="0" w:color="auto"/>
                <w:right w:val="none" w:sz="0" w:space="0" w:color="auto"/>
              </w:divBdr>
              <w:divsChild>
                <w:div w:id="97846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899945">
      <w:bodyDiv w:val="1"/>
      <w:marLeft w:val="0"/>
      <w:marRight w:val="0"/>
      <w:marTop w:val="0"/>
      <w:marBottom w:val="0"/>
      <w:divBdr>
        <w:top w:val="none" w:sz="0" w:space="0" w:color="auto"/>
        <w:left w:val="none" w:sz="0" w:space="0" w:color="auto"/>
        <w:bottom w:val="none" w:sz="0" w:space="0" w:color="auto"/>
        <w:right w:val="none" w:sz="0" w:space="0" w:color="auto"/>
      </w:divBdr>
    </w:div>
    <w:div w:id="863054694">
      <w:bodyDiv w:val="1"/>
      <w:marLeft w:val="0"/>
      <w:marRight w:val="0"/>
      <w:marTop w:val="0"/>
      <w:marBottom w:val="0"/>
      <w:divBdr>
        <w:top w:val="none" w:sz="0" w:space="0" w:color="auto"/>
        <w:left w:val="none" w:sz="0" w:space="0" w:color="auto"/>
        <w:bottom w:val="none" w:sz="0" w:space="0" w:color="auto"/>
        <w:right w:val="none" w:sz="0" w:space="0" w:color="auto"/>
      </w:divBdr>
    </w:div>
    <w:div w:id="905722017">
      <w:bodyDiv w:val="1"/>
      <w:marLeft w:val="0"/>
      <w:marRight w:val="0"/>
      <w:marTop w:val="0"/>
      <w:marBottom w:val="0"/>
      <w:divBdr>
        <w:top w:val="none" w:sz="0" w:space="0" w:color="auto"/>
        <w:left w:val="none" w:sz="0" w:space="0" w:color="auto"/>
        <w:bottom w:val="none" w:sz="0" w:space="0" w:color="auto"/>
        <w:right w:val="none" w:sz="0" w:space="0" w:color="auto"/>
      </w:divBdr>
    </w:div>
    <w:div w:id="912085281">
      <w:bodyDiv w:val="1"/>
      <w:marLeft w:val="0"/>
      <w:marRight w:val="0"/>
      <w:marTop w:val="0"/>
      <w:marBottom w:val="0"/>
      <w:divBdr>
        <w:top w:val="none" w:sz="0" w:space="0" w:color="auto"/>
        <w:left w:val="none" w:sz="0" w:space="0" w:color="auto"/>
        <w:bottom w:val="none" w:sz="0" w:space="0" w:color="auto"/>
        <w:right w:val="none" w:sz="0" w:space="0" w:color="auto"/>
      </w:divBdr>
    </w:div>
    <w:div w:id="942151764">
      <w:bodyDiv w:val="1"/>
      <w:marLeft w:val="0"/>
      <w:marRight w:val="0"/>
      <w:marTop w:val="0"/>
      <w:marBottom w:val="0"/>
      <w:divBdr>
        <w:top w:val="none" w:sz="0" w:space="0" w:color="auto"/>
        <w:left w:val="none" w:sz="0" w:space="0" w:color="auto"/>
        <w:bottom w:val="none" w:sz="0" w:space="0" w:color="auto"/>
        <w:right w:val="none" w:sz="0" w:space="0" w:color="auto"/>
      </w:divBdr>
    </w:div>
    <w:div w:id="1001933877">
      <w:bodyDiv w:val="1"/>
      <w:marLeft w:val="0"/>
      <w:marRight w:val="0"/>
      <w:marTop w:val="0"/>
      <w:marBottom w:val="0"/>
      <w:divBdr>
        <w:top w:val="none" w:sz="0" w:space="0" w:color="auto"/>
        <w:left w:val="none" w:sz="0" w:space="0" w:color="auto"/>
        <w:bottom w:val="none" w:sz="0" w:space="0" w:color="auto"/>
        <w:right w:val="none" w:sz="0" w:space="0" w:color="auto"/>
      </w:divBdr>
    </w:div>
    <w:div w:id="1047605617">
      <w:bodyDiv w:val="1"/>
      <w:marLeft w:val="0"/>
      <w:marRight w:val="0"/>
      <w:marTop w:val="0"/>
      <w:marBottom w:val="0"/>
      <w:divBdr>
        <w:top w:val="none" w:sz="0" w:space="0" w:color="auto"/>
        <w:left w:val="none" w:sz="0" w:space="0" w:color="auto"/>
        <w:bottom w:val="none" w:sz="0" w:space="0" w:color="auto"/>
        <w:right w:val="none" w:sz="0" w:space="0" w:color="auto"/>
      </w:divBdr>
    </w:div>
    <w:div w:id="1054700131">
      <w:bodyDiv w:val="1"/>
      <w:marLeft w:val="0"/>
      <w:marRight w:val="0"/>
      <w:marTop w:val="0"/>
      <w:marBottom w:val="0"/>
      <w:divBdr>
        <w:top w:val="none" w:sz="0" w:space="0" w:color="auto"/>
        <w:left w:val="none" w:sz="0" w:space="0" w:color="auto"/>
        <w:bottom w:val="none" w:sz="0" w:space="0" w:color="auto"/>
        <w:right w:val="none" w:sz="0" w:space="0" w:color="auto"/>
      </w:divBdr>
    </w:div>
    <w:div w:id="1081100812">
      <w:bodyDiv w:val="1"/>
      <w:marLeft w:val="0"/>
      <w:marRight w:val="0"/>
      <w:marTop w:val="0"/>
      <w:marBottom w:val="0"/>
      <w:divBdr>
        <w:top w:val="none" w:sz="0" w:space="0" w:color="auto"/>
        <w:left w:val="none" w:sz="0" w:space="0" w:color="auto"/>
        <w:bottom w:val="none" w:sz="0" w:space="0" w:color="auto"/>
        <w:right w:val="none" w:sz="0" w:space="0" w:color="auto"/>
      </w:divBdr>
    </w:div>
    <w:div w:id="1093355049">
      <w:bodyDiv w:val="1"/>
      <w:marLeft w:val="0"/>
      <w:marRight w:val="0"/>
      <w:marTop w:val="0"/>
      <w:marBottom w:val="0"/>
      <w:divBdr>
        <w:top w:val="none" w:sz="0" w:space="0" w:color="auto"/>
        <w:left w:val="none" w:sz="0" w:space="0" w:color="auto"/>
        <w:bottom w:val="none" w:sz="0" w:space="0" w:color="auto"/>
        <w:right w:val="none" w:sz="0" w:space="0" w:color="auto"/>
      </w:divBdr>
    </w:div>
    <w:div w:id="1110901861">
      <w:bodyDiv w:val="1"/>
      <w:marLeft w:val="0"/>
      <w:marRight w:val="0"/>
      <w:marTop w:val="0"/>
      <w:marBottom w:val="0"/>
      <w:divBdr>
        <w:top w:val="none" w:sz="0" w:space="0" w:color="auto"/>
        <w:left w:val="none" w:sz="0" w:space="0" w:color="auto"/>
        <w:bottom w:val="none" w:sz="0" w:space="0" w:color="auto"/>
        <w:right w:val="none" w:sz="0" w:space="0" w:color="auto"/>
      </w:divBdr>
    </w:div>
    <w:div w:id="1122572149">
      <w:bodyDiv w:val="1"/>
      <w:marLeft w:val="0"/>
      <w:marRight w:val="0"/>
      <w:marTop w:val="0"/>
      <w:marBottom w:val="0"/>
      <w:divBdr>
        <w:top w:val="none" w:sz="0" w:space="0" w:color="auto"/>
        <w:left w:val="none" w:sz="0" w:space="0" w:color="auto"/>
        <w:bottom w:val="none" w:sz="0" w:space="0" w:color="auto"/>
        <w:right w:val="none" w:sz="0" w:space="0" w:color="auto"/>
      </w:divBdr>
    </w:div>
    <w:div w:id="1264148757">
      <w:bodyDiv w:val="1"/>
      <w:marLeft w:val="0"/>
      <w:marRight w:val="0"/>
      <w:marTop w:val="0"/>
      <w:marBottom w:val="0"/>
      <w:divBdr>
        <w:top w:val="none" w:sz="0" w:space="0" w:color="auto"/>
        <w:left w:val="none" w:sz="0" w:space="0" w:color="auto"/>
        <w:bottom w:val="none" w:sz="0" w:space="0" w:color="auto"/>
        <w:right w:val="none" w:sz="0" w:space="0" w:color="auto"/>
      </w:divBdr>
    </w:div>
    <w:div w:id="1303198578">
      <w:bodyDiv w:val="1"/>
      <w:marLeft w:val="0"/>
      <w:marRight w:val="0"/>
      <w:marTop w:val="0"/>
      <w:marBottom w:val="0"/>
      <w:divBdr>
        <w:top w:val="none" w:sz="0" w:space="0" w:color="auto"/>
        <w:left w:val="none" w:sz="0" w:space="0" w:color="auto"/>
        <w:bottom w:val="none" w:sz="0" w:space="0" w:color="auto"/>
        <w:right w:val="none" w:sz="0" w:space="0" w:color="auto"/>
      </w:divBdr>
    </w:div>
    <w:div w:id="1321885273">
      <w:bodyDiv w:val="1"/>
      <w:marLeft w:val="0"/>
      <w:marRight w:val="0"/>
      <w:marTop w:val="0"/>
      <w:marBottom w:val="0"/>
      <w:divBdr>
        <w:top w:val="none" w:sz="0" w:space="0" w:color="auto"/>
        <w:left w:val="none" w:sz="0" w:space="0" w:color="auto"/>
        <w:bottom w:val="none" w:sz="0" w:space="0" w:color="auto"/>
        <w:right w:val="none" w:sz="0" w:space="0" w:color="auto"/>
      </w:divBdr>
    </w:div>
    <w:div w:id="1339041405">
      <w:bodyDiv w:val="1"/>
      <w:marLeft w:val="0"/>
      <w:marRight w:val="0"/>
      <w:marTop w:val="0"/>
      <w:marBottom w:val="0"/>
      <w:divBdr>
        <w:top w:val="none" w:sz="0" w:space="0" w:color="auto"/>
        <w:left w:val="none" w:sz="0" w:space="0" w:color="auto"/>
        <w:bottom w:val="none" w:sz="0" w:space="0" w:color="auto"/>
        <w:right w:val="none" w:sz="0" w:space="0" w:color="auto"/>
      </w:divBdr>
    </w:div>
    <w:div w:id="1374230403">
      <w:bodyDiv w:val="1"/>
      <w:marLeft w:val="0"/>
      <w:marRight w:val="0"/>
      <w:marTop w:val="0"/>
      <w:marBottom w:val="0"/>
      <w:divBdr>
        <w:top w:val="none" w:sz="0" w:space="0" w:color="auto"/>
        <w:left w:val="none" w:sz="0" w:space="0" w:color="auto"/>
        <w:bottom w:val="none" w:sz="0" w:space="0" w:color="auto"/>
        <w:right w:val="none" w:sz="0" w:space="0" w:color="auto"/>
      </w:divBdr>
    </w:div>
    <w:div w:id="1407189976">
      <w:bodyDiv w:val="1"/>
      <w:marLeft w:val="0"/>
      <w:marRight w:val="0"/>
      <w:marTop w:val="0"/>
      <w:marBottom w:val="0"/>
      <w:divBdr>
        <w:top w:val="none" w:sz="0" w:space="0" w:color="auto"/>
        <w:left w:val="none" w:sz="0" w:space="0" w:color="auto"/>
        <w:bottom w:val="none" w:sz="0" w:space="0" w:color="auto"/>
        <w:right w:val="none" w:sz="0" w:space="0" w:color="auto"/>
      </w:divBdr>
    </w:div>
    <w:div w:id="1407726094">
      <w:bodyDiv w:val="1"/>
      <w:marLeft w:val="0"/>
      <w:marRight w:val="0"/>
      <w:marTop w:val="0"/>
      <w:marBottom w:val="0"/>
      <w:divBdr>
        <w:top w:val="none" w:sz="0" w:space="0" w:color="auto"/>
        <w:left w:val="none" w:sz="0" w:space="0" w:color="auto"/>
        <w:bottom w:val="none" w:sz="0" w:space="0" w:color="auto"/>
        <w:right w:val="none" w:sz="0" w:space="0" w:color="auto"/>
      </w:divBdr>
    </w:div>
    <w:div w:id="1421367035">
      <w:bodyDiv w:val="1"/>
      <w:marLeft w:val="0"/>
      <w:marRight w:val="0"/>
      <w:marTop w:val="0"/>
      <w:marBottom w:val="0"/>
      <w:divBdr>
        <w:top w:val="none" w:sz="0" w:space="0" w:color="auto"/>
        <w:left w:val="none" w:sz="0" w:space="0" w:color="auto"/>
        <w:bottom w:val="none" w:sz="0" w:space="0" w:color="auto"/>
        <w:right w:val="none" w:sz="0" w:space="0" w:color="auto"/>
      </w:divBdr>
    </w:div>
    <w:div w:id="1430002143">
      <w:bodyDiv w:val="1"/>
      <w:marLeft w:val="0"/>
      <w:marRight w:val="0"/>
      <w:marTop w:val="0"/>
      <w:marBottom w:val="0"/>
      <w:divBdr>
        <w:top w:val="none" w:sz="0" w:space="0" w:color="auto"/>
        <w:left w:val="none" w:sz="0" w:space="0" w:color="auto"/>
        <w:bottom w:val="none" w:sz="0" w:space="0" w:color="auto"/>
        <w:right w:val="none" w:sz="0" w:space="0" w:color="auto"/>
      </w:divBdr>
    </w:div>
    <w:div w:id="1439712436">
      <w:bodyDiv w:val="1"/>
      <w:marLeft w:val="0"/>
      <w:marRight w:val="0"/>
      <w:marTop w:val="0"/>
      <w:marBottom w:val="0"/>
      <w:divBdr>
        <w:top w:val="none" w:sz="0" w:space="0" w:color="auto"/>
        <w:left w:val="none" w:sz="0" w:space="0" w:color="auto"/>
        <w:bottom w:val="none" w:sz="0" w:space="0" w:color="auto"/>
        <w:right w:val="none" w:sz="0" w:space="0" w:color="auto"/>
      </w:divBdr>
    </w:div>
    <w:div w:id="1456102789">
      <w:bodyDiv w:val="1"/>
      <w:marLeft w:val="0"/>
      <w:marRight w:val="0"/>
      <w:marTop w:val="0"/>
      <w:marBottom w:val="0"/>
      <w:divBdr>
        <w:top w:val="none" w:sz="0" w:space="0" w:color="auto"/>
        <w:left w:val="none" w:sz="0" w:space="0" w:color="auto"/>
        <w:bottom w:val="none" w:sz="0" w:space="0" w:color="auto"/>
        <w:right w:val="none" w:sz="0" w:space="0" w:color="auto"/>
      </w:divBdr>
    </w:div>
    <w:div w:id="1486358696">
      <w:bodyDiv w:val="1"/>
      <w:marLeft w:val="0"/>
      <w:marRight w:val="0"/>
      <w:marTop w:val="0"/>
      <w:marBottom w:val="0"/>
      <w:divBdr>
        <w:top w:val="none" w:sz="0" w:space="0" w:color="auto"/>
        <w:left w:val="none" w:sz="0" w:space="0" w:color="auto"/>
        <w:bottom w:val="none" w:sz="0" w:space="0" w:color="auto"/>
        <w:right w:val="none" w:sz="0" w:space="0" w:color="auto"/>
      </w:divBdr>
      <w:divsChild>
        <w:div w:id="292250019">
          <w:marLeft w:val="0"/>
          <w:marRight w:val="0"/>
          <w:marTop w:val="0"/>
          <w:marBottom w:val="0"/>
          <w:divBdr>
            <w:top w:val="none" w:sz="0" w:space="0" w:color="auto"/>
            <w:left w:val="none" w:sz="0" w:space="0" w:color="auto"/>
            <w:bottom w:val="none" w:sz="0" w:space="0" w:color="auto"/>
            <w:right w:val="none" w:sz="0" w:space="0" w:color="auto"/>
          </w:divBdr>
          <w:divsChild>
            <w:div w:id="135164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900222">
      <w:bodyDiv w:val="1"/>
      <w:marLeft w:val="0"/>
      <w:marRight w:val="0"/>
      <w:marTop w:val="0"/>
      <w:marBottom w:val="0"/>
      <w:divBdr>
        <w:top w:val="none" w:sz="0" w:space="0" w:color="auto"/>
        <w:left w:val="none" w:sz="0" w:space="0" w:color="auto"/>
        <w:bottom w:val="none" w:sz="0" w:space="0" w:color="auto"/>
        <w:right w:val="none" w:sz="0" w:space="0" w:color="auto"/>
      </w:divBdr>
    </w:div>
    <w:div w:id="1489904661">
      <w:bodyDiv w:val="1"/>
      <w:marLeft w:val="0"/>
      <w:marRight w:val="0"/>
      <w:marTop w:val="0"/>
      <w:marBottom w:val="0"/>
      <w:divBdr>
        <w:top w:val="none" w:sz="0" w:space="0" w:color="auto"/>
        <w:left w:val="none" w:sz="0" w:space="0" w:color="auto"/>
        <w:bottom w:val="none" w:sz="0" w:space="0" w:color="auto"/>
        <w:right w:val="none" w:sz="0" w:space="0" w:color="auto"/>
      </w:divBdr>
    </w:div>
    <w:div w:id="1520461568">
      <w:bodyDiv w:val="1"/>
      <w:marLeft w:val="0"/>
      <w:marRight w:val="0"/>
      <w:marTop w:val="0"/>
      <w:marBottom w:val="0"/>
      <w:divBdr>
        <w:top w:val="none" w:sz="0" w:space="0" w:color="auto"/>
        <w:left w:val="none" w:sz="0" w:space="0" w:color="auto"/>
        <w:bottom w:val="none" w:sz="0" w:space="0" w:color="auto"/>
        <w:right w:val="none" w:sz="0" w:space="0" w:color="auto"/>
      </w:divBdr>
    </w:div>
    <w:div w:id="1544293173">
      <w:bodyDiv w:val="1"/>
      <w:marLeft w:val="0"/>
      <w:marRight w:val="0"/>
      <w:marTop w:val="0"/>
      <w:marBottom w:val="0"/>
      <w:divBdr>
        <w:top w:val="none" w:sz="0" w:space="0" w:color="auto"/>
        <w:left w:val="none" w:sz="0" w:space="0" w:color="auto"/>
        <w:bottom w:val="none" w:sz="0" w:space="0" w:color="auto"/>
        <w:right w:val="none" w:sz="0" w:space="0" w:color="auto"/>
      </w:divBdr>
    </w:div>
    <w:div w:id="1560627382">
      <w:bodyDiv w:val="1"/>
      <w:marLeft w:val="0"/>
      <w:marRight w:val="0"/>
      <w:marTop w:val="0"/>
      <w:marBottom w:val="0"/>
      <w:divBdr>
        <w:top w:val="none" w:sz="0" w:space="0" w:color="auto"/>
        <w:left w:val="none" w:sz="0" w:space="0" w:color="auto"/>
        <w:bottom w:val="none" w:sz="0" w:space="0" w:color="auto"/>
        <w:right w:val="none" w:sz="0" w:space="0" w:color="auto"/>
      </w:divBdr>
    </w:div>
    <w:div w:id="1562984903">
      <w:bodyDiv w:val="1"/>
      <w:marLeft w:val="0"/>
      <w:marRight w:val="0"/>
      <w:marTop w:val="0"/>
      <w:marBottom w:val="0"/>
      <w:divBdr>
        <w:top w:val="none" w:sz="0" w:space="0" w:color="auto"/>
        <w:left w:val="none" w:sz="0" w:space="0" w:color="auto"/>
        <w:bottom w:val="none" w:sz="0" w:space="0" w:color="auto"/>
        <w:right w:val="none" w:sz="0" w:space="0" w:color="auto"/>
      </w:divBdr>
    </w:div>
    <w:div w:id="1594976067">
      <w:bodyDiv w:val="1"/>
      <w:marLeft w:val="0"/>
      <w:marRight w:val="0"/>
      <w:marTop w:val="0"/>
      <w:marBottom w:val="0"/>
      <w:divBdr>
        <w:top w:val="none" w:sz="0" w:space="0" w:color="auto"/>
        <w:left w:val="none" w:sz="0" w:space="0" w:color="auto"/>
        <w:bottom w:val="none" w:sz="0" w:space="0" w:color="auto"/>
        <w:right w:val="none" w:sz="0" w:space="0" w:color="auto"/>
      </w:divBdr>
    </w:div>
    <w:div w:id="1606577313">
      <w:bodyDiv w:val="1"/>
      <w:marLeft w:val="0"/>
      <w:marRight w:val="0"/>
      <w:marTop w:val="0"/>
      <w:marBottom w:val="0"/>
      <w:divBdr>
        <w:top w:val="none" w:sz="0" w:space="0" w:color="auto"/>
        <w:left w:val="none" w:sz="0" w:space="0" w:color="auto"/>
        <w:bottom w:val="none" w:sz="0" w:space="0" w:color="auto"/>
        <w:right w:val="none" w:sz="0" w:space="0" w:color="auto"/>
      </w:divBdr>
    </w:div>
    <w:div w:id="1636838268">
      <w:bodyDiv w:val="1"/>
      <w:marLeft w:val="0"/>
      <w:marRight w:val="0"/>
      <w:marTop w:val="0"/>
      <w:marBottom w:val="0"/>
      <w:divBdr>
        <w:top w:val="none" w:sz="0" w:space="0" w:color="auto"/>
        <w:left w:val="none" w:sz="0" w:space="0" w:color="auto"/>
        <w:bottom w:val="none" w:sz="0" w:space="0" w:color="auto"/>
        <w:right w:val="none" w:sz="0" w:space="0" w:color="auto"/>
      </w:divBdr>
    </w:div>
    <w:div w:id="1641227358">
      <w:bodyDiv w:val="1"/>
      <w:marLeft w:val="0"/>
      <w:marRight w:val="0"/>
      <w:marTop w:val="0"/>
      <w:marBottom w:val="0"/>
      <w:divBdr>
        <w:top w:val="none" w:sz="0" w:space="0" w:color="auto"/>
        <w:left w:val="none" w:sz="0" w:space="0" w:color="auto"/>
        <w:bottom w:val="none" w:sz="0" w:space="0" w:color="auto"/>
        <w:right w:val="none" w:sz="0" w:space="0" w:color="auto"/>
      </w:divBdr>
      <w:divsChild>
        <w:div w:id="184491128">
          <w:marLeft w:val="0"/>
          <w:marRight w:val="0"/>
          <w:marTop w:val="0"/>
          <w:marBottom w:val="0"/>
          <w:divBdr>
            <w:top w:val="none" w:sz="0" w:space="0" w:color="auto"/>
            <w:left w:val="none" w:sz="0" w:space="0" w:color="auto"/>
            <w:bottom w:val="single" w:sz="6" w:space="4" w:color="DDDDDD"/>
            <w:right w:val="none" w:sz="0" w:space="0" w:color="auto"/>
          </w:divBdr>
        </w:div>
        <w:div w:id="216866171">
          <w:marLeft w:val="0"/>
          <w:marRight w:val="0"/>
          <w:marTop w:val="0"/>
          <w:marBottom w:val="0"/>
          <w:divBdr>
            <w:top w:val="none" w:sz="0" w:space="0" w:color="auto"/>
            <w:left w:val="none" w:sz="0" w:space="0" w:color="auto"/>
            <w:bottom w:val="single" w:sz="6" w:space="4" w:color="DDDDDD"/>
            <w:right w:val="none" w:sz="0" w:space="0" w:color="auto"/>
          </w:divBdr>
        </w:div>
        <w:div w:id="372510558">
          <w:marLeft w:val="0"/>
          <w:marRight w:val="0"/>
          <w:marTop w:val="0"/>
          <w:marBottom w:val="0"/>
          <w:divBdr>
            <w:top w:val="none" w:sz="0" w:space="0" w:color="auto"/>
            <w:left w:val="none" w:sz="0" w:space="0" w:color="auto"/>
            <w:bottom w:val="single" w:sz="6" w:space="4" w:color="DDDDDD"/>
            <w:right w:val="none" w:sz="0" w:space="0" w:color="auto"/>
          </w:divBdr>
        </w:div>
        <w:div w:id="408386984">
          <w:marLeft w:val="0"/>
          <w:marRight w:val="0"/>
          <w:marTop w:val="0"/>
          <w:marBottom w:val="0"/>
          <w:divBdr>
            <w:top w:val="none" w:sz="0" w:space="0" w:color="auto"/>
            <w:left w:val="none" w:sz="0" w:space="0" w:color="auto"/>
            <w:bottom w:val="single" w:sz="6" w:space="4" w:color="DDDDDD"/>
            <w:right w:val="none" w:sz="0" w:space="0" w:color="auto"/>
          </w:divBdr>
        </w:div>
        <w:div w:id="423764655">
          <w:marLeft w:val="0"/>
          <w:marRight w:val="0"/>
          <w:marTop w:val="0"/>
          <w:marBottom w:val="0"/>
          <w:divBdr>
            <w:top w:val="none" w:sz="0" w:space="0" w:color="auto"/>
            <w:left w:val="none" w:sz="0" w:space="0" w:color="auto"/>
            <w:bottom w:val="single" w:sz="6" w:space="4" w:color="DDDDDD"/>
            <w:right w:val="none" w:sz="0" w:space="0" w:color="auto"/>
          </w:divBdr>
        </w:div>
        <w:div w:id="654846381">
          <w:marLeft w:val="0"/>
          <w:marRight w:val="0"/>
          <w:marTop w:val="0"/>
          <w:marBottom w:val="0"/>
          <w:divBdr>
            <w:top w:val="none" w:sz="0" w:space="0" w:color="auto"/>
            <w:left w:val="none" w:sz="0" w:space="0" w:color="auto"/>
            <w:bottom w:val="single" w:sz="6" w:space="4" w:color="DDDDDD"/>
            <w:right w:val="none" w:sz="0" w:space="0" w:color="auto"/>
          </w:divBdr>
        </w:div>
        <w:div w:id="929893323">
          <w:marLeft w:val="0"/>
          <w:marRight w:val="0"/>
          <w:marTop w:val="0"/>
          <w:marBottom w:val="0"/>
          <w:divBdr>
            <w:top w:val="none" w:sz="0" w:space="0" w:color="auto"/>
            <w:left w:val="none" w:sz="0" w:space="0" w:color="auto"/>
            <w:bottom w:val="single" w:sz="6" w:space="4" w:color="DDDDDD"/>
            <w:right w:val="none" w:sz="0" w:space="0" w:color="auto"/>
          </w:divBdr>
        </w:div>
        <w:div w:id="1101874957">
          <w:marLeft w:val="0"/>
          <w:marRight w:val="0"/>
          <w:marTop w:val="0"/>
          <w:marBottom w:val="0"/>
          <w:divBdr>
            <w:top w:val="none" w:sz="0" w:space="0" w:color="auto"/>
            <w:left w:val="none" w:sz="0" w:space="0" w:color="auto"/>
            <w:bottom w:val="single" w:sz="6" w:space="4" w:color="DDDDDD"/>
            <w:right w:val="none" w:sz="0" w:space="0" w:color="auto"/>
          </w:divBdr>
        </w:div>
        <w:div w:id="1148135274">
          <w:marLeft w:val="0"/>
          <w:marRight w:val="0"/>
          <w:marTop w:val="0"/>
          <w:marBottom w:val="0"/>
          <w:divBdr>
            <w:top w:val="none" w:sz="0" w:space="0" w:color="auto"/>
            <w:left w:val="none" w:sz="0" w:space="0" w:color="auto"/>
            <w:bottom w:val="single" w:sz="6" w:space="4" w:color="DDDDDD"/>
            <w:right w:val="none" w:sz="0" w:space="0" w:color="auto"/>
          </w:divBdr>
        </w:div>
        <w:div w:id="1407723049">
          <w:marLeft w:val="0"/>
          <w:marRight w:val="0"/>
          <w:marTop w:val="0"/>
          <w:marBottom w:val="0"/>
          <w:divBdr>
            <w:top w:val="none" w:sz="0" w:space="0" w:color="auto"/>
            <w:left w:val="none" w:sz="0" w:space="0" w:color="auto"/>
            <w:bottom w:val="single" w:sz="6" w:space="4" w:color="DDDDDD"/>
            <w:right w:val="none" w:sz="0" w:space="0" w:color="auto"/>
          </w:divBdr>
        </w:div>
        <w:div w:id="1589390367">
          <w:marLeft w:val="0"/>
          <w:marRight w:val="0"/>
          <w:marTop w:val="0"/>
          <w:marBottom w:val="0"/>
          <w:divBdr>
            <w:top w:val="none" w:sz="0" w:space="0" w:color="auto"/>
            <w:left w:val="none" w:sz="0" w:space="0" w:color="auto"/>
            <w:bottom w:val="single" w:sz="6" w:space="4" w:color="DDDDDD"/>
            <w:right w:val="none" w:sz="0" w:space="0" w:color="auto"/>
          </w:divBdr>
        </w:div>
        <w:div w:id="1889222110">
          <w:marLeft w:val="0"/>
          <w:marRight w:val="0"/>
          <w:marTop w:val="0"/>
          <w:marBottom w:val="0"/>
          <w:divBdr>
            <w:top w:val="none" w:sz="0" w:space="0" w:color="auto"/>
            <w:left w:val="none" w:sz="0" w:space="0" w:color="auto"/>
            <w:bottom w:val="single" w:sz="6" w:space="4" w:color="DDDDDD"/>
            <w:right w:val="none" w:sz="0" w:space="0" w:color="auto"/>
          </w:divBdr>
        </w:div>
        <w:div w:id="2091386440">
          <w:marLeft w:val="0"/>
          <w:marRight w:val="0"/>
          <w:marTop w:val="0"/>
          <w:marBottom w:val="0"/>
          <w:divBdr>
            <w:top w:val="none" w:sz="0" w:space="0" w:color="auto"/>
            <w:left w:val="none" w:sz="0" w:space="0" w:color="auto"/>
            <w:bottom w:val="single" w:sz="6" w:space="4" w:color="DDDDDD"/>
            <w:right w:val="none" w:sz="0" w:space="0" w:color="auto"/>
          </w:divBdr>
        </w:div>
      </w:divsChild>
    </w:div>
    <w:div w:id="1642269358">
      <w:bodyDiv w:val="1"/>
      <w:marLeft w:val="0"/>
      <w:marRight w:val="0"/>
      <w:marTop w:val="0"/>
      <w:marBottom w:val="0"/>
      <w:divBdr>
        <w:top w:val="none" w:sz="0" w:space="0" w:color="auto"/>
        <w:left w:val="none" w:sz="0" w:space="0" w:color="auto"/>
        <w:bottom w:val="none" w:sz="0" w:space="0" w:color="auto"/>
        <w:right w:val="none" w:sz="0" w:space="0" w:color="auto"/>
      </w:divBdr>
    </w:div>
    <w:div w:id="1658875569">
      <w:bodyDiv w:val="1"/>
      <w:marLeft w:val="0"/>
      <w:marRight w:val="0"/>
      <w:marTop w:val="0"/>
      <w:marBottom w:val="0"/>
      <w:divBdr>
        <w:top w:val="none" w:sz="0" w:space="0" w:color="auto"/>
        <w:left w:val="none" w:sz="0" w:space="0" w:color="auto"/>
        <w:bottom w:val="none" w:sz="0" w:space="0" w:color="auto"/>
        <w:right w:val="none" w:sz="0" w:space="0" w:color="auto"/>
      </w:divBdr>
    </w:div>
    <w:div w:id="1674532103">
      <w:bodyDiv w:val="1"/>
      <w:marLeft w:val="0"/>
      <w:marRight w:val="0"/>
      <w:marTop w:val="0"/>
      <w:marBottom w:val="0"/>
      <w:divBdr>
        <w:top w:val="none" w:sz="0" w:space="0" w:color="auto"/>
        <w:left w:val="none" w:sz="0" w:space="0" w:color="auto"/>
        <w:bottom w:val="none" w:sz="0" w:space="0" w:color="auto"/>
        <w:right w:val="none" w:sz="0" w:space="0" w:color="auto"/>
      </w:divBdr>
    </w:div>
    <w:div w:id="1686051064">
      <w:bodyDiv w:val="1"/>
      <w:marLeft w:val="0"/>
      <w:marRight w:val="0"/>
      <w:marTop w:val="0"/>
      <w:marBottom w:val="0"/>
      <w:divBdr>
        <w:top w:val="none" w:sz="0" w:space="0" w:color="auto"/>
        <w:left w:val="none" w:sz="0" w:space="0" w:color="auto"/>
        <w:bottom w:val="none" w:sz="0" w:space="0" w:color="auto"/>
        <w:right w:val="none" w:sz="0" w:space="0" w:color="auto"/>
      </w:divBdr>
    </w:div>
    <w:div w:id="1733313198">
      <w:bodyDiv w:val="1"/>
      <w:marLeft w:val="0"/>
      <w:marRight w:val="0"/>
      <w:marTop w:val="0"/>
      <w:marBottom w:val="0"/>
      <w:divBdr>
        <w:top w:val="none" w:sz="0" w:space="0" w:color="auto"/>
        <w:left w:val="none" w:sz="0" w:space="0" w:color="auto"/>
        <w:bottom w:val="none" w:sz="0" w:space="0" w:color="auto"/>
        <w:right w:val="none" w:sz="0" w:space="0" w:color="auto"/>
      </w:divBdr>
      <w:divsChild>
        <w:div w:id="342057239">
          <w:marLeft w:val="105"/>
          <w:marRight w:val="105"/>
          <w:marTop w:val="0"/>
          <w:marBottom w:val="0"/>
          <w:divBdr>
            <w:top w:val="none" w:sz="0" w:space="0" w:color="auto"/>
            <w:left w:val="none" w:sz="0" w:space="0" w:color="auto"/>
            <w:bottom w:val="none" w:sz="0" w:space="0" w:color="auto"/>
            <w:right w:val="none" w:sz="0" w:space="0" w:color="auto"/>
          </w:divBdr>
          <w:divsChild>
            <w:div w:id="168178899">
              <w:marLeft w:val="0"/>
              <w:marRight w:val="0"/>
              <w:marTop w:val="0"/>
              <w:marBottom w:val="0"/>
              <w:divBdr>
                <w:top w:val="none" w:sz="0" w:space="0" w:color="auto"/>
                <w:left w:val="none" w:sz="0" w:space="0" w:color="auto"/>
                <w:bottom w:val="none" w:sz="0" w:space="0" w:color="auto"/>
                <w:right w:val="none" w:sz="0" w:space="0" w:color="auto"/>
              </w:divBdr>
              <w:divsChild>
                <w:div w:id="143243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320521">
          <w:marLeft w:val="105"/>
          <w:marRight w:val="105"/>
          <w:marTop w:val="0"/>
          <w:marBottom w:val="0"/>
          <w:divBdr>
            <w:top w:val="none" w:sz="0" w:space="0" w:color="auto"/>
            <w:left w:val="none" w:sz="0" w:space="0" w:color="auto"/>
            <w:bottom w:val="none" w:sz="0" w:space="0" w:color="auto"/>
            <w:right w:val="none" w:sz="0" w:space="0" w:color="auto"/>
          </w:divBdr>
          <w:divsChild>
            <w:div w:id="1705595206">
              <w:marLeft w:val="0"/>
              <w:marRight w:val="0"/>
              <w:marTop w:val="0"/>
              <w:marBottom w:val="0"/>
              <w:divBdr>
                <w:top w:val="none" w:sz="0" w:space="0" w:color="auto"/>
                <w:left w:val="none" w:sz="0" w:space="0" w:color="auto"/>
                <w:bottom w:val="none" w:sz="0" w:space="0" w:color="auto"/>
                <w:right w:val="none" w:sz="0" w:space="0" w:color="auto"/>
              </w:divBdr>
              <w:divsChild>
                <w:div w:id="140190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944690">
      <w:bodyDiv w:val="1"/>
      <w:marLeft w:val="0"/>
      <w:marRight w:val="0"/>
      <w:marTop w:val="0"/>
      <w:marBottom w:val="0"/>
      <w:divBdr>
        <w:top w:val="none" w:sz="0" w:space="0" w:color="auto"/>
        <w:left w:val="none" w:sz="0" w:space="0" w:color="auto"/>
        <w:bottom w:val="none" w:sz="0" w:space="0" w:color="auto"/>
        <w:right w:val="none" w:sz="0" w:space="0" w:color="auto"/>
      </w:divBdr>
    </w:div>
    <w:div w:id="1765614160">
      <w:bodyDiv w:val="1"/>
      <w:marLeft w:val="0"/>
      <w:marRight w:val="0"/>
      <w:marTop w:val="0"/>
      <w:marBottom w:val="0"/>
      <w:divBdr>
        <w:top w:val="none" w:sz="0" w:space="0" w:color="auto"/>
        <w:left w:val="none" w:sz="0" w:space="0" w:color="auto"/>
        <w:bottom w:val="none" w:sz="0" w:space="0" w:color="auto"/>
        <w:right w:val="none" w:sz="0" w:space="0" w:color="auto"/>
      </w:divBdr>
    </w:div>
    <w:div w:id="1804694673">
      <w:bodyDiv w:val="1"/>
      <w:marLeft w:val="0"/>
      <w:marRight w:val="0"/>
      <w:marTop w:val="0"/>
      <w:marBottom w:val="0"/>
      <w:divBdr>
        <w:top w:val="none" w:sz="0" w:space="0" w:color="auto"/>
        <w:left w:val="none" w:sz="0" w:space="0" w:color="auto"/>
        <w:bottom w:val="none" w:sz="0" w:space="0" w:color="auto"/>
        <w:right w:val="none" w:sz="0" w:space="0" w:color="auto"/>
      </w:divBdr>
      <w:divsChild>
        <w:div w:id="28385238">
          <w:marLeft w:val="0"/>
          <w:marRight w:val="0"/>
          <w:marTop w:val="0"/>
          <w:marBottom w:val="0"/>
          <w:divBdr>
            <w:top w:val="none" w:sz="0" w:space="0" w:color="auto"/>
            <w:left w:val="none" w:sz="0" w:space="0" w:color="auto"/>
            <w:bottom w:val="none" w:sz="0" w:space="0" w:color="auto"/>
            <w:right w:val="none" w:sz="0" w:space="0" w:color="auto"/>
          </w:divBdr>
        </w:div>
        <w:div w:id="549417808">
          <w:marLeft w:val="0"/>
          <w:marRight w:val="0"/>
          <w:marTop w:val="0"/>
          <w:marBottom w:val="0"/>
          <w:divBdr>
            <w:top w:val="none" w:sz="0" w:space="0" w:color="auto"/>
            <w:left w:val="none" w:sz="0" w:space="0" w:color="auto"/>
            <w:bottom w:val="none" w:sz="0" w:space="0" w:color="auto"/>
            <w:right w:val="none" w:sz="0" w:space="0" w:color="auto"/>
          </w:divBdr>
        </w:div>
        <w:div w:id="1720936179">
          <w:marLeft w:val="0"/>
          <w:marRight w:val="0"/>
          <w:marTop w:val="0"/>
          <w:marBottom w:val="0"/>
          <w:divBdr>
            <w:top w:val="none" w:sz="0" w:space="0" w:color="auto"/>
            <w:left w:val="none" w:sz="0" w:space="0" w:color="auto"/>
            <w:bottom w:val="none" w:sz="0" w:space="0" w:color="auto"/>
            <w:right w:val="none" w:sz="0" w:space="0" w:color="auto"/>
          </w:divBdr>
        </w:div>
        <w:div w:id="1925798271">
          <w:marLeft w:val="0"/>
          <w:marRight w:val="0"/>
          <w:marTop w:val="0"/>
          <w:marBottom w:val="0"/>
          <w:divBdr>
            <w:top w:val="none" w:sz="0" w:space="0" w:color="auto"/>
            <w:left w:val="none" w:sz="0" w:space="0" w:color="auto"/>
            <w:bottom w:val="none" w:sz="0" w:space="0" w:color="auto"/>
            <w:right w:val="none" w:sz="0" w:space="0" w:color="auto"/>
          </w:divBdr>
        </w:div>
      </w:divsChild>
    </w:div>
    <w:div w:id="1811357607">
      <w:bodyDiv w:val="1"/>
      <w:marLeft w:val="0"/>
      <w:marRight w:val="0"/>
      <w:marTop w:val="0"/>
      <w:marBottom w:val="0"/>
      <w:divBdr>
        <w:top w:val="none" w:sz="0" w:space="0" w:color="auto"/>
        <w:left w:val="none" w:sz="0" w:space="0" w:color="auto"/>
        <w:bottom w:val="none" w:sz="0" w:space="0" w:color="auto"/>
        <w:right w:val="none" w:sz="0" w:space="0" w:color="auto"/>
      </w:divBdr>
    </w:div>
    <w:div w:id="1883705819">
      <w:bodyDiv w:val="1"/>
      <w:marLeft w:val="0"/>
      <w:marRight w:val="0"/>
      <w:marTop w:val="0"/>
      <w:marBottom w:val="0"/>
      <w:divBdr>
        <w:top w:val="none" w:sz="0" w:space="0" w:color="auto"/>
        <w:left w:val="none" w:sz="0" w:space="0" w:color="auto"/>
        <w:bottom w:val="none" w:sz="0" w:space="0" w:color="auto"/>
        <w:right w:val="none" w:sz="0" w:space="0" w:color="auto"/>
      </w:divBdr>
    </w:div>
    <w:div w:id="1911769076">
      <w:bodyDiv w:val="1"/>
      <w:marLeft w:val="0"/>
      <w:marRight w:val="0"/>
      <w:marTop w:val="0"/>
      <w:marBottom w:val="0"/>
      <w:divBdr>
        <w:top w:val="none" w:sz="0" w:space="0" w:color="auto"/>
        <w:left w:val="none" w:sz="0" w:space="0" w:color="auto"/>
        <w:bottom w:val="none" w:sz="0" w:space="0" w:color="auto"/>
        <w:right w:val="none" w:sz="0" w:space="0" w:color="auto"/>
      </w:divBdr>
    </w:div>
    <w:div w:id="1937132175">
      <w:bodyDiv w:val="1"/>
      <w:marLeft w:val="0"/>
      <w:marRight w:val="0"/>
      <w:marTop w:val="0"/>
      <w:marBottom w:val="0"/>
      <w:divBdr>
        <w:top w:val="none" w:sz="0" w:space="0" w:color="auto"/>
        <w:left w:val="none" w:sz="0" w:space="0" w:color="auto"/>
        <w:bottom w:val="none" w:sz="0" w:space="0" w:color="auto"/>
        <w:right w:val="none" w:sz="0" w:space="0" w:color="auto"/>
      </w:divBdr>
    </w:div>
    <w:div w:id="1938370828">
      <w:bodyDiv w:val="1"/>
      <w:marLeft w:val="0"/>
      <w:marRight w:val="0"/>
      <w:marTop w:val="0"/>
      <w:marBottom w:val="0"/>
      <w:divBdr>
        <w:top w:val="none" w:sz="0" w:space="0" w:color="auto"/>
        <w:left w:val="none" w:sz="0" w:space="0" w:color="auto"/>
        <w:bottom w:val="none" w:sz="0" w:space="0" w:color="auto"/>
        <w:right w:val="none" w:sz="0" w:space="0" w:color="auto"/>
      </w:divBdr>
      <w:divsChild>
        <w:div w:id="2003581689">
          <w:marLeft w:val="0"/>
          <w:marRight w:val="0"/>
          <w:marTop w:val="0"/>
          <w:marBottom w:val="0"/>
          <w:divBdr>
            <w:top w:val="none" w:sz="0" w:space="0" w:color="auto"/>
            <w:left w:val="none" w:sz="0" w:space="0" w:color="auto"/>
            <w:bottom w:val="none" w:sz="0" w:space="0" w:color="auto"/>
            <w:right w:val="none" w:sz="0" w:space="0" w:color="auto"/>
          </w:divBdr>
          <w:divsChild>
            <w:div w:id="2054035771">
              <w:marLeft w:val="0"/>
              <w:marRight w:val="0"/>
              <w:marTop w:val="0"/>
              <w:marBottom w:val="0"/>
              <w:divBdr>
                <w:top w:val="none" w:sz="0" w:space="0" w:color="auto"/>
                <w:left w:val="none" w:sz="0" w:space="0" w:color="auto"/>
                <w:bottom w:val="none" w:sz="0" w:space="0" w:color="auto"/>
                <w:right w:val="none" w:sz="0" w:space="0" w:color="auto"/>
              </w:divBdr>
              <w:divsChild>
                <w:div w:id="176137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348764">
      <w:bodyDiv w:val="1"/>
      <w:marLeft w:val="0"/>
      <w:marRight w:val="0"/>
      <w:marTop w:val="0"/>
      <w:marBottom w:val="0"/>
      <w:divBdr>
        <w:top w:val="none" w:sz="0" w:space="0" w:color="auto"/>
        <w:left w:val="none" w:sz="0" w:space="0" w:color="auto"/>
        <w:bottom w:val="none" w:sz="0" w:space="0" w:color="auto"/>
        <w:right w:val="none" w:sz="0" w:space="0" w:color="auto"/>
      </w:divBdr>
    </w:div>
    <w:div w:id="2004427561">
      <w:bodyDiv w:val="1"/>
      <w:marLeft w:val="0"/>
      <w:marRight w:val="0"/>
      <w:marTop w:val="0"/>
      <w:marBottom w:val="0"/>
      <w:divBdr>
        <w:top w:val="none" w:sz="0" w:space="0" w:color="auto"/>
        <w:left w:val="none" w:sz="0" w:space="0" w:color="auto"/>
        <w:bottom w:val="none" w:sz="0" w:space="0" w:color="auto"/>
        <w:right w:val="none" w:sz="0" w:space="0" w:color="auto"/>
      </w:divBdr>
    </w:div>
    <w:div w:id="2009945131">
      <w:bodyDiv w:val="1"/>
      <w:marLeft w:val="0"/>
      <w:marRight w:val="0"/>
      <w:marTop w:val="0"/>
      <w:marBottom w:val="0"/>
      <w:divBdr>
        <w:top w:val="none" w:sz="0" w:space="0" w:color="auto"/>
        <w:left w:val="none" w:sz="0" w:space="0" w:color="auto"/>
        <w:bottom w:val="none" w:sz="0" w:space="0" w:color="auto"/>
        <w:right w:val="none" w:sz="0" w:space="0" w:color="auto"/>
      </w:divBdr>
      <w:divsChild>
        <w:div w:id="1179153556">
          <w:marLeft w:val="0"/>
          <w:marRight w:val="1"/>
          <w:marTop w:val="0"/>
          <w:marBottom w:val="0"/>
          <w:divBdr>
            <w:top w:val="none" w:sz="0" w:space="0" w:color="auto"/>
            <w:left w:val="none" w:sz="0" w:space="0" w:color="auto"/>
            <w:bottom w:val="none" w:sz="0" w:space="0" w:color="auto"/>
            <w:right w:val="none" w:sz="0" w:space="0" w:color="auto"/>
          </w:divBdr>
          <w:divsChild>
            <w:div w:id="1639534859">
              <w:marLeft w:val="0"/>
              <w:marRight w:val="0"/>
              <w:marTop w:val="0"/>
              <w:marBottom w:val="0"/>
              <w:divBdr>
                <w:top w:val="none" w:sz="0" w:space="0" w:color="auto"/>
                <w:left w:val="none" w:sz="0" w:space="0" w:color="auto"/>
                <w:bottom w:val="none" w:sz="0" w:space="0" w:color="auto"/>
                <w:right w:val="none" w:sz="0" w:space="0" w:color="auto"/>
              </w:divBdr>
              <w:divsChild>
                <w:div w:id="1786533399">
                  <w:marLeft w:val="0"/>
                  <w:marRight w:val="1"/>
                  <w:marTop w:val="0"/>
                  <w:marBottom w:val="0"/>
                  <w:divBdr>
                    <w:top w:val="none" w:sz="0" w:space="0" w:color="auto"/>
                    <w:left w:val="none" w:sz="0" w:space="0" w:color="auto"/>
                    <w:bottom w:val="none" w:sz="0" w:space="0" w:color="auto"/>
                    <w:right w:val="none" w:sz="0" w:space="0" w:color="auto"/>
                  </w:divBdr>
                  <w:divsChild>
                    <w:div w:id="1876700353">
                      <w:marLeft w:val="0"/>
                      <w:marRight w:val="0"/>
                      <w:marTop w:val="0"/>
                      <w:marBottom w:val="0"/>
                      <w:divBdr>
                        <w:top w:val="none" w:sz="0" w:space="0" w:color="auto"/>
                        <w:left w:val="none" w:sz="0" w:space="0" w:color="auto"/>
                        <w:bottom w:val="none" w:sz="0" w:space="0" w:color="auto"/>
                        <w:right w:val="none" w:sz="0" w:space="0" w:color="auto"/>
                      </w:divBdr>
                      <w:divsChild>
                        <w:div w:id="774062361">
                          <w:marLeft w:val="0"/>
                          <w:marRight w:val="0"/>
                          <w:marTop w:val="0"/>
                          <w:marBottom w:val="0"/>
                          <w:divBdr>
                            <w:top w:val="none" w:sz="0" w:space="0" w:color="auto"/>
                            <w:left w:val="none" w:sz="0" w:space="0" w:color="auto"/>
                            <w:bottom w:val="none" w:sz="0" w:space="0" w:color="auto"/>
                            <w:right w:val="none" w:sz="0" w:space="0" w:color="auto"/>
                          </w:divBdr>
                          <w:divsChild>
                            <w:div w:id="595754174">
                              <w:marLeft w:val="0"/>
                              <w:marRight w:val="0"/>
                              <w:marTop w:val="120"/>
                              <w:marBottom w:val="360"/>
                              <w:divBdr>
                                <w:top w:val="none" w:sz="0" w:space="0" w:color="auto"/>
                                <w:left w:val="none" w:sz="0" w:space="0" w:color="auto"/>
                                <w:bottom w:val="none" w:sz="0" w:space="0" w:color="auto"/>
                                <w:right w:val="none" w:sz="0" w:space="0" w:color="auto"/>
                              </w:divBdr>
                              <w:divsChild>
                                <w:div w:id="1885674585">
                                  <w:marLeft w:val="420"/>
                                  <w:marRight w:val="0"/>
                                  <w:marTop w:val="0"/>
                                  <w:marBottom w:val="0"/>
                                  <w:divBdr>
                                    <w:top w:val="none" w:sz="0" w:space="0" w:color="auto"/>
                                    <w:left w:val="none" w:sz="0" w:space="0" w:color="auto"/>
                                    <w:bottom w:val="none" w:sz="0" w:space="0" w:color="auto"/>
                                    <w:right w:val="none" w:sz="0" w:space="0" w:color="auto"/>
                                  </w:divBdr>
                                  <w:divsChild>
                                    <w:div w:id="253981567">
                                      <w:marLeft w:val="0"/>
                                      <w:marRight w:val="0"/>
                                      <w:marTop w:val="0"/>
                                      <w:marBottom w:val="0"/>
                                      <w:divBdr>
                                        <w:top w:val="none" w:sz="0" w:space="0" w:color="auto"/>
                                        <w:left w:val="none" w:sz="0" w:space="0" w:color="auto"/>
                                        <w:bottom w:val="none" w:sz="0" w:space="0" w:color="auto"/>
                                        <w:right w:val="none" w:sz="0" w:space="0" w:color="auto"/>
                                      </w:divBdr>
                                      <w:divsChild>
                                        <w:div w:id="191498144">
                                          <w:marLeft w:val="0"/>
                                          <w:marRight w:val="0"/>
                                          <w:marTop w:val="0"/>
                                          <w:marBottom w:val="0"/>
                                          <w:divBdr>
                                            <w:top w:val="none" w:sz="0" w:space="0" w:color="auto"/>
                                            <w:left w:val="none" w:sz="0" w:space="0" w:color="auto"/>
                                            <w:bottom w:val="none" w:sz="0" w:space="0" w:color="auto"/>
                                            <w:right w:val="none" w:sz="0" w:space="0" w:color="auto"/>
                                          </w:divBdr>
                                        </w:div>
                                      </w:divsChild>
                                    </w:div>
                                    <w:div w:id="1604145184">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084003">
      <w:bodyDiv w:val="1"/>
      <w:marLeft w:val="0"/>
      <w:marRight w:val="0"/>
      <w:marTop w:val="0"/>
      <w:marBottom w:val="0"/>
      <w:divBdr>
        <w:top w:val="none" w:sz="0" w:space="0" w:color="auto"/>
        <w:left w:val="none" w:sz="0" w:space="0" w:color="auto"/>
        <w:bottom w:val="none" w:sz="0" w:space="0" w:color="auto"/>
        <w:right w:val="none" w:sz="0" w:space="0" w:color="auto"/>
      </w:divBdr>
    </w:div>
    <w:div w:id="2025940398">
      <w:bodyDiv w:val="1"/>
      <w:marLeft w:val="0"/>
      <w:marRight w:val="0"/>
      <w:marTop w:val="0"/>
      <w:marBottom w:val="0"/>
      <w:divBdr>
        <w:top w:val="none" w:sz="0" w:space="0" w:color="auto"/>
        <w:left w:val="none" w:sz="0" w:space="0" w:color="auto"/>
        <w:bottom w:val="none" w:sz="0" w:space="0" w:color="auto"/>
        <w:right w:val="none" w:sz="0" w:space="0" w:color="auto"/>
      </w:divBdr>
    </w:div>
    <w:div w:id="2066642011">
      <w:bodyDiv w:val="1"/>
      <w:marLeft w:val="0"/>
      <w:marRight w:val="0"/>
      <w:marTop w:val="0"/>
      <w:marBottom w:val="0"/>
      <w:divBdr>
        <w:top w:val="none" w:sz="0" w:space="0" w:color="auto"/>
        <w:left w:val="none" w:sz="0" w:space="0" w:color="auto"/>
        <w:bottom w:val="none" w:sz="0" w:space="0" w:color="auto"/>
        <w:right w:val="none" w:sz="0" w:space="0" w:color="auto"/>
      </w:divBdr>
    </w:div>
    <w:div w:id="2069722884">
      <w:bodyDiv w:val="1"/>
      <w:marLeft w:val="0"/>
      <w:marRight w:val="0"/>
      <w:marTop w:val="0"/>
      <w:marBottom w:val="0"/>
      <w:divBdr>
        <w:top w:val="none" w:sz="0" w:space="0" w:color="auto"/>
        <w:left w:val="none" w:sz="0" w:space="0" w:color="auto"/>
        <w:bottom w:val="none" w:sz="0" w:space="0" w:color="auto"/>
        <w:right w:val="none" w:sz="0" w:space="0" w:color="auto"/>
      </w:divBdr>
    </w:div>
    <w:div w:id="2101296033">
      <w:bodyDiv w:val="1"/>
      <w:marLeft w:val="0"/>
      <w:marRight w:val="0"/>
      <w:marTop w:val="0"/>
      <w:marBottom w:val="0"/>
      <w:divBdr>
        <w:top w:val="none" w:sz="0" w:space="0" w:color="auto"/>
        <w:left w:val="none" w:sz="0" w:space="0" w:color="auto"/>
        <w:bottom w:val="none" w:sz="0" w:space="0" w:color="auto"/>
        <w:right w:val="none" w:sz="0" w:space="0" w:color="auto"/>
      </w:divBdr>
    </w:div>
    <w:div w:id="2109544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github.com/cscjohns/diet_behavior_immunity"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75632AB325D043A74B64A5276013E3" ma:contentTypeVersion="12" ma:contentTypeDescription="Create a new document." ma:contentTypeScope="" ma:versionID="14f708a8fbd18d86f1a7f7d9f8b079d2">
  <xsd:schema xmlns:xsd="http://www.w3.org/2001/XMLSchema" xmlns:xs="http://www.w3.org/2001/XMLSchema" xmlns:p="http://schemas.microsoft.com/office/2006/metadata/properties" xmlns:ns3="01d874e0-fe6b-4843-9dbe-afab41755d1e" xmlns:ns4="e7315492-1ad1-4376-9201-aceb19bdfc44" targetNamespace="http://schemas.microsoft.com/office/2006/metadata/properties" ma:root="true" ma:fieldsID="1a9e0d1fc8829ca4e2d6060ec60cb495" ns3:_="" ns4:_="">
    <xsd:import namespace="01d874e0-fe6b-4843-9dbe-afab41755d1e"/>
    <xsd:import namespace="e7315492-1ad1-4376-9201-aceb19bdfc4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DateTaken" minOccurs="0"/>
                <xsd:element ref="ns3:MediaServiceAutoTags"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d874e0-fe6b-4843-9dbe-afab41755d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315492-1ad1-4376-9201-aceb19bdfc4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7900D-99BF-4F34-A4EA-A81A5EB40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d874e0-fe6b-4843-9dbe-afab41755d1e"/>
    <ds:schemaRef ds:uri="e7315492-1ad1-4376-9201-aceb19bdf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FE4857-FE97-4DEF-BCC1-369113D6CEC2}">
  <ds:schemaRefs>
    <ds:schemaRef ds:uri="http://schemas.microsoft.com/sharepoint/v3/contenttype/forms"/>
  </ds:schemaRefs>
</ds:datastoreItem>
</file>

<file path=customXml/itemProps3.xml><?xml version="1.0" encoding="utf-8"?>
<ds:datastoreItem xmlns:ds="http://schemas.openxmlformats.org/officeDocument/2006/customXml" ds:itemID="{4BCF369C-BADE-4EF9-86D5-7767F5065E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8381D3-A8F9-48E3-A49B-43F7B678F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66</Pages>
  <Words>17080</Words>
  <Characters>97361</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
    </vt:vector>
  </TitlesOfParts>
  <Company>WFUHS</Company>
  <LinksUpToDate>false</LinksUpToDate>
  <CharactersWithSpaces>114213</CharactersWithSpaces>
  <SharedDoc>false</SharedDoc>
  <HLinks>
    <vt:vector size="6" baseType="variant">
      <vt:variant>
        <vt:i4>720917</vt:i4>
      </vt:variant>
      <vt:variant>
        <vt:i4>201</vt:i4>
      </vt:variant>
      <vt:variant>
        <vt:i4>0</vt:i4>
      </vt:variant>
      <vt:variant>
        <vt:i4>5</vt:i4>
      </vt:variant>
      <vt:variant>
        <vt:lpwstr>https://github.com/cscjohns/diet_behavior_immunity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Shively</dc:creator>
  <cp:keywords/>
  <dc:description/>
  <cp:lastModifiedBy>Corbin Johnson</cp:lastModifiedBy>
  <cp:revision>1</cp:revision>
  <cp:lastPrinted>2021-03-10T20:03:00Z</cp:lastPrinted>
  <dcterms:created xsi:type="dcterms:W3CDTF">2021-07-01T19:09:00Z</dcterms:created>
  <dcterms:modified xsi:type="dcterms:W3CDTF">2021-07-01T20:48:00Z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zotero-version="5.0.96.1"&gt;&lt;session id="Ri5Wb22o"/&gt;&lt;style id="http://www.zotero.org/styles/apa" locale="en-US" hasBibliography="1" bibliographyStyleHasBeenSet="1"/&gt;&lt;prefs&gt;&lt;pref name="fieldType" value="Field"/&gt;&lt;pref name="automaticJou</vt:lpwstr>
  </property>
  <property fmtid="{D5CDD505-2E9C-101B-9397-08002B2CF9AE}" pid="3" name="ZOTERO_PREF_2">
    <vt:lpwstr>rnalAbbreviations" value="true"/&gt;&lt;pref name="dontAskDelayCitationUpdates" value="true"/&gt;&lt;pref name="delayCitationUpdates" value="true"/&gt;&lt;/prefs&gt;&lt;/data&gt;</vt:lpwstr>
  </property>
  <property fmtid="{D5CDD505-2E9C-101B-9397-08002B2CF9AE}" pid="4" name="ContentTypeId">
    <vt:lpwstr>0x0101006775632AB325D043A74B64A5276013E3</vt:lpwstr>
  </property>
</Properties>
</file>