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17AD9" w14:textId="134CC5D5" w:rsidR="0028207A" w:rsidRPr="0028207A" w:rsidRDefault="0028207A" w:rsidP="0028207A">
      <w:pPr>
        <w:spacing w:before="120"/>
        <w:rPr>
          <w:ins w:id="0" w:author="Chengheng Liao" w:date="2021-10-12T15:53:00Z"/>
          <w:rFonts w:ascii="Arial" w:eastAsia="Arial" w:hAnsi="Arial" w:cs="Arial"/>
          <w:b/>
          <w:sz w:val="22"/>
          <w:szCs w:val="22"/>
        </w:rPr>
      </w:pPr>
      <w:ins w:id="1" w:author="Chengheng Liao" w:date="2021-10-12T15:53:00Z">
        <w:r w:rsidRPr="0028207A">
          <w:rPr>
            <w:rFonts w:ascii="Arial" w:eastAsia="Arial" w:hAnsi="Arial" w:cs="Arial"/>
            <w:b/>
            <w:sz w:val="22"/>
            <w:szCs w:val="22"/>
          </w:rPr>
          <w:t>Supplemental</w:t>
        </w:r>
        <w:r w:rsidRPr="0028207A" w:rsidDel="00A85018">
          <w:rPr>
            <w:rFonts w:ascii="Arial" w:eastAsia="Arial" w:hAnsi="Arial" w:cs="Arial"/>
            <w:b/>
            <w:sz w:val="22"/>
            <w:szCs w:val="22"/>
          </w:rPr>
          <w:t xml:space="preserve"> </w:t>
        </w:r>
        <w:del w:id="2" w:author="fang wentong" w:date="2021-10-14T23:50:00Z">
          <w:r w:rsidRPr="0028207A" w:rsidDel="00637833">
            <w:rPr>
              <w:rFonts w:ascii="Arial" w:eastAsia="Arial" w:hAnsi="Arial" w:cs="Arial"/>
              <w:b/>
              <w:sz w:val="22"/>
              <w:szCs w:val="22"/>
            </w:rPr>
            <w:delText>Tab</w:delText>
          </w:r>
        </w:del>
      </w:ins>
      <w:ins w:id="3" w:author="fang wentong" w:date="2021-10-14T23:50:00Z">
        <w:r w:rsidR="00637833">
          <w:rPr>
            <w:rFonts w:ascii="Arial" w:eastAsia="Arial" w:hAnsi="Arial" w:cs="Arial"/>
            <w:b/>
            <w:sz w:val="22"/>
            <w:szCs w:val="22"/>
          </w:rPr>
          <w:t>Files</w:t>
        </w:r>
      </w:ins>
      <w:ins w:id="4" w:author="Chengheng Liao" w:date="2021-10-12T15:53:00Z">
        <w:del w:id="5" w:author="fang wentong" w:date="2021-10-14T23:50:00Z">
          <w:r w:rsidRPr="0028207A" w:rsidDel="00637833">
            <w:rPr>
              <w:rFonts w:ascii="Arial" w:eastAsia="Arial" w:hAnsi="Arial" w:cs="Arial"/>
              <w:b/>
              <w:sz w:val="22"/>
              <w:szCs w:val="22"/>
            </w:rPr>
            <w:delText>les</w:delText>
          </w:r>
        </w:del>
        <w:r w:rsidRPr="0028207A">
          <w:rPr>
            <w:rFonts w:ascii="Arial" w:eastAsia="Arial" w:hAnsi="Arial" w:cs="Arial"/>
            <w:b/>
            <w:sz w:val="22"/>
            <w:szCs w:val="22"/>
          </w:rPr>
          <w:t xml:space="preserve"> </w:t>
        </w:r>
      </w:ins>
    </w:p>
    <w:p w14:paraId="52527FE4" w14:textId="77777777" w:rsidR="0028207A" w:rsidRPr="0028207A" w:rsidRDefault="0028207A" w:rsidP="0028207A">
      <w:pPr>
        <w:spacing w:after="240"/>
        <w:rPr>
          <w:ins w:id="6" w:author="Chengheng Liao" w:date="2021-10-12T15:53:00Z"/>
          <w:rFonts w:ascii="Arial" w:eastAsiaTheme="minorEastAsia" w:hAnsi="Arial" w:cs="Arial"/>
          <w:b/>
          <w:bCs/>
          <w:sz w:val="22"/>
          <w:szCs w:val="22"/>
        </w:rPr>
      </w:pPr>
    </w:p>
    <w:p w14:paraId="42013C59" w14:textId="4F8C23DC" w:rsidR="0028207A" w:rsidRPr="0028207A" w:rsidRDefault="00637833" w:rsidP="0028207A">
      <w:pPr>
        <w:spacing w:after="240"/>
        <w:rPr>
          <w:ins w:id="7" w:author="Chengheng Liao" w:date="2021-10-12T15:53:00Z"/>
          <w:rFonts w:ascii="Arial" w:eastAsiaTheme="minorEastAsia" w:hAnsi="Arial" w:cs="Arial"/>
          <w:b/>
          <w:bCs/>
          <w:sz w:val="22"/>
          <w:szCs w:val="22"/>
        </w:rPr>
      </w:pPr>
      <w:ins w:id="8" w:author="fang wentong" w:date="2021-10-14T23:50:00Z">
        <w:r>
          <w:rPr>
            <w:rFonts w:ascii="Arial" w:eastAsiaTheme="minorEastAsia" w:hAnsi="Arial" w:cs="Arial"/>
            <w:b/>
            <w:bCs/>
            <w:sz w:val="22"/>
            <w:szCs w:val="22"/>
          </w:rPr>
          <w:t>S</w:t>
        </w:r>
      </w:ins>
      <w:ins w:id="9" w:author="fang wentong" w:date="2021-10-14T23:49:00Z">
        <w:r w:rsidRPr="00637833">
          <w:rPr>
            <w:rFonts w:ascii="Arial" w:eastAsiaTheme="minorEastAsia" w:hAnsi="Arial" w:cs="Arial"/>
            <w:b/>
            <w:bCs/>
            <w:sz w:val="22"/>
            <w:szCs w:val="22"/>
          </w:rPr>
          <w:t xml:space="preserve">upplementary </w:t>
        </w:r>
      </w:ins>
      <w:ins w:id="10" w:author="fang wentong" w:date="2021-10-14T23:50:00Z">
        <w:r>
          <w:rPr>
            <w:rFonts w:ascii="Arial" w:eastAsiaTheme="minorEastAsia" w:hAnsi="Arial" w:cs="Arial"/>
            <w:b/>
            <w:bCs/>
            <w:sz w:val="22"/>
            <w:szCs w:val="22"/>
          </w:rPr>
          <w:t>F</w:t>
        </w:r>
      </w:ins>
      <w:ins w:id="11" w:author="fang wentong" w:date="2021-10-14T23:49:00Z">
        <w:r w:rsidRPr="00637833">
          <w:rPr>
            <w:rFonts w:ascii="Arial" w:eastAsiaTheme="minorEastAsia" w:hAnsi="Arial" w:cs="Arial"/>
            <w:b/>
            <w:bCs/>
            <w:sz w:val="22"/>
            <w:szCs w:val="22"/>
          </w:rPr>
          <w:t>ile 1</w:t>
        </w:r>
      </w:ins>
      <w:ins w:id="12" w:author="fang wentong" w:date="2021-10-14T23:50:00Z">
        <w:del w:id="13" w:author="Chengheng Liao" w:date="2021-10-14T14:19:00Z">
          <w:r w:rsidDel="00D8381B">
            <w:rPr>
              <w:rFonts w:ascii="Arial" w:eastAsiaTheme="minorEastAsia" w:hAnsi="Arial" w:cs="Arial"/>
              <w:b/>
              <w:bCs/>
              <w:sz w:val="22"/>
              <w:szCs w:val="22"/>
            </w:rPr>
            <w:delText>A</w:delText>
          </w:r>
        </w:del>
      </w:ins>
      <w:ins w:id="14" w:author="Chengheng Liao" w:date="2021-10-14T14:19:00Z">
        <w:r w:rsidR="00D8381B">
          <w:rPr>
            <w:rFonts w:ascii="Arial" w:eastAsiaTheme="minorEastAsia" w:hAnsi="Arial" w:cs="Arial"/>
            <w:b/>
            <w:bCs/>
            <w:sz w:val="22"/>
            <w:szCs w:val="22"/>
          </w:rPr>
          <w:t>a</w:t>
        </w:r>
      </w:ins>
      <w:ins w:id="15" w:author="Chengheng Liao" w:date="2021-10-12T15:53:00Z">
        <w:del w:id="16" w:author="fang wentong" w:date="2021-10-14T23:49:00Z">
          <w:r w:rsidR="0028207A" w:rsidRPr="0028207A" w:rsidDel="00637833">
            <w:rPr>
              <w:rFonts w:ascii="Arial" w:eastAsiaTheme="minorEastAsia" w:hAnsi="Arial" w:cs="Arial"/>
              <w:b/>
              <w:bCs/>
              <w:sz w:val="22"/>
              <w:szCs w:val="22"/>
            </w:rPr>
            <w:delText xml:space="preserve">Table </w:delText>
          </w:r>
          <w:r w:rsidR="0028207A" w:rsidRPr="0028207A" w:rsidDel="00637833">
            <w:rPr>
              <w:rFonts w:ascii="Arial" w:eastAsiaTheme="minorEastAsia" w:hAnsi="Arial" w:cs="Arial" w:hint="eastAsia"/>
              <w:b/>
              <w:bCs/>
              <w:sz w:val="22"/>
              <w:szCs w:val="22"/>
              <w:lang w:eastAsia="zh-CN"/>
            </w:rPr>
            <w:delText>S</w:delText>
          </w:r>
          <w:r w:rsidR="0028207A" w:rsidRPr="0028207A" w:rsidDel="00637833">
            <w:rPr>
              <w:rFonts w:ascii="Arial" w:eastAsiaTheme="minorEastAsia" w:hAnsi="Arial" w:cs="Arial"/>
              <w:b/>
              <w:bCs/>
              <w:sz w:val="22"/>
              <w:szCs w:val="22"/>
            </w:rPr>
            <w:delText>1</w:delText>
          </w:r>
        </w:del>
        <w:r w:rsidR="0028207A" w:rsidRPr="0028207A">
          <w:rPr>
            <w:rFonts w:ascii="Arial" w:eastAsiaTheme="minorEastAsia" w:hAnsi="Arial" w:cs="Arial"/>
            <w:b/>
            <w:bCs/>
            <w:sz w:val="22"/>
            <w:szCs w:val="22"/>
          </w:rPr>
          <w:t>.</w:t>
        </w:r>
        <w:r w:rsidR="0028207A" w:rsidRPr="0028207A">
          <w:rPr>
            <w:rFonts w:asciiTheme="minorHAnsi" w:eastAsiaTheme="minorEastAsia" w:hAnsiTheme="minorHAnsi" w:cstheme="minorBidi"/>
            <w:color w:val="000000" w:themeColor="text1"/>
            <w:kern w:val="24"/>
            <w:szCs w:val="24"/>
          </w:rPr>
          <w:t xml:space="preserve"> </w:t>
        </w:r>
        <w:r w:rsidR="0028207A" w:rsidRPr="0028207A">
          <w:rPr>
            <w:rFonts w:ascii="Arial" w:eastAsiaTheme="minorEastAsia" w:hAnsi="Arial" w:cs="Arial"/>
            <w:b/>
            <w:bCs/>
            <w:sz w:val="22"/>
            <w:szCs w:val="22"/>
          </w:rPr>
          <w:t>Amplification status of ZHX2 in different breast cancer subtype.</w:t>
        </w:r>
      </w:ins>
    </w:p>
    <w:tbl>
      <w:tblPr>
        <w:tblW w:w="14018" w:type="dxa"/>
        <w:tblCellMar>
          <w:left w:w="0" w:type="dxa"/>
          <w:right w:w="0" w:type="dxa"/>
        </w:tblCellMar>
        <w:tblLook w:val="0420" w:firstRow="1" w:lastRow="0" w:firstColumn="0" w:lastColumn="0" w:noHBand="0" w:noVBand="1"/>
      </w:tblPr>
      <w:tblGrid>
        <w:gridCol w:w="2929"/>
        <w:gridCol w:w="716"/>
        <w:gridCol w:w="715"/>
        <w:gridCol w:w="678"/>
        <w:gridCol w:w="702"/>
        <w:gridCol w:w="678"/>
        <w:gridCol w:w="678"/>
        <w:gridCol w:w="678"/>
        <w:gridCol w:w="703"/>
        <w:gridCol w:w="715"/>
        <w:gridCol w:w="715"/>
        <w:gridCol w:w="678"/>
        <w:gridCol w:w="702"/>
        <w:gridCol w:w="678"/>
        <w:gridCol w:w="678"/>
        <w:gridCol w:w="672"/>
        <w:gridCol w:w="703"/>
      </w:tblGrid>
      <w:tr w:rsidR="00376AB0" w:rsidRPr="0028207A" w14:paraId="732332F2" w14:textId="77777777" w:rsidTr="002A306B">
        <w:trPr>
          <w:trHeight w:val="117"/>
          <w:ins w:id="17" w:author="Chengheng Liao" w:date="2021-10-12T15:53:00Z"/>
        </w:trPr>
        <w:tc>
          <w:tcPr>
            <w:tcW w:w="2929" w:type="dxa"/>
            <w:vMerge w:val="restart"/>
            <w:tcBorders>
              <w:top w:val="single" w:sz="8" w:space="0" w:color="000000"/>
              <w:left w:val="nil"/>
              <w:bottom w:val="single" w:sz="8" w:space="0" w:color="000000"/>
              <w:right w:val="nil"/>
            </w:tcBorders>
            <w:shd w:val="clear" w:color="auto" w:fill="auto"/>
            <w:tcMar>
              <w:top w:w="54" w:type="dxa"/>
              <w:left w:w="144" w:type="dxa"/>
              <w:bottom w:w="54" w:type="dxa"/>
              <w:right w:w="144" w:type="dxa"/>
            </w:tcMar>
            <w:vAlign w:val="center"/>
            <w:hideMark/>
          </w:tcPr>
          <w:p w14:paraId="4474F919" w14:textId="77777777" w:rsidR="0028207A" w:rsidRPr="0028207A" w:rsidRDefault="0028207A" w:rsidP="0028207A">
            <w:pPr>
              <w:rPr>
                <w:ins w:id="18" w:author="Chengheng Liao" w:date="2021-10-12T15:53:00Z"/>
                <w:rFonts w:ascii="Arial" w:hAnsi="Arial" w:cs="Arial"/>
                <w:sz w:val="36"/>
                <w:szCs w:val="36"/>
                <w:lang w:eastAsia="zh-CN"/>
              </w:rPr>
            </w:pPr>
            <w:ins w:id="19" w:author="Chengheng Liao" w:date="2021-10-12T15:53:00Z">
              <w:r w:rsidRPr="0028207A">
                <w:rPr>
                  <w:rFonts w:ascii="Arial" w:hAnsi="Arial" w:cs="Arial"/>
                  <w:color w:val="000000" w:themeColor="text1"/>
                  <w:kern w:val="24"/>
                  <w:sz w:val="19"/>
                  <w:szCs w:val="19"/>
                  <w:lang w:eastAsia="zh-CN"/>
                </w:rPr>
                <w:t>Dataset</w:t>
              </w:r>
            </w:ins>
          </w:p>
        </w:tc>
        <w:tc>
          <w:tcPr>
            <w:tcW w:w="2811" w:type="dxa"/>
            <w:gridSpan w:val="4"/>
            <w:tcBorders>
              <w:top w:val="single" w:sz="8" w:space="0" w:color="000000"/>
              <w:left w:val="nil"/>
              <w:bottom w:val="single" w:sz="8" w:space="0" w:color="000000"/>
              <w:right w:val="nil"/>
            </w:tcBorders>
            <w:shd w:val="clear" w:color="auto" w:fill="auto"/>
            <w:tcMar>
              <w:top w:w="54" w:type="dxa"/>
              <w:left w:w="144" w:type="dxa"/>
              <w:bottom w:w="54" w:type="dxa"/>
              <w:right w:w="144" w:type="dxa"/>
            </w:tcMar>
            <w:vAlign w:val="center"/>
            <w:hideMark/>
          </w:tcPr>
          <w:p w14:paraId="56851AF5" w14:textId="77777777" w:rsidR="0028207A" w:rsidRPr="0028207A" w:rsidRDefault="0028207A" w:rsidP="0028207A">
            <w:pPr>
              <w:jc w:val="center"/>
              <w:rPr>
                <w:ins w:id="20" w:author="Chengheng Liao" w:date="2021-10-12T15:53:00Z"/>
                <w:rFonts w:ascii="Arial" w:hAnsi="Arial" w:cs="Arial"/>
                <w:sz w:val="36"/>
                <w:szCs w:val="36"/>
                <w:lang w:eastAsia="zh-CN"/>
              </w:rPr>
            </w:pPr>
            <w:ins w:id="21" w:author="Chengheng Liao" w:date="2021-10-12T15:53:00Z">
              <w:r w:rsidRPr="0028207A">
                <w:rPr>
                  <w:rFonts w:ascii="Arial" w:hAnsi="Arial" w:cs="Arial"/>
                  <w:color w:val="000000" w:themeColor="text1"/>
                  <w:kern w:val="24"/>
                  <w:sz w:val="19"/>
                  <w:szCs w:val="19"/>
                  <w:lang w:eastAsia="zh-CN"/>
                </w:rPr>
                <w:t>Breast cancer patients</w:t>
              </w:r>
            </w:ins>
          </w:p>
        </w:tc>
        <w:tc>
          <w:tcPr>
            <w:tcW w:w="2737" w:type="dxa"/>
            <w:gridSpan w:val="4"/>
            <w:tcBorders>
              <w:top w:val="single" w:sz="8" w:space="0" w:color="000000"/>
              <w:left w:val="nil"/>
              <w:bottom w:val="single" w:sz="8" w:space="0" w:color="000000"/>
              <w:right w:val="nil"/>
            </w:tcBorders>
            <w:shd w:val="clear" w:color="auto" w:fill="auto"/>
            <w:tcMar>
              <w:top w:w="54" w:type="dxa"/>
              <w:left w:w="144" w:type="dxa"/>
              <w:bottom w:w="54" w:type="dxa"/>
              <w:right w:w="144" w:type="dxa"/>
            </w:tcMar>
            <w:vAlign w:val="center"/>
            <w:hideMark/>
          </w:tcPr>
          <w:p w14:paraId="4B6811E7" w14:textId="77777777" w:rsidR="0028207A" w:rsidRPr="0028207A" w:rsidRDefault="0028207A" w:rsidP="0028207A">
            <w:pPr>
              <w:jc w:val="center"/>
              <w:rPr>
                <w:ins w:id="22" w:author="Chengheng Liao" w:date="2021-10-12T15:53:00Z"/>
                <w:rFonts w:ascii="Arial" w:hAnsi="Arial" w:cs="Arial"/>
                <w:sz w:val="36"/>
                <w:szCs w:val="36"/>
                <w:lang w:eastAsia="zh-CN"/>
              </w:rPr>
            </w:pPr>
            <w:ins w:id="23" w:author="Chengheng Liao" w:date="2021-10-12T15:53:00Z">
              <w:r w:rsidRPr="0028207A">
                <w:rPr>
                  <w:rFonts w:ascii="Arial" w:hAnsi="Arial" w:cs="Arial"/>
                  <w:color w:val="000000" w:themeColor="text1"/>
                  <w:kern w:val="24"/>
                  <w:sz w:val="19"/>
                  <w:szCs w:val="19"/>
                  <w:lang w:eastAsia="zh-CN"/>
                </w:rPr>
                <w:t>TNBC patients</w:t>
              </w:r>
            </w:ins>
          </w:p>
        </w:tc>
        <w:tc>
          <w:tcPr>
            <w:tcW w:w="2810" w:type="dxa"/>
            <w:gridSpan w:val="4"/>
            <w:tcBorders>
              <w:top w:val="single" w:sz="8" w:space="0" w:color="000000"/>
              <w:left w:val="nil"/>
              <w:bottom w:val="single" w:sz="8" w:space="0" w:color="000000"/>
              <w:right w:val="nil"/>
            </w:tcBorders>
            <w:shd w:val="clear" w:color="auto" w:fill="auto"/>
            <w:tcMar>
              <w:top w:w="54" w:type="dxa"/>
              <w:left w:w="144" w:type="dxa"/>
              <w:bottom w:w="54" w:type="dxa"/>
              <w:right w:w="144" w:type="dxa"/>
            </w:tcMar>
            <w:vAlign w:val="center"/>
            <w:hideMark/>
          </w:tcPr>
          <w:p w14:paraId="7283B025" w14:textId="77777777" w:rsidR="0028207A" w:rsidRPr="0028207A" w:rsidRDefault="0028207A" w:rsidP="0028207A">
            <w:pPr>
              <w:jc w:val="center"/>
              <w:rPr>
                <w:ins w:id="24" w:author="Chengheng Liao" w:date="2021-10-12T15:53:00Z"/>
                <w:rFonts w:ascii="Arial" w:hAnsi="Arial" w:cs="Arial"/>
                <w:sz w:val="36"/>
                <w:szCs w:val="36"/>
                <w:lang w:eastAsia="zh-CN"/>
              </w:rPr>
            </w:pPr>
            <w:ins w:id="25" w:author="Chengheng Liao" w:date="2021-10-12T15:53:00Z">
              <w:r w:rsidRPr="0028207A">
                <w:rPr>
                  <w:rFonts w:ascii="Arial" w:hAnsi="Arial" w:cs="Arial"/>
                  <w:color w:val="000000" w:themeColor="text1"/>
                  <w:kern w:val="24"/>
                  <w:sz w:val="19"/>
                  <w:szCs w:val="19"/>
                  <w:lang w:eastAsia="zh-CN"/>
                </w:rPr>
                <w:t>ER positive</w:t>
              </w:r>
            </w:ins>
          </w:p>
        </w:tc>
        <w:tc>
          <w:tcPr>
            <w:tcW w:w="2731" w:type="dxa"/>
            <w:gridSpan w:val="4"/>
            <w:tcBorders>
              <w:top w:val="single" w:sz="8" w:space="0" w:color="000000"/>
              <w:left w:val="nil"/>
              <w:bottom w:val="single" w:sz="8" w:space="0" w:color="000000"/>
              <w:right w:val="nil"/>
            </w:tcBorders>
            <w:shd w:val="clear" w:color="auto" w:fill="auto"/>
            <w:tcMar>
              <w:top w:w="54" w:type="dxa"/>
              <w:left w:w="144" w:type="dxa"/>
              <w:bottom w:w="54" w:type="dxa"/>
              <w:right w:w="144" w:type="dxa"/>
            </w:tcMar>
            <w:vAlign w:val="center"/>
            <w:hideMark/>
          </w:tcPr>
          <w:p w14:paraId="4109647E" w14:textId="77777777" w:rsidR="0028207A" w:rsidRPr="0028207A" w:rsidRDefault="0028207A" w:rsidP="0028207A">
            <w:pPr>
              <w:jc w:val="center"/>
              <w:rPr>
                <w:ins w:id="26" w:author="Chengheng Liao" w:date="2021-10-12T15:53:00Z"/>
                <w:rFonts w:ascii="Arial" w:hAnsi="Arial" w:cs="Arial"/>
                <w:sz w:val="36"/>
                <w:szCs w:val="36"/>
                <w:lang w:eastAsia="zh-CN"/>
              </w:rPr>
            </w:pPr>
            <w:ins w:id="27" w:author="Chengheng Liao" w:date="2021-10-12T15:53:00Z">
              <w:r w:rsidRPr="0028207A">
                <w:rPr>
                  <w:rFonts w:ascii="Arial" w:hAnsi="Arial" w:cs="Arial"/>
                  <w:color w:val="000000" w:themeColor="text1"/>
                  <w:kern w:val="24"/>
                  <w:sz w:val="19"/>
                  <w:szCs w:val="19"/>
                  <w:lang w:eastAsia="zh-CN"/>
                </w:rPr>
                <w:t>HER2 positive</w:t>
              </w:r>
            </w:ins>
          </w:p>
        </w:tc>
      </w:tr>
      <w:tr w:rsidR="00376AB0" w:rsidRPr="0028207A" w14:paraId="5EC042A5" w14:textId="77777777" w:rsidTr="002A306B">
        <w:trPr>
          <w:trHeight w:val="1069"/>
          <w:ins w:id="28" w:author="Chengheng Liao" w:date="2021-10-12T15:53:00Z"/>
        </w:trPr>
        <w:tc>
          <w:tcPr>
            <w:tcW w:w="0" w:type="auto"/>
            <w:vMerge/>
            <w:tcBorders>
              <w:top w:val="single" w:sz="8" w:space="0" w:color="000000"/>
              <w:left w:val="nil"/>
              <w:bottom w:val="single" w:sz="8" w:space="0" w:color="000000"/>
              <w:right w:val="nil"/>
            </w:tcBorders>
            <w:vAlign w:val="center"/>
            <w:hideMark/>
          </w:tcPr>
          <w:p w14:paraId="44B261F3" w14:textId="77777777" w:rsidR="0028207A" w:rsidRPr="0028207A" w:rsidRDefault="0028207A" w:rsidP="0028207A">
            <w:pPr>
              <w:rPr>
                <w:ins w:id="29" w:author="Chengheng Liao" w:date="2021-10-12T15:53:00Z"/>
                <w:rFonts w:ascii="Arial" w:hAnsi="Arial" w:cs="Arial"/>
                <w:sz w:val="36"/>
                <w:szCs w:val="36"/>
                <w:lang w:eastAsia="zh-CN"/>
              </w:rPr>
            </w:pPr>
          </w:p>
        </w:tc>
        <w:tc>
          <w:tcPr>
            <w:tcW w:w="716"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0A6492F4" w14:textId="77777777" w:rsidR="0028207A" w:rsidRPr="0028207A" w:rsidRDefault="0028207A" w:rsidP="0028207A">
            <w:pPr>
              <w:jc w:val="center"/>
              <w:rPr>
                <w:ins w:id="30" w:author="Chengheng Liao" w:date="2021-10-12T15:53:00Z"/>
                <w:rFonts w:ascii="Arial" w:hAnsi="Arial" w:cs="Arial"/>
                <w:sz w:val="36"/>
                <w:szCs w:val="36"/>
                <w:lang w:eastAsia="zh-CN"/>
              </w:rPr>
            </w:pPr>
            <w:ins w:id="31" w:author="Chengheng Liao" w:date="2021-10-12T15:53:00Z">
              <w:r w:rsidRPr="0028207A">
                <w:rPr>
                  <w:rFonts w:ascii="Arial" w:hAnsi="Arial" w:cs="Arial"/>
                  <w:color w:val="000000" w:themeColor="text1"/>
                  <w:kern w:val="24"/>
                  <w:sz w:val="19"/>
                  <w:szCs w:val="19"/>
                  <w:lang w:eastAsia="zh-CN"/>
                </w:rPr>
                <w:t>Patient</w:t>
              </w:r>
            </w:ins>
          </w:p>
        </w:tc>
        <w:tc>
          <w:tcPr>
            <w:tcW w:w="715"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4F664ECA" w14:textId="77777777" w:rsidR="0028207A" w:rsidRPr="0028207A" w:rsidRDefault="0028207A" w:rsidP="0028207A">
            <w:pPr>
              <w:jc w:val="center"/>
              <w:rPr>
                <w:ins w:id="32" w:author="Chengheng Liao" w:date="2021-10-12T15:53:00Z"/>
                <w:rFonts w:ascii="Arial" w:hAnsi="Arial" w:cs="Arial"/>
                <w:sz w:val="36"/>
                <w:szCs w:val="36"/>
                <w:lang w:eastAsia="zh-CN"/>
              </w:rPr>
            </w:pPr>
            <w:ins w:id="33" w:author="Chengheng Liao" w:date="2021-10-12T15:53:00Z">
              <w:r w:rsidRPr="0028207A">
                <w:rPr>
                  <w:rFonts w:ascii="Arial" w:hAnsi="Arial" w:cs="Arial"/>
                  <w:color w:val="000000" w:themeColor="text1"/>
                  <w:kern w:val="24"/>
                  <w:sz w:val="19"/>
                  <w:szCs w:val="19"/>
                  <w:lang w:eastAsia="zh-CN"/>
                </w:rPr>
                <w:t>Sample</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22E98569" w14:textId="77777777" w:rsidR="0028207A" w:rsidRPr="0028207A" w:rsidRDefault="0028207A" w:rsidP="0028207A">
            <w:pPr>
              <w:jc w:val="center"/>
              <w:rPr>
                <w:ins w:id="34" w:author="Chengheng Liao" w:date="2021-10-12T15:53:00Z"/>
                <w:rFonts w:ascii="Arial" w:hAnsi="Arial" w:cs="Arial"/>
                <w:sz w:val="36"/>
                <w:szCs w:val="36"/>
                <w:lang w:eastAsia="zh-CN"/>
              </w:rPr>
            </w:pPr>
            <w:ins w:id="35" w:author="Chengheng Liao" w:date="2021-10-12T15:53:00Z">
              <w:r w:rsidRPr="0028207A">
                <w:rPr>
                  <w:rFonts w:ascii="Arial" w:hAnsi="Arial" w:cs="Arial"/>
                  <w:color w:val="000000" w:themeColor="text1"/>
                  <w:kern w:val="24"/>
                  <w:sz w:val="19"/>
                  <w:szCs w:val="19"/>
                  <w:lang w:eastAsia="zh-CN"/>
                </w:rPr>
                <w:t>ZHX2 Amp</w:t>
              </w:r>
            </w:ins>
          </w:p>
        </w:tc>
        <w:tc>
          <w:tcPr>
            <w:tcW w:w="701"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73AFC171" w14:textId="77777777" w:rsidR="0028207A" w:rsidRPr="0028207A" w:rsidRDefault="0028207A" w:rsidP="0028207A">
            <w:pPr>
              <w:jc w:val="center"/>
              <w:rPr>
                <w:ins w:id="36" w:author="Chengheng Liao" w:date="2021-10-12T15:53:00Z"/>
                <w:rFonts w:ascii="Arial" w:hAnsi="Arial" w:cs="Arial"/>
                <w:sz w:val="36"/>
                <w:szCs w:val="36"/>
                <w:lang w:eastAsia="zh-CN"/>
              </w:rPr>
            </w:pPr>
            <w:ins w:id="37" w:author="Chengheng Liao" w:date="2021-10-12T15:53:00Z">
              <w:r w:rsidRPr="0028207A">
                <w:rPr>
                  <w:rFonts w:ascii="Arial" w:hAnsi="Arial" w:cs="Arial"/>
                  <w:color w:val="000000" w:themeColor="text1"/>
                  <w:kern w:val="24"/>
                  <w:sz w:val="19"/>
                  <w:szCs w:val="19"/>
                  <w:lang w:eastAsia="zh-CN"/>
                </w:rPr>
                <w:t>Percentage</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389D0403" w14:textId="77777777" w:rsidR="0028207A" w:rsidRPr="0028207A" w:rsidRDefault="0028207A" w:rsidP="0028207A">
            <w:pPr>
              <w:jc w:val="center"/>
              <w:rPr>
                <w:ins w:id="38" w:author="Chengheng Liao" w:date="2021-10-12T15:53:00Z"/>
                <w:rFonts w:ascii="Arial" w:hAnsi="Arial" w:cs="Arial"/>
                <w:sz w:val="36"/>
                <w:szCs w:val="36"/>
                <w:lang w:eastAsia="zh-CN"/>
              </w:rPr>
            </w:pPr>
            <w:ins w:id="39" w:author="Chengheng Liao" w:date="2021-10-12T15:53:00Z">
              <w:r w:rsidRPr="0028207A">
                <w:rPr>
                  <w:rFonts w:ascii="Arial" w:hAnsi="Arial" w:cs="Arial"/>
                  <w:color w:val="000000" w:themeColor="text1"/>
                  <w:kern w:val="24"/>
                  <w:sz w:val="19"/>
                  <w:szCs w:val="19"/>
                  <w:lang w:eastAsia="zh-CN"/>
                </w:rPr>
                <w:t>Patient</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7AAFB995" w14:textId="77777777" w:rsidR="0028207A" w:rsidRPr="0028207A" w:rsidRDefault="0028207A" w:rsidP="0028207A">
            <w:pPr>
              <w:jc w:val="center"/>
              <w:rPr>
                <w:ins w:id="40" w:author="Chengheng Liao" w:date="2021-10-12T15:53:00Z"/>
                <w:rFonts w:ascii="Arial" w:hAnsi="Arial" w:cs="Arial"/>
                <w:sz w:val="36"/>
                <w:szCs w:val="36"/>
                <w:lang w:eastAsia="zh-CN"/>
              </w:rPr>
            </w:pPr>
            <w:ins w:id="41" w:author="Chengheng Liao" w:date="2021-10-12T15:53:00Z">
              <w:r w:rsidRPr="0028207A">
                <w:rPr>
                  <w:rFonts w:ascii="Arial" w:hAnsi="Arial" w:cs="Arial"/>
                  <w:color w:val="000000" w:themeColor="text1"/>
                  <w:kern w:val="24"/>
                  <w:sz w:val="19"/>
                  <w:szCs w:val="19"/>
                  <w:lang w:eastAsia="zh-CN"/>
                </w:rPr>
                <w:t>Sample</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426F88CF" w14:textId="77777777" w:rsidR="0028207A" w:rsidRPr="0028207A" w:rsidRDefault="0028207A" w:rsidP="0028207A">
            <w:pPr>
              <w:jc w:val="center"/>
              <w:rPr>
                <w:ins w:id="42" w:author="Chengheng Liao" w:date="2021-10-12T15:53:00Z"/>
                <w:rFonts w:ascii="Arial" w:hAnsi="Arial" w:cs="Arial"/>
                <w:sz w:val="36"/>
                <w:szCs w:val="36"/>
                <w:lang w:eastAsia="zh-CN"/>
              </w:rPr>
            </w:pPr>
            <w:ins w:id="43" w:author="Chengheng Liao" w:date="2021-10-12T15:53:00Z">
              <w:r w:rsidRPr="0028207A">
                <w:rPr>
                  <w:rFonts w:ascii="Arial" w:hAnsi="Arial" w:cs="Arial"/>
                  <w:color w:val="000000" w:themeColor="text1"/>
                  <w:kern w:val="24"/>
                  <w:sz w:val="19"/>
                  <w:szCs w:val="19"/>
                  <w:lang w:eastAsia="zh-CN"/>
                </w:rPr>
                <w:t>ZHX2 Amp</w:t>
              </w:r>
            </w:ins>
          </w:p>
        </w:tc>
        <w:tc>
          <w:tcPr>
            <w:tcW w:w="701"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4BE03475" w14:textId="77777777" w:rsidR="0028207A" w:rsidRPr="0028207A" w:rsidRDefault="0028207A" w:rsidP="0028207A">
            <w:pPr>
              <w:jc w:val="center"/>
              <w:rPr>
                <w:ins w:id="44" w:author="Chengheng Liao" w:date="2021-10-12T15:53:00Z"/>
                <w:rFonts w:ascii="Arial" w:hAnsi="Arial" w:cs="Arial"/>
                <w:sz w:val="36"/>
                <w:szCs w:val="36"/>
                <w:lang w:eastAsia="zh-CN"/>
              </w:rPr>
            </w:pPr>
            <w:ins w:id="45" w:author="Chengheng Liao" w:date="2021-10-12T15:53:00Z">
              <w:r w:rsidRPr="0028207A">
                <w:rPr>
                  <w:rFonts w:ascii="Arial" w:hAnsi="Arial" w:cs="Arial"/>
                  <w:color w:val="000000" w:themeColor="text1"/>
                  <w:kern w:val="24"/>
                  <w:sz w:val="19"/>
                  <w:szCs w:val="19"/>
                  <w:lang w:eastAsia="zh-CN"/>
                </w:rPr>
                <w:t>Percentage</w:t>
              </w:r>
            </w:ins>
          </w:p>
        </w:tc>
        <w:tc>
          <w:tcPr>
            <w:tcW w:w="715"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73493C60" w14:textId="77777777" w:rsidR="0028207A" w:rsidRPr="0028207A" w:rsidRDefault="0028207A" w:rsidP="0028207A">
            <w:pPr>
              <w:jc w:val="center"/>
              <w:rPr>
                <w:ins w:id="46" w:author="Chengheng Liao" w:date="2021-10-12T15:53:00Z"/>
                <w:rFonts w:ascii="Arial" w:hAnsi="Arial" w:cs="Arial"/>
                <w:sz w:val="36"/>
                <w:szCs w:val="36"/>
                <w:lang w:eastAsia="zh-CN"/>
              </w:rPr>
            </w:pPr>
            <w:ins w:id="47" w:author="Chengheng Liao" w:date="2021-10-12T15:53:00Z">
              <w:r w:rsidRPr="0028207A">
                <w:rPr>
                  <w:rFonts w:ascii="Arial" w:hAnsi="Arial" w:cs="Arial"/>
                  <w:color w:val="000000" w:themeColor="text1"/>
                  <w:kern w:val="24"/>
                  <w:sz w:val="19"/>
                  <w:szCs w:val="19"/>
                  <w:lang w:eastAsia="zh-CN"/>
                </w:rPr>
                <w:t>Patient</w:t>
              </w:r>
            </w:ins>
          </w:p>
        </w:tc>
        <w:tc>
          <w:tcPr>
            <w:tcW w:w="715"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5B9E20D7" w14:textId="77777777" w:rsidR="0028207A" w:rsidRPr="0028207A" w:rsidRDefault="0028207A" w:rsidP="0028207A">
            <w:pPr>
              <w:jc w:val="center"/>
              <w:rPr>
                <w:ins w:id="48" w:author="Chengheng Liao" w:date="2021-10-12T15:53:00Z"/>
                <w:rFonts w:ascii="Arial" w:hAnsi="Arial" w:cs="Arial"/>
                <w:sz w:val="36"/>
                <w:szCs w:val="36"/>
                <w:lang w:eastAsia="zh-CN"/>
              </w:rPr>
            </w:pPr>
            <w:ins w:id="49" w:author="Chengheng Liao" w:date="2021-10-12T15:53:00Z">
              <w:r w:rsidRPr="0028207A">
                <w:rPr>
                  <w:rFonts w:ascii="Arial" w:hAnsi="Arial" w:cs="Arial"/>
                  <w:color w:val="000000" w:themeColor="text1"/>
                  <w:kern w:val="24"/>
                  <w:sz w:val="19"/>
                  <w:szCs w:val="19"/>
                  <w:lang w:eastAsia="zh-CN"/>
                </w:rPr>
                <w:t>Sample</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5C5EBC95" w14:textId="77777777" w:rsidR="0028207A" w:rsidRPr="0028207A" w:rsidRDefault="0028207A" w:rsidP="0028207A">
            <w:pPr>
              <w:jc w:val="center"/>
              <w:rPr>
                <w:ins w:id="50" w:author="Chengheng Liao" w:date="2021-10-12T15:53:00Z"/>
                <w:rFonts w:ascii="Arial" w:hAnsi="Arial" w:cs="Arial"/>
                <w:sz w:val="36"/>
                <w:szCs w:val="36"/>
                <w:lang w:eastAsia="zh-CN"/>
              </w:rPr>
            </w:pPr>
            <w:ins w:id="51" w:author="Chengheng Liao" w:date="2021-10-12T15:53:00Z">
              <w:r w:rsidRPr="0028207A">
                <w:rPr>
                  <w:rFonts w:ascii="Arial" w:hAnsi="Arial" w:cs="Arial"/>
                  <w:color w:val="000000" w:themeColor="text1"/>
                  <w:kern w:val="24"/>
                  <w:sz w:val="19"/>
                  <w:szCs w:val="19"/>
                  <w:lang w:eastAsia="zh-CN"/>
                </w:rPr>
                <w:t>ZHX2 Amp</w:t>
              </w:r>
            </w:ins>
          </w:p>
        </w:tc>
        <w:tc>
          <w:tcPr>
            <w:tcW w:w="701"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39759039" w14:textId="77777777" w:rsidR="0028207A" w:rsidRPr="0028207A" w:rsidRDefault="0028207A" w:rsidP="0028207A">
            <w:pPr>
              <w:jc w:val="center"/>
              <w:rPr>
                <w:ins w:id="52" w:author="Chengheng Liao" w:date="2021-10-12T15:53:00Z"/>
                <w:rFonts w:ascii="Arial" w:hAnsi="Arial" w:cs="Arial"/>
                <w:sz w:val="36"/>
                <w:szCs w:val="36"/>
                <w:lang w:eastAsia="zh-CN"/>
              </w:rPr>
            </w:pPr>
            <w:ins w:id="53" w:author="Chengheng Liao" w:date="2021-10-12T15:53:00Z">
              <w:r w:rsidRPr="0028207A">
                <w:rPr>
                  <w:rFonts w:ascii="Arial" w:hAnsi="Arial" w:cs="Arial"/>
                  <w:color w:val="000000" w:themeColor="text1"/>
                  <w:kern w:val="24"/>
                  <w:sz w:val="19"/>
                  <w:szCs w:val="19"/>
                  <w:lang w:eastAsia="zh-CN"/>
                </w:rPr>
                <w:t>Percentage</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6E2AAA5A" w14:textId="77777777" w:rsidR="0028207A" w:rsidRPr="0028207A" w:rsidRDefault="0028207A" w:rsidP="0028207A">
            <w:pPr>
              <w:jc w:val="center"/>
              <w:rPr>
                <w:ins w:id="54" w:author="Chengheng Liao" w:date="2021-10-12T15:53:00Z"/>
                <w:rFonts w:ascii="Arial" w:hAnsi="Arial" w:cs="Arial"/>
                <w:sz w:val="36"/>
                <w:szCs w:val="36"/>
                <w:lang w:eastAsia="zh-CN"/>
              </w:rPr>
            </w:pPr>
            <w:ins w:id="55" w:author="Chengheng Liao" w:date="2021-10-12T15:53:00Z">
              <w:r w:rsidRPr="0028207A">
                <w:rPr>
                  <w:rFonts w:ascii="Arial" w:hAnsi="Arial" w:cs="Arial"/>
                  <w:color w:val="000000" w:themeColor="text1"/>
                  <w:kern w:val="24"/>
                  <w:sz w:val="19"/>
                  <w:szCs w:val="19"/>
                  <w:lang w:eastAsia="zh-CN"/>
                </w:rPr>
                <w:t>Patient</w:t>
              </w:r>
            </w:ins>
          </w:p>
        </w:tc>
        <w:tc>
          <w:tcPr>
            <w:tcW w:w="678"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75D6421E" w14:textId="77777777" w:rsidR="0028207A" w:rsidRPr="0028207A" w:rsidRDefault="0028207A" w:rsidP="0028207A">
            <w:pPr>
              <w:jc w:val="center"/>
              <w:rPr>
                <w:ins w:id="56" w:author="Chengheng Liao" w:date="2021-10-12T15:53:00Z"/>
                <w:rFonts w:ascii="Arial" w:hAnsi="Arial" w:cs="Arial"/>
                <w:sz w:val="36"/>
                <w:szCs w:val="36"/>
                <w:lang w:eastAsia="zh-CN"/>
              </w:rPr>
            </w:pPr>
            <w:ins w:id="57" w:author="Chengheng Liao" w:date="2021-10-12T15:53:00Z">
              <w:r w:rsidRPr="0028207A">
                <w:rPr>
                  <w:rFonts w:ascii="Arial" w:hAnsi="Arial" w:cs="Arial"/>
                  <w:color w:val="000000" w:themeColor="text1"/>
                  <w:kern w:val="24"/>
                  <w:sz w:val="19"/>
                  <w:szCs w:val="19"/>
                  <w:lang w:eastAsia="zh-CN"/>
                </w:rPr>
                <w:t>Sample</w:t>
              </w:r>
            </w:ins>
          </w:p>
        </w:tc>
        <w:tc>
          <w:tcPr>
            <w:tcW w:w="672"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37B369D1" w14:textId="77777777" w:rsidR="0028207A" w:rsidRPr="0028207A" w:rsidRDefault="0028207A" w:rsidP="0028207A">
            <w:pPr>
              <w:jc w:val="center"/>
              <w:rPr>
                <w:ins w:id="58" w:author="Chengheng Liao" w:date="2021-10-12T15:53:00Z"/>
                <w:rFonts w:ascii="Arial" w:hAnsi="Arial" w:cs="Arial"/>
                <w:sz w:val="36"/>
                <w:szCs w:val="36"/>
                <w:lang w:eastAsia="zh-CN"/>
              </w:rPr>
            </w:pPr>
            <w:ins w:id="59" w:author="Chengheng Liao" w:date="2021-10-12T15:53:00Z">
              <w:r w:rsidRPr="0028207A">
                <w:rPr>
                  <w:rFonts w:ascii="Arial" w:hAnsi="Arial" w:cs="Arial"/>
                  <w:color w:val="000000" w:themeColor="text1"/>
                  <w:kern w:val="24"/>
                  <w:sz w:val="19"/>
                  <w:szCs w:val="19"/>
                  <w:lang w:eastAsia="zh-CN"/>
                </w:rPr>
                <w:t>ZHX2 Amp</w:t>
              </w:r>
            </w:ins>
          </w:p>
        </w:tc>
        <w:tc>
          <w:tcPr>
            <w:tcW w:w="701" w:type="dxa"/>
            <w:tcBorders>
              <w:top w:val="single" w:sz="8" w:space="0" w:color="000000"/>
              <w:left w:val="nil"/>
              <w:bottom w:val="single" w:sz="8" w:space="0" w:color="000000"/>
              <w:right w:val="nil"/>
            </w:tcBorders>
            <w:shd w:val="clear" w:color="auto" w:fill="auto"/>
            <w:tcMar>
              <w:top w:w="54" w:type="dxa"/>
              <w:left w:w="144" w:type="dxa"/>
              <w:bottom w:w="54" w:type="dxa"/>
              <w:right w:w="144" w:type="dxa"/>
            </w:tcMar>
            <w:textDirection w:val="btLr"/>
            <w:vAlign w:val="center"/>
            <w:hideMark/>
          </w:tcPr>
          <w:p w14:paraId="78EF4692" w14:textId="77777777" w:rsidR="0028207A" w:rsidRPr="0028207A" w:rsidRDefault="0028207A" w:rsidP="0028207A">
            <w:pPr>
              <w:jc w:val="center"/>
              <w:rPr>
                <w:ins w:id="60" w:author="Chengheng Liao" w:date="2021-10-12T15:53:00Z"/>
                <w:rFonts w:ascii="Arial" w:hAnsi="Arial" w:cs="Arial"/>
                <w:sz w:val="36"/>
                <w:szCs w:val="36"/>
                <w:lang w:eastAsia="zh-CN"/>
              </w:rPr>
            </w:pPr>
            <w:ins w:id="61" w:author="Chengheng Liao" w:date="2021-10-12T15:53:00Z">
              <w:r w:rsidRPr="0028207A">
                <w:rPr>
                  <w:rFonts w:ascii="Arial" w:hAnsi="Arial" w:cs="Arial"/>
                  <w:color w:val="000000" w:themeColor="text1"/>
                  <w:kern w:val="24"/>
                  <w:sz w:val="19"/>
                  <w:szCs w:val="19"/>
                  <w:lang w:eastAsia="zh-CN"/>
                </w:rPr>
                <w:t>Percentage</w:t>
              </w:r>
            </w:ins>
          </w:p>
        </w:tc>
      </w:tr>
      <w:tr w:rsidR="00376AB0" w:rsidRPr="0028207A" w14:paraId="706BBF54" w14:textId="77777777" w:rsidTr="002A306B">
        <w:trPr>
          <w:trHeight w:val="279"/>
          <w:ins w:id="62" w:author="Chengheng Liao" w:date="2021-10-12T15:53:00Z"/>
        </w:trPr>
        <w:tc>
          <w:tcPr>
            <w:tcW w:w="2929"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792F69C8" w14:textId="77777777" w:rsidR="0028207A" w:rsidRPr="0028207A" w:rsidRDefault="0028207A" w:rsidP="0028207A">
            <w:pPr>
              <w:rPr>
                <w:ins w:id="63" w:author="Chengheng Liao" w:date="2021-10-12T15:53:00Z"/>
                <w:rFonts w:ascii="Arial" w:hAnsi="Arial" w:cs="Arial"/>
                <w:sz w:val="36"/>
                <w:szCs w:val="36"/>
                <w:lang w:eastAsia="zh-CN"/>
              </w:rPr>
            </w:pPr>
            <w:ins w:id="64" w:author="Chengheng Liao" w:date="2021-10-12T15:53:00Z">
              <w:r w:rsidRPr="0028207A">
                <w:rPr>
                  <w:rFonts w:ascii="Arial" w:hAnsi="Arial" w:cs="Arial"/>
                  <w:color w:val="000000" w:themeColor="text1"/>
                  <w:kern w:val="24"/>
                  <w:sz w:val="19"/>
                  <w:szCs w:val="19"/>
                  <w:lang w:eastAsia="zh-CN"/>
                </w:rPr>
                <w:t xml:space="preserve">Breast Cancer (METABRIC, Nature 2012 &amp; Nat </w:t>
              </w:r>
              <w:proofErr w:type="spellStart"/>
              <w:r w:rsidRPr="0028207A">
                <w:rPr>
                  <w:rFonts w:ascii="Arial" w:hAnsi="Arial" w:cs="Arial"/>
                  <w:color w:val="000000" w:themeColor="text1"/>
                  <w:kern w:val="24"/>
                  <w:sz w:val="19"/>
                  <w:szCs w:val="19"/>
                  <w:lang w:eastAsia="zh-CN"/>
                </w:rPr>
                <w:t>Commun</w:t>
              </w:r>
              <w:proofErr w:type="spellEnd"/>
              <w:r w:rsidRPr="0028207A">
                <w:rPr>
                  <w:rFonts w:ascii="Arial" w:hAnsi="Arial" w:cs="Arial"/>
                  <w:color w:val="000000" w:themeColor="text1"/>
                  <w:kern w:val="24"/>
                  <w:sz w:val="19"/>
                  <w:szCs w:val="19"/>
                  <w:lang w:eastAsia="zh-CN"/>
                </w:rPr>
                <w:t xml:space="preserve"> 2016)</w:t>
              </w:r>
            </w:ins>
          </w:p>
        </w:tc>
        <w:tc>
          <w:tcPr>
            <w:tcW w:w="716"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2AFA1398" w14:textId="77777777" w:rsidR="0028207A" w:rsidRPr="0028207A" w:rsidRDefault="0028207A" w:rsidP="0028207A">
            <w:pPr>
              <w:jc w:val="center"/>
              <w:rPr>
                <w:ins w:id="65" w:author="Chengheng Liao" w:date="2021-10-12T15:53:00Z"/>
                <w:rFonts w:ascii="Arial" w:hAnsi="Arial" w:cs="Arial"/>
                <w:sz w:val="36"/>
                <w:szCs w:val="36"/>
                <w:lang w:eastAsia="zh-CN"/>
              </w:rPr>
            </w:pPr>
            <w:ins w:id="66" w:author="Chengheng Liao" w:date="2021-10-12T15:53:00Z">
              <w:r w:rsidRPr="0028207A">
                <w:rPr>
                  <w:rFonts w:ascii="Arial" w:hAnsi="Arial" w:cs="Arial"/>
                  <w:color w:val="000000" w:themeColor="text1"/>
                  <w:kern w:val="24"/>
                  <w:sz w:val="19"/>
                  <w:szCs w:val="19"/>
                  <w:lang w:eastAsia="zh-CN"/>
                </w:rPr>
                <w:t>2509</w:t>
              </w:r>
            </w:ins>
          </w:p>
        </w:tc>
        <w:tc>
          <w:tcPr>
            <w:tcW w:w="715"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56CE8476" w14:textId="77777777" w:rsidR="0028207A" w:rsidRPr="0028207A" w:rsidRDefault="0028207A" w:rsidP="0028207A">
            <w:pPr>
              <w:jc w:val="center"/>
              <w:rPr>
                <w:ins w:id="67" w:author="Chengheng Liao" w:date="2021-10-12T15:53:00Z"/>
                <w:rFonts w:ascii="Arial" w:hAnsi="Arial" w:cs="Arial"/>
                <w:sz w:val="36"/>
                <w:szCs w:val="36"/>
                <w:lang w:eastAsia="zh-CN"/>
              </w:rPr>
            </w:pPr>
            <w:ins w:id="68" w:author="Chengheng Liao" w:date="2021-10-12T15:53:00Z">
              <w:r w:rsidRPr="0028207A">
                <w:rPr>
                  <w:rFonts w:ascii="Arial" w:hAnsi="Arial" w:cs="Arial"/>
                  <w:color w:val="000000" w:themeColor="text1"/>
                  <w:kern w:val="24"/>
                  <w:sz w:val="19"/>
                  <w:szCs w:val="19"/>
                  <w:lang w:eastAsia="zh-CN"/>
                </w:rPr>
                <w:t>2509</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4BBC7F54" w14:textId="77777777" w:rsidR="0028207A" w:rsidRPr="0028207A" w:rsidRDefault="0028207A" w:rsidP="0028207A">
            <w:pPr>
              <w:jc w:val="center"/>
              <w:rPr>
                <w:ins w:id="69" w:author="Chengheng Liao" w:date="2021-10-12T15:53:00Z"/>
                <w:rFonts w:ascii="Arial" w:hAnsi="Arial" w:cs="Arial"/>
                <w:sz w:val="36"/>
                <w:szCs w:val="36"/>
                <w:lang w:eastAsia="zh-CN"/>
              </w:rPr>
            </w:pPr>
            <w:ins w:id="70" w:author="Chengheng Liao" w:date="2021-10-12T15:53:00Z">
              <w:r w:rsidRPr="0028207A">
                <w:rPr>
                  <w:rFonts w:ascii="Arial" w:hAnsi="Arial" w:cs="Arial"/>
                  <w:color w:val="000000" w:themeColor="text1"/>
                  <w:kern w:val="24"/>
                  <w:sz w:val="19"/>
                  <w:szCs w:val="19"/>
                  <w:lang w:eastAsia="zh-CN"/>
                </w:rPr>
                <w:t>512</w:t>
              </w:r>
            </w:ins>
          </w:p>
        </w:tc>
        <w:tc>
          <w:tcPr>
            <w:tcW w:w="701"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196D98E7" w14:textId="77777777" w:rsidR="0028207A" w:rsidRPr="0028207A" w:rsidRDefault="0028207A" w:rsidP="0028207A">
            <w:pPr>
              <w:jc w:val="center"/>
              <w:rPr>
                <w:ins w:id="71" w:author="Chengheng Liao" w:date="2021-10-12T15:53:00Z"/>
                <w:rFonts w:ascii="Arial" w:hAnsi="Arial" w:cs="Arial"/>
                <w:sz w:val="36"/>
                <w:szCs w:val="36"/>
                <w:lang w:eastAsia="zh-CN"/>
              </w:rPr>
            </w:pPr>
            <w:ins w:id="72" w:author="Chengheng Liao" w:date="2021-10-12T15:53:00Z">
              <w:r w:rsidRPr="0028207A">
                <w:rPr>
                  <w:rFonts w:ascii="Arial" w:hAnsi="Arial" w:cs="Arial"/>
                  <w:color w:val="000000" w:themeColor="text1"/>
                  <w:kern w:val="24"/>
                  <w:sz w:val="19"/>
                  <w:szCs w:val="19"/>
                  <w:lang w:eastAsia="zh-CN"/>
                </w:rPr>
                <w:t>23.6</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1C8F922A" w14:textId="77777777" w:rsidR="0028207A" w:rsidRPr="0028207A" w:rsidRDefault="0028207A" w:rsidP="0028207A">
            <w:pPr>
              <w:jc w:val="center"/>
              <w:rPr>
                <w:ins w:id="73" w:author="Chengheng Liao" w:date="2021-10-12T15:53:00Z"/>
                <w:rFonts w:ascii="Arial" w:hAnsi="Arial" w:cs="Arial"/>
                <w:sz w:val="36"/>
                <w:szCs w:val="36"/>
                <w:lang w:eastAsia="zh-CN"/>
              </w:rPr>
            </w:pPr>
            <w:ins w:id="74" w:author="Chengheng Liao" w:date="2021-10-12T15:53:00Z">
              <w:r w:rsidRPr="0028207A">
                <w:rPr>
                  <w:rFonts w:ascii="Arial" w:hAnsi="Arial" w:cs="Arial"/>
                  <w:color w:val="000000" w:themeColor="text1"/>
                  <w:kern w:val="24"/>
                  <w:sz w:val="19"/>
                  <w:szCs w:val="19"/>
                  <w:lang w:eastAsia="zh-CN"/>
                </w:rPr>
                <w:t>320</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4AE70A3B" w14:textId="77777777" w:rsidR="0028207A" w:rsidRPr="0028207A" w:rsidRDefault="0028207A" w:rsidP="0028207A">
            <w:pPr>
              <w:rPr>
                <w:ins w:id="75" w:author="Chengheng Liao" w:date="2021-10-12T15:53:00Z"/>
                <w:rFonts w:ascii="Arial" w:hAnsi="Arial" w:cs="Arial"/>
                <w:sz w:val="36"/>
                <w:szCs w:val="36"/>
                <w:lang w:eastAsia="zh-CN"/>
              </w:rPr>
            </w:pPr>
            <w:ins w:id="76" w:author="Chengheng Liao" w:date="2021-10-12T15:53:00Z">
              <w:r w:rsidRPr="0028207A">
                <w:rPr>
                  <w:rFonts w:ascii="Arial" w:hAnsi="Arial" w:cs="Arial"/>
                  <w:color w:val="000000" w:themeColor="text1"/>
                  <w:kern w:val="24"/>
                  <w:sz w:val="19"/>
                  <w:szCs w:val="19"/>
                  <w:lang w:eastAsia="zh-CN"/>
                </w:rPr>
                <w:t>320</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1C806362" w14:textId="77777777" w:rsidR="0028207A" w:rsidRPr="0028207A" w:rsidRDefault="0028207A" w:rsidP="0028207A">
            <w:pPr>
              <w:jc w:val="center"/>
              <w:rPr>
                <w:ins w:id="77" w:author="Chengheng Liao" w:date="2021-10-12T15:53:00Z"/>
                <w:rFonts w:ascii="Arial" w:hAnsi="Arial" w:cs="Arial"/>
                <w:sz w:val="36"/>
                <w:szCs w:val="36"/>
                <w:lang w:eastAsia="zh-CN"/>
              </w:rPr>
            </w:pPr>
            <w:ins w:id="78" w:author="Chengheng Liao" w:date="2021-10-12T15:53:00Z">
              <w:r w:rsidRPr="0028207A">
                <w:rPr>
                  <w:rFonts w:ascii="Arial" w:hAnsi="Arial" w:cs="Arial"/>
                  <w:color w:val="000000" w:themeColor="text1"/>
                  <w:kern w:val="24"/>
                  <w:sz w:val="19"/>
                  <w:szCs w:val="19"/>
                  <w:lang w:eastAsia="zh-CN"/>
                </w:rPr>
                <w:t>104</w:t>
              </w:r>
            </w:ins>
          </w:p>
        </w:tc>
        <w:tc>
          <w:tcPr>
            <w:tcW w:w="701"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04717A4D" w14:textId="77777777" w:rsidR="0028207A" w:rsidRPr="0028207A" w:rsidRDefault="0028207A" w:rsidP="0028207A">
            <w:pPr>
              <w:jc w:val="center"/>
              <w:rPr>
                <w:ins w:id="79" w:author="Chengheng Liao" w:date="2021-10-12T15:53:00Z"/>
                <w:rFonts w:ascii="Arial" w:hAnsi="Arial" w:cs="Arial"/>
                <w:sz w:val="36"/>
                <w:szCs w:val="36"/>
                <w:lang w:eastAsia="zh-CN"/>
              </w:rPr>
            </w:pPr>
            <w:ins w:id="80" w:author="Chengheng Liao" w:date="2021-10-12T15:53:00Z">
              <w:r w:rsidRPr="0028207A">
                <w:rPr>
                  <w:rFonts w:ascii="Arial" w:hAnsi="Arial" w:cs="Arial"/>
                  <w:color w:val="000000" w:themeColor="text1"/>
                  <w:kern w:val="24"/>
                  <w:sz w:val="19"/>
                  <w:szCs w:val="19"/>
                  <w:lang w:eastAsia="zh-CN"/>
                </w:rPr>
                <w:t>32.5</w:t>
              </w:r>
            </w:ins>
          </w:p>
        </w:tc>
        <w:tc>
          <w:tcPr>
            <w:tcW w:w="715"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106D8B55" w14:textId="77777777" w:rsidR="0028207A" w:rsidRPr="0028207A" w:rsidRDefault="0028207A" w:rsidP="0028207A">
            <w:pPr>
              <w:jc w:val="center"/>
              <w:rPr>
                <w:ins w:id="81" w:author="Chengheng Liao" w:date="2021-10-12T15:53:00Z"/>
                <w:rFonts w:ascii="Arial" w:hAnsi="Arial" w:cs="Arial"/>
                <w:sz w:val="36"/>
                <w:szCs w:val="36"/>
                <w:lang w:eastAsia="zh-CN"/>
              </w:rPr>
            </w:pPr>
            <w:ins w:id="82" w:author="Chengheng Liao" w:date="2021-10-12T15:53:00Z">
              <w:r w:rsidRPr="0028207A">
                <w:rPr>
                  <w:rFonts w:ascii="Arial" w:hAnsi="Arial" w:cs="Arial"/>
                  <w:color w:val="000000" w:themeColor="text1"/>
                  <w:kern w:val="24"/>
                  <w:sz w:val="19"/>
                  <w:szCs w:val="19"/>
                  <w:lang w:eastAsia="zh-CN"/>
                </w:rPr>
                <w:t>1825</w:t>
              </w:r>
            </w:ins>
          </w:p>
        </w:tc>
        <w:tc>
          <w:tcPr>
            <w:tcW w:w="715"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5586E790" w14:textId="77777777" w:rsidR="0028207A" w:rsidRPr="0028207A" w:rsidRDefault="0028207A" w:rsidP="0028207A">
            <w:pPr>
              <w:jc w:val="center"/>
              <w:rPr>
                <w:ins w:id="83" w:author="Chengheng Liao" w:date="2021-10-12T15:53:00Z"/>
                <w:rFonts w:ascii="Arial" w:hAnsi="Arial" w:cs="Arial"/>
                <w:sz w:val="36"/>
                <w:szCs w:val="36"/>
                <w:lang w:eastAsia="zh-CN"/>
              </w:rPr>
            </w:pPr>
            <w:ins w:id="84" w:author="Chengheng Liao" w:date="2021-10-12T15:53:00Z">
              <w:r w:rsidRPr="0028207A">
                <w:rPr>
                  <w:rFonts w:ascii="Arial" w:hAnsi="Arial" w:cs="Arial"/>
                  <w:color w:val="000000" w:themeColor="text1"/>
                  <w:kern w:val="24"/>
                  <w:sz w:val="19"/>
                  <w:szCs w:val="19"/>
                  <w:lang w:eastAsia="zh-CN"/>
                </w:rPr>
                <w:t>1825</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336E552E" w14:textId="77777777" w:rsidR="0028207A" w:rsidRPr="0028207A" w:rsidRDefault="0028207A" w:rsidP="0028207A">
            <w:pPr>
              <w:jc w:val="center"/>
              <w:rPr>
                <w:ins w:id="85" w:author="Chengheng Liao" w:date="2021-10-12T15:53:00Z"/>
                <w:rFonts w:ascii="Arial" w:hAnsi="Arial" w:cs="Arial"/>
                <w:sz w:val="36"/>
                <w:szCs w:val="36"/>
                <w:lang w:eastAsia="zh-CN"/>
              </w:rPr>
            </w:pPr>
            <w:ins w:id="86" w:author="Chengheng Liao" w:date="2021-10-12T15:53:00Z">
              <w:r w:rsidRPr="0028207A">
                <w:rPr>
                  <w:rFonts w:ascii="Arial" w:hAnsi="Arial" w:cs="Arial"/>
                  <w:color w:val="000000" w:themeColor="text1"/>
                  <w:kern w:val="24"/>
                  <w:sz w:val="19"/>
                  <w:szCs w:val="19"/>
                  <w:lang w:eastAsia="zh-CN"/>
                </w:rPr>
                <w:t>341</w:t>
              </w:r>
            </w:ins>
          </w:p>
        </w:tc>
        <w:tc>
          <w:tcPr>
            <w:tcW w:w="701"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2AC6A5B2" w14:textId="77777777" w:rsidR="0028207A" w:rsidRPr="0028207A" w:rsidRDefault="0028207A" w:rsidP="0028207A">
            <w:pPr>
              <w:jc w:val="center"/>
              <w:rPr>
                <w:ins w:id="87" w:author="Chengheng Liao" w:date="2021-10-12T15:53:00Z"/>
                <w:rFonts w:ascii="Arial" w:hAnsi="Arial" w:cs="Arial"/>
                <w:sz w:val="36"/>
                <w:szCs w:val="36"/>
                <w:lang w:eastAsia="zh-CN"/>
              </w:rPr>
            </w:pPr>
            <w:ins w:id="88" w:author="Chengheng Liao" w:date="2021-10-12T15:53:00Z">
              <w:r w:rsidRPr="0028207A">
                <w:rPr>
                  <w:rFonts w:ascii="Arial" w:hAnsi="Arial" w:cs="Arial"/>
                  <w:color w:val="000000" w:themeColor="text1"/>
                  <w:kern w:val="24"/>
                  <w:sz w:val="19"/>
                  <w:szCs w:val="19"/>
                  <w:lang w:eastAsia="zh-CN"/>
                </w:rPr>
                <w:t>21.1</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21CF6B4B" w14:textId="77777777" w:rsidR="0028207A" w:rsidRPr="0028207A" w:rsidRDefault="0028207A" w:rsidP="0028207A">
            <w:pPr>
              <w:jc w:val="center"/>
              <w:rPr>
                <w:ins w:id="89" w:author="Chengheng Liao" w:date="2021-10-12T15:53:00Z"/>
                <w:rFonts w:ascii="Arial" w:hAnsi="Arial" w:cs="Arial"/>
                <w:sz w:val="36"/>
                <w:szCs w:val="36"/>
                <w:lang w:eastAsia="zh-CN"/>
              </w:rPr>
            </w:pPr>
            <w:ins w:id="90" w:author="Chengheng Liao" w:date="2021-10-12T15:53:00Z">
              <w:r w:rsidRPr="0028207A">
                <w:rPr>
                  <w:rFonts w:ascii="Arial" w:hAnsi="Arial" w:cs="Arial"/>
                  <w:color w:val="000000" w:themeColor="text1"/>
                  <w:kern w:val="24"/>
                  <w:sz w:val="19"/>
                  <w:szCs w:val="19"/>
                  <w:lang w:eastAsia="zh-CN"/>
                </w:rPr>
                <w:t>247</w:t>
              </w:r>
            </w:ins>
          </w:p>
        </w:tc>
        <w:tc>
          <w:tcPr>
            <w:tcW w:w="678"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2D53D69E" w14:textId="77777777" w:rsidR="0028207A" w:rsidRPr="0028207A" w:rsidRDefault="0028207A" w:rsidP="0028207A">
            <w:pPr>
              <w:jc w:val="center"/>
              <w:rPr>
                <w:ins w:id="91" w:author="Chengheng Liao" w:date="2021-10-12T15:53:00Z"/>
                <w:rFonts w:ascii="Arial" w:hAnsi="Arial" w:cs="Arial"/>
                <w:sz w:val="36"/>
                <w:szCs w:val="36"/>
                <w:lang w:eastAsia="zh-CN"/>
              </w:rPr>
            </w:pPr>
            <w:ins w:id="92" w:author="Chengheng Liao" w:date="2021-10-12T15:53:00Z">
              <w:r w:rsidRPr="0028207A">
                <w:rPr>
                  <w:rFonts w:ascii="Arial" w:hAnsi="Arial" w:cs="Arial"/>
                  <w:color w:val="000000" w:themeColor="text1"/>
                  <w:kern w:val="24"/>
                  <w:sz w:val="19"/>
                  <w:szCs w:val="19"/>
                  <w:lang w:eastAsia="zh-CN"/>
                </w:rPr>
                <w:t>247</w:t>
              </w:r>
            </w:ins>
          </w:p>
        </w:tc>
        <w:tc>
          <w:tcPr>
            <w:tcW w:w="672"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045D31FC" w14:textId="77777777" w:rsidR="0028207A" w:rsidRPr="0028207A" w:rsidRDefault="0028207A" w:rsidP="0028207A">
            <w:pPr>
              <w:jc w:val="center"/>
              <w:rPr>
                <w:ins w:id="93" w:author="Chengheng Liao" w:date="2021-10-12T15:53:00Z"/>
                <w:rFonts w:ascii="Arial" w:hAnsi="Arial" w:cs="Arial"/>
                <w:sz w:val="36"/>
                <w:szCs w:val="36"/>
                <w:lang w:eastAsia="zh-CN"/>
              </w:rPr>
            </w:pPr>
            <w:ins w:id="94" w:author="Chengheng Liao" w:date="2021-10-12T15:53:00Z">
              <w:r w:rsidRPr="0028207A">
                <w:rPr>
                  <w:rFonts w:ascii="Arial" w:hAnsi="Arial" w:cs="Arial"/>
                  <w:color w:val="000000" w:themeColor="text1"/>
                  <w:kern w:val="24"/>
                  <w:sz w:val="19"/>
                  <w:szCs w:val="19"/>
                  <w:lang w:eastAsia="zh-CN"/>
                </w:rPr>
                <w:t>81</w:t>
              </w:r>
            </w:ins>
          </w:p>
        </w:tc>
        <w:tc>
          <w:tcPr>
            <w:tcW w:w="701" w:type="dxa"/>
            <w:tcBorders>
              <w:top w:val="single" w:sz="8" w:space="0" w:color="000000"/>
              <w:left w:val="nil"/>
              <w:bottom w:val="nil"/>
              <w:right w:val="nil"/>
            </w:tcBorders>
            <w:shd w:val="clear" w:color="auto" w:fill="auto"/>
            <w:tcMar>
              <w:top w:w="54" w:type="dxa"/>
              <w:left w:w="144" w:type="dxa"/>
              <w:bottom w:w="54" w:type="dxa"/>
              <w:right w:w="144" w:type="dxa"/>
            </w:tcMar>
            <w:vAlign w:val="center"/>
            <w:hideMark/>
          </w:tcPr>
          <w:p w14:paraId="06534813" w14:textId="77777777" w:rsidR="0028207A" w:rsidRPr="0028207A" w:rsidRDefault="0028207A" w:rsidP="0028207A">
            <w:pPr>
              <w:jc w:val="center"/>
              <w:rPr>
                <w:ins w:id="95" w:author="Chengheng Liao" w:date="2021-10-12T15:53:00Z"/>
                <w:rFonts w:ascii="Arial" w:hAnsi="Arial" w:cs="Arial"/>
                <w:sz w:val="36"/>
                <w:szCs w:val="36"/>
                <w:lang w:eastAsia="zh-CN"/>
              </w:rPr>
            </w:pPr>
            <w:ins w:id="96" w:author="Chengheng Liao" w:date="2021-10-12T15:53:00Z">
              <w:r w:rsidRPr="0028207A">
                <w:rPr>
                  <w:rFonts w:ascii="Arial" w:hAnsi="Arial" w:cs="Arial"/>
                  <w:color w:val="000000" w:themeColor="text1"/>
                  <w:kern w:val="24"/>
                  <w:sz w:val="19"/>
                  <w:szCs w:val="19"/>
                  <w:lang w:eastAsia="zh-CN"/>
                </w:rPr>
                <w:t>32.8</w:t>
              </w:r>
            </w:ins>
          </w:p>
        </w:tc>
      </w:tr>
      <w:tr w:rsidR="00376AB0" w:rsidRPr="0028207A" w14:paraId="765A922C" w14:textId="77777777" w:rsidTr="002A306B">
        <w:trPr>
          <w:trHeight w:val="279"/>
          <w:ins w:id="97" w:author="Chengheng Liao" w:date="2021-10-12T15:53:00Z"/>
        </w:trPr>
        <w:tc>
          <w:tcPr>
            <w:tcW w:w="2929" w:type="dxa"/>
            <w:tcBorders>
              <w:top w:val="nil"/>
              <w:left w:val="nil"/>
              <w:bottom w:val="nil"/>
              <w:right w:val="nil"/>
            </w:tcBorders>
            <w:shd w:val="clear" w:color="auto" w:fill="auto"/>
            <w:tcMar>
              <w:top w:w="54" w:type="dxa"/>
              <w:left w:w="144" w:type="dxa"/>
              <w:bottom w:w="54" w:type="dxa"/>
              <w:right w:w="144" w:type="dxa"/>
            </w:tcMar>
            <w:vAlign w:val="center"/>
            <w:hideMark/>
          </w:tcPr>
          <w:p w14:paraId="67C1B9AE" w14:textId="77777777" w:rsidR="0028207A" w:rsidRPr="0028207A" w:rsidRDefault="0028207A" w:rsidP="0028207A">
            <w:pPr>
              <w:rPr>
                <w:ins w:id="98" w:author="Chengheng Liao" w:date="2021-10-12T15:53:00Z"/>
                <w:rFonts w:ascii="Arial" w:hAnsi="Arial" w:cs="Arial"/>
                <w:sz w:val="36"/>
                <w:szCs w:val="36"/>
                <w:lang w:eastAsia="zh-CN"/>
              </w:rPr>
            </w:pPr>
            <w:ins w:id="99" w:author="Chengheng Liao" w:date="2021-10-12T15:53:00Z">
              <w:r w:rsidRPr="0028207A">
                <w:rPr>
                  <w:rFonts w:ascii="Arial" w:hAnsi="Arial" w:cs="Arial"/>
                  <w:color w:val="000000" w:themeColor="text1"/>
                  <w:kern w:val="24"/>
                  <w:sz w:val="19"/>
                  <w:szCs w:val="19"/>
                  <w:lang w:eastAsia="zh-CN"/>
                </w:rPr>
                <w:t>The Metastatic Breast Cancer Project (Provisional, February 2020)</w:t>
              </w:r>
            </w:ins>
          </w:p>
        </w:tc>
        <w:tc>
          <w:tcPr>
            <w:tcW w:w="716" w:type="dxa"/>
            <w:tcBorders>
              <w:top w:val="nil"/>
              <w:left w:val="nil"/>
              <w:bottom w:val="nil"/>
              <w:right w:val="nil"/>
            </w:tcBorders>
            <w:shd w:val="clear" w:color="auto" w:fill="auto"/>
            <w:tcMar>
              <w:top w:w="54" w:type="dxa"/>
              <w:left w:w="144" w:type="dxa"/>
              <w:bottom w:w="54" w:type="dxa"/>
              <w:right w:w="144" w:type="dxa"/>
            </w:tcMar>
            <w:vAlign w:val="center"/>
            <w:hideMark/>
          </w:tcPr>
          <w:p w14:paraId="0DFD2AAC" w14:textId="77777777" w:rsidR="0028207A" w:rsidRPr="0028207A" w:rsidRDefault="0028207A" w:rsidP="0028207A">
            <w:pPr>
              <w:jc w:val="center"/>
              <w:rPr>
                <w:ins w:id="100" w:author="Chengheng Liao" w:date="2021-10-12T15:53:00Z"/>
                <w:rFonts w:ascii="Arial" w:hAnsi="Arial" w:cs="Arial"/>
                <w:sz w:val="36"/>
                <w:szCs w:val="36"/>
                <w:lang w:eastAsia="zh-CN"/>
              </w:rPr>
            </w:pPr>
            <w:ins w:id="101" w:author="Chengheng Liao" w:date="2021-10-12T15:53:00Z">
              <w:r w:rsidRPr="0028207A">
                <w:rPr>
                  <w:rFonts w:ascii="Arial" w:hAnsi="Arial" w:cs="Arial"/>
                  <w:color w:val="000000" w:themeColor="text1"/>
                  <w:kern w:val="24"/>
                  <w:sz w:val="19"/>
                  <w:szCs w:val="19"/>
                  <w:lang w:eastAsia="zh-CN"/>
                </w:rPr>
                <w:t>180</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445AAF86" w14:textId="77777777" w:rsidR="0028207A" w:rsidRPr="0028207A" w:rsidRDefault="0028207A" w:rsidP="0028207A">
            <w:pPr>
              <w:jc w:val="center"/>
              <w:rPr>
                <w:ins w:id="102" w:author="Chengheng Liao" w:date="2021-10-12T15:53:00Z"/>
                <w:rFonts w:ascii="Arial" w:hAnsi="Arial" w:cs="Arial"/>
                <w:sz w:val="36"/>
                <w:szCs w:val="36"/>
                <w:lang w:eastAsia="zh-CN"/>
              </w:rPr>
            </w:pPr>
            <w:ins w:id="103" w:author="Chengheng Liao" w:date="2021-10-12T15:53:00Z">
              <w:r w:rsidRPr="0028207A">
                <w:rPr>
                  <w:rFonts w:ascii="Arial" w:hAnsi="Arial" w:cs="Arial"/>
                  <w:color w:val="000000" w:themeColor="text1"/>
                  <w:kern w:val="24"/>
                  <w:sz w:val="19"/>
                  <w:szCs w:val="19"/>
                  <w:lang w:eastAsia="zh-CN"/>
                </w:rPr>
                <w:t>237</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660C7381" w14:textId="77777777" w:rsidR="0028207A" w:rsidRPr="0028207A" w:rsidRDefault="0028207A" w:rsidP="0028207A">
            <w:pPr>
              <w:jc w:val="center"/>
              <w:rPr>
                <w:ins w:id="104" w:author="Chengheng Liao" w:date="2021-10-12T15:53:00Z"/>
                <w:rFonts w:ascii="Arial" w:hAnsi="Arial" w:cs="Arial"/>
                <w:sz w:val="36"/>
                <w:szCs w:val="36"/>
                <w:lang w:eastAsia="zh-CN"/>
              </w:rPr>
            </w:pPr>
            <w:ins w:id="105" w:author="Chengheng Liao" w:date="2021-10-12T15:53:00Z">
              <w:r w:rsidRPr="0028207A">
                <w:rPr>
                  <w:rFonts w:ascii="Arial" w:hAnsi="Arial" w:cs="Arial"/>
                  <w:color w:val="000000" w:themeColor="text1"/>
                  <w:kern w:val="24"/>
                  <w:sz w:val="19"/>
                  <w:szCs w:val="19"/>
                  <w:lang w:eastAsia="zh-CN"/>
                </w:rPr>
                <w:t>44</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06B8152D" w14:textId="77777777" w:rsidR="0028207A" w:rsidRPr="0028207A" w:rsidRDefault="0028207A" w:rsidP="0028207A">
            <w:pPr>
              <w:jc w:val="center"/>
              <w:rPr>
                <w:ins w:id="106" w:author="Chengheng Liao" w:date="2021-10-12T15:53:00Z"/>
                <w:rFonts w:ascii="Arial" w:hAnsi="Arial" w:cs="Arial"/>
                <w:sz w:val="36"/>
                <w:szCs w:val="36"/>
                <w:lang w:eastAsia="zh-CN"/>
              </w:rPr>
            </w:pPr>
            <w:ins w:id="107" w:author="Chengheng Liao" w:date="2021-10-12T15:53:00Z">
              <w:r w:rsidRPr="0028207A">
                <w:rPr>
                  <w:rFonts w:ascii="Arial" w:hAnsi="Arial" w:cs="Arial"/>
                  <w:color w:val="000000" w:themeColor="text1"/>
                  <w:kern w:val="24"/>
                  <w:sz w:val="19"/>
                  <w:szCs w:val="19"/>
                  <w:lang w:eastAsia="zh-CN"/>
                </w:rPr>
                <w:t>18.6</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5F1115BE" w14:textId="77777777" w:rsidR="0028207A" w:rsidRPr="0028207A" w:rsidRDefault="0028207A" w:rsidP="0028207A">
            <w:pPr>
              <w:jc w:val="center"/>
              <w:rPr>
                <w:ins w:id="108" w:author="Chengheng Liao" w:date="2021-10-12T15:53:00Z"/>
                <w:rFonts w:ascii="Arial" w:hAnsi="Arial" w:cs="Arial"/>
                <w:sz w:val="36"/>
                <w:szCs w:val="36"/>
                <w:lang w:eastAsia="zh-CN"/>
              </w:rPr>
            </w:pPr>
            <w:ins w:id="109" w:author="Chengheng Liao" w:date="2021-10-12T15:53:00Z">
              <w:r w:rsidRPr="0028207A">
                <w:rPr>
                  <w:rFonts w:ascii="Arial" w:hAnsi="Arial" w:cs="Arial"/>
                  <w:color w:val="000000" w:themeColor="text1"/>
                  <w:kern w:val="24"/>
                  <w:sz w:val="19"/>
                  <w:szCs w:val="19"/>
                  <w:lang w:eastAsia="zh-CN"/>
                </w:rPr>
                <w:t>5</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2D7C1548" w14:textId="77777777" w:rsidR="0028207A" w:rsidRPr="0028207A" w:rsidRDefault="0028207A" w:rsidP="0028207A">
            <w:pPr>
              <w:rPr>
                <w:ins w:id="110" w:author="Chengheng Liao" w:date="2021-10-12T15:53:00Z"/>
                <w:rFonts w:ascii="Arial" w:hAnsi="Arial" w:cs="Arial"/>
                <w:sz w:val="36"/>
                <w:szCs w:val="36"/>
                <w:lang w:eastAsia="zh-CN"/>
              </w:rPr>
            </w:pPr>
            <w:ins w:id="111" w:author="Chengheng Liao" w:date="2021-10-12T15:53:00Z">
              <w:r w:rsidRPr="0028207A">
                <w:rPr>
                  <w:rFonts w:ascii="Arial" w:hAnsi="Arial" w:cs="Arial"/>
                  <w:color w:val="000000" w:themeColor="text1"/>
                  <w:kern w:val="24"/>
                  <w:sz w:val="19"/>
                  <w:szCs w:val="19"/>
                  <w:lang w:eastAsia="zh-CN"/>
                </w:rPr>
                <w:t>6</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0C493D48" w14:textId="77777777" w:rsidR="0028207A" w:rsidRPr="0028207A" w:rsidRDefault="0028207A" w:rsidP="0028207A">
            <w:pPr>
              <w:jc w:val="center"/>
              <w:rPr>
                <w:ins w:id="112" w:author="Chengheng Liao" w:date="2021-10-12T15:53:00Z"/>
                <w:rFonts w:ascii="Arial" w:hAnsi="Arial" w:cs="Arial"/>
                <w:sz w:val="36"/>
                <w:szCs w:val="36"/>
                <w:lang w:eastAsia="zh-CN"/>
              </w:rPr>
            </w:pPr>
            <w:ins w:id="113" w:author="Chengheng Liao" w:date="2021-10-12T15:53:00Z">
              <w:r w:rsidRPr="0028207A">
                <w:rPr>
                  <w:rFonts w:ascii="Arial" w:hAnsi="Arial" w:cs="Arial"/>
                  <w:color w:val="000000" w:themeColor="text1"/>
                  <w:kern w:val="24"/>
                  <w:sz w:val="19"/>
                  <w:szCs w:val="19"/>
                  <w:lang w:eastAsia="zh-CN"/>
                </w:rPr>
                <w:t>2</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70C0A9A0" w14:textId="77777777" w:rsidR="0028207A" w:rsidRPr="0028207A" w:rsidRDefault="0028207A" w:rsidP="0028207A">
            <w:pPr>
              <w:jc w:val="center"/>
              <w:rPr>
                <w:ins w:id="114" w:author="Chengheng Liao" w:date="2021-10-12T15:53:00Z"/>
                <w:rFonts w:ascii="Arial" w:hAnsi="Arial" w:cs="Arial"/>
                <w:sz w:val="36"/>
                <w:szCs w:val="36"/>
                <w:lang w:eastAsia="zh-CN"/>
              </w:rPr>
            </w:pPr>
            <w:ins w:id="115" w:author="Chengheng Liao" w:date="2021-10-12T15:53:00Z">
              <w:r w:rsidRPr="0028207A">
                <w:rPr>
                  <w:rFonts w:ascii="Arial" w:hAnsi="Arial" w:cs="Arial"/>
                  <w:color w:val="000000" w:themeColor="text1"/>
                  <w:kern w:val="24"/>
                  <w:sz w:val="19"/>
                  <w:szCs w:val="19"/>
                  <w:lang w:eastAsia="zh-CN"/>
                </w:rPr>
                <w:t>33.3</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2A38615A" w14:textId="77777777" w:rsidR="0028207A" w:rsidRPr="0028207A" w:rsidRDefault="0028207A" w:rsidP="0028207A">
            <w:pPr>
              <w:rPr>
                <w:ins w:id="116" w:author="Chengheng Liao" w:date="2021-10-12T15:53:00Z"/>
                <w:rFonts w:ascii="Arial" w:hAnsi="Arial" w:cs="Arial"/>
                <w:sz w:val="36"/>
                <w:szCs w:val="36"/>
                <w:lang w:eastAsia="zh-CN"/>
              </w:rPr>
            </w:pPr>
            <w:ins w:id="117" w:author="Chengheng Liao" w:date="2021-10-12T15:53:00Z">
              <w:r w:rsidRPr="0028207A">
                <w:rPr>
                  <w:rFonts w:ascii="Arial" w:hAnsi="Arial" w:cs="Arial"/>
                  <w:color w:val="000000" w:themeColor="text1"/>
                  <w:kern w:val="24"/>
                  <w:sz w:val="19"/>
                  <w:szCs w:val="19"/>
                  <w:lang w:eastAsia="zh-CN"/>
                </w:rPr>
                <w:t>94</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4FFB87D8" w14:textId="77777777" w:rsidR="0028207A" w:rsidRPr="0028207A" w:rsidRDefault="0028207A" w:rsidP="0028207A">
            <w:pPr>
              <w:rPr>
                <w:ins w:id="118" w:author="Chengheng Liao" w:date="2021-10-12T15:53:00Z"/>
                <w:rFonts w:ascii="Arial" w:hAnsi="Arial" w:cs="Arial"/>
                <w:sz w:val="36"/>
                <w:szCs w:val="36"/>
                <w:lang w:eastAsia="zh-CN"/>
              </w:rPr>
            </w:pPr>
            <w:ins w:id="119" w:author="Chengheng Liao" w:date="2021-10-12T15:53:00Z">
              <w:r w:rsidRPr="0028207A">
                <w:rPr>
                  <w:rFonts w:ascii="Arial" w:hAnsi="Arial" w:cs="Arial"/>
                  <w:color w:val="000000" w:themeColor="text1"/>
                  <w:kern w:val="24"/>
                  <w:sz w:val="19"/>
                  <w:szCs w:val="19"/>
                  <w:lang w:eastAsia="zh-CN"/>
                </w:rPr>
                <w:t>126</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7F97549D" w14:textId="77777777" w:rsidR="0028207A" w:rsidRPr="0028207A" w:rsidRDefault="0028207A" w:rsidP="0028207A">
            <w:pPr>
              <w:rPr>
                <w:ins w:id="120" w:author="Chengheng Liao" w:date="2021-10-12T15:53:00Z"/>
                <w:rFonts w:ascii="Arial" w:hAnsi="Arial" w:cs="Arial"/>
                <w:sz w:val="36"/>
                <w:szCs w:val="36"/>
                <w:lang w:eastAsia="zh-CN"/>
              </w:rPr>
            </w:pPr>
            <w:ins w:id="121" w:author="Chengheng Liao" w:date="2021-10-12T15:53:00Z">
              <w:r w:rsidRPr="0028207A">
                <w:rPr>
                  <w:rFonts w:ascii="Arial" w:hAnsi="Arial" w:cs="Arial"/>
                  <w:color w:val="000000" w:themeColor="text1"/>
                  <w:kern w:val="24"/>
                  <w:sz w:val="19"/>
                  <w:szCs w:val="19"/>
                  <w:lang w:eastAsia="zh-CN"/>
                </w:rPr>
                <w:t>18</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6B96017F" w14:textId="77777777" w:rsidR="0028207A" w:rsidRPr="0028207A" w:rsidRDefault="0028207A" w:rsidP="0028207A">
            <w:pPr>
              <w:rPr>
                <w:ins w:id="122" w:author="Chengheng Liao" w:date="2021-10-12T15:53:00Z"/>
                <w:rFonts w:ascii="Arial" w:hAnsi="Arial" w:cs="Arial"/>
                <w:sz w:val="36"/>
                <w:szCs w:val="36"/>
                <w:lang w:eastAsia="zh-CN"/>
              </w:rPr>
            </w:pPr>
            <w:ins w:id="123" w:author="Chengheng Liao" w:date="2021-10-12T15:53:00Z">
              <w:r w:rsidRPr="0028207A">
                <w:rPr>
                  <w:rFonts w:ascii="Arial" w:hAnsi="Arial" w:cs="Arial"/>
                  <w:color w:val="000000" w:themeColor="text1"/>
                  <w:kern w:val="24"/>
                  <w:sz w:val="19"/>
                  <w:szCs w:val="19"/>
                  <w:lang w:eastAsia="zh-CN"/>
                </w:rPr>
                <w:t>14.3</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74C445B7" w14:textId="77777777" w:rsidR="0028207A" w:rsidRPr="0028207A" w:rsidRDefault="0028207A" w:rsidP="0028207A">
            <w:pPr>
              <w:jc w:val="center"/>
              <w:rPr>
                <w:ins w:id="124" w:author="Chengheng Liao" w:date="2021-10-12T15:53:00Z"/>
                <w:rFonts w:ascii="Arial" w:hAnsi="Arial" w:cs="Arial"/>
                <w:sz w:val="36"/>
                <w:szCs w:val="36"/>
                <w:lang w:eastAsia="zh-CN"/>
              </w:rPr>
            </w:pPr>
            <w:ins w:id="125" w:author="Chengheng Liao" w:date="2021-10-12T15:53:00Z">
              <w:r w:rsidRPr="0028207A">
                <w:rPr>
                  <w:rFonts w:ascii="Arial" w:hAnsi="Arial" w:cs="Arial"/>
                  <w:color w:val="000000" w:themeColor="text1"/>
                  <w:kern w:val="24"/>
                  <w:sz w:val="19"/>
                  <w:szCs w:val="19"/>
                  <w:lang w:eastAsia="zh-CN"/>
                </w:rPr>
                <w:t>37</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28B382EE" w14:textId="77777777" w:rsidR="0028207A" w:rsidRPr="0028207A" w:rsidRDefault="0028207A" w:rsidP="0028207A">
            <w:pPr>
              <w:jc w:val="center"/>
              <w:rPr>
                <w:ins w:id="126" w:author="Chengheng Liao" w:date="2021-10-12T15:53:00Z"/>
                <w:rFonts w:ascii="Arial" w:hAnsi="Arial" w:cs="Arial"/>
                <w:sz w:val="36"/>
                <w:szCs w:val="36"/>
                <w:lang w:eastAsia="zh-CN"/>
              </w:rPr>
            </w:pPr>
            <w:ins w:id="127" w:author="Chengheng Liao" w:date="2021-10-12T15:53:00Z">
              <w:r w:rsidRPr="0028207A">
                <w:rPr>
                  <w:rFonts w:ascii="Arial" w:hAnsi="Arial" w:cs="Arial"/>
                  <w:color w:val="000000" w:themeColor="text1"/>
                  <w:kern w:val="24"/>
                  <w:sz w:val="19"/>
                  <w:szCs w:val="19"/>
                  <w:lang w:eastAsia="zh-CN"/>
                </w:rPr>
                <w:t>44</w:t>
              </w:r>
            </w:ins>
          </w:p>
        </w:tc>
        <w:tc>
          <w:tcPr>
            <w:tcW w:w="672" w:type="dxa"/>
            <w:tcBorders>
              <w:top w:val="nil"/>
              <w:left w:val="nil"/>
              <w:bottom w:val="nil"/>
              <w:right w:val="nil"/>
            </w:tcBorders>
            <w:shd w:val="clear" w:color="auto" w:fill="auto"/>
            <w:tcMar>
              <w:top w:w="54" w:type="dxa"/>
              <w:left w:w="144" w:type="dxa"/>
              <w:bottom w:w="54" w:type="dxa"/>
              <w:right w:w="144" w:type="dxa"/>
            </w:tcMar>
            <w:vAlign w:val="center"/>
            <w:hideMark/>
          </w:tcPr>
          <w:p w14:paraId="09B2AB46" w14:textId="77777777" w:rsidR="0028207A" w:rsidRPr="0028207A" w:rsidRDefault="0028207A" w:rsidP="0028207A">
            <w:pPr>
              <w:jc w:val="center"/>
              <w:rPr>
                <w:ins w:id="128" w:author="Chengheng Liao" w:date="2021-10-12T15:53:00Z"/>
                <w:rFonts w:ascii="Arial" w:hAnsi="Arial" w:cs="Arial"/>
                <w:sz w:val="36"/>
                <w:szCs w:val="36"/>
                <w:lang w:eastAsia="zh-CN"/>
              </w:rPr>
            </w:pPr>
            <w:ins w:id="129" w:author="Chengheng Liao" w:date="2021-10-12T15:53:00Z">
              <w:r w:rsidRPr="0028207A">
                <w:rPr>
                  <w:rFonts w:ascii="Arial" w:hAnsi="Arial" w:cs="Arial"/>
                  <w:color w:val="000000" w:themeColor="text1"/>
                  <w:kern w:val="24"/>
                  <w:sz w:val="19"/>
                  <w:szCs w:val="19"/>
                  <w:lang w:eastAsia="zh-CN"/>
                </w:rPr>
                <w:t>10</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2661427F" w14:textId="77777777" w:rsidR="0028207A" w:rsidRPr="0028207A" w:rsidRDefault="0028207A" w:rsidP="0028207A">
            <w:pPr>
              <w:jc w:val="center"/>
              <w:rPr>
                <w:ins w:id="130" w:author="Chengheng Liao" w:date="2021-10-12T15:53:00Z"/>
                <w:rFonts w:ascii="Arial" w:hAnsi="Arial" w:cs="Arial"/>
                <w:sz w:val="36"/>
                <w:szCs w:val="36"/>
                <w:lang w:eastAsia="zh-CN"/>
              </w:rPr>
            </w:pPr>
            <w:ins w:id="131" w:author="Chengheng Liao" w:date="2021-10-12T15:53:00Z">
              <w:r w:rsidRPr="0028207A">
                <w:rPr>
                  <w:rFonts w:ascii="Arial" w:hAnsi="Arial" w:cs="Arial"/>
                  <w:color w:val="000000" w:themeColor="text1"/>
                  <w:kern w:val="24"/>
                  <w:sz w:val="19"/>
                  <w:szCs w:val="19"/>
                  <w:lang w:eastAsia="zh-CN"/>
                </w:rPr>
                <w:t>22.7</w:t>
              </w:r>
            </w:ins>
          </w:p>
        </w:tc>
      </w:tr>
      <w:tr w:rsidR="00376AB0" w:rsidRPr="0028207A" w14:paraId="3AEDCF13" w14:textId="77777777" w:rsidTr="002A306B">
        <w:trPr>
          <w:trHeight w:val="197"/>
          <w:ins w:id="132" w:author="Chengheng Liao" w:date="2021-10-12T15:53:00Z"/>
        </w:trPr>
        <w:tc>
          <w:tcPr>
            <w:tcW w:w="2929" w:type="dxa"/>
            <w:tcBorders>
              <w:top w:val="nil"/>
              <w:left w:val="nil"/>
              <w:bottom w:val="nil"/>
              <w:right w:val="nil"/>
            </w:tcBorders>
            <w:shd w:val="clear" w:color="auto" w:fill="auto"/>
            <w:tcMar>
              <w:top w:w="54" w:type="dxa"/>
              <w:left w:w="144" w:type="dxa"/>
              <w:bottom w:w="54" w:type="dxa"/>
              <w:right w:w="144" w:type="dxa"/>
            </w:tcMar>
            <w:vAlign w:val="center"/>
            <w:hideMark/>
          </w:tcPr>
          <w:p w14:paraId="5B16879A" w14:textId="77777777" w:rsidR="0028207A" w:rsidRPr="0028207A" w:rsidRDefault="0028207A" w:rsidP="0028207A">
            <w:pPr>
              <w:rPr>
                <w:ins w:id="133" w:author="Chengheng Liao" w:date="2021-10-12T15:53:00Z"/>
                <w:rFonts w:ascii="Arial" w:hAnsi="Arial" w:cs="Arial"/>
                <w:sz w:val="36"/>
                <w:szCs w:val="36"/>
                <w:lang w:eastAsia="zh-CN"/>
              </w:rPr>
            </w:pPr>
            <w:ins w:id="134" w:author="Chengheng Liao" w:date="2021-10-12T15:53:00Z">
              <w:r w:rsidRPr="0028207A">
                <w:rPr>
                  <w:rFonts w:ascii="Arial" w:hAnsi="Arial" w:cs="Arial"/>
                  <w:color w:val="000000" w:themeColor="text1"/>
                  <w:kern w:val="24"/>
                  <w:sz w:val="19"/>
                  <w:szCs w:val="19"/>
                  <w:lang w:eastAsia="zh-CN"/>
                </w:rPr>
                <w:t>Breast Invasive Carcinoma (TCGA, Cell 2015)</w:t>
              </w:r>
            </w:ins>
          </w:p>
        </w:tc>
        <w:tc>
          <w:tcPr>
            <w:tcW w:w="716" w:type="dxa"/>
            <w:tcBorders>
              <w:top w:val="nil"/>
              <w:left w:val="nil"/>
              <w:bottom w:val="nil"/>
              <w:right w:val="nil"/>
            </w:tcBorders>
            <w:shd w:val="clear" w:color="auto" w:fill="auto"/>
            <w:tcMar>
              <w:top w:w="54" w:type="dxa"/>
              <w:left w:w="144" w:type="dxa"/>
              <w:bottom w:w="54" w:type="dxa"/>
              <w:right w:w="144" w:type="dxa"/>
            </w:tcMar>
            <w:vAlign w:val="center"/>
            <w:hideMark/>
          </w:tcPr>
          <w:p w14:paraId="0A5CF6FD" w14:textId="77777777" w:rsidR="0028207A" w:rsidRPr="0028207A" w:rsidRDefault="0028207A" w:rsidP="0028207A">
            <w:pPr>
              <w:jc w:val="center"/>
              <w:rPr>
                <w:ins w:id="135" w:author="Chengheng Liao" w:date="2021-10-12T15:53:00Z"/>
                <w:rFonts w:ascii="Arial" w:hAnsi="Arial" w:cs="Arial"/>
                <w:sz w:val="36"/>
                <w:szCs w:val="36"/>
                <w:lang w:eastAsia="zh-CN"/>
              </w:rPr>
            </w:pPr>
            <w:ins w:id="136" w:author="Chengheng Liao" w:date="2021-10-12T15:53:00Z">
              <w:r w:rsidRPr="0028207A">
                <w:rPr>
                  <w:rFonts w:ascii="Arial" w:hAnsi="Arial" w:cs="Arial"/>
                  <w:color w:val="000000" w:themeColor="text1"/>
                  <w:kern w:val="24"/>
                  <w:sz w:val="19"/>
                  <w:szCs w:val="19"/>
                  <w:lang w:eastAsia="zh-CN"/>
                </w:rPr>
                <w:t>817</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2B7C0BCC" w14:textId="77777777" w:rsidR="0028207A" w:rsidRPr="0028207A" w:rsidRDefault="0028207A" w:rsidP="0028207A">
            <w:pPr>
              <w:jc w:val="center"/>
              <w:rPr>
                <w:ins w:id="137" w:author="Chengheng Liao" w:date="2021-10-12T15:53:00Z"/>
                <w:rFonts w:ascii="Arial" w:hAnsi="Arial" w:cs="Arial"/>
                <w:sz w:val="36"/>
                <w:szCs w:val="36"/>
                <w:lang w:eastAsia="zh-CN"/>
              </w:rPr>
            </w:pPr>
            <w:ins w:id="138" w:author="Chengheng Liao" w:date="2021-10-12T15:53:00Z">
              <w:r w:rsidRPr="0028207A">
                <w:rPr>
                  <w:rFonts w:ascii="Arial" w:hAnsi="Arial" w:cs="Arial"/>
                  <w:color w:val="000000" w:themeColor="text1"/>
                  <w:kern w:val="24"/>
                  <w:sz w:val="19"/>
                  <w:szCs w:val="19"/>
                  <w:lang w:eastAsia="zh-CN"/>
                </w:rPr>
                <w:t>818</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50DD5A50" w14:textId="77777777" w:rsidR="0028207A" w:rsidRPr="0028207A" w:rsidRDefault="0028207A" w:rsidP="0028207A">
            <w:pPr>
              <w:jc w:val="center"/>
              <w:rPr>
                <w:ins w:id="139" w:author="Chengheng Liao" w:date="2021-10-12T15:53:00Z"/>
                <w:rFonts w:ascii="Arial" w:hAnsi="Arial" w:cs="Arial"/>
                <w:sz w:val="36"/>
                <w:szCs w:val="36"/>
                <w:lang w:eastAsia="zh-CN"/>
              </w:rPr>
            </w:pPr>
            <w:ins w:id="140" w:author="Chengheng Liao" w:date="2021-10-12T15:53:00Z">
              <w:r w:rsidRPr="0028207A">
                <w:rPr>
                  <w:rFonts w:ascii="Arial" w:hAnsi="Arial" w:cs="Arial"/>
                  <w:color w:val="000000" w:themeColor="text1"/>
                  <w:kern w:val="24"/>
                  <w:sz w:val="19"/>
                  <w:szCs w:val="19"/>
                  <w:lang w:eastAsia="zh-CN"/>
                </w:rPr>
                <w:t>148</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56DE9AA9" w14:textId="77777777" w:rsidR="0028207A" w:rsidRPr="0028207A" w:rsidRDefault="0028207A" w:rsidP="0028207A">
            <w:pPr>
              <w:jc w:val="center"/>
              <w:rPr>
                <w:ins w:id="141" w:author="Chengheng Liao" w:date="2021-10-12T15:53:00Z"/>
                <w:rFonts w:ascii="Arial" w:hAnsi="Arial" w:cs="Arial"/>
                <w:sz w:val="36"/>
                <w:szCs w:val="36"/>
                <w:lang w:eastAsia="zh-CN"/>
              </w:rPr>
            </w:pPr>
            <w:ins w:id="142" w:author="Chengheng Liao" w:date="2021-10-12T15:53:00Z">
              <w:r w:rsidRPr="0028207A">
                <w:rPr>
                  <w:rFonts w:ascii="Arial" w:hAnsi="Arial" w:cs="Arial"/>
                  <w:color w:val="000000" w:themeColor="text1"/>
                  <w:kern w:val="24"/>
                  <w:sz w:val="19"/>
                  <w:szCs w:val="19"/>
                  <w:lang w:eastAsia="zh-CN"/>
                </w:rPr>
                <w:t>18.1</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34E018F1" w14:textId="77777777" w:rsidR="0028207A" w:rsidRPr="0028207A" w:rsidRDefault="0028207A" w:rsidP="0028207A">
            <w:pPr>
              <w:jc w:val="center"/>
              <w:rPr>
                <w:ins w:id="143" w:author="Chengheng Liao" w:date="2021-10-12T15:53:00Z"/>
                <w:rFonts w:ascii="Arial" w:hAnsi="Arial" w:cs="Arial"/>
                <w:sz w:val="36"/>
                <w:szCs w:val="36"/>
                <w:lang w:eastAsia="zh-CN"/>
              </w:rPr>
            </w:pPr>
            <w:ins w:id="144" w:author="Chengheng Liao" w:date="2021-10-12T15:53:00Z">
              <w:r w:rsidRPr="0028207A">
                <w:rPr>
                  <w:rFonts w:ascii="Arial" w:hAnsi="Arial" w:cs="Arial"/>
                  <w:color w:val="000000" w:themeColor="text1"/>
                  <w:kern w:val="24"/>
                  <w:sz w:val="19"/>
                  <w:szCs w:val="19"/>
                  <w:lang w:eastAsia="zh-CN"/>
                </w:rPr>
                <w:t>83</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14299D56" w14:textId="77777777" w:rsidR="0028207A" w:rsidRPr="0028207A" w:rsidRDefault="0028207A" w:rsidP="0028207A">
            <w:pPr>
              <w:rPr>
                <w:ins w:id="145" w:author="Chengheng Liao" w:date="2021-10-12T15:53:00Z"/>
                <w:rFonts w:ascii="Arial" w:hAnsi="Arial" w:cs="Arial"/>
                <w:sz w:val="36"/>
                <w:szCs w:val="36"/>
                <w:lang w:eastAsia="zh-CN"/>
              </w:rPr>
            </w:pPr>
            <w:ins w:id="146" w:author="Chengheng Liao" w:date="2021-10-12T15:53:00Z">
              <w:r w:rsidRPr="0028207A">
                <w:rPr>
                  <w:rFonts w:ascii="Arial" w:hAnsi="Arial" w:cs="Arial"/>
                  <w:color w:val="000000" w:themeColor="text1"/>
                  <w:kern w:val="24"/>
                  <w:sz w:val="19"/>
                  <w:szCs w:val="19"/>
                  <w:lang w:eastAsia="zh-CN"/>
                </w:rPr>
                <w:t>83</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1B85A02C" w14:textId="77777777" w:rsidR="0028207A" w:rsidRPr="0028207A" w:rsidRDefault="0028207A" w:rsidP="0028207A">
            <w:pPr>
              <w:jc w:val="center"/>
              <w:rPr>
                <w:ins w:id="147" w:author="Chengheng Liao" w:date="2021-10-12T15:53:00Z"/>
                <w:rFonts w:ascii="Arial" w:hAnsi="Arial" w:cs="Arial"/>
                <w:sz w:val="36"/>
                <w:szCs w:val="36"/>
                <w:lang w:eastAsia="zh-CN"/>
              </w:rPr>
            </w:pPr>
            <w:ins w:id="148" w:author="Chengheng Liao" w:date="2021-10-12T15:53:00Z">
              <w:r w:rsidRPr="0028207A">
                <w:rPr>
                  <w:rFonts w:ascii="Arial" w:hAnsi="Arial" w:cs="Arial"/>
                  <w:color w:val="000000" w:themeColor="text1"/>
                  <w:kern w:val="24"/>
                  <w:sz w:val="19"/>
                  <w:szCs w:val="19"/>
                  <w:lang w:eastAsia="zh-CN"/>
                </w:rPr>
                <w:t>25</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705E66BD" w14:textId="77777777" w:rsidR="0028207A" w:rsidRPr="0028207A" w:rsidRDefault="0028207A" w:rsidP="0028207A">
            <w:pPr>
              <w:jc w:val="center"/>
              <w:rPr>
                <w:ins w:id="149" w:author="Chengheng Liao" w:date="2021-10-12T15:53:00Z"/>
                <w:rFonts w:ascii="Arial" w:hAnsi="Arial" w:cs="Arial"/>
                <w:sz w:val="36"/>
                <w:szCs w:val="36"/>
                <w:lang w:eastAsia="zh-CN"/>
              </w:rPr>
            </w:pPr>
            <w:ins w:id="150" w:author="Chengheng Liao" w:date="2021-10-12T15:53:00Z">
              <w:r w:rsidRPr="0028207A">
                <w:rPr>
                  <w:rFonts w:ascii="Arial" w:hAnsi="Arial" w:cs="Arial"/>
                  <w:color w:val="000000" w:themeColor="text1"/>
                  <w:kern w:val="24"/>
                  <w:sz w:val="19"/>
                  <w:szCs w:val="19"/>
                  <w:lang w:eastAsia="zh-CN"/>
                </w:rPr>
                <w:t>30.1</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709847AF" w14:textId="77777777" w:rsidR="0028207A" w:rsidRPr="0028207A" w:rsidRDefault="0028207A" w:rsidP="0028207A">
            <w:pPr>
              <w:jc w:val="center"/>
              <w:rPr>
                <w:ins w:id="151" w:author="Chengheng Liao" w:date="2021-10-12T15:53:00Z"/>
                <w:rFonts w:ascii="Arial" w:hAnsi="Arial" w:cs="Arial"/>
                <w:sz w:val="36"/>
                <w:szCs w:val="36"/>
                <w:lang w:eastAsia="zh-CN"/>
              </w:rPr>
            </w:pPr>
            <w:ins w:id="152" w:author="Chengheng Liao" w:date="2021-10-12T15:53:00Z">
              <w:r w:rsidRPr="0028207A">
                <w:rPr>
                  <w:rFonts w:ascii="Arial" w:hAnsi="Arial" w:cs="Arial"/>
                  <w:color w:val="000000" w:themeColor="text1"/>
                  <w:kern w:val="24"/>
                  <w:sz w:val="19"/>
                  <w:szCs w:val="19"/>
                  <w:lang w:eastAsia="zh-CN"/>
                </w:rPr>
                <w:t>601</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1D02FB7D" w14:textId="77777777" w:rsidR="0028207A" w:rsidRPr="0028207A" w:rsidRDefault="0028207A" w:rsidP="0028207A">
            <w:pPr>
              <w:jc w:val="center"/>
              <w:rPr>
                <w:ins w:id="153" w:author="Chengheng Liao" w:date="2021-10-12T15:53:00Z"/>
                <w:rFonts w:ascii="Arial" w:hAnsi="Arial" w:cs="Arial"/>
                <w:sz w:val="36"/>
                <w:szCs w:val="36"/>
                <w:lang w:eastAsia="zh-CN"/>
              </w:rPr>
            </w:pPr>
            <w:ins w:id="154" w:author="Chengheng Liao" w:date="2021-10-12T15:53:00Z">
              <w:r w:rsidRPr="0028207A">
                <w:rPr>
                  <w:rFonts w:ascii="Arial" w:hAnsi="Arial" w:cs="Arial"/>
                  <w:color w:val="000000" w:themeColor="text1"/>
                  <w:kern w:val="24"/>
                  <w:sz w:val="19"/>
                  <w:szCs w:val="19"/>
                  <w:lang w:eastAsia="zh-CN"/>
                </w:rPr>
                <w:t>601</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1676A814" w14:textId="77777777" w:rsidR="0028207A" w:rsidRPr="0028207A" w:rsidRDefault="0028207A" w:rsidP="0028207A">
            <w:pPr>
              <w:jc w:val="center"/>
              <w:rPr>
                <w:ins w:id="155" w:author="Chengheng Liao" w:date="2021-10-12T15:53:00Z"/>
                <w:rFonts w:ascii="Arial" w:hAnsi="Arial" w:cs="Arial"/>
                <w:sz w:val="36"/>
                <w:szCs w:val="36"/>
                <w:lang w:eastAsia="zh-CN"/>
              </w:rPr>
            </w:pPr>
            <w:ins w:id="156" w:author="Chengheng Liao" w:date="2021-10-12T15:53:00Z">
              <w:r w:rsidRPr="0028207A">
                <w:rPr>
                  <w:rFonts w:ascii="Arial" w:hAnsi="Arial" w:cs="Arial"/>
                  <w:color w:val="000000" w:themeColor="text1"/>
                  <w:kern w:val="24"/>
                  <w:sz w:val="19"/>
                  <w:szCs w:val="19"/>
                  <w:lang w:eastAsia="zh-CN"/>
                </w:rPr>
                <w:t>90</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611ACD8C" w14:textId="77777777" w:rsidR="0028207A" w:rsidRPr="0028207A" w:rsidRDefault="0028207A" w:rsidP="0028207A">
            <w:pPr>
              <w:jc w:val="center"/>
              <w:rPr>
                <w:ins w:id="157" w:author="Chengheng Liao" w:date="2021-10-12T15:53:00Z"/>
                <w:rFonts w:ascii="Arial" w:hAnsi="Arial" w:cs="Arial"/>
                <w:sz w:val="36"/>
                <w:szCs w:val="36"/>
                <w:lang w:eastAsia="zh-CN"/>
              </w:rPr>
            </w:pPr>
            <w:ins w:id="158" w:author="Chengheng Liao" w:date="2021-10-12T15:53:00Z">
              <w:r w:rsidRPr="0028207A">
                <w:rPr>
                  <w:rFonts w:ascii="Arial" w:hAnsi="Arial" w:cs="Arial"/>
                  <w:color w:val="000000" w:themeColor="text1"/>
                  <w:kern w:val="24"/>
                  <w:sz w:val="19"/>
                  <w:szCs w:val="19"/>
                  <w:lang w:eastAsia="zh-CN"/>
                </w:rPr>
                <w:t>15.0</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5C4C5C3C" w14:textId="77777777" w:rsidR="0028207A" w:rsidRPr="0028207A" w:rsidRDefault="0028207A" w:rsidP="0028207A">
            <w:pPr>
              <w:jc w:val="center"/>
              <w:rPr>
                <w:ins w:id="159" w:author="Chengheng Liao" w:date="2021-10-12T15:53:00Z"/>
                <w:rFonts w:ascii="Arial" w:hAnsi="Arial" w:cs="Arial"/>
                <w:sz w:val="36"/>
                <w:szCs w:val="36"/>
                <w:lang w:eastAsia="zh-CN"/>
              </w:rPr>
            </w:pPr>
            <w:ins w:id="160" w:author="Chengheng Liao" w:date="2021-10-12T15:53:00Z">
              <w:r w:rsidRPr="0028207A">
                <w:rPr>
                  <w:rFonts w:ascii="Arial" w:hAnsi="Arial" w:cs="Arial"/>
                  <w:color w:val="000000" w:themeColor="text1"/>
                  <w:kern w:val="24"/>
                  <w:sz w:val="19"/>
                  <w:szCs w:val="19"/>
                  <w:lang w:eastAsia="zh-CN"/>
                </w:rPr>
                <w:t>121</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787B449B" w14:textId="77777777" w:rsidR="0028207A" w:rsidRPr="0028207A" w:rsidRDefault="0028207A" w:rsidP="0028207A">
            <w:pPr>
              <w:jc w:val="center"/>
              <w:rPr>
                <w:ins w:id="161" w:author="Chengheng Liao" w:date="2021-10-12T15:53:00Z"/>
                <w:rFonts w:ascii="Arial" w:hAnsi="Arial" w:cs="Arial"/>
                <w:sz w:val="36"/>
                <w:szCs w:val="36"/>
                <w:lang w:eastAsia="zh-CN"/>
              </w:rPr>
            </w:pPr>
            <w:ins w:id="162" w:author="Chengheng Liao" w:date="2021-10-12T15:53:00Z">
              <w:r w:rsidRPr="0028207A">
                <w:rPr>
                  <w:rFonts w:ascii="Arial" w:hAnsi="Arial" w:cs="Arial"/>
                  <w:color w:val="000000" w:themeColor="text1"/>
                  <w:kern w:val="24"/>
                  <w:sz w:val="19"/>
                  <w:szCs w:val="19"/>
                  <w:lang w:eastAsia="zh-CN"/>
                </w:rPr>
                <w:t>121</w:t>
              </w:r>
            </w:ins>
          </w:p>
        </w:tc>
        <w:tc>
          <w:tcPr>
            <w:tcW w:w="672" w:type="dxa"/>
            <w:tcBorders>
              <w:top w:val="nil"/>
              <w:left w:val="nil"/>
              <w:bottom w:val="nil"/>
              <w:right w:val="nil"/>
            </w:tcBorders>
            <w:shd w:val="clear" w:color="auto" w:fill="auto"/>
            <w:tcMar>
              <w:top w:w="54" w:type="dxa"/>
              <w:left w:w="144" w:type="dxa"/>
              <w:bottom w:w="54" w:type="dxa"/>
              <w:right w:w="144" w:type="dxa"/>
            </w:tcMar>
            <w:vAlign w:val="center"/>
            <w:hideMark/>
          </w:tcPr>
          <w:p w14:paraId="2C03F435" w14:textId="77777777" w:rsidR="0028207A" w:rsidRPr="0028207A" w:rsidRDefault="0028207A" w:rsidP="0028207A">
            <w:pPr>
              <w:jc w:val="center"/>
              <w:rPr>
                <w:ins w:id="163" w:author="Chengheng Liao" w:date="2021-10-12T15:53:00Z"/>
                <w:rFonts w:ascii="Arial" w:hAnsi="Arial" w:cs="Arial"/>
                <w:sz w:val="36"/>
                <w:szCs w:val="36"/>
                <w:lang w:eastAsia="zh-CN"/>
              </w:rPr>
            </w:pPr>
            <w:ins w:id="164" w:author="Chengheng Liao" w:date="2021-10-12T15:53:00Z">
              <w:r w:rsidRPr="0028207A">
                <w:rPr>
                  <w:rFonts w:ascii="Arial" w:hAnsi="Arial" w:cs="Arial"/>
                  <w:color w:val="000000" w:themeColor="text1"/>
                  <w:kern w:val="24"/>
                  <w:sz w:val="19"/>
                  <w:szCs w:val="19"/>
                  <w:lang w:eastAsia="zh-CN"/>
                </w:rPr>
                <w:t>31</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2EBC5F82" w14:textId="77777777" w:rsidR="0028207A" w:rsidRPr="0028207A" w:rsidRDefault="0028207A" w:rsidP="0028207A">
            <w:pPr>
              <w:jc w:val="center"/>
              <w:rPr>
                <w:ins w:id="165" w:author="Chengheng Liao" w:date="2021-10-12T15:53:00Z"/>
                <w:rFonts w:ascii="Arial" w:hAnsi="Arial" w:cs="Arial"/>
                <w:sz w:val="36"/>
                <w:szCs w:val="36"/>
                <w:lang w:eastAsia="zh-CN"/>
              </w:rPr>
            </w:pPr>
            <w:ins w:id="166" w:author="Chengheng Liao" w:date="2021-10-12T15:53:00Z">
              <w:r w:rsidRPr="0028207A">
                <w:rPr>
                  <w:rFonts w:ascii="Arial" w:hAnsi="Arial" w:cs="Arial"/>
                  <w:color w:val="000000" w:themeColor="text1"/>
                  <w:kern w:val="24"/>
                  <w:sz w:val="19"/>
                  <w:szCs w:val="19"/>
                  <w:lang w:eastAsia="zh-CN"/>
                </w:rPr>
                <w:t>25.6</w:t>
              </w:r>
            </w:ins>
          </w:p>
        </w:tc>
      </w:tr>
      <w:tr w:rsidR="00376AB0" w:rsidRPr="0028207A" w14:paraId="5D792E28" w14:textId="77777777" w:rsidTr="002A306B">
        <w:trPr>
          <w:trHeight w:val="197"/>
          <w:ins w:id="167" w:author="Chengheng Liao" w:date="2021-10-12T15:53:00Z"/>
        </w:trPr>
        <w:tc>
          <w:tcPr>
            <w:tcW w:w="2929" w:type="dxa"/>
            <w:tcBorders>
              <w:top w:val="nil"/>
              <w:left w:val="nil"/>
              <w:bottom w:val="nil"/>
              <w:right w:val="nil"/>
            </w:tcBorders>
            <w:shd w:val="clear" w:color="auto" w:fill="auto"/>
            <w:tcMar>
              <w:top w:w="54" w:type="dxa"/>
              <w:left w:w="144" w:type="dxa"/>
              <w:bottom w:w="54" w:type="dxa"/>
              <w:right w:w="144" w:type="dxa"/>
            </w:tcMar>
            <w:vAlign w:val="center"/>
            <w:hideMark/>
          </w:tcPr>
          <w:p w14:paraId="677E7575" w14:textId="77777777" w:rsidR="0028207A" w:rsidRPr="0028207A" w:rsidRDefault="0028207A" w:rsidP="0028207A">
            <w:pPr>
              <w:rPr>
                <w:ins w:id="168" w:author="Chengheng Liao" w:date="2021-10-12T15:53:00Z"/>
                <w:rFonts w:ascii="Arial" w:hAnsi="Arial" w:cs="Arial"/>
                <w:sz w:val="36"/>
                <w:szCs w:val="36"/>
                <w:lang w:eastAsia="zh-CN"/>
              </w:rPr>
            </w:pPr>
            <w:ins w:id="169" w:author="Chengheng Liao" w:date="2021-10-12T15:53:00Z">
              <w:r w:rsidRPr="0028207A">
                <w:rPr>
                  <w:rFonts w:ascii="Arial" w:hAnsi="Arial" w:cs="Arial"/>
                  <w:color w:val="000000" w:themeColor="text1"/>
                  <w:kern w:val="24"/>
                  <w:sz w:val="19"/>
                  <w:szCs w:val="19"/>
                  <w:lang w:eastAsia="zh-CN"/>
                </w:rPr>
                <w:t>Breast Invasive Carcinoma (TCGA, Firehose Legacy)</w:t>
              </w:r>
            </w:ins>
          </w:p>
        </w:tc>
        <w:tc>
          <w:tcPr>
            <w:tcW w:w="716" w:type="dxa"/>
            <w:tcBorders>
              <w:top w:val="nil"/>
              <w:left w:val="nil"/>
              <w:bottom w:val="nil"/>
              <w:right w:val="nil"/>
            </w:tcBorders>
            <w:shd w:val="clear" w:color="auto" w:fill="auto"/>
            <w:tcMar>
              <w:top w:w="54" w:type="dxa"/>
              <w:left w:w="144" w:type="dxa"/>
              <w:bottom w:w="54" w:type="dxa"/>
              <w:right w:w="144" w:type="dxa"/>
            </w:tcMar>
            <w:vAlign w:val="center"/>
            <w:hideMark/>
          </w:tcPr>
          <w:p w14:paraId="796CFCE4" w14:textId="77777777" w:rsidR="0028207A" w:rsidRPr="0028207A" w:rsidRDefault="0028207A" w:rsidP="0028207A">
            <w:pPr>
              <w:jc w:val="center"/>
              <w:rPr>
                <w:ins w:id="170" w:author="Chengheng Liao" w:date="2021-10-12T15:53:00Z"/>
                <w:rFonts w:ascii="Arial" w:hAnsi="Arial" w:cs="Arial"/>
                <w:sz w:val="36"/>
                <w:szCs w:val="36"/>
                <w:lang w:eastAsia="zh-CN"/>
              </w:rPr>
            </w:pPr>
            <w:ins w:id="171" w:author="Chengheng Liao" w:date="2021-10-12T15:53:00Z">
              <w:r w:rsidRPr="0028207A">
                <w:rPr>
                  <w:rFonts w:ascii="Arial" w:hAnsi="Arial" w:cs="Arial"/>
                  <w:color w:val="000000" w:themeColor="text1"/>
                  <w:kern w:val="24"/>
                  <w:sz w:val="19"/>
                  <w:szCs w:val="19"/>
                  <w:lang w:eastAsia="zh-CN"/>
                </w:rPr>
                <w:t>1101</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652EAC8A" w14:textId="77777777" w:rsidR="0028207A" w:rsidRPr="0028207A" w:rsidRDefault="0028207A" w:rsidP="0028207A">
            <w:pPr>
              <w:jc w:val="center"/>
              <w:rPr>
                <w:ins w:id="172" w:author="Chengheng Liao" w:date="2021-10-12T15:53:00Z"/>
                <w:rFonts w:ascii="Arial" w:hAnsi="Arial" w:cs="Arial"/>
                <w:sz w:val="36"/>
                <w:szCs w:val="36"/>
                <w:lang w:eastAsia="zh-CN"/>
              </w:rPr>
            </w:pPr>
            <w:ins w:id="173" w:author="Chengheng Liao" w:date="2021-10-12T15:53:00Z">
              <w:r w:rsidRPr="0028207A">
                <w:rPr>
                  <w:rFonts w:ascii="Arial" w:hAnsi="Arial" w:cs="Arial"/>
                  <w:color w:val="000000" w:themeColor="text1"/>
                  <w:kern w:val="24"/>
                  <w:sz w:val="19"/>
                  <w:szCs w:val="19"/>
                  <w:lang w:eastAsia="zh-CN"/>
                </w:rPr>
                <w:t>1108</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4A9E11C2" w14:textId="77777777" w:rsidR="0028207A" w:rsidRPr="0028207A" w:rsidRDefault="0028207A" w:rsidP="0028207A">
            <w:pPr>
              <w:jc w:val="center"/>
              <w:rPr>
                <w:ins w:id="174" w:author="Chengheng Liao" w:date="2021-10-12T15:53:00Z"/>
                <w:rFonts w:ascii="Arial" w:hAnsi="Arial" w:cs="Arial"/>
                <w:sz w:val="36"/>
                <w:szCs w:val="36"/>
                <w:lang w:eastAsia="zh-CN"/>
              </w:rPr>
            </w:pPr>
            <w:ins w:id="175" w:author="Chengheng Liao" w:date="2021-10-12T15:53:00Z">
              <w:r w:rsidRPr="0028207A">
                <w:rPr>
                  <w:rFonts w:ascii="Arial" w:hAnsi="Arial" w:cs="Arial"/>
                  <w:color w:val="000000" w:themeColor="text1"/>
                  <w:kern w:val="24"/>
                  <w:sz w:val="19"/>
                  <w:szCs w:val="19"/>
                  <w:lang w:eastAsia="zh-CN"/>
                </w:rPr>
                <w:t>197</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2D1C2156" w14:textId="77777777" w:rsidR="0028207A" w:rsidRPr="0028207A" w:rsidRDefault="0028207A" w:rsidP="0028207A">
            <w:pPr>
              <w:jc w:val="center"/>
              <w:rPr>
                <w:ins w:id="176" w:author="Chengheng Liao" w:date="2021-10-12T15:53:00Z"/>
                <w:rFonts w:ascii="Arial" w:hAnsi="Arial" w:cs="Arial"/>
                <w:sz w:val="36"/>
                <w:szCs w:val="36"/>
                <w:lang w:eastAsia="zh-CN"/>
              </w:rPr>
            </w:pPr>
            <w:ins w:id="177" w:author="Chengheng Liao" w:date="2021-10-12T15:53:00Z">
              <w:r w:rsidRPr="0028207A">
                <w:rPr>
                  <w:rFonts w:ascii="Arial" w:hAnsi="Arial" w:cs="Arial"/>
                  <w:color w:val="000000" w:themeColor="text1"/>
                  <w:kern w:val="24"/>
                  <w:sz w:val="19"/>
                  <w:szCs w:val="19"/>
                  <w:lang w:eastAsia="zh-CN"/>
                </w:rPr>
                <w:t>18.2</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2B379C43" w14:textId="77777777" w:rsidR="0028207A" w:rsidRPr="0028207A" w:rsidRDefault="0028207A" w:rsidP="0028207A">
            <w:pPr>
              <w:jc w:val="center"/>
              <w:rPr>
                <w:ins w:id="178" w:author="Chengheng Liao" w:date="2021-10-12T15:53:00Z"/>
                <w:rFonts w:ascii="Arial" w:hAnsi="Arial" w:cs="Arial"/>
                <w:sz w:val="36"/>
                <w:szCs w:val="36"/>
                <w:lang w:eastAsia="zh-CN"/>
              </w:rPr>
            </w:pPr>
            <w:ins w:id="179" w:author="Chengheng Liao" w:date="2021-10-12T15:53:00Z">
              <w:r w:rsidRPr="0028207A">
                <w:rPr>
                  <w:rFonts w:ascii="Arial" w:hAnsi="Arial" w:cs="Arial"/>
                  <w:color w:val="000000" w:themeColor="text1"/>
                  <w:kern w:val="24"/>
                  <w:sz w:val="19"/>
                  <w:szCs w:val="19"/>
                  <w:lang w:eastAsia="zh-CN"/>
                </w:rPr>
                <w:t>116</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0F727CC7" w14:textId="77777777" w:rsidR="0028207A" w:rsidRPr="0028207A" w:rsidRDefault="0028207A" w:rsidP="0028207A">
            <w:pPr>
              <w:rPr>
                <w:ins w:id="180" w:author="Chengheng Liao" w:date="2021-10-12T15:53:00Z"/>
                <w:rFonts w:ascii="Arial" w:hAnsi="Arial" w:cs="Arial"/>
                <w:sz w:val="36"/>
                <w:szCs w:val="36"/>
                <w:lang w:eastAsia="zh-CN"/>
              </w:rPr>
            </w:pPr>
            <w:ins w:id="181" w:author="Chengheng Liao" w:date="2021-10-12T15:53:00Z">
              <w:r w:rsidRPr="0028207A">
                <w:rPr>
                  <w:rFonts w:ascii="Arial" w:hAnsi="Arial" w:cs="Arial"/>
                  <w:color w:val="000000" w:themeColor="text1"/>
                  <w:kern w:val="24"/>
                  <w:sz w:val="19"/>
                  <w:szCs w:val="19"/>
                  <w:lang w:eastAsia="zh-CN"/>
                </w:rPr>
                <w:t>117</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362987E1" w14:textId="77777777" w:rsidR="0028207A" w:rsidRPr="0028207A" w:rsidRDefault="0028207A" w:rsidP="0028207A">
            <w:pPr>
              <w:jc w:val="center"/>
              <w:rPr>
                <w:ins w:id="182" w:author="Chengheng Liao" w:date="2021-10-12T15:53:00Z"/>
                <w:rFonts w:ascii="Arial" w:hAnsi="Arial" w:cs="Arial"/>
                <w:sz w:val="36"/>
                <w:szCs w:val="36"/>
                <w:lang w:eastAsia="zh-CN"/>
              </w:rPr>
            </w:pPr>
            <w:ins w:id="183" w:author="Chengheng Liao" w:date="2021-10-12T15:53:00Z">
              <w:r w:rsidRPr="0028207A">
                <w:rPr>
                  <w:rFonts w:ascii="Arial" w:hAnsi="Arial" w:cs="Arial"/>
                  <w:color w:val="000000" w:themeColor="text1"/>
                  <w:kern w:val="24"/>
                  <w:sz w:val="19"/>
                  <w:szCs w:val="19"/>
                  <w:lang w:eastAsia="zh-CN"/>
                </w:rPr>
                <w:t>36</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724E954E" w14:textId="77777777" w:rsidR="0028207A" w:rsidRPr="0028207A" w:rsidRDefault="0028207A" w:rsidP="0028207A">
            <w:pPr>
              <w:jc w:val="center"/>
              <w:rPr>
                <w:ins w:id="184" w:author="Chengheng Liao" w:date="2021-10-12T15:53:00Z"/>
                <w:rFonts w:ascii="Arial" w:hAnsi="Arial" w:cs="Arial"/>
                <w:sz w:val="36"/>
                <w:szCs w:val="36"/>
                <w:lang w:eastAsia="zh-CN"/>
              </w:rPr>
            </w:pPr>
            <w:ins w:id="185" w:author="Chengheng Liao" w:date="2021-10-12T15:53:00Z">
              <w:r w:rsidRPr="0028207A">
                <w:rPr>
                  <w:rFonts w:ascii="Arial" w:hAnsi="Arial" w:cs="Arial"/>
                  <w:color w:val="000000" w:themeColor="text1"/>
                  <w:kern w:val="24"/>
                  <w:sz w:val="19"/>
                  <w:szCs w:val="19"/>
                  <w:lang w:eastAsia="zh-CN"/>
                </w:rPr>
                <w:t>32.1</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4BC2D7FB" w14:textId="77777777" w:rsidR="0028207A" w:rsidRPr="0028207A" w:rsidRDefault="0028207A" w:rsidP="0028207A">
            <w:pPr>
              <w:jc w:val="center"/>
              <w:rPr>
                <w:ins w:id="186" w:author="Chengheng Liao" w:date="2021-10-12T15:53:00Z"/>
                <w:rFonts w:ascii="Arial" w:hAnsi="Arial" w:cs="Arial"/>
                <w:sz w:val="36"/>
                <w:szCs w:val="36"/>
                <w:lang w:eastAsia="zh-CN"/>
              </w:rPr>
            </w:pPr>
            <w:ins w:id="187" w:author="Chengheng Liao" w:date="2021-10-12T15:53:00Z">
              <w:r w:rsidRPr="0028207A">
                <w:rPr>
                  <w:rFonts w:ascii="Arial" w:hAnsi="Arial" w:cs="Arial"/>
                  <w:color w:val="000000" w:themeColor="text1"/>
                  <w:kern w:val="24"/>
                  <w:sz w:val="19"/>
                  <w:szCs w:val="19"/>
                  <w:lang w:eastAsia="zh-CN"/>
                </w:rPr>
                <w:t>808</w:t>
              </w:r>
            </w:ins>
          </w:p>
        </w:tc>
        <w:tc>
          <w:tcPr>
            <w:tcW w:w="715" w:type="dxa"/>
            <w:tcBorders>
              <w:top w:val="nil"/>
              <w:left w:val="nil"/>
              <w:bottom w:val="nil"/>
              <w:right w:val="nil"/>
            </w:tcBorders>
            <w:shd w:val="clear" w:color="auto" w:fill="auto"/>
            <w:tcMar>
              <w:top w:w="54" w:type="dxa"/>
              <w:left w:w="144" w:type="dxa"/>
              <w:bottom w:w="54" w:type="dxa"/>
              <w:right w:w="144" w:type="dxa"/>
            </w:tcMar>
            <w:vAlign w:val="center"/>
            <w:hideMark/>
          </w:tcPr>
          <w:p w14:paraId="0CE4A1C3" w14:textId="77777777" w:rsidR="0028207A" w:rsidRPr="0028207A" w:rsidRDefault="0028207A" w:rsidP="0028207A">
            <w:pPr>
              <w:jc w:val="center"/>
              <w:rPr>
                <w:ins w:id="188" w:author="Chengheng Liao" w:date="2021-10-12T15:53:00Z"/>
                <w:rFonts w:ascii="Arial" w:hAnsi="Arial" w:cs="Arial"/>
                <w:sz w:val="36"/>
                <w:szCs w:val="36"/>
                <w:lang w:eastAsia="zh-CN"/>
              </w:rPr>
            </w:pPr>
            <w:ins w:id="189" w:author="Chengheng Liao" w:date="2021-10-12T15:53:00Z">
              <w:r w:rsidRPr="0028207A">
                <w:rPr>
                  <w:rFonts w:ascii="Arial" w:hAnsi="Arial" w:cs="Arial"/>
                  <w:color w:val="000000" w:themeColor="text1"/>
                  <w:kern w:val="24"/>
                  <w:sz w:val="19"/>
                  <w:szCs w:val="19"/>
                  <w:lang w:eastAsia="zh-CN"/>
                </w:rPr>
                <w:t>814</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3A1E66B2" w14:textId="77777777" w:rsidR="0028207A" w:rsidRPr="0028207A" w:rsidRDefault="0028207A" w:rsidP="0028207A">
            <w:pPr>
              <w:jc w:val="center"/>
              <w:rPr>
                <w:ins w:id="190" w:author="Chengheng Liao" w:date="2021-10-12T15:53:00Z"/>
                <w:rFonts w:ascii="Arial" w:hAnsi="Arial" w:cs="Arial"/>
                <w:sz w:val="36"/>
                <w:szCs w:val="36"/>
                <w:lang w:eastAsia="zh-CN"/>
              </w:rPr>
            </w:pPr>
            <w:ins w:id="191" w:author="Chengheng Liao" w:date="2021-10-12T15:53:00Z">
              <w:r w:rsidRPr="0028207A">
                <w:rPr>
                  <w:rFonts w:ascii="Arial" w:hAnsi="Arial" w:cs="Arial"/>
                  <w:color w:val="000000" w:themeColor="text1"/>
                  <w:kern w:val="24"/>
                  <w:sz w:val="19"/>
                  <w:szCs w:val="19"/>
                  <w:lang w:eastAsia="zh-CN"/>
                </w:rPr>
                <w:t>120</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3B567EA0" w14:textId="77777777" w:rsidR="0028207A" w:rsidRPr="0028207A" w:rsidRDefault="0028207A" w:rsidP="0028207A">
            <w:pPr>
              <w:jc w:val="center"/>
              <w:rPr>
                <w:ins w:id="192" w:author="Chengheng Liao" w:date="2021-10-12T15:53:00Z"/>
                <w:rFonts w:ascii="Arial" w:hAnsi="Arial" w:cs="Arial"/>
                <w:sz w:val="36"/>
                <w:szCs w:val="36"/>
                <w:lang w:eastAsia="zh-CN"/>
              </w:rPr>
            </w:pPr>
            <w:ins w:id="193" w:author="Chengheng Liao" w:date="2021-10-12T15:53:00Z">
              <w:r w:rsidRPr="0028207A">
                <w:rPr>
                  <w:rFonts w:ascii="Arial" w:hAnsi="Arial" w:cs="Arial"/>
                  <w:color w:val="000000" w:themeColor="text1"/>
                  <w:kern w:val="24"/>
                  <w:sz w:val="19"/>
                  <w:szCs w:val="19"/>
                  <w:lang w:eastAsia="zh-CN"/>
                </w:rPr>
                <w:t>15.1</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0044904D" w14:textId="77777777" w:rsidR="0028207A" w:rsidRPr="0028207A" w:rsidRDefault="0028207A" w:rsidP="0028207A">
            <w:pPr>
              <w:jc w:val="center"/>
              <w:rPr>
                <w:ins w:id="194" w:author="Chengheng Liao" w:date="2021-10-12T15:53:00Z"/>
                <w:rFonts w:ascii="Arial" w:hAnsi="Arial" w:cs="Arial"/>
                <w:sz w:val="36"/>
                <w:szCs w:val="36"/>
                <w:lang w:eastAsia="zh-CN"/>
              </w:rPr>
            </w:pPr>
            <w:ins w:id="195" w:author="Chengheng Liao" w:date="2021-10-12T15:53:00Z">
              <w:r w:rsidRPr="0028207A">
                <w:rPr>
                  <w:rFonts w:ascii="Arial" w:hAnsi="Arial" w:cs="Arial"/>
                  <w:color w:val="000000" w:themeColor="text1"/>
                  <w:kern w:val="24"/>
                  <w:sz w:val="19"/>
                  <w:szCs w:val="19"/>
                  <w:lang w:eastAsia="zh-CN"/>
                </w:rPr>
                <w:t>164</w:t>
              </w:r>
            </w:ins>
          </w:p>
        </w:tc>
        <w:tc>
          <w:tcPr>
            <w:tcW w:w="678" w:type="dxa"/>
            <w:tcBorders>
              <w:top w:val="nil"/>
              <w:left w:val="nil"/>
              <w:bottom w:val="nil"/>
              <w:right w:val="nil"/>
            </w:tcBorders>
            <w:shd w:val="clear" w:color="auto" w:fill="auto"/>
            <w:tcMar>
              <w:top w:w="54" w:type="dxa"/>
              <w:left w:w="144" w:type="dxa"/>
              <w:bottom w:w="54" w:type="dxa"/>
              <w:right w:w="144" w:type="dxa"/>
            </w:tcMar>
            <w:vAlign w:val="center"/>
            <w:hideMark/>
          </w:tcPr>
          <w:p w14:paraId="61609B15" w14:textId="77777777" w:rsidR="0028207A" w:rsidRPr="0028207A" w:rsidRDefault="0028207A" w:rsidP="0028207A">
            <w:pPr>
              <w:jc w:val="center"/>
              <w:rPr>
                <w:ins w:id="196" w:author="Chengheng Liao" w:date="2021-10-12T15:53:00Z"/>
                <w:rFonts w:ascii="Arial" w:hAnsi="Arial" w:cs="Arial"/>
                <w:sz w:val="36"/>
                <w:szCs w:val="36"/>
                <w:lang w:eastAsia="zh-CN"/>
              </w:rPr>
            </w:pPr>
            <w:ins w:id="197" w:author="Chengheng Liao" w:date="2021-10-12T15:53:00Z">
              <w:r w:rsidRPr="0028207A">
                <w:rPr>
                  <w:rFonts w:ascii="Arial" w:hAnsi="Arial" w:cs="Arial"/>
                  <w:color w:val="000000" w:themeColor="text1"/>
                  <w:kern w:val="24"/>
                  <w:sz w:val="19"/>
                  <w:szCs w:val="19"/>
                  <w:lang w:eastAsia="zh-CN"/>
                </w:rPr>
                <w:t>164</w:t>
              </w:r>
            </w:ins>
          </w:p>
        </w:tc>
        <w:tc>
          <w:tcPr>
            <w:tcW w:w="672" w:type="dxa"/>
            <w:tcBorders>
              <w:top w:val="nil"/>
              <w:left w:val="nil"/>
              <w:bottom w:val="nil"/>
              <w:right w:val="nil"/>
            </w:tcBorders>
            <w:shd w:val="clear" w:color="auto" w:fill="auto"/>
            <w:tcMar>
              <w:top w:w="54" w:type="dxa"/>
              <w:left w:w="144" w:type="dxa"/>
              <w:bottom w:w="54" w:type="dxa"/>
              <w:right w:w="144" w:type="dxa"/>
            </w:tcMar>
            <w:vAlign w:val="center"/>
            <w:hideMark/>
          </w:tcPr>
          <w:p w14:paraId="522A6EEA" w14:textId="77777777" w:rsidR="0028207A" w:rsidRPr="0028207A" w:rsidRDefault="0028207A" w:rsidP="0028207A">
            <w:pPr>
              <w:jc w:val="center"/>
              <w:rPr>
                <w:ins w:id="198" w:author="Chengheng Liao" w:date="2021-10-12T15:53:00Z"/>
                <w:rFonts w:ascii="Arial" w:hAnsi="Arial" w:cs="Arial"/>
                <w:sz w:val="36"/>
                <w:szCs w:val="36"/>
                <w:lang w:eastAsia="zh-CN"/>
              </w:rPr>
            </w:pPr>
            <w:ins w:id="199" w:author="Chengheng Liao" w:date="2021-10-12T15:53:00Z">
              <w:r w:rsidRPr="0028207A">
                <w:rPr>
                  <w:rFonts w:ascii="Arial" w:hAnsi="Arial" w:cs="Arial"/>
                  <w:color w:val="000000" w:themeColor="text1"/>
                  <w:kern w:val="24"/>
                  <w:sz w:val="19"/>
                  <w:szCs w:val="19"/>
                  <w:lang w:eastAsia="zh-CN"/>
                </w:rPr>
                <w:t>39</w:t>
              </w:r>
            </w:ins>
          </w:p>
        </w:tc>
        <w:tc>
          <w:tcPr>
            <w:tcW w:w="701" w:type="dxa"/>
            <w:tcBorders>
              <w:top w:val="nil"/>
              <w:left w:val="nil"/>
              <w:bottom w:val="nil"/>
              <w:right w:val="nil"/>
            </w:tcBorders>
            <w:shd w:val="clear" w:color="auto" w:fill="auto"/>
            <w:tcMar>
              <w:top w:w="54" w:type="dxa"/>
              <w:left w:w="144" w:type="dxa"/>
              <w:bottom w:w="54" w:type="dxa"/>
              <w:right w:w="144" w:type="dxa"/>
            </w:tcMar>
            <w:vAlign w:val="center"/>
            <w:hideMark/>
          </w:tcPr>
          <w:p w14:paraId="40EDD9A7" w14:textId="77777777" w:rsidR="0028207A" w:rsidRPr="0028207A" w:rsidRDefault="0028207A" w:rsidP="0028207A">
            <w:pPr>
              <w:jc w:val="center"/>
              <w:rPr>
                <w:ins w:id="200" w:author="Chengheng Liao" w:date="2021-10-12T15:53:00Z"/>
                <w:rFonts w:ascii="Arial" w:hAnsi="Arial" w:cs="Arial"/>
                <w:sz w:val="36"/>
                <w:szCs w:val="36"/>
                <w:lang w:eastAsia="zh-CN"/>
              </w:rPr>
            </w:pPr>
            <w:ins w:id="201" w:author="Chengheng Liao" w:date="2021-10-12T15:53:00Z">
              <w:r w:rsidRPr="0028207A">
                <w:rPr>
                  <w:rFonts w:ascii="Arial" w:hAnsi="Arial" w:cs="Arial"/>
                  <w:color w:val="000000" w:themeColor="text1"/>
                  <w:kern w:val="24"/>
                  <w:sz w:val="19"/>
                  <w:szCs w:val="19"/>
                  <w:lang w:eastAsia="zh-CN"/>
                </w:rPr>
                <w:t>24.1</w:t>
              </w:r>
            </w:ins>
          </w:p>
        </w:tc>
      </w:tr>
      <w:tr w:rsidR="00376AB0" w:rsidRPr="0028207A" w14:paraId="3C470E38" w14:textId="77777777" w:rsidTr="002A306B">
        <w:trPr>
          <w:trHeight w:val="197"/>
          <w:ins w:id="202" w:author="Chengheng Liao" w:date="2021-10-12T15:53:00Z"/>
        </w:trPr>
        <w:tc>
          <w:tcPr>
            <w:tcW w:w="2929"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141996C1" w14:textId="77777777" w:rsidR="0028207A" w:rsidRPr="0028207A" w:rsidRDefault="0028207A" w:rsidP="0028207A">
            <w:pPr>
              <w:rPr>
                <w:ins w:id="203" w:author="Chengheng Liao" w:date="2021-10-12T15:53:00Z"/>
                <w:rFonts w:ascii="Arial" w:hAnsi="Arial" w:cs="Arial"/>
                <w:sz w:val="36"/>
                <w:szCs w:val="36"/>
                <w:lang w:eastAsia="zh-CN"/>
              </w:rPr>
            </w:pPr>
            <w:ins w:id="204" w:author="Chengheng Liao" w:date="2021-10-12T15:53:00Z">
              <w:r w:rsidRPr="0028207A">
                <w:rPr>
                  <w:rFonts w:ascii="Arial" w:hAnsi="Arial" w:cs="Arial"/>
                  <w:color w:val="000000" w:themeColor="text1"/>
                  <w:kern w:val="24"/>
                  <w:sz w:val="19"/>
                  <w:szCs w:val="19"/>
                  <w:lang w:eastAsia="zh-CN"/>
                </w:rPr>
                <w:t>Breast Invasive Carcinoma (TCGA, Nature 2012)</w:t>
              </w:r>
            </w:ins>
          </w:p>
        </w:tc>
        <w:tc>
          <w:tcPr>
            <w:tcW w:w="716"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34B91473" w14:textId="77777777" w:rsidR="0028207A" w:rsidRPr="0028207A" w:rsidRDefault="0028207A" w:rsidP="0028207A">
            <w:pPr>
              <w:jc w:val="center"/>
              <w:rPr>
                <w:ins w:id="205" w:author="Chengheng Liao" w:date="2021-10-12T15:53:00Z"/>
                <w:rFonts w:ascii="Arial" w:hAnsi="Arial" w:cs="Arial"/>
                <w:sz w:val="36"/>
                <w:szCs w:val="36"/>
                <w:lang w:eastAsia="zh-CN"/>
              </w:rPr>
            </w:pPr>
            <w:ins w:id="206" w:author="Chengheng Liao" w:date="2021-10-12T15:53:00Z">
              <w:r w:rsidRPr="0028207A">
                <w:rPr>
                  <w:rFonts w:ascii="Arial" w:hAnsi="Arial" w:cs="Arial"/>
                  <w:color w:val="000000" w:themeColor="text1"/>
                  <w:kern w:val="24"/>
                  <w:sz w:val="19"/>
                  <w:szCs w:val="19"/>
                  <w:lang w:eastAsia="zh-CN"/>
                </w:rPr>
                <w:t>825</w:t>
              </w:r>
            </w:ins>
          </w:p>
        </w:tc>
        <w:tc>
          <w:tcPr>
            <w:tcW w:w="715"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3B524B4E" w14:textId="77777777" w:rsidR="0028207A" w:rsidRPr="0028207A" w:rsidRDefault="0028207A" w:rsidP="0028207A">
            <w:pPr>
              <w:jc w:val="center"/>
              <w:rPr>
                <w:ins w:id="207" w:author="Chengheng Liao" w:date="2021-10-12T15:53:00Z"/>
                <w:rFonts w:ascii="Arial" w:hAnsi="Arial" w:cs="Arial"/>
                <w:sz w:val="36"/>
                <w:szCs w:val="36"/>
                <w:lang w:eastAsia="zh-CN"/>
              </w:rPr>
            </w:pPr>
            <w:ins w:id="208" w:author="Chengheng Liao" w:date="2021-10-12T15:53:00Z">
              <w:r w:rsidRPr="0028207A">
                <w:rPr>
                  <w:rFonts w:ascii="Arial" w:hAnsi="Arial" w:cs="Arial"/>
                  <w:color w:val="000000" w:themeColor="text1"/>
                  <w:kern w:val="24"/>
                  <w:sz w:val="19"/>
                  <w:szCs w:val="19"/>
                  <w:lang w:eastAsia="zh-CN"/>
                </w:rPr>
                <w:t>825</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5F1FCCC5" w14:textId="77777777" w:rsidR="0028207A" w:rsidRPr="0028207A" w:rsidRDefault="0028207A" w:rsidP="0028207A">
            <w:pPr>
              <w:jc w:val="center"/>
              <w:rPr>
                <w:ins w:id="209" w:author="Chengheng Liao" w:date="2021-10-12T15:53:00Z"/>
                <w:rFonts w:ascii="Arial" w:hAnsi="Arial" w:cs="Arial"/>
                <w:sz w:val="36"/>
                <w:szCs w:val="36"/>
                <w:lang w:eastAsia="zh-CN"/>
              </w:rPr>
            </w:pPr>
            <w:ins w:id="210" w:author="Chengheng Liao" w:date="2021-10-12T15:53:00Z">
              <w:r w:rsidRPr="0028207A">
                <w:rPr>
                  <w:rFonts w:ascii="Arial" w:hAnsi="Arial" w:cs="Arial"/>
                  <w:color w:val="000000" w:themeColor="text1"/>
                  <w:kern w:val="24"/>
                  <w:sz w:val="19"/>
                  <w:szCs w:val="19"/>
                  <w:lang w:eastAsia="zh-CN"/>
                </w:rPr>
                <w:t>92</w:t>
              </w:r>
            </w:ins>
          </w:p>
        </w:tc>
        <w:tc>
          <w:tcPr>
            <w:tcW w:w="701"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61FF8ECF" w14:textId="77777777" w:rsidR="0028207A" w:rsidRPr="0028207A" w:rsidRDefault="0028207A" w:rsidP="0028207A">
            <w:pPr>
              <w:jc w:val="center"/>
              <w:rPr>
                <w:ins w:id="211" w:author="Chengheng Liao" w:date="2021-10-12T15:53:00Z"/>
                <w:rFonts w:ascii="Arial" w:hAnsi="Arial" w:cs="Arial"/>
                <w:sz w:val="36"/>
                <w:szCs w:val="36"/>
                <w:lang w:eastAsia="zh-CN"/>
              </w:rPr>
            </w:pPr>
            <w:ins w:id="212" w:author="Chengheng Liao" w:date="2021-10-12T15:53:00Z">
              <w:r w:rsidRPr="0028207A">
                <w:rPr>
                  <w:rFonts w:ascii="Arial" w:hAnsi="Arial" w:cs="Arial"/>
                  <w:color w:val="000000" w:themeColor="text1"/>
                  <w:kern w:val="24"/>
                  <w:sz w:val="19"/>
                  <w:szCs w:val="19"/>
                  <w:lang w:eastAsia="zh-CN"/>
                </w:rPr>
                <w:t>11.8</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241694F6" w14:textId="77777777" w:rsidR="0028207A" w:rsidRPr="0028207A" w:rsidRDefault="0028207A" w:rsidP="0028207A">
            <w:pPr>
              <w:jc w:val="center"/>
              <w:rPr>
                <w:ins w:id="213" w:author="Chengheng Liao" w:date="2021-10-12T15:53:00Z"/>
                <w:rFonts w:ascii="Arial" w:hAnsi="Arial" w:cs="Arial"/>
                <w:sz w:val="36"/>
                <w:szCs w:val="36"/>
                <w:lang w:eastAsia="zh-CN"/>
              </w:rPr>
            </w:pPr>
            <w:ins w:id="214" w:author="Chengheng Liao" w:date="2021-10-12T15:53:00Z">
              <w:r w:rsidRPr="0028207A">
                <w:rPr>
                  <w:rFonts w:ascii="Arial" w:hAnsi="Arial" w:cs="Arial"/>
                  <w:color w:val="000000" w:themeColor="text1"/>
                  <w:kern w:val="24"/>
                  <w:sz w:val="19"/>
                  <w:szCs w:val="19"/>
                  <w:lang w:eastAsia="zh-CN"/>
                </w:rPr>
                <w:t>123</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115D5B37" w14:textId="77777777" w:rsidR="0028207A" w:rsidRPr="0028207A" w:rsidRDefault="0028207A" w:rsidP="0028207A">
            <w:pPr>
              <w:rPr>
                <w:ins w:id="215" w:author="Chengheng Liao" w:date="2021-10-12T15:53:00Z"/>
                <w:rFonts w:ascii="Arial" w:hAnsi="Arial" w:cs="Arial"/>
                <w:sz w:val="36"/>
                <w:szCs w:val="36"/>
                <w:lang w:eastAsia="zh-CN"/>
              </w:rPr>
            </w:pPr>
            <w:ins w:id="216" w:author="Chengheng Liao" w:date="2021-10-12T15:53:00Z">
              <w:r w:rsidRPr="0028207A">
                <w:rPr>
                  <w:rFonts w:ascii="Arial" w:hAnsi="Arial" w:cs="Arial"/>
                  <w:color w:val="000000" w:themeColor="text1"/>
                  <w:kern w:val="24"/>
                  <w:sz w:val="19"/>
                  <w:szCs w:val="19"/>
                  <w:lang w:eastAsia="zh-CN"/>
                </w:rPr>
                <w:t>123</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45810926" w14:textId="77777777" w:rsidR="0028207A" w:rsidRPr="0028207A" w:rsidRDefault="0028207A" w:rsidP="0028207A">
            <w:pPr>
              <w:jc w:val="center"/>
              <w:rPr>
                <w:ins w:id="217" w:author="Chengheng Liao" w:date="2021-10-12T15:53:00Z"/>
                <w:rFonts w:ascii="Arial" w:hAnsi="Arial" w:cs="Arial"/>
                <w:sz w:val="36"/>
                <w:szCs w:val="36"/>
                <w:lang w:eastAsia="zh-CN"/>
              </w:rPr>
            </w:pPr>
            <w:ins w:id="218" w:author="Chengheng Liao" w:date="2021-10-12T15:53:00Z">
              <w:r w:rsidRPr="0028207A">
                <w:rPr>
                  <w:rFonts w:ascii="Arial" w:hAnsi="Arial" w:cs="Arial"/>
                  <w:color w:val="000000" w:themeColor="text1"/>
                  <w:kern w:val="24"/>
                  <w:sz w:val="19"/>
                  <w:szCs w:val="19"/>
                  <w:lang w:eastAsia="zh-CN"/>
                </w:rPr>
                <w:t>23</w:t>
              </w:r>
            </w:ins>
          </w:p>
        </w:tc>
        <w:tc>
          <w:tcPr>
            <w:tcW w:w="701"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0248CB2E" w14:textId="77777777" w:rsidR="0028207A" w:rsidRPr="0028207A" w:rsidRDefault="0028207A" w:rsidP="0028207A">
            <w:pPr>
              <w:jc w:val="center"/>
              <w:rPr>
                <w:ins w:id="219" w:author="Chengheng Liao" w:date="2021-10-12T15:53:00Z"/>
                <w:rFonts w:ascii="Arial" w:hAnsi="Arial" w:cs="Arial"/>
                <w:sz w:val="36"/>
                <w:szCs w:val="36"/>
                <w:lang w:eastAsia="zh-CN"/>
              </w:rPr>
            </w:pPr>
            <w:ins w:id="220" w:author="Chengheng Liao" w:date="2021-10-12T15:53:00Z">
              <w:r w:rsidRPr="0028207A">
                <w:rPr>
                  <w:rFonts w:ascii="Arial" w:hAnsi="Arial" w:cs="Arial"/>
                  <w:color w:val="000000" w:themeColor="text1"/>
                  <w:kern w:val="24"/>
                  <w:sz w:val="19"/>
                  <w:szCs w:val="19"/>
                  <w:lang w:eastAsia="zh-CN"/>
                </w:rPr>
                <w:t>19.3</w:t>
              </w:r>
            </w:ins>
          </w:p>
        </w:tc>
        <w:tc>
          <w:tcPr>
            <w:tcW w:w="715"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3DA7450E" w14:textId="77777777" w:rsidR="0028207A" w:rsidRPr="0028207A" w:rsidRDefault="0028207A" w:rsidP="0028207A">
            <w:pPr>
              <w:jc w:val="center"/>
              <w:rPr>
                <w:ins w:id="221" w:author="Chengheng Liao" w:date="2021-10-12T15:53:00Z"/>
                <w:rFonts w:ascii="Arial" w:hAnsi="Arial" w:cs="Arial"/>
                <w:sz w:val="36"/>
                <w:szCs w:val="36"/>
                <w:lang w:eastAsia="zh-CN"/>
              </w:rPr>
            </w:pPr>
            <w:ins w:id="222" w:author="Chengheng Liao" w:date="2021-10-12T15:53:00Z">
              <w:r w:rsidRPr="0028207A">
                <w:rPr>
                  <w:rFonts w:ascii="Arial" w:hAnsi="Arial" w:cs="Arial"/>
                  <w:color w:val="000000" w:themeColor="text1"/>
                  <w:kern w:val="24"/>
                  <w:sz w:val="19"/>
                  <w:szCs w:val="19"/>
                  <w:lang w:eastAsia="zh-CN"/>
                </w:rPr>
                <w:t>601</w:t>
              </w:r>
            </w:ins>
          </w:p>
        </w:tc>
        <w:tc>
          <w:tcPr>
            <w:tcW w:w="715"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5510FD68" w14:textId="77777777" w:rsidR="0028207A" w:rsidRPr="0028207A" w:rsidRDefault="0028207A" w:rsidP="0028207A">
            <w:pPr>
              <w:jc w:val="center"/>
              <w:rPr>
                <w:ins w:id="223" w:author="Chengheng Liao" w:date="2021-10-12T15:53:00Z"/>
                <w:rFonts w:ascii="Arial" w:hAnsi="Arial" w:cs="Arial"/>
                <w:sz w:val="36"/>
                <w:szCs w:val="36"/>
                <w:lang w:eastAsia="zh-CN"/>
              </w:rPr>
            </w:pPr>
            <w:ins w:id="224" w:author="Chengheng Liao" w:date="2021-10-12T15:53:00Z">
              <w:r w:rsidRPr="0028207A">
                <w:rPr>
                  <w:rFonts w:ascii="Arial" w:hAnsi="Arial" w:cs="Arial"/>
                  <w:color w:val="000000" w:themeColor="text1"/>
                  <w:kern w:val="24"/>
                  <w:sz w:val="19"/>
                  <w:szCs w:val="19"/>
                  <w:lang w:eastAsia="zh-CN"/>
                </w:rPr>
                <w:t>601</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07D66F07" w14:textId="77777777" w:rsidR="0028207A" w:rsidRPr="0028207A" w:rsidRDefault="0028207A" w:rsidP="0028207A">
            <w:pPr>
              <w:jc w:val="center"/>
              <w:rPr>
                <w:ins w:id="225" w:author="Chengheng Liao" w:date="2021-10-12T15:53:00Z"/>
                <w:rFonts w:ascii="Arial" w:hAnsi="Arial" w:cs="Arial"/>
                <w:sz w:val="36"/>
                <w:szCs w:val="36"/>
                <w:lang w:eastAsia="zh-CN"/>
              </w:rPr>
            </w:pPr>
            <w:ins w:id="226" w:author="Chengheng Liao" w:date="2021-10-12T15:53:00Z">
              <w:r w:rsidRPr="0028207A">
                <w:rPr>
                  <w:rFonts w:ascii="Arial" w:hAnsi="Arial" w:cs="Arial"/>
                  <w:color w:val="000000" w:themeColor="text1"/>
                  <w:kern w:val="24"/>
                  <w:sz w:val="19"/>
                  <w:szCs w:val="19"/>
                  <w:lang w:eastAsia="zh-CN"/>
                </w:rPr>
                <w:t>58</w:t>
              </w:r>
            </w:ins>
          </w:p>
        </w:tc>
        <w:tc>
          <w:tcPr>
            <w:tcW w:w="701"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486E16C4" w14:textId="77777777" w:rsidR="0028207A" w:rsidRPr="0028207A" w:rsidRDefault="0028207A" w:rsidP="0028207A">
            <w:pPr>
              <w:jc w:val="center"/>
              <w:rPr>
                <w:ins w:id="227" w:author="Chengheng Liao" w:date="2021-10-12T15:53:00Z"/>
                <w:rFonts w:ascii="Arial" w:hAnsi="Arial" w:cs="Arial"/>
                <w:sz w:val="36"/>
                <w:szCs w:val="36"/>
                <w:lang w:eastAsia="zh-CN"/>
              </w:rPr>
            </w:pPr>
            <w:ins w:id="228" w:author="Chengheng Liao" w:date="2021-10-12T15:53:00Z">
              <w:r w:rsidRPr="0028207A">
                <w:rPr>
                  <w:rFonts w:ascii="Arial" w:hAnsi="Arial" w:cs="Arial"/>
                  <w:color w:val="000000" w:themeColor="text1"/>
                  <w:kern w:val="24"/>
                  <w:sz w:val="19"/>
                  <w:szCs w:val="19"/>
                  <w:lang w:eastAsia="zh-CN"/>
                </w:rPr>
                <w:t>10.3</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426C3206" w14:textId="77777777" w:rsidR="0028207A" w:rsidRPr="0028207A" w:rsidRDefault="0028207A" w:rsidP="0028207A">
            <w:pPr>
              <w:jc w:val="center"/>
              <w:rPr>
                <w:ins w:id="229" w:author="Chengheng Liao" w:date="2021-10-12T15:53:00Z"/>
                <w:rFonts w:ascii="Arial" w:hAnsi="Arial" w:cs="Arial"/>
                <w:sz w:val="36"/>
                <w:szCs w:val="36"/>
                <w:lang w:eastAsia="zh-CN"/>
              </w:rPr>
            </w:pPr>
            <w:ins w:id="230" w:author="Chengheng Liao" w:date="2021-10-12T15:53:00Z">
              <w:r w:rsidRPr="0028207A">
                <w:rPr>
                  <w:rFonts w:ascii="Arial" w:hAnsi="Arial" w:cs="Arial"/>
                  <w:color w:val="000000" w:themeColor="text1"/>
                  <w:kern w:val="24"/>
                  <w:sz w:val="19"/>
                  <w:szCs w:val="19"/>
                  <w:lang w:eastAsia="zh-CN"/>
                </w:rPr>
                <w:t>114</w:t>
              </w:r>
            </w:ins>
          </w:p>
        </w:tc>
        <w:tc>
          <w:tcPr>
            <w:tcW w:w="678"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4BC7DB55" w14:textId="77777777" w:rsidR="0028207A" w:rsidRPr="0028207A" w:rsidRDefault="0028207A" w:rsidP="0028207A">
            <w:pPr>
              <w:jc w:val="center"/>
              <w:rPr>
                <w:ins w:id="231" w:author="Chengheng Liao" w:date="2021-10-12T15:53:00Z"/>
                <w:rFonts w:ascii="Arial" w:hAnsi="Arial" w:cs="Arial"/>
                <w:sz w:val="36"/>
                <w:szCs w:val="36"/>
                <w:lang w:eastAsia="zh-CN"/>
              </w:rPr>
            </w:pPr>
            <w:ins w:id="232" w:author="Chengheng Liao" w:date="2021-10-12T15:53:00Z">
              <w:r w:rsidRPr="0028207A">
                <w:rPr>
                  <w:rFonts w:ascii="Arial" w:hAnsi="Arial" w:cs="Arial"/>
                  <w:color w:val="000000" w:themeColor="text1"/>
                  <w:kern w:val="24"/>
                  <w:sz w:val="19"/>
                  <w:szCs w:val="19"/>
                  <w:lang w:eastAsia="zh-CN"/>
                </w:rPr>
                <w:t>114</w:t>
              </w:r>
            </w:ins>
          </w:p>
        </w:tc>
        <w:tc>
          <w:tcPr>
            <w:tcW w:w="672"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4D362CD6" w14:textId="77777777" w:rsidR="0028207A" w:rsidRPr="0028207A" w:rsidRDefault="0028207A" w:rsidP="0028207A">
            <w:pPr>
              <w:jc w:val="center"/>
              <w:rPr>
                <w:ins w:id="233" w:author="Chengheng Liao" w:date="2021-10-12T15:53:00Z"/>
                <w:rFonts w:ascii="Arial" w:hAnsi="Arial" w:cs="Arial"/>
                <w:sz w:val="36"/>
                <w:szCs w:val="36"/>
                <w:lang w:eastAsia="zh-CN"/>
              </w:rPr>
            </w:pPr>
            <w:ins w:id="234" w:author="Chengheng Liao" w:date="2021-10-12T15:53:00Z">
              <w:r w:rsidRPr="0028207A">
                <w:rPr>
                  <w:rFonts w:ascii="Arial" w:hAnsi="Arial" w:cs="Arial"/>
                  <w:color w:val="000000" w:themeColor="text1"/>
                  <w:kern w:val="24"/>
                  <w:sz w:val="19"/>
                  <w:szCs w:val="19"/>
                  <w:lang w:eastAsia="zh-CN"/>
                </w:rPr>
                <w:t>20</w:t>
              </w:r>
            </w:ins>
          </w:p>
        </w:tc>
        <w:tc>
          <w:tcPr>
            <w:tcW w:w="701" w:type="dxa"/>
            <w:tcBorders>
              <w:top w:val="nil"/>
              <w:left w:val="nil"/>
              <w:bottom w:val="single" w:sz="8" w:space="0" w:color="000000"/>
              <w:right w:val="nil"/>
            </w:tcBorders>
            <w:shd w:val="clear" w:color="auto" w:fill="auto"/>
            <w:tcMar>
              <w:top w:w="54" w:type="dxa"/>
              <w:left w:w="144" w:type="dxa"/>
              <w:bottom w:w="54" w:type="dxa"/>
              <w:right w:w="144" w:type="dxa"/>
            </w:tcMar>
            <w:vAlign w:val="center"/>
            <w:hideMark/>
          </w:tcPr>
          <w:p w14:paraId="3262E93B" w14:textId="77777777" w:rsidR="0028207A" w:rsidRPr="0028207A" w:rsidRDefault="0028207A" w:rsidP="0028207A">
            <w:pPr>
              <w:jc w:val="center"/>
              <w:rPr>
                <w:ins w:id="235" w:author="Chengheng Liao" w:date="2021-10-12T15:53:00Z"/>
                <w:rFonts w:ascii="Arial" w:hAnsi="Arial" w:cs="Arial"/>
                <w:sz w:val="36"/>
                <w:szCs w:val="36"/>
                <w:lang w:eastAsia="zh-CN"/>
              </w:rPr>
            </w:pPr>
            <w:ins w:id="236" w:author="Chengheng Liao" w:date="2021-10-12T15:53:00Z">
              <w:r w:rsidRPr="0028207A">
                <w:rPr>
                  <w:rFonts w:ascii="Arial" w:hAnsi="Arial" w:cs="Arial"/>
                  <w:color w:val="000000" w:themeColor="text1"/>
                  <w:kern w:val="24"/>
                  <w:sz w:val="19"/>
                  <w:szCs w:val="19"/>
                  <w:lang w:eastAsia="zh-CN"/>
                </w:rPr>
                <w:t>18.2</w:t>
              </w:r>
            </w:ins>
          </w:p>
        </w:tc>
      </w:tr>
    </w:tbl>
    <w:p w14:paraId="15AD7B76" w14:textId="77777777" w:rsidR="0028207A" w:rsidRPr="0028207A" w:rsidRDefault="0028207A" w:rsidP="0028207A">
      <w:pPr>
        <w:rPr>
          <w:ins w:id="237" w:author="Chengheng Liao" w:date="2021-10-12T15:53:00Z"/>
          <w:rFonts w:ascii="Arial" w:eastAsiaTheme="minorEastAsia" w:hAnsi="Arial" w:cs="Arial"/>
          <w:b/>
          <w:bCs/>
          <w:sz w:val="22"/>
          <w:szCs w:val="22"/>
        </w:rPr>
      </w:pPr>
    </w:p>
    <w:p w14:paraId="12F300AB" w14:textId="77777777" w:rsidR="00053B2E" w:rsidRDefault="00053B2E">
      <w:pPr>
        <w:spacing w:after="160" w:line="259" w:lineRule="auto"/>
        <w:rPr>
          <w:ins w:id="238" w:author="Chengheng Liao" w:date="2021-11-05T15:04:00Z"/>
          <w:rFonts w:ascii="Arial" w:eastAsiaTheme="minorEastAsia" w:hAnsi="Arial" w:cs="Arial"/>
          <w:b/>
          <w:bCs/>
          <w:sz w:val="22"/>
          <w:szCs w:val="22"/>
        </w:rPr>
      </w:pPr>
    </w:p>
    <w:p w14:paraId="7403FA06" w14:textId="77777777" w:rsidR="00053B2E" w:rsidRDefault="00053B2E">
      <w:pPr>
        <w:spacing w:after="160" w:line="259" w:lineRule="auto"/>
        <w:rPr>
          <w:ins w:id="239" w:author="Chengheng Liao" w:date="2021-11-05T15:04:00Z"/>
          <w:rFonts w:ascii="Arial" w:eastAsiaTheme="minorEastAsia" w:hAnsi="Arial" w:cs="Arial"/>
          <w:b/>
          <w:bCs/>
          <w:sz w:val="22"/>
          <w:szCs w:val="22"/>
        </w:rPr>
      </w:pPr>
    </w:p>
    <w:p w14:paraId="07AD8B03" w14:textId="77777777" w:rsidR="00053B2E" w:rsidRDefault="00053B2E">
      <w:pPr>
        <w:spacing w:after="160" w:line="259" w:lineRule="auto"/>
        <w:rPr>
          <w:ins w:id="240" w:author="Chengheng Liao" w:date="2021-11-05T15:04:00Z"/>
          <w:rFonts w:ascii="Arial" w:eastAsiaTheme="minorEastAsia" w:hAnsi="Arial" w:cs="Arial"/>
          <w:b/>
          <w:bCs/>
          <w:sz w:val="22"/>
          <w:szCs w:val="22"/>
        </w:rPr>
      </w:pPr>
    </w:p>
    <w:p w14:paraId="40D8818B" w14:textId="77777777" w:rsidR="00053B2E" w:rsidRDefault="00053B2E">
      <w:pPr>
        <w:spacing w:after="160" w:line="259" w:lineRule="auto"/>
        <w:rPr>
          <w:ins w:id="241" w:author="Chengheng Liao" w:date="2021-11-05T15:04:00Z"/>
          <w:rFonts w:ascii="Arial" w:eastAsiaTheme="minorEastAsia" w:hAnsi="Arial" w:cs="Arial"/>
          <w:b/>
          <w:bCs/>
          <w:sz w:val="22"/>
          <w:szCs w:val="22"/>
        </w:rPr>
      </w:pPr>
    </w:p>
    <w:p w14:paraId="75C61B06" w14:textId="77777777" w:rsidR="00053B2E" w:rsidRDefault="00053B2E">
      <w:pPr>
        <w:spacing w:after="160" w:line="259" w:lineRule="auto"/>
        <w:rPr>
          <w:ins w:id="242" w:author="Chengheng Liao" w:date="2021-11-05T15:04:00Z"/>
          <w:rFonts w:ascii="Arial" w:eastAsiaTheme="minorEastAsia" w:hAnsi="Arial" w:cs="Arial"/>
          <w:b/>
          <w:bCs/>
          <w:sz w:val="22"/>
          <w:szCs w:val="22"/>
        </w:rPr>
      </w:pPr>
    </w:p>
    <w:p w14:paraId="5E2DE947" w14:textId="77777777" w:rsidR="00053B2E" w:rsidRDefault="00053B2E">
      <w:pPr>
        <w:spacing w:after="160" w:line="259" w:lineRule="auto"/>
        <w:rPr>
          <w:ins w:id="243" w:author="Chengheng Liao" w:date="2021-11-05T15:04:00Z"/>
          <w:rFonts w:ascii="Arial" w:eastAsiaTheme="minorEastAsia" w:hAnsi="Arial" w:cs="Arial"/>
          <w:b/>
          <w:bCs/>
          <w:sz w:val="22"/>
          <w:szCs w:val="22"/>
        </w:rPr>
      </w:pPr>
    </w:p>
    <w:p w14:paraId="1D8E8F8D" w14:textId="77777777" w:rsidR="00053B2E" w:rsidRDefault="00053B2E">
      <w:pPr>
        <w:spacing w:after="160" w:line="259" w:lineRule="auto"/>
        <w:rPr>
          <w:ins w:id="244" w:author="Chengheng Liao" w:date="2021-11-05T15:04:00Z"/>
          <w:rFonts w:ascii="Arial" w:eastAsiaTheme="minorEastAsia" w:hAnsi="Arial" w:cs="Arial"/>
          <w:b/>
          <w:bCs/>
          <w:sz w:val="22"/>
          <w:szCs w:val="22"/>
        </w:rPr>
      </w:pPr>
    </w:p>
    <w:p w14:paraId="3BBC99FD" w14:textId="45E3F6D8" w:rsidR="006E7247" w:rsidRDefault="006E7247" w:rsidP="006E7247">
      <w:pPr>
        <w:spacing w:after="240"/>
        <w:rPr>
          <w:ins w:id="245" w:author="fang wentong" w:date="2021-11-06T02:00:00Z"/>
          <w:rFonts w:ascii="Arial" w:eastAsiaTheme="minorEastAsia" w:hAnsi="Arial" w:cs="Arial"/>
          <w:b/>
          <w:bCs/>
          <w:sz w:val="22"/>
          <w:szCs w:val="22"/>
        </w:rPr>
      </w:pPr>
      <w:ins w:id="246" w:author="Chengheng Liao" w:date="2021-11-05T15:42:00Z">
        <w:r>
          <w:rPr>
            <w:rFonts w:ascii="Arial" w:eastAsiaTheme="minorEastAsia" w:hAnsi="Arial" w:cs="Arial"/>
            <w:b/>
            <w:bCs/>
            <w:sz w:val="22"/>
            <w:szCs w:val="22"/>
          </w:rPr>
          <w:lastRenderedPageBreak/>
          <w:t>S</w:t>
        </w:r>
        <w:r w:rsidRPr="00637833">
          <w:rPr>
            <w:rFonts w:ascii="Arial" w:eastAsiaTheme="minorEastAsia" w:hAnsi="Arial" w:cs="Arial"/>
            <w:b/>
            <w:bCs/>
            <w:sz w:val="22"/>
            <w:szCs w:val="22"/>
          </w:rPr>
          <w:t xml:space="preserve">upplementary </w:t>
        </w:r>
        <w:r>
          <w:rPr>
            <w:rFonts w:ascii="Arial" w:eastAsiaTheme="minorEastAsia" w:hAnsi="Arial" w:cs="Arial"/>
            <w:b/>
            <w:bCs/>
            <w:sz w:val="22"/>
            <w:szCs w:val="22"/>
          </w:rPr>
          <w:t>F</w:t>
        </w:r>
        <w:r w:rsidRPr="00637833">
          <w:rPr>
            <w:rFonts w:ascii="Arial" w:eastAsiaTheme="minorEastAsia" w:hAnsi="Arial" w:cs="Arial"/>
            <w:b/>
            <w:bCs/>
            <w:sz w:val="22"/>
            <w:szCs w:val="22"/>
          </w:rPr>
          <w:t>ile 1</w:t>
        </w:r>
      </w:ins>
      <w:ins w:id="247" w:author="Chengheng Liao" w:date="2021-11-05T15:43:00Z">
        <w:r>
          <w:rPr>
            <w:rFonts w:ascii="Arial" w:eastAsiaTheme="minorEastAsia" w:hAnsi="Arial" w:cs="Arial"/>
            <w:b/>
            <w:bCs/>
            <w:sz w:val="22"/>
            <w:szCs w:val="22"/>
          </w:rPr>
          <w:t>b</w:t>
        </w:r>
      </w:ins>
      <w:ins w:id="248" w:author="Chengheng Liao" w:date="2021-11-05T15:42:00Z">
        <w:r w:rsidRPr="0028207A">
          <w:rPr>
            <w:rFonts w:ascii="Arial" w:eastAsiaTheme="minorEastAsia" w:hAnsi="Arial" w:cs="Arial"/>
            <w:b/>
            <w:bCs/>
            <w:sz w:val="22"/>
            <w:szCs w:val="22"/>
          </w:rPr>
          <w:t>.</w:t>
        </w:r>
        <w:r w:rsidRPr="0028207A">
          <w:rPr>
            <w:rFonts w:asciiTheme="minorHAnsi" w:eastAsiaTheme="minorEastAsia" w:hAnsiTheme="minorHAnsi" w:cstheme="minorBidi"/>
            <w:color w:val="000000" w:themeColor="text1"/>
            <w:kern w:val="24"/>
            <w:szCs w:val="24"/>
          </w:rPr>
          <w:t xml:space="preserve"> </w:t>
        </w:r>
      </w:ins>
      <w:ins w:id="249" w:author="Chengheng Liao" w:date="2021-11-05T16:19:00Z">
        <w:r w:rsidR="00E7569F" w:rsidRPr="00E7569F">
          <w:rPr>
            <w:rFonts w:ascii="Arial" w:eastAsiaTheme="minorEastAsia" w:hAnsi="Arial" w:cs="Arial"/>
            <w:b/>
            <w:bCs/>
            <w:sz w:val="22"/>
            <w:szCs w:val="22"/>
          </w:rPr>
          <w:t xml:space="preserve">The </w:t>
        </w:r>
      </w:ins>
      <w:ins w:id="250" w:author="Chengheng Liao" w:date="2021-11-06T10:38:00Z">
        <w:r w:rsidR="00FB01A9">
          <w:rPr>
            <w:rFonts w:ascii="Arial" w:eastAsiaTheme="minorEastAsia" w:hAnsi="Arial" w:cs="Arial"/>
            <w:b/>
            <w:bCs/>
            <w:sz w:val="22"/>
            <w:szCs w:val="22"/>
          </w:rPr>
          <w:t>c</w:t>
        </w:r>
      </w:ins>
      <w:ins w:id="251" w:author="Chengheng Liao" w:date="2021-11-05T16:19:00Z">
        <w:r w:rsidR="00E7569F" w:rsidRPr="00E7569F">
          <w:rPr>
            <w:rFonts w:ascii="Arial" w:eastAsiaTheme="minorEastAsia" w:hAnsi="Arial" w:cs="Arial"/>
            <w:b/>
            <w:bCs/>
            <w:sz w:val="22"/>
            <w:szCs w:val="22"/>
          </w:rPr>
          <w:t>linical information of the</w:t>
        </w:r>
      </w:ins>
      <w:ins w:id="252" w:author="Chengheng Liao" w:date="2021-11-05T16:20:00Z">
        <w:r w:rsidR="00E7569F">
          <w:rPr>
            <w:rFonts w:ascii="Arial" w:eastAsiaTheme="minorEastAsia" w:hAnsi="Arial" w:cs="Arial"/>
            <w:b/>
            <w:bCs/>
            <w:sz w:val="22"/>
            <w:szCs w:val="22"/>
          </w:rPr>
          <w:t xml:space="preserve"> </w:t>
        </w:r>
      </w:ins>
      <w:ins w:id="253" w:author="Chengheng Liao" w:date="2021-11-05T16:19:00Z">
        <w:r w:rsidR="00E7569F" w:rsidRPr="00E7569F">
          <w:rPr>
            <w:rFonts w:ascii="Arial" w:eastAsiaTheme="minorEastAsia" w:hAnsi="Arial" w:cs="Arial"/>
            <w:b/>
            <w:bCs/>
            <w:sz w:val="22"/>
            <w:szCs w:val="22"/>
          </w:rPr>
          <w:t>TNBC patient</w:t>
        </w:r>
      </w:ins>
      <w:ins w:id="254" w:author="Chengheng Liao" w:date="2021-11-05T16:20:00Z">
        <w:r w:rsidR="00E7569F">
          <w:rPr>
            <w:rFonts w:ascii="Arial" w:eastAsiaTheme="minorEastAsia" w:hAnsi="Arial" w:cs="Arial"/>
            <w:b/>
            <w:bCs/>
            <w:sz w:val="22"/>
            <w:szCs w:val="22"/>
          </w:rPr>
          <w:t xml:space="preserve"> samples</w:t>
        </w:r>
      </w:ins>
      <w:ins w:id="255" w:author="Chengheng Liao" w:date="2021-11-05T15:42:00Z">
        <w:r w:rsidRPr="0028207A">
          <w:rPr>
            <w:rFonts w:ascii="Arial" w:eastAsiaTheme="minorEastAsia" w:hAnsi="Arial" w:cs="Arial"/>
            <w:b/>
            <w:bCs/>
            <w:sz w:val="22"/>
            <w:szCs w:val="22"/>
          </w:rPr>
          <w:t>.</w:t>
        </w:r>
      </w:ins>
    </w:p>
    <w:tbl>
      <w:tblPr>
        <w:tblStyle w:val="TableGrid1"/>
        <w:tblW w:w="0" w:type="auto"/>
        <w:jc w:val="center"/>
        <w:tblLook w:val="04A0" w:firstRow="1" w:lastRow="0" w:firstColumn="1" w:lastColumn="0" w:noHBand="0" w:noVBand="1"/>
        <w:tblPrChange w:id="256" w:author="Chengheng Liao" w:date="2021-11-06T10:38:00Z">
          <w:tblPr>
            <w:tblStyle w:val="TableGrid1"/>
            <w:tblW w:w="13733" w:type="dxa"/>
            <w:jc w:val="center"/>
            <w:tblLayout w:type="fixed"/>
            <w:tblLook w:val="04A0" w:firstRow="1" w:lastRow="0" w:firstColumn="1" w:lastColumn="0" w:noHBand="0" w:noVBand="1"/>
          </w:tblPr>
        </w:tblPrChange>
      </w:tblPr>
      <w:tblGrid>
        <w:gridCol w:w="808"/>
        <w:gridCol w:w="850"/>
        <w:gridCol w:w="1544"/>
        <w:gridCol w:w="1241"/>
        <w:gridCol w:w="2316"/>
        <w:gridCol w:w="1057"/>
        <w:gridCol w:w="2567"/>
        <w:gridCol w:w="2567"/>
        <w:tblGridChange w:id="257">
          <w:tblGrid>
            <w:gridCol w:w="898"/>
            <w:gridCol w:w="903"/>
            <w:gridCol w:w="1646"/>
            <w:gridCol w:w="1062"/>
            <w:gridCol w:w="2258"/>
            <w:gridCol w:w="1083"/>
            <w:gridCol w:w="3164"/>
            <w:gridCol w:w="2719"/>
          </w:tblGrid>
        </w:tblGridChange>
      </w:tblGrid>
      <w:tr w:rsidR="00F701D1" w:rsidRPr="00F701D1" w14:paraId="4284E614" w14:textId="77777777" w:rsidTr="00F701D1">
        <w:trPr>
          <w:trHeight w:val="480"/>
          <w:jc w:val="center"/>
          <w:ins w:id="258" w:author="fang wentong" w:date="2021-11-06T02:01:00Z"/>
          <w:trPrChange w:id="259" w:author="Chengheng Liao" w:date="2021-11-06T10:38:00Z">
            <w:trPr>
              <w:trHeight w:val="480"/>
              <w:jc w:val="center"/>
            </w:trPr>
          </w:trPrChange>
        </w:trPr>
        <w:tc>
          <w:tcPr>
            <w:tcW w:w="0" w:type="auto"/>
            <w:vAlign w:val="center"/>
            <w:tcPrChange w:id="260" w:author="Chengheng Liao" w:date="2021-11-06T10:38:00Z">
              <w:tcPr>
                <w:tcW w:w="898" w:type="dxa"/>
                <w:vAlign w:val="center"/>
              </w:tcPr>
            </w:tcPrChange>
          </w:tcPr>
          <w:p w14:paraId="4286E4F5" w14:textId="77777777" w:rsidR="005E3455" w:rsidRPr="00F701D1" w:rsidRDefault="005E3455" w:rsidP="00E94203">
            <w:pPr>
              <w:spacing w:after="100"/>
              <w:jc w:val="center"/>
              <w:rPr>
                <w:ins w:id="261" w:author="fang wentong" w:date="2021-11-06T02:01:00Z"/>
                <w:rFonts w:ascii="Arial" w:hAnsi="Arial" w:cs="Arial"/>
                <w:color w:val="000000" w:themeColor="text1"/>
                <w:sz w:val="19"/>
                <w:szCs w:val="19"/>
                <w:shd w:val="clear" w:color="auto" w:fill="FFFFFF"/>
                <w:lang w:eastAsia="zh-CN"/>
                <w:rPrChange w:id="262" w:author="Chengheng Liao" w:date="2021-11-06T10:37:00Z">
                  <w:rPr>
                    <w:ins w:id="263" w:author="fang wentong" w:date="2021-11-06T02:01:00Z"/>
                    <w:rFonts w:ascii="Arial" w:hAnsi="Arial" w:cs="Arial"/>
                    <w:color w:val="000000" w:themeColor="text1"/>
                    <w:sz w:val="22"/>
                    <w:szCs w:val="22"/>
                    <w:shd w:val="clear" w:color="auto" w:fill="FFFFFF"/>
                    <w:lang w:eastAsia="zh-CN"/>
                  </w:rPr>
                </w:rPrChange>
              </w:rPr>
            </w:pPr>
            <w:ins w:id="264" w:author="fang wentong" w:date="2021-11-06T02:01:00Z">
              <w:r w:rsidRPr="00F701D1">
                <w:rPr>
                  <w:rFonts w:ascii="Arial" w:hAnsi="Arial" w:cs="Arial"/>
                  <w:color w:val="000000" w:themeColor="text1"/>
                  <w:sz w:val="19"/>
                  <w:szCs w:val="19"/>
                  <w:shd w:val="clear" w:color="auto" w:fill="FFFFFF"/>
                  <w:lang w:eastAsia="zh-CN"/>
                  <w:rPrChange w:id="265" w:author="Chengheng Liao" w:date="2021-11-06T10:37:00Z">
                    <w:rPr>
                      <w:rFonts w:ascii="Arial" w:hAnsi="Arial" w:cs="Arial"/>
                      <w:color w:val="000000" w:themeColor="text1"/>
                      <w:sz w:val="22"/>
                      <w:szCs w:val="22"/>
                      <w:shd w:val="clear" w:color="auto" w:fill="FFFFFF"/>
                      <w:lang w:eastAsia="zh-CN"/>
                    </w:rPr>
                  </w:rPrChange>
                </w:rPr>
                <w:t>Patient</w:t>
              </w:r>
            </w:ins>
          </w:p>
        </w:tc>
        <w:tc>
          <w:tcPr>
            <w:tcW w:w="0" w:type="auto"/>
            <w:vAlign w:val="center"/>
            <w:tcPrChange w:id="266" w:author="Chengheng Liao" w:date="2021-11-06T10:38:00Z">
              <w:tcPr>
                <w:tcW w:w="903" w:type="dxa"/>
                <w:vAlign w:val="center"/>
              </w:tcPr>
            </w:tcPrChange>
          </w:tcPr>
          <w:p w14:paraId="4C0A5E53" w14:textId="77777777" w:rsidR="005E3455" w:rsidRPr="00F701D1" w:rsidRDefault="005E3455" w:rsidP="00E94203">
            <w:pPr>
              <w:spacing w:after="100"/>
              <w:jc w:val="center"/>
              <w:rPr>
                <w:ins w:id="267" w:author="fang wentong" w:date="2021-11-06T02:01:00Z"/>
                <w:rFonts w:ascii="Arial" w:hAnsi="Arial" w:cs="Arial"/>
                <w:color w:val="000000" w:themeColor="text1"/>
                <w:sz w:val="19"/>
                <w:szCs w:val="19"/>
                <w:shd w:val="clear" w:color="auto" w:fill="FFFFFF"/>
                <w:lang w:eastAsia="zh-CN"/>
                <w:rPrChange w:id="268" w:author="Chengheng Liao" w:date="2021-11-06T10:37:00Z">
                  <w:rPr>
                    <w:ins w:id="269" w:author="fang wentong" w:date="2021-11-06T02:01:00Z"/>
                    <w:rFonts w:ascii="Arial" w:hAnsi="Arial" w:cs="Arial"/>
                    <w:color w:val="000000" w:themeColor="text1"/>
                    <w:sz w:val="22"/>
                    <w:szCs w:val="22"/>
                    <w:shd w:val="clear" w:color="auto" w:fill="FFFFFF"/>
                    <w:lang w:eastAsia="zh-CN"/>
                  </w:rPr>
                </w:rPrChange>
              </w:rPr>
            </w:pPr>
            <w:ins w:id="270" w:author="fang wentong" w:date="2021-11-06T02:01:00Z">
              <w:r w:rsidRPr="00F701D1">
                <w:rPr>
                  <w:rFonts w:ascii="Arial" w:hAnsi="Arial" w:cs="Arial"/>
                  <w:color w:val="000000" w:themeColor="text1"/>
                  <w:sz w:val="19"/>
                  <w:szCs w:val="19"/>
                  <w:shd w:val="clear" w:color="auto" w:fill="FFFFFF"/>
                  <w:lang w:eastAsia="zh-CN"/>
                  <w:rPrChange w:id="271" w:author="Chengheng Liao" w:date="2021-11-06T10:37:00Z">
                    <w:rPr>
                      <w:rFonts w:ascii="Arial" w:hAnsi="Arial" w:cs="Arial"/>
                      <w:color w:val="000000" w:themeColor="text1"/>
                      <w:sz w:val="22"/>
                      <w:szCs w:val="22"/>
                      <w:shd w:val="clear" w:color="auto" w:fill="FFFFFF"/>
                      <w:lang w:eastAsia="zh-CN"/>
                    </w:rPr>
                  </w:rPrChange>
                </w:rPr>
                <w:t>Gender</w:t>
              </w:r>
            </w:ins>
          </w:p>
        </w:tc>
        <w:tc>
          <w:tcPr>
            <w:tcW w:w="0" w:type="auto"/>
            <w:vAlign w:val="center"/>
            <w:tcPrChange w:id="272" w:author="Chengheng Liao" w:date="2021-11-06T10:38:00Z">
              <w:tcPr>
                <w:tcW w:w="1646" w:type="dxa"/>
                <w:vAlign w:val="center"/>
              </w:tcPr>
            </w:tcPrChange>
          </w:tcPr>
          <w:p w14:paraId="44D16F64" w14:textId="77777777" w:rsidR="005E3455" w:rsidRPr="00F701D1" w:rsidRDefault="005E3455" w:rsidP="00E94203">
            <w:pPr>
              <w:spacing w:after="100"/>
              <w:jc w:val="center"/>
              <w:rPr>
                <w:ins w:id="273" w:author="fang wentong" w:date="2021-11-06T02:01:00Z"/>
                <w:rFonts w:ascii="Arial" w:hAnsi="Arial" w:cs="Arial"/>
                <w:color w:val="000000" w:themeColor="text1"/>
                <w:sz w:val="19"/>
                <w:szCs w:val="19"/>
                <w:shd w:val="clear" w:color="auto" w:fill="FFFFFF"/>
                <w:lang w:eastAsia="zh-CN"/>
                <w:rPrChange w:id="274" w:author="Chengheng Liao" w:date="2021-11-06T10:37:00Z">
                  <w:rPr>
                    <w:ins w:id="275" w:author="fang wentong" w:date="2021-11-06T02:01:00Z"/>
                    <w:rFonts w:ascii="Arial" w:hAnsi="Arial" w:cs="Arial"/>
                    <w:color w:val="000000" w:themeColor="text1"/>
                    <w:sz w:val="22"/>
                    <w:szCs w:val="22"/>
                    <w:shd w:val="clear" w:color="auto" w:fill="FFFFFF"/>
                    <w:lang w:eastAsia="zh-CN"/>
                  </w:rPr>
                </w:rPrChange>
              </w:rPr>
            </w:pPr>
            <w:ins w:id="276" w:author="fang wentong" w:date="2021-11-06T02:01:00Z">
              <w:r w:rsidRPr="00F701D1">
                <w:rPr>
                  <w:rFonts w:ascii="Arial" w:hAnsi="Arial" w:cs="Arial"/>
                  <w:color w:val="000000" w:themeColor="text1"/>
                  <w:sz w:val="19"/>
                  <w:szCs w:val="19"/>
                  <w:shd w:val="clear" w:color="auto" w:fill="FFFFFF"/>
                  <w:lang w:eastAsia="zh-CN"/>
                  <w:rPrChange w:id="277" w:author="Chengheng Liao" w:date="2021-11-06T10:37:00Z">
                    <w:rPr>
                      <w:rFonts w:ascii="Arial" w:hAnsi="Arial" w:cs="Arial"/>
                      <w:color w:val="000000" w:themeColor="text1"/>
                      <w:sz w:val="22"/>
                      <w:szCs w:val="22"/>
                      <w:shd w:val="clear" w:color="auto" w:fill="FFFFFF"/>
                      <w:lang w:eastAsia="zh-CN"/>
                    </w:rPr>
                  </w:rPrChange>
                </w:rPr>
                <w:t>Tissue description</w:t>
              </w:r>
            </w:ins>
          </w:p>
        </w:tc>
        <w:tc>
          <w:tcPr>
            <w:tcW w:w="0" w:type="auto"/>
            <w:vAlign w:val="center"/>
            <w:tcPrChange w:id="278" w:author="Chengheng Liao" w:date="2021-11-06T10:38:00Z">
              <w:tcPr>
                <w:tcW w:w="1062" w:type="dxa"/>
                <w:vAlign w:val="center"/>
              </w:tcPr>
            </w:tcPrChange>
          </w:tcPr>
          <w:p w14:paraId="31AB35FB" w14:textId="77777777" w:rsidR="005E3455" w:rsidRPr="00F701D1" w:rsidRDefault="005E3455" w:rsidP="00E94203">
            <w:pPr>
              <w:spacing w:after="100"/>
              <w:jc w:val="center"/>
              <w:rPr>
                <w:ins w:id="279" w:author="fang wentong" w:date="2021-11-06T02:01:00Z"/>
                <w:rFonts w:ascii="Arial" w:hAnsi="Arial" w:cs="Arial"/>
                <w:color w:val="000000" w:themeColor="text1"/>
                <w:sz w:val="19"/>
                <w:szCs w:val="19"/>
                <w:shd w:val="clear" w:color="auto" w:fill="FFFFFF"/>
                <w:lang w:eastAsia="zh-CN"/>
                <w:rPrChange w:id="280" w:author="Chengheng Liao" w:date="2021-11-06T10:37:00Z">
                  <w:rPr>
                    <w:ins w:id="281" w:author="fang wentong" w:date="2021-11-06T02:01:00Z"/>
                    <w:rFonts w:ascii="Arial" w:hAnsi="Arial" w:cs="Arial"/>
                    <w:color w:val="000000" w:themeColor="text1"/>
                    <w:sz w:val="22"/>
                    <w:szCs w:val="22"/>
                    <w:shd w:val="clear" w:color="auto" w:fill="FFFFFF"/>
                    <w:lang w:eastAsia="zh-CN"/>
                  </w:rPr>
                </w:rPrChange>
              </w:rPr>
            </w:pPr>
            <w:ins w:id="282" w:author="fang wentong" w:date="2021-11-06T02:01:00Z">
              <w:r w:rsidRPr="00F701D1">
                <w:rPr>
                  <w:rFonts w:ascii="Arial" w:hAnsi="Arial" w:cs="Arial"/>
                  <w:color w:val="000000" w:themeColor="text1"/>
                  <w:sz w:val="19"/>
                  <w:szCs w:val="19"/>
                  <w:shd w:val="clear" w:color="auto" w:fill="FFFFFF"/>
                  <w:lang w:eastAsia="zh-CN"/>
                  <w:rPrChange w:id="283" w:author="Chengheng Liao" w:date="2021-11-06T10:37:00Z">
                    <w:rPr>
                      <w:rFonts w:ascii="Arial" w:hAnsi="Arial" w:cs="Arial"/>
                      <w:color w:val="000000" w:themeColor="text1"/>
                      <w:sz w:val="22"/>
                      <w:szCs w:val="22"/>
                      <w:shd w:val="clear" w:color="auto" w:fill="FFFFFF"/>
                      <w:lang w:eastAsia="zh-CN"/>
                    </w:rPr>
                  </w:rPrChange>
                </w:rPr>
                <w:t>Anatomic</w:t>
              </w:r>
              <w:r w:rsidRPr="00F701D1">
                <w:rPr>
                  <w:rFonts w:ascii="Arial" w:eastAsia="SimSun" w:hAnsi="Arial" w:cs="Arial"/>
                  <w:color w:val="000000" w:themeColor="text1"/>
                  <w:sz w:val="19"/>
                  <w:szCs w:val="19"/>
                  <w:lang w:eastAsia="zh-CN"/>
                  <w:rPrChange w:id="284" w:author="Chengheng Liao" w:date="2021-11-06T10:37:00Z">
                    <w:rPr>
                      <w:rFonts w:ascii="Arial" w:eastAsia="SimSun" w:hAnsi="Arial" w:cs="Arial"/>
                      <w:color w:val="000000" w:themeColor="text1"/>
                      <w:sz w:val="22"/>
                      <w:szCs w:val="22"/>
                      <w:lang w:eastAsia="zh-CN"/>
                    </w:rPr>
                  </w:rPrChange>
                </w:rPr>
                <w:t xml:space="preserve"> site</w:t>
              </w:r>
            </w:ins>
          </w:p>
        </w:tc>
        <w:tc>
          <w:tcPr>
            <w:tcW w:w="0" w:type="auto"/>
            <w:vAlign w:val="center"/>
            <w:tcPrChange w:id="285" w:author="Chengheng Liao" w:date="2021-11-06T10:38:00Z">
              <w:tcPr>
                <w:tcW w:w="2258" w:type="dxa"/>
                <w:vAlign w:val="center"/>
              </w:tcPr>
            </w:tcPrChange>
          </w:tcPr>
          <w:p w14:paraId="1042B22E" w14:textId="77777777" w:rsidR="005E3455" w:rsidRPr="00F701D1" w:rsidRDefault="005E3455" w:rsidP="00E94203">
            <w:pPr>
              <w:spacing w:after="100"/>
              <w:jc w:val="center"/>
              <w:rPr>
                <w:ins w:id="286" w:author="fang wentong" w:date="2021-11-06T02:01:00Z"/>
                <w:rFonts w:ascii="Arial" w:hAnsi="Arial" w:cs="Arial"/>
                <w:color w:val="000000" w:themeColor="text1"/>
                <w:sz w:val="19"/>
                <w:szCs w:val="19"/>
                <w:shd w:val="clear" w:color="auto" w:fill="FFFFFF"/>
                <w:lang w:eastAsia="zh-CN"/>
                <w:rPrChange w:id="287" w:author="Chengheng Liao" w:date="2021-11-06T10:37:00Z">
                  <w:rPr>
                    <w:ins w:id="288" w:author="fang wentong" w:date="2021-11-06T02:01:00Z"/>
                    <w:rFonts w:ascii="Arial" w:hAnsi="Arial" w:cs="Arial"/>
                    <w:color w:val="000000" w:themeColor="text1"/>
                    <w:sz w:val="22"/>
                    <w:szCs w:val="22"/>
                    <w:shd w:val="clear" w:color="auto" w:fill="FFFFFF"/>
                    <w:lang w:eastAsia="zh-CN"/>
                  </w:rPr>
                </w:rPrChange>
              </w:rPr>
            </w:pPr>
            <w:ins w:id="289" w:author="fang wentong" w:date="2021-11-06T02:01:00Z">
              <w:r w:rsidRPr="00F701D1">
                <w:rPr>
                  <w:rFonts w:ascii="Arial" w:eastAsia="SimSun" w:hAnsi="Arial" w:cs="Arial"/>
                  <w:color w:val="000000" w:themeColor="text1"/>
                  <w:sz w:val="19"/>
                  <w:szCs w:val="19"/>
                  <w:lang w:eastAsia="zh-CN"/>
                  <w:rPrChange w:id="290" w:author="Chengheng Liao" w:date="2021-11-06T10:37:00Z">
                    <w:rPr>
                      <w:rFonts w:ascii="Arial" w:eastAsia="SimSun" w:hAnsi="Arial" w:cs="Arial"/>
                      <w:color w:val="000000" w:themeColor="text1"/>
                      <w:sz w:val="22"/>
                      <w:szCs w:val="22"/>
                      <w:lang w:eastAsia="zh-CN"/>
                    </w:rPr>
                  </w:rPrChange>
                </w:rPr>
                <w:t>Case diagnosis</w:t>
              </w:r>
            </w:ins>
          </w:p>
        </w:tc>
        <w:tc>
          <w:tcPr>
            <w:tcW w:w="0" w:type="auto"/>
            <w:vAlign w:val="center"/>
            <w:tcPrChange w:id="291" w:author="Chengheng Liao" w:date="2021-11-06T10:38:00Z">
              <w:tcPr>
                <w:tcW w:w="1083" w:type="dxa"/>
                <w:vAlign w:val="center"/>
              </w:tcPr>
            </w:tcPrChange>
          </w:tcPr>
          <w:p w14:paraId="69BA59F0" w14:textId="77777777" w:rsidR="005E3455" w:rsidRPr="00F701D1" w:rsidRDefault="005E3455" w:rsidP="00E94203">
            <w:pPr>
              <w:spacing w:after="100"/>
              <w:jc w:val="center"/>
              <w:rPr>
                <w:ins w:id="292" w:author="fang wentong" w:date="2021-11-06T02:01:00Z"/>
                <w:rFonts w:ascii="Arial" w:hAnsi="Arial" w:cs="Arial"/>
                <w:color w:val="000000" w:themeColor="text1"/>
                <w:sz w:val="19"/>
                <w:szCs w:val="19"/>
                <w:shd w:val="clear" w:color="auto" w:fill="FFFFFF"/>
                <w:lang w:eastAsia="zh-CN"/>
                <w:rPrChange w:id="293" w:author="Chengheng Liao" w:date="2021-11-06T10:37:00Z">
                  <w:rPr>
                    <w:ins w:id="294" w:author="fang wentong" w:date="2021-11-06T02:01:00Z"/>
                    <w:rFonts w:ascii="Arial" w:hAnsi="Arial" w:cs="Arial"/>
                    <w:color w:val="000000" w:themeColor="text1"/>
                    <w:sz w:val="22"/>
                    <w:szCs w:val="22"/>
                    <w:shd w:val="clear" w:color="auto" w:fill="FFFFFF"/>
                    <w:lang w:eastAsia="zh-CN"/>
                  </w:rPr>
                </w:rPrChange>
              </w:rPr>
            </w:pPr>
            <w:ins w:id="295" w:author="fang wentong" w:date="2021-11-06T02:01:00Z">
              <w:r w:rsidRPr="00F701D1">
                <w:rPr>
                  <w:rFonts w:ascii="Arial" w:eastAsiaTheme="minorEastAsia" w:hAnsi="Arial" w:cs="Arial"/>
                  <w:color w:val="000000" w:themeColor="text1"/>
                  <w:sz w:val="19"/>
                  <w:szCs w:val="19"/>
                  <w:shd w:val="clear" w:color="auto" w:fill="FFFFFF"/>
                  <w:lang w:eastAsia="zh-CN"/>
                  <w:rPrChange w:id="296" w:author="Chengheng Liao" w:date="2021-11-06T10:37:00Z">
                    <w:rPr>
                      <w:rFonts w:ascii="Arial" w:eastAsiaTheme="minorEastAsia" w:hAnsi="Arial" w:cs="Arial"/>
                      <w:color w:val="000000" w:themeColor="text1"/>
                      <w:sz w:val="22"/>
                      <w:szCs w:val="22"/>
                      <w:shd w:val="clear" w:color="auto" w:fill="FFFFFF"/>
                      <w:lang w:eastAsia="zh-CN"/>
                    </w:rPr>
                  </w:rPrChange>
                </w:rPr>
                <w:t>HER2</w:t>
              </w:r>
              <w:r w:rsidRPr="00F701D1">
                <w:rPr>
                  <w:rFonts w:ascii="Arial" w:hAnsi="Arial" w:cs="Arial"/>
                  <w:color w:val="000000" w:themeColor="text1"/>
                  <w:sz w:val="19"/>
                  <w:szCs w:val="19"/>
                  <w:shd w:val="clear" w:color="auto" w:fill="FFFFFF"/>
                  <w:lang w:eastAsia="zh-CN"/>
                  <w:rPrChange w:id="297" w:author="Chengheng Liao" w:date="2021-11-06T10:37:00Z">
                    <w:rPr>
                      <w:rFonts w:ascii="Arial" w:hAnsi="Arial" w:cs="Arial"/>
                      <w:color w:val="000000" w:themeColor="text1"/>
                      <w:sz w:val="22"/>
                      <w:szCs w:val="22"/>
                      <w:shd w:val="clear" w:color="auto" w:fill="FFFFFF"/>
                      <w:lang w:eastAsia="zh-CN"/>
                    </w:rPr>
                  </w:rPrChange>
                </w:rPr>
                <w:t xml:space="preserve"> </w:t>
              </w:r>
              <w:r w:rsidRPr="00F701D1">
                <w:rPr>
                  <w:rFonts w:ascii="Arial" w:eastAsiaTheme="minorEastAsia" w:hAnsi="Arial" w:cs="Arial"/>
                  <w:color w:val="000000" w:themeColor="text1"/>
                  <w:sz w:val="19"/>
                  <w:szCs w:val="19"/>
                  <w:shd w:val="clear" w:color="auto" w:fill="FFFFFF"/>
                  <w:lang w:eastAsia="zh-CN"/>
                  <w:rPrChange w:id="298" w:author="Chengheng Liao" w:date="2021-11-06T10:37:00Z">
                    <w:rPr>
                      <w:rFonts w:ascii="Arial" w:eastAsiaTheme="minorEastAsia" w:hAnsi="Arial" w:cs="Arial"/>
                      <w:color w:val="000000" w:themeColor="text1"/>
                      <w:sz w:val="22"/>
                      <w:szCs w:val="22"/>
                      <w:shd w:val="clear" w:color="auto" w:fill="FFFFFF"/>
                      <w:lang w:eastAsia="zh-CN"/>
                    </w:rPr>
                  </w:rPrChange>
                </w:rPr>
                <w:t>IHC</w:t>
              </w:r>
            </w:ins>
          </w:p>
        </w:tc>
        <w:tc>
          <w:tcPr>
            <w:tcW w:w="0" w:type="auto"/>
            <w:vAlign w:val="center"/>
            <w:tcPrChange w:id="299" w:author="Chengheng Liao" w:date="2021-11-06T10:38:00Z">
              <w:tcPr>
                <w:tcW w:w="3164" w:type="dxa"/>
                <w:vAlign w:val="center"/>
              </w:tcPr>
            </w:tcPrChange>
          </w:tcPr>
          <w:p w14:paraId="2D19341D" w14:textId="77777777" w:rsidR="005E3455" w:rsidRPr="00F701D1" w:rsidRDefault="005E3455" w:rsidP="00E94203">
            <w:pPr>
              <w:spacing w:after="100"/>
              <w:jc w:val="center"/>
              <w:rPr>
                <w:ins w:id="300" w:author="fang wentong" w:date="2021-11-06T02:01:00Z"/>
                <w:rFonts w:ascii="Arial" w:hAnsi="Arial" w:cs="Arial"/>
                <w:color w:val="000000" w:themeColor="text1"/>
                <w:sz w:val="19"/>
                <w:szCs w:val="19"/>
                <w:shd w:val="clear" w:color="auto" w:fill="FFFFFF"/>
                <w:lang w:eastAsia="zh-CN"/>
                <w:rPrChange w:id="301" w:author="Chengheng Liao" w:date="2021-11-06T10:37:00Z">
                  <w:rPr>
                    <w:ins w:id="302" w:author="fang wentong" w:date="2021-11-06T02:01:00Z"/>
                    <w:rFonts w:ascii="Arial" w:hAnsi="Arial" w:cs="Arial"/>
                    <w:color w:val="000000" w:themeColor="text1"/>
                    <w:sz w:val="22"/>
                    <w:szCs w:val="22"/>
                    <w:shd w:val="clear" w:color="auto" w:fill="FFFFFF"/>
                    <w:lang w:eastAsia="zh-CN"/>
                  </w:rPr>
                </w:rPrChange>
              </w:rPr>
            </w:pPr>
            <w:ins w:id="303" w:author="fang wentong" w:date="2021-11-06T02:01:00Z">
              <w:r w:rsidRPr="00F701D1">
                <w:rPr>
                  <w:rFonts w:ascii="Arial" w:eastAsiaTheme="minorEastAsia" w:hAnsi="Arial" w:cs="Arial"/>
                  <w:color w:val="000000" w:themeColor="text1"/>
                  <w:sz w:val="19"/>
                  <w:szCs w:val="19"/>
                  <w:shd w:val="clear" w:color="auto" w:fill="FFFFFF"/>
                  <w:lang w:eastAsia="zh-CN"/>
                  <w:rPrChange w:id="304" w:author="Chengheng Liao" w:date="2021-11-06T10:37:00Z">
                    <w:rPr>
                      <w:rFonts w:ascii="Arial" w:eastAsiaTheme="minorEastAsia" w:hAnsi="Arial" w:cs="Arial"/>
                      <w:color w:val="000000" w:themeColor="text1"/>
                      <w:sz w:val="22"/>
                      <w:szCs w:val="22"/>
                      <w:shd w:val="clear" w:color="auto" w:fill="FFFFFF"/>
                      <w:lang w:eastAsia="zh-CN"/>
                    </w:rPr>
                  </w:rPrChange>
                </w:rPr>
                <w:t>PR</w:t>
              </w:r>
            </w:ins>
          </w:p>
        </w:tc>
        <w:tc>
          <w:tcPr>
            <w:tcW w:w="0" w:type="auto"/>
            <w:vAlign w:val="center"/>
            <w:tcPrChange w:id="305" w:author="Chengheng Liao" w:date="2021-11-06T10:38:00Z">
              <w:tcPr>
                <w:tcW w:w="2719" w:type="dxa"/>
                <w:vAlign w:val="center"/>
              </w:tcPr>
            </w:tcPrChange>
          </w:tcPr>
          <w:p w14:paraId="3AF113E7" w14:textId="77777777" w:rsidR="005E3455" w:rsidRPr="00F701D1" w:rsidRDefault="005E3455" w:rsidP="00E94203">
            <w:pPr>
              <w:spacing w:after="100"/>
              <w:jc w:val="center"/>
              <w:rPr>
                <w:ins w:id="306" w:author="fang wentong" w:date="2021-11-06T02:01:00Z"/>
                <w:rFonts w:ascii="Arial" w:hAnsi="Arial" w:cs="Arial"/>
                <w:color w:val="000000" w:themeColor="text1"/>
                <w:sz w:val="19"/>
                <w:szCs w:val="19"/>
                <w:shd w:val="clear" w:color="auto" w:fill="FFFFFF"/>
                <w:lang w:eastAsia="zh-CN"/>
                <w:rPrChange w:id="307" w:author="Chengheng Liao" w:date="2021-11-06T10:37:00Z">
                  <w:rPr>
                    <w:ins w:id="308" w:author="fang wentong" w:date="2021-11-06T02:01:00Z"/>
                    <w:rFonts w:ascii="Arial" w:hAnsi="Arial" w:cs="Arial"/>
                    <w:color w:val="000000" w:themeColor="text1"/>
                    <w:sz w:val="22"/>
                    <w:szCs w:val="22"/>
                    <w:shd w:val="clear" w:color="auto" w:fill="FFFFFF"/>
                    <w:lang w:eastAsia="zh-CN"/>
                  </w:rPr>
                </w:rPrChange>
              </w:rPr>
            </w:pPr>
            <w:ins w:id="309" w:author="fang wentong" w:date="2021-11-06T02:01:00Z">
              <w:r w:rsidRPr="00F701D1">
                <w:rPr>
                  <w:rFonts w:ascii="Arial" w:eastAsia="SimSun" w:hAnsi="Arial" w:cs="Arial"/>
                  <w:color w:val="000000" w:themeColor="text1"/>
                  <w:sz w:val="19"/>
                  <w:szCs w:val="19"/>
                  <w:lang w:eastAsia="zh-CN"/>
                  <w:rPrChange w:id="310" w:author="Chengheng Liao" w:date="2021-11-06T10:37:00Z">
                    <w:rPr>
                      <w:rFonts w:ascii="Arial" w:eastAsia="SimSun" w:hAnsi="Arial" w:cs="Arial"/>
                      <w:color w:val="000000" w:themeColor="text1"/>
                      <w:sz w:val="22"/>
                      <w:szCs w:val="22"/>
                      <w:lang w:eastAsia="zh-CN"/>
                    </w:rPr>
                  </w:rPrChange>
                </w:rPr>
                <w:t>ER</w:t>
              </w:r>
            </w:ins>
          </w:p>
        </w:tc>
      </w:tr>
      <w:tr w:rsidR="00F701D1" w:rsidRPr="00F701D1" w14:paraId="78A0C799" w14:textId="77777777" w:rsidTr="00F701D1">
        <w:trPr>
          <w:trHeight w:val="106"/>
          <w:jc w:val="center"/>
          <w:ins w:id="311" w:author="fang wentong" w:date="2021-11-06T02:01:00Z"/>
          <w:trPrChange w:id="312" w:author="Chengheng Liao" w:date="2021-11-06T10:38:00Z">
            <w:trPr>
              <w:trHeight w:val="106"/>
              <w:jc w:val="center"/>
            </w:trPr>
          </w:trPrChange>
        </w:trPr>
        <w:tc>
          <w:tcPr>
            <w:tcW w:w="0" w:type="auto"/>
            <w:vAlign w:val="center"/>
            <w:tcPrChange w:id="313" w:author="Chengheng Liao" w:date="2021-11-06T10:38:00Z">
              <w:tcPr>
                <w:tcW w:w="898" w:type="dxa"/>
                <w:vAlign w:val="center"/>
              </w:tcPr>
            </w:tcPrChange>
          </w:tcPr>
          <w:p w14:paraId="753057DB" w14:textId="77777777" w:rsidR="005E3455" w:rsidRPr="00F701D1" w:rsidRDefault="005E3455" w:rsidP="00E94203">
            <w:pPr>
              <w:spacing w:after="100"/>
              <w:jc w:val="center"/>
              <w:rPr>
                <w:ins w:id="314" w:author="fang wentong" w:date="2021-11-06T02:01:00Z"/>
                <w:rFonts w:ascii="Arial" w:hAnsi="Arial" w:cs="Arial"/>
                <w:color w:val="000000" w:themeColor="text1"/>
                <w:sz w:val="19"/>
                <w:szCs w:val="19"/>
                <w:shd w:val="clear" w:color="auto" w:fill="FFFFFF"/>
                <w:lang w:eastAsia="zh-CN"/>
                <w:rPrChange w:id="315" w:author="Chengheng Liao" w:date="2021-11-06T10:37:00Z">
                  <w:rPr>
                    <w:ins w:id="316" w:author="fang wentong" w:date="2021-11-06T02:01:00Z"/>
                    <w:rFonts w:ascii="Arial" w:hAnsi="Arial" w:cs="Arial"/>
                    <w:color w:val="000000" w:themeColor="text1"/>
                    <w:sz w:val="22"/>
                    <w:szCs w:val="22"/>
                    <w:shd w:val="clear" w:color="auto" w:fill="FFFFFF"/>
                    <w:lang w:eastAsia="zh-CN"/>
                  </w:rPr>
                </w:rPrChange>
              </w:rPr>
            </w:pPr>
            <w:ins w:id="317" w:author="fang wentong" w:date="2021-11-06T02:01:00Z">
              <w:r w:rsidRPr="00F701D1">
                <w:rPr>
                  <w:rFonts w:ascii="Arial" w:eastAsiaTheme="minorEastAsia" w:hAnsi="Arial" w:cs="Arial"/>
                  <w:color w:val="000000" w:themeColor="text1"/>
                  <w:sz w:val="19"/>
                  <w:szCs w:val="19"/>
                  <w:shd w:val="clear" w:color="auto" w:fill="FFFFFF"/>
                  <w:lang w:eastAsia="zh-CN"/>
                  <w:rPrChange w:id="318"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319" w:author="Chengheng Liao" w:date="2021-11-06T10:37:00Z">
                    <w:rPr>
                      <w:rFonts w:ascii="Arial" w:hAnsi="Arial" w:cs="Arial"/>
                      <w:color w:val="000000" w:themeColor="text1"/>
                      <w:sz w:val="22"/>
                      <w:szCs w:val="22"/>
                      <w:shd w:val="clear" w:color="auto" w:fill="FFFFFF"/>
                      <w:lang w:eastAsia="zh-CN"/>
                    </w:rPr>
                  </w:rPrChange>
                </w:rPr>
                <w:t>1</w:t>
              </w:r>
            </w:ins>
          </w:p>
        </w:tc>
        <w:tc>
          <w:tcPr>
            <w:tcW w:w="0" w:type="auto"/>
            <w:vAlign w:val="center"/>
            <w:tcPrChange w:id="320" w:author="Chengheng Liao" w:date="2021-11-06T10:38:00Z">
              <w:tcPr>
                <w:tcW w:w="903" w:type="dxa"/>
                <w:vAlign w:val="center"/>
              </w:tcPr>
            </w:tcPrChange>
          </w:tcPr>
          <w:p w14:paraId="5AA754C8" w14:textId="77777777" w:rsidR="005E3455" w:rsidRPr="00F701D1" w:rsidRDefault="005E3455" w:rsidP="00E94203">
            <w:pPr>
              <w:spacing w:after="100"/>
              <w:jc w:val="center"/>
              <w:rPr>
                <w:ins w:id="321" w:author="fang wentong" w:date="2021-11-06T02:01:00Z"/>
                <w:rFonts w:ascii="Arial" w:hAnsi="Arial" w:cs="Arial"/>
                <w:color w:val="000000" w:themeColor="text1"/>
                <w:sz w:val="19"/>
                <w:szCs w:val="19"/>
                <w:shd w:val="clear" w:color="auto" w:fill="FFFFFF"/>
                <w:lang w:eastAsia="zh-CN"/>
                <w:rPrChange w:id="322" w:author="Chengheng Liao" w:date="2021-11-06T10:37:00Z">
                  <w:rPr>
                    <w:ins w:id="323" w:author="fang wentong" w:date="2021-11-06T02:01:00Z"/>
                    <w:rFonts w:ascii="Arial" w:hAnsi="Arial" w:cs="Arial"/>
                    <w:color w:val="000000" w:themeColor="text1"/>
                    <w:sz w:val="22"/>
                    <w:szCs w:val="22"/>
                    <w:shd w:val="clear" w:color="auto" w:fill="FFFFFF"/>
                    <w:lang w:eastAsia="zh-CN"/>
                  </w:rPr>
                </w:rPrChange>
              </w:rPr>
            </w:pPr>
            <w:ins w:id="324" w:author="fang wentong" w:date="2021-11-06T02:01:00Z">
              <w:r w:rsidRPr="00F701D1">
                <w:rPr>
                  <w:rFonts w:ascii="Arial" w:hAnsi="Arial" w:cs="Arial"/>
                  <w:color w:val="000000" w:themeColor="text1"/>
                  <w:sz w:val="19"/>
                  <w:szCs w:val="19"/>
                  <w:shd w:val="clear" w:color="auto" w:fill="FFFFFF"/>
                  <w:lang w:eastAsia="zh-CN"/>
                  <w:rPrChange w:id="325"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326" w:author="Chengheng Liao" w:date="2021-11-06T10:38:00Z">
              <w:tcPr>
                <w:tcW w:w="1646" w:type="dxa"/>
                <w:vAlign w:val="center"/>
              </w:tcPr>
            </w:tcPrChange>
          </w:tcPr>
          <w:p w14:paraId="606C6FF8" w14:textId="77777777" w:rsidR="005E3455" w:rsidRPr="00F701D1" w:rsidRDefault="005E3455" w:rsidP="00E94203">
            <w:pPr>
              <w:spacing w:after="100"/>
              <w:jc w:val="center"/>
              <w:rPr>
                <w:ins w:id="327" w:author="fang wentong" w:date="2021-11-06T02:01:00Z"/>
                <w:rFonts w:ascii="Arial" w:hAnsi="Arial" w:cs="Arial"/>
                <w:color w:val="000000" w:themeColor="text1"/>
                <w:sz w:val="19"/>
                <w:szCs w:val="19"/>
                <w:shd w:val="clear" w:color="auto" w:fill="FFFFFF"/>
                <w:lang w:eastAsia="zh-CN"/>
                <w:rPrChange w:id="328" w:author="Chengheng Liao" w:date="2021-11-06T10:37:00Z">
                  <w:rPr>
                    <w:ins w:id="329" w:author="fang wentong" w:date="2021-11-06T02:01:00Z"/>
                    <w:rFonts w:ascii="Arial" w:hAnsi="Arial" w:cs="Arial"/>
                    <w:color w:val="000000" w:themeColor="text1"/>
                    <w:sz w:val="22"/>
                    <w:szCs w:val="22"/>
                    <w:shd w:val="clear" w:color="auto" w:fill="FFFFFF"/>
                    <w:lang w:eastAsia="zh-CN"/>
                  </w:rPr>
                </w:rPrChange>
              </w:rPr>
            </w:pPr>
            <w:ins w:id="330" w:author="fang wentong" w:date="2021-11-06T02:01:00Z">
              <w:r w:rsidRPr="00F701D1">
                <w:rPr>
                  <w:rFonts w:ascii="Arial" w:hAnsi="Arial" w:cs="Arial"/>
                  <w:color w:val="000000" w:themeColor="text1"/>
                  <w:sz w:val="19"/>
                  <w:szCs w:val="19"/>
                  <w:shd w:val="clear" w:color="auto" w:fill="FFFFFF"/>
                  <w:lang w:eastAsia="zh-CN"/>
                  <w:rPrChange w:id="331"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332" w:author="Chengheng Liao" w:date="2021-11-06T10:38:00Z">
              <w:tcPr>
                <w:tcW w:w="1062" w:type="dxa"/>
                <w:vAlign w:val="center"/>
              </w:tcPr>
            </w:tcPrChange>
          </w:tcPr>
          <w:p w14:paraId="3B106BD7" w14:textId="77777777" w:rsidR="005E3455" w:rsidRPr="00F701D1" w:rsidRDefault="005E3455" w:rsidP="00E94203">
            <w:pPr>
              <w:spacing w:after="100"/>
              <w:jc w:val="center"/>
              <w:rPr>
                <w:ins w:id="333" w:author="fang wentong" w:date="2021-11-06T02:01:00Z"/>
                <w:rFonts w:ascii="Arial" w:hAnsi="Arial" w:cs="Arial"/>
                <w:color w:val="000000" w:themeColor="text1"/>
                <w:sz w:val="19"/>
                <w:szCs w:val="19"/>
                <w:shd w:val="clear" w:color="auto" w:fill="FFFFFF"/>
                <w:lang w:eastAsia="zh-CN"/>
                <w:rPrChange w:id="334" w:author="Chengheng Liao" w:date="2021-11-06T10:37:00Z">
                  <w:rPr>
                    <w:ins w:id="335" w:author="fang wentong" w:date="2021-11-06T02:01:00Z"/>
                    <w:rFonts w:ascii="Arial" w:hAnsi="Arial" w:cs="Arial"/>
                    <w:color w:val="000000" w:themeColor="text1"/>
                    <w:sz w:val="22"/>
                    <w:szCs w:val="22"/>
                    <w:shd w:val="clear" w:color="auto" w:fill="FFFFFF"/>
                    <w:lang w:eastAsia="zh-CN"/>
                  </w:rPr>
                </w:rPrChange>
              </w:rPr>
            </w:pPr>
            <w:ins w:id="336" w:author="fang wentong" w:date="2021-11-06T02:01:00Z">
              <w:r w:rsidRPr="00F701D1">
                <w:rPr>
                  <w:rFonts w:ascii="Arial" w:hAnsi="Arial" w:cs="Arial"/>
                  <w:color w:val="000000" w:themeColor="text1"/>
                  <w:sz w:val="19"/>
                  <w:szCs w:val="19"/>
                  <w:shd w:val="clear" w:color="auto" w:fill="FFFFFF"/>
                  <w:lang w:eastAsia="zh-CN"/>
                  <w:rPrChange w:id="337"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338" w:author="Chengheng Liao" w:date="2021-11-06T10:38:00Z">
              <w:tcPr>
                <w:tcW w:w="2258" w:type="dxa"/>
                <w:vAlign w:val="center"/>
              </w:tcPr>
            </w:tcPrChange>
          </w:tcPr>
          <w:p w14:paraId="0005DC6B" w14:textId="77777777" w:rsidR="005E3455" w:rsidRPr="00F701D1" w:rsidRDefault="005E3455" w:rsidP="00E94203">
            <w:pPr>
              <w:spacing w:after="100"/>
              <w:jc w:val="center"/>
              <w:rPr>
                <w:ins w:id="339" w:author="fang wentong" w:date="2021-11-06T02:01:00Z"/>
                <w:rFonts w:ascii="Arial" w:eastAsia="SimSun" w:hAnsi="Arial" w:cs="Arial"/>
                <w:color w:val="000000" w:themeColor="text1"/>
                <w:sz w:val="19"/>
                <w:szCs w:val="19"/>
                <w:lang w:eastAsia="zh-CN"/>
                <w:rPrChange w:id="340" w:author="Chengheng Liao" w:date="2021-11-06T10:37:00Z">
                  <w:rPr>
                    <w:ins w:id="341" w:author="fang wentong" w:date="2021-11-06T02:01:00Z"/>
                    <w:rFonts w:ascii="Arial" w:eastAsia="SimSun" w:hAnsi="Arial" w:cs="Arial"/>
                    <w:color w:val="000000" w:themeColor="text1"/>
                    <w:sz w:val="22"/>
                    <w:szCs w:val="22"/>
                    <w:lang w:eastAsia="zh-CN"/>
                  </w:rPr>
                </w:rPrChange>
              </w:rPr>
            </w:pPr>
            <w:ins w:id="342" w:author="fang wentong" w:date="2021-11-06T02:01:00Z">
              <w:r w:rsidRPr="00F701D1">
                <w:rPr>
                  <w:rFonts w:ascii="Arial" w:hAnsi="Arial" w:cs="Arial"/>
                  <w:color w:val="000000" w:themeColor="text1"/>
                  <w:sz w:val="19"/>
                  <w:szCs w:val="19"/>
                  <w:shd w:val="clear" w:color="auto" w:fill="FFFFFF"/>
                  <w:lang w:eastAsia="zh-CN"/>
                  <w:rPrChange w:id="343"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344" w:author="Chengheng Liao" w:date="2021-11-06T10:38:00Z">
              <w:tcPr>
                <w:tcW w:w="1083" w:type="dxa"/>
                <w:vAlign w:val="center"/>
              </w:tcPr>
            </w:tcPrChange>
          </w:tcPr>
          <w:p w14:paraId="7BE5A905" w14:textId="77777777" w:rsidR="005E3455" w:rsidRPr="00F701D1" w:rsidRDefault="005E3455" w:rsidP="00E94203">
            <w:pPr>
              <w:spacing w:after="100"/>
              <w:jc w:val="center"/>
              <w:rPr>
                <w:ins w:id="345" w:author="fang wentong" w:date="2021-11-06T02:01:00Z"/>
                <w:rFonts w:ascii="Arial" w:hAnsi="Arial" w:cs="Arial"/>
                <w:color w:val="000000" w:themeColor="text1"/>
                <w:sz w:val="19"/>
                <w:szCs w:val="19"/>
                <w:shd w:val="clear" w:color="auto" w:fill="FFFFFF"/>
                <w:lang w:eastAsia="zh-CN"/>
                <w:rPrChange w:id="346" w:author="Chengheng Liao" w:date="2021-11-06T10:37:00Z">
                  <w:rPr>
                    <w:ins w:id="347" w:author="fang wentong" w:date="2021-11-06T02:01:00Z"/>
                    <w:rFonts w:ascii="Arial" w:hAnsi="Arial" w:cs="Arial"/>
                    <w:color w:val="000000" w:themeColor="text1"/>
                    <w:sz w:val="22"/>
                    <w:szCs w:val="22"/>
                    <w:shd w:val="clear" w:color="auto" w:fill="FFFFFF"/>
                    <w:lang w:eastAsia="zh-CN"/>
                  </w:rPr>
                </w:rPrChange>
              </w:rPr>
            </w:pPr>
            <w:ins w:id="348" w:author="fang wentong" w:date="2021-11-06T02:01:00Z">
              <w:r w:rsidRPr="00F701D1">
                <w:rPr>
                  <w:rFonts w:ascii="Arial" w:hAnsi="Arial" w:cs="Arial"/>
                  <w:color w:val="000000" w:themeColor="text1"/>
                  <w:sz w:val="19"/>
                  <w:szCs w:val="19"/>
                  <w:shd w:val="clear" w:color="auto" w:fill="FFFFFF"/>
                  <w:lang w:eastAsia="zh-CN"/>
                  <w:rPrChange w:id="349"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350" w:author="Chengheng Liao" w:date="2021-11-06T10:38:00Z">
              <w:tcPr>
                <w:tcW w:w="3164" w:type="dxa"/>
                <w:vAlign w:val="center"/>
              </w:tcPr>
            </w:tcPrChange>
          </w:tcPr>
          <w:p w14:paraId="34920ED8" w14:textId="77777777" w:rsidR="005E3455" w:rsidRPr="00F701D1" w:rsidRDefault="005E3455" w:rsidP="00E94203">
            <w:pPr>
              <w:spacing w:after="100"/>
              <w:jc w:val="center"/>
              <w:rPr>
                <w:ins w:id="351" w:author="fang wentong" w:date="2021-11-06T02:01:00Z"/>
                <w:rFonts w:ascii="Arial" w:eastAsiaTheme="minorEastAsia" w:hAnsi="Arial" w:cs="Arial"/>
                <w:color w:val="000000" w:themeColor="text1"/>
                <w:sz w:val="19"/>
                <w:szCs w:val="19"/>
                <w:shd w:val="clear" w:color="auto" w:fill="FFFFFF"/>
                <w:lang w:eastAsia="zh-CN"/>
                <w:rPrChange w:id="352" w:author="Chengheng Liao" w:date="2021-11-06T10:37:00Z">
                  <w:rPr>
                    <w:ins w:id="353" w:author="fang wentong" w:date="2021-11-06T02:01:00Z"/>
                    <w:rFonts w:ascii="Arial" w:eastAsiaTheme="minorEastAsia" w:hAnsi="Arial" w:cs="Arial"/>
                    <w:color w:val="000000" w:themeColor="text1"/>
                    <w:sz w:val="22"/>
                    <w:szCs w:val="22"/>
                    <w:shd w:val="clear" w:color="auto" w:fill="FFFFFF"/>
                    <w:lang w:eastAsia="zh-CN"/>
                  </w:rPr>
                </w:rPrChange>
              </w:rPr>
            </w:pPr>
            <w:ins w:id="354" w:author="fang wentong" w:date="2021-11-06T02:01:00Z">
              <w:r w:rsidRPr="00F701D1">
                <w:rPr>
                  <w:rFonts w:ascii="Arial" w:hAnsi="Arial" w:cs="Arial"/>
                  <w:color w:val="000000" w:themeColor="text1"/>
                  <w:sz w:val="19"/>
                  <w:szCs w:val="19"/>
                  <w:shd w:val="clear" w:color="auto" w:fill="FFFFFF"/>
                  <w:lang w:eastAsia="zh-CN"/>
                  <w:rPrChange w:id="355"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356" w:author="Chengheng Liao" w:date="2021-11-06T10:38:00Z">
              <w:tcPr>
                <w:tcW w:w="2719" w:type="dxa"/>
                <w:vAlign w:val="center"/>
              </w:tcPr>
            </w:tcPrChange>
          </w:tcPr>
          <w:p w14:paraId="625036A1" w14:textId="77777777" w:rsidR="005E3455" w:rsidRPr="00F701D1" w:rsidRDefault="005E3455" w:rsidP="00E94203">
            <w:pPr>
              <w:spacing w:after="100"/>
              <w:jc w:val="center"/>
              <w:rPr>
                <w:ins w:id="357" w:author="fang wentong" w:date="2021-11-06T02:01:00Z"/>
                <w:rFonts w:ascii="Arial" w:eastAsia="SimSun" w:hAnsi="Arial" w:cs="Arial"/>
                <w:color w:val="000000" w:themeColor="text1"/>
                <w:sz w:val="19"/>
                <w:szCs w:val="19"/>
                <w:lang w:eastAsia="zh-CN"/>
                <w:rPrChange w:id="358" w:author="Chengheng Liao" w:date="2021-11-06T10:37:00Z">
                  <w:rPr>
                    <w:ins w:id="359" w:author="fang wentong" w:date="2021-11-06T02:01:00Z"/>
                    <w:rFonts w:ascii="Arial" w:eastAsia="SimSun" w:hAnsi="Arial" w:cs="Arial"/>
                    <w:color w:val="000000" w:themeColor="text1"/>
                    <w:sz w:val="22"/>
                    <w:szCs w:val="22"/>
                    <w:lang w:eastAsia="zh-CN"/>
                  </w:rPr>
                </w:rPrChange>
              </w:rPr>
            </w:pPr>
            <w:ins w:id="360" w:author="fang wentong" w:date="2021-11-06T02:01:00Z">
              <w:r w:rsidRPr="00F701D1">
                <w:rPr>
                  <w:rFonts w:ascii="Arial" w:hAnsi="Arial" w:cs="Arial"/>
                  <w:color w:val="000000" w:themeColor="text1"/>
                  <w:sz w:val="19"/>
                  <w:szCs w:val="19"/>
                  <w:shd w:val="clear" w:color="auto" w:fill="FFFFFF"/>
                  <w:lang w:eastAsia="zh-CN"/>
                  <w:rPrChange w:id="361"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4105EA58" w14:textId="77777777" w:rsidTr="00F701D1">
        <w:trPr>
          <w:trHeight w:val="106"/>
          <w:jc w:val="center"/>
          <w:ins w:id="362" w:author="fang wentong" w:date="2021-11-06T02:01:00Z"/>
          <w:trPrChange w:id="363" w:author="Chengheng Liao" w:date="2021-11-06T10:38:00Z">
            <w:trPr>
              <w:trHeight w:val="106"/>
              <w:jc w:val="center"/>
            </w:trPr>
          </w:trPrChange>
        </w:trPr>
        <w:tc>
          <w:tcPr>
            <w:tcW w:w="0" w:type="auto"/>
            <w:vAlign w:val="center"/>
            <w:tcPrChange w:id="364" w:author="Chengheng Liao" w:date="2021-11-06T10:38:00Z">
              <w:tcPr>
                <w:tcW w:w="898" w:type="dxa"/>
                <w:vAlign w:val="center"/>
              </w:tcPr>
            </w:tcPrChange>
          </w:tcPr>
          <w:p w14:paraId="29B8A674" w14:textId="77777777" w:rsidR="005E3455" w:rsidRPr="00F701D1" w:rsidRDefault="005E3455" w:rsidP="00E94203">
            <w:pPr>
              <w:spacing w:after="100"/>
              <w:jc w:val="center"/>
              <w:rPr>
                <w:ins w:id="365" w:author="fang wentong" w:date="2021-11-06T02:01:00Z"/>
                <w:rFonts w:ascii="Arial" w:hAnsi="Arial" w:cs="Arial"/>
                <w:color w:val="000000" w:themeColor="text1"/>
                <w:sz w:val="19"/>
                <w:szCs w:val="19"/>
                <w:shd w:val="clear" w:color="auto" w:fill="FFFFFF"/>
                <w:lang w:eastAsia="zh-CN"/>
                <w:rPrChange w:id="366" w:author="Chengheng Liao" w:date="2021-11-06T10:37:00Z">
                  <w:rPr>
                    <w:ins w:id="367" w:author="fang wentong" w:date="2021-11-06T02:01:00Z"/>
                    <w:rFonts w:ascii="Arial" w:hAnsi="Arial" w:cs="Arial"/>
                    <w:color w:val="000000" w:themeColor="text1"/>
                    <w:sz w:val="22"/>
                    <w:szCs w:val="22"/>
                    <w:shd w:val="clear" w:color="auto" w:fill="FFFFFF"/>
                    <w:lang w:eastAsia="zh-CN"/>
                  </w:rPr>
                </w:rPrChange>
              </w:rPr>
            </w:pPr>
            <w:ins w:id="368" w:author="fang wentong" w:date="2021-11-06T02:01:00Z">
              <w:r w:rsidRPr="00F701D1">
                <w:rPr>
                  <w:rFonts w:ascii="Arial" w:eastAsiaTheme="minorEastAsia" w:hAnsi="Arial" w:cs="Arial"/>
                  <w:color w:val="000000" w:themeColor="text1"/>
                  <w:sz w:val="19"/>
                  <w:szCs w:val="19"/>
                  <w:shd w:val="clear" w:color="auto" w:fill="FFFFFF"/>
                  <w:lang w:eastAsia="zh-CN"/>
                  <w:rPrChange w:id="369"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370" w:author="Chengheng Liao" w:date="2021-11-06T10:37:00Z">
                    <w:rPr>
                      <w:rFonts w:ascii="Arial" w:hAnsi="Arial" w:cs="Arial"/>
                      <w:color w:val="000000" w:themeColor="text1"/>
                      <w:sz w:val="22"/>
                      <w:szCs w:val="22"/>
                      <w:shd w:val="clear" w:color="auto" w:fill="FFFFFF"/>
                      <w:lang w:eastAsia="zh-CN"/>
                    </w:rPr>
                  </w:rPrChange>
                </w:rPr>
                <w:t>2</w:t>
              </w:r>
            </w:ins>
          </w:p>
        </w:tc>
        <w:tc>
          <w:tcPr>
            <w:tcW w:w="0" w:type="auto"/>
            <w:vAlign w:val="center"/>
            <w:tcPrChange w:id="371" w:author="Chengheng Liao" w:date="2021-11-06T10:38:00Z">
              <w:tcPr>
                <w:tcW w:w="903" w:type="dxa"/>
                <w:vAlign w:val="center"/>
              </w:tcPr>
            </w:tcPrChange>
          </w:tcPr>
          <w:p w14:paraId="2BD67B12" w14:textId="77777777" w:rsidR="005E3455" w:rsidRPr="00F701D1" w:rsidRDefault="005E3455" w:rsidP="00E94203">
            <w:pPr>
              <w:spacing w:after="100"/>
              <w:jc w:val="center"/>
              <w:rPr>
                <w:ins w:id="372" w:author="fang wentong" w:date="2021-11-06T02:01:00Z"/>
                <w:rFonts w:ascii="Arial" w:hAnsi="Arial" w:cs="Arial"/>
                <w:color w:val="000000" w:themeColor="text1"/>
                <w:sz w:val="19"/>
                <w:szCs w:val="19"/>
                <w:shd w:val="clear" w:color="auto" w:fill="FFFFFF"/>
                <w:lang w:eastAsia="zh-CN"/>
                <w:rPrChange w:id="373" w:author="Chengheng Liao" w:date="2021-11-06T10:37:00Z">
                  <w:rPr>
                    <w:ins w:id="374" w:author="fang wentong" w:date="2021-11-06T02:01:00Z"/>
                    <w:rFonts w:ascii="Arial" w:hAnsi="Arial" w:cs="Arial"/>
                    <w:color w:val="000000" w:themeColor="text1"/>
                    <w:sz w:val="22"/>
                    <w:szCs w:val="22"/>
                    <w:shd w:val="clear" w:color="auto" w:fill="FFFFFF"/>
                    <w:lang w:eastAsia="zh-CN"/>
                  </w:rPr>
                </w:rPrChange>
              </w:rPr>
            </w:pPr>
            <w:ins w:id="375" w:author="fang wentong" w:date="2021-11-06T02:01:00Z">
              <w:r w:rsidRPr="00F701D1">
                <w:rPr>
                  <w:rFonts w:ascii="Arial" w:hAnsi="Arial" w:cs="Arial"/>
                  <w:color w:val="000000" w:themeColor="text1"/>
                  <w:sz w:val="19"/>
                  <w:szCs w:val="19"/>
                  <w:shd w:val="clear" w:color="auto" w:fill="FFFFFF"/>
                  <w:lang w:eastAsia="zh-CN"/>
                  <w:rPrChange w:id="376"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377" w:author="Chengheng Liao" w:date="2021-11-06T10:38:00Z">
              <w:tcPr>
                <w:tcW w:w="1646" w:type="dxa"/>
                <w:vAlign w:val="center"/>
              </w:tcPr>
            </w:tcPrChange>
          </w:tcPr>
          <w:p w14:paraId="5E3C2D97" w14:textId="77777777" w:rsidR="005E3455" w:rsidRPr="00F701D1" w:rsidRDefault="005E3455" w:rsidP="00E94203">
            <w:pPr>
              <w:spacing w:after="100"/>
              <w:jc w:val="center"/>
              <w:rPr>
                <w:ins w:id="378" w:author="fang wentong" w:date="2021-11-06T02:01:00Z"/>
                <w:rFonts w:ascii="Arial" w:hAnsi="Arial" w:cs="Arial"/>
                <w:color w:val="000000" w:themeColor="text1"/>
                <w:sz w:val="19"/>
                <w:szCs w:val="19"/>
                <w:shd w:val="clear" w:color="auto" w:fill="FFFFFF"/>
                <w:lang w:eastAsia="zh-CN"/>
                <w:rPrChange w:id="379" w:author="Chengheng Liao" w:date="2021-11-06T10:37:00Z">
                  <w:rPr>
                    <w:ins w:id="380" w:author="fang wentong" w:date="2021-11-06T02:01:00Z"/>
                    <w:rFonts w:ascii="Arial" w:hAnsi="Arial" w:cs="Arial"/>
                    <w:color w:val="000000" w:themeColor="text1"/>
                    <w:sz w:val="22"/>
                    <w:szCs w:val="22"/>
                    <w:shd w:val="clear" w:color="auto" w:fill="FFFFFF"/>
                    <w:lang w:eastAsia="zh-CN"/>
                  </w:rPr>
                </w:rPrChange>
              </w:rPr>
            </w:pPr>
            <w:ins w:id="381" w:author="fang wentong" w:date="2021-11-06T02:01:00Z">
              <w:r w:rsidRPr="00F701D1">
                <w:rPr>
                  <w:rFonts w:ascii="Arial" w:hAnsi="Arial" w:cs="Arial"/>
                  <w:color w:val="000000" w:themeColor="text1"/>
                  <w:sz w:val="19"/>
                  <w:szCs w:val="19"/>
                  <w:shd w:val="clear" w:color="auto" w:fill="FFFFFF"/>
                  <w:lang w:eastAsia="zh-CN"/>
                  <w:rPrChange w:id="382"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383" w:author="Chengheng Liao" w:date="2021-11-06T10:38:00Z">
              <w:tcPr>
                <w:tcW w:w="1062" w:type="dxa"/>
                <w:vAlign w:val="center"/>
              </w:tcPr>
            </w:tcPrChange>
          </w:tcPr>
          <w:p w14:paraId="45ADE1B5" w14:textId="77777777" w:rsidR="005E3455" w:rsidRPr="00F701D1" w:rsidRDefault="005E3455" w:rsidP="00E94203">
            <w:pPr>
              <w:spacing w:after="100"/>
              <w:jc w:val="center"/>
              <w:rPr>
                <w:ins w:id="384" w:author="fang wentong" w:date="2021-11-06T02:01:00Z"/>
                <w:rFonts w:ascii="Arial" w:hAnsi="Arial" w:cs="Arial"/>
                <w:color w:val="000000" w:themeColor="text1"/>
                <w:sz w:val="19"/>
                <w:szCs w:val="19"/>
                <w:shd w:val="clear" w:color="auto" w:fill="FFFFFF"/>
                <w:lang w:eastAsia="zh-CN"/>
                <w:rPrChange w:id="385" w:author="Chengheng Liao" w:date="2021-11-06T10:37:00Z">
                  <w:rPr>
                    <w:ins w:id="386" w:author="fang wentong" w:date="2021-11-06T02:01:00Z"/>
                    <w:rFonts w:ascii="Arial" w:hAnsi="Arial" w:cs="Arial"/>
                    <w:color w:val="000000" w:themeColor="text1"/>
                    <w:sz w:val="22"/>
                    <w:szCs w:val="22"/>
                    <w:shd w:val="clear" w:color="auto" w:fill="FFFFFF"/>
                    <w:lang w:eastAsia="zh-CN"/>
                  </w:rPr>
                </w:rPrChange>
              </w:rPr>
            </w:pPr>
            <w:ins w:id="387" w:author="fang wentong" w:date="2021-11-06T02:01:00Z">
              <w:r w:rsidRPr="00F701D1">
                <w:rPr>
                  <w:rFonts w:ascii="Arial" w:hAnsi="Arial" w:cs="Arial"/>
                  <w:color w:val="000000" w:themeColor="text1"/>
                  <w:sz w:val="19"/>
                  <w:szCs w:val="19"/>
                  <w:shd w:val="clear" w:color="auto" w:fill="FFFFFF"/>
                  <w:lang w:eastAsia="zh-CN"/>
                  <w:rPrChange w:id="388"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389" w:author="Chengheng Liao" w:date="2021-11-06T10:38:00Z">
              <w:tcPr>
                <w:tcW w:w="2258" w:type="dxa"/>
                <w:vAlign w:val="center"/>
              </w:tcPr>
            </w:tcPrChange>
          </w:tcPr>
          <w:p w14:paraId="3AB8AD27" w14:textId="77777777" w:rsidR="005E3455" w:rsidRPr="00F701D1" w:rsidRDefault="005E3455" w:rsidP="00E94203">
            <w:pPr>
              <w:spacing w:after="100"/>
              <w:jc w:val="center"/>
              <w:rPr>
                <w:ins w:id="390" w:author="fang wentong" w:date="2021-11-06T02:01:00Z"/>
                <w:rFonts w:ascii="Arial" w:eastAsia="SimSun" w:hAnsi="Arial" w:cs="Arial"/>
                <w:color w:val="000000" w:themeColor="text1"/>
                <w:sz w:val="19"/>
                <w:szCs w:val="19"/>
                <w:lang w:eastAsia="zh-CN"/>
                <w:rPrChange w:id="391" w:author="Chengheng Liao" w:date="2021-11-06T10:37:00Z">
                  <w:rPr>
                    <w:ins w:id="392" w:author="fang wentong" w:date="2021-11-06T02:01:00Z"/>
                    <w:rFonts w:ascii="Arial" w:eastAsia="SimSun" w:hAnsi="Arial" w:cs="Arial"/>
                    <w:color w:val="000000" w:themeColor="text1"/>
                    <w:sz w:val="22"/>
                    <w:szCs w:val="22"/>
                    <w:lang w:eastAsia="zh-CN"/>
                  </w:rPr>
                </w:rPrChange>
              </w:rPr>
            </w:pPr>
            <w:ins w:id="393" w:author="fang wentong" w:date="2021-11-06T02:01:00Z">
              <w:r w:rsidRPr="00F701D1">
                <w:rPr>
                  <w:rFonts w:ascii="Arial" w:hAnsi="Arial" w:cs="Arial"/>
                  <w:color w:val="000000" w:themeColor="text1"/>
                  <w:sz w:val="19"/>
                  <w:szCs w:val="19"/>
                  <w:shd w:val="clear" w:color="auto" w:fill="FFFFFF"/>
                  <w:lang w:eastAsia="zh-CN"/>
                  <w:rPrChange w:id="394"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395" w:author="Chengheng Liao" w:date="2021-11-06T10:38:00Z">
              <w:tcPr>
                <w:tcW w:w="1083" w:type="dxa"/>
                <w:vAlign w:val="center"/>
              </w:tcPr>
            </w:tcPrChange>
          </w:tcPr>
          <w:p w14:paraId="59D7872F" w14:textId="77777777" w:rsidR="005E3455" w:rsidRPr="00F701D1" w:rsidRDefault="005E3455" w:rsidP="00E94203">
            <w:pPr>
              <w:spacing w:after="100"/>
              <w:jc w:val="center"/>
              <w:rPr>
                <w:ins w:id="396" w:author="fang wentong" w:date="2021-11-06T02:01:00Z"/>
                <w:rFonts w:ascii="Arial" w:hAnsi="Arial" w:cs="Arial"/>
                <w:color w:val="000000" w:themeColor="text1"/>
                <w:sz w:val="19"/>
                <w:szCs w:val="19"/>
                <w:shd w:val="clear" w:color="auto" w:fill="FFFFFF"/>
                <w:lang w:eastAsia="zh-CN"/>
                <w:rPrChange w:id="397" w:author="Chengheng Liao" w:date="2021-11-06T10:37:00Z">
                  <w:rPr>
                    <w:ins w:id="398" w:author="fang wentong" w:date="2021-11-06T02:01:00Z"/>
                    <w:rFonts w:ascii="Arial" w:hAnsi="Arial" w:cs="Arial"/>
                    <w:color w:val="000000" w:themeColor="text1"/>
                    <w:sz w:val="22"/>
                    <w:szCs w:val="22"/>
                    <w:shd w:val="clear" w:color="auto" w:fill="FFFFFF"/>
                    <w:lang w:eastAsia="zh-CN"/>
                  </w:rPr>
                </w:rPrChange>
              </w:rPr>
            </w:pPr>
            <w:ins w:id="399" w:author="fang wentong" w:date="2021-11-06T02:01:00Z">
              <w:r w:rsidRPr="00F701D1">
                <w:rPr>
                  <w:rFonts w:ascii="Arial" w:hAnsi="Arial" w:cs="Arial"/>
                  <w:color w:val="000000" w:themeColor="text1"/>
                  <w:sz w:val="19"/>
                  <w:szCs w:val="19"/>
                  <w:shd w:val="clear" w:color="auto" w:fill="FFFFFF"/>
                  <w:lang w:eastAsia="zh-CN"/>
                  <w:rPrChange w:id="400"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401" w:author="Chengheng Liao" w:date="2021-11-06T10:38:00Z">
              <w:tcPr>
                <w:tcW w:w="3164" w:type="dxa"/>
                <w:vAlign w:val="center"/>
              </w:tcPr>
            </w:tcPrChange>
          </w:tcPr>
          <w:p w14:paraId="3C6A03FF" w14:textId="77777777" w:rsidR="005E3455" w:rsidRPr="00F701D1" w:rsidRDefault="005E3455" w:rsidP="00E94203">
            <w:pPr>
              <w:spacing w:after="100"/>
              <w:jc w:val="center"/>
              <w:rPr>
                <w:ins w:id="402" w:author="fang wentong" w:date="2021-11-06T02:01:00Z"/>
                <w:rFonts w:ascii="Arial" w:eastAsiaTheme="minorEastAsia" w:hAnsi="Arial" w:cs="Arial"/>
                <w:color w:val="000000" w:themeColor="text1"/>
                <w:sz w:val="19"/>
                <w:szCs w:val="19"/>
                <w:shd w:val="clear" w:color="auto" w:fill="FFFFFF"/>
                <w:lang w:eastAsia="zh-CN"/>
                <w:rPrChange w:id="403" w:author="Chengheng Liao" w:date="2021-11-06T10:37:00Z">
                  <w:rPr>
                    <w:ins w:id="404" w:author="fang wentong" w:date="2021-11-06T02:01:00Z"/>
                    <w:rFonts w:ascii="Arial" w:eastAsiaTheme="minorEastAsia" w:hAnsi="Arial" w:cs="Arial"/>
                    <w:color w:val="000000" w:themeColor="text1"/>
                    <w:sz w:val="22"/>
                    <w:szCs w:val="22"/>
                    <w:shd w:val="clear" w:color="auto" w:fill="FFFFFF"/>
                    <w:lang w:eastAsia="zh-CN"/>
                  </w:rPr>
                </w:rPrChange>
              </w:rPr>
            </w:pPr>
            <w:ins w:id="405" w:author="fang wentong" w:date="2021-11-06T02:01:00Z">
              <w:r w:rsidRPr="00F701D1">
                <w:rPr>
                  <w:rFonts w:ascii="Arial" w:hAnsi="Arial" w:cs="Arial"/>
                  <w:color w:val="000000" w:themeColor="text1"/>
                  <w:sz w:val="19"/>
                  <w:szCs w:val="19"/>
                  <w:shd w:val="clear" w:color="auto" w:fill="FFFFFF"/>
                  <w:lang w:eastAsia="zh-CN"/>
                  <w:rPrChange w:id="406"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407" w:author="Chengheng Liao" w:date="2021-11-06T10:38:00Z">
              <w:tcPr>
                <w:tcW w:w="2719" w:type="dxa"/>
                <w:vAlign w:val="center"/>
              </w:tcPr>
            </w:tcPrChange>
          </w:tcPr>
          <w:p w14:paraId="4A281305" w14:textId="77777777" w:rsidR="005E3455" w:rsidRPr="00F701D1" w:rsidRDefault="005E3455" w:rsidP="00E94203">
            <w:pPr>
              <w:spacing w:after="100"/>
              <w:jc w:val="center"/>
              <w:rPr>
                <w:ins w:id="408" w:author="fang wentong" w:date="2021-11-06T02:01:00Z"/>
                <w:rFonts w:ascii="Arial" w:eastAsia="SimSun" w:hAnsi="Arial" w:cs="Arial"/>
                <w:color w:val="000000" w:themeColor="text1"/>
                <w:sz w:val="19"/>
                <w:szCs w:val="19"/>
                <w:lang w:eastAsia="zh-CN"/>
                <w:rPrChange w:id="409" w:author="Chengheng Liao" w:date="2021-11-06T10:37:00Z">
                  <w:rPr>
                    <w:ins w:id="410" w:author="fang wentong" w:date="2021-11-06T02:01:00Z"/>
                    <w:rFonts w:ascii="Arial" w:eastAsia="SimSun" w:hAnsi="Arial" w:cs="Arial"/>
                    <w:color w:val="000000" w:themeColor="text1"/>
                    <w:sz w:val="22"/>
                    <w:szCs w:val="22"/>
                    <w:lang w:eastAsia="zh-CN"/>
                  </w:rPr>
                </w:rPrChange>
              </w:rPr>
            </w:pPr>
            <w:ins w:id="411" w:author="fang wentong" w:date="2021-11-06T02:01:00Z">
              <w:r w:rsidRPr="00F701D1">
                <w:rPr>
                  <w:rFonts w:ascii="Arial" w:hAnsi="Arial" w:cs="Arial"/>
                  <w:color w:val="000000" w:themeColor="text1"/>
                  <w:sz w:val="19"/>
                  <w:szCs w:val="19"/>
                  <w:shd w:val="clear" w:color="auto" w:fill="FFFFFF"/>
                  <w:lang w:eastAsia="zh-CN"/>
                  <w:rPrChange w:id="412"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320292D1" w14:textId="77777777" w:rsidTr="00F701D1">
        <w:trPr>
          <w:trHeight w:val="106"/>
          <w:jc w:val="center"/>
          <w:ins w:id="413" w:author="fang wentong" w:date="2021-11-06T02:01:00Z"/>
          <w:trPrChange w:id="414" w:author="Chengheng Liao" w:date="2021-11-06T10:38:00Z">
            <w:trPr>
              <w:trHeight w:val="106"/>
              <w:jc w:val="center"/>
            </w:trPr>
          </w:trPrChange>
        </w:trPr>
        <w:tc>
          <w:tcPr>
            <w:tcW w:w="0" w:type="auto"/>
            <w:vAlign w:val="center"/>
            <w:tcPrChange w:id="415" w:author="Chengheng Liao" w:date="2021-11-06T10:38:00Z">
              <w:tcPr>
                <w:tcW w:w="898" w:type="dxa"/>
                <w:vAlign w:val="center"/>
              </w:tcPr>
            </w:tcPrChange>
          </w:tcPr>
          <w:p w14:paraId="716FB182" w14:textId="77777777" w:rsidR="005E3455" w:rsidRPr="00F701D1" w:rsidRDefault="005E3455" w:rsidP="00E94203">
            <w:pPr>
              <w:spacing w:after="100"/>
              <w:jc w:val="center"/>
              <w:rPr>
                <w:ins w:id="416" w:author="fang wentong" w:date="2021-11-06T02:01:00Z"/>
                <w:rFonts w:ascii="Arial" w:hAnsi="Arial" w:cs="Arial"/>
                <w:color w:val="000000" w:themeColor="text1"/>
                <w:sz w:val="19"/>
                <w:szCs w:val="19"/>
                <w:shd w:val="clear" w:color="auto" w:fill="FFFFFF"/>
                <w:lang w:eastAsia="zh-CN"/>
                <w:rPrChange w:id="417" w:author="Chengheng Liao" w:date="2021-11-06T10:37:00Z">
                  <w:rPr>
                    <w:ins w:id="418" w:author="fang wentong" w:date="2021-11-06T02:01:00Z"/>
                    <w:rFonts w:ascii="Arial" w:hAnsi="Arial" w:cs="Arial"/>
                    <w:color w:val="000000" w:themeColor="text1"/>
                    <w:sz w:val="22"/>
                    <w:szCs w:val="22"/>
                    <w:shd w:val="clear" w:color="auto" w:fill="FFFFFF"/>
                    <w:lang w:eastAsia="zh-CN"/>
                  </w:rPr>
                </w:rPrChange>
              </w:rPr>
            </w:pPr>
            <w:ins w:id="419" w:author="fang wentong" w:date="2021-11-06T02:01:00Z">
              <w:r w:rsidRPr="00F701D1">
                <w:rPr>
                  <w:rFonts w:ascii="Arial" w:eastAsia="SimSun" w:hAnsi="Arial" w:cs="Arial"/>
                  <w:color w:val="000000" w:themeColor="text1"/>
                  <w:sz w:val="19"/>
                  <w:szCs w:val="19"/>
                  <w:shd w:val="clear" w:color="auto" w:fill="FFFFFF"/>
                  <w:lang w:eastAsia="zh-CN"/>
                  <w:rPrChange w:id="420" w:author="Chengheng Liao" w:date="2021-11-06T10:37:00Z">
                    <w:rPr>
                      <w:rFonts w:ascii="Arial" w:eastAsia="SimSun" w:hAnsi="Arial" w:cs="Arial"/>
                      <w:color w:val="000000" w:themeColor="text1"/>
                      <w:sz w:val="22"/>
                      <w:szCs w:val="22"/>
                      <w:shd w:val="clear" w:color="auto" w:fill="FFFFFF"/>
                      <w:lang w:eastAsia="zh-CN"/>
                    </w:rPr>
                  </w:rPrChange>
                </w:rPr>
                <w:t>#3</w:t>
              </w:r>
            </w:ins>
          </w:p>
        </w:tc>
        <w:tc>
          <w:tcPr>
            <w:tcW w:w="0" w:type="auto"/>
            <w:vAlign w:val="center"/>
            <w:tcPrChange w:id="421" w:author="Chengheng Liao" w:date="2021-11-06T10:38:00Z">
              <w:tcPr>
                <w:tcW w:w="903" w:type="dxa"/>
                <w:vAlign w:val="center"/>
              </w:tcPr>
            </w:tcPrChange>
          </w:tcPr>
          <w:p w14:paraId="64F9C9A0" w14:textId="77777777" w:rsidR="005E3455" w:rsidRPr="00F701D1" w:rsidRDefault="005E3455" w:rsidP="00E94203">
            <w:pPr>
              <w:spacing w:after="100"/>
              <w:jc w:val="center"/>
              <w:rPr>
                <w:ins w:id="422" w:author="fang wentong" w:date="2021-11-06T02:01:00Z"/>
                <w:rFonts w:ascii="Arial" w:hAnsi="Arial" w:cs="Arial"/>
                <w:color w:val="000000" w:themeColor="text1"/>
                <w:sz w:val="19"/>
                <w:szCs w:val="19"/>
                <w:shd w:val="clear" w:color="auto" w:fill="FFFFFF"/>
                <w:lang w:eastAsia="zh-CN"/>
                <w:rPrChange w:id="423" w:author="Chengheng Liao" w:date="2021-11-06T10:37:00Z">
                  <w:rPr>
                    <w:ins w:id="424" w:author="fang wentong" w:date="2021-11-06T02:01:00Z"/>
                    <w:rFonts w:ascii="Arial" w:hAnsi="Arial" w:cs="Arial"/>
                    <w:color w:val="000000" w:themeColor="text1"/>
                    <w:sz w:val="22"/>
                    <w:szCs w:val="22"/>
                    <w:shd w:val="clear" w:color="auto" w:fill="FFFFFF"/>
                    <w:lang w:eastAsia="zh-CN"/>
                  </w:rPr>
                </w:rPrChange>
              </w:rPr>
            </w:pPr>
            <w:ins w:id="425" w:author="fang wentong" w:date="2021-11-06T02:01:00Z">
              <w:r w:rsidRPr="00F701D1">
                <w:rPr>
                  <w:rFonts w:ascii="Arial" w:hAnsi="Arial" w:cs="Arial"/>
                  <w:color w:val="000000" w:themeColor="text1"/>
                  <w:sz w:val="19"/>
                  <w:szCs w:val="19"/>
                  <w:shd w:val="clear" w:color="auto" w:fill="FFFFFF"/>
                  <w:lang w:eastAsia="zh-CN"/>
                  <w:rPrChange w:id="426"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427" w:author="Chengheng Liao" w:date="2021-11-06T10:38:00Z">
              <w:tcPr>
                <w:tcW w:w="1646" w:type="dxa"/>
                <w:vAlign w:val="center"/>
              </w:tcPr>
            </w:tcPrChange>
          </w:tcPr>
          <w:p w14:paraId="5DB8F3A3" w14:textId="77777777" w:rsidR="005E3455" w:rsidRPr="00F701D1" w:rsidRDefault="005E3455" w:rsidP="00E94203">
            <w:pPr>
              <w:spacing w:after="100"/>
              <w:jc w:val="center"/>
              <w:rPr>
                <w:ins w:id="428" w:author="fang wentong" w:date="2021-11-06T02:01:00Z"/>
                <w:rFonts w:ascii="Arial" w:hAnsi="Arial" w:cs="Arial"/>
                <w:color w:val="000000" w:themeColor="text1"/>
                <w:sz w:val="19"/>
                <w:szCs w:val="19"/>
                <w:shd w:val="clear" w:color="auto" w:fill="FFFFFF"/>
                <w:lang w:eastAsia="zh-CN"/>
                <w:rPrChange w:id="429" w:author="Chengheng Liao" w:date="2021-11-06T10:37:00Z">
                  <w:rPr>
                    <w:ins w:id="430" w:author="fang wentong" w:date="2021-11-06T02:01:00Z"/>
                    <w:rFonts w:ascii="Arial" w:hAnsi="Arial" w:cs="Arial"/>
                    <w:color w:val="000000" w:themeColor="text1"/>
                    <w:sz w:val="22"/>
                    <w:szCs w:val="22"/>
                    <w:shd w:val="clear" w:color="auto" w:fill="FFFFFF"/>
                    <w:lang w:eastAsia="zh-CN"/>
                  </w:rPr>
                </w:rPrChange>
              </w:rPr>
            </w:pPr>
            <w:ins w:id="431" w:author="fang wentong" w:date="2021-11-06T02:01:00Z">
              <w:r w:rsidRPr="00F701D1">
                <w:rPr>
                  <w:rFonts w:ascii="Arial" w:hAnsi="Arial" w:cs="Arial"/>
                  <w:color w:val="000000" w:themeColor="text1"/>
                  <w:sz w:val="19"/>
                  <w:szCs w:val="19"/>
                  <w:shd w:val="clear" w:color="auto" w:fill="FFFFFF"/>
                  <w:lang w:eastAsia="zh-CN"/>
                  <w:rPrChange w:id="432"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433" w:author="Chengheng Liao" w:date="2021-11-06T10:38:00Z">
              <w:tcPr>
                <w:tcW w:w="1062" w:type="dxa"/>
                <w:vAlign w:val="center"/>
              </w:tcPr>
            </w:tcPrChange>
          </w:tcPr>
          <w:p w14:paraId="1B679F5D" w14:textId="77777777" w:rsidR="005E3455" w:rsidRPr="00F701D1" w:rsidRDefault="005E3455" w:rsidP="00E94203">
            <w:pPr>
              <w:spacing w:after="100"/>
              <w:jc w:val="center"/>
              <w:rPr>
                <w:ins w:id="434" w:author="fang wentong" w:date="2021-11-06T02:01:00Z"/>
                <w:rFonts w:ascii="Arial" w:hAnsi="Arial" w:cs="Arial"/>
                <w:color w:val="000000" w:themeColor="text1"/>
                <w:sz w:val="19"/>
                <w:szCs w:val="19"/>
                <w:shd w:val="clear" w:color="auto" w:fill="FFFFFF"/>
                <w:lang w:eastAsia="zh-CN"/>
                <w:rPrChange w:id="435" w:author="Chengheng Liao" w:date="2021-11-06T10:37:00Z">
                  <w:rPr>
                    <w:ins w:id="436" w:author="fang wentong" w:date="2021-11-06T02:01:00Z"/>
                    <w:rFonts w:ascii="Arial" w:hAnsi="Arial" w:cs="Arial"/>
                    <w:color w:val="000000" w:themeColor="text1"/>
                    <w:sz w:val="22"/>
                    <w:szCs w:val="22"/>
                    <w:shd w:val="clear" w:color="auto" w:fill="FFFFFF"/>
                    <w:lang w:eastAsia="zh-CN"/>
                  </w:rPr>
                </w:rPrChange>
              </w:rPr>
            </w:pPr>
            <w:ins w:id="437" w:author="fang wentong" w:date="2021-11-06T02:01:00Z">
              <w:r w:rsidRPr="00F701D1">
                <w:rPr>
                  <w:rFonts w:ascii="Arial" w:hAnsi="Arial" w:cs="Arial"/>
                  <w:color w:val="000000" w:themeColor="text1"/>
                  <w:sz w:val="19"/>
                  <w:szCs w:val="19"/>
                  <w:shd w:val="clear" w:color="auto" w:fill="FFFFFF"/>
                  <w:lang w:eastAsia="zh-CN"/>
                  <w:rPrChange w:id="438"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439" w:author="Chengheng Liao" w:date="2021-11-06T10:38:00Z">
              <w:tcPr>
                <w:tcW w:w="2258" w:type="dxa"/>
                <w:vAlign w:val="center"/>
              </w:tcPr>
            </w:tcPrChange>
          </w:tcPr>
          <w:p w14:paraId="715982E1" w14:textId="77777777" w:rsidR="005E3455" w:rsidRPr="00F701D1" w:rsidRDefault="005E3455" w:rsidP="00E94203">
            <w:pPr>
              <w:spacing w:after="100"/>
              <w:jc w:val="center"/>
              <w:rPr>
                <w:ins w:id="440" w:author="fang wentong" w:date="2021-11-06T02:01:00Z"/>
                <w:rFonts w:ascii="Arial" w:eastAsia="SimSun" w:hAnsi="Arial" w:cs="Arial"/>
                <w:color w:val="000000" w:themeColor="text1"/>
                <w:sz w:val="19"/>
                <w:szCs w:val="19"/>
                <w:lang w:eastAsia="zh-CN"/>
                <w:rPrChange w:id="441" w:author="Chengheng Liao" w:date="2021-11-06T10:37:00Z">
                  <w:rPr>
                    <w:ins w:id="442" w:author="fang wentong" w:date="2021-11-06T02:01:00Z"/>
                    <w:rFonts w:ascii="Arial" w:eastAsia="SimSun" w:hAnsi="Arial" w:cs="Arial"/>
                    <w:color w:val="000000" w:themeColor="text1"/>
                    <w:sz w:val="22"/>
                    <w:szCs w:val="22"/>
                    <w:lang w:eastAsia="zh-CN"/>
                  </w:rPr>
                </w:rPrChange>
              </w:rPr>
            </w:pPr>
            <w:ins w:id="443" w:author="fang wentong" w:date="2021-11-06T02:01:00Z">
              <w:r w:rsidRPr="00F701D1">
                <w:rPr>
                  <w:rFonts w:ascii="Arial" w:hAnsi="Arial" w:cs="Arial"/>
                  <w:color w:val="000000" w:themeColor="text1"/>
                  <w:sz w:val="19"/>
                  <w:szCs w:val="19"/>
                  <w:shd w:val="clear" w:color="auto" w:fill="FFFFFF"/>
                  <w:lang w:eastAsia="zh-CN"/>
                  <w:rPrChange w:id="444"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445" w:author="Chengheng Liao" w:date="2021-11-06T10:38:00Z">
              <w:tcPr>
                <w:tcW w:w="1083" w:type="dxa"/>
                <w:vAlign w:val="center"/>
              </w:tcPr>
            </w:tcPrChange>
          </w:tcPr>
          <w:p w14:paraId="11FEF89D" w14:textId="77777777" w:rsidR="005E3455" w:rsidRPr="00F701D1" w:rsidRDefault="005E3455" w:rsidP="00E94203">
            <w:pPr>
              <w:spacing w:after="100"/>
              <w:jc w:val="center"/>
              <w:rPr>
                <w:ins w:id="446" w:author="fang wentong" w:date="2021-11-06T02:01:00Z"/>
                <w:rFonts w:ascii="Arial" w:hAnsi="Arial" w:cs="Arial"/>
                <w:color w:val="000000" w:themeColor="text1"/>
                <w:sz w:val="19"/>
                <w:szCs w:val="19"/>
                <w:shd w:val="clear" w:color="auto" w:fill="FFFFFF"/>
                <w:lang w:eastAsia="zh-CN"/>
                <w:rPrChange w:id="447" w:author="Chengheng Liao" w:date="2021-11-06T10:37:00Z">
                  <w:rPr>
                    <w:ins w:id="448" w:author="fang wentong" w:date="2021-11-06T02:01:00Z"/>
                    <w:rFonts w:ascii="Arial" w:hAnsi="Arial" w:cs="Arial"/>
                    <w:color w:val="000000" w:themeColor="text1"/>
                    <w:sz w:val="22"/>
                    <w:szCs w:val="22"/>
                    <w:shd w:val="clear" w:color="auto" w:fill="FFFFFF"/>
                    <w:lang w:eastAsia="zh-CN"/>
                  </w:rPr>
                </w:rPrChange>
              </w:rPr>
            </w:pPr>
            <w:ins w:id="449" w:author="fang wentong" w:date="2021-11-06T02:01:00Z">
              <w:r w:rsidRPr="00F701D1">
                <w:rPr>
                  <w:rFonts w:ascii="Arial" w:hAnsi="Arial" w:cs="Arial"/>
                  <w:color w:val="000000" w:themeColor="text1"/>
                  <w:sz w:val="19"/>
                  <w:szCs w:val="19"/>
                  <w:shd w:val="clear" w:color="auto" w:fill="FFFFFF"/>
                  <w:lang w:eastAsia="zh-CN"/>
                  <w:rPrChange w:id="450"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451" w:author="Chengheng Liao" w:date="2021-11-06T10:38:00Z">
              <w:tcPr>
                <w:tcW w:w="3164" w:type="dxa"/>
                <w:vAlign w:val="center"/>
              </w:tcPr>
            </w:tcPrChange>
          </w:tcPr>
          <w:p w14:paraId="7D9450B6" w14:textId="77777777" w:rsidR="005E3455" w:rsidRPr="00F701D1" w:rsidRDefault="005E3455" w:rsidP="00E94203">
            <w:pPr>
              <w:spacing w:after="100"/>
              <w:jc w:val="center"/>
              <w:rPr>
                <w:ins w:id="452" w:author="fang wentong" w:date="2021-11-06T02:01:00Z"/>
                <w:rFonts w:ascii="Arial" w:eastAsiaTheme="minorEastAsia" w:hAnsi="Arial" w:cs="Arial"/>
                <w:color w:val="000000" w:themeColor="text1"/>
                <w:sz w:val="19"/>
                <w:szCs w:val="19"/>
                <w:shd w:val="clear" w:color="auto" w:fill="FFFFFF"/>
                <w:lang w:eastAsia="zh-CN"/>
                <w:rPrChange w:id="453" w:author="Chengheng Liao" w:date="2021-11-06T10:37:00Z">
                  <w:rPr>
                    <w:ins w:id="454" w:author="fang wentong" w:date="2021-11-06T02:01:00Z"/>
                    <w:rFonts w:ascii="Arial" w:eastAsiaTheme="minorEastAsia" w:hAnsi="Arial" w:cs="Arial"/>
                    <w:color w:val="000000" w:themeColor="text1"/>
                    <w:sz w:val="22"/>
                    <w:szCs w:val="22"/>
                    <w:shd w:val="clear" w:color="auto" w:fill="FFFFFF"/>
                    <w:lang w:eastAsia="zh-CN"/>
                  </w:rPr>
                </w:rPrChange>
              </w:rPr>
            </w:pPr>
            <w:ins w:id="455" w:author="fang wentong" w:date="2021-11-06T02:01:00Z">
              <w:r w:rsidRPr="00F701D1">
                <w:rPr>
                  <w:rFonts w:ascii="Arial" w:hAnsi="Arial" w:cs="Arial"/>
                  <w:color w:val="000000" w:themeColor="text1"/>
                  <w:sz w:val="19"/>
                  <w:szCs w:val="19"/>
                  <w:shd w:val="clear" w:color="auto" w:fill="FFFFFF"/>
                  <w:lang w:eastAsia="zh-CN"/>
                  <w:rPrChange w:id="456"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457" w:author="Chengheng Liao" w:date="2021-11-06T10:38:00Z">
              <w:tcPr>
                <w:tcW w:w="2719" w:type="dxa"/>
                <w:vAlign w:val="center"/>
              </w:tcPr>
            </w:tcPrChange>
          </w:tcPr>
          <w:p w14:paraId="3DE9405E" w14:textId="77777777" w:rsidR="005E3455" w:rsidRPr="00F701D1" w:rsidRDefault="005E3455" w:rsidP="00E94203">
            <w:pPr>
              <w:spacing w:after="100"/>
              <w:jc w:val="center"/>
              <w:rPr>
                <w:ins w:id="458" w:author="fang wentong" w:date="2021-11-06T02:01:00Z"/>
                <w:rFonts w:ascii="Arial" w:eastAsia="SimSun" w:hAnsi="Arial" w:cs="Arial"/>
                <w:color w:val="000000" w:themeColor="text1"/>
                <w:sz w:val="19"/>
                <w:szCs w:val="19"/>
                <w:lang w:eastAsia="zh-CN"/>
                <w:rPrChange w:id="459" w:author="Chengheng Liao" w:date="2021-11-06T10:37:00Z">
                  <w:rPr>
                    <w:ins w:id="460" w:author="fang wentong" w:date="2021-11-06T02:01:00Z"/>
                    <w:rFonts w:ascii="Arial" w:eastAsia="SimSun" w:hAnsi="Arial" w:cs="Arial"/>
                    <w:color w:val="000000" w:themeColor="text1"/>
                    <w:sz w:val="22"/>
                    <w:szCs w:val="22"/>
                    <w:lang w:eastAsia="zh-CN"/>
                  </w:rPr>
                </w:rPrChange>
              </w:rPr>
            </w:pPr>
            <w:ins w:id="461" w:author="fang wentong" w:date="2021-11-06T02:01:00Z">
              <w:r w:rsidRPr="00F701D1">
                <w:rPr>
                  <w:rFonts w:ascii="Arial" w:hAnsi="Arial" w:cs="Arial"/>
                  <w:color w:val="000000" w:themeColor="text1"/>
                  <w:sz w:val="19"/>
                  <w:szCs w:val="19"/>
                  <w:shd w:val="clear" w:color="auto" w:fill="FFFFFF"/>
                  <w:lang w:eastAsia="zh-CN"/>
                  <w:rPrChange w:id="462"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421F2BB7" w14:textId="77777777" w:rsidTr="00F701D1">
        <w:trPr>
          <w:trHeight w:val="106"/>
          <w:jc w:val="center"/>
          <w:ins w:id="463" w:author="fang wentong" w:date="2021-11-06T02:01:00Z"/>
          <w:trPrChange w:id="464" w:author="Chengheng Liao" w:date="2021-11-06T10:38:00Z">
            <w:trPr>
              <w:trHeight w:val="106"/>
              <w:jc w:val="center"/>
            </w:trPr>
          </w:trPrChange>
        </w:trPr>
        <w:tc>
          <w:tcPr>
            <w:tcW w:w="0" w:type="auto"/>
            <w:vAlign w:val="center"/>
            <w:tcPrChange w:id="465" w:author="Chengheng Liao" w:date="2021-11-06T10:38:00Z">
              <w:tcPr>
                <w:tcW w:w="898" w:type="dxa"/>
                <w:vAlign w:val="center"/>
              </w:tcPr>
            </w:tcPrChange>
          </w:tcPr>
          <w:p w14:paraId="01606B0A" w14:textId="77777777" w:rsidR="005E3455" w:rsidRPr="00F701D1" w:rsidRDefault="005E3455" w:rsidP="00E94203">
            <w:pPr>
              <w:spacing w:after="100"/>
              <w:jc w:val="center"/>
              <w:rPr>
                <w:ins w:id="466" w:author="fang wentong" w:date="2021-11-06T02:01:00Z"/>
                <w:rFonts w:ascii="Arial" w:hAnsi="Arial" w:cs="Arial"/>
                <w:color w:val="000000" w:themeColor="text1"/>
                <w:sz w:val="19"/>
                <w:szCs w:val="19"/>
                <w:shd w:val="clear" w:color="auto" w:fill="FFFFFF"/>
                <w:lang w:eastAsia="zh-CN"/>
                <w:rPrChange w:id="467" w:author="Chengheng Liao" w:date="2021-11-06T10:37:00Z">
                  <w:rPr>
                    <w:ins w:id="468" w:author="fang wentong" w:date="2021-11-06T02:01:00Z"/>
                    <w:rFonts w:ascii="Arial" w:hAnsi="Arial" w:cs="Arial"/>
                    <w:color w:val="000000" w:themeColor="text1"/>
                    <w:sz w:val="22"/>
                    <w:szCs w:val="22"/>
                    <w:shd w:val="clear" w:color="auto" w:fill="FFFFFF"/>
                    <w:lang w:eastAsia="zh-CN"/>
                  </w:rPr>
                </w:rPrChange>
              </w:rPr>
            </w:pPr>
            <w:ins w:id="469" w:author="fang wentong" w:date="2021-11-06T02:01:00Z">
              <w:r w:rsidRPr="00F701D1">
                <w:rPr>
                  <w:rFonts w:ascii="Arial" w:eastAsiaTheme="minorEastAsia" w:hAnsi="Arial" w:cs="Arial"/>
                  <w:color w:val="000000" w:themeColor="text1"/>
                  <w:sz w:val="19"/>
                  <w:szCs w:val="19"/>
                  <w:shd w:val="clear" w:color="auto" w:fill="FFFFFF"/>
                  <w:lang w:eastAsia="zh-CN"/>
                  <w:rPrChange w:id="470"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471" w:author="Chengheng Liao" w:date="2021-11-06T10:37:00Z">
                    <w:rPr>
                      <w:rFonts w:ascii="Arial" w:hAnsi="Arial" w:cs="Arial"/>
                      <w:color w:val="000000" w:themeColor="text1"/>
                      <w:sz w:val="22"/>
                      <w:szCs w:val="22"/>
                      <w:shd w:val="clear" w:color="auto" w:fill="FFFFFF"/>
                      <w:lang w:eastAsia="zh-CN"/>
                    </w:rPr>
                  </w:rPrChange>
                </w:rPr>
                <w:t>4</w:t>
              </w:r>
            </w:ins>
          </w:p>
        </w:tc>
        <w:tc>
          <w:tcPr>
            <w:tcW w:w="0" w:type="auto"/>
            <w:vAlign w:val="center"/>
            <w:tcPrChange w:id="472" w:author="Chengheng Liao" w:date="2021-11-06T10:38:00Z">
              <w:tcPr>
                <w:tcW w:w="903" w:type="dxa"/>
                <w:vAlign w:val="center"/>
              </w:tcPr>
            </w:tcPrChange>
          </w:tcPr>
          <w:p w14:paraId="6AF70392" w14:textId="77777777" w:rsidR="005E3455" w:rsidRPr="00F701D1" w:rsidRDefault="005E3455" w:rsidP="00E94203">
            <w:pPr>
              <w:spacing w:after="100"/>
              <w:jc w:val="center"/>
              <w:rPr>
                <w:ins w:id="473" w:author="fang wentong" w:date="2021-11-06T02:01:00Z"/>
                <w:rFonts w:ascii="Arial" w:hAnsi="Arial" w:cs="Arial"/>
                <w:color w:val="000000" w:themeColor="text1"/>
                <w:sz w:val="19"/>
                <w:szCs w:val="19"/>
                <w:shd w:val="clear" w:color="auto" w:fill="FFFFFF"/>
                <w:lang w:eastAsia="zh-CN"/>
                <w:rPrChange w:id="474" w:author="Chengheng Liao" w:date="2021-11-06T10:37:00Z">
                  <w:rPr>
                    <w:ins w:id="475" w:author="fang wentong" w:date="2021-11-06T02:01:00Z"/>
                    <w:rFonts w:ascii="Arial" w:hAnsi="Arial" w:cs="Arial"/>
                    <w:color w:val="000000" w:themeColor="text1"/>
                    <w:sz w:val="22"/>
                    <w:szCs w:val="22"/>
                    <w:shd w:val="clear" w:color="auto" w:fill="FFFFFF"/>
                    <w:lang w:eastAsia="zh-CN"/>
                  </w:rPr>
                </w:rPrChange>
              </w:rPr>
            </w:pPr>
            <w:ins w:id="476" w:author="fang wentong" w:date="2021-11-06T02:01:00Z">
              <w:r w:rsidRPr="00F701D1">
                <w:rPr>
                  <w:rFonts w:ascii="Arial" w:hAnsi="Arial" w:cs="Arial"/>
                  <w:color w:val="000000" w:themeColor="text1"/>
                  <w:sz w:val="19"/>
                  <w:szCs w:val="19"/>
                  <w:shd w:val="clear" w:color="auto" w:fill="FFFFFF"/>
                  <w:lang w:eastAsia="zh-CN"/>
                  <w:rPrChange w:id="477"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478" w:author="Chengheng Liao" w:date="2021-11-06T10:38:00Z">
              <w:tcPr>
                <w:tcW w:w="1646" w:type="dxa"/>
                <w:vAlign w:val="center"/>
              </w:tcPr>
            </w:tcPrChange>
          </w:tcPr>
          <w:p w14:paraId="2150E6F0" w14:textId="77777777" w:rsidR="005E3455" w:rsidRPr="00F701D1" w:rsidRDefault="005E3455" w:rsidP="00E94203">
            <w:pPr>
              <w:spacing w:after="100"/>
              <w:jc w:val="center"/>
              <w:rPr>
                <w:ins w:id="479" w:author="fang wentong" w:date="2021-11-06T02:01:00Z"/>
                <w:rFonts w:ascii="Arial" w:hAnsi="Arial" w:cs="Arial"/>
                <w:color w:val="000000" w:themeColor="text1"/>
                <w:sz w:val="19"/>
                <w:szCs w:val="19"/>
                <w:shd w:val="clear" w:color="auto" w:fill="FFFFFF"/>
                <w:lang w:eastAsia="zh-CN"/>
                <w:rPrChange w:id="480" w:author="Chengheng Liao" w:date="2021-11-06T10:37:00Z">
                  <w:rPr>
                    <w:ins w:id="481" w:author="fang wentong" w:date="2021-11-06T02:01:00Z"/>
                    <w:rFonts w:ascii="Arial" w:hAnsi="Arial" w:cs="Arial"/>
                    <w:color w:val="000000" w:themeColor="text1"/>
                    <w:sz w:val="22"/>
                    <w:szCs w:val="22"/>
                    <w:shd w:val="clear" w:color="auto" w:fill="FFFFFF"/>
                    <w:lang w:eastAsia="zh-CN"/>
                  </w:rPr>
                </w:rPrChange>
              </w:rPr>
            </w:pPr>
            <w:ins w:id="482" w:author="fang wentong" w:date="2021-11-06T02:01:00Z">
              <w:r w:rsidRPr="00F701D1">
                <w:rPr>
                  <w:rFonts w:ascii="Arial" w:hAnsi="Arial" w:cs="Arial"/>
                  <w:color w:val="000000" w:themeColor="text1"/>
                  <w:sz w:val="19"/>
                  <w:szCs w:val="19"/>
                  <w:shd w:val="clear" w:color="auto" w:fill="FFFFFF"/>
                  <w:lang w:eastAsia="zh-CN"/>
                  <w:rPrChange w:id="483"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484" w:author="Chengheng Liao" w:date="2021-11-06T10:38:00Z">
              <w:tcPr>
                <w:tcW w:w="1062" w:type="dxa"/>
                <w:vAlign w:val="center"/>
              </w:tcPr>
            </w:tcPrChange>
          </w:tcPr>
          <w:p w14:paraId="37B83D9C" w14:textId="77777777" w:rsidR="005E3455" w:rsidRPr="00F701D1" w:rsidRDefault="005E3455" w:rsidP="00E94203">
            <w:pPr>
              <w:spacing w:after="100"/>
              <w:jc w:val="center"/>
              <w:rPr>
                <w:ins w:id="485" w:author="fang wentong" w:date="2021-11-06T02:01:00Z"/>
                <w:rFonts w:ascii="Arial" w:hAnsi="Arial" w:cs="Arial"/>
                <w:color w:val="000000" w:themeColor="text1"/>
                <w:sz w:val="19"/>
                <w:szCs w:val="19"/>
                <w:shd w:val="clear" w:color="auto" w:fill="FFFFFF"/>
                <w:lang w:eastAsia="zh-CN"/>
                <w:rPrChange w:id="486" w:author="Chengheng Liao" w:date="2021-11-06T10:37:00Z">
                  <w:rPr>
                    <w:ins w:id="487" w:author="fang wentong" w:date="2021-11-06T02:01:00Z"/>
                    <w:rFonts w:ascii="Arial" w:hAnsi="Arial" w:cs="Arial"/>
                    <w:color w:val="000000" w:themeColor="text1"/>
                    <w:sz w:val="22"/>
                    <w:szCs w:val="22"/>
                    <w:shd w:val="clear" w:color="auto" w:fill="FFFFFF"/>
                    <w:lang w:eastAsia="zh-CN"/>
                  </w:rPr>
                </w:rPrChange>
              </w:rPr>
            </w:pPr>
            <w:ins w:id="488" w:author="fang wentong" w:date="2021-11-06T02:01:00Z">
              <w:r w:rsidRPr="00F701D1">
                <w:rPr>
                  <w:rFonts w:ascii="Arial" w:hAnsi="Arial" w:cs="Arial"/>
                  <w:color w:val="000000" w:themeColor="text1"/>
                  <w:sz w:val="19"/>
                  <w:szCs w:val="19"/>
                  <w:shd w:val="clear" w:color="auto" w:fill="FFFFFF"/>
                  <w:lang w:eastAsia="zh-CN"/>
                  <w:rPrChange w:id="489"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490" w:author="Chengheng Liao" w:date="2021-11-06T10:38:00Z">
              <w:tcPr>
                <w:tcW w:w="2258" w:type="dxa"/>
                <w:vAlign w:val="center"/>
              </w:tcPr>
            </w:tcPrChange>
          </w:tcPr>
          <w:p w14:paraId="32205AE5" w14:textId="77777777" w:rsidR="005E3455" w:rsidRPr="00F701D1" w:rsidRDefault="005E3455" w:rsidP="00E94203">
            <w:pPr>
              <w:spacing w:after="100"/>
              <w:jc w:val="center"/>
              <w:rPr>
                <w:ins w:id="491" w:author="fang wentong" w:date="2021-11-06T02:01:00Z"/>
                <w:rFonts w:ascii="Arial" w:eastAsia="SimSun" w:hAnsi="Arial" w:cs="Arial"/>
                <w:color w:val="000000" w:themeColor="text1"/>
                <w:sz w:val="19"/>
                <w:szCs w:val="19"/>
                <w:lang w:eastAsia="zh-CN"/>
                <w:rPrChange w:id="492" w:author="Chengheng Liao" w:date="2021-11-06T10:37:00Z">
                  <w:rPr>
                    <w:ins w:id="493" w:author="fang wentong" w:date="2021-11-06T02:01:00Z"/>
                    <w:rFonts w:ascii="Arial" w:eastAsia="SimSun" w:hAnsi="Arial" w:cs="Arial"/>
                    <w:color w:val="000000" w:themeColor="text1"/>
                    <w:sz w:val="22"/>
                    <w:szCs w:val="22"/>
                    <w:lang w:eastAsia="zh-CN"/>
                  </w:rPr>
                </w:rPrChange>
              </w:rPr>
            </w:pPr>
            <w:ins w:id="494" w:author="fang wentong" w:date="2021-11-06T02:01:00Z">
              <w:r w:rsidRPr="00F701D1">
                <w:rPr>
                  <w:rFonts w:ascii="Arial" w:hAnsi="Arial" w:cs="Arial"/>
                  <w:color w:val="000000" w:themeColor="text1"/>
                  <w:sz w:val="19"/>
                  <w:szCs w:val="19"/>
                  <w:shd w:val="clear" w:color="auto" w:fill="FFFFFF"/>
                  <w:lang w:eastAsia="zh-CN"/>
                  <w:rPrChange w:id="495"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496" w:author="Chengheng Liao" w:date="2021-11-06T10:38:00Z">
              <w:tcPr>
                <w:tcW w:w="1083" w:type="dxa"/>
                <w:vAlign w:val="center"/>
              </w:tcPr>
            </w:tcPrChange>
          </w:tcPr>
          <w:p w14:paraId="1E4BD923" w14:textId="77777777" w:rsidR="005E3455" w:rsidRPr="00F701D1" w:rsidRDefault="005E3455" w:rsidP="00E94203">
            <w:pPr>
              <w:spacing w:after="100"/>
              <w:jc w:val="center"/>
              <w:rPr>
                <w:ins w:id="497" w:author="fang wentong" w:date="2021-11-06T02:01:00Z"/>
                <w:rFonts w:ascii="Arial" w:hAnsi="Arial" w:cs="Arial"/>
                <w:color w:val="000000" w:themeColor="text1"/>
                <w:sz w:val="19"/>
                <w:szCs w:val="19"/>
                <w:shd w:val="clear" w:color="auto" w:fill="FFFFFF"/>
                <w:lang w:eastAsia="zh-CN"/>
                <w:rPrChange w:id="498" w:author="Chengheng Liao" w:date="2021-11-06T10:37:00Z">
                  <w:rPr>
                    <w:ins w:id="499" w:author="fang wentong" w:date="2021-11-06T02:01:00Z"/>
                    <w:rFonts w:ascii="Arial" w:hAnsi="Arial" w:cs="Arial"/>
                    <w:color w:val="000000" w:themeColor="text1"/>
                    <w:sz w:val="22"/>
                    <w:szCs w:val="22"/>
                    <w:shd w:val="clear" w:color="auto" w:fill="FFFFFF"/>
                    <w:lang w:eastAsia="zh-CN"/>
                  </w:rPr>
                </w:rPrChange>
              </w:rPr>
            </w:pPr>
            <w:ins w:id="500" w:author="fang wentong" w:date="2021-11-06T02:01:00Z">
              <w:r w:rsidRPr="00F701D1">
                <w:rPr>
                  <w:rFonts w:ascii="Arial" w:hAnsi="Arial" w:cs="Arial"/>
                  <w:color w:val="000000" w:themeColor="text1"/>
                  <w:sz w:val="19"/>
                  <w:szCs w:val="19"/>
                  <w:shd w:val="clear" w:color="auto" w:fill="FFFFFF"/>
                  <w:lang w:eastAsia="zh-CN"/>
                  <w:rPrChange w:id="501"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502" w:author="Chengheng Liao" w:date="2021-11-06T10:38:00Z">
              <w:tcPr>
                <w:tcW w:w="3164" w:type="dxa"/>
                <w:vAlign w:val="center"/>
              </w:tcPr>
            </w:tcPrChange>
          </w:tcPr>
          <w:p w14:paraId="5ED5D44D" w14:textId="77777777" w:rsidR="005E3455" w:rsidRPr="00F701D1" w:rsidRDefault="005E3455" w:rsidP="00E94203">
            <w:pPr>
              <w:spacing w:after="100"/>
              <w:jc w:val="center"/>
              <w:rPr>
                <w:ins w:id="503" w:author="fang wentong" w:date="2021-11-06T02:01:00Z"/>
                <w:rFonts w:ascii="Arial" w:eastAsiaTheme="minorEastAsia" w:hAnsi="Arial" w:cs="Arial"/>
                <w:color w:val="000000" w:themeColor="text1"/>
                <w:sz w:val="19"/>
                <w:szCs w:val="19"/>
                <w:shd w:val="clear" w:color="auto" w:fill="FFFFFF"/>
                <w:lang w:eastAsia="zh-CN"/>
                <w:rPrChange w:id="504" w:author="Chengheng Liao" w:date="2021-11-06T10:37:00Z">
                  <w:rPr>
                    <w:ins w:id="505" w:author="fang wentong" w:date="2021-11-06T02:01:00Z"/>
                    <w:rFonts w:ascii="Arial" w:eastAsiaTheme="minorEastAsia" w:hAnsi="Arial" w:cs="Arial"/>
                    <w:color w:val="000000" w:themeColor="text1"/>
                    <w:sz w:val="22"/>
                    <w:szCs w:val="22"/>
                    <w:shd w:val="clear" w:color="auto" w:fill="FFFFFF"/>
                    <w:lang w:eastAsia="zh-CN"/>
                  </w:rPr>
                </w:rPrChange>
              </w:rPr>
            </w:pPr>
            <w:ins w:id="506" w:author="fang wentong" w:date="2021-11-06T02:01:00Z">
              <w:r w:rsidRPr="00F701D1">
                <w:rPr>
                  <w:rFonts w:ascii="Arial" w:hAnsi="Arial" w:cs="Arial"/>
                  <w:color w:val="000000" w:themeColor="text1"/>
                  <w:sz w:val="19"/>
                  <w:szCs w:val="19"/>
                  <w:shd w:val="clear" w:color="auto" w:fill="FFFFFF"/>
                  <w:lang w:eastAsia="zh-CN"/>
                  <w:rPrChange w:id="507"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508" w:author="Chengheng Liao" w:date="2021-11-06T10:38:00Z">
              <w:tcPr>
                <w:tcW w:w="2719" w:type="dxa"/>
                <w:vAlign w:val="center"/>
              </w:tcPr>
            </w:tcPrChange>
          </w:tcPr>
          <w:p w14:paraId="4C3E7DD7" w14:textId="77777777" w:rsidR="005E3455" w:rsidRPr="00F701D1" w:rsidRDefault="005E3455" w:rsidP="00E94203">
            <w:pPr>
              <w:spacing w:after="100"/>
              <w:jc w:val="center"/>
              <w:rPr>
                <w:ins w:id="509" w:author="fang wentong" w:date="2021-11-06T02:01:00Z"/>
                <w:rFonts w:ascii="Arial" w:eastAsia="SimSun" w:hAnsi="Arial" w:cs="Arial"/>
                <w:color w:val="000000" w:themeColor="text1"/>
                <w:sz w:val="19"/>
                <w:szCs w:val="19"/>
                <w:lang w:eastAsia="zh-CN"/>
                <w:rPrChange w:id="510" w:author="Chengheng Liao" w:date="2021-11-06T10:37:00Z">
                  <w:rPr>
                    <w:ins w:id="511" w:author="fang wentong" w:date="2021-11-06T02:01:00Z"/>
                    <w:rFonts w:ascii="Arial" w:eastAsia="SimSun" w:hAnsi="Arial" w:cs="Arial"/>
                    <w:color w:val="000000" w:themeColor="text1"/>
                    <w:sz w:val="22"/>
                    <w:szCs w:val="22"/>
                    <w:lang w:eastAsia="zh-CN"/>
                  </w:rPr>
                </w:rPrChange>
              </w:rPr>
            </w:pPr>
            <w:ins w:id="512" w:author="fang wentong" w:date="2021-11-06T02:01:00Z">
              <w:r w:rsidRPr="00F701D1">
                <w:rPr>
                  <w:rFonts w:ascii="Arial" w:hAnsi="Arial" w:cs="Arial"/>
                  <w:color w:val="000000" w:themeColor="text1"/>
                  <w:sz w:val="19"/>
                  <w:szCs w:val="19"/>
                  <w:shd w:val="clear" w:color="auto" w:fill="FFFFFF"/>
                  <w:lang w:eastAsia="zh-CN"/>
                  <w:rPrChange w:id="5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0A9EC72D" w14:textId="77777777" w:rsidTr="00F701D1">
        <w:trPr>
          <w:trHeight w:val="106"/>
          <w:jc w:val="center"/>
          <w:ins w:id="514" w:author="fang wentong" w:date="2021-11-06T02:01:00Z"/>
          <w:trPrChange w:id="515" w:author="Chengheng Liao" w:date="2021-11-06T10:38:00Z">
            <w:trPr>
              <w:trHeight w:val="106"/>
              <w:jc w:val="center"/>
            </w:trPr>
          </w:trPrChange>
        </w:trPr>
        <w:tc>
          <w:tcPr>
            <w:tcW w:w="0" w:type="auto"/>
            <w:vAlign w:val="center"/>
            <w:tcPrChange w:id="516" w:author="Chengheng Liao" w:date="2021-11-06T10:38:00Z">
              <w:tcPr>
                <w:tcW w:w="898" w:type="dxa"/>
                <w:vAlign w:val="center"/>
              </w:tcPr>
            </w:tcPrChange>
          </w:tcPr>
          <w:p w14:paraId="6E863B0A" w14:textId="77777777" w:rsidR="005E3455" w:rsidRPr="00F701D1" w:rsidRDefault="005E3455" w:rsidP="00E94203">
            <w:pPr>
              <w:spacing w:after="100"/>
              <w:jc w:val="center"/>
              <w:rPr>
                <w:ins w:id="517" w:author="fang wentong" w:date="2021-11-06T02:01:00Z"/>
                <w:rFonts w:ascii="Arial" w:hAnsi="Arial" w:cs="Arial"/>
                <w:color w:val="000000" w:themeColor="text1"/>
                <w:sz w:val="19"/>
                <w:szCs w:val="19"/>
                <w:shd w:val="clear" w:color="auto" w:fill="FFFFFF"/>
                <w:lang w:eastAsia="zh-CN"/>
                <w:rPrChange w:id="518" w:author="Chengheng Liao" w:date="2021-11-06T10:37:00Z">
                  <w:rPr>
                    <w:ins w:id="519" w:author="fang wentong" w:date="2021-11-06T02:01:00Z"/>
                    <w:rFonts w:ascii="Arial" w:hAnsi="Arial" w:cs="Arial"/>
                    <w:color w:val="000000" w:themeColor="text1"/>
                    <w:sz w:val="22"/>
                    <w:szCs w:val="22"/>
                    <w:shd w:val="clear" w:color="auto" w:fill="FFFFFF"/>
                    <w:lang w:eastAsia="zh-CN"/>
                  </w:rPr>
                </w:rPrChange>
              </w:rPr>
            </w:pPr>
            <w:ins w:id="520" w:author="fang wentong" w:date="2021-11-06T02:01:00Z">
              <w:r w:rsidRPr="00F701D1">
                <w:rPr>
                  <w:rFonts w:ascii="Arial" w:eastAsiaTheme="minorEastAsia" w:hAnsi="Arial" w:cs="Arial"/>
                  <w:color w:val="000000" w:themeColor="text1"/>
                  <w:sz w:val="19"/>
                  <w:szCs w:val="19"/>
                  <w:shd w:val="clear" w:color="auto" w:fill="FFFFFF"/>
                  <w:lang w:eastAsia="zh-CN"/>
                  <w:rPrChange w:id="521"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522" w:author="Chengheng Liao" w:date="2021-11-06T10:37:00Z">
                    <w:rPr>
                      <w:rFonts w:ascii="Arial" w:hAnsi="Arial" w:cs="Arial"/>
                      <w:color w:val="000000" w:themeColor="text1"/>
                      <w:sz w:val="22"/>
                      <w:szCs w:val="22"/>
                      <w:shd w:val="clear" w:color="auto" w:fill="FFFFFF"/>
                      <w:lang w:eastAsia="zh-CN"/>
                    </w:rPr>
                  </w:rPrChange>
                </w:rPr>
                <w:t>5</w:t>
              </w:r>
            </w:ins>
          </w:p>
        </w:tc>
        <w:tc>
          <w:tcPr>
            <w:tcW w:w="0" w:type="auto"/>
            <w:vAlign w:val="center"/>
            <w:tcPrChange w:id="523" w:author="Chengheng Liao" w:date="2021-11-06T10:38:00Z">
              <w:tcPr>
                <w:tcW w:w="903" w:type="dxa"/>
                <w:vAlign w:val="center"/>
              </w:tcPr>
            </w:tcPrChange>
          </w:tcPr>
          <w:p w14:paraId="2E93DE47" w14:textId="77777777" w:rsidR="005E3455" w:rsidRPr="00F701D1" w:rsidRDefault="005E3455" w:rsidP="00E94203">
            <w:pPr>
              <w:spacing w:after="100"/>
              <w:jc w:val="center"/>
              <w:rPr>
                <w:ins w:id="524" w:author="fang wentong" w:date="2021-11-06T02:01:00Z"/>
                <w:rFonts w:ascii="Arial" w:hAnsi="Arial" w:cs="Arial"/>
                <w:color w:val="000000" w:themeColor="text1"/>
                <w:sz w:val="19"/>
                <w:szCs w:val="19"/>
                <w:shd w:val="clear" w:color="auto" w:fill="FFFFFF"/>
                <w:lang w:eastAsia="zh-CN"/>
                <w:rPrChange w:id="525" w:author="Chengheng Liao" w:date="2021-11-06T10:37:00Z">
                  <w:rPr>
                    <w:ins w:id="526" w:author="fang wentong" w:date="2021-11-06T02:01:00Z"/>
                    <w:rFonts w:ascii="Arial" w:hAnsi="Arial" w:cs="Arial"/>
                    <w:color w:val="000000" w:themeColor="text1"/>
                    <w:sz w:val="22"/>
                    <w:szCs w:val="22"/>
                    <w:shd w:val="clear" w:color="auto" w:fill="FFFFFF"/>
                    <w:lang w:eastAsia="zh-CN"/>
                  </w:rPr>
                </w:rPrChange>
              </w:rPr>
            </w:pPr>
            <w:ins w:id="527" w:author="fang wentong" w:date="2021-11-06T02:01:00Z">
              <w:r w:rsidRPr="00F701D1">
                <w:rPr>
                  <w:rFonts w:ascii="Arial" w:hAnsi="Arial" w:cs="Arial"/>
                  <w:color w:val="000000" w:themeColor="text1"/>
                  <w:sz w:val="19"/>
                  <w:szCs w:val="19"/>
                  <w:shd w:val="clear" w:color="auto" w:fill="FFFFFF"/>
                  <w:lang w:eastAsia="zh-CN"/>
                  <w:rPrChange w:id="528"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529" w:author="Chengheng Liao" w:date="2021-11-06T10:38:00Z">
              <w:tcPr>
                <w:tcW w:w="1646" w:type="dxa"/>
                <w:vAlign w:val="center"/>
              </w:tcPr>
            </w:tcPrChange>
          </w:tcPr>
          <w:p w14:paraId="79C31624" w14:textId="77777777" w:rsidR="005E3455" w:rsidRPr="00F701D1" w:rsidRDefault="005E3455" w:rsidP="00E94203">
            <w:pPr>
              <w:spacing w:after="100"/>
              <w:jc w:val="center"/>
              <w:rPr>
                <w:ins w:id="530" w:author="fang wentong" w:date="2021-11-06T02:01:00Z"/>
                <w:rFonts w:ascii="Arial" w:hAnsi="Arial" w:cs="Arial"/>
                <w:color w:val="000000" w:themeColor="text1"/>
                <w:sz w:val="19"/>
                <w:szCs w:val="19"/>
                <w:shd w:val="clear" w:color="auto" w:fill="FFFFFF"/>
                <w:lang w:eastAsia="zh-CN"/>
                <w:rPrChange w:id="531" w:author="Chengheng Liao" w:date="2021-11-06T10:37:00Z">
                  <w:rPr>
                    <w:ins w:id="532" w:author="fang wentong" w:date="2021-11-06T02:01:00Z"/>
                    <w:rFonts w:ascii="Arial" w:hAnsi="Arial" w:cs="Arial"/>
                    <w:color w:val="000000" w:themeColor="text1"/>
                    <w:sz w:val="22"/>
                    <w:szCs w:val="22"/>
                    <w:shd w:val="clear" w:color="auto" w:fill="FFFFFF"/>
                    <w:lang w:eastAsia="zh-CN"/>
                  </w:rPr>
                </w:rPrChange>
              </w:rPr>
            </w:pPr>
            <w:ins w:id="533" w:author="fang wentong" w:date="2021-11-06T02:01:00Z">
              <w:r w:rsidRPr="00F701D1">
                <w:rPr>
                  <w:rFonts w:ascii="Arial" w:hAnsi="Arial" w:cs="Arial"/>
                  <w:color w:val="000000" w:themeColor="text1"/>
                  <w:sz w:val="19"/>
                  <w:szCs w:val="19"/>
                  <w:shd w:val="clear" w:color="auto" w:fill="FFFFFF"/>
                  <w:lang w:eastAsia="zh-CN"/>
                  <w:rPrChange w:id="534"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535" w:author="Chengheng Liao" w:date="2021-11-06T10:38:00Z">
              <w:tcPr>
                <w:tcW w:w="1062" w:type="dxa"/>
                <w:vAlign w:val="center"/>
              </w:tcPr>
            </w:tcPrChange>
          </w:tcPr>
          <w:p w14:paraId="4C3566CD" w14:textId="77777777" w:rsidR="005E3455" w:rsidRPr="00F701D1" w:rsidRDefault="005E3455" w:rsidP="00E94203">
            <w:pPr>
              <w:spacing w:after="100"/>
              <w:jc w:val="center"/>
              <w:rPr>
                <w:ins w:id="536" w:author="fang wentong" w:date="2021-11-06T02:01:00Z"/>
                <w:rFonts w:ascii="Arial" w:hAnsi="Arial" w:cs="Arial"/>
                <w:color w:val="000000" w:themeColor="text1"/>
                <w:sz w:val="19"/>
                <w:szCs w:val="19"/>
                <w:shd w:val="clear" w:color="auto" w:fill="FFFFFF"/>
                <w:lang w:eastAsia="zh-CN"/>
                <w:rPrChange w:id="537" w:author="Chengheng Liao" w:date="2021-11-06T10:37:00Z">
                  <w:rPr>
                    <w:ins w:id="538" w:author="fang wentong" w:date="2021-11-06T02:01:00Z"/>
                    <w:rFonts w:ascii="Arial" w:hAnsi="Arial" w:cs="Arial"/>
                    <w:color w:val="000000" w:themeColor="text1"/>
                    <w:sz w:val="22"/>
                    <w:szCs w:val="22"/>
                    <w:shd w:val="clear" w:color="auto" w:fill="FFFFFF"/>
                    <w:lang w:eastAsia="zh-CN"/>
                  </w:rPr>
                </w:rPrChange>
              </w:rPr>
            </w:pPr>
            <w:ins w:id="539" w:author="fang wentong" w:date="2021-11-06T02:01:00Z">
              <w:r w:rsidRPr="00F701D1">
                <w:rPr>
                  <w:rFonts w:ascii="Arial" w:hAnsi="Arial" w:cs="Arial"/>
                  <w:color w:val="000000" w:themeColor="text1"/>
                  <w:sz w:val="19"/>
                  <w:szCs w:val="19"/>
                  <w:shd w:val="clear" w:color="auto" w:fill="FFFFFF"/>
                  <w:lang w:eastAsia="zh-CN"/>
                  <w:rPrChange w:id="540"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541" w:author="Chengheng Liao" w:date="2021-11-06T10:38:00Z">
              <w:tcPr>
                <w:tcW w:w="2258" w:type="dxa"/>
                <w:vAlign w:val="center"/>
              </w:tcPr>
            </w:tcPrChange>
          </w:tcPr>
          <w:p w14:paraId="37B5ACE7" w14:textId="77777777" w:rsidR="005E3455" w:rsidRPr="00F701D1" w:rsidRDefault="005E3455" w:rsidP="00E94203">
            <w:pPr>
              <w:spacing w:after="100"/>
              <w:jc w:val="center"/>
              <w:rPr>
                <w:ins w:id="542" w:author="fang wentong" w:date="2021-11-06T02:01:00Z"/>
                <w:rFonts w:ascii="Arial" w:eastAsia="SimSun" w:hAnsi="Arial" w:cs="Arial"/>
                <w:color w:val="000000" w:themeColor="text1"/>
                <w:sz w:val="19"/>
                <w:szCs w:val="19"/>
                <w:lang w:eastAsia="zh-CN"/>
                <w:rPrChange w:id="543" w:author="Chengheng Liao" w:date="2021-11-06T10:37:00Z">
                  <w:rPr>
                    <w:ins w:id="544" w:author="fang wentong" w:date="2021-11-06T02:01:00Z"/>
                    <w:rFonts w:ascii="Arial" w:eastAsia="SimSun" w:hAnsi="Arial" w:cs="Arial"/>
                    <w:color w:val="000000" w:themeColor="text1"/>
                    <w:sz w:val="22"/>
                    <w:szCs w:val="22"/>
                    <w:lang w:eastAsia="zh-CN"/>
                  </w:rPr>
                </w:rPrChange>
              </w:rPr>
            </w:pPr>
            <w:ins w:id="545" w:author="fang wentong" w:date="2021-11-06T02:01:00Z">
              <w:r w:rsidRPr="00F701D1">
                <w:rPr>
                  <w:rFonts w:ascii="Arial" w:hAnsi="Arial" w:cs="Arial"/>
                  <w:color w:val="000000" w:themeColor="text1"/>
                  <w:sz w:val="19"/>
                  <w:szCs w:val="19"/>
                  <w:shd w:val="clear" w:color="auto" w:fill="FFFFFF"/>
                  <w:lang w:eastAsia="zh-CN"/>
                  <w:rPrChange w:id="546"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547" w:author="Chengheng Liao" w:date="2021-11-06T10:38:00Z">
              <w:tcPr>
                <w:tcW w:w="1083" w:type="dxa"/>
                <w:vAlign w:val="center"/>
              </w:tcPr>
            </w:tcPrChange>
          </w:tcPr>
          <w:p w14:paraId="4FB6D902" w14:textId="77777777" w:rsidR="005E3455" w:rsidRPr="00F701D1" w:rsidRDefault="005E3455" w:rsidP="00E94203">
            <w:pPr>
              <w:spacing w:after="100"/>
              <w:jc w:val="center"/>
              <w:rPr>
                <w:ins w:id="548" w:author="fang wentong" w:date="2021-11-06T02:01:00Z"/>
                <w:rFonts w:ascii="Arial" w:hAnsi="Arial" w:cs="Arial"/>
                <w:color w:val="000000" w:themeColor="text1"/>
                <w:sz w:val="19"/>
                <w:szCs w:val="19"/>
                <w:shd w:val="clear" w:color="auto" w:fill="FFFFFF"/>
                <w:lang w:eastAsia="zh-CN"/>
                <w:rPrChange w:id="549" w:author="Chengheng Liao" w:date="2021-11-06T10:37:00Z">
                  <w:rPr>
                    <w:ins w:id="550" w:author="fang wentong" w:date="2021-11-06T02:01:00Z"/>
                    <w:rFonts w:ascii="Arial" w:hAnsi="Arial" w:cs="Arial"/>
                    <w:color w:val="000000" w:themeColor="text1"/>
                    <w:sz w:val="22"/>
                    <w:szCs w:val="22"/>
                    <w:shd w:val="clear" w:color="auto" w:fill="FFFFFF"/>
                    <w:lang w:eastAsia="zh-CN"/>
                  </w:rPr>
                </w:rPrChange>
              </w:rPr>
            </w:pPr>
            <w:ins w:id="551" w:author="fang wentong" w:date="2021-11-06T02:01:00Z">
              <w:r w:rsidRPr="00F701D1">
                <w:rPr>
                  <w:rFonts w:ascii="Arial" w:hAnsi="Arial" w:cs="Arial"/>
                  <w:color w:val="000000" w:themeColor="text1"/>
                  <w:sz w:val="19"/>
                  <w:szCs w:val="19"/>
                  <w:shd w:val="clear" w:color="auto" w:fill="FFFFFF"/>
                  <w:lang w:eastAsia="zh-CN"/>
                  <w:rPrChange w:id="552"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553" w:author="Chengheng Liao" w:date="2021-11-06T10:38:00Z">
              <w:tcPr>
                <w:tcW w:w="3164" w:type="dxa"/>
                <w:vAlign w:val="center"/>
              </w:tcPr>
            </w:tcPrChange>
          </w:tcPr>
          <w:p w14:paraId="34AFF952" w14:textId="77777777" w:rsidR="005E3455" w:rsidRPr="00F701D1" w:rsidRDefault="005E3455" w:rsidP="00E94203">
            <w:pPr>
              <w:spacing w:after="100"/>
              <w:jc w:val="center"/>
              <w:rPr>
                <w:ins w:id="554" w:author="fang wentong" w:date="2021-11-06T02:01:00Z"/>
                <w:rFonts w:ascii="Arial" w:eastAsiaTheme="minorEastAsia" w:hAnsi="Arial" w:cs="Arial"/>
                <w:color w:val="000000" w:themeColor="text1"/>
                <w:sz w:val="19"/>
                <w:szCs w:val="19"/>
                <w:shd w:val="clear" w:color="auto" w:fill="FFFFFF"/>
                <w:lang w:eastAsia="zh-CN"/>
                <w:rPrChange w:id="555" w:author="Chengheng Liao" w:date="2021-11-06T10:37:00Z">
                  <w:rPr>
                    <w:ins w:id="556" w:author="fang wentong" w:date="2021-11-06T02:01:00Z"/>
                    <w:rFonts w:ascii="Arial" w:eastAsiaTheme="minorEastAsia" w:hAnsi="Arial" w:cs="Arial"/>
                    <w:color w:val="000000" w:themeColor="text1"/>
                    <w:sz w:val="22"/>
                    <w:szCs w:val="22"/>
                    <w:shd w:val="clear" w:color="auto" w:fill="FFFFFF"/>
                    <w:lang w:eastAsia="zh-CN"/>
                  </w:rPr>
                </w:rPrChange>
              </w:rPr>
            </w:pPr>
            <w:ins w:id="557" w:author="fang wentong" w:date="2021-11-06T02:01:00Z">
              <w:r w:rsidRPr="00F701D1">
                <w:rPr>
                  <w:rFonts w:ascii="Arial" w:hAnsi="Arial" w:cs="Arial"/>
                  <w:color w:val="000000" w:themeColor="text1"/>
                  <w:sz w:val="19"/>
                  <w:szCs w:val="19"/>
                  <w:shd w:val="clear" w:color="auto" w:fill="FFFFFF"/>
                  <w:lang w:eastAsia="zh-CN"/>
                  <w:rPrChange w:id="558"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559" w:author="Chengheng Liao" w:date="2021-11-06T10:38:00Z">
              <w:tcPr>
                <w:tcW w:w="2719" w:type="dxa"/>
                <w:vAlign w:val="center"/>
              </w:tcPr>
            </w:tcPrChange>
          </w:tcPr>
          <w:p w14:paraId="5DFC7F3A" w14:textId="77777777" w:rsidR="005E3455" w:rsidRPr="00F701D1" w:rsidRDefault="005E3455" w:rsidP="00E94203">
            <w:pPr>
              <w:spacing w:after="100"/>
              <w:jc w:val="center"/>
              <w:rPr>
                <w:ins w:id="560" w:author="fang wentong" w:date="2021-11-06T02:01:00Z"/>
                <w:rFonts w:ascii="Arial" w:eastAsia="SimSun" w:hAnsi="Arial" w:cs="Arial"/>
                <w:color w:val="000000" w:themeColor="text1"/>
                <w:sz w:val="19"/>
                <w:szCs w:val="19"/>
                <w:lang w:eastAsia="zh-CN"/>
                <w:rPrChange w:id="561" w:author="Chengheng Liao" w:date="2021-11-06T10:37:00Z">
                  <w:rPr>
                    <w:ins w:id="562" w:author="fang wentong" w:date="2021-11-06T02:01:00Z"/>
                    <w:rFonts w:ascii="Arial" w:eastAsia="SimSun" w:hAnsi="Arial" w:cs="Arial"/>
                    <w:color w:val="000000" w:themeColor="text1"/>
                    <w:sz w:val="22"/>
                    <w:szCs w:val="22"/>
                    <w:lang w:eastAsia="zh-CN"/>
                  </w:rPr>
                </w:rPrChange>
              </w:rPr>
            </w:pPr>
            <w:ins w:id="563" w:author="fang wentong" w:date="2021-11-06T02:01:00Z">
              <w:r w:rsidRPr="00F701D1">
                <w:rPr>
                  <w:rFonts w:ascii="Arial" w:hAnsi="Arial" w:cs="Arial"/>
                  <w:color w:val="000000" w:themeColor="text1"/>
                  <w:sz w:val="19"/>
                  <w:szCs w:val="19"/>
                  <w:shd w:val="clear" w:color="auto" w:fill="FFFFFF"/>
                  <w:lang w:eastAsia="zh-CN"/>
                  <w:rPrChange w:id="564"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42B55925" w14:textId="77777777" w:rsidTr="00F701D1">
        <w:trPr>
          <w:trHeight w:val="106"/>
          <w:jc w:val="center"/>
          <w:ins w:id="565" w:author="fang wentong" w:date="2021-11-06T02:01:00Z"/>
          <w:trPrChange w:id="566" w:author="Chengheng Liao" w:date="2021-11-06T10:38:00Z">
            <w:trPr>
              <w:trHeight w:val="106"/>
              <w:jc w:val="center"/>
            </w:trPr>
          </w:trPrChange>
        </w:trPr>
        <w:tc>
          <w:tcPr>
            <w:tcW w:w="0" w:type="auto"/>
            <w:vAlign w:val="center"/>
            <w:tcPrChange w:id="567" w:author="Chengheng Liao" w:date="2021-11-06T10:38:00Z">
              <w:tcPr>
                <w:tcW w:w="898" w:type="dxa"/>
                <w:vAlign w:val="center"/>
              </w:tcPr>
            </w:tcPrChange>
          </w:tcPr>
          <w:p w14:paraId="1BB8075A" w14:textId="77777777" w:rsidR="005E3455" w:rsidRPr="00F701D1" w:rsidRDefault="005E3455" w:rsidP="00E94203">
            <w:pPr>
              <w:spacing w:after="100"/>
              <w:jc w:val="center"/>
              <w:rPr>
                <w:ins w:id="568" w:author="fang wentong" w:date="2021-11-06T02:01:00Z"/>
                <w:rFonts w:ascii="Arial" w:hAnsi="Arial" w:cs="Arial"/>
                <w:color w:val="000000" w:themeColor="text1"/>
                <w:sz w:val="19"/>
                <w:szCs w:val="19"/>
                <w:shd w:val="clear" w:color="auto" w:fill="FFFFFF"/>
                <w:lang w:eastAsia="zh-CN"/>
                <w:rPrChange w:id="569" w:author="Chengheng Liao" w:date="2021-11-06T10:37:00Z">
                  <w:rPr>
                    <w:ins w:id="570" w:author="fang wentong" w:date="2021-11-06T02:01:00Z"/>
                    <w:rFonts w:ascii="Arial" w:hAnsi="Arial" w:cs="Arial"/>
                    <w:color w:val="000000" w:themeColor="text1"/>
                    <w:sz w:val="22"/>
                    <w:szCs w:val="22"/>
                    <w:shd w:val="clear" w:color="auto" w:fill="FFFFFF"/>
                    <w:lang w:eastAsia="zh-CN"/>
                  </w:rPr>
                </w:rPrChange>
              </w:rPr>
            </w:pPr>
            <w:ins w:id="571" w:author="fang wentong" w:date="2021-11-06T02:01:00Z">
              <w:r w:rsidRPr="00F701D1">
                <w:rPr>
                  <w:rFonts w:ascii="Arial" w:eastAsiaTheme="minorEastAsia" w:hAnsi="Arial" w:cs="Arial"/>
                  <w:color w:val="000000" w:themeColor="text1"/>
                  <w:sz w:val="19"/>
                  <w:szCs w:val="19"/>
                  <w:shd w:val="clear" w:color="auto" w:fill="FFFFFF"/>
                  <w:lang w:eastAsia="zh-CN"/>
                  <w:rPrChange w:id="572"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573" w:author="Chengheng Liao" w:date="2021-11-06T10:37:00Z">
                    <w:rPr>
                      <w:rFonts w:ascii="Arial" w:hAnsi="Arial" w:cs="Arial"/>
                      <w:color w:val="000000" w:themeColor="text1"/>
                      <w:sz w:val="22"/>
                      <w:szCs w:val="22"/>
                      <w:shd w:val="clear" w:color="auto" w:fill="FFFFFF"/>
                      <w:lang w:eastAsia="zh-CN"/>
                    </w:rPr>
                  </w:rPrChange>
                </w:rPr>
                <w:t>6</w:t>
              </w:r>
            </w:ins>
          </w:p>
        </w:tc>
        <w:tc>
          <w:tcPr>
            <w:tcW w:w="0" w:type="auto"/>
            <w:vAlign w:val="center"/>
            <w:tcPrChange w:id="574" w:author="Chengheng Liao" w:date="2021-11-06T10:38:00Z">
              <w:tcPr>
                <w:tcW w:w="903" w:type="dxa"/>
                <w:vAlign w:val="center"/>
              </w:tcPr>
            </w:tcPrChange>
          </w:tcPr>
          <w:p w14:paraId="7DFECA01" w14:textId="77777777" w:rsidR="005E3455" w:rsidRPr="00F701D1" w:rsidRDefault="005E3455" w:rsidP="00E94203">
            <w:pPr>
              <w:spacing w:after="100"/>
              <w:jc w:val="center"/>
              <w:rPr>
                <w:ins w:id="575" w:author="fang wentong" w:date="2021-11-06T02:01:00Z"/>
                <w:rFonts w:ascii="Arial" w:hAnsi="Arial" w:cs="Arial"/>
                <w:color w:val="000000" w:themeColor="text1"/>
                <w:sz w:val="19"/>
                <w:szCs w:val="19"/>
                <w:shd w:val="clear" w:color="auto" w:fill="FFFFFF"/>
                <w:lang w:eastAsia="zh-CN"/>
                <w:rPrChange w:id="576" w:author="Chengheng Liao" w:date="2021-11-06T10:37:00Z">
                  <w:rPr>
                    <w:ins w:id="577" w:author="fang wentong" w:date="2021-11-06T02:01:00Z"/>
                    <w:rFonts w:ascii="Arial" w:hAnsi="Arial" w:cs="Arial"/>
                    <w:color w:val="000000" w:themeColor="text1"/>
                    <w:sz w:val="22"/>
                    <w:szCs w:val="22"/>
                    <w:shd w:val="clear" w:color="auto" w:fill="FFFFFF"/>
                    <w:lang w:eastAsia="zh-CN"/>
                  </w:rPr>
                </w:rPrChange>
              </w:rPr>
            </w:pPr>
            <w:ins w:id="578" w:author="fang wentong" w:date="2021-11-06T02:01:00Z">
              <w:r w:rsidRPr="00F701D1">
                <w:rPr>
                  <w:rFonts w:ascii="Arial" w:hAnsi="Arial" w:cs="Arial"/>
                  <w:color w:val="000000" w:themeColor="text1"/>
                  <w:sz w:val="19"/>
                  <w:szCs w:val="19"/>
                  <w:shd w:val="clear" w:color="auto" w:fill="FFFFFF"/>
                  <w:lang w:eastAsia="zh-CN"/>
                  <w:rPrChange w:id="579"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580" w:author="Chengheng Liao" w:date="2021-11-06T10:38:00Z">
              <w:tcPr>
                <w:tcW w:w="1646" w:type="dxa"/>
                <w:vAlign w:val="center"/>
              </w:tcPr>
            </w:tcPrChange>
          </w:tcPr>
          <w:p w14:paraId="32987F0D" w14:textId="77777777" w:rsidR="005E3455" w:rsidRPr="00F701D1" w:rsidRDefault="005E3455" w:rsidP="00E94203">
            <w:pPr>
              <w:spacing w:after="100"/>
              <w:jc w:val="center"/>
              <w:rPr>
                <w:ins w:id="581" w:author="fang wentong" w:date="2021-11-06T02:01:00Z"/>
                <w:rFonts w:ascii="Arial" w:hAnsi="Arial" w:cs="Arial"/>
                <w:color w:val="000000" w:themeColor="text1"/>
                <w:sz w:val="19"/>
                <w:szCs w:val="19"/>
                <w:shd w:val="clear" w:color="auto" w:fill="FFFFFF"/>
                <w:lang w:eastAsia="zh-CN"/>
                <w:rPrChange w:id="582" w:author="Chengheng Liao" w:date="2021-11-06T10:37:00Z">
                  <w:rPr>
                    <w:ins w:id="583" w:author="fang wentong" w:date="2021-11-06T02:01:00Z"/>
                    <w:rFonts w:ascii="Arial" w:hAnsi="Arial" w:cs="Arial"/>
                    <w:color w:val="000000" w:themeColor="text1"/>
                    <w:sz w:val="22"/>
                    <w:szCs w:val="22"/>
                    <w:shd w:val="clear" w:color="auto" w:fill="FFFFFF"/>
                    <w:lang w:eastAsia="zh-CN"/>
                  </w:rPr>
                </w:rPrChange>
              </w:rPr>
            </w:pPr>
            <w:ins w:id="584" w:author="fang wentong" w:date="2021-11-06T02:01:00Z">
              <w:r w:rsidRPr="00F701D1">
                <w:rPr>
                  <w:rFonts w:ascii="Arial" w:hAnsi="Arial" w:cs="Arial"/>
                  <w:color w:val="000000" w:themeColor="text1"/>
                  <w:sz w:val="19"/>
                  <w:szCs w:val="19"/>
                  <w:shd w:val="clear" w:color="auto" w:fill="FFFFFF"/>
                  <w:lang w:eastAsia="zh-CN"/>
                  <w:rPrChange w:id="585"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586" w:author="Chengheng Liao" w:date="2021-11-06T10:38:00Z">
              <w:tcPr>
                <w:tcW w:w="1062" w:type="dxa"/>
                <w:vAlign w:val="center"/>
              </w:tcPr>
            </w:tcPrChange>
          </w:tcPr>
          <w:p w14:paraId="1F4EE4C6" w14:textId="77777777" w:rsidR="005E3455" w:rsidRPr="00F701D1" w:rsidRDefault="005E3455" w:rsidP="00E94203">
            <w:pPr>
              <w:spacing w:after="100"/>
              <w:jc w:val="center"/>
              <w:rPr>
                <w:ins w:id="587" w:author="fang wentong" w:date="2021-11-06T02:01:00Z"/>
                <w:rFonts w:ascii="Arial" w:hAnsi="Arial" w:cs="Arial"/>
                <w:color w:val="000000" w:themeColor="text1"/>
                <w:sz w:val="19"/>
                <w:szCs w:val="19"/>
                <w:shd w:val="clear" w:color="auto" w:fill="FFFFFF"/>
                <w:lang w:eastAsia="zh-CN"/>
                <w:rPrChange w:id="588" w:author="Chengheng Liao" w:date="2021-11-06T10:37:00Z">
                  <w:rPr>
                    <w:ins w:id="589" w:author="fang wentong" w:date="2021-11-06T02:01:00Z"/>
                    <w:rFonts w:ascii="Arial" w:hAnsi="Arial" w:cs="Arial"/>
                    <w:color w:val="000000" w:themeColor="text1"/>
                    <w:sz w:val="22"/>
                    <w:szCs w:val="22"/>
                    <w:shd w:val="clear" w:color="auto" w:fill="FFFFFF"/>
                    <w:lang w:eastAsia="zh-CN"/>
                  </w:rPr>
                </w:rPrChange>
              </w:rPr>
            </w:pPr>
            <w:ins w:id="590" w:author="fang wentong" w:date="2021-11-06T02:01:00Z">
              <w:r w:rsidRPr="00F701D1">
                <w:rPr>
                  <w:rFonts w:ascii="Arial" w:hAnsi="Arial" w:cs="Arial"/>
                  <w:color w:val="000000" w:themeColor="text1"/>
                  <w:sz w:val="19"/>
                  <w:szCs w:val="19"/>
                  <w:shd w:val="clear" w:color="auto" w:fill="FFFFFF"/>
                  <w:lang w:eastAsia="zh-CN"/>
                  <w:rPrChange w:id="591"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592" w:author="Chengheng Liao" w:date="2021-11-06T10:38:00Z">
              <w:tcPr>
                <w:tcW w:w="2258" w:type="dxa"/>
                <w:vAlign w:val="center"/>
              </w:tcPr>
            </w:tcPrChange>
          </w:tcPr>
          <w:p w14:paraId="30AB4B9C" w14:textId="77777777" w:rsidR="005E3455" w:rsidRPr="00F701D1" w:rsidRDefault="005E3455" w:rsidP="00E94203">
            <w:pPr>
              <w:spacing w:after="100"/>
              <w:jc w:val="center"/>
              <w:rPr>
                <w:ins w:id="593" w:author="fang wentong" w:date="2021-11-06T02:01:00Z"/>
                <w:rFonts w:ascii="Arial" w:eastAsia="SimSun" w:hAnsi="Arial" w:cs="Arial"/>
                <w:color w:val="000000" w:themeColor="text1"/>
                <w:sz w:val="19"/>
                <w:szCs w:val="19"/>
                <w:lang w:eastAsia="zh-CN"/>
                <w:rPrChange w:id="594" w:author="Chengheng Liao" w:date="2021-11-06T10:37:00Z">
                  <w:rPr>
                    <w:ins w:id="595" w:author="fang wentong" w:date="2021-11-06T02:01:00Z"/>
                    <w:rFonts w:ascii="Arial" w:eastAsia="SimSun" w:hAnsi="Arial" w:cs="Arial"/>
                    <w:color w:val="000000" w:themeColor="text1"/>
                    <w:sz w:val="22"/>
                    <w:szCs w:val="22"/>
                    <w:lang w:eastAsia="zh-CN"/>
                  </w:rPr>
                </w:rPrChange>
              </w:rPr>
            </w:pPr>
            <w:ins w:id="596" w:author="fang wentong" w:date="2021-11-06T02:01:00Z">
              <w:r w:rsidRPr="00F701D1">
                <w:rPr>
                  <w:rFonts w:ascii="Arial" w:hAnsi="Arial" w:cs="Arial"/>
                  <w:color w:val="000000" w:themeColor="text1"/>
                  <w:sz w:val="19"/>
                  <w:szCs w:val="19"/>
                  <w:shd w:val="clear" w:color="auto" w:fill="FFFFFF"/>
                  <w:lang w:eastAsia="zh-CN"/>
                  <w:rPrChange w:id="597"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598" w:author="Chengheng Liao" w:date="2021-11-06T10:38:00Z">
              <w:tcPr>
                <w:tcW w:w="1083" w:type="dxa"/>
                <w:vAlign w:val="center"/>
              </w:tcPr>
            </w:tcPrChange>
          </w:tcPr>
          <w:p w14:paraId="368064AF" w14:textId="77777777" w:rsidR="005E3455" w:rsidRPr="00F701D1" w:rsidRDefault="005E3455" w:rsidP="00E94203">
            <w:pPr>
              <w:spacing w:after="100"/>
              <w:jc w:val="center"/>
              <w:rPr>
                <w:ins w:id="599" w:author="fang wentong" w:date="2021-11-06T02:01:00Z"/>
                <w:rFonts w:ascii="Arial" w:hAnsi="Arial" w:cs="Arial"/>
                <w:color w:val="000000" w:themeColor="text1"/>
                <w:sz w:val="19"/>
                <w:szCs w:val="19"/>
                <w:shd w:val="clear" w:color="auto" w:fill="FFFFFF"/>
                <w:lang w:eastAsia="zh-CN"/>
                <w:rPrChange w:id="600" w:author="Chengheng Liao" w:date="2021-11-06T10:37:00Z">
                  <w:rPr>
                    <w:ins w:id="601" w:author="fang wentong" w:date="2021-11-06T02:01:00Z"/>
                    <w:rFonts w:ascii="Arial" w:hAnsi="Arial" w:cs="Arial"/>
                    <w:color w:val="000000" w:themeColor="text1"/>
                    <w:sz w:val="22"/>
                    <w:szCs w:val="22"/>
                    <w:shd w:val="clear" w:color="auto" w:fill="FFFFFF"/>
                    <w:lang w:eastAsia="zh-CN"/>
                  </w:rPr>
                </w:rPrChange>
              </w:rPr>
            </w:pPr>
            <w:ins w:id="602" w:author="fang wentong" w:date="2021-11-06T02:01:00Z">
              <w:r w:rsidRPr="00F701D1">
                <w:rPr>
                  <w:rFonts w:ascii="Arial" w:hAnsi="Arial" w:cs="Arial"/>
                  <w:color w:val="000000" w:themeColor="text1"/>
                  <w:sz w:val="19"/>
                  <w:szCs w:val="19"/>
                  <w:shd w:val="clear" w:color="auto" w:fill="FFFFFF"/>
                  <w:lang w:eastAsia="zh-CN"/>
                  <w:rPrChange w:id="603"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604" w:author="Chengheng Liao" w:date="2021-11-06T10:38:00Z">
              <w:tcPr>
                <w:tcW w:w="3164" w:type="dxa"/>
                <w:vAlign w:val="center"/>
              </w:tcPr>
            </w:tcPrChange>
          </w:tcPr>
          <w:p w14:paraId="76A34C36" w14:textId="77777777" w:rsidR="005E3455" w:rsidRPr="00F701D1" w:rsidRDefault="005E3455" w:rsidP="00E94203">
            <w:pPr>
              <w:spacing w:after="100"/>
              <w:jc w:val="center"/>
              <w:rPr>
                <w:ins w:id="605" w:author="fang wentong" w:date="2021-11-06T02:01:00Z"/>
                <w:rFonts w:ascii="Arial" w:eastAsiaTheme="minorEastAsia" w:hAnsi="Arial" w:cs="Arial"/>
                <w:color w:val="000000" w:themeColor="text1"/>
                <w:sz w:val="19"/>
                <w:szCs w:val="19"/>
                <w:shd w:val="clear" w:color="auto" w:fill="FFFFFF"/>
                <w:lang w:eastAsia="zh-CN"/>
                <w:rPrChange w:id="606" w:author="Chengheng Liao" w:date="2021-11-06T10:37:00Z">
                  <w:rPr>
                    <w:ins w:id="607" w:author="fang wentong" w:date="2021-11-06T02:01:00Z"/>
                    <w:rFonts w:ascii="Arial" w:eastAsiaTheme="minorEastAsia" w:hAnsi="Arial" w:cs="Arial"/>
                    <w:color w:val="000000" w:themeColor="text1"/>
                    <w:sz w:val="22"/>
                    <w:szCs w:val="22"/>
                    <w:shd w:val="clear" w:color="auto" w:fill="FFFFFF"/>
                    <w:lang w:eastAsia="zh-CN"/>
                  </w:rPr>
                </w:rPrChange>
              </w:rPr>
            </w:pPr>
            <w:ins w:id="608" w:author="fang wentong" w:date="2021-11-06T02:01:00Z">
              <w:r w:rsidRPr="00F701D1">
                <w:rPr>
                  <w:rFonts w:ascii="Arial" w:hAnsi="Arial" w:cs="Arial"/>
                  <w:color w:val="000000" w:themeColor="text1"/>
                  <w:sz w:val="19"/>
                  <w:szCs w:val="19"/>
                  <w:shd w:val="clear" w:color="auto" w:fill="FFFFFF"/>
                  <w:lang w:eastAsia="zh-CN"/>
                  <w:rPrChange w:id="60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610" w:author="Chengheng Liao" w:date="2021-11-06T10:38:00Z">
              <w:tcPr>
                <w:tcW w:w="2719" w:type="dxa"/>
                <w:vAlign w:val="center"/>
              </w:tcPr>
            </w:tcPrChange>
          </w:tcPr>
          <w:p w14:paraId="71AFAE1F" w14:textId="77777777" w:rsidR="005E3455" w:rsidRPr="00F701D1" w:rsidRDefault="005E3455" w:rsidP="00E94203">
            <w:pPr>
              <w:spacing w:after="100"/>
              <w:jc w:val="center"/>
              <w:rPr>
                <w:ins w:id="611" w:author="fang wentong" w:date="2021-11-06T02:01:00Z"/>
                <w:rFonts w:ascii="Arial" w:eastAsia="SimSun" w:hAnsi="Arial" w:cs="Arial"/>
                <w:color w:val="000000" w:themeColor="text1"/>
                <w:sz w:val="19"/>
                <w:szCs w:val="19"/>
                <w:lang w:eastAsia="zh-CN"/>
                <w:rPrChange w:id="612" w:author="Chengheng Liao" w:date="2021-11-06T10:37:00Z">
                  <w:rPr>
                    <w:ins w:id="613" w:author="fang wentong" w:date="2021-11-06T02:01:00Z"/>
                    <w:rFonts w:ascii="Arial" w:eastAsia="SimSun" w:hAnsi="Arial" w:cs="Arial"/>
                    <w:color w:val="000000" w:themeColor="text1"/>
                    <w:sz w:val="22"/>
                    <w:szCs w:val="22"/>
                    <w:lang w:eastAsia="zh-CN"/>
                  </w:rPr>
                </w:rPrChange>
              </w:rPr>
            </w:pPr>
            <w:ins w:id="614" w:author="fang wentong" w:date="2021-11-06T02:01:00Z">
              <w:r w:rsidRPr="00F701D1">
                <w:rPr>
                  <w:rFonts w:ascii="Arial" w:hAnsi="Arial" w:cs="Arial"/>
                  <w:color w:val="000000" w:themeColor="text1"/>
                  <w:sz w:val="19"/>
                  <w:szCs w:val="19"/>
                  <w:shd w:val="clear" w:color="auto" w:fill="FFFFFF"/>
                  <w:lang w:eastAsia="zh-CN"/>
                  <w:rPrChange w:id="615"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6B299D7B" w14:textId="77777777" w:rsidTr="00F701D1">
        <w:trPr>
          <w:trHeight w:val="106"/>
          <w:jc w:val="center"/>
          <w:ins w:id="616" w:author="fang wentong" w:date="2021-11-06T02:01:00Z"/>
          <w:trPrChange w:id="617" w:author="Chengheng Liao" w:date="2021-11-06T10:38:00Z">
            <w:trPr>
              <w:trHeight w:val="106"/>
              <w:jc w:val="center"/>
            </w:trPr>
          </w:trPrChange>
        </w:trPr>
        <w:tc>
          <w:tcPr>
            <w:tcW w:w="0" w:type="auto"/>
            <w:vAlign w:val="center"/>
            <w:tcPrChange w:id="618" w:author="Chengheng Liao" w:date="2021-11-06T10:38:00Z">
              <w:tcPr>
                <w:tcW w:w="898" w:type="dxa"/>
                <w:vAlign w:val="center"/>
              </w:tcPr>
            </w:tcPrChange>
          </w:tcPr>
          <w:p w14:paraId="57543703" w14:textId="77777777" w:rsidR="005E3455" w:rsidRPr="00F701D1" w:rsidRDefault="005E3455" w:rsidP="00E94203">
            <w:pPr>
              <w:spacing w:after="100"/>
              <w:jc w:val="center"/>
              <w:rPr>
                <w:ins w:id="619" w:author="fang wentong" w:date="2021-11-06T02:01:00Z"/>
                <w:rFonts w:ascii="Arial" w:hAnsi="Arial" w:cs="Arial"/>
                <w:color w:val="000000" w:themeColor="text1"/>
                <w:sz w:val="19"/>
                <w:szCs w:val="19"/>
                <w:shd w:val="clear" w:color="auto" w:fill="FFFFFF"/>
                <w:lang w:eastAsia="zh-CN"/>
                <w:rPrChange w:id="620" w:author="Chengheng Liao" w:date="2021-11-06T10:37:00Z">
                  <w:rPr>
                    <w:ins w:id="621" w:author="fang wentong" w:date="2021-11-06T02:01:00Z"/>
                    <w:rFonts w:ascii="Arial" w:hAnsi="Arial" w:cs="Arial"/>
                    <w:color w:val="000000" w:themeColor="text1"/>
                    <w:sz w:val="22"/>
                    <w:szCs w:val="22"/>
                    <w:shd w:val="clear" w:color="auto" w:fill="FFFFFF"/>
                    <w:lang w:eastAsia="zh-CN"/>
                  </w:rPr>
                </w:rPrChange>
              </w:rPr>
            </w:pPr>
            <w:ins w:id="622" w:author="fang wentong" w:date="2021-11-06T02:01:00Z">
              <w:r w:rsidRPr="00F701D1">
                <w:rPr>
                  <w:rFonts w:ascii="Arial" w:eastAsiaTheme="minorEastAsia" w:hAnsi="Arial" w:cs="Arial"/>
                  <w:color w:val="000000" w:themeColor="text1"/>
                  <w:sz w:val="19"/>
                  <w:szCs w:val="19"/>
                  <w:shd w:val="clear" w:color="auto" w:fill="FFFFFF"/>
                  <w:lang w:eastAsia="zh-CN"/>
                  <w:rPrChange w:id="623"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624" w:author="Chengheng Liao" w:date="2021-11-06T10:37:00Z">
                    <w:rPr>
                      <w:rFonts w:ascii="Arial" w:hAnsi="Arial" w:cs="Arial"/>
                      <w:color w:val="000000" w:themeColor="text1"/>
                      <w:sz w:val="22"/>
                      <w:szCs w:val="22"/>
                      <w:shd w:val="clear" w:color="auto" w:fill="FFFFFF"/>
                      <w:lang w:eastAsia="zh-CN"/>
                    </w:rPr>
                  </w:rPrChange>
                </w:rPr>
                <w:t>7</w:t>
              </w:r>
            </w:ins>
          </w:p>
        </w:tc>
        <w:tc>
          <w:tcPr>
            <w:tcW w:w="0" w:type="auto"/>
            <w:vAlign w:val="center"/>
            <w:tcPrChange w:id="625" w:author="Chengheng Liao" w:date="2021-11-06T10:38:00Z">
              <w:tcPr>
                <w:tcW w:w="903" w:type="dxa"/>
                <w:vAlign w:val="center"/>
              </w:tcPr>
            </w:tcPrChange>
          </w:tcPr>
          <w:p w14:paraId="54CF4920" w14:textId="77777777" w:rsidR="005E3455" w:rsidRPr="00F701D1" w:rsidRDefault="005E3455" w:rsidP="00E94203">
            <w:pPr>
              <w:spacing w:after="100"/>
              <w:jc w:val="center"/>
              <w:rPr>
                <w:ins w:id="626" w:author="fang wentong" w:date="2021-11-06T02:01:00Z"/>
                <w:rFonts w:ascii="Arial" w:hAnsi="Arial" w:cs="Arial"/>
                <w:color w:val="000000" w:themeColor="text1"/>
                <w:sz w:val="19"/>
                <w:szCs w:val="19"/>
                <w:shd w:val="clear" w:color="auto" w:fill="FFFFFF"/>
                <w:lang w:eastAsia="zh-CN"/>
                <w:rPrChange w:id="627" w:author="Chengheng Liao" w:date="2021-11-06T10:37:00Z">
                  <w:rPr>
                    <w:ins w:id="628" w:author="fang wentong" w:date="2021-11-06T02:01:00Z"/>
                    <w:rFonts w:ascii="Arial" w:hAnsi="Arial" w:cs="Arial"/>
                    <w:color w:val="000000" w:themeColor="text1"/>
                    <w:sz w:val="22"/>
                    <w:szCs w:val="22"/>
                    <w:shd w:val="clear" w:color="auto" w:fill="FFFFFF"/>
                    <w:lang w:eastAsia="zh-CN"/>
                  </w:rPr>
                </w:rPrChange>
              </w:rPr>
            </w:pPr>
            <w:ins w:id="629" w:author="fang wentong" w:date="2021-11-06T02:01:00Z">
              <w:r w:rsidRPr="00F701D1">
                <w:rPr>
                  <w:rFonts w:ascii="Arial" w:hAnsi="Arial" w:cs="Arial"/>
                  <w:color w:val="000000" w:themeColor="text1"/>
                  <w:sz w:val="19"/>
                  <w:szCs w:val="19"/>
                  <w:shd w:val="clear" w:color="auto" w:fill="FFFFFF"/>
                  <w:lang w:eastAsia="zh-CN"/>
                  <w:rPrChange w:id="630"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631" w:author="Chengheng Liao" w:date="2021-11-06T10:38:00Z">
              <w:tcPr>
                <w:tcW w:w="1646" w:type="dxa"/>
                <w:vAlign w:val="center"/>
              </w:tcPr>
            </w:tcPrChange>
          </w:tcPr>
          <w:p w14:paraId="2F354511" w14:textId="77777777" w:rsidR="005E3455" w:rsidRPr="00F701D1" w:rsidRDefault="005E3455" w:rsidP="00E94203">
            <w:pPr>
              <w:spacing w:after="100"/>
              <w:jc w:val="center"/>
              <w:rPr>
                <w:ins w:id="632" w:author="fang wentong" w:date="2021-11-06T02:01:00Z"/>
                <w:rFonts w:ascii="Arial" w:hAnsi="Arial" w:cs="Arial"/>
                <w:color w:val="000000" w:themeColor="text1"/>
                <w:sz w:val="19"/>
                <w:szCs w:val="19"/>
                <w:shd w:val="clear" w:color="auto" w:fill="FFFFFF"/>
                <w:lang w:eastAsia="zh-CN"/>
                <w:rPrChange w:id="633" w:author="Chengheng Liao" w:date="2021-11-06T10:37:00Z">
                  <w:rPr>
                    <w:ins w:id="634" w:author="fang wentong" w:date="2021-11-06T02:01:00Z"/>
                    <w:rFonts w:ascii="Arial" w:hAnsi="Arial" w:cs="Arial"/>
                    <w:color w:val="000000" w:themeColor="text1"/>
                    <w:sz w:val="22"/>
                    <w:szCs w:val="22"/>
                    <w:shd w:val="clear" w:color="auto" w:fill="FFFFFF"/>
                    <w:lang w:eastAsia="zh-CN"/>
                  </w:rPr>
                </w:rPrChange>
              </w:rPr>
            </w:pPr>
            <w:ins w:id="635" w:author="fang wentong" w:date="2021-11-06T02:01:00Z">
              <w:r w:rsidRPr="00F701D1">
                <w:rPr>
                  <w:rFonts w:ascii="Arial" w:hAnsi="Arial" w:cs="Arial"/>
                  <w:color w:val="000000" w:themeColor="text1"/>
                  <w:sz w:val="19"/>
                  <w:szCs w:val="19"/>
                  <w:shd w:val="clear" w:color="auto" w:fill="FFFFFF"/>
                  <w:lang w:eastAsia="zh-CN"/>
                  <w:rPrChange w:id="636"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637" w:author="Chengheng Liao" w:date="2021-11-06T10:38:00Z">
              <w:tcPr>
                <w:tcW w:w="1062" w:type="dxa"/>
                <w:vAlign w:val="center"/>
              </w:tcPr>
            </w:tcPrChange>
          </w:tcPr>
          <w:p w14:paraId="29A75AFE" w14:textId="77777777" w:rsidR="005E3455" w:rsidRPr="00F701D1" w:rsidRDefault="005E3455" w:rsidP="00E94203">
            <w:pPr>
              <w:spacing w:after="100"/>
              <w:jc w:val="center"/>
              <w:rPr>
                <w:ins w:id="638" w:author="fang wentong" w:date="2021-11-06T02:01:00Z"/>
                <w:rFonts w:ascii="Arial" w:hAnsi="Arial" w:cs="Arial"/>
                <w:color w:val="000000" w:themeColor="text1"/>
                <w:sz w:val="19"/>
                <w:szCs w:val="19"/>
                <w:shd w:val="clear" w:color="auto" w:fill="FFFFFF"/>
                <w:lang w:eastAsia="zh-CN"/>
                <w:rPrChange w:id="639" w:author="Chengheng Liao" w:date="2021-11-06T10:37:00Z">
                  <w:rPr>
                    <w:ins w:id="640" w:author="fang wentong" w:date="2021-11-06T02:01:00Z"/>
                    <w:rFonts w:ascii="Arial" w:hAnsi="Arial" w:cs="Arial"/>
                    <w:color w:val="000000" w:themeColor="text1"/>
                    <w:sz w:val="22"/>
                    <w:szCs w:val="22"/>
                    <w:shd w:val="clear" w:color="auto" w:fill="FFFFFF"/>
                    <w:lang w:eastAsia="zh-CN"/>
                  </w:rPr>
                </w:rPrChange>
              </w:rPr>
            </w:pPr>
            <w:ins w:id="641" w:author="fang wentong" w:date="2021-11-06T02:01:00Z">
              <w:r w:rsidRPr="00F701D1">
                <w:rPr>
                  <w:rFonts w:ascii="Arial" w:hAnsi="Arial" w:cs="Arial"/>
                  <w:color w:val="000000" w:themeColor="text1"/>
                  <w:sz w:val="19"/>
                  <w:szCs w:val="19"/>
                  <w:shd w:val="clear" w:color="auto" w:fill="FFFFFF"/>
                  <w:lang w:eastAsia="zh-CN"/>
                  <w:rPrChange w:id="642"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643" w:author="Chengheng Liao" w:date="2021-11-06T10:38:00Z">
              <w:tcPr>
                <w:tcW w:w="2258" w:type="dxa"/>
                <w:vAlign w:val="center"/>
              </w:tcPr>
            </w:tcPrChange>
          </w:tcPr>
          <w:p w14:paraId="145A967F" w14:textId="77777777" w:rsidR="005E3455" w:rsidRPr="00F701D1" w:rsidRDefault="005E3455" w:rsidP="00E94203">
            <w:pPr>
              <w:spacing w:after="100"/>
              <w:jc w:val="center"/>
              <w:rPr>
                <w:ins w:id="644" w:author="fang wentong" w:date="2021-11-06T02:01:00Z"/>
                <w:rFonts w:ascii="Arial" w:eastAsia="SimSun" w:hAnsi="Arial" w:cs="Arial"/>
                <w:color w:val="000000" w:themeColor="text1"/>
                <w:sz w:val="19"/>
                <w:szCs w:val="19"/>
                <w:lang w:eastAsia="zh-CN"/>
                <w:rPrChange w:id="645" w:author="Chengheng Liao" w:date="2021-11-06T10:37:00Z">
                  <w:rPr>
                    <w:ins w:id="646" w:author="fang wentong" w:date="2021-11-06T02:01:00Z"/>
                    <w:rFonts w:ascii="Arial" w:eastAsia="SimSun" w:hAnsi="Arial" w:cs="Arial"/>
                    <w:color w:val="000000" w:themeColor="text1"/>
                    <w:sz w:val="22"/>
                    <w:szCs w:val="22"/>
                    <w:lang w:eastAsia="zh-CN"/>
                  </w:rPr>
                </w:rPrChange>
              </w:rPr>
            </w:pPr>
            <w:ins w:id="647" w:author="fang wentong" w:date="2021-11-06T02:01:00Z">
              <w:r w:rsidRPr="00F701D1">
                <w:rPr>
                  <w:rFonts w:ascii="Arial" w:hAnsi="Arial" w:cs="Arial"/>
                  <w:color w:val="000000" w:themeColor="text1"/>
                  <w:sz w:val="19"/>
                  <w:szCs w:val="19"/>
                  <w:shd w:val="clear" w:color="auto" w:fill="FFFFFF"/>
                  <w:lang w:eastAsia="zh-CN"/>
                  <w:rPrChange w:id="648"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649" w:author="Chengheng Liao" w:date="2021-11-06T10:38:00Z">
              <w:tcPr>
                <w:tcW w:w="1083" w:type="dxa"/>
                <w:vAlign w:val="center"/>
              </w:tcPr>
            </w:tcPrChange>
          </w:tcPr>
          <w:p w14:paraId="724C3FE7" w14:textId="77777777" w:rsidR="005E3455" w:rsidRPr="00F701D1" w:rsidRDefault="005E3455" w:rsidP="00E94203">
            <w:pPr>
              <w:spacing w:after="100"/>
              <w:jc w:val="center"/>
              <w:rPr>
                <w:ins w:id="650" w:author="fang wentong" w:date="2021-11-06T02:01:00Z"/>
                <w:rFonts w:ascii="Arial" w:hAnsi="Arial" w:cs="Arial"/>
                <w:color w:val="000000" w:themeColor="text1"/>
                <w:sz w:val="19"/>
                <w:szCs w:val="19"/>
                <w:shd w:val="clear" w:color="auto" w:fill="FFFFFF"/>
                <w:lang w:eastAsia="zh-CN"/>
                <w:rPrChange w:id="651" w:author="Chengheng Liao" w:date="2021-11-06T10:37:00Z">
                  <w:rPr>
                    <w:ins w:id="652" w:author="fang wentong" w:date="2021-11-06T02:01:00Z"/>
                    <w:rFonts w:ascii="Arial" w:hAnsi="Arial" w:cs="Arial"/>
                    <w:color w:val="000000" w:themeColor="text1"/>
                    <w:sz w:val="22"/>
                    <w:szCs w:val="22"/>
                    <w:shd w:val="clear" w:color="auto" w:fill="FFFFFF"/>
                    <w:lang w:eastAsia="zh-CN"/>
                  </w:rPr>
                </w:rPrChange>
              </w:rPr>
            </w:pPr>
            <w:ins w:id="653" w:author="fang wentong" w:date="2021-11-06T02:01:00Z">
              <w:r w:rsidRPr="00F701D1">
                <w:rPr>
                  <w:rFonts w:ascii="Arial" w:hAnsi="Arial" w:cs="Arial"/>
                  <w:color w:val="000000" w:themeColor="text1"/>
                  <w:sz w:val="19"/>
                  <w:szCs w:val="19"/>
                  <w:shd w:val="clear" w:color="auto" w:fill="FFFFFF"/>
                  <w:lang w:eastAsia="zh-CN"/>
                  <w:rPrChange w:id="654"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655" w:author="Chengheng Liao" w:date="2021-11-06T10:38:00Z">
              <w:tcPr>
                <w:tcW w:w="3164" w:type="dxa"/>
                <w:vAlign w:val="center"/>
              </w:tcPr>
            </w:tcPrChange>
          </w:tcPr>
          <w:p w14:paraId="723C82D7" w14:textId="77777777" w:rsidR="005E3455" w:rsidRPr="00F701D1" w:rsidRDefault="005E3455" w:rsidP="00E94203">
            <w:pPr>
              <w:spacing w:after="100"/>
              <w:jc w:val="center"/>
              <w:rPr>
                <w:ins w:id="656" w:author="fang wentong" w:date="2021-11-06T02:01:00Z"/>
                <w:rFonts w:ascii="Arial" w:eastAsiaTheme="minorEastAsia" w:hAnsi="Arial" w:cs="Arial"/>
                <w:color w:val="000000" w:themeColor="text1"/>
                <w:sz w:val="19"/>
                <w:szCs w:val="19"/>
                <w:shd w:val="clear" w:color="auto" w:fill="FFFFFF"/>
                <w:lang w:eastAsia="zh-CN"/>
                <w:rPrChange w:id="657" w:author="Chengheng Liao" w:date="2021-11-06T10:37:00Z">
                  <w:rPr>
                    <w:ins w:id="658" w:author="fang wentong" w:date="2021-11-06T02:01:00Z"/>
                    <w:rFonts w:ascii="Arial" w:eastAsiaTheme="minorEastAsia" w:hAnsi="Arial" w:cs="Arial"/>
                    <w:color w:val="000000" w:themeColor="text1"/>
                    <w:sz w:val="22"/>
                    <w:szCs w:val="22"/>
                    <w:shd w:val="clear" w:color="auto" w:fill="FFFFFF"/>
                    <w:lang w:eastAsia="zh-CN"/>
                  </w:rPr>
                </w:rPrChange>
              </w:rPr>
            </w:pPr>
            <w:ins w:id="659" w:author="fang wentong" w:date="2021-11-06T02:01:00Z">
              <w:r w:rsidRPr="00F701D1">
                <w:rPr>
                  <w:rFonts w:ascii="Arial" w:hAnsi="Arial" w:cs="Arial"/>
                  <w:color w:val="000000" w:themeColor="text1"/>
                  <w:sz w:val="19"/>
                  <w:szCs w:val="19"/>
                  <w:shd w:val="clear" w:color="auto" w:fill="FFFFFF"/>
                  <w:lang w:eastAsia="zh-CN"/>
                  <w:rPrChange w:id="660"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661" w:author="Chengheng Liao" w:date="2021-11-06T10:38:00Z">
              <w:tcPr>
                <w:tcW w:w="2719" w:type="dxa"/>
                <w:vAlign w:val="center"/>
              </w:tcPr>
            </w:tcPrChange>
          </w:tcPr>
          <w:p w14:paraId="1674711D" w14:textId="77777777" w:rsidR="005E3455" w:rsidRPr="00F701D1" w:rsidRDefault="005E3455" w:rsidP="00E94203">
            <w:pPr>
              <w:spacing w:after="100"/>
              <w:jc w:val="center"/>
              <w:rPr>
                <w:ins w:id="662" w:author="fang wentong" w:date="2021-11-06T02:01:00Z"/>
                <w:rFonts w:ascii="Arial" w:eastAsia="SimSun" w:hAnsi="Arial" w:cs="Arial"/>
                <w:color w:val="000000" w:themeColor="text1"/>
                <w:sz w:val="19"/>
                <w:szCs w:val="19"/>
                <w:lang w:eastAsia="zh-CN"/>
                <w:rPrChange w:id="663" w:author="Chengheng Liao" w:date="2021-11-06T10:37:00Z">
                  <w:rPr>
                    <w:ins w:id="664" w:author="fang wentong" w:date="2021-11-06T02:01:00Z"/>
                    <w:rFonts w:ascii="Arial" w:eastAsia="SimSun" w:hAnsi="Arial" w:cs="Arial"/>
                    <w:color w:val="000000" w:themeColor="text1"/>
                    <w:sz w:val="22"/>
                    <w:szCs w:val="22"/>
                    <w:lang w:eastAsia="zh-CN"/>
                  </w:rPr>
                </w:rPrChange>
              </w:rPr>
            </w:pPr>
            <w:ins w:id="665" w:author="fang wentong" w:date="2021-11-06T02:01:00Z">
              <w:r w:rsidRPr="00F701D1">
                <w:rPr>
                  <w:rFonts w:ascii="Arial" w:hAnsi="Arial" w:cs="Arial"/>
                  <w:color w:val="000000" w:themeColor="text1"/>
                  <w:sz w:val="19"/>
                  <w:szCs w:val="19"/>
                  <w:shd w:val="clear" w:color="auto" w:fill="FFFFFF"/>
                  <w:lang w:eastAsia="zh-CN"/>
                  <w:rPrChange w:id="666"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135EC676" w14:textId="77777777" w:rsidTr="00F701D1">
        <w:trPr>
          <w:trHeight w:val="106"/>
          <w:jc w:val="center"/>
          <w:ins w:id="667" w:author="fang wentong" w:date="2021-11-06T02:01:00Z"/>
          <w:trPrChange w:id="668" w:author="Chengheng Liao" w:date="2021-11-06T10:38:00Z">
            <w:trPr>
              <w:trHeight w:val="106"/>
              <w:jc w:val="center"/>
            </w:trPr>
          </w:trPrChange>
        </w:trPr>
        <w:tc>
          <w:tcPr>
            <w:tcW w:w="0" w:type="auto"/>
            <w:vAlign w:val="center"/>
            <w:tcPrChange w:id="669" w:author="Chengheng Liao" w:date="2021-11-06T10:38:00Z">
              <w:tcPr>
                <w:tcW w:w="898" w:type="dxa"/>
                <w:vAlign w:val="center"/>
              </w:tcPr>
            </w:tcPrChange>
          </w:tcPr>
          <w:p w14:paraId="5F33E185" w14:textId="77777777" w:rsidR="005E3455" w:rsidRPr="00F701D1" w:rsidRDefault="005E3455" w:rsidP="00E94203">
            <w:pPr>
              <w:spacing w:after="100"/>
              <w:jc w:val="center"/>
              <w:rPr>
                <w:ins w:id="670" w:author="fang wentong" w:date="2021-11-06T02:01:00Z"/>
                <w:rFonts w:ascii="Arial" w:hAnsi="Arial" w:cs="Arial"/>
                <w:color w:val="000000" w:themeColor="text1"/>
                <w:sz w:val="19"/>
                <w:szCs w:val="19"/>
                <w:shd w:val="clear" w:color="auto" w:fill="FFFFFF"/>
                <w:lang w:eastAsia="zh-CN"/>
                <w:rPrChange w:id="671" w:author="Chengheng Liao" w:date="2021-11-06T10:37:00Z">
                  <w:rPr>
                    <w:ins w:id="672" w:author="fang wentong" w:date="2021-11-06T02:01:00Z"/>
                    <w:rFonts w:ascii="Arial" w:hAnsi="Arial" w:cs="Arial"/>
                    <w:color w:val="000000" w:themeColor="text1"/>
                    <w:sz w:val="22"/>
                    <w:szCs w:val="22"/>
                    <w:shd w:val="clear" w:color="auto" w:fill="FFFFFF"/>
                    <w:lang w:eastAsia="zh-CN"/>
                  </w:rPr>
                </w:rPrChange>
              </w:rPr>
            </w:pPr>
            <w:ins w:id="673" w:author="fang wentong" w:date="2021-11-06T02:01:00Z">
              <w:r w:rsidRPr="00F701D1">
                <w:rPr>
                  <w:rFonts w:ascii="Arial" w:eastAsiaTheme="minorEastAsia" w:hAnsi="Arial" w:cs="Arial"/>
                  <w:color w:val="000000" w:themeColor="text1"/>
                  <w:sz w:val="19"/>
                  <w:szCs w:val="19"/>
                  <w:shd w:val="clear" w:color="auto" w:fill="FFFFFF"/>
                  <w:lang w:eastAsia="zh-CN"/>
                  <w:rPrChange w:id="674"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675" w:author="Chengheng Liao" w:date="2021-11-06T10:37:00Z">
                    <w:rPr>
                      <w:rFonts w:ascii="Arial" w:hAnsi="Arial" w:cs="Arial"/>
                      <w:color w:val="000000" w:themeColor="text1"/>
                      <w:sz w:val="22"/>
                      <w:szCs w:val="22"/>
                      <w:shd w:val="clear" w:color="auto" w:fill="FFFFFF"/>
                      <w:lang w:eastAsia="zh-CN"/>
                    </w:rPr>
                  </w:rPrChange>
                </w:rPr>
                <w:t>8</w:t>
              </w:r>
            </w:ins>
          </w:p>
        </w:tc>
        <w:tc>
          <w:tcPr>
            <w:tcW w:w="0" w:type="auto"/>
            <w:vAlign w:val="center"/>
            <w:tcPrChange w:id="676" w:author="Chengheng Liao" w:date="2021-11-06T10:38:00Z">
              <w:tcPr>
                <w:tcW w:w="903" w:type="dxa"/>
                <w:vAlign w:val="center"/>
              </w:tcPr>
            </w:tcPrChange>
          </w:tcPr>
          <w:p w14:paraId="645F95CA" w14:textId="77777777" w:rsidR="005E3455" w:rsidRPr="00F701D1" w:rsidRDefault="005E3455" w:rsidP="00E94203">
            <w:pPr>
              <w:spacing w:after="100"/>
              <w:jc w:val="center"/>
              <w:rPr>
                <w:ins w:id="677" w:author="fang wentong" w:date="2021-11-06T02:01:00Z"/>
                <w:rFonts w:ascii="Arial" w:hAnsi="Arial" w:cs="Arial"/>
                <w:color w:val="000000" w:themeColor="text1"/>
                <w:sz w:val="19"/>
                <w:szCs w:val="19"/>
                <w:shd w:val="clear" w:color="auto" w:fill="FFFFFF"/>
                <w:lang w:eastAsia="zh-CN"/>
                <w:rPrChange w:id="678" w:author="Chengheng Liao" w:date="2021-11-06T10:37:00Z">
                  <w:rPr>
                    <w:ins w:id="679" w:author="fang wentong" w:date="2021-11-06T02:01:00Z"/>
                    <w:rFonts w:ascii="Arial" w:hAnsi="Arial" w:cs="Arial"/>
                    <w:color w:val="000000" w:themeColor="text1"/>
                    <w:sz w:val="22"/>
                    <w:szCs w:val="22"/>
                    <w:shd w:val="clear" w:color="auto" w:fill="FFFFFF"/>
                    <w:lang w:eastAsia="zh-CN"/>
                  </w:rPr>
                </w:rPrChange>
              </w:rPr>
            </w:pPr>
            <w:ins w:id="680" w:author="fang wentong" w:date="2021-11-06T02:01:00Z">
              <w:r w:rsidRPr="00F701D1">
                <w:rPr>
                  <w:rFonts w:ascii="Arial" w:hAnsi="Arial" w:cs="Arial"/>
                  <w:color w:val="000000" w:themeColor="text1"/>
                  <w:sz w:val="19"/>
                  <w:szCs w:val="19"/>
                  <w:shd w:val="clear" w:color="auto" w:fill="FFFFFF"/>
                  <w:lang w:eastAsia="zh-CN"/>
                  <w:rPrChange w:id="681"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682" w:author="Chengheng Liao" w:date="2021-11-06T10:38:00Z">
              <w:tcPr>
                <w:tcW w:w="1646" w:type="dxa"/>
                <w:vAlign w:val="center"/>
              </w:tcPr>
            </w:tcPrChange>
          </w:tcPr>
          <w:p w14:paraId="4202447E" w14:textId="77777777" w:rsidR="005E3455" w:rsidRPr="00F701D1" w:rsidRDefault="005E3455" w:rsidP="00E94203">
            <w:pPr>
              <w:spacing w:after="100"/>
              <w:jc w:val="center"/>
              <w:rPr>
                <w:ins w:id="683" w:author="fang wentong" w:date="2021-11-06T02:01:00Z"/>
                <w:rFonts w:ascii="Arial" w:hAnsi="Arial" w:cs="Arial"/>
                <w:color w:val="000000" w:themeColor="text1"/>
                <w:sz w:val="19"/>
                <w:szCs w:val="19"/>
                <w:shd w:val="clear" w:color="auto" w:fill="FFFFFF"/>
                <w:lang w:eastAsia="zh-CN"/>
                <w:rPrChange w:id="684" w:author="Chengheng Liao" w:date="2021-11-06T10:37:00Z">
                  <w:rPr>
                    <w:ins w:id="685" w:author="fang wentong" w:date="2021-11-06T02:01:00Z"/>
                    <w:rFonts w:ascii="Arial" w:hAnsi="Arial" w:cs="Arial"/>
                    <w:color w:val="000000" w:themeColor="text1"/>
                    <w:sz w:val="22"/>
                    <w:szCs w:val="22"/>
                    <w:shd w:val="clear" w:color="auto" w:fill="FFFFFF"/>
                    <w:lang w:eastAsia="zh-CN"/>
                  </w:rPr>
                </w:rPrChange>
              </w:rPr>
            </w:pPr>
            <w:ins w:id="686" w:author="fang wentong" w:date="2021-11-06T02:01:00Z">
              <w:r w:rsidRPr="00F701D1">
                <w:rPr>
                  <w:rFonts w:ascii="Arial" w:hAnsi="Arial" w:cs="Arial"/>
                  <w:color w:val="000000" w:themeColor="text1"/>
                  <w:sz w:val="19"/>
                  <w:szCs w:val="19"/>
                  <w:shd w:val="clear" w:color="auto" w:fill="FFFFFF"/>
                  <w:lang w:eastAsia="zh-CN"/>
                  <w:rPrChange w:id="687"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688" w:author="Chengheng Liao" w:date="2021-11-06T10:38:00Z">
              <w:tcPr>
                <w:tcW w:w="1062" w:type="dxa"/>
                <w:vAlign w:val="center"/>
              </w:tcPr>
            </w:tcPrChange>
          </w:tcPr>
          <w:p w14:paraId="6C0A7501" w14:textId="77777777" w:rsidR="005E3455" w:rsidRPr="00F701D1" w:rsidRDefault="005E3455" w:rsidP="00E94203">
            <w:pPr>
              <w:spacing w:after="100"/>
              <w:jc w:val="center"/>
              <w:rPr>
                <w:ins w:id="689" w:author="fang wentong" w:date="2021-11-06T02:01:00Z"/>
                <w:rFonts w:ascii="Arial" w:hAnsi="Arial" w:cs="Arial"/>
                <w:color w:val="000000" w:themeColor="text1"/>
                <w:sz w:val="19"/>
                <w:szCs w:val="19"/>
                <w:shd w:val="clear" w:color="auto" w:fill="FFFFFF"/>
                <w:lang w:eastAsia="zh-CN"/>
                <w:rPrChange w:id="690" w:author="Chengheng Liao" w:date="2021-11-06T10:37:00Z">
                  <w:rPr>
                    <w:ins w:id="691" w:author="fang wentong" w:date="2021-11-06T02:01:00Z"/>
                    <w:rFonts w:ascii="Arial" w:hAnsi="Arial" w:cs="Arial"/>
                    <w:color w:val="000000" w:themeColor="text1"/>
                    <w:sz w:val="22"/>
                    <w:szCs w:val="22"/>
                    <w:shd w:val="clear" w:color="auto" w:fill="FFFFFF"/>
                    <w:lang w:eastAsia="zh-CN"/>
                  </w:rPr>
                </w:rPrChange>
              </w:rPr>
            </w:pPr>
            <w:ins w:id="692" w:author="fang wentong" w:date="2021-11-06T02:01:00Z">
              <w:r w:rsidRPr="00F701D1">
                <w:rPr>
                  <w:rFonts w:ascii="Arial" w:hAnsi="Arial" w:cs="Arial"/>
                  <w:color w:val="000000" w:themeColor="text1"/>
                  <w:sz w:val="19"/>
                  <w:szCs w:val="19"/>
                  <w:shd w:val="clear" w:color="auto" w:fill="FFFFFF"/>
                  <w:lang w:eastAsia="zh-CN"/>
                  <w:rPrChange w:id="693"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694" w:author="Chengheng Liao" w:date="2021-11-06T10:38:00Z">
              <w:tcPr>
                <w:tcW w:w="2258" w:type="dxa"/>
                <w:vAlign w:val="center"/>
              </w:tcPr>
            </w:tcPrChange>
          </w:tcPr>
          <w:p w14:paraId="6837A265" w14:textId="77777777" w:rsidR="005E3455" w:rsidRPr="00F701D1" w:rsidRDefault="005E3455" w:rsidP="00E94203">
            <w:pPr>
              <w:spacing w:after="100"/>
              <w:jc w:val="center"/>
              <w:rPr>
                <w:ins w:id="695" w:author="fang wentong" w:date="2021-11-06T02:01:00Z"/>
                <w:rFonts w:ascii="Arial" w:eastAsia="SimSun" w:hAnsi="Arial" w:cs="Arial"/>
                <w:color w:val="000000" w:themeColor="text1"/>
                <w:sz w:val="19"/>
                <w:szCs w:val="19"/>
                <w:lang w:eastAsia="zh-CN"/>
                <w:rPrChange w:id="696" w:author="Chengheng Liao" w:date="2021-11-06T10:37:00Z">
                  <w:rPr>
                    <w:ins w:id="697" w:author="fang wentong" w:date="2021-11-06T02:01:00Z"/>
                    <w:rFonts w:ascii="Arial" w:eastAsia="SimSun" w:hAnsi="Arial" w:cs="Arial"/>
                    <w:color w:val="000000" w:themeColor="text1"/>
                    <w:sz w:val="22"/>
                    <w:szCs w:val="22"/>
                    <w:lang w:eastAsia="zh-CN"/>
                  </w:rPr>
                </w:rPrChange>
              </w:rPr>
            </w:pPr>
            <w:ins w:id="698" w:author="fang wentong" w:date="2021-11-06T02:01:00Z">
              <w:r w:rsidRPr="00F701D1">
                <w:rPr>
                  <w:rFonts w:ascii="Arial" w:hAnsi="Arial" w:cs="Arial"/>
                  <w:color w:val="000000" w:themeColor="text1"/>
                  <w:sz w:val="19"/>
                  <w:szCs w:val="19"/>
                  <w:shd w:val="clear" w:color="auto" w:fill="FFFFFF"/>
                  <w:lang w:eastAsia="zh-CN"/>
                  <w:rPrChange w:id="699"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700" w:author="Chengheng Liao" w:date="2021-11-06T10:38:00Z">
              <w:tcPr>
                <w:tcW w:w="1083" w:type="dxa"/>
                <w:vAlign w:val="center"/>
              </w:tcPr>
            </w:tcPrChange>
          </w:tcPr>
          <w:p w14:paraId="395DE06C" w14:textId="77777777" w:rsidR="005E3455" w:rsidRPr="00F701D1" w:rsidRDefault="005E3455" w:rsidP="00E94203">
            <w:pPr>
              <w:spacing w:after="100"/>
              <w:jc w:val="center"/>
              <w:rPr>
                <w:ins w:id="701" w:author="fang wentong" w:date="2021-11-06T02:01:00Z"/>
                <w:rFonts w:ascii="Arial" w:hAnsi="Arial" w:cs="Arial"/>
                <w:color w:val="000000" w:themeColor="text1"/>
                <w:sz w:val="19"/>
                <w:szCs w:val="19"/>
                <w:shd w:val="clear" w:color="auto" w:fill="FFFFFF"/>
                <w:lang w:eastAsia="zh-CN"/>
                <w:rPrChange w:id="702" w:author="Chengheng Liao" w:date="2021-11-06T10:37:00Z">
                  <w:rPr>
                    <w:ins w:id="703" w:author="fang wentong" w:date="2021-11-06T02:01:00Z"/>
                    <w:rFonts w:ascii="Arial" w:hAnsi="Arial" w:cs="Arial"/>
                    <w:color w:val="000000" w:themeColor="text1"/>
                    <w:sz w:val="22"/>
                    <w:szCs w:val="22"/>
                    <w:shd w:val="clear" w:color="auto" w:fill="FFFFFF"/>
                    <w:lang w:eastAsia="zh-CN"/>
                  </w:rPr>
                </w:rPrChange>
              </w:rPr>
            </w:pPr>
            <w:ins w:id="704" w:author="fang wentong" w:date="2021-11-06T02:01:00Z">
              <w:r w:rsidRPr="00F701D1">
                <w:rPr>
                  <w:rFonts w:ascii="Arial" w:hAnsi="Arial" w:cs="Arial"/>
                  <w:color w:val="000000" w:themeColor="text1"/>
                  <w:sz w:val="19"/>
                  <w:szCs w:val="19"/>
                  <w:shd w:val="clear" w:color="auto" w:fill="FFFFFF"/>
                  <w:lang w:eastAsia="zh-CN"/>
                  <w:rPrChange w:id="705"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706" w:author="Chengheng Liao" w:date="2021-11-06T10:38:00Z">
              <w:tcPr>
                <w:tcW w:w="3164" w:type="dxa"/>
                <w:vAlign w:val="center"/>
              </w:tcPr>
            </w:tcPrChange>
          </w:tcPr>
          <w:p w14:paraId="61776001" w14:textId="77777777" w:rsidR="005E3455" w:rsidRPr="00F701D1" w:rsidRDefault="005E3455" w:rsidP="00E94203">
            <w:pPr>
              <w:spacing w:after="100"/>
              <w:jc w:val="center"/>
              <w:rPr>
                <w:ins w:id="707" w:author="fang wentong" w:date="2021-11-06T02:01:00Z"/>
                <w:rFonts w:ascii="Arial" w:eastAsiaTheme="minorEastAsia" w:hAnsi="Arial" w:cs="Arial"/>
                <w:color w:val="000000" w:themeColor="text1"/>
                <w:sz w:val="19"/>
                <w:szCs w:val="19"/>
                <w:shd w:val="clear" w:color="auto" w:fill="FFFFFF"/>
                <w:lang w:eastAsia="zh-CN"/>
                <w:rPrChange w:id="708" w:author="Chengheng Liao" w:date="2021-11-06T10:37:00Z">
                  <w:rPr>
                    <w:ins w:id="709" w:author="fang wentong" w:date="2021-11-06T02:01:00Z"/>
                    <w:rFonts w:ascii="Arial" w:eastAsiaTheme="minorEastAsia" w:hAnsi="Arial" w:cs="Arial"/>
                    <w:color w:val="000000" w:themeColor="text1"/>
                    <w:sz w:val="22"/>
                    <w:szCs w:val="22"/>
                    <w:shd w:val="clear" w:color="auto" w:fill="FFFFFF"/>
                    <w:lang w:eastAsia="zh-CN"/>
                  </w:rPr>
                </w:rPrChange>
              </w:rPr>
            </w:pPr>
            <w:ins w:id="710" w:author="fang wentong" w:date="2021-11-06T02:01:00Z">
              <w:r w:rsidRPr="00F701D1">
                <w:rPr>
                  <w:rFonts w:ascii="Arial" w:hAnsi="Arial" w:cs="Arial"/>
                  <w:color w:val="000000" w:themeColor="text1"/>
                  <w:sz w:val="19"/>
                  <w:szCs w:val="19"/>
                  <w:shd w:val="clear" w:color="auto" w:fill="FFFFFF"/>
                  <w:lang w:eastAsia="zh-CN"/>
                  <w:rPrChange w:id="711"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712" w:author="Chengheng Liao" w:date="2021-11-06T10:38:00Z">
              <w:tcPr>
                <w:tcW w:w="2719" w:type="dxa"/>
                <w:vAlign w:val="center"/>
              </w:tcPr>
            </w:tcPrChange>
          </w:tcPr>
          <w:p w14:paraId="3BAAFF39" w14:textId="77777777" w:rsidR="005E3455" w:rsidRPr="00F701D1" w:rsidRDefault="005E3455" w:rsidP="00E94203">
            <w:pPr>
              <w:spacing w:after="100"/>
              <w:jc w:val="center"/>
              <w:rPr>
                <w:ins w:id="713" w:author="fang wentong" w:date="2021-11-06T02:01:00Z"/>
                <w:rFonts w:ascii="Arial" w:eastAsia="SimSun" w:hAnsi="Arial" w:cs="Arial"/>
                <w:color w:val="000000" w:themeColor="text1"/>
                <w:sz w:val="19"/>
                <w:szCs w:val="19"/>
                <w:lang w:eastAsia="zh-CN"/>
                <w:rPrChange w:id="714" w:author="Chengheng Liao" w:date="2021-11-06T10:37:00Z">
                  <w:rPr>
                    <w:ins w:id="715" w:author="fang wentong" w:date="2021-11-06T02:01:00Z"/>
                    <w:rFonts w:ascii="Arial" w:eastAsia="SimSun" w:hAnsi="Arial" w:cs="Arial"/>
                    <w:color w:val="000000" w:themeColor="text1"/>
                    <w:sz w:val="22"/>
                    <w:szCs w:val="22"/>
                    <w:lang w:eastAsia="zh-CN"/>
                  </w:rPr>
                </w:rPrChange>
              </w:rPr>
            </w:pPr>
            <w:ins w:id="716" w:author="fang wentong" w:date="2021-11-06T02:01:00Z">
              <w:r w:rsidRPr="00F701D1">
                <w:rPr>
                  <w:rFonts w:ascii="Arial" w:hAnsi="Arial" w:cs="Arial"/>
                  <w:color w:val="000000" w:themeColor="text1"/>
                  <w:sz w:val="19"/>
                  <w:szCs w:val="19"/>
                  <w:shd w:val="clear" w:color="auto" w:fill="FFFFFF"/>
                  <w:lang w:eastAsia="zh-CN"/>
                  <w:rPrChange w:id="717"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73EF42DB" w14:textId="77777777" w:rsidTr="00F701D1">
        <w:trPr>
          <w:trHeight w:val="106"/>
          <w:jc w:val="center"/>
          <w:ins w:id="718" w:author="fang wentong" w:date="2021-11-06T02:01:00Z"/>
          <w:trPrChange w:id="719" w:author="Chengheng Liao" w:date="2021-11-06T10:38:00Z">
            <w:trPr>
              <w:trHeight w:val="106"/>
              <w:jc w:val="center"/>
            </w:trPr>
          </w:trPrChange>
        </w:trPr>
        <w:tc>
          <w:tcPr>
            <w:tcW w:w="0" w:type="auto"/>
            <w:vAlign w:val="center"/>
            <w:tcPrChange w:id="720" w:author="Chengheng Liao" w:date="2021-11-06T10:38:00Z">
              <w:tcPr>
                <w:tcW w:w="898" w:type="dxa"/>
                <w:vAlign w:val="center"/>
              </w:tcPr>
            </w:tcPrChange>
          </w:tcPr>
          <w:p w14:paraId="7730386F" w14:textId="77777777" w:rsidR="005E3455" w:rsidRPr="00F701D1" w:rsidRDefault="005E3455" w:rsidP="00E94203">
            <w:pPr>
              <w:spacing w:after="100"/>
              <w:jc w:val="center"/>
              <w:rPr>
                <w:ins w:id="721" w:author="fang wentong" w:date="2021-11-06T02:01:00Z"/>
                <w:rFonts w:ascii="Arial" w:hAnsi="Arial" w:cs="Arial"/>
                <w:color w:val="000000" w:themeColor="text1"/>
                <w:sz w:val="19"/>
                <w:szCs w:val="19"/>
                <w:shd w:val="clear" w:color="auto" w:fill="FFFFFF"/>
                <w:lang w:eastAsia="zh-CN"/>
                <w:rPrChange w:id="722" w:author="Chengheng Liao" w:date="2021-11-06T10:37:00Z">
                  <w:rPr>
                    <w:ins w:id="723" w:author="fang wentong" w:date="2021-11-06T02:01:00Z"/>
                    <w:rFonts w:ascii="Arial" w:hAnsi="Arial" w:cs="Arial"/>
                    <w:color w:val="000000" w:themeColor="text1"/>
                    <w:sz w:val="22"/>
                    <w:szCs w:val="22"/>
                    <w:shd w:val="clear" w:color="auto" w:fill="FFFFFF"/>
                    <w:lang w:eastAsia="zh-CN"/>
                  </w:rPr>
                </w:rPrChange>
              </w:rPr>
            </w:pPr>
            <w:ins w:id="724" w:author="fang wentong" w:date="2021-11-06T02:01:00Z">
              <w:r w:rsidRPr="00F701D1">
                <w:rPr>
                  <w:rFonts w:ascii="Arial" w:eastAsiaTheme="minorEastAsia" w:hAnsi="Arial" w:cs="Arial"/>
                  <w:color w:val="000000" w:themeColor="text1"/>
                  <w:sz w:val="19"/>
                  <w:szCs w:val="19"/>
                  <w:shd w:val="clear" w:color="auto" w:fill="FFFFFF"/>
                  <w:lang w:eastAsia="zh-CN"/>
                  <w:rPrChange w:id="725"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726" w:author="Chengheng Liao" w:date="2021-11-06T10:37:00Z">
                    <w:rPr>
                      <w:rFonts w:ascii="Arial" w:hAnsi="Arial" w:cs="Arial"/>
                      <w:color w:val="000000" w:themeColor="text1"/>
                      <w:sz w:val="22"/>
                      <w:szCs w:val="22"/>
                      <w:shd w:val="clear" w:color="auto" w:fill="FFFFFF"/>
                      <w:lang w:eastAsia="zh-CN"/>
                    </w:rPr>
                  </w:rPrChange>
                </w:rPr>
                <w:t>9</w:t>
              </w:r>
            </w:ins>
          </w:p>
        </w:tc>
        <w:tc>
          <w:tcPr>
            <w:tcW w:w="0" w:type="auto"/>
            <w:vAlign w:val="center"/>
            <w:tcPrChange w:id="727" w:author="Chengheng Liao" w:date="2021-11-06T10:38:00Z">
              <w:tcPr>
                <w:tcW w:w="903" w:type="dxa"/>
                <w:vAlign w:val="center"/>
              </w:tcPr>
            </w:tcPrChange>
          </w:tcPr>
          <w:p w14:paraId="0FF1F090" w14:textId="77777777" w:rsidR="005E3455" w:rsidRPr="00F701D1" w:rsidRDefault="005E3455" w:rsidP="00E94203">
            <w:pPr>
              <w:spacing w:after="100"/>
              <w:jc w:val="center"/>
              <w:rPr>
                <w:ins w:id="728" w:author="fang wentong" w:date="2021-11-06T02:01:00Z"/>
                <w:rFonts w:ascii="Arial" w:hAnsi="Arial" w:cs="Arial"/>
                <w:color w:val="000000" w:themeColor="text1"/>
                <w:sz w:val="19"/>
                <w:szCs w:val="19"/>
                <w:shd w:val="clear" w:color="auto" w:fill="FFFFFF"/>
                <w:lang w:eastAsia="zh-CN"/>
                <w:rPrChange w:id="729" w:author="Chengheng Liao" w:date="2021-11-06T10:37:00Z">
                  <w:rPr>
                    <w:ins w:id="730" w:author="fang wentong" w:date="2021-11-06T02:01:00Z"/>
                    <w:rFonts w:ascii="Arial" w:hAnsi="Arial" w:cs="Arial"/>
                    <w:color w:val="000000" w:themeColor="text1"/>
                    <w:sz w:val="22"/>
                    <w:szCs w:val="22"/>
                    <w:shd w:val="clear" w:color="auto" w:fill="FFFFFF"/>
                    <w:lang w:eastAsia="zh-CN"/>
                  </w:rPr>
                </w:rPrChange>
              </w:rPr>
            </w:pPr>
            <w:ins w:id="731" w:author="fang wentong" w:date="2021-11-06T02:01:00Z">
              <w:r w:rsidRPr="00F701D1">
                <w:rPr>
                  <w:rFonts w:ascii="Arial" w:hAnsi="Arial" w:cs="Arial"/>
                  <w:color w:val="000000" w:themeColor="text1"/>
                  <w:sz w:val="19"/>
                  <w:szCs w:val="19"/>
                  <w:shd w:val="clear" w:color="auto" w:fill="FFFFFF"/>
                  <w:lang w:eastAsia="zh-CN"/>
                  <w:rPrChange w:id="732"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733" w:author="Chengheng Liao" w:date="2021-11-06T10:38:00Z">
              <w:tcPr>
                <w:tcW w:w="1646" w:type="dxa"/>
                <w:vAlign w:val="center"/>
              </w:tcPr>
            </w:tcPrChange>
          </w:tcPr>
          <w:p w14:paraId="4FA69010" w14:textId="77777777" w:rsidR="005E3455" w:rsidRPr="00F701D1" w:rsidRDefault="005E3455" w:rsidP="00E94203">
            <w:pPr>
              <w:spacing w:after="100"/>
              <w:jc w:val="center"/>
              <w:rPr>
                <w:ins w:id="734" w:author="fang wentong" w:date="2021-11-06T02:01:00Z"/>
                <w:rFonts w:ascii="Arial" w:hAnsi="Arial" w:cs="Arial"/>
                <w:color w:val="000000" w:themeColor="text1"/>
                <w:sz w:val="19"/>
                <w:szCs w:val="19"/>
                <w:shd w:val="clear" w:color="auto" w:fill="FFFFFF"/>
                <w:lang w:eastAsia="zh-CN"/>
                <w:rPrChange w:id="735" w:author="Chengheng Liao" w:date="2021-11-06T10:37:00Z">
                  <w:rPr>
                    <w:ins w:id="736" w:author="fang wentong" w:date="2021-11-06T02:01:00Z"/>
                    <w:rFonts w:ascii="Arial" w:hAnsi="Arial" w:cs="Arial"/>
                    <w:color w:val="000000" w:themeColor="text1"/>
                    <w:sz w:val="22"/>
                    <w:szCs w:val="22"/>
                    <w:shd w:val="clear" w:color="auto" w:fill="FFFFFF"/>
                    <w:lang w:eastAsia="zh-CN"/>
                  </w:rPr>
                </w:rPrChange>
              </w:rPr>
            </w:pPr>
            <w:ins w:id="737" w:author="fang wentong" w:date="2021-11-06T02:01:00Z">
              <w:r w:rsidRPr="00F701D1">
                <w:rPr>
                  <w:rFonts w:ascii="Arial" w:hAnsi="Arial" w:cs="Arial"/>
                  <w:color w:val="000000" w:themeColor="text1"/>
                  <w:sz w:val="19"/>
                  <w:szCs w:val="19"/>
                  <w:shd w:val="clear" w:color="auto" w:fill="FFFFFF"/>
                  <w:lang w:eastAsia="zh-CN"/>
                  <w:rPrChange w:id="738"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739" w:author="Chengheng Liao" w:date="2021-11-06T10:38:00Z">
              <w:tcPr>
                <w:tcW w:w="1062" w:type="dxa"/>
                <w:vAlign w:val="center"/>
              </w:tcPr>
            </w:tcPrChange>
          </w:tcPr>
          <w:p w14:paraId="43F1A827" w14:textId="77777777" w:rsidR="005E3455" w:rsidRPr="00F701D1" w:rsidRDefault="005E3455" w:rsidP="00E94203">
            <w:pPr>
              <w:spacing w:after="100"/>
              <w:jc w:val="center"/>
              <w:rPr>
                <w:ins w:id="740" w:author="fang wentong" w:date="2021-11-06T02:01:00Z"/>
                <w:rFonts w:ascii="Arial" w:hAnsi="Arial" w:cs="Arial"/>
                <w:color w:val="000000" w:themeColor="text1"/>
                <w:sz w:val="19"/>
                <w:szCs w:val="19"/>
                <w:shd w:val="clear" w:color="auto" w:fill="FFFFFF"/>
                <w:lang w:eastAsia="zh-CN"/>
                <w:rPrChange w:id="741" w:author="Chengheng Liao" w:date="2021-11-06T10:37:00Z">
                  <w:rPr>
                    <w:ins w:id="742" w:author="fang wentong" w:date="2021-11-06T02:01:00Z"/>
                    <w:rFonts w:ascii="Arial" w:hAnsi="Arial" w:cs="Arial"/>
                    <w:color w:val="000000" w:themeColor="text1"/>
                    <w:sz w:val="22"/>
                    <w:szCs w:val="22"/>
                    <w:shd w:val="clear" w:color="auto" w:fill="FFFFFF"/>
                    <w:lang w:eastAsia="zh-CN"/>
                  </w:rPr>
                </w:rPrChange>
              </w:rPr>
            </w:pPr>
            <w:ins w:id="743" w:author="fang wentong" w:date="2021-11-06T02:01:00Z">
              <w:r w:rsidRPr="00F701D1">
                <w:rPr>
                  <w:rFonts w:ascii="Arial" w:hAnsi="Arial" w:cs="Arial"/>
                  <w:color w:val="000000" w:themeColor="text1"/>
                  <w:sz w:val="19"/>
                  <w:szCs w:val="19"/>
                  <w:shd w:val="clear" w:color="auto" w:fill="FFFFFF"/>
                  <w:lang w:eastAsia="zh-CN"/>
                  <w:rPrChange w:id="744"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745" w:author="Chengheng Liao" w:date="2021-11-06T10:38:00Z">
              <w:tcPr>
                <w:tcW w:w="2258" w:type="dxa"/>
                <w:vAlign w:val="center"/>
              </w:tcPr>
            </w:tcPrChange>
          </w:tcPr>
          <w:p w14:paraId="28CCC10D" w14:textId="77777777" w:rsidR="005E3455" w:rsidRPr="00F701D1" w:rsidRDefault="005E3455" w:rsidP="00E94203">
            <w:pPr>
              <w:spacing w:after="100"/>
              <w:jc w:val="center"/>
              <w:rPr>
                <w:ins w:id="746" w:author="fang wentong" w:date="2021-11-06T02:01:00Z"/>
                <w:rFonts w:ascii="Arial" w:eastAsia="SimSun" w:hAnsi="Arial" w:cs="Arial"/>
                <w:color w:val="000000" w:themeColor="text1"/>
                <w:sz w:val="19"/>
                <w:szCs w:val="19"/>
                <w:lang w:eastAsia="zh-CN"/>
                <w:rPrChange w:id="747" w:author="Chengheng Liao" w:date="2021-11-06T10:37:00Z">
                  <w:rPr>
                    <w:ins w:id="748" w:author="fang wentong" w:date="2021-11-06T02:01:00Z"/>
                    <w:rFonts w:ascii="Arial" w:eastAsia="SimSun" w:hAnsi="Arial" w:cs="Arial"/>
                    <w:color w:val="000000" w:themeColor="text1"/>
                    <w:sz w:val="22"/>
                    <w:szCs w:val="22"/>
                    <w:lang w:eastAsia="zh-CN"/>
                  </w:rPr>
                </w:rPrChange>
              </w:rPr>
            </w:pPr>
            <w:ins w:id="749" w:author="fang wentong" w:date="2021-11-06T02:01:00Z">
              <w:r w:rsidRPr="00F701D1">
                <w:rPr>
                  <w:rFonts w:ascii="Arial" w:hAnsi="Arial" w:cs="Arial"/>
                  <w:color w:val="000000" w:themeColor="text1"/>
                  <w:sz w:val="19"/>
                  <w:szCs w:val="19"/>
                  <w:shd w:val="clear" w:color="auto" w:fill="FFFFFF"/>
                  <w:lang w:eastAsia="zh-CN"/>
                  <w:rPrChange w:id="750"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751" w:author="Chengheng Liao" w:date="2021-11-06T10:38:00Z">
              <w:tcPr>
                <w:tcW w:w="1083" w:type="dxa"/>
                <w:vAlign w:val="center"/>
              </w:tcPr>
            </w:tcPrChange>
          </w:tcPr>
          <w:p w14:paraId="5216E43E" w14:textId="77777777" w:rsidR="005E3455" w:rsidRPr="00F701D1" w:rsidRDefault="005E3455" w:rsidP="00E94203">
            <w:pPr>
              <w:spacing w:after="100"/>
              <w:jc w:val="center"/>
              <w:rPr>
                <w:ins w:id="752" w:author="fang wentong" w:date="2021-11-06T02:01:00Z"/>
                <w:rFonts w:ascii="Arial" w:hAnsi="Arial" w:cs="Arial"/>
                <w:color w:val="000000" w:themeColor="text1"/>
                <w:sz w:val="19"/>
                <w:szCs w:val="19"/>
                <w:shd w:val="clear" w:color="auto" w:fill="FFFFFF"/>
                <w:lang w:eastAsia="zh-CN"/>
                <w:rPrChange w:id="753" w:author="Chengheng Liao" w:date="2021-11-06T10:37:00Z">
                  <w:rPr>
                    <w:ins w:id="754" w:author="fang wentong" w:date="2021-11-06T02:01:00Z"/>
                    <w:rFonts w:ascii="Arial" w:hAnsi="Arial" w:cs="Arial"/>
                    <w:color w:val="000000" w:themeColor="text1"/>
                    <w:sz w:val="22"/>
                    <w:szCs w:val="22"/>
                    <w:shd w:val="clear" w:color="auto" w:fill="FFFFFF"/>
                    <w:lang w:eastAsia="zh-CN"/>
                  </w:rPr>
                </w:rPrChange>
              </w:rPr>
            </w:pPr>
            <w:ins w:id="755" w:author="fang wentong" w:date="2021-11-06T02:01:00Z">
              <w:r w:rsidRPr="00F701D1">
                <w:rPr>
                  <w:rFonts w:ascii="Arial" w:hAnsi="Arial" w:cs="Arial"/>
                  <w:color w:val="000000" w:themeColor="text1"/>
                  <w:sz w:val="19"/>
                  <w:szCs w:val="19"/>
                  <w:shd w:val="clear" w:color="auto" w:fill="FFFFFF"/>
                  <w:lang w:eastAsia="zh-CN"/>
                  <w:rPrChange w:id="756"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757" w:author="Chengheng Liao" w:date="2021-11-06T10:38:00Z">
              <w:tcPr>
                <w:tcW w:w="3164" w:type="dxa"/>
                <w:vAlign w:val="center"/>
              </w:tcPr>
            </w:tcPrChange>
          </w:tcPr>
          <w:p w14:paraId="533EF42A" w14:textId="77777777" w:rsidR="005E3455" w:rsidRPr="00F701D1" w:rsidRDefault="005E3455" w:rsidP="00E94203">
            <w:pPr>
              <w:spacing w:after="100"/>
              <w:jc w:val="center"/>
              <w:rPr>
                <w:ins w:id="758" w:author="fang wentong" w:date="2021-11-06T02:01:00Z"/>
                <w:rFonts w:ascii="Arial" w:eastAsiaTheme="minorEastAsia" w:hAnsi="Arial" w:cs="Arial"/>
                <w:color w:val="000000" w:themeColor="text1"/>
                <w:sz w:val="19"/>
                <w:szCs w:val="19"/>
                <w:shd w:val="clear" w:color="auto" w:fill="FFFFFF"/>
                <w:lang w:eastAsia="zh-CN"/>
                <w:rPrChange w:id="759" w:author="Chengheng Liao" w:date="2021-11-06T10:37:00Z">
                  <w:rPr>
                    <w:ins w:id="760" w:author="fang wentong" w:date="2021-11-06T02:01:00Z"/>
                    <w:rFonts w:ascii="Arial" w:eastAsiaTheme="minorEastAsia" w:hAnsi="Arial" w:cs="Arial"/>
                    <w:color w:val="000000" w:themeColor="text1"/>
                    <w:sz w:val="22"/>
                    <w:szCs w:val="22"/>
                    <w:shd w:val="clear" w:color="auto" w:fill="FFFFFF"/>
                    <w:lang w:eastAsia="zh-CN"/>
                  </w:rPr>
                </w:rPrChange>
              </w:rPr>
            </w:pPr>
            <w:ins w:id="761" w:author="fang wentong" w:date="2021-11-06T02:01:00Z">
              <w:r w:rsidRPr="00F701D1">
                <w:rPr>
                  <w:rFonts w:ascii="Arial" w:hAnsi="Arial" w:cs="Arial"/>
                  <w:color w:val="000000" w:themeColor="text1"/>
                  <w:sz w:val="19"/>
                  <w:szCs w:val="19"/>
                  <w:shd w:val="clear" w:color="auto" w:fill="FFFFFF"/>
                  <w:lang w:eastAsia="zh-CN"/>
                  <w:rPrChange w:id="762"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763" w:author="Chengheng Liao" w:date="2021-11-06T10:38:00Z">
              <w:tcPr>
                <w:tcW w:w="2719" w:type="dxa"/>
                <w:vAlign w:val="center"/>
              </w:tcPr>
            </w:tcPrChange>
          </w:tcPr>
          <w:p w14:paraId="3129E0B3" w14:textId="77777777" w:rsidR="005E3455" w:rsidRPr="00F701D1" w:rsidRDefault="005E3455" w:rsidP="00E94203">
            <w:pPr>
              <w:spacing w:after="100"/>
              <w:jc w:val="center"/>
              <w:rPr>
                <w:ins w:id="764" w:author="fang wentong" w:date="2021-11-06T02:01:00Z"/>
                <w:rFonts w:ascii="Arial" w:eastAsia="SimSun" w:hAnsi="Arial" w:cs="Arial"/>
                <w:color w:val="000000" w:themeColor="text1"/>
                <w:sz w:val="19"/>
                <w:szCs w:val="19"/>
                <w:lang w:eastAsia="zh-CN"/>
                <w:rPrChange w:id="765" w:author="Chengheng Liao" w:date="2021-11-06T10:37:00Z">
                  <w:rPr>
                    <w:ins w:id="766" w:author="fang wentong" w:date="2021-11-06T02:01:00Z"/>
                    <w:rFonts w:ascii="Arial" w:eastAsia="SimSun" w:hAnsi="Arial" w:cs="Arial"/>
                    <w:color w:val="000000" w:themeColor="text1"/>
                    <w:sz w:val="22"/>
                    <w:szCs w:val="22"/>
                    <w:lang w:eastAsia="zh-CN"/>
                  </w:rPr>
                </w:rPrChange>
              </w:rPr>
            </w:pPr>
            <w:ins w:id="767" w:author="fang wentong" w:date="2021-11-06T02:01:00Z">
              <w:r w:rsidRPr="00F701D1">
                <w:rPr>
                  <w:rFonts w:ascii="Arial" w:hAnsi="Arial" w:cs="Arial"/>
                  <w:color w:val="000000" w:themeColor="text1"/>
                  <w:sz w:val="19"/>
                  <w:szCs w:val="19"/>
                  <w:shd w:val="clear" w:color="auto" w:fill="FFFFFF"/>
                  <w:lang w:eastAsia="zh-CN"/>
                  <w:rPrChange w:id="768"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65C581BD" w14:textId="77777777" w:rsidTr="00F701D1">
        <w:trPr>
          <w:trHeight w:val="106"/>
          <w:jc w:val="center"/>
          <w:ins w:id="769" w:author="fang wentong" w:date="2021-11-06T02:01:00Z"/>
          <w:trPrChange w:id="770" w:author="Chengheng Liao" w:date="2021-11-06T10:38:00Z">
            <w:trPr>
              <w:trHeight w:val="106"/>
              <w:jc w:val="center"/>
            </w:trPr>
          </w:trPrChange>
        </w:trPr>
        <w:tc>
          <w:tcPr>
            <w:tcW w:w="0" w:type="auto"/>
            <w:vAlign w:val="center"/>
            <w:tcPrChange w:id="771" w:author="Chengheng Liao" w:date="2021-11-06T10:38:00Z">
              <w:tcPr>
                <w:tcW w:w="898" w:type="dxa"/>
                <w:vAlign w:val="center"/>
              </w:tcPr>
            </w:tcPrChange>
          </w:tcPr>
          <w:p w14:paraId="00663211" w14:textId="77777777" w:rsidR="005E3455" w:rsidRPr="00F701D1" w:rsidRDefault="005E3455" w:rsidP="00E94203">
            <w:pPr>
              <w:spacing w:after="100"/>
              <w:jc w:val="center"/>
              <w:rPr>
                <w:ins w:id="772" w:author="fang wentong" w:date="2021-11-06T02:01:00Z"/>
                <w:rFonts w:ascii="Arial" w:hAnsi="Arial" w:cs="Arial"/>
                <w:color w:val="000000" w:themeColor="text1"/>
                <w:sz w:val="19"/>
                <w:szCs w:val="19"/>
                <w:shd w:val="clear" w:color="auto" w:fill="FFFFFF"/>
                <w:lang w:eastAsia="zh-CN"/>
                <w:rPrChange w:id="773" w:author="Chengheng Liao" w:date="2021-11-06T10:37:00Z">
                  <w:rPr>
                    <w:ins w:id="774" w:author="fang wentong" w:date="2021-11-06T02:01:00Z"/>
                    <w:rFonts w:ascii="Arial" w:hAnsi="Arial" w:cs="Arial"/>
                    <w:color w:val="000000" w:themeColor="text1"/>
                    <w:sz w:val="22"/>
                    <w:szCs w:val="22"/>
                    <w:shd w:val="clear" w:color="auto" w:fill="FFFFFF"/>
                    <w:lang w:eastAsia="zh-CN"/>
                  </w:rPr>
                </w:rPrChange>
              </w:rPr>
            </w:pPr>
            <w:ins w:id="775" w:author="fang wentong" w:date="2021-11-06T02:01:00Z">
              <w:r w:rsidRPr="00F701D1">
                <w:rPr>
                  <w:rFonts w:ascii="Arial" w:eastAsiaTheme="minorEastAsia" w:hAnsi="Arial" w:cs="Arial"/>
                  <w:color w:val="000000" w:themeColor="text1"/>
                  <w:sz w:val="19"/>
                  <w:szCs w:val="19"/>
                  <w:shd w:val="clear" w:color="auto" w:fill="FFFFFF"/>
                  <w:lang w:eastAsia="zh-CN"/>
                  <w:rPrChange w:id="776" w:author="Chengheng Liao" w:date="2021-11-06T10:37:00Z">
                    <w:rPr>
                      <w:rFonts w:ascii="Arial" w:eastAsiaTheme="minorEastAsia" w:hAnsi="Arial" w:cs="Arial"/>
                      <w:color w:val="000000" w:themeColor="text1"/>
                      <w:sz w:val="22"/>
                      <w:szCs w:val="22"/>
                      <w:shd w:val="clear" w:color="auto" w:fill="FFFFFF"/>
                      <w:lang w:eastAsia="zh-CN"/>
                    </w:rPr>
                  </w:rPrChange>
                </w:rPr>
                <w:t>#</w:t>
              </w:r>
              <w:r w:rsidRPr="00F701D1">
                <w:rPr>
                  <w:rFonts w:ascii="Arial" w:hAnsi="Arial" w:cs="Arial"/>
                  <w:color w:val="000000" w:themeColor="text1"/>
                  <w:sz w:val="19"/>
                  <w:szCs w:val="19"/>
                  <w:shd w:val="clear" w:color="auto" w:fill="FFFFFF"/>
                  <w:lang w:eastAsia="zh-CN"/>
                  <w:rPrChange w:id="777" w:author="Chengheng Liao" w:date="2021-11-06T10:37:00Z">
                    <w:rPr>
                      <w:rFonts w:ascii="Arial" w:hAnsi="Arial" w:cs="Arial"/>
                      <w:color w:val="000000" w:themeColor="text1"/>
                      <w:sz w:val="22"/>
                      <w:szCs w:val="22"/>
                      <w:shd w:val="clear" w:color="auto" w:fill="FFFFFF"/>
                      <w:lang w:eastAsia="zh-CN"/>
                    </w:rPr>
                  </w:rPrChange>
                </w:rPr>
                <w:t>10</w:t>
              </w:r>
            </w:ins>
          </w:p>
        </w:tc>
        <w:tc>
          <w:tcPr>
            <w:tcW w:w="0" w:type="auto"/>
            <w:vAlign w:val="center"/>
            <w:tcPrChange w:id="778" w:author="Chengheng Liao" w:date="2021-11-06T10:38:00Z">
              <w:tcPr>
                <w:tcW w:w="903" w:type="dxa"/>
                <w:vAlign w:val="center"/>
              </w:tcPr>
            </w:tcPrChange>
          </w:tcPr>
          <w:p w14:paraId="6B9B60F5" w14:textId="77777777" w:rsidR="005E3455" w:rsidRPr="00F701D1" w:rsidRDefault="005E3455" w:rsidP="00E94203">
            <w:pPr>
              <w:spacing w:after="100"/>
              <w:jc w:val="center"/>
              <w:rPr>
                <w:ins w:id="779" w:author="fang wentong" w:date="2021-11-06T02:01:00Z"/>
                <w:rFonts w:ascii="Arial" w:hAnsi="Arial" w:cs="Arial"/>
                <w:color w:val="000000" w:themeColor="text1"/>
                <w:sz w:val="19"/>
                <w:szCs w:val="19"/>
                <w:shd w:val="clear" w:color="auto" w:fill="FFFFFF"/>
                <w:lang w:eastAsia="zh-CN"/>
                <w:rPrChange w:id="780" w:author="Chengheng Liao" w:date="2021-11-06T10:37:00Z">
                  <w:rPr>
                    <w:ins w:id="781" w:author="fang wentong" w:date="2021-11-06T02:01:00Z"/>
                    <w:rFonts w:ascii="Arial" w:hAnsi="Arial" w:cs="Arial"/>
                    <w:color w:val="000000" w:themeColor="text1"/>
                    <w:sz w:val="22"/>
                    <w:szCs w:val="22"/>
                    <w:shd w:val="clear" w:color="auto" w:fill="FFFFFF"/>
                    <w:lang w:eastAsia="zh-CN"/>
                  </w:rPr>
                </w:rPrChange>
              </w:rPr>
            </w:pPr>
            <w:ins w:id="782" w:author="fang wentong" w:date="2021-11-06T02:01:00Z">
              <w:r w:rsidRPr="00F701D1">
                <w:rPr>
                  <w:rFonts w:ascii="Arial" w:hAnsi="Arial" w:cs="Arial"/>
                  <w:color w:val="000000" w:themeColor="text1"/>
                  <w:sz w:val="19"/>
                  <w:szCs w:val="19"/>
                  <w:shd w:val="clear" w:color="auto" w:fill="FFFFFF"/>
                  <w:lang w:eastAsia="zh-CN"/>
                  <w:rPrChange w:id="78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784" w:author="Chengheng Liao" w:date="2021-11-06T10:38:00Z">
              <w:tcPr>
                <w:tcW w:w="1646" w:type="dxa"/>
                <w:vAlign w:val="center"/>
              </w:tcPr>
            </w:tcPrChange>
          </w:tcPr>
          <w:p w14:paraId="42E38C58" w14:textId="77777777" w:rsidR="005E3455" w:rsidRPr="00F701D1" w:rsidRDefault="005E3455" w:rsidP="00E94203">
            <w:pPr>
              <w:spacing w:after="100"/>
              <w:jc w:val="center"/>
              <w:rPr>
                <w:ins w:id="785" w:author="fang wentong" w:date="2021-11-06T02:01:00Z"/>
                <w:rFonts w:ascii="Arial" w:hAnsi="Arial" w:cs="Arial"/>
                <w:color w:val="000000" w:themeColor="text1"/>
                <w:sz w:val="19"/>
                <w:szCs w:val="19"/>
                <w:shd w:val="clear" w:color="auto" w:fill="FFFFFF"/>
                <w:lang w:eastAsia="zh-CN"/>
                <w:rPrChange w:id="786" w:author="Chengheng Liao" w:date="2021-11-06T10:37:00Z">
                  <w:rPr>
                    <w:ins w:id="787" w:author="fang wentong" w:date="2021-11-06T02:01:00Z"/>
                    <w:rFonts w:ascii="Arial" w:hAnsi="Arial" w:cs="Arial"/>
                    <w:color w:val="000000" w:themeColor="text1"/>
                    <w:sz w:val="22"/>
                    <w:szCs w:val="22"/>
                    <w:shd w:val="clear" w:color="auto" w:fill="FFFFFF"/>
                    <w:lang w:eastAsia="zh-CN"/>
                  </w:rPr>
                </w:rPrChange>
              </w:rPr>
            </w:pPr>
            <w:ins w:id="788" w:author="fang wentong" w:date="2021-11-06T02:01:00Z">
              <w:r w:rsidRPr="00F701D1">
                <w:rPr>
                  <w:rFonts w:ascii="Arial" w:hAnsi="Arial" w:cs="Arial"/>
                  <w:color w:val="000000" w:themeColor="text1"/>
                  <w:sz w:val="19"/>
                  <w:szCs w:val="19"/>
                  <w:shd w:val="clear" w:color="auto" w:fill="FFFFFF"/>
                  <w:lang w:eastAsia="zh-CN"/>
                  <w:rPrChange w:id="78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790" w:author="Chengheng Liao" w:date="2021-11-06T10:38:00Z">
              <w:tcPr>
                <w:tcW w:w="1062" w:type="dxa"/>
                <w:vAlign w:val="center"/>
              </w:tcPr>
            </w:tcPrChange>
          </w:tcPr>
          <w:p w14:paraId="2E8BDF11" w14:textId="77777777" w:rsidR="005E3455" w:rsidRPr="00F701D1" w:rsidRDefault="005E3455" w:rsidP="00E94203">
            <w:pPr>
              <w:spacing w:after="100"/>
              <w:jc w:val="center"/>
              <w:rPr>
                <w:ins w:id="791" w:author="fang wentong" w:date="2021-11-06T02:01:00Z"/>
                <w:rFonts w:ascii="Arial" w:hAnsi="Arial" w:cs="Arial"/>
                <w:color w:val="000000" w:themeColor="text1"/>
                <w:sz w:val="19"/>
                <w:szCs w:val="19"/>
                <w:shd w:val="clear" w:color="auto" w:fill="FFFFFF"/>
                <w:lang w:eastAsia="zh-CN"/>
                <w:rPrChange w:id="792" w:author="Chengheng Liao" w:date="2021-11-06T10:37:00Z">
                  <w:rPr>
                    <w:ins w:id="793" w:author="fang wentong" w:date="2021-11-06T02:01:00Z"/>
                    <w:rFonts w:ascii="Arial" w:hAnsi="Arial" w:cs="Arial"/>
                    <w:color w:val="000000" w:themeColor="text1"/>
                    <w:sz w:val="22"/>
                    <w:szCs w:val="22"/>
                    <w:shd w:val="clear" w:color="auto" w:fill="FFFFFF"/>
                    <w:lang w:eastAsia="zh-CN"/>
                  </w:rPr>
                </w:rPrChange>
              </w:rPr>
            </w:pPr>
            <w:ins w:id="794" w:author="fang wentong" w:date="2021-11-06T02:01:00Z">
              <w:r w:rsidRPr="00F701D1">
                <w:rPr>
                  <w:rFonts w:ascii="Arial" w:hAnsi="Arial" w:cs="Arial"/>
                  <w:color w:val="000000" w:themeColor="text1"/>
                  <w:sz w:val="19"/>
                  <w:szCs w:val="19"/>
                  <w:shd w:val="clear" w:color="auto" w:fill="FFFFFF"/>
                  <w:lang w:eastAsia="zh-CN"/>
                  <w:rPrChange w:id="79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796" w:author="Chengheng Liao" w:date="2021-11-06T10:38:00Z">
              <w:tcPr>
                <w:tcW w:w="2258" w:type="dxa"/>
                <w:vAlign w:val="center"/>
              </w:tcPr>
            </w:tcPrChange>
          </w:tcPr>
          <w:p w14:paraId="46F95383" w14:textId="77777777" w:rsidR="005E3455" w:rsidRPr="00F701D1" w:rsidRDefault="005E3455" w:rsidP="00E94203">
            <w:pPr>
              <w:spacing w:after="100"/>
              <w:jc w:val="center"/>
              <w:rPr>
                <w:ins w:id="797" w:author="fang wentong" w:date="2021-11-06T02:01:00Z"/>
                <w:rFonts w:ascii="Arial" w:eastAsia="SimSun" w:hAnsi="Arial" w:cs="Arial"/>
                <w:color w:val="000000" w:themeColor="text1"/>
                <w:sz w:val="19"/>
                <w:szCs w:val="19"/>
                <w:lang w:eastAsia="zh-CN"/>
                <w:rPrChange w:id="798" w:author="Chengheng Liao" w:date="2021-11-06T10:37:00Z">
                  <w:rPr>
                    <w:ins w:id="799" w:author="fang wentong" w:date="2021-11-06T02:01:00Z"/>
                    <w:rFonts w:ascii="Arial" w:eastAsia="SimSun" w:hAnsi="Arial" w:cs="Arial"/>
                    <w:color w:val="000000" w:themeColor="text1"/>
                    <w:sz w:val="22"/>
                    <w:szCs w:val="22"/>
                    <w:lang w:eastAsia="zh-CN"/>
                  </w:rPr>
                </w:rPrChange>
              </w:rPr>
            </w:pPr>
            <w:ins w:id="800" w:author="fang wentong" w:date="2021-11-06T02:01:00Z">
              <w:r w:rsidRPr="00F701D1">
                <w:rPr>
                  <w:rFonts w:ascii="Arial" w:hAnsi="Arial" w:cs="Arial"/>
                  <w:color w:val="000000" w:themeColor="text1"/>
                  <w:sz w:val="19"/>
                  <w:szCs w:val="19"/>
                  <w:shd w:val="clear" w:color="auto" w:fill="FFFFFF"/>
                  <w:lang w:eastAsia="zh-CN"/>
                  <w:rPrChange w:id="801" w:author="Chengheng Liao" w:date="2021-11-06T10:37:00Z">
                    <w:rPr>
                      <w:rFonts w:ascii="Arial" w:hAnsi="Arial" w:cs="Arial"/>
                      <w:color w:val="000000" w:themeColor="text1"/>
                      <w:sz w:val="22"/>
                      <w:szCs w:val="22"/>
                      <w:shd w:val="clear" w:color="auto" w:fill="FFFFFF"/>
                      <w:lang w:eastAsia="zh-CN"/>
                    </w:rPr>
                  </w:rPrChange>
                </w:rPr>
                <w:t>Infiltrating duct carcinoma, NOS</w:t>
              </w:r>
            </w:ins>
          </w:p>
        </w:tc>
        <w:tc>
          <w:tcPr>
            <w:tcW w:w="0" w:type="auto"/>
            <w:vAlign w:val="center"/>
            <w:tcPrChange w:id="802" w:author="Chengheng Liao" w:date="2021-11-06T10:38:00Z">
              <w:tcPr>
                <w:tcW w:w="1083" w:type="dxa"/>
                <w:vAlign w:val="center"/>
              </w:tcPr>
            </w:tcPrChange>
          </w:tcPr>
          <w:p w14:paraId="6605953D" w14:textId="77777777" w:rsidR="005E3455" w:rsidRPr="00F701D1" w:rsidRDefault="005E3455" w:rsidP="00E94203">
            <w:pPr>
              <w:spacing w:after="100"/>
              <w:jc w:val="center"/>
              <w:rPr>
                <w:ins w:id="803" w:author="fang wentong" w:date="2021-11-06T02:01:00Z"/>
                <w:rFonts w:ascii="Arial" w:hAnsi="Arial" w:cs="Arial"/>
                <w:color w:val="000000" w:themeColor="text1"/>
                <w:sz w:val="19"/>
                <w:szCs w:val="19"/>
                <w:shd w:val="clear" w:color="auto" w:fill="FFFFFF"/>
                <w:lang w:eastAsia="zh-CN"/>
                <w:rPrChange w:id="804" w:author="Chengheng Liao" w:date="2021-11-06T10:37:00Z">
                  <w:rPr>
                    <w:ins w:id="805" w:author="fang wentong" w:date="2021-11-06T02:01:00Z"/>
                    <w:rFonts w:ascii="Arial" w:hAnsi="Arial" w:cs="Arial"/>
                    <w:color w:val="000000" w:themeColor="text1"/>
                    <w:sz w:val="22"/>
                    <w:szCs w:val="22"/>
                    <w:shd w:val="clear" w:color="auto" w:fill="FFFFFF"/>
                    <w:lang w:eastAsia="zh-CN"/>
                  </w:rPr>
                </w:rPrChange>
              </w:rPr>
            </w:pPr>
            <w:ins w:id="806" w:author="fang wentong" w:date="2021-11-06T02:01:00Z">
              <w:r w:rsidRPr="00F701D1">
                <w:rPr>
                  <w:rFonts w:ascii="Arial" w:hAnsi="Arial" w:cs="Arial"/>
                  <w:color w:val="000000" w:themeColor="text1"/>
                  <w:sz w:val="19"/>
                  <w:szCs w:val="19"/>
                  <w:shd w:val="clear" w:color="auto" w:fill="FFFFFF"/>
                  <w:lang w:eastAsia="zh-CN"/>
                  <w:rPrChange w:id="80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808" w:author="Chengheng Liao" w:date="2021-11-06T10:38:00Z">
              <w:tcPr>
                <w:tcW w:w="3164" w:type="dxa"/>
                <w:vAlign w:val="center"/>
              </w:tcPr>
            </w:tcPrChange>
          </w:tcPr>
          <w:p w14:paraId="7F3B3E64" w14:textId="77777777" w:rsidR="005E3455" w:rsidRPr="00F701D1" w:rsidRDefault="005E3455" w:rsidP="00E94203">
            <w:pPr>
              <w:spacing w:after="100"/>
              <w:jc w:val="center"/>
              <w:rPr>
                <w:ins w:id="809" w:author="fang wentong" w:date="2021-11-06T02:01:00Z"/>
                <w:rFonts w:ascii="Arial" w:eastAsiaTheme="minorEastAsia" w:hAnsi="Arial" w:cs="Arial"/>
                <w:color w:val="000000" w:themeColor="text1"/>
                <w:sz w:val="19"/>
                <w:szCs w:val="19"/>
                <w:shd w:val="clear" w:color="auto" w:fill="FFFFFF"/>
                <w:lang w:eastAsia="zh-CN"/>
                <w:rPrChange w:id="810" w:author="Chengheng Liao" w:date="2021-11-06T10:37:00Z">
                  <w:rPr>
                    <w:ins w:id="811" w:author="fang wentong" w:date="2021-11-06T02:01:00Z"/>
                    <w:rFonts w:ascii="Arial" w:eastAsiaTheme="minorEastAsia" w:hAnsi="Arial" w:cs="Arial"/>
                    <w:color w:val="000000" w:themeColor="text1"/>
                    <w:sz w:val="22"/>
                    <w:szCs w:val="22"/>
                    <w:shd w:val="clear" w:color="auto" w:fill="FFFFFF"/>
                    <w:lang w:eastAsia="zh-CN"/>
                  </w:rPr>
                </w:rPrChange>
              </w:rPr>
            </w:pPr>
            <w:ins w:id="812" w:author="fang wentong" w:date="2021-11-06T02:01:00Z">
              <w:r w:rsidRPr="00F701D1">
                <w:rPr>
                  <w:rFonts w:ascii="Arial" w:hAnsi="Arial" w:cs="Arial"/>
                  <w:color w:val="000000" w:themeColor="text1"/>
                  <w:sz w:val="19"/>
                  <w:szCs w:val="19"/>
                  <w:shd w:val="clear" w:color="auto" w:fill="FFFFFF"/>
                  <w:lang w:eastAsia="zh-CN"/>
                  <w:rPrChange w:id="8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814" w:author="Chengheng Liao" w:date="2021-11-06T10:38:00Z">
              <w:tcPr>
                <w:tcW w:w="2719" w:type="dxa"/>
                <w:vAlign w:val="center"/>
              </w:tcPr>
            </w:tcPrChange>
          </w:tcPr>
          <w:p w14:paraId="1ED57E7D" w14:textId="77777777" w:rsidR="005E3455" w:rsidRPr="00F701D1" w:rsidRDefault="005E3455" w:rsidP="00E94203">
            <w:pPr>
              <w:spacing w:after="100"/>
              <w:jc w:val="center"/>
              <w:rPr>
                <w:ins w:id="815" w:author="fang wentong" w:date="2021-11-06T02:01:00Z"/>
                <w:rFonts w:ascii="Arial" w:eastAsia="SimSun" w:hAnsi="Arial" w:cs="Arial"/>
                <w:color w:val="000000" w:themeColor="text1"/>
                <w:sz w:val="19"/>
                <w:szCs w:val="19"/>
                <w:lang w:eastAsia="zh-CN"/>
                <w:rPrChange w:id="816" w:author="Chengheng Liao" w:date="2021-11-06T10:37:00Z">
                  <w:rPr>
                    <w:ins w:id="817" w:author="fang wentong" w:date="2021-11-06T02:01:00Z"/>
                    <w:rFonts w:ascii="Arial" w:eastAsia="SimSun" w:hAnsi="Arial" w:cs="Arial"/>
                    <w:color w:val="000000" w:themeColor="text1"/>
                    <w:sz w:val="22"/>
                    <w:szCs w:val="22"/>
                    <w:lang w:eastAsia="zh-CN"/>
                  </w:rPr>
                </w:rPrChange>
              </w:rPr>
            </w:pPr>
            <w:ins w:id="818" w:author="fang wentong" w:date="2021-11-06T02:01:00Z">
              <w:r w:rsidRPr="00F701D1">
                <w:rPr>
                  <w:rFonts w:ascii="Arial" w:hAnsi="Arial" w:cs="Arial"/>
                  <w:color w:val="000000" w:themeColor="text1"/>
                  <w:sz w:val="19"/>
                  <w:szCs w:val="19"/>
                  <w:shd w:val="clear" w:color="auto" w:fill="FFFFFF"/>
                  <w:lang w:eastAsia="zh-CN"/>
                  <w:rPrChange w:id="81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74C64CEA" w14:textId="77777777" w:rsidTr="00F701D1">
        <w:trPr>
          <w:trHeight w:val="106"/>
          <w:jc w:val="center"/>
          <w:ins w:id="820" w:author="fang wentong" w:date="2021-11-06T02:01:00Z"/>
          <w:trPrChange w:id="821" w:author="Chengheng Liao" w:date="2021-11-06T10:38:00Z">
            <w:trPr>
              <w:trHeight w:val="106"/>
              <w:jc w:val="center"/>
            </w:trPr>
          </w:trPrChange>
        </w:trPr>
        <w:tc>
          <w:tcPr>
            <w:tcW w:w="0" w:type="auto"/>
            <w:vAlign w:val="center"/>
            <w:tcPrChange w:id="822" w:author="Chengheng Liao" w:date="2021-11-06T10:38:00Z">
              <w:tcPr>
                <w:tcW w:w="898" w:type="dxa"/>
                <w:vAlign w:val="center"/>
              </w:tcPr>
            </w:tcPrChange>
          </w:tcPr>
          <w:p w14:paraId="7576FB6D" w14:textId="77777777" w:rsidR="005E3455" w:rsidRPr="00F701D1" w:rsidRDefault="005E3455" w:rsidP="00E94203">
            <w:pPr>
              <w:spacing w:after="100"/>
              <w:jc w:val="center"/>
              <w:rPr>
                <w:ins w:id="823" w:author="fang wentong" w:date="2021-11-06T02:01:00Z"/>
                <w:rFonts w:ascii="Arial" w:hAnsi="Arial" w:cs="Arial"/>
                <w:color w:val="000000" w:themeColor="text1"/>
                <w:sz w:val="19"/>
                <w:szCs w:val="19"/>
                <w:shd w:val="clear" w:color="auto" w:fill="FFFFFF"/>
                <w:lang w:eastAsia="zh-CN"/>
                <w:rPrChange w:id="824" w:author="Chengheng Liao" w:date="2021-11-06T10:37:00Z">
                  <w:rPr>
                    <w:ins w:id="825" w:author="fang wentong" w:date="2021-11-06T02:01:00Z"/>
                    <w:rFonts w:ascii="Arial" w:hAnsi="Arial" w:cs="Arial"/>
                    <w:color w:val="000000" w:themeColor="text1"/>
                    <w:sz w:val="22"/>
                    <w:szCs w:val="22"/>
                    <w:shd w:val="clear" w:color="auto" w:fill="FFFFFF"/>
                    <w:lang w:eastAsia="zh-CN"/>
                  </w:rPr>
                </w:rPrChange>
              </w:rPr>
            </w:pPr>
            <w:ins w:id="826" w:author="fang wentong" w:date="2021-11-06T02:01:00Z">
              <w:r w:rsidRPr="00F701D1">
                <w:rPr>
                  <w:rFonts w:ascii="Arial" w:hAnsi="Arial" w:cs="Arial"/>
                  <w:color w:val="000000" w:themeColor="text1"/>
                  <w:sz w:val="19"/>
                  <w:szCs w:val="19"/>
                  <w:shd w:val="clear" w:color="auto" w:fill="FFFFFF"/>
                  <w:lang w:eastAsia="zh-CN"/>
                  <w:rPrChange w:id="827" w:author="Chengheng Liao" w:date="2021-11-06T10:37:00Z">
                    <w:rPr>
                      <w:rFonts w:ascii="Arial" w:hAnsi="Arial" w:cs="Arial"/>
                      <w:color w:val="000000" w:themeColor="text1"/>
                      <w:sz w:val="22"/>
                      <w:szCs w:val="22"/>
                      <w:shd w:val="clear" w:color="auto" w:fill="FFFFFF"/>
                      <w:lang w:eastAsia="zh-CN"/>
                    </w:rPr>
                  </w:rPrChange>
                </w:rPr>
                <w:t>#11</w:t>
              </w:r>
            </w:ins>
          </w:p>
        </w:tc>
        <w:tc>
          <w:tcPr>
            <w:tcW w:w="0" w:type="auto"/>
            <w:vAlign w:val="center"/>
            <w:tcPrChange w:id="828" w:author="Chengheng Liao" w:date="2021-11-06T10:38:00Z">
              <w:tcPr>
                <w:tcW w:w="903" w:type="dxa"/>
                <w:vAlign w:val="center"/>
              </w:tcPr>
            </w:tcPrChange>
          </w:tcPr>
          <w:p w14:paraId="70988732" w14:textId="77777777" w:rsidR="005E3455" w:rsidRPr="00F701D1" w:rsidRDefault="005E3455" w:rsidP="00E94203">
            <w:pPr>
              <w:spacing w:after="100"/>
              <w:jc w:val="center"/>
              <w:rPr>
                <w:ins w:id="829" w:author="fang wentong" w:date="2021-11-06T02:01:00Z"/>
                <w:rFonts w:ascii="Arial" w:hAnsi="Arial" w:cs="Arial"/>
                <w:color w:val="000000" w:themeColor="text1"/>
                <w:sz w:val="19"/>
                <w:szCs w:val="19"/>
                <w:shd w:val="clear" w:color="auto" w:fill="FFFFFF"/>
                <w:lang w:eastAsia="zh-CN"/>
                <w:rPrChange w:id="830" w:author="Chengheng Liao" w:date="2021-11-06T10:37:00Z">
                  <w:rPr>
                    <w:ins w:id="831" w:author="fang wentong" w:date="2021-11-06T02:01:00Z"/>
                    <w:rFonts w:ascii="Arial" w:hAnsi="Arial" w:cs="Arial"/>
                    <w:color w:val="000000" w:themeColor="text1"/>
                    <w:sz w:val="22"/>
                    <w:szCs w:val="22"/>
                    <w:shd w:val="clear" w:color="auto" w:fill="FFFFFF"/>
                    <w:lang w:eastAsia="zh-CN"/>
                  </w:rPr>
                </w:rPrChange>
              </w:rPr>
            </w:pPr>
            <w:ins w:id="832" w:author="fang wentong" w:date="2021-11-06T02:01:00Z">
              <w:r w:rsidRPr="00F701D1">
                <w:rPr>
                  <w:rFonts w:ascii="Arial" w:hAnsi="Arial" w:cs="Arial"/>
                  <w:color w:val="000000" w:themeColor="text1"/>
                  <w:sz w:val="19"/>
                  <w:szCs w:val="19"/>
                  <w:shd w:val="clear" w:color="auto" w:fill="FFFFFF"/>
                  <w:lang w:eastAsia="zh-CN"/>
                  <w:rPrChange w:id="83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834" w:author="Chengheng Liao" w:date="2021-11-06T10:38:00Z">
              <w:tcPr>
                <w:tcW w:w="1646" w:type="dxa"/>
                <w:vAlign w:val="center"/>
              </w:tcPr>
            </w:tcPrChange>
          </w:tcPr>
          <w:p w14:paraId="26877A15" w14:textId="77777777" w:rsidR="005E3455" w:rsidRPr="00F701D1" w:rsidRDefault="005E3455" w:rsidP="00E94203">
            <w:pPr>
              <w:spacing w:after="100"/>
              <w:jc w:val="center"/>
              <w:rPr>
                <w:ins w:id="835" w:author="fang wentong" w:date="2021-11-06T02:01:00Z"/>
                <w:rFonts w:ascii="Arial" w:hAnsi="Arial" w:cs="Arial"/>
                <w:color w:val="000000" w:themeColor="text1"/>
                <w:sz w:val="19"/>
                <w:szCs w:val="19"/>
                <w:shd w:val="clear" w:color="auto" w:fill="FFFFFF"/>
                <w:lang w:eastAsia="zh-CN"/>
                <w:rPrChange w:id="836" w:author="Chengheng Liao" w:date="2021-11-06T10:37:00Z">
                  <w:rPr>
                    <w:ins w:id="837" w:author="fang wentong" w:date="2021-11-06T02:01:00Z"/>
                    <w:rFonts w:ascii="Arial" w:hAnsi="Arial" w:cs="Arial"/>
                    <w:color w:val="000000" w:themeColor="text1"/>
                    <w:sz w:val="22"/>
                    <w:szCs w:val="22"/>
                    <w:shd w:val="clear" w:color="auto" w:fill="FFFFFF"/>
                    <w:lang w:eastAsia="zh-CN"/>
                  </w:rPr>
                </w:rPrChange>
              </w:rPr>
            </w:pPr>
            <w:ins w:id="838" w:author="fang wentong" w:date="2021-11-06T02:01:00Z">
              <w:r w:rsidRPr="00F701D1">
                <w:rPr>
                  <w:rFonts w:ascii="Arial" w:hAnsi="Arial" w:cs="Arial"/>
                  <w:color w:val="000000" w:themeColor="text1"/>
                  <w:sz w:val="19"/>
                  <w:szCs w:val="19"/>
                  <w:shd w:val="clear" w:color="auto" w:fill="FFFFFF"/>
                  <w:lang w:eastAsia="zh-CN"/>
                  <w:rPrChange w:id="83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840" w:author="Chengheng Liao" w:date="2021-11-06T10:38:00Z">
              <w:tcPr>
                <w:tcW w:w="1062" w:type="dxa"/>
                <w:vAlign w:val="center"/>
              </w:tcPr>
            </w:tcPrChange>
          </w:tcPr>
          <w:p w14:paraId="36634747" w14:textId="77777777" w:rsidR="005E3455" w:rsidRPr="00F701D1" w:rsidRDefault="005E3455" w:rsidP="00E94203">
            <w:pPr>
              <w:spacing w:after="100"/>
              <w:jc w:val="center"/>
              <w:rPr>
                <w:ins w:id="841" w:author="fang wentong" w:date="2021-11-06T02:01:00Z"/>
                <w:rFonts w:ascii="Arial" w:hAnsi="Arial" w:cs="Arial"/>
                <w:color w:val="000000" w:themeColor="text1"/>
                <w:sz w:val="19"/>
                <w:szCs w:val="19"/>
                <w:shd w:val="clear" w:color="auto" w:fill="FFFFFF"/>
                <w:lang w:eastAsia="zh-CN"/>
                <w:rPrChange w:id="842" w:author="Chengheng Liao" w:date="2021-11-06T10:37:00Z">
                  <w:rPr>
                    <w:ins w:id="843" w:author="fang wentong" w:date="2021-11-06T02:01:00Z"/>
                    <w:rFonts w:ascii="Arial" w:hAnsi="Arial" w:cs="Arial"/>
                    <w:color w:val="000000" w:themeColor="text1"/>
                    <w:sz w:val="22"/>
                    <w:szCs w:val="22"/>
                    <w:shd w:val="clear" w:color="auto" w:fill="FFFFFF"/>
                    <w:lang w:eastAsia="zh-CN"/>
                  </w:rPr>
                </w:rPrChange>
              </w:rPr>
            </w:pPr>
            <w:ins w:id="844" w:author="fang wentong" w:date="2021-11-06T02:01:00Z">
              <w:r w:rsidRPr="00F701D1">
                <w:rPr>
                  <w:rFonts w:ascii="Arial" w:hAnsi="Arial" w:cs="Arial"/>
                  <w:color w:val="000000" w:themeColor="text1"/>
                  <w:sz w:val="19"/>
                  <w:szCs w:val="19"/>
                  <w:shd w:val="clear" w:color="auto" w:fill="FFFFFF"/>
                  <w:lang w:eastAsia="zh-CN"/>
                  <w:rPrChange w:id="84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846" w:author="Chengheng Liao" w:date="2021-11-06T10:38:00Z">
              <w:tcPr>
                <w:tcW w:w="2258" w:type="dxa"/>
                <w:vAlign w:val="center"/>
              </w:tcPr>
            </w:tcPrChange>
          </w:tcPr>
          <w:p w14:paraId="19B24BDB" w14:textId="77777777" w:rsidR="005E3455" w:rsidRPr="00F701D1" w:rsidRDefault="005E3455" w:rsidP="00E94203">
            <w:pPr>
              <w:spacing w:after="100"/>
              <w:jc w:val="center"/>
              <w:rPr>
                <w:ins w:id="847" w:author="fang wentong" w:date="2021-11-06T02:01:00Z"/>
                <w:rFonts w:ascii="Arial" w:hAnsi="Arial" w:cs="Arial"/>
                <w:color w:val="000000" w:themeColor="text1"/>
                <w:sz w:val="19"/>
                <w:szCs w:val="19"/>
                <w:shd w:val="clear" w:color="auto" w:fill="FFFFFF"/>
                <w:lang w:eastAsia="zh-CN"/>
                <w:rPrChange w:id="848" w:author="Chengheng Liao" w:date="2021-11-06T10:37:00Z">
                  <w:rPr>
                    <w:ins w:id="849" w:author="fang wentong" w:date="2021-11-06T02:01:00Z"/>
                    <w:rFonts w:ascii="Arial" w:hAnsi="Arial" w:cs="Arial"/>
                    <w:color w:val="000000" w:themeColor="text1"/>
                    <w:sz w:val="22"/>
                    <w:szCs w:val="22"/>
                    <w:shd w:val="clear" w:color="auto" w:fill="FFFFFF"/>
                    <w:lang w:eastAsia="zh-CN"/>
                  </w:rPr>
                </w:rPrChange>
              </w:rPr>
            </w:pPr>
            <w:ins w:id="850" w:author="fang wentong" w:date="2021-11-06T02:01:00Z">
              <w:r w:rsidRPr="00F701D1">
                <w:rPr>
                  <w:rFonts w:ascii="Arial" w:eastAsia="SimSun" w:hAnsi="Arial" w:cs="Arial"/>
                  <w:color w:val="000000" w:themeColor="text1"/>
                  <w:sz w:val="19"/>
                  <w:szCs w:val="19"/>
                  <w:shd w:val="clear" w:color="auto" w:fill="FFFFFF"/>
                  <w:lang w:eastAsia="zh-CN"/>
                  <w:rPrChange w:id="851" w:author="Chengheng Liao" w:date="2021-11-06T10:37:00Z">
                    <w:rPr>
                      <w:rFonts w:ascii="Arial" w:eastAsia="SimSun" w:hAnsi="Arial" w:cs="Arial"/>
                      <w:color w:val="000000" w:themeColor="text1"/>
                      <w:sz w:val="22"/>
                      <w:szCs w:val="22"/>
                      <w:shd w:val="clear" w:color="auto" w:fill="FFFFFF"/>
                      <w:lang w:eastAsia="zh-CN"/>
                    </w:rPr>
                  </w:rPrChange>
                </w:rPr>
                <w:t>Infiltrating duct carcinoma</w:t>
              </w:r>
            </w:ins>
          </w:p>
        </w:tc>
        <w:tc>
          <w:tcPr>
            <w:tcW w:w="0" w:type="auto"/>
            <w:vAlign w:val="center"/>
            <w:tcPrChange w:id="852" w:author="Chengheng Liao" w:date="2021-11-06T10:38:00Z">
              <w:tcPr>
                <w:tcW w:w="1083" w:type="dxa"/>
                <w:vAlign w:val="center"/>
              </w:tcPr>
            </w:tcPrChange>
          </w:tcPr>
          <w:p w14:paraId="6814DAF6" w14:textId="77777777" w:rsidR="005E3455" w:rsidRPr="00F701D1" w:rsidRDefault="005E3455" w:rsidP="00E94203">
            <w:pPr>
              <w:spacing w:after="100"/>
              <w:jc w:val="center"/>
              <w:rPr>
                <w:ins w:id="853" w:author="fang wentong" w:date="2021-11-06T02:01:00Z"/>
                <w:rFonts w:ascii="Arial" w:hAnsi="Arial" w:cs="Arial"/>
                <w:color w:val="000000" w:themeColor="text1"/>
                <w:sz w:val="19"/>
                <w:szCs w:val="19"/>
                <w:shd w:val="clear" w:color="auto" w:fill="FFFFFF"/>
                <w:lang w:eastAsia="zh-CN"/>
                <w:rPrChange w:id="854" w:author="Chengheng Liao" w:date="2021-11-06T10:37:00Z">
                  <w:rPr>
                    <w:ins w:id="855" w:author="fang wentong" w:date="2021-11-06T02:01:00Z"/>
                    <w:rFonts w:ascii="Arial" w:hAnsi="Arial" w:cs="Arial"/>
                    <w:color w:val="000000" w:themeColor="text1"/>
                    <w:sz w:val="22"/>
                    <w:szCs w:val="22"/>
                    <w:shd w:val="clear" w:color="auto" w:fill="FFFFFF"/>
                    <w:lang w:eastAsia="zh-CN"/>
                  </w:rPr>
                </w:rPrChange>
              </w:rPr>
            </w:pPr>
            <w:ins w:id="856" w:author="fang wentong" w:date="2021-11-06T02:01:00Z">
              <w:r w:rsidRPr="00F701D1">
                <w:rPr>
                  <w:rFonts w:ascii="Arial" w:hAnsi="Arial" w:cs="Arial"/>
                  <w:color w:val="000000" w:themeColor="text1"/>
                  <w:sz w:val="19"/>
                  <w:szCs w:val="19"/>
                  <w:shd w:val="clear" w:color="auto" w:fill="FFFFFF"/>
                  <w:lang w:eastAsia="zh-CN"/>
                  <w:rPrChange w:id="85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858" w:author="Chengheng Liao" w:date="2021-11-06T10:38:00Z">
              <w:tcPr>
                <w:tcW w:w="3164" w:type="dxa"/>
                <w:vAlign w:val="center"/>
              </w:tcPr>
            </w:tcPrChange>
          </w:tcPr>
          <w:p w14:paraId="0320F75F" w14:textId="77777777" w:rsidR="005E3455" w:rsidRPr="00F701D1" w:rsidRDefault="005E3455" w:rsidP="00E94203">
            <w:pPr>
              <w:spacing w:after="100"/>
              <w:jc w:val="center"/>
              <w:rPr>
                <w:ins w:id="859" w:author="fang wentong" w:date="2021-11-06T02:01:00Z"/>
                <w:rFonts w:ascii="Arial" w:hAnsi="Arial" w:cs="Arial"/>
                <w:color w:val="000000" w:themeColor="text1"/>
                <w:sz w:val="19"/>
                <w:szCs w:val="19"/>
                <w:shd w:val="clear" w:color="auto" w:fill="FFFFFF"/>
                <w:lang w:eastAsia="zh-CN"/>
                <w:rPrChange w:id="860" w:author="Chengheng Liao" w:date="2021-11-06T10:37:00Z">
                  <w:rPr>
                    <w:ins w:id="861" w:author="fang wentong" w:date="2021-11-06T02:01:00Z"/>
                    <w:rFonts w:ascii="Arial" w:hAnsi="Arial" w:cs="Arial"/>
                    <w:color w:val="000000" w:themeColor="text1"/>
                    <w:sz w:val="22"/>
                    <w:szCs w:val="22"/>
                    <w:shd w:val="clear" w:color="auto" w:fill="FFFFFF"/>
                    <w:lang w:eastAsia="zh-CN"/>
                  </w:rPr>
                </w:rPrChange>
              </w:rPr>
            </w:pPr>
            <w:ins w:id="862" w:author="fang wentong" w:date="2021-11-06T02:01:00Z">
              <w:r w:rsidRPr="00F701D1">
                <w:rPr>
                  <w:rFonts w:ascii="Arial" w:hAnsi="Arial" w:cs="Arial"/>
                  <w:color w:val="000000" w:themeColor="text1"/>
                  <w:sz w:val="19"/>
                  <w:szCs w:val="19"/>
                  <w:shd w:val="clear" w:color="auto" w:fill="FFFFFF"/>
                  <w:lang w:eastAsia="zh-CN"/>
                  <w:rPrChange w:id="86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864" w:author="Chengheng Liao" w:date="2021-11-06T10:38:00Z">
              <w:tcPr>
                <w:tcW w:w="2719" w:type="dxa"/>
                <w:vAlign w:val="center"/>
              </w:tcPr>
            </w:tcPrChange>
          </w:tcPr>
          <w:p w14:paraId="22BEAF7C" w14:textId="77777777" w:rsidR="005E3455" w:rsidRPr="00F701D1" w:rsidRDefault="005E3455" w:rsidP="00E94203">
            <w:pPr>
              <w:spacing w:after="100"/>
              <w:jc w:val="center"/>
              <w:rPr>
                <w:ins w:id="865" w:author="fang wentong" w:date="2021-11-06T02:01:00Z"/>
                <w:rFonts w:ascii="Arial" w:hAnsi="Arial" w:cs="Arial"/>
                <w:color w:val="000000" w:themeColor="text1"/>
                <w:sz w:val="19"/>
                <w:szCs w:val="19"/>
                <w:shd w:val="clear" w:color="auto" w:fill="FFFFFF"/>
                <w:lang w:eastAsia="zh-CN"/>
                <w:rPrChange w:id="866" w:author="Chengheng Liao" w:date="2021-11-06T10:37:00Z">
                  <w:rPr>
                    <w:ins w:id="867" w:author="fang wentong" w:date="2021-11-06T02:01:00Z"/>
                    <w:rFonts w:ascii="Arial" w:hAnsi="Arial" w:cs="Arial"/>
                    <w:color w:val="000000" w:themeColor="text1"/>
                    <w:sz w:val="22"/>
                    <w:szCs w:val="22"/>
                    <w:shd w:val="clear" w:color="auto" w:fill="FFFFFF"/>
                    <w:lang w:eastAsia="zh-CN"/>
                  </w:rPr>
                </w:rPrChange>
              </w:rPr>
            </w:pPr>
            <w:ins w:id="868" w:author="fang wentong" w:date="2021-11-06T02:01:00Z">
              <w:r w:rsidRPr="00F701D1">
                <w:rPr>
                  <w:rFonts w:ascii="Arial" w:hAnsi="Arial" w:cs="Arial"/>
                  <w:color w:val="000000" w:themeColor="text1"/>
                  <w:sz w:val="19"/>
                  <w:szCs w:val="19"/>
                  <w:shd w:val="clear" w:color="auto" w:fill="FFFFFF"/>
                  <w:lang w:eastAsia="zh-CN"/>
                  <w:rPrChange w:id="86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53825225" w14:textId="77777777" w:rsidTr="00F701D1">
        <w:trPr>
          <w:trHeight w:val="106"/>
          <w:jc w:val="center"/>
          <w:ins w:id="870" w:author="fang wentong" w:date="2021-11-06T02:01:00Z"/>
          <w:trPrChange w:id="871" w:author="Chengheng Liao" w:date="2021-11-06T10:38:00Z">
            <w:trPr>
              <w:trHeight w:val="106"/>
              <w:jc w:val="center"/>
            </w:trPr>
          </w:trPrChange>
        </w:trPr>
        <w:tc>
          <w:tcPr>
            <w:tcW w:w="0" w:type="auto"/>
            <w:vAlign w:val="center"/>
            <w:tcPrChange w:id="872" w:author="Chengheng Liao" w:date="2021-11-06T10:38:00Z">
              <w:tcPr>
                <w:tcW w:w="898" w:type="dxa"/>
                <w:vAlign w:val="center"/>
              </w:tcPr>
            </w:tcPrChange>
          </w:tcPr>
          <w:p w14:paraId="3E097EF6" w14:textId="77777777" w:rsidR="005E3455" w:rsidRPr="00F701D1" w:rsidRDefault="005E3455" w:rsidP="00E94203">
            <w:pPr>
              <w:spacing w:after="100"/>
              <w:jc w:val="center"/>
              <w:rPr>
                <w:ins w:id="873" w:author="fang wentong" w:date="2021-11-06T02:01:00Z"/>
                <w:rFonts w:ascii="Arial" w:hAnsi="Arial" w:cs="Arial"/>
                <w:color w:val="000000" w:themeColor="text1"/>
                <w:sz w:val="19"/>
                <w:szCs w:val="19"/>
                <w:shd w:val="clear" w:color="auto" w:fill="FFFFFF"/>
                <w:lang w:eastAsia="zh-CN"/>
                <w:rPrChange w:id="874" w:author="Chengheng Liao" w:date="2021-11-06T10:37:00Z">
                  <w:rPr>
                    <w:ins w:id="875" w:author="fang wentong" w:date="2021-11-06T02:01:00Z"/>
                    <w:rFonts w:ascii="Arial" w:hAnsi="Arial" w:cs="Arial"/>
                    <w:color w:val="000000" w:themeColor="text1"/>
                    <w:sz w:val="22"/>
                    <w:szCs w:val="22"/>
                    <w:shd w:val="clear" w:color="auto" w:fill="FFFFFF"/>
                    <w:lang w:eastAsia="zh-CN"/>
                  </w:rPr>
                </w:rPrChange>
              </w:rPr>
            </w:pPr>
            <w:ins w:id="876" w:author="fang wentong" w:date="2021-11-06T02:01:00Z">
              <w:r w:rsidRPr="00F701D1">
                <w:rPr>
                  <w:rFonts w:ascii="Arial" w:hAnsi="Arial" w:cs="Arial"/>
                  <w:color w:val="000000" w:themeColor="text1"/>
                  <w:sz w:val="19"/>
                  <w:szCs w:val="19"/>
                  <w:shd w:val="clear" w:color="auto" w:fill="FFFFFF"/>
                  <w:lang w:eastAsia="zh-CN"/>
                  <w:rPrChange w:id="877" w:author="Chengheng Liao" w:date="2021-11-06T10:37:00Z">
                    <w:rPr>
                      <w:rFonts w:ascii="Arial" w:hAnsi="Arial" w:cs="Arial"/>
                      <w:color w:val="000000" w:themeColor="text1"/>
                      <w:sz w:val="22"/>
                      <w:szCs w:val="22"/>
                      <w:shd w:val="clear" w:color="auto" w:fill="FFFFFF"/>
                      <w:lang w:eastAsia="zh-CN"/>
                    </w:rPr>
                  </w:rPrChange>
                </w:rPr>
                <w:t>#12</w:t>
              </w:r>
            </w:ins>
          </w:p>
        </w:tc>
        <w:tc>
          <w:tcPr>
            <w:tcW w:w="0" w:type="auto"/>
            <w:vAlign w:val="center"/>
            <w:tcPrChange w:id="878" w:author="Chengheng Liao" w:date="2021-11-06T10:38:00Z">
              <w:tcPr>
                <w:tcW w:w="903" w:type="dxa"/>
                <w:vAlign w:val="center"/>
              </w:tcPr>
            </w:tcPrChange>
          </w:tcPr>
          <w:p w14:paraId="0D587F02" w14:textId="77777777" w:rsidR="005E3455" w:rsidRPr="00F701D1" w:rsidRDefault="005E3455" w:rsidP="00E94203">
            <w:pPr>
              <w:spacing w:after="100"/>
              <w:jc w:val="center"/>
              <w:rPr>
                <w:ins w:id="879" w:author="fang wentong" w:date="2021-11-06T02:01:00Z"/>
                <w:rFonts w:ascii="Arial" w:hAnsi="Arial" w:cs="Arial"/>
                <w:color w:val="000000" w:themeColor="text1"/>
                <w:sz w:val="19"/>
                <w:szCs w:val="19"/>
                <w:shd w:val="clear" w:color="auto" w:fill="FFFFFF"/>
                <w:lang w:eastAsia="zh-CN"/>
                <w:rPrChange w:id="880" w:author="Chengheng Liao" w:date="2021-11-06T10:37:00Z">
                  <w:rPr>
                    <w:ins w:id="881" w:author="fang wentong" w:date="2021-11-06T02:01:00Z"/>
                    <w:rFonts w:ascii="Arial" w:hAnsi="Arial" w:cs="Arial"/>
                    <w:color w:val="000000" w:themeColor="text1"/>
                    <w:sz w:val="22"/>
                    <w:szCs w:val="22"/>
                    <w:shd w:val="clear" w:color="auto" w:fill="FFFFFF"/>
                    <w:lang w:eastAsia="zh-CN"/>
                  </w:rPr>
                </w:rPrChange>
              </w:rPr>
            </w:pPr>
            <w:ins w:id="882" w:author="fang wentong" w:date="2021-11-06T02:01:00Z">
              <w:r w:rsidRPr="00F701D1">
                <w:rPr>
                  <w:rFonts w:ascii="Arial" w:hAnsi="Arial" w:cs="Arial"/>
                  <w:color w:val="000000" w:themeColor="text1"/>
                  <w:sz w:val="19"/>
                  <w:szCs w:val="19"/>
                  <w:shd w:val="clear" w:color="auto" w:fill="FFFFFF"/>
                  <w:lang w:eastAsia="zh-CN"/>
                  <w:rPrChange w:id="88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884" w:author="Chengheng Liao" w:date="2021-11-06T10:38:00Z">
              <w:tcPr>
                <w:tcW w:w="1646" w:type="dxa"/>
                <w:vAlign w:val="center"/>
              </w:tcPr>
            </w:tcPrChange>
          </w:tcPr>
          <w:p w14:paraId="170D28D3" w14:textId="77777777" w:rsidR="005E3455" w:rsidRPr="00F701D1" w:rsidRDefault="005E3455" w:rsidP="00E94203">
            <w:pPr>
              <w:spacing w:after="100"/>
              <w:jc w:val="center"/>
              <w:rPr>
                <w:ins w:id="885" w:author="fang wentong" w:date="2021-11-06T02:01:00Z"/>
                <w:rFonts w:ascii="Arial" w:hAnsi="Arial" w:cs="Arial"/>
                <w:color w:val="000000" w:themeColor="text1"/>
                <w:sz w:val="19"/>
                <w:szCs w:val="19"/>
                <w:shd w:val="clear" w:color="auto" w:fill="FFFFFF"/>
                <w:lang w:eastAsia="zh-CN"/>
                <w:rPrChange w:id="886" w:author="Chengheng Liao" w:date="2021-11-06T10:37:00Z">
                  <w:rPr>
                    <w:ins w:id="887" w:author="fang wentong" w:date="2021-11-06T02:01:00Z"/>
                    <w:rFonts w:ascii="Arial" w:hAnsi="Arial" w:cs="Arial"/>
                    <w:color w:val="000000" w:themeColor="text1"/>
                    <w:sz w:val="22"/>
                    <w:szCs w:val="22"/>
                    <w:shd w:val="clear" w:color="auto" w:fill="FFFFFF"/>
                    <w:lang w:eastAsia="zh-CN"/>
                  </w:rPr>
                </w:rPrChange>
              </w:rPr>
            </w:pPr>
            <w:ins w:id="888" w:author="fang wentong" w:date="2021-11-06T02:01:00Z">
              <w:r w:rsidRPr="00F701D1">
                <w:rPr>
                  <w:rFonts w:ascii="Arial" w:hAnsi="Arial" w:cs="Arial"/>
                  <w:color w:val="000000" w:themeColor="text1"/>
                  <w:sz w:val="19"/>
                  <w:szCs w:val="19"/>
                  <w:shd w:val="clear" w:color="auto" w:fill="FFFFFF"/>
                  <w:lang w:eastAsia="zh-CN"/>
                  <w:rPrChange w:id="88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890" w:author="Chengheng Liao" w:date="2021-11-06T10:38:00Z">
              <w:tcPr>
                <w:tcW w:w="1062" w:type="dxa"/>
                <w:vAlign w:val="center"/>
              </w:tcPr>
            </w:tcPrChange>
          </w:tcPr>
          <w:p w14:paraId="6EE3E9DC" w14:textId="77777777" w:rsidR="005E3455" w:rsidRPr="00F701D1" w:rsidRDefault="005E3455" w:rsidP="00E94203">
            <w:pPr>
              <w:spacing w:after="100"/>
              <w:jc w:val="center"/>
              <w:rPr>
                <w:ins w:id="891" w:author="fang wentong" w:date="2021-11-06T02:01:00Z"/>
                <w:rFonts w:ascii="Arial" w:hAnsi="Arial" w:cs="Arial"/>
                <w:color w:val="000000" w:themeColor="text1"/>
                <w:sz w:val="19"/>
                <w:szCs w:val="19"/>
                <w:shd w:val="clear" w:color="auto" w:fill="FFFFFF"/>
                <w:lang w:eastAsia="zh-CN"/>
                <w:rPrChange w:id="892" w:author="Chengheng Liao" w:date="2021-11-06T10:37:00Z">
                  <w:rPr>
                    <w:ins w:id="893" w:author="fang wentong" w:date="2021-11-06T02:01:00Z"/>
                    <w:rFonts w:ascii="Arial" w:hAnsi="Arial" w:cs="Arial"/>
                    <w:color w:val="000000" w:themeColor="text1"/>
                    <w:sz w:val="22"/>
                    <w:szCs w:val="22"/>
                    <w:shd w:val="clear" w:color="auto" w:fill="FFFFFF"/>
                    <w:lang w:eastAsia="zh-CN"/>
                  </w:rPr>
                </w:rPrChange>
              </w:rPr>
            </w:pPr>
            <w:ins w:id="894" w:author="fang wentong" w:date="2021-11-06T02:01:00Z">
              <w:r w:rsidRPr="00F701D1">
                <w:rPr>
                  <w:rFonts w:ascii="Arial" w:hAnsi="Arial" w:cs="Arial"/>
                  <w:color w:val="000000" w:themeColor="text1"/>
                  <w:sz w:val="19"/>
                  <w:szCs w:val="19"/>
                  <w:shd w:val="clear" w:color="auto" w:fill="FFFFFF"/>
                  <w:lang w:eastAsia="zh-CN"/>
                  <w:rPrChange w:id="89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896" w:author="Chengheng Liao" w:date="2021-11-06T10:38:00Z">
              <w:tcPr>
                <w:tcW w:w="2258" w:type="dxa"/>
                <w:vAlign w:val="center"/>
              </w:tcPr>
            </w:tcPrChange>
          </w:tcPr>
          <w:p w14:paraId="388F9A81" w14:textId="77777777" w:rsidR="005E3455" w:rsidRPr="00F701D1" w:rsidRDefault="005E3455" w:rsidP="00E94203">
            <w:pPr>
              <w:spacing w:after="100"/>
              <w:jc w:val="center"/>
              <w:rPr>
                <w:ins w:id="897" w:author="fang wentong" w:date="2021-11-06T02:01:00Z"/>
                <w:rFonts w:ascii="Arial" w:hAnsi="Arial" w:cs="Arial"/>
                <w:color w:val="000000" w:themeColor="text1"/>
                <w:sz w:val="19"/>
                <w:szCs w:val="19"/>
                <w:shd w:val="clear" w:color="auto" w:fill="FFFFFF"/>
                <w:lang w:eastAsia="zh-CN"/>
                <w:rPrChange w:id="898" w:author="Chengheng Liao" w:date="2021-11-06T10:37:00Z">
                  <w:rPr>
                    <w:ins w:id="899" w:author="fang wentong" w:date="2021-11-06T02:01:00Z"/>
                    <w:rFonts w:ascii="Arial" w:hAnsi="Arial" w:cs="Arial"/>
                    <w:color w:val="000000" w:themeColor="text1"/>
                    <w:sz w:val="22"/>
                    <w:szCs w:val="22"/>
                    <w:shd w:val="clear" w:color="auto" w:fill="FFFFFF"/>
                    <w:lang w:eastAsia="zh-CN"/>
                  </w:rPr>
                </w:rPrChange>
              </w:rPr>
            </w:pPr>
            <w:ins w:id="900" w:author="fang wentong" w:date="2021-11-06T02:01:00Z">
              <w:r w:rsidRPr="00F701D1">
                <w:rPr>
                  <w:rFonts w:ascii="Arial" w:eastAsia="SimSun" w:hAnsi="Arial" w:cs="Arial"/>
                  <w:color w:val="000000" w:themeColor="text1"/>
                  <w:sz w:val="19"/>
                  <w:szCs w:val="19"/>
                  <w:shd w:val="clear" w:color="auto" w:fill="FFFFFF"/>
                  <w:lang w:eastAsia="zh-CN"/>
                  <w:rPrChange w:id="901" w:author="Chengheng Liao" w:date="2021-11-06T10:37:00Z">
                    <w:rPr>
                      <w:rFonts w:ascii="Arial" w:eastAsia="SimSun" w:hAnsi="Arial" w:cs="Arial"/>
                      <w:color w:val="000000" w:themeColor="text1"/>
                      <w:sz w:val="22"/>
                      <w:szCs w:val="22"/>
                      <w:shd w:val="clear" w:color="auto" w:fill="FFFFFF"/>
                      <w:lang w:eastAsia="zh-CN"/>
                    </w:rPr>
                  </w:rPrChange>
                </w:rPr>
                <w:t>infiltrating carcinoma</w:t>
              </w:r>
            </w:ins>
          </w:p>
        </w:tc>
        <w:tc>
          <w:tcPr>
            <w:tcW w:w="0" w:type="auto"/>
            <w:vAlign w:val="center"/>
            <w:tcPrChange w:id="902" w:author="Chengheng Liao" w:date="2021-11-06T10:38:00Z">
              <w:tcPr>
                <w:tcW w:w="1083" w:type="dxa"/>
                <w:vAlign w:val="center"/>
              </w:tcPr>
            </w:tcPrChange>
          </w:tcPr>
          <w:p w14:paraId="78270AD2" w14:textId="77777777" w:rsidR="005E3455" w:rsidRPr="00F701D1" w:rsidRDefault="005E3455" w:rsidP="00E94203">
            <w:pPr>
              <w:spacing w:after="100"/>
              <w:jc w:val="center"/>
              <w:rPr>
                <w:ins w:id="903" w:author="fang wentong" w:date="2021-11-06T02:01:00Z"/>
                <w:rFonts w:ascii="Arial" w:hAnsi="Arial" w:cs="Arial"/>
                <w:color w:val="000000" w:themeColor="text1"/>
                <w:sz w:val="19"/>
                <w:szCs w:val="19"/>
                <w:shd w:val="clear" w:color="auto" w:fill="FFFFFF"/>
                <w:lang w:eastAsia="zh-CN"/>
                <w:rPrChange w:id="904" w:author="Chengheng Liao" w:date="2021-11-06T10:37:00Z">
                  <w:rPr>
                    <w:ins w:id="905" w:author="fang wentong" w:date="2021-11-06T02:01:00Z"/>
                    <w:rFonts w:ascii="Arial" w:hAnsi="Arial" w:cs="Arial"/>
                    <w:color w:val="000000" w:themeColor="text1"/>
                    <w:sz w:val="22"/>
                    <w:szCs w:val="22"/>
                    <w:shd w:val="clear" w:color="auto" w:fill="FFFFFF"/>
                    <w:lang w:eastAsia="zh-CN"/>
                  </w:rPr>
                </w:rPrChange>
              </w:rPr>
            </w:pPr>
            <w:ins w:id="906" w:author="fang wentong" w:date="2021-11-06T02:01:00Z">
              <w:r w:rsidRPr="00F701D1">
                <w:rPr>
                  <w:rFonts w:ascii="Arial" w:hAnsi="Arial" w:cs="Arial"/>
                  <w:color w:val="000000" w:themeColor="text1"/>
                  <w:sz w:val="19"/>
                  <w:szCs w:val="19"/>
                  <w:shd w:val="clear" w:color="auto" w:fill="FFFFFF"/>
                  <w:lang w:eastAsia="zh-CN"/>
                  <w:rPrChange w:id="90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908" w:author="Chengheng Liao" w:date="2021-11-06T10:38:00Z">
              <w:tcPr>
                <w:tcW w:w="3164" w:type="dxa"/>
                <w:vAlign w:val="center"/>
              </w:tcPr>
            </w:tcPrChange>
          </w:tcPr>
          <w:p w14:paraId="0CD710D4" w14:textId="77777777" w:rsidR="005E3455" w:rsidRPr="00F701D1" w:rsidRDefault="005E3455" w:rsidP="00E94203">
            <w:pPr>
              <w:spacing w:after="100"/>
              <w:jc w:val="center"/>
              <w:rPr>
                <w:ins w:id="909" w:author="fang wentong" w:date="2021-11-06T02:01:00Z"/>
                <w:rFonts w:ascii="Arial" w:hAnsi="Arial" w:cs="Arial"/>
                <w:color w:val="000000" w:themeColor="text1"/>
                <w:sz w:val="19"/>
                <w:szCs w:val="19"/>
                <w:shd w:val="clear" w:color="auto" w:fill="FFFFFF"/>
                <w:lang w:eastAsia="zh-CN"/>
                <w:rPrChange w:id="910" w:author="Chengheng Liao" w:date="2021-11-06T10:37:00Z">
                  <w:rPr>
                    <w:ins w:id="911" w:author="fang wentong" w:date="2021-11-06T02:01:00Z"/>
                    <w:rFonts w:ascii="Arial" w:hAnsi="Arial" w:cs="Arial"/>
                    <w:color w:val="000000" w:themeColor="text1"/>
                    <w:sz w:val="22"/>
                    <w:szCs w:val="22"/>
                    <w:shd w:val="clear" w:color="auto" w:fill="FFFFFF"/>
                    <w:lang w:eastAsia="zh-CN"/>
                  </w:rPr>
                </w:rPrChange>
              </w:rPr>
            </w:pPr>
            <w:ins w:id="912" w:author="fang wentong" w:date="2021-11-06T02:01:00Z">
              <w:r w:rsidRPr="00F701D1">
                <w:rPr>
                  <w:rFonts w:ascii="Arial" w:hAnsi="Arial" w:cs="Arial"/>
                  <w:color w:val="000000" w:themeColor="text1"/>
                  <w:sz w:val="19"/>
                  <w:szCs w:val="19"/>
                  <w:shd w:val="clear" w:color="auto" w:fill="FFFFFF"/>
                  <w:lang w:eastAsia="zh-CN"/>
                  <w:rPrChange w:id="9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914" w:author="Chengheng Liao" w:date="2021-11-06T10:38:00Z">
              <w:tcPr>
                <w:tcW w:w="2719" w:type="dxa"/>
                <w:vAlign w:val="center"/>
              </w:tcPr>
            </w:tcPrChange>
          </w:tcPr>
          <w:p w14:paraId="31AD5648" w14:textId="77777777" w:rsidR="005E3455" w:rsidRPr="00F701D1" w:rsidRDefault="005E3455" w:rsidP="00E94203">
            <w:pPr>
              <w:spacing w:after="100"/>
              <w:jc w:val="center"/>
              <w:rPr>
                <w:ins w:id="915" w:author="fang wentong" w:date="2021-11-06T02:01:00Z"/>
                <w:rFonts w:ascii="Arial" w:hAnsi="Arial" w:cs="Arial"/>
                <w:color w:val="000000" w:themeColor="text1"/>
                <w:sz w:val="19"/>
                <w:szCs w:val="19"/>
                <w:shd w:val="clear" w:color="auto" w:fill="FFFFFF"/>
                <w:lang w:eastAsia="zh-CN"/>
                <w:rPrChange w:id="916" w:author="Chengheng Liao" w:date="2021-11-06T10:37:00Z">
                  <w:rPr>
                    <w:ins w:id="917" w:author="fang wentong" w:date="2021-11-06T02:01:00Z"/>
                    <w:rFonts w:ascii="Arial" w:hAnsi="Arial" w:cs="Arial"/>
                    <w:color w:val="000000" w:themeColor="text1"/>
                    <w:sz w:val="22"/>
                    <w:szCs w:val="22"/>
                    <w:shd w:val="clear" w:color="auto" w:fill="FFFFFF"/>
                    <w:lang w:eastAsia="zh-CN"/>
                  </w:rPr>
                </w:rPrChange>
              </w:rPr>
            </w:pPr>
            <w:ins w:id="918" w:author="fang wentong" w:date="2021-11-06T02:01:00Z">
              <w:r w:rsidRPr="00F701D1">
                <w:rPr>
                  <w:rFonts w:ascii="Arial" w:hAnsi="Arial" w:cs="Arial"/>
                  <w:color w:val="000000" w:themeColor="text1"/>
                  <w:sz w:val="19"/>
                  <w:szCs w:val="19"/>
                  <w:shd w:val="clear" w:color="auto" w:fill="FFFFFF"/>
                  <w:lang w:eastAsia="zh-CN"/>
                  <w:rPrChange w:id="91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3C2A0AD6" w14:textId="77777777" w:rsidTr="00F701D1">
        <w:trPr>
          <w:trHeight w:val="106"/>
          <w:jc w:val="center"/>
          <w:ins w:id="920" w:author="fang wentong" w:date="2021-11-06T02:01:00Z"/>
          <w:trPrChange w:id="921" w:author="Chengheng Liao" w:date="2021-11-06T10:38:00Z">
            <w:trPr>
              <w:trHeight w:val="106"/>
              <w:jc w:val="center"/>
            </w:trPr>
          </w:trPrChange>
        </w:trPr>
        <w:tc>
          <w:tcPr>
            <w:tcW w:w="0" w:type="auto"/>
            <w:vAlign w:val="center"/>
            <w:tcPrChange w:id="922" w:author="Chengheng Liao" w:date="2021-11-06T10:38:00Z">
              <w:tcPr>
                <w:tcW w:w="898" w:type="dxa"/>
                <w:vAlign w:val="center"/>
              </w:tcPr>
            </w:tcPrChange>
          </w:tcPr>
          <w:p w14:paraId="140599B0" w14:textId="77777777" w:rsidR="005E3455" w:rsidRPr="00F701D1" w:rsidRDefault="005E3455" w:rsidP="00E94203">
            <w:pPr>
              <w:spacing w:after="100"/>
              <w:jc w:val="center"/>
              <w:rPr>
                <w:ins w:id="923" w:author="fang wentong" w:date="2021-11-06T02:01:00Z"/>
                <w:rFonts w:ascii="Arial" w:hAnsi="Arial" w:cs="Arial"/>
                <w:color w:val="000000" w:themeColor="text1"/>
                <w:sz w:val="19"/>
                <w:szCs w:val="19"/>
                <w:shd w:val="clear" w:color="auto" w:fill="FFFFFF"/>
                <w:lang w:eastAsia="zh-CN"/>
                <w:rPrChange w:id="924" w:author="Chengheng Liao" w:date="2021-11-06T10:37:00Z">
                  <w:rPr>
                    <w:ins w:id="925" w:author="fang wentong" w:date="2021-11-06T02:01:00Z"/>
                    <w:rFonts w:ascii="Arial" w:hAnsi="Arial" w:cs="Arial"/>
                    <w:color w:val="000000" w:themeColor="text1"/>
                    <w:sz w:val="22"/>
                    <w:szCs w:val="22"/>
                    <w:shd w:val="clear" w:color="auto" w:fill="FFFFFF"/>
                    <w:lang w:eastAsia="zh-CN"/>
                  </w:rPr>
                </w:rPrChange>
              </w:rPr>
            </w:pPr>
            <w:ins w:id="926" w:author="fang wentong" w:date="2021-11-06T02:01:00Z">
              <w:r w:rsidRPr="00F701D1">
                <w:rPr>
                  <w:rFonts w:ascii="Arial" w:hAnsi="Arial" w:cs="Arial"/>
                  <w:color w:val="000000" w:themeColor="text1"/>
                  <w:sz w:val="19"/>
                  <w:szCs w:val="19"/>
                  <w:shd w:val="clear" w:color="auto" w:fill="FFFFFF"/>
                  <w:lang w:eastAsia="zh-CN"/>
                  <w:rPrChange w:id="927" w:author="Chengheng Liao" w:date="2021-11-06T10:37:00Z">
                    <w:rPr>
                      <w:rFonts w:ascii="Arial" w:hAnsi="Arial" w:cs="Arial"/>
                      <w:color w:val="000000" w:themeColor="text1"/>
                      <w:sz w:val="22"/>
                      <w:szCs w:val="22"/>
                      <w:shd w:val="clear" w:color="auto" w:fill="FFFFFF"/>
                      <w:lang w:eastAsia="zh-CN"/>
                    </w:rPr>
                  </w:rPrChange>
                </w:rPr>
                <w:t>#13</w:t>
              </w:r>
            </w:ins>
          </w:p>
        </w:tc>
        <w:tc>
          <w:tcPr>
            <w:tcW w:w="0" w:type="auto"/>
            <w:vAlign w:val="center"/>
            <w:tcPrChange w:id="928" w:author="Chengheng Liao" w:date="2021-11-06T10:38:00Z">
              <w:tcPr>
                <w:tcW w:w="903" w:type="dxa"/>
                <w:vAlign w:val="center"/>
              </w:tcPr>
            </w:tcPrChange>
          </w:tcPr>
          <w:p w14:paraId="35E5BB5F" w14:textId="77777777" w:rsidR="005E3455" w:rsidRPr="00F701D1" w:rsidRDefault="005E3455" w:rsidP="00E94203">
            <w:pPr>
              <w:spacing w:after="100"/>
              <w:jc w:val="center"/>
              <w:rPr>
                <w:ins w:id="929" w:author="fang wentong" w:date="2021-11-06T02:01:00Z"/>
                <w:rFonts w:ascii="Arial" w:hAnsi="Arial" w:cs="Arial"/>
                <w:color w:val="000000" w:themeColor="text1"/>
                <w:sz w:val="19"/>
                <w:szCs w:val="19"/>
                <w:shd w:val="clear" w:color="auto" w:fill="FFFFFF"/>
                <w:lang w:eastAsia="zh-CN"/>
                <w:rPrChange w:id="930" w:author="Chengheng Liao" w:date="2021-11-06T10:37:00Z">
                  <w:rPr>
                    <w:ins w:id="931" w:author="fang wentong" w:date="2021-11-06T02:01:00Z"/>
                    <w:rFonts w:ascii="Arial" w:hAnsi="Arial" w:cs="Arial"/>
                    <w:color w:val="000000" w:themeColor="text1"/>
                    <w:sz w:val="22"/>
                    <w:szCs w:val="22"/>
                    <w:shd w:val="clear" w:color="auto" w:fill="FFFFFF"/>
                    <w:lang w:eastAsia="zh-CN"/>
                  </w:rPr>
                </w:rPrChange>
              </w:rPr>
            </w:pPr>
            <w:ins w:id="932" w:author="fang wentong" w:date="2021-11-06T02:01:00Z">
              <w:r w:rsidRPr="00F701D1">
                <w:rPr>
                  <w:rFonts w:ascii="Arial" w:hAnsi="Arial" w:cs="Arial"/>
                  <w:color w:val="000000" w:themeColor="text1"/>
                  <w:sz w:val="19"/>
                  <w:szCs w:val="19"/>
                  <w:shd w:val="clear" w:color="auto" w:fill="FFFFFF"/>
                  <w:lang w:eastAsia="zh-CN"/>
                  <w:rPrChange w:id="93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934" w:author="Chengheng Liao" w:date="2021-11-06T10:38:00Z">
              <w:tcPr>
                <w:tcW w:w="1646" w:type="dxa"/>
                <w:vAlign w:val="center"/>
              </w:tcPr>
            </w:tcPrChange>
          </w:tcPr>
          <w:p w14:paraId="4951FB76" w14:textId="77777777" w:rsidR="005E3455" w:rsidRPr="00F701D1" w:rsidRDefault="005E3455" w:rsidP="00E94203">
            <w:pPr>
              <w:spacing w:after="100"/>
              <w:jc w:val="center"/>
              <w:rPr>
                <w:ins w:id="935" w:author="fang wentong" w:date="2021-11-06T02:01:00Z"/>
                <w:rFonts w:ascii="Arial" w:hAnsi="Arial" w:cs="Arial"/>
                <w:color w:val="000000" w:themeColor="text1"/>
                <w:sz w:val="19"/>
                <w:szCs w:val="19"/>
                <w:shd w:val="clear" w:color="auto" w:fill="FFFFFF"/>
                <w:lang w:eastAsia="zh-CN"/>
                <w:rPrChange w:id="936" w:author="Chengheng Liao" w:date="2021-11-06T10:37:00Z">
                  <w:rPr>
                    <w:ins w:id="937" w:author="fang wentong" w:date="2021-11-06T02:01:00Z"/>
                    <w:rFonts w:ascii="Arial" w:hAnsi="Arial" w:cs="Arial"/>
                    <w:color w:val="000000" w:themeColor="text1"/>
                    <w:sz w:val="22"/>
                    <w:szCs w:val="22"/>
                    <w:shd w:val="clear" w:color="auto" w:fill="FFFFFF"/>
                    <w:lang w:eastAsia="zh-CN"/>
                  </w:rPr>
                </w:rPrChange>
              </w:rPr>
            </w:pPr>
            <w:ins w:id="938" w:author="fang wentong" w:date="2021-11-06T02:01:00Z">
              <w:r w:rsidRPr="00F701D1">
                <w:rPr>
                  <w:rFonts w:ascii="Arial" w:hAnsi="Arial" w:cs="Arial"/>
                  <w:color w:val="000000" w:themeColor="text1"/>
                  <w:sz w:val="19"/>
                  <w:szCs w:val="19"/>
                  <w:shd w:val="clear" w:color="auto" w:fill="FFFFFF"/>
                  <w:lang w:eastAsia="zh-CN"/>
                  <w:rPrChange w:id="93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940" w:author="Chengheng Liao" w:date="2021-11-06T10:38:00Z">
              <w:tcPr>
                <w:tcW w:w="1062" w:type="dxa"/>
                <w:vAlign w:val="center"/>
              </w:tcPr>
            </w:tcPrChange>
          </w:tcPr>
          <w:p w14:paraId="6928B070" w14:textId="77777777" w:rsidR="005E3455" w:rsidRPr="00F701D1" w:rsidRDefault="005E3455" w:rsidP="00E94203">
            <w:pPr>
              <w:spacing w:after="100"/>
              <w:jc w:val="center"/>
              <w:rPr>
                <w:ins w:id="941" w:author="fang wentong" w:date="2021-11-06T02:01:00Z"/>
                <w:rFonts w:ascii="Arial" w:hAnsi="Arial" w:cs="Arial"/>
                <w:color w:val="000000" w:themeColor="text1"/>
                <w:sz w:val="19"/>
                <w:szCs w:val="19"/>
                <w:shd w:val="clear" w:color="auto" w:fill="FFFFFF"/>
                <w:lang w:eastAsia="zh-CN"/>
                <w:rPrChange w:id="942" w:author="Chengheng Liao" w:date="2021-11-06T10:37:00Z">
                  <w:rPr>
                    <w:ins w:id="943" w:author="fang wentong" w:date="2021-11-06T02:01:00Z"/>
                    <w:rFonts w:ascii="Arial" w:hAnsi="Arial" w:cs="Arial"/>
                    <w:color w:val="000000" w:themeColor="text1"/>
                    <w:sz w:val="22"/>
                    <w:szCs w:val="22"/>
                    <w:shd w:val="clear" w:color="auto" w:fill="FFFFFF"/>
                    <w:lang w:eastAsia="zh-CN"/>
                  </w:rPr>
                </w:rPrChange>
              </w:rPr>
            </w:pPr>
            <w:ins w:id="944" w:author="fang wentong" w:date="2021-11-06T02:01:00Z">
              <w:r w:rsidRPr="00F701D1">
                <w:rPr>
                  <w:rFonts w:ascii="Arial" w:hAnsi="Arial" w:cs="Arial"/>
                  <w:color w:val="000000" w:themeColor="text1"/>
                  <w:sz w:val="19"/>
                  <w:szCs w:val="19"/>
                  <w:shd w:val="clear" w:color="auto" w:fill="FFFFFF"/>
                  <w:lang w:eastAsia="zh-CN"/>
                  <w:rPrChange w:id="94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946" w:author="Chengheng Liao" w:date="2021-11-06T10:38:00Z">
              <w:tcPr>
                <w:tcW w:w="2258" w:type="dxa"/>
                <w:vAlign w:val="center"/>
              </w:tcPr>
            </w:tcPrChange>
          </w:tcPr>
          <w:p w14:paraId="590598F8" w14:textId="77777777" w:rsidR="005E3455" w:rsidRPr="00F701D1" w:rsidRDefault="005E3455" w:rsidP="00E94203">
            <w:pPr>
              <w:spacing w:after="100"/>
              <w:jc w:val="center"/>
              <w:rPr>
                <w:ins w:id="947" w:author="fang wentong" w:date="2021-11-06T02:01:00Z"/>
                <w:rFonts w:ascii="Arial" w:hAnsi="Arial" w:cs="Arial"/>
                <w:color w:val="000000" w:themeColor="text1"/>
                <w:sz w:val="19"/>
                <w:szCs w:val="19"/>
                <w:shd w:val="clear" w:color="auto" w:fill="FFFFFF"/>
                <w:lang w:eastAsia="zh-CN"/>
                <w:rPrChange w:id="948" w:author="Chengheng Liao" w:date="2021-11-06T10:37:00Z">
                  <w:rPr>
                    <w:ins w:id="949" w:author="fang wentong" w:date="2021-11-06T02:01:00Z"/>
                    <w:rFonts w:ascii="Arial" w:hAnsi="Arial" w:cs="Arial"/>
                    <w:color w:val="000000" w:themeColor="text1"/>
                    <w:sz w:val="22"/>
                    <w:szCs w:val="22"/>
                    <w:shd w:val="clear" w:color="auto" w:fill="FFFFFF"/>
                    <w:lang w:eastAsia="zh-CN"/>
                  </w:rPr>
                </w:rPrChange>
              </w:rPr>
            </w:pPr>
            <w:ins w:id="950" w:author="fang wentong" w:date="2021-11-06T02:01:00Z">
              <w:r w:rsidRPr="00F701D1">
                <w:rPr>
                  <w:rFonts w:ascii="Arial" w:eastAsia="SimSun" w:hAnsi="Arial" w:cs="Arial"/>
                  <w:color w:val="000000" w:themeColor="text1"/>
                  <w:sz w:val="19"/>
                  <w:szCs w:val="19"/>
                  <w:shd w:val="clear" w:color="auto" w:fill="FFFFFF"/>
                  <w:lang w:eastAsia="zh-CN"/>
                  <w:rPrChange w:id="951" w:author="Chengheng Liao" w:date="2021-11-06T10:37:00Z">
                    <w:rPr>
                      <w:rFonts w:ascii="Arial" w:eastAsia="SimSun" w:hAnsi="Arial" w:cs="Arial"/>
                      <w:color w:val="000000" w:themeColor="text1"/>
                      <w:sz w:val="22"/>
                      <w:szCs w:val="22"/>
                      <w:shd w:val="clear" w:color="auto" w:fill="FFFFFF"/>
                      <w:lang w:eastAsia="zh-CN"/>
                    </w:rPr>
                  </w:rPrChange>
                </w:rPr>
                <w:t>infiltrating carcinoma</w:t>
              </w:r>
            </w:ins>
          </w:p>
        </w:tc>
        <w:tc>
          <w:tcPr>
            <w:tcW w:w="0" w:type="auto"/>
            <w:vAlign w:val="center"/>
            <w:tcPrChange w:id="952" w:author="Chengheng Liao" w:date="2021-11-06T10:38:00Z">
              <w:tcPr>
                <w:tcW w:w="1083" w:type="dxa"/>
                <w:vAlign w:val="center"/>
              </w:tcPr>
            </w:tcPrChange>
          </w:tcPr>
          <w:p w14:paraId="46CA4B98" w14:textId="77777777" w:rsidR="005E3455" w:rsidRPr="00F701D1" w:rsidRDefault="005E3455" w:rsidP="00E94203">
            <w:pPr>
              <w:spacing w:after="100"/>
              <w:jc w:val="center"/>
              <w:rPr>
                <w:ins w:id="953" w:author="fang wentong" w:date="2021-11-06T02:01:00Z"/>
                <w:rFonts w:ascii="Arial" w:hAnsi="Arial" w:cs="Arial"/>
                <w:color w:val="000000" w:themeColor="text1"/>
                <w:sz w:val="19"/>
                <w:szCs w:val="19"/>
                <w:shd w:val="clear" w:color="auto" w:fill="FFFFFF"/>
                <w:lang w:eastAsia="zh-CN"/>
                <w:rPrChange w:id="954" w:author="Chengheng Liao" w:date="2021-11-06T10:37:00Z">
                  <w:rPr>
                    <w:ins w:id="955" w:author="fang wentong" w:date="2021-11-06T02:01:00Z"/>
                    <w:rFonts w:ascii="Arial" w:hAnsi="Arial" w:cs="Arial"/>
                    <w:color w:val="000000" w:themeColor="text1"/>
                    <w:sz w:val="22"/>
                    <w:szCs w:val="22"/>
                    <w:shd w:val="clear" w:color="auto" w:fill="FFFFFF"/>
                    <w:lang w:eastAsia="zh-CN"/>
                  </w:rPr>
                </w:rPrChange>
              </w:rPr>
            </w:pPr>
            <w:ins w:id="956" w:author="fang wentong" w:date="2021-11-06T02:01:00Z">
              <w:r w:rsidRPr="00F701D1">
                <w:rPr>
                  <w:rFonts w:ascii="Arial" w:hAnsi="Arial" w:cs="Arial"/>
                  <w:color w:val="000000" w:themeColor="text1"/>
                  <w:sz w:val="19"/>
                  <w:szCs w:val="19"/>
                  <w:shd w:val="clear" w:color="auto" w:fill="FFFFFF"/>
                  <w:lang w:eastAsia="zh-CN"/>
                  <w:rPrChange w:id="95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958" w:author="Chengheng Liao" w:date="2021-11-06T10:38:00Z">
              <w:tcPr>
                <w:tcW w:w="3164" w:type="dxa"/>
                <w:vAlign w:val="center"/>
              </w:tcPr>
            </w:tcPrChange>
          </w:tcPr>
          <w:p w14:paraId="59C2D677" w14:textId="77777777" w:rsidR="005E3455" w:rsidRPr="00F701D1" w:rsidRDefault="005E3455" w:rsidP="00E94203">
            <w:pPr>
              <w:spacing w:after="100"/>
              <w:jc w:val="center"/>
              <w:rPr>
                <w:ins w:id="959" w:author="fang wentong" w:date="2021-11-06T02:01:00Z"/>
                <w:rFonts w:ascii="Arial" w:hAnsi="Arial" w:cs="Arial"/>
                <w:color w:val="000000" w:themeColor="text1"/>
                <w:sz w:val="19"/>
                <w:szCs w:val="19"/>
                <w:shd w:val="clear" w:color="auto" w:fill="FFFFFF"/>
                <w:lang w:eastAsia="zh-CN"/>
                <w:rPrChange w:id="960" w:author="Chengheng Liao" w:date="2021-11-06T10:37:00Z">
                  <w:rPr>
                    <w:ins w:id="961" w:author="fang wentong" w:date="2021-11-06T02:01:00Z"/>
                    <w:rFonts w:ascii="Arial" w:hAnsi="Arial" w:cs="Arial"/>
                    <w:color w:val="000000" w:themeColor="text1"/>
                    <w:sz w:val="22"/>
                    <w:szCs w:val="22"/>
                    <w:shd w:val="clear" w:color="auto" w:fill="FFFFFF"/>
                    <w:lang w:eastAsia="zh-CN"/>
                  </w:rPr>
                </w:rPrChange>
              </w:rPr>
            </w:pPr>
            <w:ins w:id="962" w:author="fang wentong" w:date="2021-11-06T02:01:00Z">
              <w:r w:rsidRPr="00F701D1">
                <w:rPr>
                  <w:rFonts w:ascii="Arial" w:hAnsi="Arial" w:cs="Arial"/>
                  <w:color w:val="000000" w:themeColor="text1"/>
                  <w:sz w:val="19"/>
                  <w:szCs w:val="19"/>
                  <w:shd w:val="clear" w:color="auto" w:fill="FFFFFF"/>
                  <w:lang w:eastAsia="zh-CN"/>
                  <w:rPrChange w:id="96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964" w:author="Chengheng Liao" w:date="2021-11-06T10:38:00Z">
              <w:tcPr>
                <w:tcW w:w="2719" w:type="dxa"/>
                <w:vAlign w:val="center"/>
              </w:tcPr>
            </w:tcPrChange>
          </w:tcPr>
          <w:p w14:paraId="22AA81AD" w14:textId="77777777" w:rsidR="005E3455" w:rsidRPr="00F701D1" w:rsidRDefault="005E3455" w:rsidP="00E94203">
            <w:pPr>
              <w:spacing w:after="100"/>
              <w:jc w:val="center"/>
              <w:rPr>
                <w:ins w:id="965" w:author="fang wentong" w:date="2021-11-06T02:01:00Z"/>
                <w:rFonts w:ascii="Arial" w:hAnsi="Arial" w:cs="Arial"/>
                <w:color w:val="000000" w:themeColor="text1"/>
                <w:sz w:val="19"/>
                <w:szCs w:val="19"/>
                <w:shd w:val="clear" w:color="auto" w:fill="FFFFFF"/>
                <w:lang w:eastAsia="zh-CN"/>
                <w:rPrChange w:id="966" w:author="Chengheng Liao" w:date="2021-11-06T10:37:00Z">
                  <w:rPr>
                    <w:ins w:id="967" w:author="fang wentong" w:date="2021-11-06T02:01:00Z"/>
                    <w:rFonts w:ascii="Arial" w:hAnsi="Arial" w:cs="Arial"/>
                    <w:color w:val="000000" w:themeColor="text1"/>
                    <w:sz w:val="22"/>
                    <w:szCs w:val="22"/>
                    <w:shd w:val="clear" w:color="auto" w:fill="FFFFFF"/>
                    <w:lang w:eastAsia="zh-CN"/>
                  </w:rPr>
                </w:rPrChange>
              </w:rPr>
            </w:pPr>
            <w:ins w:id="968" w:author="fang wentong" w:date="2021-11-06T02:01:00Z">
              <w:r w:rsidRPr="00F701D1">
                <w:rPr>
                  <w:rFonts w:ascii="Arial" w:hAnsi="Arial" w:cs="Arial"/>
                  <w:color w:val="000000" w:themeColor="text1"/>
                  <w:sz w:val="19"/>
                  <w:szCs w:val="19"/>
                  <w:shd w:val="clear" w:color="auto" w:fill="FFFFFF"/>
                  <w:lang w:eastAsia="zh-CN"/>
                  <w:rPrChange w:id="96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56D9D12F" w14:textId="77777777" w:rsidTr="00F701D1">
        <w:trPr>
          <w:trHeight w:val="106"/>
          <w:jc w:val="center"/>
          <w:ins w:id="970" w:author="fang wentong" w:date="2021-11-06T02:01:00Z"/>
          <w:trPrChange w:id="971" w:author="Chengheng Liao" w:date="2021-11-06T10:38:00Z">
            <w:trPr>
              <w:trHeight w:val="106"/>
              <w:jc w:val="center"/>
            </w:trPr>
          </w:trPrChange>
        </w:trPr>
        <w:tc>
          <w:tcPr>
            <w:tcW w:w="0" w:type="auto"/>
            <w:vAlign w:val="center"/>
            <w:tcPrChange w:id="972" w:author="Chengheng Liao" w:date="2021-11-06T10:38:00Z">
              <w:tcPr>
                <w:tcW w:w="898" w:type="dxa"/>
                <w:vAlign w:val="center"/>
              </w:tcPr>
            </w:tcPrChange>
          </w:tcPr>
          <w:p w14:paraId="103C39F1" w14:textId="77777777" w:rsidR="005E3455" w:rsidRPr="00F701D1" w:rsidRDefault="005E3455" w:rsidP="00E94203">
            <w:pPr>
              <w:spacing w:after="100"/>
              <w:jc w:val="center"/>
              <w:rPr>
                <w:ins w:id="973" w:author="fang wentong" w:date="2021-11-06T02:01:00Z"/>
                <w:rFonts w:ascii="Arial" w:hAnsi="Arial" w:cs="Arial"/>
                <w:color w:val="000000" w:themeColor="text1"/>
                <w:sz w:val="19"/>
                <w:szCs w:val="19"/>
                <w:shd w:val="clear" w:color="auto" w:fill="FFFFFF"/>
                <w:lang w:eastAsia="zh-CN"/>
                <w:rPrChange w:id="974" w:author="Chengheng Liao" w:date="2021-11-06T10:37:00Z">
                  <w:rPr>
                    <w:ins w:id="975" w:author="fang wentong" w:date="2021-11-06T02:01:00Z"/>
                    <w:rFonts w:ascii="Arial" w:hAnsi="Arial" w:cs="Arial"/>
                    <w:color w:val="000000" w:themeColor="text1"/>
                    <w:sz w:val="22"/>
                    <w:szCs w:val="22"/>
                    <w:shd w:val="clear" w:color="auto" w:fill="FFFFFF"/>
                    <w:lang w:eastAsia="zh-CN"/>
                  </w:rPr>
                </w:rPrChange>
              </w:rPr>
            </w:pPr>
            <w:ins w:id="976" w:author="fang wentong" w:date="2021-11-06T02:01:00Z">
              <w:r w:rsidRPr="00F701D1">
                <w:rPr>
                  <w:rFonts w:ascii="Arial" w:hAnsi="Arial" w:cs="Arial"/>
                  <w:color w:val="000000" w:themeColor="text1"/>
                  <w:sz w:val="19"/>
                  <w:szCs w:val="19"/>
                  <w:shd w:val="clear" w:color="auto" w:fill="FFFFFF"/>
                  <w:lang w:eastAsia="zh-CN"/>
                  <w:rPrChange w:id="977" w:author="Chengheng Liao" w:date="2021-11-06T10:37:00Z">
                    <w:rPr>
                      <w:rFonts w:ascii="Arial" w:hAnsi="Arial" w:cs="Arial"/>
                      <w:color w:val="000000" w:themeColor="text1"/>
                      <w:sz w:val="22"/>
                      <w:szCs w:val="22"/>
                      <w:shd w:val="clear" w:color="auto" w:fill="FFFFFF"/>
                      <w:lang w:eastAsia="zh-CN"/>
                    </w:rPr>
                  </w:rPrChange>
                </w:rPr>
                <w:t>#14</w:t>
              </w:r>
            </w:ins>
          </w:p>
        </w:tc>
        <w:tc>
          <w:tcPr>
            <w:tcW w:w="0" w:type="auto"/>
            <w:vAlign w:val="center"/>
            <w:tcPrChange w:id="978" w:author="Chengheng Liao" w:date="2021-11-06T10:38:00Z">
              <w:tcPr>
                <w:tcW w:w="903" w:type="dxa"/>
                <w:vAlign w:val="center"/>
              </w:tcPr>
            </w:tcPrChange>
          </w:tcPr>
          <w:p w14:paraId="718794B6" w14:textId="77777777" w:rsidR="005E3455" w:rsidRPr="00F701D1" w:rsidRDefault="005E3455" w:rsidP="00E94203">
            <w:pPr>
              <w:spacing w:after="100"/>
              <w:jc w:val="center"/>
              <w:rPr>
                <w:ins w:id="979" w:author="fang wentong" w:date="2021-11-06T02:01:00Z"/>
                <w:rFonts w:ascii="Arial" w:hAnsi="Arial" w:cs="Arial"/>
                <w:color w:val="000000" w:themeColor="text1"/>
                <w:sz w:val="19"/>
                <w:szCs w:val="19"/>
                <w:shd w:val="clear" w:color="auto" w:fill="FFFFFF"/>
                <w:lang w:eastAsia="zh-CN"/>
                <w:rPrChange w:id="980" w:author="Chengheng Liao" w:date="2021-11-06T10:37:00Z">
                  <w:rPr>
                    <w:ins w:id="981" w:author="fang wentong" w:date="2021-11-06T02:01:00Z"/>
                    <w:rFonts w:ascii="Arial" w:hAnsi="Arial" w:cs="Arial"/>
                    <w:color w:val="000000" w:themeColor="text1"/>
                    <w:sz w:val="22"/>
                    <w:szCs w:val="22"/>
                    <w:shd w:val="clear" w:color="auto" w:fill="FFFFFF"/>
                    <w:lang w:eastAsia="zh-CN"/>
                  </w:rPr>
                </w:rPrChange>
              </w:rPr>
            </w:pPr>
            <w:ins w:id="982" w:author="fang wentong" w:date="2021-11-06T02:01:00Z">
              <w:r w:rsidRPr="00F701D1">
                <w:rPr>
                  <w:rFonts w:ascii="Arial" w:hAnsi="Arial" w:cs="Arial"/>
                  <w:color w:val="000000" w:themeColor="text1"/>
                  <w:sz w:val="19"/>
                  <w:szCs w:val="19"/>
                  <w:shd w:val="clear" w:color="auto" w:fill="FFFFFF"/>
                  <w:lang w:eastAsia="zh-CN"/>
                  <w:rPrChange w:id="98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984" w:author="Chengheng Liao" w:date="2021-11-06T10:38:00Z">
              <w:tcPr>
                <w:tcW w:w="1646" w:type="dxa"/>
                <w:vAlign w:val="center"/>
              </w:tcPr>
            </w:tcPrChange>
          </w:tcPr>
          <w:p w14:paraId="796109DE" w14:textId="77777777" w:rsidR="005E3455" w:rsidRPr="00F701D1" w:rsidRDefault="005E3455" w:rsidP="00E94203">
            <w:pPr>
              <w:spacing w:after="100"/>
              <w:jc w:val="center"/>
              <w:rPr>
                <w:ins w:id="985" w:author="fang wentong" w:date="2021-11-06T02:01:00Z"/>
                <w:rFonts w:ascii="Arial" w:hAnsi="Arial" w:cs="Arial"/>
                <w:color w:val="000000" w:themeColor="text1"/>
                <w:sz w:val="19"/>
                <w:szCs w:val="19"/>
                <w:shd w:val="clear" w:color="auto" w:fill="FFFFFF"/>
                <w:lang w:eastAsia="zh-CN"/>
                <w:rPrChange w:id="986" w:author="Chengheng Liao" w:date="2021-11-06T10:37:00Z">
                  <w:rPr>
                    <w:ins w:id="987" w:author="fang wentong" w:date="2021-11-06T02:01:00Z"/>
                    <w:rFonts w:ascii="Arial" w:hAnsi="Arial" w:cs="Arial"/>
                    <w:color w:val="000000" w:themeColor="text1"/>
                    <w:sz w:val="22"/>
                    <w:szCs w:val="22"/>
                    <w:shd w:val="clear" w:color="auto" w:fill="FFFFFF"/>
                    <w:lang w:eastAsia="zh-CN"/>
                  </w:rPr>
                </w:rPrChange>
              </w:rPr>
            </w:pPr>
            <w:ins w:id="988" w:author="fang wentong" w:date="2021-11-06T02:01:00Z">
              <w:r w:rsidRPr="00F701D1">
                <w:rPr>
                  <w:rFonts w:ascii="Arial" w:hAnsi="Arial" w:cs="Arial"/>
                  <w:color w:val="000000" w:themeColor="text1"/>
                  <w:sz w:val="19"/>
                  <w:szCs w:val="19"/>
                  <w:shd w:val="clear" w:color="auto" w:fill="FFFFFF"/>
                  <w:lang w:eastAsia="zh-CN"/>
                  <w:rPrChange w:id="98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990" w:author="Chengheng Liao" w:date="2021-11-06T10:38:00Z">
              <w:tcPr>
                <w:tcW w:w="1062" w:type="dxa"/>
                <w:vAlign w:val="center"/>
              </w:tcPr>
            </w:tcPrChange>
          </w:tcPr>
          <w:p w14:paraId="1AC47E50" w14:textId="77777777" w:rsidR="005E3455" w:rsidRPr="00F701D1" w:rsidRDefault="005E3455" w:rsidP="00E94203">
            <w:pPr>
              <w:spacing w:after="100"/>
              <w:jc w:val="center"/>
              <w:rPr>
                <w:ins w:id="991" w:author="fang wentong" w:date="2021-11-06T02:01:00Z"/>
                <w:rFonts w:ascii="Arial" w:hAnsi="Arial" w:cs="Arial"/>
                <w:color w:val="000000" w:themeColor="text1"/>
                <w:sz w:val="19"/>
                <w:szCs w:val="19"/>
                <w:shd w:val="clear" w:color="auto" w:fill="FFFFFF"/>
                <w:lang w:eastAsia="zh-CN"/>
                <w:rPrChange w:id="992" w:author="Chengheng Liao" w:date="2021-11-06T10:37:00Z">
                  <w:rPr>
                    <w:ins w:id="993" w:author="fang wentong" w:date="2021-11-06T02:01:00Z"/>
                    <w:rFonts w:ascii="Arial" w:hAnsi="Arial" w:cs="Arial"/>
                    <w:color w:val="000000" w:themeColor="text1"/>
                    <w:sz w:val="22"/>
                    <w:szCs w:val="22"/>
                    <w:shd w:val="clear" w:color="auto" w:fill="FFFFFF"/>
                    <w:lang w:eastAsia="zh-CN"/>
                  </w:rPr>
                </w:rPrChange>
              </w:rPr>
            </w:pPr>
            <w:ins w:id="994" w:author="fang wentong" w:date="2021-11-06T02:01:00Z">
              <w:r w:rsidRPr="00F701D1">
                <w:rPr>
                  <w:rFonts w:ascii="Arial" w:hAnsi="Arial" w:cs="Arial"/>
                  <w:color w:val="000000" w:themeColor="text1"/>
                  <w:sz w:val="19"/>
                  <w:szCs w:val="19"/>
                  <w:shd w:val="clear" w:color="auto" w:fill="FFFFFF"/>
                  <w:lang w:eastAsia="zh-CN"/>
                  <w:rPrChange w:id="99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996" w:author="Chengheng Liao" w:date="2021-11-06T10:38:00Z">
              <w:tcPr>
                <w:tcW w:w="2258" w:type="dxa"/>
                <w:vAlign w:val="center"/>
              </w:tcPr>
            </w:tcPrChange>
          </w:tcPr>
          <w:p w14:paraId="7F2E95DB" w14:textId="77777777" w:rsidR="005E3455" w:rsidRPr="00F701D1" w:rsidRDefault="005E3455" w:rsidP="00E94203">
            <w:pPr>
              <w:spacing w:after="100"/>
              <w:jc w:val="center"/>
              <w:rPr>
                <w:ins w:id="997" w:author="fang wentong" w:date="2021-11-06T02:01:00Z"/>
                <w:rFonts w:ascii="Arial" w:hAnsi="Arial" w:cs="Arial"/>
                <w:color w:val="000000" w:themeColor="text1"/>
                <w:sz w:val="19"/>
                <w:szCs w:val="19"/>
                <w:shd w:val="clear" w:color="auto" w:fill="FFFFFF"/>
                <w:lang w:eastAsia="zh-CN"/>
                <w:rPrChange w:id="998" w:author="Chengheng Liao" w:date="2021-11-06T10:37:00Z">
                  <w:rPr>
                    <w:ins w:id="999" w:author="fang wentong" w:date="2021-11-06T02:01:00Z"/>
                    <w:rFonts w:ascii="Arial" w:hAnsi="Arial" w:cs="Arial"/>
                    <w:color w:val="000000" w:themeColor="text1"/>
                    <w:sz w:val="22"/>
                    <w:szCs w:val="22"/>
                    <w:shd w:val="clear" w:color="auto" w:fill="FFFFFF"/>
                    <w:lang w:eastAsia="zh-CN"/>
                  </w:rPr>
                </w:rPrChange>
              </w:rPr>
            </w:pPr>
            <w:ins w:id="1000" w:author="fang wentong" w:date="2021-11-06T02:01:00Z">
              <w:r w:rsidRPr="00F701D1">
                <w:rPr>
                  <w:rFonts w:ascii="Arial" w:eastAsia="SimSun" w:hAnsi="Arial" w:cs="Arial"/>
                  <w:color w:val="000000" w:themeColor="text1"/>
                  <w:sz w:val="19"/>
                  <w:szCs w:val="19"/>
                  <w:shd w:val="clear" w:color="auto" w:fill="FFFFFF"/>
                  <w:lang w:eastAsia="zh-CN"/>
                  <w:rPrChange w:id="1001" w:author="Chengheng Liao" w:date="2021-11-06T10:37:00Z">
                    <w:rPr>
                      <w:rFonts w:ascii="Arial" w:eastAsia="SimSun" w:hAnsi="Arial" w:cs="Arial"/>
                      <w:color w:val="000000" w:themeColor="text1"/>
                      <w:sz w:val="22"/>
                      <w:szCs w:val="22"/>
                      <w:shd w:val="clear" w:color="auto" w:fill="FFFFFF"/>
                      <w:lang w:eastAsia="zh-CN"/>
                    </w:rPr>
                  </w:rPrChange>
                </w:rPr>
                <w:t>Infiltrating duct carcinoma</w:t>
              </w:r>
            </w:ins>
          </w:p>
        </w:tc>
        <w:tc>
          <w:tcPr>
            <w:tcW w:w="0" w:type="auto"/>
            <w:vAlign w:val="center"/>
            <w:tcPrChange w:id="1002" w:author="Chengheng Liao" w:date="2021-11-06T10:38:00Z">
              <w:tcPr>
                <w:tcW w:w="1083" w:type="dxa"/>
                <w:vAlign w:val="center"/>
              </w:tcPr>
            </w:tcPrChange>
          </w:tcPr>
          <w:p w14:paraId="3937E7BF" w14:textId="77777777" w:rsidR="005E3455" w:rsidRPr="00F701D1" w:rsidRDefault="005E3455" w:rsidP="00E94203">
            <w:pPr>
              <w:spacing w:after="100"/>
              <w:jc w:val="center"/>
              <w:rPr>
                <w:ins w:id="1003" w:author="fang wentong" w:date="2021-11-06T02:01:00Z"/>
                <w:rFonts w:ascii="Arial" w:hAnsi="Arial" w:cs="Arial"/>
                <w:color w:val="000000" w:themeColor="text1"/>
                <w:sz w:val="19"/>
                <w:szCs w:val="19"/>
                <w:shd w:val="clear" w:color="auto" w:fill="FFFFFF"/>
                <w:lang w:eastAsia="zh-CN"/>
                <w:rPrChange w:id="1004" w:author="Chengheng Liao" w:date="2021-11-06T10:37:00Z">
                  <w:rPr>
                    <w:ins w:id="1005" w:author="fang wentong" w:date="2021-11-06T02:01:00Z"/>
                    <w:rFonts w:ascii="Arial" w:hAnsi="Arial" w:cs="Arial"/>
                    <w:color w:val="000000" w:themeColor="text1"/>
                    <w:sz w:val="22"/>
                    <w:szCs w:val="22"/>
                    <w:shd w:val="clear" w:color="auto" w:fill="FFFFFF"/>
                    <w:lang w:eastAsia="zh-CN"/>
                  </w:rPr>
                </w:rPrChange>
              </w:rPr>
            </w:pPr>
            <w:ins w:id="1006" w:author="fang wentong" w:date="2021-11-06T02:01:00Z">
              <w:r w:rsidRPr="00F701D1">
                <w:rPr>
                  <w:rFonts w:ascii="Arial" w:hAnsi="Arial" w:cs="Arial"/>
                  <w:color w:val="000000" w:themeColor="text1"/>
                  <w:sz w:val="19"/>
                  <w:szCs w:val="19"/>
                  <w:shd w:val="clear" w:color="auto" w:fill="FFFFFF"/>
                  <w:lang w:eastAsia="zh-CN"/>
                  <w:rPrChange w:id="100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008" w:author="Chengheng Liao" w:date="2021-11-06T10:38:00Z">
              <w:tcPr>
                <w:tcW w:w="3164" w:type="dxa"/>
                <w:vAlign w:val="center"/>
              </w:tcPr>
            </w:tcPrChange>
          </w:tcPr>
          <w:p w14:paraId="30C26786" w14:textId="77777777" w:rsidR="005E3455" w:rsidRPr="00F701D1" w:rsidRDefault="005E3455" w:rsidP="00E94203">
            <w:pPr>
              <w:spacing w:after="100"/>
              <w:jc w:val="center"/>
              <w:rPr>
                <w:ins w:id="1009" w:author="fang wentong" w:date="2021-11-06T02:01:00Z"/>
                <w:rFonts w:ascii="Arial" w:hAnsi="Arial" w:cs="Arial"/>
                <w:color w:val="000000" w:themeColor="text1"/>
                <w:sz w:val="19"/>
                <w:szCs w:val="19"/>
                <w:shd w:val="clear" w:color="auto" w:fill="FFFFFF"/>
                <w:lang w:eastAsia="zh-CN"/>
                <w:rPrChange w:id="1010" w:author="Chengheng Liao" w:date="2021-11-06T10:37:00Z">
                  <w:rPr>
                    <w:ins w:id="1011" w:author="fang wentong" w:date="2021-11-06T02:01:00Z"/>
                    <w:rFonts w:ascii="Arial" w:hAnsi="Arial" w:cs="Arial"/>
                    <w:color w:val="000000" w:themeColor="text1"/>
                    <w:sz w:val="22"/>
                    <w:szCs w:val="22"/>
                    <w:shd w:val="clear" w:color="auto" w:fill="FFFFFF"/>
                    <w:lang w:eastAsia="zh-CN"/>
                  </w:rPr>
                </w:rPrChange>
              </w:rPr>
            </w:pPr>
            <w:ins w:id="1012" w:author="fang wentong" w:date="2021-11-06T02:01:00Z">
              <w:r w:rsidRPr="00F701D1">
                <w:rPr>
                  <w:rFonts w:ascii="Arial" w:hAnsi="Arial" w:cs="Arial"/>
                  <w:color w:val="000000" w:themeColor="text1"/>
                  <w:sz w:val="19"/>
                  <w:szCs w:val="19"/>
                  <w:shd w:val="clear" w:color="auto" w:fill="FFFFFF"/>
                  <w:lang w:eastAsia="zh-CN"/>
                  <w:rPrChange w:id="10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014" w:author="Chengheng Liao" w:date="2021-11-06T10:38:00Z">
              <w:tcPr>
                <w:tcW w:w="2719" w:type="dxa"/>
                <w:vAlign w:val="center"/>
              </w:tcPr>
            </w:tcPrChange>
          </w:tcPr>
          <w:p w14:paraId="2D0A510E" w14:textId="77777777" w:rsidR="005E3455" w:rsidRPr="00F701D1" w:rsidRDefault="005E3455" w:rsidP="00E94203">
            <w:pPr>
              <w:spacing w:after="100"/>
              <w:jc w:val="center"/>
              <w:rPr>
                <w:ins w:id="1015" w:author="fang wentong" w:date="2021-11-06T02:01:00Z"/>
                <w:rFonts w:ascii="Arial" w:hAnsi="Arial" w:cs="Arial"/>
                <w:color w:val="000000" w:themeColor="text1"/>
                <w:sz w:val="19"/>
                <w:szCs w:val="19"/>
                <w:shd w:val="clear" w:color="auto" w:fill="FFFFFF"/>
                <w:lang w:eastAsia="zh-CN"/>
                <w:rPrChange w:id="1016" w:author="Chengheng Liao" w:date="2021-11-06T10:37:00Z">
                  <w:rPr>
                    <w:ins w:id="1017" w:author="fang wentong" w:date="2021-11-06T02:01:00Z"/>
                    <w:rFonts w:ascii="Arial" w:hAnsi="Arial" w:cs="Arial"/>
                    <w:color w:val="000000" w:themeColor="text1"/>
                    <w:sz w:val="22"/>
                    <w:szCs w:val="22"/>
                    <w:shd w:val="clear" w:color="auto" w:fill="FFFFFF"/>
                    <w:lang w:eastAsia="zh-CN"/>
                  </w:rPr>
                </w:rPrChange>
              </w:rPr>
            </w:pPr>
            <w:ins w:id="1018" w:author="fang wentong" w:date="2021-11-06T02:01:00Z">
              <w:r w:rsidRPr="00F701D1">
                <w:rPr>
                  <w:rFonts w:ascii="Arial" w:hAnsi="Arial" w:cs="Arial"/>
                  <w:color w:val="000000" w:themeColor="text1"/>
                  <w:sz w:val="19"/>
                  <w:szCs w:val="19"/>
                  <w:shd w:val="clear" w:color="auto" w:fill="FFFFFF"/>
                  <w:lang w:eastAsia="zh-CN"/>
                  <w:rPrChange w:id="101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05BCABEE" w14:textId="77777777" w:rsidTr="00F701D1">
        <w:trPr>
          <w:trHeight w:val="106"/>
          <w:jc w:val="center"/>
          <w:ins w:id="1020" w:author="fang wentong" w:date="2021-11-06T02:01:00Z"/>
          <w:trPrChange w:id="1021" w:author="Chengheng Liao" w:date="2021-11-06T10:38:00Z">
            <w:trPr>
              <w:trHeight w:val="106"/>
              <w:jc w:val="center"/>
            </w:trPr>
          </w:trPrChange>
        </w:trPr>
        <w:tc>
          <w:tcPr>
            <w:tcW w:w="0" w:type="auto"/>
            <w:vAlign w:val="center"/>
            <w:tcPrChange w:id="1022" w:author="Chengheng Liao" w:date="2021-11-06T10:38:00Z">
              <w:tcPr>
                <w:tcW w:w="898" w:type="dxa"/>
                <w:vAlign w:val="center"/>
              </w:tcPr>
            </w:tcPrChange>
          </w:tcPr>
          <w:p w14:paraId="0D3249A8" w14:textId="77777777" w:rsidR="005E3455" w:rsidRPr="00F701D1" w:rsidRDefault="005E3455" w:rsidP="00E94203">
            <w:pPr>
              <w:spacing w:after="100"/>
              <w:jc w:val="center"/>
              <w:rPr>
                <w:ins w:id="1023" w:author="fang wentong" w:date="2021-11-06T02:01:00Z"/>
                <w:rFonts w:ascii="Arial" w:hAnsi="Arial" w:cs="Arial"/>
                <w:color w:val="000000" w:themeColor="text1"/>
                <w:sz w:val="19"/>
                <w:szCs w:val="19"/>
                <w:shd w:val="clear" w:color="auto" w:fill="FFFFFF"/>
                <w:lang w:eastAsia="zh-CN"/>
                <w:rPrChange w:id="1024" w:author="Chengheng Liao" w:date="2021-11-06T10:37:00Z">
                  <w:rPr>
                    <w:ins w:id="1025" w:author="fang wentong" w:date="2021-11-06T02:01:00Z"/>
                    <w:rFonts w:ascii="Arial" w:hAnsi="Arial" w:cs="Arial"/>
                    <w:color w:val="000000" w:themeColor="text1"/>
                    <w:sz w:val="22"/>
                    <w:szCs w:val="22"/>
                    <w:shd w:val="clear" w:color="auto" w:fill="FFFFFF"/>
                    <w:lang w:eastAsia="zh-CN"/>
                  </w:rPr>
                </w:rPrChange>
              </w:rPr>
            </w:pPr>
            <w:ins w:id="1026" w:author="fang wentong" w:date="2021-11-06T02:01:00Z">
              <w:r w:rsidRPr="00F701D1">
                <w:rPr>
                  <w:rFonts w:ascii="Arial" w:hAnsi="Arial" w:cs="Arial"/>
                  <w:color w:val="000000" w:themeColor="text1"/>
                  <w:sz w:val="19"/>
                  <w:szCs w:val="19"/>
                  <w:shd w:val="clear" w:color="auto" w:fill="FFFFFF"/>
                  <w:lang w:eastAsia="zh-CN"/>
                  <w:rPrChange w:id="1027" w:author="Chengheng Liao" w:date="2021-11-06T10:37:00Z">
                    <w:rPr>
                      <w:rFonts w:ascii="Arial" w:hAnsi="Arial" w:cs="Arial"/>
                      <w:color w:val="000000" w:themeColor="text1"/>
                      <w:sz w:val="22"/>
                      <w:szCs w:val="22"/>
                      <w:shd w:val="clear" w:color="auto" w:fill="FFFFFF"/>
                      <w:lang w:eastAsia="zh-CN"/>
                    </w:rPr>
                  </w:rPrChange>
                </w:rPr>
                <w:t>#15</w:t>
              </w:r>
            </w:ins>
          </w:p>
        </w:tc>
        <w:tc>
          <w:tcPr>
            <w:tcW w:w="0" w:type="auto"/>
            <w:vAlign w:val="center"/>
            <w:tcPrChange w:id="1028" w:author="Chengheng Liao" w:date="2021-11-06T10:38:00Z">
              <w:tcPr>
                <w:tcW w:w="903" w:type="dxa"/>
                <w:vAlign w:val="center"/>
              </w:tcPr>
            </w:tcPrChange>
          </w:tcPr>
          <w:p w14:paraId="5D407C49" w14:textId="77777777" w:rsidR="005E3455" w:rsidRPr="00F701D1" w:rsidRDefault="005E3455" w:rsidP="00E94203">
            <w:pPr>
              <w:spacing w:after="100"/>
              <w:jc w:val="center"/>
              <w:rPr>
                <w:ins w:id="1029" w:author="fang wentong" w:date="2021-11-06T02:01:00Z"/>
                <w:rFonts w:ascii="Arial" w:hAnsi="Arial" w:cs="Arial"/>
                <w:color w:val="000000" w:themeColor="text1"/>
                <w:sz w:val="19"/>
                <w:szCs w:val="19"/>
                <w:shd w:val="clear" w:color="auto" w:fill="FFFFFF"/>
                <w:lang w:eastAsia="zh-CN"/>
                <w:rPrChange w:id="1030" w:author="Chengheng Liao" w:date="2021-11-06T10:37:00Z">
                  <w:rPr>
                    <w:ins w:id="1031" w:author="fang wentong" w:date="2021-11-06T02:01:00Z"/>
                    <w:rFonts w:ascii="Arial" w:hAnsi="Arial" w:cs="Arial"/>
                    <w:color w:val="000000" w:themeColor="text1"/>
                    <w:sz w:val="22"/>
                    <w:szCs w:val="22"/>
                    <w:shd w:val="clear" w:color="auto" w:fill="FFFFFF"/>
                    <w:lang w:eastAsia="zh-CN"/>
                  </w:rPr>
                </w:rPrChange>
              </w:rPr>
            </w:pPr>
            <w:ins w:id="1032" w:author="fang wentong" w:date="2021-11-06T02:01:00Z">
              <w:r w:rsidRPr="00F701D1">
                <w:rPr>
                  <w:rFonts w:ascii="Arial" w:hAnsi="Arial" w:cs="Arial"/>
                  <w:color w:val="000000" w:themeColor="text1"/>
                  <w:sz w:val="19"/>
                  <w:szCs w:val="19"/>
                  <w:shd w:val="clear" w:color="auto" w:fill="FFFFFF"/>
                  <w:lang w:eastAsia="zh-CN"/>
                  <w:rPrChange w:id="103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1034" w:author="Chengheng Liao" w:date="2021-11-06T10:38:00Z">
              <w:tcPr>
                <w:tcW w:w="1646" w:type="dxa"/>
                <w:vAlign w:val="center"/>
              </w:tcPr>
            </w:tcPrChange>
          </w:tcPr>
          <w:p w14:paraId="0DECD696" w14:textId="77777777" w:rsidR="005E3455" w:rsidRPr="00F701D1" w:rsidRDefault="005E3455" w:rsidP="00E94203">
            <w:pPr>
              <w:spacing w:after="100"/>
              <w:jc w:val="center"/>
              <w:rPr>
                <w:ins w:id="1035" w:author="fang wentong" w:date="2021-11-06T02:01:00Z"/>
                <w:rFonts w:ascii="Arial" w:hAnsi="Arial" w:cs="Arial"/>
                <w:color w:val="000000" w:themeColor="text1"/>
                <w:sz w:val="19"/>
                <w:szCs w:val="19"/>
                <w:shd w:val="clear" w:color="auto" w:fill="FFFFFF"/>
                <w:lang w:eastAsia="zh-CN"/>
                <w:rPrChange w:id="1036" w:author="Chengheng Liao" w:date="2021-11-06T10:37:00Z">
                  <w:rPr>
                    <w:ins w:id="1037" w:author="fang wentong" w:date="2021-11-06T02:01:00Z"/>
                    <w:rFonts w:ascii="Arial" w:hAnsi="Arial" w:cs="Arial"/>
                    <w:color w:val="000000" w:themeColor="text1"/>
                    <w:sz w:val="22"/>
                    <w:szCs w:val="22"/>
                    <w:shd w:val="clear" w:color="auto" w:fill="FFFFFF"/>
                    <w:lang w:eastAsia="zh-CN"/>
                  </w:rPr>
                </w:rPrChange>
              </w:rPr>
            </w:pPr>
            <w:ins w:id="1038" w:author="fang wentong" w:date="2021-11-06T02:01:00Z">
              <w:r w:rsidRPr="00F701D1">
                <w:rPr>
                  <w:rFonts w:ascii="Arial" w:hAnsi="Arial" w:cs="Arial"/>
                  <w:color w:val="000000" w:themeColor="text1"/>
                  <w:sz w:val="19"/>
                  <w:szCs w:val="19"/>
                  <w:shd w:val="clear" w:color="auto" w:fill="FFFFFF"/>
                  <w:lang w:eastAsia="zh-CN"/>
                  <w:rPrChange w:id="103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1040" w:author="Chengheng Liao" w:date="2021-11-06T10:38:00Z">
              <w:tcPr>
                <w:tcW w:w="1062" w:type="dxa"/>
                <w:vAlign w:val="center"/>
              </w:tcPr>
            </w:tcPrChange>
          </w:tcPr>
          <w:p w14:paraId="51F0F8B4" w14:textId="77777777" w:rsidR="005E3455" w:rsidRPr="00F701D1" w:rsidRDefault="005E3455" w:rsidP="00E94203">
            <w:pPr>
              <w:spacing w:after="100"/>
              <w:jc w:val="center"/>
              <w:rPr>
                <w:ins w:id="1041" w:author="fang wentong" w:date="2021-11-06T02:01:00Z"/>
                <w:rFonts w:ascii="Arial" w:hAnsi="Arial" w:cs="Arial"/>
                <w:color w:val="000000" w:themeColor="text1"/>
                <w:sz w:val="19"/>
                <w:szCs w:val="19"/>
                <w:shd w:val="clear" w:color="auto" w:fill="FFFFFF"/>
                <w:lang w:eastAsia="zh-CN"/>
                <w:rPrChange w:id="1042" w:author="Chengheng Liao" w:date="2021-11-06T10:37:00Z">
                  <w:rPr>
                    <w:ins w:id="1043" w:author="fang wentong" w:date="2021-11-06T02:01:00Z"/>
                    <w:rFonts w:ascii="Arial" w:hAnsi="Arial" w:cs="Arial"/>
                    <w:color w:val="000000" w:themeColor="text1"/>
                    <w:sz w:val="22"/>
                    <w:szCs w:val="22"/>
                    <w:shd w:val="clear" w:color="auto" w:fill="FFFFFF"/>
                    <w:lang w:eastAsia="zh-CN"/>
                  </w:rPr>
                </w:rPrChange>
              </w:rPr>
            </w:pPr>
            <w:ins w:id="1044" w:author="fang wentong" w:date="2021-11-06T02:01:00Z">
              <w:r w:rsidRPr="00F701D1">
                <w:rPr>
                  <w:rFonts w:ascii="Arial" w:hAnsi="Arial" w:cs="Arial"/>
                  <w:color w:val="000000" w:themeColor="text1"/>
                  <w:sz w:val="19"/>
                  <w:szCs w:val="19"/>
                  <w:shd w:val="clear" w:color="auto" w:fill="FFFFFF"/>
                  <w:lang w:eastAsia="zh-CN"/>
                  <w:rPrChange w:id="104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1046" w:author="Chengheng Liao" w:date="2021-11-06T10:38:00Z">
              <w:tcPr>
                <w:tcW w:w="2258" w:type="dxa"/>
                <w:vAlign w:val="center"/>
              </w:tcPr>
            </w:tcPrChange>
          </w:tcPr>
          <w:p w14:paraId="248204C8" w14:textId="77777777" w:rsidR="005E3455" w:rsidRPr="00F701D1" w:rsidRDefault="005E3455" w:rsidP="00E94203">
            <w:pPr>
              <w:spacing w:after="100"/>
              <w:jc w:val="center"/>
              <w:rPr>
                <w:ins w:id="1047" w:author="fang wentong" w:date="2021-11-06T02:01:00Z"/>
                <w:rFonts w:ascii="Arial" w:hAnsi="Arial" w:cs="Arial"/>
                <w:color w:val="000000" w:themeColor="text1"/>
                <w:sz w:val="19"/>
                <w:szCs w:val="19"/>
                <w:shd w:val="clear" w:color="auto" w:fill="FFFFFF"/>
                <w:lang w:eastAsia="zh-CN"/>
                <w:rPrChange w:id="1048" w:author="Chengheng Liao" w:date="2021-11-06T10:37:00Z">
                  <w:rPr>
                    <w:ins w:id="1049" w:author="fang wentong" w:date="2021-11-06T02:01:00Z"/>
                    <w:rFonts w:ascii="Arial" w:hAnsi="Arial" w:cs="Arial"/>
                    <w:color w:val="000000" w:themeColor="text1"/>
                    <w:sz w:val="22"/>
                    <w:szCs w:val="22"/>
                    <w:shd w:val="clear" w:color="auto" w:fill="FFFFFF"/>
                    <w:lang w:eastAsia="zh-CN"/>
                  </w:rPr>
                </w:rPrChange>
              </w:rPr>
            </w:pPr>
            <w:ins w:id="1050" w:author="fang wentong" w:date="2021-11-06T02:01:00Z">
              <w:r w:rsidRPr="00F701D1">
                <w:rPr>
                  <w:rFonts w:ascii="Arial" w:eastAsia="SimSun" w:hAnsi="Arial" w:cs="Arial"/>
                  <w:color w:val="000000" w:themeColor="text1"/>
                  <w:sz w:val="19"/>
                  <w:szCs w:val="19"/>
                  <w:shd w:val="clear" w:color="auto" w:fill="FFFFFF"/>
                  <w:lang w:eastAsia="zh-CN"/>
                  <w:rPrChange w:id="1051" w:author="Chengheng Liao" w:date="2021-11-06T10:37:00Z">
                    <w:rPr>
                      <w:rFonts w:ascii="Arial" w:eastAsia="SimSun" w:hAnsi="Arial" w:cs="Arial"/>
                      <w:color w:val="000000" w:themeColor="text1"/>
                      <w:sz w:val="22"/>
                      <w:szCs w:val="22"/>
                      <w:shd w:val="clear" w:color="auto" w:fill="FFFFFF"/>
                      <w:lang w:eastAsia="zh-CN"/>
                    </w:rPr>
                  </w:rPrChange>
                </w:rPr>
                <w:t>Infiltrating duct carcinoma</w:t>
              </w:r>
            </w:ins>
          </w:p>
        </w:tc>
        <w:tc>
          <w:tcPr>
            <w:tcW w:w="0" w:type="auto"/>
            <w:vAlign w:val="center"/>
            <w:tcPrChange w:id="1052" w:author="Chengheng Liao" w:date="2021-11-06T10:38:00Z">
              <w:tcPr>
                <w:tcW w:w="1083" w:type="dxa"/>
                <w:vAlign w:val="center"/>
              </w:tcPr>
            </w:tcPrChange>
          </w:tcPr>
          <w:p w14:paraId="2AFE3C02" w14:textId="77777777" w:rsidR="005E3455" w:rsidRPr="00F701D1" w:rsidRDefault="005E3455" w:rsidP="00E94203">
            <w:pPr>
              <w:spacing w:after="100"/>
              <w:jc w:val="center"/>
              <w:rPr>
                <w:ins w:id="1053" w:author="fang wentong" w:date="2021-11-06T02:01:00Z"/>
                <w:rFonts w:ascii="Arial" w:hAnsi="Arial" w:cs="Arial"/>
                <w:color w:val="000000" w:themeColor="text1"/>
                <w:sz w:val="19"/>
                <w:szCs w:val="19"/>
                <w:shd w:val="clear" w:color="auto" w:fill="FFFFFF"/>
                <w:lang w:eastAsia="zh-CN"/>
                <w:rPrChange w:id="1054" w:author="Chengheng Liao" w:date="2021-11-06T10:37:00Z">
                  <w:rPr>
                    <w:ins w:id="1055" w:author="fang wentong" w:date="2021-11-06T02:01:00Z"/>
                    <w:rFonts w:ascii="Arial" w:hAnsi="Arial" w:cs="Arial"/>
                    <w:color w:val="000000" w:themeColor="text1"/>
                    <w:sz w:val="22"/>
                    <w:szCs w:val="22"/>
                    <w:shd w:val="clear" w:color="auto" w:fill="FFFFFF"/>
                    <w:lang w:eastAsia="zh-CN"/>
                  </w:rPr>
                </w:rPrChange>
              </w:rPr>
            </w:pPr>
            <w:ins w:id="1056" w:author="fang wentong" w:date="2021-11-06T02:01:00Z">
              <w:r w:rsidRPr="00F701D1">
                <w:rPr>
                  <w:rFonts w:ascii="Arial" w:hAnsi="Arial" w:cs="Arial"/>
                  <w:color w:val="000000" w:themeColor="text1"/>
                  <w:sz w:val="19"/>
                  <w:szCs w:val="19"/>
                  <w:shd w:val="clear" w:color="auto" w:fill="FFFFFF"/>
                  <w:lang w:eastAsia="zh-CN"/>
                  <w:rPrChange w:id="105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058" w:author="Chengheng Liao" w:date="2021-11-06T10:38:00Z">
              <w:tcPr>
                <w:tcW w:w="3164" w:type="dxa"/>
                <w:vAlign w:val="center"/>
              </w:tcPr>
            </w:tcPrChange>
          </w:tcPr>
          <w:p w14:paraId="7650D9E9" w14:textId="77777777" w:rsidR="005E3455" w:rsidRPr="00F701D1" w:rsidRDefault="005E3455" w:rsidP="00E94203">
            <w:pPr>
              <w:spacing w:after="100"/>
              <w:jc w:val="center"/>
              <w:rPr>
                <w:ins w:id="1059" w:author="fang wentong" w:date="2021-11-06T02:01:00Z"/>
                <w:rFonts w:ascii="Arial" w:hAnsi="Arial" w:cs="Arial"/>
                <w:color w:val="000000" w:themeColor="text1"/>
                <w:sz w:val="19"/>
                <w:szCs w:val="19"/>
                <w:shd w:val="clear" w:color="auto" w:fill="FFFFFF"/>
                <w:lang w:eastAsia="zh-CN"/>
                <w:rPrChange w:id="1060" w:author="Chengheng Liao" w:date="2021-11-06T10:37:00Z">
                  <w:rPr>
                    <w:ins w:id="1061" w:author="fang wentong" w:date="2021-11-06T02:01:00Z"/>
                    <w:rFonts w:ascii="Arial" w:hAnsi="Arial" w:cs="Arial"/>
                    <w:color w:val="000000" w:themeColor="text1"/>
                    <w:sz w:val="22"/>
                    <w:szCs w:val="22"/>
                    <w:shd w:val="clear" w:color="auto" w:fill="FFFFFF"/>
                    <w:lang w:eastAsia="zh-CN"/>
                  </w:rPr>
                </w:rPrChange>
              </w:rPr>
            </w:pPr>
            <w:ins w:id="1062" w:author="fang wentong" w:date="2021-11-06T02:01:00Z">
              <w:r w:rsidRPr="00F701D1">
                <w:rPr>
                  <w:rFonts w:ascii="Arial" w:hAnsi="Arial" w:cs="Arial"/>
                  <w:color w:val="000000" w:themeColor="text1"/>
                  <w:sz w:val="19"/>
                  <w:szCs w:val="19"/>
                  <w:shd w:val="clear" w:color="auto" w:fill="FFFFFF"/>
                  <w:lang w:eastAsia="zh-CN"/>
                  <w:rPrChange w:id="106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064" w:author="Chengheng Liao" w:date="2021-11-06T10:38:00Z">
              <w:tcPr>
                <w:tcW w:w="2719" w:type="dxa"/>
                <w:vAlign w:val="center"/>
              </w:tcPr>
            </w:tcPrChange>
          </w:tcPr>
          <w:p w14:paraId="16C4C0E6" w14:textId="77777777" w:rsidR="005E3455" w:rsidRPr="00F701D1" w:rsidRDefault="005E3455" w:rsidP="00E94203">
            <w:pPr>
              <w:spacing w:after="100"/>
              <w:jc w:val="center"/>
              <w:rPr>
                <w:ins w:id="1065" w:author="fang wentong" w:date="2021-11-06T02:01:00Z"/>
                <w:rFonts w:ascii="Arial" w:hAnsi="Arial" w:cs="Arial"/>
                <w:color w:val="000000" w:themeColor="text1"/>
                <w:sz w:val="19"/>
                <w:szCs w:val="19"/>
                <w:shd w:val="clear" w:color="auto" w:fill="FFFFFF"/>
                <w:lang w:eastAsia="zh-CN"/>
                <w:rPrChange w:id="1066" w:author="Chengheng Liao" w:date="2021-11-06T10:37:00Z">
                  <w:rPr>
                    <w:ins w:id="1067" w:author="fang wentong" w:date="2021-11-06T02:01:00Z"/>
                    <w:rFonts w:ascii="Arial" w:hAnsi="Arial" w:cs="Arial"/>
                    <w:color w:val="000000" w:themeColor="text1"/>
                    <w:sz w:val="22"/>
                    <w:szCs w:val="22"/>
                    <w:shd w:val="clear" w:color="auto" w:fill="FFFFFF"/>
                    <w:lang w:eastAsia="zh-CN"/>
                  </w:rPr>
                </w:rPrChange>
              </w:rPr>
            </w:pPr>
            <w:ins w:id="1068" w:author="fang wentong" w:date="2021-11-06T02:01:00Z">
              <w:r w:rsidRPr="00F701D1">
                <w:rPr>
                  <w:rFonts w:ascii="Arial" w:hAnsi="Arial" w:cs="Arial"/>
                  <w:color w:val="000000" w:themeColor="text1"/>
                  <w:sz w:val="19"/>
                  <w:szCs w:val="19"/>
                  <w:shd w:val="clear" w:color="auto" w:fill="FFFFFF"/>
                  <w:lang w:eastAsia="zh-CN"/>
                  <w:rPrChange w:id="106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22CCB1D0" w14:textId="77777777" w:rsidTr="00F701D1">
        <w:trPr>
          <w:trHeight w:val="106"/>
          <w:jc w:val="center"/>
          <w:ins w:id="1070" w:author="fang wentong" w:date="2021-11-06T02:01:00Z"/>
          <w:trPrChange w:id="1071" w:author="Chengheng Liao" w:date="2021-11-06T10:38:00Z">
            <w:trPr>
              <w:trHeight w:val="106"/>
              <w:jc w:val="center"/>
            </w:trPr>
          </w:trPrChange>
        </w:trPr>
        <w:tc>
          <w:tcPr>
            <w:tcW w:w="0" w:type="auto"/>
            <w:vAlign w:val="center"/>
            <w:tcPrChange w:id="1072" w:author="Chengheng Liao" w:date="2021-11-06T10:38:00Z">
              <w:tcPr>
                <w:tcW w:w="898" w:type="dxa"/>
                <w:vAlign w:val="center"/>
              </w:tcPr>
            </w:tcPrChange>
          </w:tcPr>
          <w:p w14:paraId="5FB60D97" w14:textId="77777777" w:rsidR="005E3455" w:rsidRPr="00F701D1" w:rsidRDefault="005E3455" w:rsidP="00E94203">
            <w:pPr>
              <w:spacing w:after="100"/>
              <w:jc w:val="center"/>
              <w:rPr>
                <w:ins w:id="1073" w:author="fang wentong" w:date="2021-11-06T02:01:00Z"/>
                <w:rFonts w:ascii="Arial" w:hAnsi="Arial" w:cs="Arial"/>
                <w:color w:val="000000" w:themeColor="text1"/>
                <w:sz w:val="19"/>
                <w:szCs w:val="19"/>
                <w:shd w:val="clear" w:color="auto" w:fill="FFFFFF"/>
                <w:lang w:eastAsia="zh-CN"/>
                <w:rPrChange w:id="1074" w:author="Chengheng Liao" w:date="2021-11-06T10:37:00Z">
                  <w:rPr>
                    <w:ins w:id="1075" w:author="fang wentong" w:date="2021-11-06T02:01:00Z"/>
                    <w:rFonts w:ascii="Arial" w:hAnsi="Arial" w:cs="Arial"/>
                    <w:color w:val="000000" w:themeColor="text1"/>
                    <w:sz w:val="22"/>
                    <w:szCs w:val="22"/>
                    <w:shd w:val="clear" w:color="auto" w:fill="FFFFFF"/>
                    <w:lang w:eastAsia="zh-CN"/>
                  </w:rPr>
                </w:rPrChange>
              </w:rPr>
            </w:pPr>
            <w:ins w:id="1076" w:author="fang wentong" w:date="2021-11-06T02:01:00Z">
              <w:r w:rsidRPr="00F701D1">
                <w:rPr>
                  <w:rFonts w:ascii="Arial" w:hAnsi="Arial" w:cs="Arial"/>
                  <w:color w:val="000000" w:themeColor="text1"/>
                  <w:sz w:val="19"/>
                  <w:szCs w:val="19"/>
                  <w:shd w:val="clear" w:color="auto" w:fill="FFFFFF"/>
                  <w:lang w:eastAsia="zh-CN"/>
                  <w:rPrChange w:id="1077" w:author="Chengheng Liao" w:date="2021-11-06T10:37:00Z">
                    <w:rPr>
                      <w:rFonts w:ascii="Arial" w:hAnsi="Arial" w:cs="Arial"/>
                      <w:color w:val="000000" w:themeColor="text1"/>
                      <w:sz w:val="22"/>
                      <w:szCs w:val="22"/>
                      <w:shd w:val="clear" w:color="auto" w:fill="FFFFFF"/>
                      <w:lang w:eastAsia="zh-CN"/>
                    </w:rPr>
                  </w:rPrChange>
                </w:rPr>
                <w:lastRenderedPageBreak/>
                <w:t>#16</w:t>
              </w:r>
            </w:ins>
          </w:p>
        </w:tc>
        <w:tc>
          <w:tcPr>
            <w:tcW w:w="0" w:type="auto"/>
            <w:vAlign w:val="center"/>
            <w:tcPrChange w:id="1078" w:author="Chengheng Liao" w:date="2021-11-06T10:38:00Z">
              <w:tcPr>
                <w:tcW w:w="903" w:type="dxa"/>
                <w:vAlign w:val="center"/>
              </w:tcPr>
            </w:tcPrChange>
          </w:tcPr>
          <w:p w14:paraId="66344F91" w14:textId="77777777" w:rsidR="005E3455" w:rsidRPr="00F701D1" w:rsidRDefault="005E3455" w:rsidP="00E94203">
            <w:pPr>
              <w:spacing w:after="100"/>
              <w:jc w:val="center"/>
              <w:rPr>
                <w:ins w:id="1079" w:author="fang wentong" w:date="2021-11-06T02:01:00Z"/>
                <w:rFonts w:ascii="Arial" w:hAnsi="Arial" w:cs="Arial"/>
                <w:color w:val="000000" w:themeColor="text1"/>
                <w:sz w:val="19"/>
                <w:szCs w:val="19"/>
                <w:shd w:val="clear" w:color="auto" w:fill="FFFFFF"/>
                <w:lang w:eastAsia="zh-CN"/>
                <w:rPrChange w:id="1080" w:author="Chengheng Liao" w:date="2021-11-06T10:37:00Z">
                  <w:rPr>
                    <w:ins w:id="1081" w:author="fang wentong" w:date="2021-11-06T02:01:00Z"/>
                    <w:rFonts w:ascii="Arial" w:hAnsi="Arial" w:cs="Arial"/>
                    <w:color w:val="000000" w:themeColor="text1"/>
                    <w:sz w:val="22"/>
                    <w:szCs w:val="22"/>
                    <w:shd w:val="clear" w:color="auto" w:fill="FFFFFF"/>
                    <w:lang w:eastAsia="zh-CN"/>
                  </w:rPr>
                </w:rPrChange>
              </w:rPr>
            </w:pPr>
            <w:ins w:id="1082" w:author="fang wentong" w:date="2021-11-06T02:01:00Z">
              <w:r w:rsidRPr="00F701D1">
                <w:rPr>
                  <w:rFonts w:ascii="Arial" w:hAnsi="Arial" w:cs="Arial"/>
                  <w:color w:val="000000" w:themeColor="text1"/>
                  <w:sz w:val="19"/>
                  <w:szCs w:val="19"/>
                  <w:shd w:val="clear" w:color="auto" w:fill="FFFFFF"/>
                  <w:lang w:eastAsia="zh-CN"/>
                  <w:rPrChange w:id="108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1084" w:author="Chengheng Liao" w:date="2021-11-06T10:38:00Z">
              <w:tcPr>
                <w:tcW w:w="1646" w:type="dxa"/>
                <w:vAlign w:val="center"/>
              </w:tcPr>
            </w:tcPrChange>
          </w:tcPr>
          <w:p w14:paraId="7FDD5539" w14:textId="77777777" w:rsidR="005E3455" w:rsidRPr="00F701D1" w:rsidRDefault="005E3455" w:rsidP="00E94203">
            <w:pPr>
              <w:spacing w:after="100"/>
              <w:jc w:val="center"/>
              <w:rPr>
                <w:ins w:id="1085" w:author="fang wentong" w:date="2021-11-06T02:01:00Z"/>
                <w:rFonts w:ascii="Arial" w:hAnsi="Arial" w:cs="Arial"/>
                <w:color w:val="000000" w:themeColor="text1"/>
                <w:sz w:val="19"/>
                <w:szCs w:val="19"/>
                <w:shd w:val="clear" w:color="auto" w:fill="FFFFFF"/>
                <w:lang w:eastAsia="zh-CN"/>
                <w:rPrChange w:id="1086" w:author="Chengheng Liao" w:date="2021-11-06T10:37:00Z">
                  <w:rPr>
                    <w:ins w:id="1087" w:author="fang wentong" w:date="2021-11-06T02:01:00Z"/>
                    <w:rFonts w:ascii="Arial" w:hAnsi="Arial" w:cs="Arial"/>
                    <w:color w:val="000000" w:themeColor="text1"/>
                    <w:sz w:val="22"/>
                    <w:szCs w:val="22"/>
                    <w:shd w:val="clear" w:color="auto" w:fill="FFFFFF"/>
                    <w:lang w:eastAsia="zh-CN"/>
                  </w:rPr>
                </w:rPrChange>
              </w:rPr>
            </w:pPr>
            <w:ins w:id="1088" w:author="fang wentong" w:date="2021-11-06T02:01:00Z">
              <w:r w:rsidRPr="00F701D1">
                <w:rPr>
                  <w:rFonts w:ascii="Arial" w:hAnsi="Arial" w:cs="Arial"/>
                  <w:color w:val="000000" w:themeColor="text1"/>
                  <w:sz w:val="19"/>
                  <w:szCs w:val="19"/>
                  <w:shd w:val="clear" w:color="auto" w:fill="FFFFFF"/>
                  <w:lang w:eastAsia="zh-CN"/>
                  <w:rPrChange w:id="108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1090" w:author="Chengheng Liao" w:date="2021-11-06T10:38:00Z">
              <w:tcPr>
                <w:tcW w:w="1062" w:type="dxa"/>
                <w:vAlign w:val="center"/>
              </w:tcPr>
            </w:tcPrChange>
          </w:tcPr>
          <w:p w14:paraId="691B6CF5" w14:textId="77777777" w:rsidR="005E3455" w:rsidRPr="00F701D1" w:rsidRDefault="005E3455" w:rsidP="00E94203">
            <w:pPr>
              <w:spacing w:after="100"/>
              <w:jc w:val="center"/>
              <w:rPr>
                <w:ins w:id="1091" w:author="fang wentong" w:date="2021-11-06T02:01:00Z"/>
                <w:rFonts w:ascii="Arial" w:hAnsi="Arial" w:cs="Arial"/>
                <w:color w:val="000000" w:themeColor="text1"/>
                <w:sz w:val="19"/>
                <w:szCs w:val="19"/>
                <w:shd w:val="clear" w:color="auto" w:fill="FFFFFF"/>
                <w:lang w:eastAsia="zh-CN"/>
                <w:rPrChange w:id="1092" w:author="Chengheng Liao" w:date="2021-11-06T10:37:00Z">
                  <w:rPr>
                    <w:ins w:id="1093" w:author="fang wentong" w:date="2021-11-06T02:01:00Z"/>
                    <w:rFonts w:ascii="Arial" w:hAnsi="Arial" w:cs="Arial"/>
                    <w:color w:val="000000" w:themeColor="text1"/>
                    <w:sz w:val="22"/>
                    <w:szCs w:val="22"/>
                    <w:shd w:val="clear" w:color="auto" w:fill="FFFFFF"/>
                    <w:lang w:eastAsia="zh-CN"/>
                  </w:rPr>
                </w:rPrChange>
              </w:rPr>
            </w:pPr>
            <w:ins w:id="1094" w:author="fang wentong" w:date="2021-11-06T02:01:00Z">
              <w:r w:rsidRPr="00F701D1">
                <w:rPr>
                  <w:rFonts w:ascii="Arial" w:hAnsi="Arial" w:cs="Arial"/>
                  <w:color w:val="000000" w:themeColor="text1"/>
                  <w:sz w:val="19"/>
                  <w:szCs w:val="19"/>
                  <w:shd w:val="clear" w:color="auto" w:fill="FFFFFF"/>
                  <w:lang w:eastAsia="zh-CN"/>
                  <w:rPrChange w:id="109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1096" w:author="Chengheng Liao" w:date="2021-11-06T10:38:00Z">
              <w:tcPr>
                <w:tcW w:w="2258" w:type="dxa"/>
                <w:vAlign w:val="center"/>
              </w:tcPr>
            </w:tcPrChange>
          </w:tcPr>
          <w:p w14:paraId="5C2FD994" w14:textId="77777777" w:rsidR="005E3455" w:rsidRPr="00F701D1" w:rsidRDefault="005E3455" w:rsidP="00E94203">
            <w:pPr>
              <w:spacing w:after="100"/>
              <w:jc w:val="center"/>
              <w:rPr>
                <w:ins w:id="1097" w:author="fang wentong" w:date="2021-11-06T02:01:00Z"/>
                <w:rFonts w:ascii="Arial" w:hAnsi="Arial" w:cs="Arial"/>
                <w:color w:val="000000" w:themeColor="text1"/>
                <w:sz w:val="19"/>
                <w:szCs w:val="19"/>
                <w:shd w:val="clear" w:color="auto" w:fill="FFFFFF"/>
                <w:lang w:eastAsia="zh-CN"/>
                <w:rPrChange w:id="1098" w:author="Chengheng Liao" w:date="2021-11-06T10:37:00Z">
                  <w:rPr>
                    <w:ins w:id="1099" w:author="fang wentong" w:date="2021-11-06T02:01:00Z"/>
                    <w:rFonts w:ascii="Arial" w:hAnsi="Arial" w:cs="Arial"/>
                    <w:color w:val="000000" w:themeColor="text1"/>
                    <w:sz w:val="22"/>
                    <w:szCs w:val="22"/>
                    <w:shd w:val="clear" w:color="auto" w:fill="FFFFFF"/>
                    <w:lang w:eastAsia="zh-CN"/>
                  </w:rPr>
                </w:rPrChange>
              </w:rPr>
            </w:pPr>
            <w:ins w:id="1100" w:author="fang wentong" w:date="2021-11-06T02:01:00Z">
              <w:r w:rsidRPr="00F701D1">
                <w:rPr>
                  <w:rFonts w:ascii="Arial" w:eastAsia="SimSun" w:hAnsi="Arial" w:cs="Arial"/>
                  <w:color w:val="000000" w:themeColor="text1"/>
                  <w:sz w:val="19"/>
                  <w:szCs w:val="19"/>
                  <w:shd w:val="clear" w:color="auto" w:fill="FFFFFF"/>
                  <w:lang w:eastAsia="zh-CN"/>
                  <w:rPrChange w:id="1101" w:author="Chengheng Liao" w:date="2021-11-06T10:37:00Z">
                    <w:rPr>
                      <w:rFonts w:ascii="Arial" w:eastAsia="SimSun" w:hAnsi="Arial" w:cs="Arial"/>
                      <w:color w:val="000000" w:themeColor="text1"/>
                      <w:sz w:val="22"/>
                      <w:szCs w:val="22"/>
                      <w:shd w:val="clear" w:color="auto" w:fill="FFFFFF"/>
                      <w:lang w:eastAsia="zh-CN"/>
                    </w:rPr>
                  </w:rPrChange>
                </w:rPr>
                <w:t>infiltrating carcinoma</w:t>
              </w:r>
            </w:ins>
          </w:p>
        </w:tc>
        <w:tc>
          <w:tcPr>
            <w:tcW w:w="0" w:type="auto"/>
            <w:vAlign w:val="center"/>
            <w:tcPrChange w:id="1102" w:author="Chengheng Liao" w:date="2021-11-06T10:38:00Z">
              <w:tcPr>
                <w:tcW w:w="1083" w:type="dxa"/>
                <w:vAlign w:val="center"/>
              </w:tcPr>
            </w:tcPrChange>
          </w:tcPr>
          <w:p w14:paraId="32BAF628" w14:textId="77777777" w:rsidR="005E3455" w:rsidRPr="00F701D1" w:rsidRDefault="005E3455" w:rsidP="00E94203">
            <w:pPr>
              <w:spacing w:after="100"/>
              <w:jc w:val="center"/>
              <w:rPr>
                <w:ins w:id="1103" w:author="fang wentong" w:date="2021-11-06T02:01:00Z"/>
                <w:rFonts w:ascii="Arial" w:hAnsi="Arial" w:cs="Arial"/>
                <w:color w:val="000000" w:themeColor="text1"/>
                <w:sz w:val="19"/>
                <w:szCs w:val="19"/>
                <w:shd w:val="clear" w:color="auto" w:fill="FFFFFF"/>
                <w:lang w:eastAsia="zh-CN"/>
                <w:rPrChange w:id="1104" w:author="Chengheng Liao" w:date="2021-11-06T10:37:00Z">
                  <w:rPr>
                    <w:ins w:id="1105" w:author="fang wentong" w:date="2021-11-06T02:01:00Z"/>
                    <w:rFonts w:ascii="Arial" w:hAnsi="Arial" w:cs="Arial"/>
                    <w:color w:val="000000" w:themeColor="text1"/>
                    <w:sz w:val="22"/>
                    <w:szCs w:val="22"/>
                    <w:shd w:val="clear" w:color="auto" w:fill="FFFFFF"/>
                    <w:lang w:eastAsia="zh-CN"/>
                  </w:rPr>
                </w:rPrChange>
              </w:rPr>
            </w:pPr>
            <w:ins w:id="1106" w:author="fang wentong" w:date="2021-11-06T02:01:00Z">
              <w:r w:rsidRPr="00F701D1">
                <w:rPr>
                  <w:rFonts w:ascii="Arial" w:hAnsi="Arial" w:cs="Arial"/>
                  <w:color w:val="000000" w:themeColor="text1"/>
                  <w:sz w:val="19"/>
                  <w:szCs w:val="19"/>
                  <w:shd w:val="clear" w:color="auto" w:fill="FFFFFF"/>
                  <w:lang w:eastAsia="zh-CN"/>
                  <w:rPrChange w:id="110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108" w:author="Chengheng Liao" w:date="2021-11-06T10:38:00Z">
              <w:tcPr>
                <w:tcW w:w="3164" w:type="dxa"/>
                <w:vAlign w:val="center"/>
              </w:tcPr>
            </w:tcPrChange>
          </w:tcPr>
          <w:p w14:paraId="49822BE1" w14:textId="77777777" w:rsidR="005E3455" w:rsidRPr="00F701D1" w:rsidRDefault="005E3455" w:rsidP="00E94203">
            <w:pPr>
              <w:spacing w:after="100"/>
              <w:jc w:val="center"/>
              <w:rPr>
                <w:ins w:id="1109" w:author="fang wentong" w:date="2021-11-06T02:01:00Z"/>
                <w:rFonts w:ascii="Arial" w:hAnsi="Arial" w:cs="Arial"/>
                <w:color w:val="000000" w:themeColor="text1"/>
                <w:sz w:val="19"/>
                <w:szCs w:val="19"/>
                <w:shd w:val="clear" w:color="auto" w:fill="FFFFFF"/>
                <w:lang w:eastAsia="zh-CN"/>
                <w:rPrChange w:id="1110" w:author="Chengheng Liao" w:date="2021-11-06T10:37:00Z">
                  <w:rPr>
                    <w:ins w:id="1111" w:author="fang wentong" w:date="2021-11-06T02:01:00Z"/>
                    <w:rFonts w:ascii="Arial" w:hAnsi="Arial" w:cs="Arial"/>
                    <w:color w:val="000000" w:themeColor="text1"/>
                    <w:sz w:val="22"/>
                    <w:szCs w:val="22"/>
                    <w:shd w:val="clear" w:color="auto" w:fill="FFFFFF"/>
                    <w:lang w:eastAsia="zh-CN"/>
                  </w:rPr>
                </w:rPrChange>
              </w:rPr>
            </w:pPr>
            <w:ins w:id="1112" w:author="fang wentong" w:date="2021-11-06T02:01:00Z">
              <w:r w:rsidRPr="00F701D1">
                <w:rPr>
                  <w:rFonts w:ascii="Arial" w:hAnsi="Arial" w:cs="Arial"/>
                  <w:color w:val="000000" w:themeColor="text1"/>
                  <w:sz w:val="19"/>
                  <w:szCs w:val="19"/>
                  <w:shd w:val="clear" w:color="auto" w:fill="FFFFFF"/>
                  <w:lang w:eastAsia="zh-CN"/>
                  <w:rPrChange w:id="11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114" w:author="Chengheng Liao" w:date="2021-11-06T10:38:00Z">
              <w:tcPr>
                <w:tcW w:w="2719" w:type="dxa"/>
                <w:vAlign w:val="center"/>
              </w:tcPr>
            </w:tcPrChange>
          </w:tcPr>
          <w:p w14:paraId="21DA3E4B" w14:textId="77777777" w:rsidR="005E3455" w:rsidRPr="00F701D1" w:rsidRDefault="005E3455" w:rsidP="00E94203">
            <w:pPr>
              <w:spacing w:after="100"/>
              <w:jc w:val="center"/>
              <w:rPr>
                <w:ins w:id="1115" w:author="fang wentong" w:date="2021-11-06T02:01:00Z"/>
                <w:rFonts w:ascii="Arial" w:hAnsi="Arial" w:cs="Arial"/>
                <w:color w:val="000000" w:themeColor="text1"/>
                <w:sz w:val="19"/>
                <w:szCs w:val="19"/>
                <w:shd w:val="clear" w:color="auto" w:fill="FFFFFF"/>
                <w:lang w:eastAsia="zh-CN"/>
                <w:rPrChange w:id="1116" w:author="Chengheng Liao" w:date="2021-11-06T10:37:00Z">
                  <w:rPr>
                    <w:ins w:id="1117" w:author="fang wentong" w:date="2021-11-06T02:01:00Z"/>
                    <w:rFonts w:ascii="Arial" w:hAnsi="Arial" w:cs="Arial"/>
                    <w:color w:val="000000" w:themeColor="text1"/>
                    <w:sz w:val="22"/>
                    <w:szCs w:val="22"/>
                    <w:shd w:val="clear" w:color="auto" w:fill="FFFFFF"/>
                    <w:lang w:eastAsia="zh-CN"/>
                  </w:rPr>
                </w:rPrChange>
              </w:rPr>
            </w:pPr>
            <w:ins w:id="1118" w:author="fang wentong" w:date="2021-11-06T02:01:00Z">
              <w:r w:rsidRPr="00F701D1">
                <w:rPr>
                  <w:rFonts w:ascii="Arial" w:hAnsi="Arial" w:cs="Arial"/>
                  <w:color w:val="000000" w:themeColor="text1"/>
                  <w:sz w:val="19"/>
                  <w:szCs w:val="19"/>
                  <w:shd w:val="clear" w:color="auto" w:fill="FFFFFF"/>
                  <w:lang w:eastAsia="zh-CN"/>
                  <w:rPrChange w:id="111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30258CC0" w14:textId="77777777" w:rsidTr="00F701D1">
        <w:trPr>
          <w:trHeight w:val="106"/>
          <w:jc w:val="center"/>
          <w:ins w:id="1120" w:author="fang wentong" w:date="2021-11-06T02:01:00Z"/>
          <w:trPrChange w:id="1121" w:author="Chengheng Liao" w:date="2021-11-06T10:38:00Z">
            <w:trPr>
              <w:trHeight w:val="106"/>
              <w:jc w:val="center"/>
            </w:trPr>
          </w:trPrChange>
        </w:trPr>
        <w:tc>
          <w:tcPr>
            <w:tcW w:w="0" w:type="auto"/>
            <w:vAlign w:val="center"/>
            <w:tcPrChange w:id="1122" w:author="Chengheng Liao" w:date="2021-11-06T10:38:00Z">
              <w:tcPr>
                <w:tcW w:w="898" w:type="dxa"/>
                <w:vAlign w:val="center"/>
              </w:tcPr>
            </w:tcPrChange>
          </w:tcPr>
          <w:p w14:paraId="76C3A711" w14:textId="77777777" w:rsidR="005E3455" w:rsidRPr="00F701D1" w:rsidRDefault="005E3455" w:rsidP="00E94203">
            <w:pPr>
              <w:spacing w:after="100"/>
              <w:jc w:val="center"/>
              <w:rPr>
                <w:ins w:id="1123" w:author="fang wentong" w:date="2021-11-06T02:01:00Z"/>
                <w:rFonts w:ascii="Arial" w:hAnsi="Arial" w:cs="Arial"/>
                <w:color w:val="000000" w:themeColor="text1"/>
                <w:sz w:val="19"/>
                <w:szCs w:val="19"/>
                <w:shd w:val="clear" w:color="auto" w:fill="FFFFFF"/>
                <w:lang w:eastAsia="zh-CN"/>
                <w:rPrChange w:id="1124" w:author="Chengheng Liao" w:date="2021-11-06T10:37:00Z">
                  <w:rPr>
                    <w:ins w:id="1125" w:author="fang wentong" w:date="2021-11-06T02:01:00Z"/>
                    <w:rFonts w:ascii="Arial" w:hAnsi="Arial" w:cs="Arial"/>
                    <w:color w:val="000000" w:themeColor="text1"/>
                    <w:sz w:val="22"/>
                    <w:szCs w:val="22"/>
                    <w:shd w:val="clear" w:color="auto" w:fill="FFFFFF"/>
                    <w:lang w:eastAsia="zh-CN"/>
                  </w:rPr>
                </w:rPrChange>
              </w:rPr>
            </w:pPr>
            <w:ins w:id="1126" w:author="fang wentong" w:date="2021-11-06T02:01:00Z">
              <w:r w:rsidRPr="00F701D1">
                <w:rPr>
                  <w:rFonts w:ascii="Arial" w:hAnsi="Arial" w:cs="Arial"/>
                  <w:color w:val="000000" w:themeColor="text1"/>
                  <w:sz w:val="19"/>
                  <w:szCs w:val="19"/>
                  <w:shd w:val="clear" w:color="auto" w:fill="FFFFFF"/>
                  <w:lang w:eastAsia="zh-CN"/>
                  <w:rPrChange w:id="1127" w:author="Chengheng Liao" w:date="2021-11-06T10:37:00Z">
                    <w:rPr>
                      <w:rFonts w:ascii="Arial" w:hAnsi="Arial" w:cs="Arial"/>
                      <w:color w:val="000000" w:themeColor="text1"/>
                      <w:sz w:val="22"/>
                      <w:szCs w:val="22"/>
                      <w:shd w:val="clear" w:color="auto" w:fill="FFFFFF"/>
                      <w:lang w:eastAsia="zh-CN"/>
                    </w:rPr>
                  </w:rPrChange>
                </w:rPr>
                <w:t>#17</w:t>
              </w:r>
            </w:ins>
          </w:p>
        </w:tc>
        <w:tc>
          <w:tcPr>
            <w:tcW w:w="0" w:type="auto"/>
            <w:vAlign w:val="center"/>
            <w:tcPrChange w:id="1128" w:author="Chengheng Liao" w:date="2021-11-06T10:38:00Z">
              <w:tcPr>
                <w:tcW w:w="903" w:type="dxa"/>
                <w:vAlign w:val="center"/>
              </w:tcPr>
            </w:tcPrChange>
          </w:tcPr>
          <w:p w14:paraId="4AED2399" w14:textId="77777777" w:rsidR="005E3455" w:rsidRPr="00F701D1" w:rsidRDefault="005E3455" w:rsidP="00E94203">
            <w:pPr>
              <w:spacing w:after="100"/>
              <w:jc w:val="center"/>
              <w:rPr>
                <w:ins w:id="1129" w:author="fang wentong" w:date="2021-11-06T02:01:00Z"/>
                <w:rFonts w:ascii="Arial" w:hAnsi="Arial" w:cs="Arial"/>
                <w:color w:val="000000" w:themeColor="text1"/>
                <w:sz w:val="19"/>
                <w:szCs w:val="19"/>
                <w:shd w:val="clear" w:color="auto" w:fill="FFFFFF"/>
                <w:lang w:eastAsia="zh-CN"/>
                <w:rPrChange w:id="1130" w:author="Chengheng Liao" w:date="2021-11-06T10:37:00Z">
                  <w:rPr>
                    <w:ins w:id="1131" w:author="fang wentong" w:date="2021-11-06T02:01:00Z"/>
                    <w:rFonts w:ascii="Arial" w:hAnsi="Arial" w:cs="Arial"/>
                    <w:color w:val="000000" w:themeColor="text1"/>
                    <w:sz w:val="22"/>
                    <w:szCs w:val="22"/>
                    <w:shd w:val="clear" w:color="auto" w:fill="FFFFFF"/>
                    <w:lang w:eastAsia="zh-CN"/>
                  </w:rPr>
                </w:rPrChange>
              </w:rPr>
            </w:pPr>
            <w:ins w:id="1132" w:author="fang wentong" w:date="2021-11-06T02:01:00Z">
              <w:r w:rsidRPr="00F701D1">
                <w:rPr>
                  <w:rFonts w:ascii="Arial" w:hAnsi="Arial" w:cs="Arial"/>
                  <w:color w:val="000000" w:themeColor="text1"/>
                  <w:sz w:val="19"/>
                  <w:szCs w:val="19"/>
                  <w:shd w:val="clear" w:color="auto" w:fill="FFFFFF"/>
                  <w:lang w:eastAsia="zh-CN"/>
                  <w:rPrChange w:id="113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1134" w:author="Chengheng Liao" w:date="2021-11-06T10:38:00Z">
              <w:tcPr>
                <w:tcW w:w="1646" w:type="dxa"/>
                <w:vAlign w:val="center"/>
              </w:tcPr>
            </w:tcPrChange>
          </w:tcPr>
          <w:p w14:paraId="067B7822" w14:textId="77777777" w:rsidR="005E3455" w:rsidRPr="00F701D1" w:rsidRDefault="005E3455" w:rsidP="00E94203">
            <w:pPr>
              <w:spacing w:after="100"/>
              <w:jc w:val="center"/>
              <w:rPr>
                <w:ins w:id="1135" w:author="fang wentong" w:date="2021-11-06T02:01:00Z"/>
                <w:rFonts w:ascii="Arial" w:hAnsi="Arial" w:cs="Arial"/>
                <w:color w:val="000000" w:themeColor="text1"/>
                <w:sz w:val="19"/>
                <w:szCs w:val="19"/>
                <w:shd w:val="clear" w:color="auto" w:fill="FFFFFF"/>
                <w:lang w:eastAsia="zh-CN"/>
                <w:rPrChange w:id="1136" w:author="Chengheng Liao" w:date="2021-11-06T10:37:00Z">
                  <w:rPr>
                    <w:ins w:id="1137" w:author="fang wentong" w:date="2021-11-06T02:01:00Z"/>
                    <w:rFonts w:ascii="Arial" w:hAnsi="Arial" w:cs="Arial"/>
                    <w:color w:val="000000" w:themeColor="text1"/>
                    <w:sz w:val="22"/>
                    <w:szCs w:val="22"/>
                    <w:shd w:val="clear" w:color="auto" w:fill="FFFFFF"/>
                    <w:lang w:eastAsia="zh-CN"/>
                  </w:rPr>
                </w:rPrChange>
              </w:rPr>
            </w:pPr>
            <w:ins w:id="1138" w:author="fang wentong" w:date="2021-11-06T02:01:00Z">
              <w:r w:rsidRPr="00F701D1">
                <w:rPr>
                  <w:rFonts w:ascii="Arial" w:hAnsi="Arial" w:cs="Arial"/>
                  <w:color w:val="000000" w:themeColor="text1"/>
                  <w:sz w:val="19"/>
                  <w:szCs w:val="19"/>
                  <w:shd w:val="clear" w:color="auto" w:fill="FFFFFF"/>
                  <w:lang w:eastAsia="zh-CN"/>
                  <w:rPrChange w:id="113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1140" w:author="Chengheng Liao" w:date="2021-11-06T10:38:00Z">
              <w:tcPr>
                <w:tcW w:w="1062" w:type="dxa"/>
                <w:vAlign w:val="center"/>
              </w:tcPr>
            </w:tcPrChange>
          </w:tcPr>
          <w:p w14:paraId="49BC51C5" w14:textId="77777777" w:rsidR="005E3455" w:rsidRPr="00F701D1" w:rsidRDefault="005E3455" w:rsidP="00E94203">
            <w:pPr>
              <w:spacing w:after="100"/>
              <w:jc w:val="center"/>
              <w:rPr>
                <w:ins w:id="1141" w:author="fang wentong" w:date="2021-11-06T02:01:00Z"/>
                <w:rFonts w:ascii="Arial" w:hAnsi="Arial" w:cs="Arial"/>
                <w:color w:val="000000" w:themeColor="text1"/>
                <w:sz w:val="19"/>
                <w:szCs w:val="19"/>
                <w:shd w:val="clear" w:color="auto" w:fill="FFFFFF"/>
                <w:lang w:eastAsia="zh-CN"/>
                <w:rPrChange w:id="1142" w:author="Chengheng Liao" w:date="2021-11-06T10:37:00Z">
                  <w:rPr>
                    <w:ins w:id="1143" w:author="fang wentong" w:date="2021-11-06T02:01:00Z"/>
                    <w:rFonts w:ascii="Arial" w:hAnsi="Arial" w:cs="Arial"/>
                    <w:color w:val="000000" w:themeColor="text1"/>
                    <w:sz w:val="22"/>
                    <w:szCs w:val="22"/>
                    <w:shd w:val="clear" w:color="auto" w:fill="FFFFFF"/>
                    <w:lang w:eastAsia="zh-CN"/>
                  </w:rPr>
                </w:rPrChange>
              </w:rPr>
            </w:pPr>
            <w:ins w:id="1144" w:author="fang wentong" w:date="2021-11-06T02:01:00Z">
              <w:r w:rsidRPr="00F701D1">
                <w:rPr>
                  <w:rFonts w:ascii="Arial" w:hAnsi="Arial" w:cs="Arial"/>
                  <w:color w:val="000000" w:themeColor="text1"/>
                  <w:sz w:val="19"/>
                  <w:szCs w:val="19"/>
                  <w:shd w:val="clear" w:color="auto" w:fill="FFFFFF"/>
                  <w:lang w:eastAsia="zh-CN"/>
                  <w:rPrChange w:id="114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1146" w:author="Chengheng Liao" w:date="2021-11-06T10:38:00Z">
              <w:tcPr>
                <w:tcW w:w="2258" w:type="dxa"/>
                <w:vAlign w:val="center"/>
              </w:tcPr>
            </w:tcPrChange>
          </w:tcPr>
          <w:p w14:paraId="5899CCDB" w14:textId="77777777" w:rsidR="005E3455" w:rsidRPr="00F701D1" w:rsidRDefault="005E3455" w:rsidP="00E94203">
            <w:pPr>
              <w:spacing w:after="100"/>
              <w:jc w:val="center"/>
              <w:rPr>
                <w:ins w:id="1147" w:author="fang wentong" w:date="2021-11-06T02:01:00Z"/>
                <w:rFonts w:ascii="Arial" w:hAnsi="Arial" w:cs="Arial"/>
                <w:color w:val="000000" w:themeColor="text1"/>
                <w:sz w:val="19"/>
                <w:szCs w:val="19"/>
                <w:shd w:val="clear" w:color="auto" w:fill="FFFFFF"/>
                <w:lang w:eastAsia="zh-CN"/>
                <w:rPrChange w:id="1148" w:author="Chengheng Liao" w:date="2021-11-06T10:37:00Z">
                  <w:rPr>
                    <w:ins w:id="1149" w:author="fang wentong" w:date="2021-11-06T02:01:00Z"/>
                    <w:rFonts w:ascii="Arial" w:hAnsi="Arial" w:cs="Arial"/>
                    <w:color w:val="000000" w:themeColor="text1"/>
                    <w:sz w:val="22"/>
                    <w:szCs w:val="22"/>
                    <w:shd w:val="clear" w:color="auto" w:fill="FFFFFF"/>
                    <w:lang w:eastAsia="zh-CN"/>
                  </w:rPr>
                </w:rPrChange>
              </w:rPr>
            </w:pPr>
            <w:ins w:id="1150" w:author="fang wentong" w:date="2021-11-06T02:01:00Z">
              <w:r w:rsidRPr="00F701D1">
                <w:rPr>
                  <w:rFonts w:ascii="Arial" w:eastAsia="SimSun" w:hAnsi="Arial" w:cs="Arial"/>
                  <w:color w:val="000000" w:themeColor="text1"/>
                  <w:sz w:val="19"/>
                  <w:szCs w:val="19"/>
                  <w:shd w:val="clear" w:color="auto" w:fill="FFFFFF"/>
                  <w:lang w:eastAsia="zh-CN"/>
                  <w:rPrChange w:id="1151" w:author="Chengheng Liao" w:date="2021-11-06T10:37:00Z">
                    <w:rPr>
                      <w:rFonts w:ascii="Arial" w:eastAsia="SimSun" w:hAnsi="Arial" w:cs="Arial"/>
                      <w:color w:val="000000" w:themeColor="text1"/>
                      <w:sz w:val="22"/>
                      <w:szCs w:val="22"/>
                      <w:shd w:val="clear" w:color="auto" w:fill="FFFFFF"/>
                      <w:lang w:eastAsia="zh-CN"/>
                    </w:rPr>
                  </w:rPrChange>
                </w:rPr>
                <w:t>Infiltrating duct carcinoma</w:t>
              </w:r>
            </w:ins>
          </w:p>
        </w:tc>
        <w:tc>
          <w:tcPr>
            <w:tcW w:w="0" w:type="auto"/>
            <w:vAlign w:val="center"/>
            <w:tcPrChange w:id="1152" w:author="Chengheng Liao" w:date="2021-11-06T10:38:00Z">
              <w:tcPr>
                <w:tcW w:w="1083" w:type="dxa"/>
                <w:vAlign w:val="center"/>
              </w:tcPr>
            </w:tcPrChange>
          </w:tcPr>
          <w:p w14:paraId="1F54C2AE" w14:textId="77777777" w:rsidR="005E3455" w:rsidRPr="00F701D1" w:rsidRDefault="005E3455" w:rsidP="00E94203">
            <w:pPr>
              <w:spacing w:after="100"/>
              <w:jc w:val="center"/>
              <w:rPr>
                <w:ins w:id="1153" w:author="fang wentong" w:date="2021-11-06T02:01:00Z"/>
                <w:rFonts w:ascii="Arial" w:hAnsi="Arial" w:cs="Arial"/>
                <w:color w:val="000000" w:themeColor="text1"/>
                <w:sz w:val="19"/>
                <w:szCs w:val="19"/>
                <w:shd w:val="clear" w:color="auto" w:fill="FFFFFF"/>
                <w:lang w:eastAsia="zh-CN"/>
                <w:rPrChange w:id="1154" w:author="Chengheng Liao" w:date="2021-11-06T10:37:00Z">
                  <w:rPr>
                    <w:ins w:id="1155" w:author="fang wentong" w:date="2021-11-06T02:01:00Z"/>
                    <w:rFonts w:ascii="Arial" w:hAnsi="Arial" w:cs="Arial"/>
                    <w:color w:val="000000" w:themeColor="text1"/>
                    <w:sz w:val="22"/>
                    <w:szCs w:val="22"/>
                    <w:shd w:val="clear" w:color="auto" w:fill="FFFFFF"/>
                    <w:lang w:eastAsia="zh-CN"/>
                  </w:rPr>
                </w:rPrChange>
              </w:rPr>
            </w:pPr>
            <w:ins w:id="1156" w:author="fang wentong" w:date="2021-11-06T02:01:00Z">
              <w:r w:rsidRPr="00F701D1">
                <w:rPr>
                  <w:rFonts w:ascii="Arial" w:hAnsi="Arial" w:cs="Arial"/>
                  <w:color w:val="000000" w:themeColor="text1"/>
                  <w:sz w:val="19"/>
                  <w:szCs w:val="19"/>
                  <w:shd w:val="clear" w:color="auto" w:fill="FFFFFF"/>
                  <w:lang w:eastAsia="zh-CN"/>
                  <w:rPrChange w:id="115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158" w:author="Chengheng Liao" w:date="2021-11-06T10:38:00Z">
              <w:tcPr>
                <w:tcW w:w="3164" w:type="dxa"/>
                <w:vAlign w:val="center"/>
              </w:tcPr>
            </w:tcPrChange>
          </w:tcPr>
          <w:p w14:paraId="11BD4DE1" w14:textId="77777777" w:rsidR="005E3455" w:rsidRPr="00F701D1" w:rsidRDefault="005E3455" w:rsidP="00E94203">
            <w:pPr>
              <w:spacing w:after="100"/>
              <w:jc w:val="center"/>
              <w:rPr>
                <w:ins w:id="1159" w:author="fang wentong" w:date="2021-11-06T02:01:00Z"/>
                <w:rFonts w:ascii="Arial" w:hAnsi="Arial" w:cs="Arial"/>
                <w:color w:val="000000" w:themeColor="text1"/>
                <w:sz w:val="19"/>
                <w:szCs w:val="19"/>
                <w:shd w:val="clear" w:color="auto" w:fill="FFFFFF"/>
                <w:lang w:eastAsia="zh-CN"/>
                <w:rPrChange w:id="1160" w:author="Chengheng Liao" w:date="2021-11-06T10:37:00Z">
                  <w:rPr>
                    <w:ins w:id="1161" w:author="fang wentong" w:date="2021-11-06T02:01:00Z"/>
                    <w:rFonts w:ascii="Arial" w:hAnsi="Arial" w:cs="Arial"/>
                    <w:color w:val="000000" w:themeColor="text1"/>
                    <w:sz w:val="22"/>
                    <w:szCs w:val="22"/>
                    <w:shd w:val="clear" w:color="auto" w:fill="FFFFFF"/>
                    <w:lang w:eastAsia="zh-CN"/>
                  </w:rPr>
                </w:rPrChange>
              </w:rPr>
            </w:pPr>
            <w:ins w:id="1162" w:author="fang wentong" w:date="2021-11-06T02:01:00Z">
              <w:r w:rsidRPr="00F701D1">
                <w:rPr>
                  <w:rFonts w:ascii="Arial" w:hAnsi="Arial" w:cs="Arial"/>
                  <w:color w:val="000000" w:themeColor="text1"/>
                  <w:sz w:val="19"/>
                  <w:szCs w:val="19"/>
                  <w:shd w:val="clear" w:color="auto" w:fill="FFFFFF"/>
                  <w:lang w:eastAsia="zh-CN"/>
                  <w:rPrChange w:id="116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164" w:author="Chengheng Liao" w:date="2021-11-06T10:38:00Z">
              <w:tcPr>
                <w:tcW w:w="2719" w:type="dxa"/>
                <w:vAlign w:val="center"/>
              </w:tcPr>
            </w:tcPrChange>
          </w:tcPr>
          <w:p w14:paraId="26615ADA" w14:textId="77777777" w:rsidR="005E3455" w:rsidRPr="00F701D1" w:rsidRDefault="005E3455" w:rsidP="00E94203">
            <w:pPr>
              <w:spacing w:after="100"/>
              <w:jc w:val="center"/>
              <w:rPr>
                <w:ins w:id="1165" w:author="fang wentong" w:date="2021-11-06T02:01:00Z"/>
                <w:rFonts w:ascii="Arial" w:hAnsi="Arial" w:cs="Arial"/>
                <w:color w:val="000000" w:themeColor="text1"/>
                <w:sz w:val="19"/>
                <w:szCs w:val="19"/>
                <w:shd w:val="clear" w:color="auto" w:fill="FFFFFF"/>
                <w:lang w:eastAsia="zh-CN"/>
                <w:rPrChange w:id="1166" w:author="Chengheng Liao" w:date="2021-11-06T10:37:00Z">
                  <w:rPr>
                    <w:ins w:id="1167" w:author="fang wentong" w:date="2021-11-06T02:01:00Z"/>
                    <w:rFonts w:ascii="Arial" w:hAnsi="Arial" w:cs="Arial"/>
                    <w:color w:val="000000" w:themeColor="text1"/>
                    <w:sz w:val="22"/>
                    <w:szCs w:val="22"/>
                    <w:shd w:val="clear" w:color="auto" w:fill="FFFFFF"/>
                    <w:lang w:eastAsia="zh-CN"/>
                  </w:rPr>
                </w:rPrChange>
              </w:rPr>
            </w:pPr>
            <w:ins w:id="1168" w:author="fang wentong" w:date="2021-11-06T02:01:00Z">
              <w:r w:rsidRPr="00F701D1">
                <w:rPr>
                  <w:rFonts w:ascii="Arial" w:hAnsi="Arial" w:cs="Arial"/>
                  <w:color w:val="000000" w:themeColor="text1"/>
                  <w:sz w:val="19"/>
                  <w:szCs w:val="19"/>
                  <w:shd w:val="clear" w:color="auto" w:fill="FFFFFF"/>
                  <w:lang w:eastAsia="zh-CN"/>
                  <w:rPrChange w:id="116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0CE87790" w14:textId="77777777" w:rsidTr="00F701D1">
        <w:trPr>
          <w:trHeight w:val="106"/>
          <w:jc w:val="center"/>
          <w:ins w:id="1170" w:author="fang wentong" w:date="2021-11-06T02:01:00Z"/>
          <w:trPrChange w:id="1171" w:author="Chengheng Liao" w:date="2021-11-06T10:38:00Z">
            <w:trPr>
              <w:trHeight w:val="106"/>
              <w:jc w:val="center"/>
            </w:trPr>
          </w:trPrChange>
        </w:trPr>
        <w:tc>
          <w:tcPr>
            <w:tcW w:w="0" w:type="auto"/>
            <w:vAlign w:val="center"/>
            <w:tcPrChange w:id="1172" w:author="Chengheng Liao" w:date="2021-11-06T10:38:00Z">
              <w:tcPr>
                <w:tcW w:w="898" w:type="dxa"/>
                <w:vAlign w:val="center"/>
              </w:tcPr>
            </w:tcPrChange>
          </w:tcPr>
          <w:p w14:paraId="5EF022B9" w14:textId="77777777" w:rsidR="005E3455" w:rsidRPr="00F701D1" w:rsidRDefault="005E3455" w:rsidP="00E94203">
            <w:pPr>
              <w:spacing w:after="100"/>
              <w:jc w:val="center"/>
              <w:rPr>
                <w:ins w:id="1173" w:author="fang wentong" w:date="2021-11-06T02:01:00Z"/>
                <w:rFonts w:ascii="Arial" w:hAnsi="Arial" w:cs="Arial"/>
                <w:color w:val="000000" w:themeColor="text1"/>
                <w:sz w:val="19"/>
                <w:szCs w:val="19"/>
                <w:shd w:val="clear" w:color="auto" w:fill="FFFFFF"/>
                <w:lang w:eastAsia="zh-CN"/>
                <w:rPrChange w:id="1174" w:author="Chengheng Liao" w:date="2021-11-06T10:37:00Z">
                  <w:rPr>
                    <w:ins w:id="1175" w:author="fang wentong" w:date="2021-11-06T02:01:00Z"/>
                    <w:rFonts w:ascii="Arial" w:hAnsi="Arial" w:cs="Arial"/>
                    <w:color w:val="000000" w:themeColor="text1"/>
                    <w:sz w:val="22"/>
                    <w:szCs w:val="22"/>
                    <w:shd w:val="clear" w:color="auto" w:fill="FFFFFF"/>
                    <w:lang w:eastAsia="zh-CN"/>
                  </w:rPr>
                </w:rPrChange>
              </w:rPr>
            </w:pPr>
            <w:ins w:id="1176" w:author="fang wentong" w:date="2021-11-06T02:01:00Z">
              <w:r w:rsidRPr="00F701D1">
                <w:rPr>
                  <w:rFonts w:ascii="Arial" w:hAnsi="Arial" w:cs="Arial"/>
                  <w:color w:val="000000" w:themeColor="text1"/>
                  <w:sz w:val="19"/>
                  <w:szCs w:val="19"/>
                  <w:shd w:val="clear" w:color="auto" w:fill="FFFFFF"/>
                  <w:lang w:eastAsia="zh-CN"/>
                  <w:rPrChange w:id="1177" w:author="Chengheng Liao" w:date="2021-11-06T10:37:00Z">
                    <w:rPr>
                      <w:rFonts w:ascii="Arial" w:hAnsi="Arial" w:cs="Arial"/>
                      <w:color w:val="000000" w:themeColor="text1"/>
                      <w:sz w:val="22"/>
                      <w:szCs w:val="22"/>
                      <w:shd w:val="clear" w:color="auto" w:fill="FFFFFF"/>
                      <w:lang w:eastAsia="zh-CN"/>
                    </w:rPr>
                  </w:rPrChange>
                </w:rPr>
                <w:t>#18</w:t>
              </w:r>
            </w:ins>
          </w:p>
        </w:tc>
        <w:tc>
          <w:tcPr>
            <w:tcW w:w="0" w:type="auto"/>
            <w:vAlign w:val="center"/>
            <w:tcPrChange w:id="1178" w:author="Chengheng Liao" w:date="2021-11-06T10:38:00Z">
              <w:tcPr>
                <w:tcW w:w="903" w:type="dxa"/>
                <w:vAlign w:val="center"/>
              </w:tcPr>
            </w:tcPrChange>
          </w:tcPr>
          <w:p w14:paraId="3D70FF54" w14:textId="77777777" w:rsidR="005E3455" w:rsidRPr="00F701D1" w:rsidRDefault="005E3455" w:rsidP="00E94203">
            <w:pPr>
              <w:spacing w:after="100"/>
              <w:jc w:val="center"/>
              <w:rPr>
                <w:ins w:id="1179" w:author="fang wentong" w:date="2021-11-06T02:01:00Z"/>
                <w:rFonts w:ascii="Arial" w:hAnsi="Arial" w:cs="Arial"/>
                <w:color w:val="000000" w:themeColor="text1"/>
                <w:sz w:val="19"/>
                <w:szCs w:val="19"/>
                <w:shd w:val="clear" w:color="auto" w:fill="FFFFFF"/>
                <w:lang w:eastAsia="zh-CN"/>
                <w:rPrChange w:id="1180" w:author="Chengheng Liao" w:date="2021-11-06T10:37:00Z">
                  <w:rPr>
                    <w:ins w:id="1181" w:author="fang wentong" w:date="2021-11-06T02:01:00Z"/>
                    <w:rFonts w:ascii="Arial" w:hAnsi="Arial" w:cs="Arial"/>
                    <w:color w:val="000000" w:themeColor="text1"/>
                    <w:sz w:val="22"/>
                    <w:szCs w:val="22"/>
                    <w:shd w:val="clear" w:color="auto" w:fill="FFFFFF"/>
                    <w:lang w:eastAsia="zh-CN"/>
                  </w:rPr>
                </w:rPrChange>
              </w:rPr>
            </w:pPr>
            <w:ins w:id="1182" w:author="fang wentong" w:date="2021-11-06T02:01:00Z">
              <w:r w:rsidRPr="00F701D1">
                <w:rPr>
                  <w:rFonts w:ascii="Arial" w:hAnsi="Arial" w:cs="Arial"/>
                  <w:color w:val="000000" w:themeColor="text1"/>
                  <w:sz w:val="19"/>
                  <w:szCs w:val="19"/>
                  <w:shd w:val="clear" w:color="auto" w:fill="FFFFFF"/>
                  <w:lang w:eastAsia="zh-CN"/>
                  <w:rPrChange w:id="118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1184" w:author="Chengheng Liao" w:date="2021-11-06T10:38:00Z">
              <w:tcPr>
                <w:tcW w:w="1646" w:type="dxa"/>
                <w:vAlign w:val="center"/>
              </w:tcPr>
            </w:tcPrChange>
          </w:tcPr>
          <w:p w14:paraId="3300177A" w14:textId="77777777" w:rsidR="005E3455" w:rsidRPr="00F701D1" w:rsidRDefault="005E3455" w:rsidP="00E94203">
            <w:pPr>
              <w:spacing w:after="100"/>
              <w:jc w:val="center"/>
              <w:rPr>
                <w:ins w:id="1185" w:author="fang wentong" w:date="2021-11-06T02:01:00Z"/>
                <w:rFonts w:ascii="Arial" w:hAnsi="Arial" w:cs="Arial"/>
                <w:color w:val="000000" w:themeColor="text1"/>
                <w:sz w:val="19"/>
                <w:szCs w:val="19"/>
                <w:shd w:val="clear" w:color="auto" w:fill="FFFFFF"/>
                <w:lang w:eastAsia="zh-CN"/>
                <w:rPrChange w:id="1186" w:author="Chengheng Liao" w:date="2021-11-06T10:37:00Z">
                  <w:rPr>
                    <w:ins w:id="1187" w:author="fang wentong" w:date="2021-11-06T02:01:00Z"/>
                    <w:rFonts w:ascii="Arial" w:hAnsi="Arial" w:cs="Arial"/>
                    <w:color w:val="000000" w:themeColor="text1"/>
                    <w:sz w:val="22"/>
                    <w:szCs w:val="22"/>
                    <w:shd w:val="clear" w:color="auto" w:fill="FFFFFF"/>
                    <w:lang w:eastAsia="zh-CN"/>
                  </w:rPr>
                </w:rPrChange>
              </w:rPr>
            </w:pPr>
            <w:ins w:id="1188" w:author="fang wentong" w:date="2021-11-06T02:01:00Z">
              <w:r w:rsidRPr="00F701D1">
                <w:rPr>
                  <w:rFonts w:ascii="Arial" w:hAnsi="Arial" w:cs="Arial"/>
                  <w:color w:val="000000" w:themeColor="text1"/>
                  <w:sz w:val="19"/>
                  <w:szCs w:val="19"/>
                  <w:shd w:val="clear" w:color="auto" w:fill="FFFFFF"/>
                  <w:lang w:eastAsia="zh-CN"/>
                  <w:rPrChange w:id="118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1190" w:author="Chengheng Liao" w:date="2021-11-06T10:38:00Z">
              <w:tcPr>
                <w:tcW w:w="1062" w:type="dxa"/>
                <w:vAlign w:val="center"/>
              </w:tcPr>
            </w:tcPrChange>
          </w:tcPr>
          <w:p w14:paraId="2591749F" w14:textId="77777777" w:rsidR="005E3455" w:rsidRPr="00F701D1" w:rsidRDefault="005E3455" w:rsidP="00E94203">
            <w:pPr>
              <w:spacing w:after="100"/>
              <w:jc w:val="center"/>
              <w:rPr>
                <w:ins w:id="1191" w:author="fang wentong" w:date="2021-11-06T02:01:00Z"/>
                <w:rFonts w:ascii="Arial" w:hAnsi="Arial" w:cs="Arial"/>
                <w:color w:val="000000" w:themeColor="text1"/>
                <w:sz w:val="19"/>
                <w:szCs w:val="19"/>
                <w:shd w:val="clear" w:color="auto" w:fill="FFFFFF"/>
                <w:lang w:eastAsia="zh-CN"/>
                <w:rPrChange w:id="1192" w:author="Chengheng Liao" w:date="2021-11-06T10:37:00Z">
                  <w:rPr>
                    <w:ins w:id="1193" w:author="fang wentong" w:date="2021-11-06T02:01:00Z"/>
                    <w:rFonts w:ascii="Arial" w:hAnsi="Arial" w:cs="Arial"/>
                    <w:color w:val="000000" w:themeColor="text1"/>
                    <w:sz w:val="22"/>
                    <w:szCs w:val="22"/>
                    <w:shd w:val="clear" w:color="auto" w:fill="FFFFFF"/>
                    <w:lang w:eastAsia="zh-CN"/>
                  </w:rPr>
                </w:rPrChange>
              </w:rPr>
            </w:pPr>
            <w:ins w:id="1194" w:author="fang wentong" w:date="2021-11-06T02:01:00Z">
              <w:r w:rsidRPr="00F701D1">
                <w:rPr>
                  <w:rFonts w:ascii="Arial" w:hAnsi="Arial" w:cs="Arial"/>
                  <w:color w:val="000000" w:themeColor="text1"/>
                  <w:sz w:val="19"/>
                  <w:szCs w:val="19"/>
                  <w:shd w:val="clear" w:color="auto" w:fill="FFFFFF"/>
                  <w:lang w:eastAsia="zh-CN"/>
                  <w:rPrChange w:id="119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1196" w:author="Chengheng Liao" w:date="2021-11-06T10:38:00Z">
              <w:tcPr>
                <w:tcW w:w="2258" w:type="dxa"/>
                <w:vAlign w:val="center"/>
              </w:tcPr>
            </w:tcPrChange>
          </w:tcPr>
          <w:p w14:paraId="5833AE4F" w14:textId="77777777" w:rsidR="005E3455" w:rsidRPr="00F701D1" w:rsidRDefault="005E3455" w:rsidP="00E94203">
            <w:pPr>
              <w:spacing w:after="100"/>
              <w:jc w:val="center"/>
              <w:rPr>
                <w:ins w:id="1197" w:author="fang wentong" w:date="2021-11-06T02:01:00Z"/>
                <w:rFonts w:ascii="Arial" w:hAnsi="Arial" w:cs="Arial"/>
                <w:color w:val="000000" w:themeColor="text1"/>
                <w:sz w:val="19"/>
                <w:szCs w:val="19"/>
                <w:shd w:val="clear" w:color="auto" w:fill="FFFFFF"/>
                <w:lang w:eastAsia="zh-CN"/>
                <w:rPrChange w:id="1198" w:author="Chengheng Liao" w:date="2021-11-06T10:37:00Z">
                  <w:rPr>
                    <w:ins w:id="1199" w:author="fang wentong" w:date="2021-11-06T02:01:00Z"/>
                    <w:rFonts w:ascii="Arial" w:hAnsi="Arial" w:cs="Arial"/>
                    <w:color w:val="000000" w:themeColor="text1"/>
                    <w:sz w:val="22"/>
                    <w:szCs w:val="22"/>
                    <w:shd w:val="clear" w:color="auto" w:fill="FFFFFF"/>
                    <w:lang w:eastAsia="zh-CN"/>
                  </w:rPr>
                </w:rPrChange>
              </w:rPr>
            </w:pPr>
            <w:ins w:id="1200" w:author="fang wentong" w:date="2021-11-06T02:01:00Z">
              <w:r w:rsidRPr="00F701D1">
                <w:rPr>
                  <w:rFonts w:ascii="Arial" w:eastAsia="Microsoft YaHei" w:hAnsi="Arial" w:cs="Arial"/>
                  <w:color w:val="000000" w:themeColor="text1"/>
                  <w:sz w:val="19"/>
                  <w:szCs w:val="19"/>
                  <w:shd w:val="clear" w:color="auto" w:fill="FFFFFF"/>
                  <w:lang w:eastAsia="zh-CN"/>
                  <w:rPrChange w:id="1201" w:author="Chengheng Liao" w:date="2021-11-06T10:37:00Z">
                    <w:rPr>
                      <w:rFonts w:ascii="Arial" w:eastAsia="Microsoft YaHei" w:hAnsi="Arial" w:cs="Arial"/>
                      <w:color w:val="000000" w:themeColor="text1"/>
                      <w:sz w:val="22"/>
                      <w:szCs w:val="22"/>
                      <w:shd w:val="clear" w:color="auto" w:fill="FFFFFF"/>
                      <w:lang w:eastAsia="zh-CN"/>
                    </w:rPr>
                  </w:rPrChange>
                </w:rPr>
                <w:t>Infiltrating duct carcinoma</w:t>
              </w:r>
            </w:ins>
          </w:p>
        </w:tc>
        <w:tc>
          <w:tcPr>
            <w:tcW w:w="0" w:type="auto"/>
            <w:vAlign w:val="center"/>
            <w:tcPrChange w:id="1202" w:author="Chengheng Liao" w:date="2021-11-06T10:38:00Z">
              <w:tcPr>
                <w:tcW w:w="1083" w:type="dxa"/>
                <w:vAlign w:val="center"/>
              </w:tcPr>
            </w:tcPrChange>
          </w:tcPr>
          <w:p w14:paraId="51B2EF87" w14:textId="77777777" w:rsidR="005E3455" w:rsidRPr="00F701D1" w:rsidRDefault="005E3455" w:rsidP="00E94203">
            <w:pPr>
              <w:spacing w:after="100"/>
              <w:jc w:val="center"/>
              <w:rPr>
                <w:ins w:id="1203" w:author="fang wentong" w:date="2021-11-06T02:01:00Z"/>
                <w:rFonts w:ascii="Arial" w:hAnsi="Arial" w:cs="Arial"/>
                <w:color w:val="000000" w:themeColor="text1"/>
                <w:sz w:val="19"/>
                <w:szCs w:val="19"/>
                <w:shd w:val="clear" w:color="auto" w:fill="FFFFFF"/>
                <w:lang w:eastAsia="zh-CN"/>
                <w:rPrChange w:id="1204" w:author="Chengheng Liao" w:date="2021-11-06T10:37:00Z">
                  <w:rPr>
                    <w:ins w:id="1205" w:author="fang wentong" w:date="2021-11-06T02:01:00Z"/>
                    <w:rFonts w:ascii="Arial" w:hAnsi="Arial" w:cs="Arial"/>
                    <w:color w:val="000000" w:themeColor="text1"/>
                    <w:sz w:val="22"/>
                    <w:szCs w:val="22"/>
                    <w:shd w:val="clear" w:color="auto" w:fill="FFFFFF"/>
                    <w:lang w:eastAsia="zh-CN"/>
                  </w:rPr>
                </w:rPrChange>
              </w:rPr>
            </w:pPr>
            <w:ins w:id="1206" w:author="fang wentong" w:date="2021-11-06T02:01:00Z">
              <w:r w:rsidRPr="00F701D1">
                <w:rPr>
                  <w:rFonts w:ascii="Arial" w:hAnsi="Arial" w:cs="Arial"/>
                  <w:color w:val="000000" w:themeColor="text1"/>
                  <w:sz w:val="19"/>
                  <w:szCs w:val="19"/>
                  <w:shd w:val="clear" w:color="auto" w:fill="FFFFFF"/>
                  <w:lang w:eastAsia="zh-CN"/>
                  <w:rPrChange w:id="120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208" w:author="Chengheng Liao" w:date="2021-11-06T10:38:00Z">
              <w:tcPr>
                <w:tcW w:w="3164" w:type="dxa"/>
                <w:vAlign w:val="center"/>
              </w:tcPr>
            </w:tcPrChange>
          </w:tcPr>
          <w:p w14:paraId="589BFE49" w14:textId="77777777" w:rsidR="005E3455" w:rsidRPr="00F701D1" w:rsidRDefault="005E3455" w:rsidP="00E94203">
            <w:pPr>
              <w:spacing w:after="100"/>
              <w:jc w:val="center"/>
              <w:rPr>
                <w:ins w:id="1209" w:author="fang wentong" w:date="2021-11-06T02:01:00Z"/>
                <w:rFonts w:ascii="Arial" w:hAnsi="Arial" w:cs="Arial"/>
                <w:color w:val="000000" w:themeColor="text1"/>
                <w:sz w:val="19"/>
                <w:szCs w:val="19"/>
                <w:shd w:val="clear" w:color="auto" w:fill="FFFFFF"/>
                <w:lang w:eastAsia="zh-CN"/>
                <w:rPrChange w:id="1210" w:author="Chengheng Liao" w:date="2021-11-06T10:37:00Z">
                  <w:rPr>
                    <w:ins w:id="1211" w:author="fang wentong" w:date="2021-11-06T02:01:00Z"/>
                    <w:rFonts w:ascii="Arial" w:hAnsi="Arial" w:cs="Arial"/>
                    <w:color w:val="000000" w:themeColor="text1"/>
                    <w:sz w:val="22"/>
                    <w:szCs w:val="22"/>
                    <w:shd w:val="clear" w:color="auto" w:fill="FFFFFF"/>
                    <w:lang w:eastAsia="zh-CN"/>
                  </w:rPr>
                </w:rPrChange>
              </w:rPr>
            </w:pPr>
            <w:ins w:id="1212" w:author="fang wentong" w:date="2021-11-06T02:01:00Z">
              <w:r w:rsidRPr="00F701D1">
                <w:rPr>
                  <w:rFonts w:ascii="Arial" w:hAnsi="Arial" w:cs="Arial"/>
                  <w:color w:val="000000" w:themeColor="text1"/>
                  <w:sz w:val="19"/>
                  <w:szCs w:val="19"/>
                  <w:shd w:val="clear" w:color="auto" w:fill="FFFFFF"/>
                  <w:lang w:eastAsia="zh-CN"/>
                  <w:rPrChange w:id="12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214" w:author="Chengheng Liao" w:date="2021-11-06T10:38:00Z">
              <w:tcPr>
                <w:tcW w:w="2719" w:type="dxa"/>
                <w:vAlign w:val="center"/>
              </w:tcPr>
            </w:tcPrChange>
          </w:tcPr>
          <w:p w14:paraId="7377141A" w14:textId="77777777" w:rsidR="005E3455" w:rsidRPr="00F701D1" w:rsidRDefault="005E3455" w:rsidP="00E94203">
            <w:pPr>
              <w:spacing w:after="100"/>
              <w:jc w:val="center"/>
              <w:rPr>
                <w:ins w:id="1215" w:author="fang wentong" w:date="2021-11-06T02:01:00Z"/>
                <w:rFonts w:ascii="Arial" w:hAnsi="Arial" w:cs="Arial"/>
                <w:color w:val="000000" w:themeColor="text1"/>
                <w:sz w:val="19"/>
                <w:szCs w:val="19"/>
                <w:shd w:val="clear" w:color="auto" w:fill="FFFFFF"/>
                <w:lang w:eastAsia="zh-CN"/>
                <w:rPrChange w:id="1216" w:author="Chengheng Liao" w:date="2021-11-06T10:37:00Z">
                  <w:rPr>
                    <w:ins w:id="1217" w:author="fang wentong" w:date="2021-11-06T02:01:00Z"/>
                    <w:rFonts w:ascii="Arial" w:hAnsi="Arial" w:cs="Arial"/>
                    <w:color w:val="000000" w:themeColor="text1"/>
                    <w:sz w:val="22"/>
                    <w:szCs w:val="22"/>
                    <w:shd w:val="clear" w:color="auto" w:fill="FFFFFF"/>
                    <w:lang w:eastAsia="zh-CN"/>
                  </w:rPr>
                </w:rPrChange>
              </w:rPr>
            </w:pPr>
            <w:ins w:id="1218" w:author="fang wentong" w:date="2021-11-06T02:01:00Z">
              <w:r w:rsidRPr="00F701D1">
                <w:rPr>
                  <w:rFonts w:ascii="Arial" w:hAnsi="Arial" w:cs="Arial"/>
                  <w:color w:val="000000" w:themeColor="text1"/>
                  <w:sz w:val="19"/>
                  <w:szCs w:val="19"/>
                  <w:shd w:val="clear" w:color="auto" w:fill="FFFFFF"/>
                  <w:lang w:eastAsia="zh-CN"/>
                  <w:rPrChange w:id="121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25BBCF08" w14:textId="77777777" w:rsidTr="00F701D1">
        <w:trPr>
          <w:trHeight w:val="106"/>
          <w:jc w:val="center"/>
          <w:ins w:id="1220" w:author="fang wentong" w:date="2021-11-06T02:01:00Z"/>
          <w:trPrChange w:id="1221" w:author="Chengheng Liao" w:date="2021-11-06T10:38:00Z">
            <w:trPr>
              <w:trHeight w:val="106"/>
              <w:jc w:val="center"/>
            </w:trPr>
          </w:trPrChange>
        </w:trPr>
        <w:tc>
          <w:tcPr>
            <w:tcW w:w="0" w:type="auto"/>
            <w:vAlign w:val="center"/>
            <w:tcPrChange w:id="1222" w:author="Chengheng Liao" w:date="2021-11-06T10:38:00Z">
              <w:tcPr>
                <w:tcW w:w="898" w:type="dxa"/>
                <w:vAlign w:val="center"/>
              </w:tcPr>
            </w:tcPrChange>
          </w:tcPr>
          <w:p w14:paraId="6FC8FFA4" w14:textId="77777777" w:rsidR="005E3455" w:rsidRPr="00F701D1" w:rsidRDefault="005E3455" w:rsidP="00E94203">
            <w:pPr>
              <w:spacing w:after="100"/>
              <w:jc w:val="center"/>
              <w:rPr>
                <w:ins w:id="1223" w:author="fang wentong" w:date="2021-11-06T02:01:00Z"/>
                <w:rFonts w:ascii="Arial" w:hAnsi="Arial" w:cs="Arial"/>
                <w:color w:val="000000" w:themeColor="text1"/>
                <w:sz w:val="19"/>
                <w:szCs w:val="19"/>
                <w:shd w:val="clear" w:color="auto" w:fill="FFFFFF"/>
                <w:lang w:eastAsia="zh-CN"/>
                <w:rPrChange w:id="1224" w:author="Chengheng Liao" w:date="2021-11-06T10:37:00Z">
                  <w:rPr>
                    <w:ins w:id="1225" w:author="fang wentong" w:date="2021-11-06T02:01:00Z"/>
                    <w:rFonts w:ascii="Arial" w:hAnsi="Arial" w:cs="Arial"/>
                    <w:color w:val="000000" w:themeColor="text1"/>
                    <w:sz w:val="22"/>
                    <w:szCs w:val="22"/>
                    <w:shd w:val="clear" w:color="auto" w:fill="FFFFFF"/>
                    <w:lang w:eastAsia="zh-CN"/>
                  </w:rPr>
                </w:rPrChange>
              </w:rPr>
            </w:pPr>
            <w:ins w:id="1226" w:author="fang wentong" w:date="2021-11-06T02:01:00Z">
              <w:r w:rsidRPr="00F701D1">
                <w:rPr>
                  <w:rFonts w:ascii="Arial" w:hAnsi="Arial" w:cs="Arial"/>
                  <w:color w:val="000000" w:themeColor="text1"/>
                  <w:sz w:val="19"/>
                  <w:szCs w:val="19"/>
                  <w:shd w:val="clear" w:color="auto" w:fill="FFFFFF"/>
                  <w:lang w:eastAsia="zh-CN"/>
                  <w:rPrChange w:id="1227" w:author="Chengheng Liao" w:date="2021-11-06T10:37:00Z">
                    <w:rPr>
                      <w:rFonts w:ascii="Arial" w:hAnsi="Arial" w:cs="Arial"/>
                      <w:color w:val="000000" w:themeColor="text1"/>
                      <w:sz w:val="22"/>
                      <w:szCs w:val="22"/>
                      <w:shd w:val="clear" w:color="auto" w:fill="FFFFFF"/>
                      <w:lang w:eastAsia="zh-CN"/>
                    </w:rPr>
                  </w:rPrChange>
                </w:rPr>
                <w:t>#19</w:t>
              </w:r>
            </w:ins>
          </w:p>
        </w:tc>
        <w:tc>
          <w:tcPr>
            <w:tcW w:w="0" w:type="auto"/>
            <w:vAlign w:val="center"/>
            <w:tcPrChange w:id="1228" w:author="Chengheng Liao" w:date="2021-11-06T10:38:00Z">
              <w:tcPr>
                <w:tcW w:w="903" w:type="dxa"/>
                <w:vAlign w:val="center"/>
              </w:tcPr>
            </w:tcPrChange>
          </w:tcPr>
          <w:p w14:paraId="0D04178A" w14:textId="77777777" w:rsidR="005E3455" w:rsidRPr="00F701D1" w:rsidRDefault="005E3455" w:rsidP="00E94203">
            <w:pPr>
              <w:spacing w:after="100"/>
              <w:jc w:val="center"/>
              <w:rPr>
                <w:ins w:id="1229" w:author="fang wentong" w:date="2021-11-06T02:01:00Z"/>
                <w:rFonts w:ascii="Arial" w:hAnsi="Arial" w:cs="Arial"/>
                <w:color w:val="000000" w:themeColor="text1"/>
                <w:sz w:val="19"/>
                <w:szCs w:val="19"/>
                <w:shd w:val="clear" w:color="auto" w:fill="FFFFFF"/>
                <w:lang w:eastAsia="zh-CN"/>
                <w:rPrChange w:id="1230" w:author="Chengheng Liao" w:date="2021-11-06T10:37:00Z">
                  <w:rPr>
                    <w:ins w:id="1231" w:author="fang wentong" w:date="2021-11-06T02:01:00Z"/>
                    <w:rFonts w:ascii="Arial" w:hAnsi="Arial" w:cs="Arial"/>
                    <w:color w:val="000000" w:themeColor="text1"/>
                    <w:sz w:val="22"/>
                    <w:szCs w:val="22"/>
                    <w:shd w:val="clear" w:color="auto" w:fill="FFFFFF"/>
                    <w:lang w:eastAsia="zh-CN"/>
                  </w:rPr>
                </w:rPrChange>
              </w:rPr>
            </w:pPr>
            <w:ins w:id="1232" w:author="fang wentong" w:date="2021-11-06T02:01:00Z">
              <w:r w:rsidRPr="00F701D1">
                <w:rPr>
                  <w:rFonts w:ascii="Arial" w:hAnsi="Arial" w:cs="Arial"/>
                  <w:color w:val="000000" w:themeColor="text1"/>
                  <w:sz w:val="19"/>
                  <w:szCs w:val="19"/>
                  <w:shd w:val="clear" w:color="auto" w:fill="FFFFFF"/>
                  <w:lang w:eastAsia="zh-CN"/>
                  <w:rPrChange w:id="123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1234" w:author="Chengheng Liao" w:date="2021-11-06T10:38:00Z">
              <w:tcPr>
                <w:tcW w:w="1646" w:type="dxa"/>
                <w:vAlign w:val="center"/>
              </w:tcPr>
            </w:tcPrChange>
          </w:tcPr>
          <w:p w14:paraId="7107BE67" w14:textId="77777777" w:rsidR="005E3455" w:rsidRPr="00F701D1" w:rsidRDefault="005E3455" w:rsidP="00E94203">
            <w:pPr>
              <w:spacing w:after="100"/>
              <w:jc w:val="center"/>
              <w:rPr>
                <w:ins w:id="1235" w:author="fang wentong" w:date="2021-11-06T02:01:00Z"/>
                <w:rFonts w:ascii="Arial" w:hAnsi="Arial" w:cs="Arial"/>
                <w:color w:val="000000" w:themeColor="text1"/>
                <w:sz w:val="19"/>
                <w:szCs w:val="19"/>
                <w:shd w:val="clear" w:color="auto" w:fill="FFFFFF"/>
                <w:lang w:eastAsia="zh-CN"/>
                <w:rPrChange w:id="1236" w:author="Chengheng Liao" w:date="2021-11-06T10:37:00Z">
                  <w:rPr>
                    <w:ins w:id="1237" w:author="fang wentong" w:date="2021-11-06T02:01:00Z"/>
                    <w:rFonts w:ascii="Arial" w:hAnsi="Arial" w:cs="Arial"/>
                    <w:color w:val="000000" w:themeColor="text1"/>
                    <w:sz w:val="22"/>
                    <w:szCs w:val="22"/>
                    <w:shd w:val="clear" w:color="auto" w:fill="FFFFFF"/>
                    <w:lang w:eastAsia="zh-CN"/>
                  </w:rPr>
                </w:rPrChange>
              </w:rPr>
            </w:pPr>
            <w:ins w:id="1238" w:author="fang wentong" w:date="2021-11-06T02:01:00Z">
              <w:r w:rsidRPr="00F701D1">
                <w:rPr>
                  <w:rFonts w:ascii="Arial" w:hAnsi="Arial" w:cs="Arial"/>
                  <w:color w:val="000000" w:themeColor="text1"/>
                  <w:sz w:val="19"/>
                  <w:szCs w:val="19"/>
                  <w:shd w:val="clear" w:color="auto" w:fill="FFFFFF"/>
                  <w:lang w:eastAsia="zh-CN"/>
                  <w:rPrChange w:id="123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1240" w:author="Chengheng Liao" w:date="2021-11-06T10:38:00Z">
              <w:tcPr>
                <w:tcW w:w="1062" w:type="dxa"/>
                <w:vAlign w:val="center"/>
              </w:tcPr>
            </w:tcPrChange>
          </w:tcPr>
          <w:p w14:paraId="51207B3D" w14:textId="77777777" w:rsidR="005E3455" w:rsidRPr="00F701D1" w:rsidRDefault="005E3455" w:rsidP="00E94203">
            <w:pPr>
              <w:spacing w:after="100"/>
              <w:jc w:val="center"/>
              <w:rPr>
                <w:ins w:id="1241" w:author="fang wentong" w:date="2021-11-06T02:01:00Z"/>
                <w:rFonts w:ascii="Arial" w:hAnsi="Arial" w:cs="Arial"/>
                <w:color w:val="000000" w:themeColor="text1"/>
                <w:sz w:val="19"/>
                <w:szCs w:val="19"/>
                <w:shd w:val="clear" w:color="auto" w:fill="FFFFFF"/>
                <w:lang w:eastAsia="zh-CN"/>
                <w:rPrChange w:id="1242" w:author="Chengheng Liao" w:date="2021-11-06T10:37:00Z">
                  <w:rPr>
                    <w:ins w:id="1243" w:author="fang wentong" w:date="2021-11-06T02:01:00Z"/>
                    <w:rFonts w:ascii="Arial" w:hAnsi="Arial" w:cs="Arial"/>
                    <w:color w:val="000000" w:themeColor="text1"/>
                    <w:sz w:val="22"/>
                    <w:szCs w:val="22"/>
                    <w:shd w:val="clear" w:color="auto" w:fill="FFFFFF"/>
                    <w:lang w:eastAsia="zh-CN"/>
                  </w:rPr>
                </w:rPrChange>
              </w:rPr>
            </w:pPr>
            <w:ins w:id="1244" w:author="fang wentong" w:date="2021-11-06T02:01:00Z">
              <w:r w:rsidRPr="00F701D1">
                <w:rPr>
                  <w:rFonts w:ascii="Arial" w:hAnsi="Arial" w:cs="Arial"/>
                  <w:color w:val="000000" w:themeColor="text1"/>
                  <w:sz w:val="19"/>
                  <w:szCs w:val="19"/>
                  <w:shd w:val="clear" w:color="auto" w:fill="FFFFFF"/>
                  <w:lang w:eastAsia="zh-CN"/>
                  <w:rPrChange w:id="124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1246" w:author="Chengheng Liao" w:date="2021-11-06T10:38:00Z">
              <w:tcPr>
                <w:tcW w:w="2258" w:type="dxa"/>
                <w:vAlign w:val="center"/>
              </w:tcPr>
            </w:tcPrChange>
          </w:tcPr>
          <w:p w14:paraId="6624BCE2" w14:textId="77777777" w:rsidR="005E3455" w:rsidRPr="00F701D1" w:rsidRDefault="005E3455" w:rsidP="00E94203">
            <w:pPr>
              <w:spacing w:after="100"/>
              <w:jc w:val="center"/>
              <w:rPr>
                <w:ins w:id="1247" w:author="fang wentong" w:date="2021-11-06T02:01:00Z"/>
                <w:rFonts w:ascii="Arial" w:hAnsi="Arial" w:cs="Arial"/>
                <w:color w:val="000000" w:themeColor="text1"/>
                <w:sz w:val="19"/>
                <w:szCs w:val="19"/>
                <w:shd w:val="clear" w:color="auto" w:fill="FFFFFF"/>
                <w:lang w:eastAsia="zh-CN"/>
                <w:rPrChange w:id="1248" w:author="Chengheng Liao" w:date="2021-11-06T10:37:00Z">
                  <w:rPr>
                    <w:ins w:id="1249" w:author="fang wentong" w:date="2021-11-06T02:01:00Z"/>
                    <w:rFonts w:ascii="Arial" w:hAnsi="Arial" w:cs="Arial"/>
                    <w:color w:val="000000" w:themeColor="text1"/>
                    <w:sz w:val="22"/>
                    <w:szCs w:val="22"/>
                    <w:shd w:val="clear" w:color="auto" w:fill="FFFFFF"/>
                    <w:lang w:eastAsia="zh-CN"/>
                  </w:rPr>
                </w:rPrChange>
              </w:rPr>
            </w:pPr>
            <w:ins w:id="1250" w:author="fang wentong" w:date="2021-11-06T02:01:00Z">
              <w:r w:rsidRPr="00F701D1">
                <w:rPr>
                  <w:rFonts w:ascii="Arial" w:eastAsia="Microsoft YaHei" w:hAnsi="Arial" w:cs="Arial"/>
                  <w:color w:val="000000" w:themeColor="text1"/>
                  <w:sz w:val="19"/>
                  <w:szCs w:val="19"/>
                  <w:shd w:val="clear" w:color="auto" w:fill="FFFFFF"/>
                  <w:lang w:eastAsia="zh-CN"/>
                  <w:rPrChange w:id="1251" w:author="Chengheng Liao" w:date="2021-11-06T10:37:00Z">
                    <w:rPr>
                      <w:rFonts w:ascii="Arial" w:eastAsia="Microsoft YaHei" w:hAnsi="Arial" w:cs="Arial"/>
                      <w:color w:val="000000" w:themeColor="text1"/>
                      <w:sz w:val="22"/>
                      <w:szCs w:val="22"/>
                      <w:shd w:val="clear" w:color="auto" w:fill="FFFFFF"/>
                      <w:lang w:eastAsia="zh-CN"/>
                    </w:rPr>
                  </w:rPrChange>
                </w:rPr>
                <w:t>Infiltrating duct carcinoma</w:t>
              </w:r>
            </w:ins>
          </w:p>
        </w:tc>
        <w:tc>
          <w:tcPr>
            <w:tcW w:w="0" w:type="auto"/>
            <w:vAlign w:val="center"/>
            <w:tcPrChange w:id="1252" w:author="Chengheng Liao" w:date="2021-11-06T10:38:00Z">
              <w:tcPr>
                <w:tcW w:w="1083" w:type="dxa"/>
                <w:vAlign w:val="center"/>
              </w:tcPr>
            </w:tcPrChange>
          </w:tcPr>
          <w:p w14:paraId="2A6F0F42" w14:textId="77777777" w:rsidR="005E3455" w:rsidRPr="00F701D1" w:rsidRDefault="005E3455" w:rsidP="00E94203">
            <w:pPr>
              <w:spacing w:after="100"/>
              <w:jc w:val="center"/>
              <w:rPr>
                <w:ins w:id="1253" w:author="fang wentong" w:date="2021-11-06T02:01:00Z"/>
                <w:rFonts w:ascii="Arial" w:hAnsi="Arial" w:cs="Arial"/>
                <w:color w:val="000000" w:themeColor="text1"/>
                <w:sz w:val="19"/>
                <w:szCs w:val="19"/>
                <w:shd w:val="clear" w:color="auto" w:fill="FFFFFF"/>
                <w:lang w:eastAsia="zh-CN"/>
                <w:rPrChange w:id="1254" w:author="Chengheng Liao" w:date="2021-11-06T10:37:00Z">
                  <w:rPr>
                    <w:ins w:id="1255" w:author="fang wentong" w:date="2021-11-06T02:01:00Z"/>
                    <w:rFonts w:ascii="Arial" w:hAnsi="Arial" w:cs="Arial"/>
                    <w:color w:val="000000" w:themeColor="text1"/>
                    <w:sz w:val="22"/>
                    <w:szCs w:val="22"/>
                    <w:shd w:val="clear" w:color="auto" w:fill="FFFFFF"/>
                    <w:lang w:eastAsia="zh-CN"/>
                  </w:rPr>
                </w:rPrChange>
              </w:rPr>
            </w:pPr>
            <w:ins w:id="1256" w:author="fang wentong" w:date="2021-11-06T02:01:00Z">
              <w:r w:rsidRPr="00F701D1">
                <w:rPr>
                  <w:rFonts w:ascii="Arial" w:hAnsi="Arial" w:cs="Arial"/>
                  <w:color w:val="000000" w:themeColor="text1"/>
                  <w:sz w:val="19"/>
                  <w:szCs w:val="19"/>
                  <w:shd w:val="clear" w:color="auto" w:fill="FFFFFF"/>
                  <w:lang w:eastAsia="zh-CN"/>
                  <w:rPrChange w:id="125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258" w:author="Chengheng Liao" w:date="2021-11-06T10:38:00Z">
              <w:tcPr>
                <w:tcW w:w="3164" w:type="dxa"/>
                <w:vAlign w:val="center"/>
              </w:tcPr>
            </w:tcPrChange>
          </w:tcPr>
          <w:p w14:paraId="01A912B3" w14:textId="77777777" w:rsidR="005E3455" w:rsidRPr="00F701D1" w:rsidRDefault="005E3455" w:rsidP="00E94203">
            <w:pPr>
              <w:spacing w:after="100"/>
              <w:jc w:val="center"/>
              <w:rPr>
                <w:ins w:id="1259" w:author="fang wentong" w:date="2021-11-06T02:01:00Z"/>
                <w:rFonts w:ascii="Arial" w:hAnsi="Arial" w:cs="Arial"/>
                <w:color w:val="000000" w:themeColor="text1"/>
                <w:sz w:val="19"/>
                <w:szCs w:val="19"/>
                <w:shd w:val="clear" w:color="auto" w:fill="FFFFFF"/>
                <w:lang w:eastAsia="zh-CN"/>
                <w:rPrChange w:id="1260" w:author="Chengheng Liao" w:date="2021-11-06T10:37:00Z">
                  <w:rPr>
                    <w:ins w:id="1261" w:author="fang wentong" w:date="2021-11-06T02:01:00Z"/>
                    <w:rFonts w:ascii="Arial" w:hAnsi="Arial" w:cs="Arial"/>
                    <w:color w:val="000000" w:themeColor="text1"/>
                    <w:sz w:val="22"/>
                    <w:szCs w:val="22"/>
                    <w:shd w:val="clear" w:color="auto" w:fill="FFFFFF"/>
                    <w:lang w:eastAsia="zh-CN"/>
                  </w:rPr>
                </w:rPrChange>
              </w:rPr>
            </w:pPr>
            <w:ins w:id="1262" w:author="fang wentong" w:date="2021-11-06T02:01:00Z">
              <w:r w:rsidRPr="00F701D1">
                <w:rPr>
                  <w:rFonts w:ascii="Arial" w:hAnsi="Arial" w:cs="Arial"/>
                  <w:color w:val="000000" w:themeColor="text1"/>
                  <w:sz w:val="19"/>
                  <w:szCs w:val="19"/>
                  <w:shd w:val="clear" w:color="auto" w:fill="FFFFFF"/>
                  <w:lang w:eastAsia="zh-CN"/>
                  <w:rPrChange w:id="126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264" w:author="Chengheng Liao" w:date="2021-11-06T10:38:00Z">
              <w:tcPr>
                <w:tcW w:w="2719" w:type="dxa"/>
                <w:vAlign w:val="center"/>
              </w:tcPr>
            </w:tcPrChange>
          </w:tcPr>
          <w:p w14:paraId="4E3F0796" w14:textId="77777777" w:rsidR="005E3455" w:rsidRPr="00F701D1" w:rsidRDefault="005E3455" w:rsidP="00E94203">
            <w:pPr>
              <w:spacing w:after="100"/>
              <w:jc w:val="center"/>
              <w:rPr>
                <w:ins w:id="1265" w:author="fang wentong" w:date="2021-11-06T02:01:00Z"/>
                <w:rFonts w:ascii="Arial" w:hAnsi="Arial" w:cs="Arial"/>
                <w:color w:val="000000" w:themeColor="text1"/>
                <w:sz w:val="19"/>
                <w:szCs w:val="19"/>
                <w:shd w:val="clear" w:color="auto" w:fill="FFFFFF"/>
                <w:lang w:eastAsia="zh-CN"/>
                <w:rPrChange w:id="1266" w:author="Chengheng Liao" w:date="2021-11-06T10:37:00Z">
                  <w:rPr>
                    <w:ins w:id="1267" w:author="fang wentong" w:date="2021-11-06T02:01:00Z"/>
                    <w:rFonts w:ascii="Arial" w:hAnsi="Arial" w:cs="Arial"/>
                    <w:color w:val="000000" w:themeColor="text1"/>
                    <w:sz w:val="22"/>
                    <w:szCs w:val="22"/>
                    <w:shd w:val="clear" w:color="auto" w:fill="FFFFFF"/>
                    <w:lang w:eastAsia="zh-CN"/>
                  </w:rPr>
                </w:rPrChange>
              </w:rPr>
            </w:pPr>
            <w:ins w:id="1268" w:author="fang wentong" w:date="2021-11-06T02:01:00Z">
              <w:r w:rsidRPr="00F701D1">
                <w:rPr>
                  <w:rFonts w:ascii="Arial" w:hAnsi="Arial" w:cs="Arial"/>
                  <w:color w:val="000000" w:themeColor="text1"/>
                  <w:sz w:val="19"/>
                  <w:szCs w:val="19"/>
                  <w:shd w:val="clear" w:color="auto" w:fill="FFFFFF"/>
                  <w:lang w:eastAsia="zh-CN"/>
                  <w:rPrChange w:id="126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r w:rsidR="00F701D1" w:rsidRPr="00F701D1" w14:paraId="2B6A7A16" w14:textId="77777777" w:rsidTr="00F701D1">
        <w:trPr>
          <w:trHeight w:val="106"/>
          <w:jc w:val="center"/>
          <w:ins w:id="1270" w:author="fang wentong" w:date="2021-11-06T02:01:00Z"/>
          <w:trPrChange w:id="1271" w:author="Chengheng Liao" w:date="2021-11-06T10:38:00Z">
            <w:trPr>
              <w:trHeight w:val="106"/>
              <w:jc w:val="center"/>
            </w:trPr>
          </w:trPrChange>
        </w:trPr>
        <w:tc>
          <w:tcPr>
            <w:tcW w:w="0" w:type="auto"/>
            <w:vAlign w:val="center"/>
            <w:tcPrChange w:id="1272" w:author="Chengheng Liao" w:date="2021-11-06T10:38:00Z">
              <w:tcPr>
                <w:tcW w:w="898" w:type="dxa"/>
                <w:vAlign w:val="center"/>
              </w:tcPr>
            </w:tcPrChange>
          </w:tcPr>
          <w:p w14:paraId="670B91A2" w14:textId="77777777" w:rsidR="005E3455" w:rsidRPr="00F701D1" w:rsidRDefault="005E3455" w:rsidP="00E94203">
            <w:pPr>
              <w:spacing w:after="100"/>
              <w:jc w:val="center"/>
              <w:rPr>
                <w:ins w:id="1273" w:author="fang wentong" w:date="2021-11-06T02:01:00Z"/>
                <w:rFonts w:ascii="Arial" w:hAnsi="Arial" w:cs="Arial"/>
                <w:color w:val="000000" w:themeColor="text1"/>
                <w:sz w:val="19"/>
                <w:szCs w:val="19"/>
                <w:shd w:val="clear" w:color="auto" w:fill="FFFFFF"/>
                <w:lang w:eastAsia="zh-CN"/>
                <w:rPrChange w:id="1274" w:author="Chengheng Liao" w:date="2021-11-06T10:37:00Z">
                  <w:rPr>
                    <w:ins w:id="1275" w:author="fang wentong" w:date="2021-11-06T02:01:00Z"/>
                    <w:rFonts w:ascii="Arial" w:hAnsi="Arial" w:cs="Arial"/>
                    <w:color w:val="000000" w:themeColor="text1"/>
                    <w:sz w:val="22"/>
                    <w:szCs w:val="22"/>
                    <w:shd w:val="clear" w:color="auto" w:fill="FFFFFF"/>
                    <w:lang w:eastAsia="zh-CN"/>
                  </w:rPr>
                </w:rPrChange>
              </w:rPr>
            </w:pPr>
            <w:ins w:id="1276" w:author="fang wentong" w:date="2021-11-06T02:01:00Z">
              <w:r w:rsidRPr="00F701D1">
                <w:rPr>
                  <w:rFonts w:ascii="Arial" w:hAnsi="Arial" w:cs="Arial"/>
                  <w:color w:val="000000" w:themeColor="text1"/>
                  <w:sz w:val="19"/>
                  <w:szCs w:val="19"/>
                  <w:shd w:val="clear" w:color="auto" w:fill="FFFFFF"/>
                  <w:lang w:eastAsia="zh-CN"/>
                  <w:rPrChange w:id="1277" w:author="Chengheng Liao" w:date="2021-11-06T10:37:00Z">
                    <w:rPr>
                      <w:rFonts w:ascii="Arial" w:hAnsi="Arial" w:cs="Arial"/>
                      <w:color w:val="000000" w:themeColor="text1"/>
                      <w:sz w:val="22"/>
                      <w:szCs w:val="22"/>
                      <w:shd w:val="clear" w:color="auto" w:fill="FFFFFF"/>
                      <w:lang w:eastAsia="zh-CN"/>
                    </w:rPr>
                  </w:rPrChange>
                </w:rPr>
                <w:t>#20</w:t>
              </w:r>
            </w:ins>
          </w:p>
        </w:tc>
        <w:tc>
          <w:tcPr>
            <w:tcW w:w="0" w:type="auto"/>
            <w:vAlign w:val="center"/>
            <w:tcPrChange w:id="1278" w:author="Chengheng Liao" w:date="2021-11-06T10:38:00Z">
              <w:tcPr>
                <w:tcW w:w="903" w:type="dxa"/>
                <w:vAlign w:val="center"/>
              </w:tcPr>
            </w:tcPrChange>
          </w:tcPr>
          <w:p w14:paraId="41DEDA34" w14:textId="77777777" w:rsidR="005E3455" w:rsidRPr="00F701D1" w:rsidRDefault="005E3455" w:rsidP="00E94203">
            <w:pPr>
              <w:spacing w:after="100"/>
              <w:jc w:val="center"/>
              <w:rPr>
                <w:ins w:id="1279" w:author="fang wentong" w:date="2021-11-06T02:01:00Z"/>
                <w:rFonts w:ascii="Arial" w:hAnsi="Arial" w:cs="Arial"/>
                <w:color w:val="000000" w:themeColor="text1"/>
                <w:sz w:val="19"/>
                <w:szCs w:val="19"/>
                <w:shd w:val="clear" w:color="auto" w:fill="FFFFFF"/>
                <w:lang w:eastAsia="zh-CN"/>
                <w:rPrChange w:id="1280" w:author="Chengheng Liao" w:date="2021-11-06T10:37:00Z">
                  <w:rPr>
                    <w:ins w:id="1281" w:author="fang wentong" w:date="2021-11-06T02:01:00Z"/>
                    <w:rFonts w:ascii="Arial" w:hAnsi="Arial" w:cs="Arial"/>
                    <w:color w:val="000000" w:themeColor="text1"/>
                    <w:sz w:val="22"/>
                    <w:szCs w:val="22"/>
                    <w:shd w:val="clear" w:color="auto" w:fill="FFFFFF"/>
                    <w:lang w:eastAsia="zh-CN"/>
                  </w:rPr>
                </w:rPrChange>
              </w:rPr>
            </w:pPr>
            <w:ins w:id="1282" w:author="fang wentong" w:date="2021-11-06T02:01:00Z">
              <w:r w:rsidRPr="00F701D1">
                <w:rPr>
                  <w:rFonts w:ascii="Arial" w:hAnsi="Arial" w:cs="Arial"/>
                  <w:color w:val="000000" w:themeColor="text1"/>
                  <w:sz w:val="19"/>
                  <w:szCs w:val="19"/>
                  <w:shd w:val="clear" w:color="auto" w:fill="FFFFFF"/>
                  <w:lang w:eastAsia="zh-CN"/>
                  <w:rPrChange w:id="1283" w:author="Chengheng Liao" w:date="2021-11-06T10:37:00Z">
                    <w:rPr>
                      <w:rFonts w:ascii="Arial" w:hAnsi="Arial" w:cs="Arial"/>
                      <w:color w:val="000000" w:themeColor="text1"/>
                      <w:sz w:val="22"/>
                      <w:szCs w:val="22"/>
                      <w:shd w:val="clear" w:color="auto" w:fill="FFFFFF"/>
                      <w:lang w:eastAsia="zh-CN"/>
                    </w:rPr>
                  </w:rPrChange>
                </w:rPr>
                <w:t>Female</w:t>
              </w:r>
            </w:ins>
          </w:p>
        </w:tc>
        <w:tc>
          <w:tcPr>
            <w:tcW w:w="0" w:type="auto"/>
            <w:vAlign w:val="center"/>
            <w:tcPrChange w:id="1284" w:author="Chengheng Liao" w:date="2021-11-06T10:38:00Z">
              <w:tcPr>
                <w:tcW w:w="1646" w:type="dxa"/>
                <w:vAlign w:val="center"/>
              </w:tcPr>
            </w:tcPrChange>
          </w:tcPr>
          <w:p w14:paraId="1D65DB61" w14:textId="77777777" w:rsidR="005E3455" w:rsidRPr="00F701D1" w:rsidRDefault="005E3455" w:rsidP="00E94203">
            <w:pPr>
              <w:spacing w:after="100"/>
              <w:jc w:val="center"/>
              <w:rPr>
                <w:ins w:id="1285" w:author="fang wentong" w:date="2021-11-06T02:01:00Z"/>
                <w:rFonts w:ascii="Arial" w:hAnsi="Arial" w:cs="Arial"/>
                <w:color w:val="000000" w:themeColor="text1"/>
                <w:sz w:val="19"/>
                <w:szCs w:val="19"/>
                <w:shd w:val="clear" w:color="auto" w:fill="FFFFFF"/>
                <w:lang w:eastAsia="zh-CN"/>
                <w:rPrChange w:id="1286" w:author="Chengheng Liao" w:date="2021-11-06T10:37:00Z">
                  <w:rPr>
                    <w:ins w:id="1287" w:author="fang wentong" w:date="2021-11-06T02:01:00Z"/>
                    <w:rFonts w:ascii="Arial" w:hAnsi="Arial" w:cs="Arial"/>
                    <w:color w:val="000000" w:themeColor="text1"/>
                    <w:sz w:val="22"/>
                    <w:szCs w:val="22"/>
                    <w:shd w:val="clear" w:color="auto" w:fill="FFFFFF"/>
                    <w:lang w:eastAsia="zh-CN"/>
                  </w:rPr>
                </w:rPrChange>
              </w:rPr>
            </w:pPr>
            <w:ins w:id="1288" w:author="fang wentong" w:date="2021-11-06T02:01:00Z">
              <w:r w:rsidRPr="00F701D1">
                <w:rPr>
                  <w:rFonts w:ascii="Arial" w:hAnsi="Arial" w:cs="Arial"/>
                  <w:color w:val="000000" w:themeColor="text1"/>
                  <w:sz w:val="19"/>
                  <w:szCs w:val="19"/>
                  <w:shd w:val="clear" w:color="auto" w:fill="FFFFFF"/>
                  <w:lang w:eastAsia="zh-CN"/>
                  <w:rPrChange w:id="1289" w:author="Chengheng Liao" w:date="2021-11-06T10:37:00Z">
                    <w:rPr>
                      <w:rFonts w:ascii="Arial" w:hAnsi="Arial" w:cs="Arial"/>
                      <w:color w:val="000000" w:themeColor="text1"/>
                      <w:sz w:val="22"/>
                      <w:szCs w:val="22"/>
                      <w:shd w:val="clear" w:color="auto" w:fill="FFFFFF"/>
                      <w:lang w:eastAsia="zh-CN"/>
                    </w:rPr>
                  </w:rPrChange>
                </w:rPr>
                <w:t>Tumor-primary</w:t>
              </w:r>
            </w:ins>
          </w:p>
        </w:tc>
        <w:tc>
          <w:tcPr>
            <w:tcW w:w="0" w:type="auto"/>
            <w:vAlign w:val="center"/>
            <w:tcPrChange w:id="1290" w:author="Chengheng Liao" w:date="2021-11-06T10:38:00Z">
              <w:tcPr>
                <w:tcW w:w="1062" w:type="dxa"/>
                <w:vAlign w:val="center"/>
              </w:tcPr>
            </w:tcPrChange>
          </w:tcPr>
          <w:p w14:paraId="679DCD96" w14:textId="77777777" w:rsidR="005E3455" w:rsidRPr="00F701D1" w:rsidRDefault="005E3455" w:rsidP="00E94203">
            <w:pPr>
              <w:spacing w:after="100"/>
              <w:jc w:val="center"/>
              <w:rPr>
                <w:ins w:id="1291" w:author="fang wentong" w:date="2021-11-06T02:01:00Z"/>
                <w:rFonts w:ascii="Arial" w:hAnsi="Arial" w:cs="Arial"/>
                <w:color w:val="000000" w:themeColor="text1"/>
                <w:sz w:val="19"/>
                <w:szCs w:val="19"/>
                <w:shd w:val="clear" w:color="auto" w:fill="FFFFFF"/>
                <w:lang w:eastAsia="zh-CN"/>
                <w:rPrChange w:id="1292" w:author="Chengheng Liao" w:date="2021-11-06T10:37:00Z">
                  <w:rPr>
                    <w:ins w:id="1293" w:author="fang wentong" w:date="2021-11-06T02:01:00Z"/>
                    <w:rFonts w:ascii="Arial" w:hAnsi="Arial" w:cs="Arial"/>
                    <w:color w:val="000000" w:themeColor="text1"/>
                    <w:sz w:val="22"/>
                    <w:szCs w:val="22"/>
                    <w:shd w:val="clear" w:color="auto" w:fill="FFFFFF"/>
                    <w:lang w:eastAsia="zh-CN"/>
                  </w:rPr>
                </w:rPrChange>
              </w:rPr>
            </w:pPr>
            <w:ins w:id="1294" w:author="fang wentong" w:date="2021-11-06T02:01:00Z">
              <w:r w:rsidRPr="00F701D1">
                <w:rPr>
                  <w:rFonts w:ascii="Arial" w:hAnsi="Arial" w:cs="Arial"/>
                  <w:color w:val="000000" w:themeColor="text1"/>
                  <w:sz w:val="19"/>
                  <w:szCs w:val="19"/>
                  <w:shd w:val="clear" w:color="auto" w:fill="FFFFFF"/>
                  <w:lang w:eastAsia="zh-CN"/>
                  <w:rPrChange w:id="1295" w:author="Chengheng Liao" w:date="2021-11-06T10:37:00Z">
                    <w:rPr>
                      <w:rFonts w:ascii="Arial" w:hAnsi="Arial" w:cs="Arial"/>
                      <w:color w:val="000000" w:themeColor="text1"/>
                      <w:sz w:val="22"/>
                      <w:szCs w:val="22"/>
                      <w:shd w:val="clear" w:color="auto" w:fill="FFFFFF"/>
                      <w:lang w:eastAsia="zh-CN"/>
                    </w:rPr>
                  </w:rPrChange>
                </w:rPr>
                <w:t>Breast</w:t>
              </w:r>
            </w:ins>
          </w:p>
        </w:tc>
        <w:tc>
          <w:tcPr>
            <w:tcW w:w="0" w:type="auto"/>
            <w:vAlign w:val="center"/>
            <w:tcPrChange w:id="1296" w:author="Chengheng Liao" w:date="2021-11-06T10:38:00Z">
              <w:tcPr>
                <w:tcW w:w="2258" w:type="dxa"/>
                <w:vAlign w:val="center"/>
              </w:tcPr>
            </w:tcPrChange>
          </w:tcPr>
          <w:p w14:paraId="2BE4D9EC" w14:textId="77777777" w:rsidR="005E3455" w:rsidRPr="00F701D1" w:rsidRDefault="005E3455" w:rsidP="00E94203">
            <w:pPr>
              <w:spacing w:after="100"/>
              <w:jc w:val="center"/>
              <w:rPr>
                <w:ins w:id="1297" w:author="fang wentong" w:date="2021-11-06T02:01:00Z"/>
                <w:rFonts w:ascii="Arial" w:hAnsi="Arial" w:cs="Arial"/>
                <w:color w:val="000000" w:themeColor="text1"/>
                <w:sz w:val="19"/>
                <w:szCs w:val="19"/>
                <w:shd w:val="clear" w:color="auto" w:fill="FFFFFF"/>
                <w:lang w:eastAsia="zh-CN"/>
                <w:rPrChange w:id="1298" w:author="Chengheng Liao" w:date="2021-11-06T10:37:00Z">
                  <w:rPr>
                    <w:ins w:id="1299" w:author="fang wentong" w:date="2021-11-06T02:01:00Z"/>
                    <w:rFonts w:ascii="Arial" w:hAnsi="Arial" w:cs="Arial"/>
                    <w:color w:val="000000" w:themeColor="text1"/>
                    <w:sz w:val="22"/>
                    <w:szCs w:val="22"/>
                    <w:shd w:val="clear" w:color="auto" w:fill="FFFFFF"/>
                    <w:lang w:eastAsia="zh-CN"/>
                  </w:rPr>
                </w:rPrChange>
              </w:rPr>
            </w:pPr>
            <w:ins w:id="1300" w:author="fang wentong" w:date="2021-11-06T02:01:00Z">
              <w:r w:rsidRPr="00F701D1">
                <w:rPr>
                  <w:rFonts w:ascii="Arial" w:eastAsia="Microsoft YaHei" w:hAnsi="Arial" w:cs="Arial"/>
                  <w:color w:val="000000" w:themeColor="text1"/>
                  <w:sz w:val="19"/>
                  <w:szCs w:val="19"/>
                  <w:shd w:val="clear" w:color="auto" w:fill="FFFFFF"/>
                  <w:lang w:eastAsia="zh-CN"/>
                  <w:rPrChange w:id="1301" w:author="Chengheng Liao" w:date="2021-11-06T10:37:00Z">
                    <w:rPr>
                      <w:rFonts w:ascii="Arial" w:eastAsia="Microsoft YaHei" w:hAnsi="Arial" w:cs="Arial"/>
                      <w:color w:val="000000" w:themeColor="text1"/>
                      <w:sz w:val="22"/>
                      <w:szCs w:val="22"/>
                      <w:shd w:val="clear" w:color="auto" w:fill="FFFFFF"/>
                      <w:lang w:eastAsia="zh-CN"/>
                    </w:rPr>
                  </w:rPrChange>
                </w:rPr>
                <w:t>Infiltrating duct carcinoma</w:t>
              </w:r>
            </w:ins>
          </w:p>
        </w:tc>
        <w:tc>
          <w:tcPr>
            <w:tcW w:w="0" w:type="auto"/>
            <w:vAlign w:val="center"/>
            <w:tcPrChange w:id="1302" w:author="Chengheng Liao" w:date="2021-11-06T10:38:00Z">
              <w:tcPr>
                <w:tcW w:w="1083" w:type="dxa"/>
                <w:vAlign w:val="center"/>
              </w:tcPr>
            </w:tcPrChange>
          </w:tcPr>
          <w:p w14:paraId="0588F1D4" w14:textId="77777777" w:rsidR="005E3455" w:rsidRPr="00F701D1" w:rsidRDefault="005E3455" w:rsidP="00E94203">
            <w:pPr>
              <w:spacing w:after="100"/>
              <w:jc w:val="center"/>
              <w:rPr>
                <w:ins w:id="1303" w:author="fang wentong" w:date="2021-11-06T02:01:00Z"/>
                <w:rFonts w:ascii="Arial" w:hAnsi="Arial" w:cs="Arial"/>
                <w:color w:val="000000" w:themeColor="text1"/>
                <w:sz w:val="19"/>
                <w:szCs w:val="19"/>
                <w:shd w:val="clear" w:color="auto" w:fill="FFFFFF"/>
                <w:lang w:eastAsia="zh-CN"/>
                <w:rPrChange w:id="1304" w:author="Chengheng Liao" w:date="2021-11-06T10:37:00Z">
                  <w:rPr>
                    <w:ins w:id="1305" w:author="fang wentong" w:date="2021-11-06T02:01:00Z"/>
                    <w:rFonts w:ascii="Arial" w:hAnsi="Arial" w:cs="Arial"/>
                    <w:color w:val="000000" w:themeColor="text1"/>
                    <w:sz w:val="22"/>
                    <w:szCs w:val="22"/>
                    <w:shd w:val="clear" w:color="auto" w:fill="FFFFFF"/>
                    <w:lang w:eastAsia="zh-CN"/>
                  </w:rPr>
                </w:rPrChange>
              </w:rPr>
            </w:pPr>
            <w:ins w:id="1306" w:author="fang wentong" w:date="2021-11-06T02:01:00Z">
              <w:r w:rsidRPr="00F701D1">
                <w:rPr>
                  <w:rFonts w:ascii="Arial" w:hAnsi="Arial" w:cs="Arial"/>
                  <w:color w:val="000000" w:themeColor="text1"/>
                  <w:sz w:val="19"/>
                  <w:szCs w:val="19"/>
                  <w:shd w:val="clear" w:color="auto" w:fill="FFFFFF"/>
                  <w:lang w:eastAsia="zh-CN"/>
                  <w:rPrChange w:id="1307" w:author="Chengheng Liao" w:date="2021-11-06T10:37:00Z">
                    <w:rPr>
                      <w:rFonts w:ascii="Arial" w:hAnsi="Arial" w:cs="Arial"/>
                      <w:color w:val="000000" w:themeColor="text1"/>
                      <w:sz w:val="22"/>
                      <w:szCs w:val="22"/>
                      <w:shd w:val="clear" w:color="auto" w:fill="FFFFFF"/>
                      <w:lang w:eastAsia="zh-CN"/>
                    </w:rPr>
                  </w:rPrChange>
                </w:rPr>
                <w:t>Negative</w:t>
              </w:r>
            </w:ins>
          </w:p>
        </w:tc>
        <w:tc>
          <w:tcPr>
            <w:tcW w:w="0" w:type="auto"/>
            <w:vAlign w:val="center"/>
            <w:tcPrChange w:id="1308" w:author="Chengheng Liao" w:date="2021-11-06T10:38:00Z">
              <w:tcPr>
                <w:tcW w:w="3164" w:type="dxa"/>
                <w:vAlign w:val="center"/>
              </w:tcPr>
            </w:tcPrChange>
          </w:tcPr>
          <w:p w14:paraId="71B2033E" w14:textId="77777777" w:rsidR="005E3455" w:rsidRPr="00F701D1" w:rsidRDefault="005E3455" w:rsidP="00E94203">
            <w:pPr>
              <w:spacing w:after="100"/>
              <w:jc w:val="center"/>
              <w:rPr>
                <w:ins w:id="1309" w:author="fang wentong" w:date="2021-11-06T02:01:00Z"/>
                <w:rFonts w:ascii="Arial" w:hAnsi="Arial" w:cs="Arial"/>
                <w:color w:val="000000" w:themeColor="text1"/>
                <w:sz w:val="19"/>
                <w:szCs w:val="19"/>
                <w:shd w:val="clear" w:color="auto" w:fill="FFFFFF"/>
                <w:lang w:eastAsia="zh-CN"/>
                <w:rPrChange w:id="1310" w:author="Chengheng Liao" w:date="2021-11-06T10:37:00Z">
                  <w:rPr>
                    <w:ins w:id="1311" w:author="fang wentong" w:date="2021-11-06T02:01:00Z"/>
                    <w:rFonts w:ascii="Arial" w:hAnsi="Arial" w:cs="Arial"/>
                    <w:color w:val="000000" w:themeColor="text1"/>
                    <w:sz w:val="22"/>
                    <w:szCs w:val="22"/>
                    <w:shd w:val="clear" w:color="auto" w:fill="FFFFFF"/>
                    <w:lang w:eastAsia="zh-CN"/>
                  </w:rPr>
                </w:rPrChange>
              </w:rPr>
            </w:pPr>
            <w:ins w:id="1312" w:author="fang wentong" w:date="2021-11-06T02:01:00Z">
              <w:r w:rsidRPr="00F701D1">
                <w:rPr>
                  <w:rFonts w:ascii="Arial" w:hAnsi="Arial" w:cs="Arial"/>
                  <w:color w:val="000000" w:themeColor="text1"/>
                  <w:sz w:val="19"/>
                  <w:szCs w:val="19"/>
                  <w:shd w:val="clear" w:color="auto" w:fill="FFFFFF"/>
                  <w:lang w:eastAsia="zh-CN"/>
                  <w:rPrChange w:id="1313"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c>
          <w:tcPr>
            <w:tcW w:w="0" w:type="auto"/>
            <w:vAlign w:val="center"/>
            <w:tcPrChange w:id="1314" w:author="Chengheng Liao" w:date="2021-11-06T10:38:00Z">
              <w:tcPr>
                <w:tcW w:w="2719" w:type="dxa"/>
                <w:vAlign w:val="center"/>
              </w:tcPr>
            </w:tcPrChange>
          </w:tcPr>
          <w:p w14:paraId="55334853" w14:textId="77777777" w:rsidR="005E3455" w:rsidRPr="00F701D1" w:rsidRDefault="005E3455" w:rsidP="00E94203">
            <w:pPr>
              <w:spacing w:after="100"/>
              <w:jc w:val="center"/>
              <w:rPr>
                <w:ins w:id="1315" w:author="fang wentong" w:date="2021-11-06T02:01:00Z"/>
                <w:rFonts w:ascii="Arial" w:hAnsi="Arial" w:cs="Arial"/>
                <w:color w:val="000000" w:themeColor="text1"/>
                <w:sz w:val="19"/>
                <w:szCs w:val="19"/>
                <w:shd w:val="clear" w:color="auto" w:fill="FFFFFF"/>
                <w:lang w:eastAsia="zh-CN"/>
                <w:rPrChange w:id="1316" w:author="Chengheng Liao" w:date="2021-11-06T10:37:00Z">
                  <w:rPr>
                    <w:ins w:id="1317" w:author="fang wentong" w:date="2021-11-06T02:01:00Z"/>
                    <w:rFonts w:ascii="Arial" w:hAnsi="Arial" w:cs="Arial"/>
                    <w:color w:val="000000" w:themeColor="text1"/>
                    <w:sz w:val="22"/>
                    <w:szCs w:val="22"/>
                    <w:shd w:val="clear" w:color="auto" w:fill="FFFFFF"/>
                    <w:lang w:eastAsia="zh-CN"/>
                  </w:rPr>
                </w:rPrChange>
              </w:rPr>
            </w:pPr>
            <w:ins w:id="1318" w:author="fang wentong" w:date="2021-11-06T02:01:00Z">
              <w:r w:rsidRPr="00F701D1">
                <w:rPr>
                  <w:rFonts w:ascii="Arial" w:hAnsi="Arial" w:cs="Arial"/>
                  <w:color w:val="000000" w:themeColor="text1"/>
                  <w:sz w:val="19"/>
                  <w:szCs w:val="19"/>
                  <w:shd w:val="clear" w:color="auto" w:fill="FFFFFF"/>
                  <w:lang w:eastAsia="zh-CN"/>
                  <w:rPrChange w:id="1319" w:author="Chengheng Liao" w:date="2021-11-06T10:37:00Z">
                    <w:rPr>
                      <w:rFonts w:ascii="Arial" w:hAnsi="Arial" w:cs="Arial"/>
                      <w:color w:val="000000" w:themeColor="text1"/>
                      <w:sz w:val="22"/>
                      <w:szCs w:val="22"/>
                      <w:shd w:val="clear" w:color="auto" w:fill="FFFFFF"/>
                      <w:lang w:eastAsia="zh-CN"/>
                    </w:rPr>
                  </w:rPrChange>
                </w:rPr>
                <w:t>Negative (&lt;1% or stated as negative)</w:t>
              </w:r>
            </w:ins>
          </w:p>
        </w:tc>
      </w:tr>
    </w:tbl>
    <w:p w14:paraId="6C9BCDB3" w14:textId="1E812B4E" w:rsidR="0048564A" w:rsidRDefault="0048564A" w:rsidP="006E7247">
      <w:pPr>
        <w:spacing w:after="240"/>
        <w:rPr>
          <w:ins w:id="1320" w:author="fang wentong" w:date="2021-11-06T02:00:00Z"/>
          <w:rFonts w:ascii="Arial" w:eastAsiaTheme="minorEastAsia" w:hAnsi="Arial" w:cs="Arial"/>
          <w:b/>
          <w:bCs/>
          <w:sz w:val="22"/>
          <w:szCs w:val="22"/>
        </w:rPr>
      </w:pPr>
    </w:p>
    <w:p w14:paraId="5C671C49" w14:textId="77777777" w:rsidR="0048564A" w:rsidRDefault="0048564A" w:rsidP="006E7247">
      <w:pPr>
        <w:spacing w:after="240"/>
        <w:rPr>
          <w:ins w:id="1321" w:author="Chengheng Liao" w:date="2021-11-05T15:47:00Z"/>
          <w:rFonts w:ascii="Arial" w:eastAsiaTheme="minorEastAsia" w:hAnsi="Arial" w:cs="Arial"/>
          <w:b/>
          <w:bCs/>
          <w:sz w:val="22"/>
          <w:szCs w:val="22"/>
        </w:rPr>
      </w:pPr>
    </w:p>
    <w:p w14:paraId="59FE90FC" w14:textId="418FAA44" w:rsidR="00DD4727" w:rsidRDefault="00DD4727" w:rsidP="006E7247">
      <w:pPr>
        <w:spacing w:after="240"/>
        <w:rPr>
          <w:ins w:id="1322" w:author="Chengheng Liao" w:date="2021-11-05T15:47:00Z"/>
          <w:rFonts w:ascii="Arial" w:eastAsiaTheme="minorEastAsia" w:hAnsi="Arial" w:cs="Arial"/>
          <w:b/>
          <w:bCs/>
          <w:sz w:val="22"/>
          <w:szCs w:val="22"/>
        </w:rPr>
      </w:pPr>
    </w:p>
    <w:p w14:paraId="3F83BE28" w14:textId="77777777" w:rsidR="00DD4727" w:rsidRPr="0028207A" w:rsidRDefault="00DD4727" w:rsidP="006E7247">
      <w:pPr>
        <w:spacing w:after="240"/>
        <w:rPr>
          <w:ins w:id="1323" w:author="Chengheng Liao" w:date="2021-11-05T15:42:00Z"/>
          <w:rFonts w:ascii="Arial" w:eastAsiaTheme="minorEastAsia" w:hAnsi="Arial" w:cs="Arial"/>
          <w:b/>
          <w:bCs/>
          <w:sz w:val="22"/>
          <w:szCs w:val="22"/>
        </w:rPr>
      </w:pPr>
    </w:p>
    <w:p w14:paraId="3B660DF9" w14:textId="225B245C" w:rsidR="00053B2E" w:rsidRDefault="00053B2E">
      <w:pPr>
        <w:spacing w:after="160" w:line="259" w:lineRule="auto"/>
        <w:rPr>
          <w:ins w:id="1324" w:author="Chengheng Liao" w:date="2021-11-05T15:04:00Z"/>
          <w:rFonts w:ascii="Arial" w:eastAsiaTheme="minorEastAsia" w:hAnsi="Arial" w:cs="Arial"/>
          <w:b/>
          <w:bCs/>
          <w:sz w:val="22"/>
          <w:szCs w:val="22"/>
        </w:rPr>
      </w:pPr>
      <w:ins w:id="1325" w:author="Chengheng Liao" w:date="2021-11-05T15:04:00Z">
        <w:r>
          <w:rPr>
            <w:rFonts w:ascii="Arial" w:eastAsiaTheme="minorEastAsia" w:hAnsi="Arial" w:cs="Arial"/>
            <w:b/>
            <w:bCs/>
            <w:sz w:val="22"/>
            <w:szCs w:val="22"/>
          </w:rPr>
          <w:br w:type="page"/>
        </w:r>
      </w:ins>
    </w:p>
    <w:p w14:paraId="72253198" w14:textId="58A1D91B" w:rsidR="0028207A" w:rsidRPr="0028207A" w:rsidRDefault="0028207A" w:rsidP="0028207A">
      <w:pPr>
        <w:rPr>
          <w:ins w:id="1326" w:author="Chengheng Liao" w:date="2021-10-12T15:53:00Z"/>
          <w:rFonts w:ascii="Arial" w:eastAsiaTheme="minorEastAsia" w:hAnsi="Arial" w:cs="Arial"/>
          <w:b/>
          <w:bCs/>
          <w:sz w:val="22"/>
          <w:szCs w:val="22"/>
        </w:rPr>
        <w:sectPr w:rsidR="0028207A" w:rsidRPr="0028207A" w:rsidSect="002A306B">
          <w:pgSz w:w="15840" w:h="12240" w:orient="landscape"/>
          <w:pgMar w:top="1440" w:right="1440" w:bottom="1440" w:left="1440" w:header="720" w:footer="720" w:gutter="0"/>
          <w:cols w:space="720"/>
          <w:docGrid w:linePitch="360"/>
        </w:sectPr>
      </w:pPr>
    </w:p>
    <w:p w14:paraId="5532D476" w14:textId="77777777" w:rsidR="0028207A" w:rsidRPr="0028207A" w:rsidRDefault="0028207A" w:rsidP="0028207A">
      <w:pPr>
        <w:spacing w:before="120"/>
        <w:rPr>
          <w:ins w:id="1327" w:author="Chengheng Liao" w:date="2021-10-12T15:53:00Z"/>
          <w:rFonts w:ascii="Arial" w:eastAsia="Arial" w:hAnsi="Arial" w:cs="Arial"/>
          <w:b/>
          <w:sz w:val="22"/>
          <w:szCs w:val="22"/>
        </w:rPr>
      </w:pPr>
    </w:p>
    <w:p w14:paraId="1A0D85E4" w14:textId="20BD23D4" w:rsidR="0028207A" w:rsidRPr="0028207A" w:rsidRDefault="00637833" w:rsidP="0028207A">
      <w:pPr>
        <w:spacing w:before="120"/>
        <w:rPr>
          <w:ins w:id="1328" w:author="Chengheng Liao" w:date="2021-10-12T15:53:00Z"/>
          <w:rFonts w:ascii="Arial" w:eastAsia="Arial" w:hAnsi="Arial" w:cs="Arial"/>
          <w:b/>
          <w:sz w:val="22"/>
          <w:szCs w:val="22"/>
        </w:rPr>
      </w:pPr>
      <w:ins w:id="1329" w:author="fang wentong" w:date="2021-10-14T23:50:00Z">
        <w:r>
          <w:rPr>
            <w:rFonts w:ascii="Arial" w:eastAsiaTheme="minorEastAsia" w:hAnsi="Arial" w:cs="Arial"/>
            <w:b/>
            <w:bCs/>
            <w:sz w:val="22"/>
            <w:szCs w:val="22"/>
          </w:rPr>
          <w:t>S</w:t>
        </w:r>
        <w:r w:rsidRPr="00637833">
          <w:rPr>
            <w:rFonts w:ascii="Arial" w:eastAsiaTheme="minorEastAsia" w:hAnsi="Arial" w:cs="Arial"/>
            <w:b/>
            <w:bCs/>
            <w:sz w:val="22"/>
            <w:szCs w:val="22"/>
          </w:rPr>
          <w:t xml:space="preserve">upplementary </w:t>
        </w:r>
        <w:r>
          <w:rPr>
            <w:rFonts w:ascii="Arial" w:eastAsiaTheme="minorEastAsia" w:hAnsi="Arial" w:cs="Arial"/>
            <w:b/>
            <w:bCs/>
            <w:sz w:val="22"/>
            <w:szCs w:val="22"/>
          </w:rPr>
          <w:t>F</w:t>
        </w:r>
        <w:r w:rsidRPr="00637833">
          <w:rPr>
            <w:rFonts w:ascii="Arial" w:eastAsiaTheme="minorEastAsia" w:hAnsi="Arial" w:cs="Arial"/>
            <w:b/>
            <w:bCs/>
            <w:sz w:val="22"/>
            <w:szCs w:val="22"/>
          </w:rPr>
          <w:t>ile 1</w:t>
        </w:r>
        <w:del w:id="1330" w:author="Chengheng Liao" w:date="2021-10-14T14:19:00Z">
          <w:r w:rsidDel="00D8381B">
            <w:rPr>
              <w:rFonts w:ascii="Arial" w:eastAsiaTheme="minorEastAsia" w:hAnsi="Arial" w:cs="Arial"/>
              <w:b/>
              <w:bCs/>
              <w:sz w:val="22"/>
              <w:szCs w:val="22"/>
            </w:rPr>
            <w:delText>B</w:delText>
          </w:r>
        </w:del>
      </w:ins>
      <w:ins w:id="1331" w:author="Chengheng Liao" w:date="2021-11-05T18:29:00Z">
        <w:r w:rsidR="008A6A0D">
          <w:rPr>
            <w:rFonts w:ascii="Arial" w:eastAsiaTheme="minorEastAsia" w:hAnsi="Arial" w:cs="Arial"/>
            <w:b/>
            <w:bCs/>
            <w:sz w:val="22"/>
            <w:szCs w:val="22"/>
          </w:rPr>
          <w:t>c</w:t>
        </w:r>
      </w:ins>
      <w:ins w:id="1332" w:author="fang wentong" w:date="2021-10-14T23:50:00Z">
        <w:r>
          <w:rPr>
            <w:rFonts w:ascii="Arial" w:eastAsiaTheme="minorEastAsia" w:hAnsi="Arial" w:cs="Arial"/>
            <w:b/>
            <w:bCs/>
            <w:sz w:val="22"/>
            <w:szCs w:val="22"/>
          </w:rPr>
          <w:t>.</w:t>
        </w:r>
        <w:r w:rsidRPr="0028207A">
          <w:rPr>
            <w:rFonts w:asciiTheme="minorHAnsi" w:eastAsiaTheme="minorEastAsia" w:hAnsiTheme="minorHAnsi" w:cstheme="minorBidi"/>
            <w:color w:val="000000" w:themeColor="text1"/>
            <w:kern w:val="24"/>
            <w:szCs w:val="24"/>
          </w:rPr>
          <w:t xml:space="preserve"> </w:t>
        </w:r>
      </w:ins>
      <w:ins w:id="1333" w:author="Chengheng Liao" w:date="2021-10-12T15:53:00Z">
        <w:del w:id="1334" w:author="fang wentong" w:date="2021-10-14T23:50:00Z">
          <w:r w:rsidR="0028207A" w:rsidRPr="0028207A" w:rsidDel="00637833">
            <w:rPr>
              <w:rFonts w:ascii="Arial" w:eastAsia="Arial" w:hAnsi="Arial" w:cs="Arial"/>
              <w:b/>
              <w:sz w:val="22"/>
              <w:szCs w:val="22"/>
            </w:rPr>
            <w:delText xml:space="preserve">Table </w:delText>
          </w:r>
          <w:r w:rsidR="0028207A" w:rsidRPr="0028207A" w:rsidDel="00637833">
            <w:rPr>
              <w:rFonts w:ascii="Arial" w:eastAsiaTheme="minorEastAsia" w:hAnsi="Arial" w:cs="Arial"/>
              <w:b/>
              <w:sz w:val="22"/>
              <w:szCs w:val="22"/>
              <w:lang w:eastAsia="zh-CN"/>
            </w:rPr>
            <w:delText>S</w:delText>
          </w:r>
          <w:r w:rsidR="0028207A" w:rsidRPr="0028207A" w:rsidDel="00637833">
            <w:rPr>
              <w:rFonts w:ascii="Arial" w:eastAsia="Arial" w:hAnsi="Arial" w:cs="Arial"/>
              <w:b/>
              <w:sz w:val="22"/>
              <w:szCs w:val="22"/>
            </w:rPr>
            <w:delText>2.</w:delText>
          </w:r>
        </w:del>
        <w:r w:rsidR="0028207A" w:rsidRPr="0028207A">
          <w:rPr>
            <w:rFonts w:ascii="Arial" w:eastAsia="Arial" w:hAnsi="Arial" w:cs="Arial"/>
            <w:b/>
            <w:sz w:val="22"/>
            <w:szCs w:val="22"/>
          </w:rPr>
          <w:t xml:space="preserve"> Top DNA-contacting residues in HD2/3/4 along with their evolutionary conservation.</w:t>
        </w:r>
      </w:ins>
    </w:p>
    <w:tbl>
      <w:tblPr>
        <w:tblpPr w:leftFromText="180" w:rightFromText="180" w:vertAnchor="page" w:horzAnchor="margin" w:tblpY="2751"/>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000"/>
        <w:gridCol w:w="1002"/>
        <w:gridCol w:w="978"/>
        <w:gridCol w:w="1086"/>
        <w:gridCol w:w="1086"/>
        <w:gridCol w:w="999"/>
        <w:gridCol w:w="1086"/>
        <w:gridCol w:w="1086"/>
        <w:gridCol w:w="999"/>
      </w:tblGrid>
      <w:tr w:rsidR="0028207A" w:rsidRPr="0028207A" w14:paraId="66F472E3" w14:textId="77777777" w:rsidTr="002A306B">
        <w:trPr>
          <w:trHeight w:val="245"/>
          <w:ins w:id="1335" w:author="Chengheng Liao" w:date="2021-10-12T15:53:00Z"/>
        </w:trPr>
        <w:tc>
          <w:tcPr>
            <w:tcW w:w="2980" w:type="dxa"/>
            <w:gridSpan w:val="3"/>
            <w:tcMar>
              <w:top w:w="40" w:type="dxa"/>
              <w:left w:w="40" w:type="dxa"/>
              <w:bottom w:w="40" w:type="dxa"/>
              <w:right w:w="40" w:type="dxa"/>
            </w:tcMar>
            <w:vAlign w:val="bottom"/>
          </w:tcPr>
          <w:p w14:paraId="13D63933" w14:textId="77777777" w:rsidR="0028207A" w:rsidRPr="0028207A" w:rsidRDefault="0028207A" w:rsidP="0028207A">
            <w:pPr>
              <w:widowControl w:val="0"/>
              <w:spacing w:line="276" w:lineRule="auto"/>
              <w:jc w:val="center"/>
              <w:rPr>
                <w:ins w:id="1336" w:author="Chengheng Liao" w:date="2021-10-12T15:53:00Z"/>
                <w:rFonts w:ascii="Arial" w:eastAsiaTheme="minorEastAsia" w:hAnsi="Arial" w:cs="Arial"/>
                <w:b/>
                <w:sz w:val="20"/>
              </w:rPr>
            </w:pPr>
            <w:ins w:id="1337" w:author="Chengheng Liao" w:date="2021-10-12T15:53:00Z">
              <w:r w:rsidRPr="0028207A">
                <w:rPr>
                  <w:rFonts w:ascii="Arial" w:eastAsiaTheme="minorEastAsia" w:hAnsi="Arial" w:cs="Arial"/>
                  <w:b/>
                  <w:sz w:val="20"/>
                </w:rPr>
                <w:t>Homeobox 2</w:t>
              </w:r>
            </w:ins>
          </w:p>
        </w:tc>
        <w:tc>
          <w:tcPr>
            <w:tcW w:w="3171" w:type="dxa"/>
            <w:gridSpan w:val="3"/>
            <w:vAlign w:val="bottom"/>
          </w:tcPr>
          <w:p w14:paraId="1C5D03F0" w14:textId="77777777" w:rsidR="0028207A" w:rsidRPr="0028207A" w:rsidRDefault="0028207A" w:rsidP="0028207A">
            <w:pPr>
              <w:widowControl w:val="0"/>
              <w:spacing w:line="276" w:lineRule="auto"/>
              <w:jc w:val="center"/>
              <w:rPr>
                <w:ins w:id="1338" w:author="Chengheng Liao" w:date="2021-10-12T15:53:00Z"/>
                <w:rFonts w:ascii="Arial" w:eastAsiaTheme="minorEastAsia" w:hAnsi="Arial" w:cs="Arial"/>
                <w:b/>
                <w:sz w:val="20"/>
              </w:rPr>
            </w:pPr>
            <w:ins w:id="1339" w:author="Chengheng Liao" w:date="2021-10-12T15:53:00Z">
              <w:r w:rsidRPr="0028207A">
                <w:rPr>
                  <w:rFonts w:ascii="Arial" w:eastAsiaTheme="minorEastAsia" w:hAnsi="Arial" w:cs="Arial"/>
                  <w:b/>
                  <w:sz w:val="20"/>
                </w:rPr>
                <w:t>Homeobox 3</w:t>
              </w:r>
            </w:ins>
          </w:p>
        </w:tc>
        <w:tc>
          <w:tcPr>
            <w:tcW w:w="3171" w:type="dxa"/>
            <w:gridSpan w:val="3"/>
            <w:vAlign w:val="bottom"/>
          </w:tcPr>
          <w:p w14:paraId="376CE0AF" w14:textId="77777777" w:rsidR="0028207A" w:rsidRPr="0028207A" w:rsidRDefault="0028207A" w:rsidP="0028207A">
            <w:pPr>
              <w:widowControl w:val="0"/>
              <w:spacing w:line="276" w:lineRule="auto"/>
              <w:jc w:val="center"/>
              <w:rPr>
                <w:ins w:id="1340" w:author="Chengheng Liao" w:date="2021-10-12T15:53:00Z"/>
                <w:rFonts w:ascii="Arial" w:eastAsiaTheme="minorEastAsia" w:hAnsi="Arial" w:cs="Arial"/>
                <w:b/>
                <w:sz w:val="20"/>
              </w:rPr>
            </w:pPr>
            <w:ins w:id="1341" w:author="Chengheng Liao" w:date="2021-10-12T15:53:00Z">
              <w:r w:rsidRPr="0028207A">
                <w:rPr>
                  <w:rFonts w:ascii="Arial" w:eastAsiaTheme="minorEastAsia" w:hAnsi="Arial" w:cs="Arial"/>
                  <w:b/>
                  <w:sz w:val="20"/>
                </w:rPr>
                <w:t>Homeobox 4</w:t>
              </w:r>
            </w:ins>
          </w:p>
        </w:tc>
      </w:tr>
      <w:tr w:rsidR="0028207A" w:rsidRPr="0028207A" w14:paraId="619DA7A3" w14:textId="77777777" w:rsidTr="002A306B">
        <w:trPr>
          <w:trHeight w:val="245"/>
          <w:ins w:id="1342" w:author="Chengheng Liao" w:date="2021-10-12T15:53:00Z"/>
        </w:trPr>
        <w:tc>
          <w:tcPr>
            <w:tcW w:w="1000" w:type="dxa"/>
            <w:shd w:val="clear" w:color="auto" w:fill="auto"/>
            <w:tcMar>
              <w:top w:w="40" w:type="dxa"/>
              <w:left w:w="40" w:type="dxa"/>
              <w:bottom w:w="40" w:type="dxa"/>
              <w:right w:w="40" w:type="dxa"/>
            </w:tcMar>
            <w:vAlign w:val="bottom"/>
          </w:tcPr>
          <w:p w14:paraId="4AE85C16" w14:textId="77777777" w:rsidR="0028207A" w:rsidRPr="0028207A" w:rsidRDefault="0028207A" w:rsidP="0028207A">
            <w:pPr>
              <w:widowControl w:val="0"/>
              <w:spacing w:line="276" w:lineRule="auto"/>
              <w:jc w:val="center"/>
              <w:rPr>
                <w:ins w:id="1343" w:author="Chengheng Liao" w:date="2021-10-12T15:53:00Z"/>
                <w:rFonts w:ascii="Arial" w:eastAsia="Arial" w:hAnsi="Arial" w:cs="Arial"/>
                <w:sz w:val="20"/>
              </w:rPr>
            </w:pPr>
            <w:ins w:id="1344" w:author="Chengheng Liao" w:date="2021-10-12T15:53:00Z">
              <w:r w:rsidRPr="0028207A">
                <w:rPr>
                  <w:rFonts w:ascii="Arial" w:eastAsia="Arial" w:hAnsi="Arial" w:cs="Arial"/>
                  <w:b/>
                  <w:sz w:val="20"/>
                </w:rPr>
                <w:t>Residue</w:t>
              </w:r>
            </w:ins>
          </w:p>
        </w:tc>
        <w:tc>
          <w:tcPr>
            <w:tcW w:w="1002" w:type="dxa"/>
            <w:shd w:val="clear" w:color="auto" w:fill="auto"/>
            <w:tcMar>
              <w:top w:w="40" w:type="dxa"/>
              <w:left w:w="40" w:type="dxa"/>
              <w:bottom w:w="40" w:type="dxa"/>
              <w:right w:w="40" w:type="dxa"/>
            </w:tcMar>
            <w:vAlign w:val="bottom"/>
          </w:tcPr>
          <w:p w14:paraId="4F2187DD" w14:textId="77777777" w:rsidR="0028207A" w:rsidRPr="0028207A" w:rsidRDefault="0028207A" w:rsidP="0028207A">
            <w:pPr>
              <w:widowControl w:val="0"/>
              <w:spacing w:line="276" w:lineRule="auto"/>
              <w:jc w:val="center"/>
              <w:rPr>
                <w:ins w:id="1345" w:author="Chengheng Liao" w:date="2021-10-12T15:53:00Z"/>
                <w:rFonts w:ascii="Arial" w:eastAsia="Arial" w:hAnsi="Arial" w:cs="Arial"/>
                <w:sz w:val="20"/>
              </w:rPr>
            </w:pPr>
            <w:ins w:id="1346" w:author="Chengheng Liao" w:date="2021-10-12T15:53:00Z">
              <w:r w:rsidRPr="0028207A">
                <w:rPr>
                  <w:rFonts w:ascii="Arial" w:eastAsia="Arial" w:hAnsi="Arial" w:cs="Arial"/>
                  <w:b/>
                  <w:sz w:val="20"/>
                </w:rPr>
                <w:t>Mean Total Contacts</w:t>
              </w:r>
            </w:ins>
          </w:p>
        </w:tc>
        <w:tc>
          <w:tcPr>
            <w:tcW w:w="978" w:type="dxa"/>
            <w:shd w:val="clear" w:color="auto" w:fill="auto"/>
            <w:tcMar>
              <w:top w:w="40" w:type="dxa"/>
              <w:left w:w="40" w:type="dxa"/>
              <w:bottom w:w="40" w:type="dxa"/>
              <w:right w:w="40" w:type="dxa"/>
            </w:tcMar>
            <w:vAlign w:val="bottom"/>
          </w:tcPr>
          <w:p w14:paraId="54661B40" w14:textId="77777777" w:rsidR="0028207A" w:rsidRPr="0028207A" w:rsidRDefault="0028207A" w:rsidP="0028207A">
            <w:pPr>
              <w:widowControl w:val="0"/>
              <w:spacing w:line="276" w:lineRule="auto"/>
              <w:jc w:val="center"/>
              <w:rPr>
                <w:ins w:id="1347" w:author="Chengheng Liao" w:date="2021-10-12T15:53:00Z"/>
                <w:rFonts w:ascii="Arial" w:eastAsia="Arial" w:hAnsi="Arial" w:cs="Arial"/>
                <w:sz w:val="20"/>
              </w:rPr>
            </w:pPr>
            <w:proofErr w:type="spellStart"/>
            <w:ins w:id="1348" w:author="Chengheng Liao" w:date="2021-10-12T15:53:00Z">
              <w:r w:rsidRPr="0028207A">
                <w:rPr>
                  <w:rFonts w:ascii="Arial" w:eastAsia="Arial" w:hAnsi="Arial" w:cs="Arial"/>
                  <w:b/>
                  <w:sz w:val="20"/>
                </w:rPr>
                <w:t>Conserv-ation</w:t>
              </w:r>
              <w:proofErr w:type="spellEnd"/>
              <w:r w:rsidRPr="0028207A">
                <w:rPr>
                  <w:rFonts w:ascii="Arial" w:eastAsia="Arial" w:hAnsi="Arial" w:cs="Arial"/>
                  <w:b/>
                  <w:sz w:val="20"/>
                </w:rPr>
                <w:t xml:space="preserve"> Score*</w:t>
              </w:r>
            </w:ins>
          </w:p>
        </w:tc>
        <w:tc>
          <w:tcPr>
            <w:tcW w:w="1086" w:type="dxa"/>
            <w:tcBorders>
              <w:right w:val="single" w:sz="4" w:space="0" w:color="000000"/>
            </w:tcBorders>
            <w:vAlign w:val="bottom"/>
          </w:tcPr>
          <w:p w14:paraId="6C304AA7" w14:textId="77777777" w:rsidR="0028207A" w:rsidRPr="0028207A" w:rsidRDefault="0028207A" w:rsidP="0028207A">
            <w:pPr>
              <w:widowControl w:val="0"/>
              <w:spacing w:line="276" w:lineRule="auto"/>
              <w:jc w:val="center"/>
              <w:rPr>
                <w:ins w:id="1349" w:author="Chengheng Liao" w:date="2021-10-12T15:53:00Z"/>
                <w:rFonts w:ascii="Arial" w:eastAsia="Arial" w:hAnsi="Arial" w:cs="Arial"/>
                <w:sz w:val="20"/>
              </w:rPr>
            </w:pPr>
            <w:ins w:id="1350" w:author="Chengheng Liao" w:date="2021-10-12T15:53:00Z">
              <w:r w:rsidRPr="0028207A">
                <w:rPr>
                  <w:rFonts w:ascii="Arial" w:eastAsia="Arial" w:hAnsi="Arial" w:cs="Arial"/>
                  <w:b/>
                  <w:sz w:val="20"/>
                </w:rPr>
                <w:t>Residue</w:t>
              </w:r>
            </w:ins>
          </w:p>
        </w:tc>
        <w:tc>
          <w:tcPr>
            <w:tcW w:w="1086" w:type="dxa"/>
            <w:tcBorders>
              <w:left w:val="single" w:sz="4" w:space="0" w:color="000000"/>
              <w:right w:val="single" w:sz="4" w:space="0" w:color="000000"/>
            </w:tcBorders>
            <w:vAlign w:val="bottom"/>
          </w:tcPr>
          <w:p w14:paraId="13ACD1CC" w14:textId="77777777" w:rsidR="0028207A" w:rsidRPr="0028207A" w:rsidRDefault="0028207A" w:rsidP="0028207A">
            <w:pPr>
              <w:widowControl w:val="0"/>
              <w:spacing w:line="276" w:lineRule="auto"/>
              <w:jc w:val="center"/>
              <w:rPr>
                <w:ins w:id="1351" w:author="Chengheng Liao" w:date="2021-10-12T15:53:00Z"/>
                <w:rFonts w:ascii="Arial" w:eastAsia="Arial" w:hAnsi="Arial" w:cs="Arial"/>
                <w:sz w:val="20"/>
              </w:rPr>
            </w:pPr>
            <w:ins w:id="1352" w:author="Chengheng Liao" w:date="2021-10-12T15:53:00Z">
              <w:r w:rsidRPr="0028207A">
                <w:rPr>
                  <w:rFonts w:ascii="Arial" w:eastAsia="Arial" w:hAnsi="Arial" w:cs="Arial"/>
                  <w:b/>
                  <w:sz w:val="20"/>
                </w:rPr>
                <w:t>Mean Total Contacts</w:t>
              </w:r>
            </w:ins>
          </w:p>
        </w:tc>
        <w:tc>
          <w:tcPr>
            <w:tcW w:w="997" w:type="dxa"/>
            <w:tcBorders>
              <w:left w:val="single" w:sz="4" w:space="0" w:color="000000"/>
            </w:tcBorders>
            <w:tcMar>
              <w:left w:w="57" w:type="dxa"/>
              <w:right w:w="57" w:type="dxa"/>
            </w:tcMar>
            <w:vAlign w:val="bottom"/>
          </w:tcPr>
          <w:p w14:paraId="67F92C97" w14:textId="77777777" w:rsidR="0028207A" w:rsidRPr="0028207A" w:rsidRDefault="0028207A" w:rsidP="0028207A">
            <w:pPr>
              <w:widowControl w:val="0"/>
              <w:spacing w:line="276" w:lineRule="auto"/>
              <w:jc w:val="center"/>
              <w:rPr>
                <w:ins w:id="1353" w:author="Chengheng Liao" w:date="2021-10-12T15:53:00Z"/>
                <w:rFonts w:ascii="Arial" w:eastAsia="Arial" w:hAnsi="Arial" w:cs="Arial"/>
                <w:b/>
                <w:sz w:val="20"/>
              </w:rPr>
            </w:pPr>
            <w:proofErr w:type="spellStart"/>
            <w:ins w:id="1354" w:author="Chengheng Liao" w:date="2021-10-12T15:53:00Z">
              <w:r w:rsidRPr="0028207A">
                <w:rPr>
                  <w:rFonts w:ascii="Arial" w:eastAsia="Arial" w:hAnsi="Arial" w:cs="Arial"/>
                  <w:b/>
                  <w:sz w:val="20"/>
                </w:rPr>
                <w:t>Conserv-ation</w:t>
              </w:r>
              <w:proofErr w:type="spellEnd"/>
              <w:r w:rsidRPr="0028207A">
                <w:rPr>
                  <w:rFonts w:ascii="Arial" w:eastAsia="Arial" w:hAnsi="Arial" w:cs="Arial"/>
                  <w:b/>
                  <w:sz w:val="20"/>
                </w:rPr>
                <w:t xml:space="preserve"> Score*</w:t>
              </w:r>
            </w:ins>
          </w:p>
        </w:tc>
        <w:tc>
          <w:tcPr>
            <w:tcW w:w="1086" w:type="dxa"/>
            <w:tcBorders>
              <w:left w:val="single" w:sz="4" w:space="0" w:color="000000"/>
              <w:right w:val="single" w:sz="4" w:space="0" w:color="000000"/>
            </w:tcBorders>
            <w:vAlign w:val="bottom"/>
          </w:tcPr>
          <w:p w14:paraId="5D308082" w14:textId="77777777" w:rsidR="0028207A" w:rsidRPr="0028207A" w:rsidRDefault="0028207A" w:rsidP="0028207A">
            <w:pPr>
              <w:widowControl w:val="0"/>
              <w:spacing w:line="276" w:lineRule="auto"/>
              <w:jc w:val="center"/>
              <w:rPr>
                <w:ins w:id="1355" w:author="Chengheng Liao" w:date="2021-10-12T15:53:00Z"/>
                <w:rFonts w:ascii="Arial" w:eastAsia="Arial" w:hAnsi="Arial" w:cs="Arial"/>
                <w:sz w:val="20"/>
              </w:rPr>
            </w:pPr>
            <w:ins w:id="1356" w:author="Chengheng Liao" w:date="2021-10-12T15:53:00Z">
              <w:r w:rsidRPr="0028207A">
                <w:rPr>
                  <w:rFonts w:ascii="Arial" w:eastAsia="Arial" w:hAnsi="Arial" w:cs="Arial"/>
                  <w:b/>
                  <w:sz w:val="20"/>
                </w:rPr>
                <w:t>Residue</w:t>
              </w:r>
            </w:ins>
          </w:p>
        </w:tc>
        <w:tc>
          <w:tcPr>
            <w:tcW w:w="1086" w:type="dxa"/>
            <w:tcBorders>
              <w:left w:val="single" w:sz="4" w:space="0" w:color="000000"/>
              <w:right w:val="single" w:sz="4" w:space="0" w:color="000000"/>
            </w:tcBorders>
            <w:vAlign w:val="bottom"/>
          </w:tcPr>
          <w:p w14:paraId="28BEEB65" w14:textId="77777777" w:rsidR="0028207A" w:rsidRPr="0028207A" w:rsidRDefault="0028207A" w:rsidP="0028207A">
            <w:pPr>
              <w:widowControl w:val="0"/>
              <w:spacing w:line="276" w:lineRule="auto"/>
              <w:jc w:val="center"/>
              <w:rPr>
                <w:ins w:id="1357" w:author="Chengheng Liao" w:date="2021-10-12T15:53:00Z"/>
                <w:rFonts w:ascii="Arial" w:eastAsia="Arial" w:hAnsi="Arial" w:cs="Arial"/>
                <w:sz w:val="20"/>
              </w:rPr>
            </w:pPr>
            <w:ins w:id="1358" w:author="Chengheng Liao" w:date="2021-10-12T15:53:00Z">
              <w:r w:rsidRPr="0028207A">
                <w:rPr>
                  <w:rFonts w:ascii="Arial" w:eastAsia="Arial" w:hAnsi="Arial" w:cs="Arial"/>
                  <w:b/>
                  <w:sz w:val="20"/>
                </w:rPr>
                <w:t>Mean Total Contacts</w:t>
              </w:r>
            </w:ins>
          </w:p>
        </w:tc>
        <w:tc>
          <w:tcPr>
            <w:tcW w:w="997" w:type="dxa"/>
            <w:tcBorders>
              <w:left w:val="single" w:sz="4" w:space="0" w:color="000000"/>
            </w:tcBorders>
            <w:tcMar>
              <w:left w:w="57" w:type="dxa"/>
              <w:right w:w="57" w:type="dxa"/>
            </w:tcMar>
            <w:vAlign w:val="bottom"/>
          </w:tcPr>
          <w:p w14:paraId="3F59584F" w14:textId="77777777" w:rsidR="0028207A" w:rsidRPr="0028207A" w:rsidRDefault="0028207A" w:rsidP="0028207A">
            <w:pPr>
              <w:widowControl w:val="0"/>
              <w:spacing w:line="276" w:lineRule="auto"/>
              <w:jc w:val="center"/>
              <w:rPr>
                <w:ins w:id="1359" w:author="Chengheng Liao" w:date="2021-10-12T15:53:00Z"/>
                <w:rFonts w:ascii="Arial" w:eastAsia="Arial" w:hAnsi="Arial" w:cs="Arial"/>
                <w:b/>
                <w:sz w:val="20"/>
              </w:rPr>
            </w:pPr>
            <w:proofErr w:type="spellStart"/>
            <w:ins w:id="1360" w:author="Chengheng Liao" w:date="2021-10-12T15:53:00Z">
              <w:r w:rsidRPr="0028207A">
                <w:rPr>
                  <w:rFonts w:ascii="Arial" w:eastAsia="Arial" w:hAnsi="Arial" w:cs="Arial"/>
                  <w:b/>
                  <w:sz w:val="20"/>
                </w:rPr>
                <w:t>Conserv-ation</w:t>
              </w:r>
              <w:proofErr w:type="spellEnd"/>
              <w:r w:rsidRPr="0028207A">
                <w:rPr>
                  <w:rFonts w:ascii="Arial" w:eastAsia="Arial" w:hAnsi="Arial" w:cs="Arial"/>
                  <w:b/>
                  <w:sz w:val="20"/>
                </w:rPr>
                <w:t xml:space="preserve"> Score*</w:t>
              </w:r>
            </w:ins>
          </w:p>
        </w:tc>
      </w:tr>
      <w:tr w:rsidR="0028207A" w:rsidRPr="0028207A" w14:paraId="39DFEA4A" w14:textId="77777777" w:rsidTr="002A306B">
        <w:trPr>
          <w:trHeight w:val="245"/>
          <w:ins w:id="1361" w:author="Chengheng Liao" w:date="2021-10-12T15:53:00Z"/>
        </w:trPr>
        <w:tc>
          <w:tcPr>
            <w:tcW w:w="1000" w:type="dxa"/>
            <w:shd w:val="clear" w:color="auto" w:fill="auto"/>
            <w:tcMar>
              <w:top w:w="40" w:type="dxa"/>
              <w:left w:w="40" w:type="dxa"/>
              <w:bottom w:w="40" w:type="dxa"/>
              <w:right w:w="40" w:type="dxa"/>
            </w:tcMar>
            <w:vAlign w:val="bottom"/>
          </w:tcPr>
          <w:p w14:paraId="7835095A" w14:textId="77777777" w:rsidR="0028207A" w:rsidRPr="0028207A" w:rsidRDefault="0028207A" w:rsidP="0028207A">
            <w:pPr>
              <w:widowControl w:val="0"/>
              <w:spacing w:line="276" w:lineRule="auto"/>
              <w:jc w:val="center"/>
              <w:rPr>
                <w:ins w:id="1362" w:author="Chengheng Liao" w:date="2021-10-12T15:53:00Z"/>
                <w:rFonts w:ascii="Arial" w:eastAsiaTheme="minorEastAsia" w:hAnsi="Arial" w:cs="Arial"/>
                <w:sz w:val="20"/>
              </w:rPr>
            </w:pPr>
            <w:ins w:id="1363" w:author="Chengheng Liao" w:date="2021-10-12T15:53:00Z">
              <w:r w:rsidRPr="0028207A">
                <w:rPr>
                  <w:rFonts w:ascii="Arial" w:eastAsiaTheme="minorEastAsia" w:hAnsi="Arial" w:cs="Arial"/>
                  <w:sz w:val="20"/>
                </w:rPr>
                <w:t>LYS 485</w:t>
              </w:r>
            </w:ins>
          </w:p>
        </w:tc>
        <w:tc>
          <w:tcPr>
            <w:tcW w:w="1002" w:type="dxa"/>
            <w:shd w:val="clear" w:color="auto" w:fill="auto"/>
            <w:tcMar>
              <w:top w:w="40" w:type="dxa"/>
              <w:left w:w="40" w:type="dxa"/>
              <w:bottom w:w="40" w:type="dxa"/>
              <w:right w:w="40" w:type="dxa"/>
            </w:tcMar>
            <w:vAlign w:val="bottom"/>
          </w:tcPr>
          <w:p w14:paraId="25B4CC8A" w14:textId="77777777" w:rsidR="0028207A" w:rsidRPr="0028207A" w:rsidRDefault="0028207A" w:rsidP="0028207A">
            <w:pPr>
              <w:widowControl w:val="0"/>
              <w:spacing w:line="276" w:lineRule="auto"/>
              <w:jc w:val="center"/>
              <w:rPr>
                <w:ins w:id="1364" w:author="Chengheng Liao" w:date="2021-10-12T15:53:00Z"/>
                <w:rFonts w:ascii="Arial" w:eastAsiaTheme="minorEastAsia" w:hAnsi="Arial" w:cs="Arial"/>
                <w:sz w:val="20"/>
              </w:rPr>
            </w:pPr>
            <w:ins w:id="1365" w:author="Chengheng Liao" w:date="2021-10-12T15:53:00Z">
              <w:r w:rsidRPr="0028207A">
                <w:rPr>
                  <w:rFonts w:ascii="Arial" w:eastAsiaTheme="minorEastAsia" w:hAnsi="Arial" w:cs="Arial"/>
                  <w:sz w:val="20"/>
                </w:rPr>
                <w:t>52.50</w:t>
              </w:r>
            </w:ins>
          </w:p>
        </w:tc>
        <w:tc>
          <w:tcPr>
            <w:tcW w:w="978" w:type="dxa"/>
            <w:shd w:val="clear" w:color="auto" w:fill="auto"/>
            <w:tcMar>
              <w:top w:w="40" w:type="dxa"/>
              <w:left w:w="40" w:type="dxa"/>
              <w:bottom w:w="40" w:type="dxa"/>
              <w:right w:w="40" w:type="dxa"/>
            </w:tcMar>
            <w:vAlign w:val="bottom"/>
          </w:tcPr>
          <w:p w14:paraId="241793F0" w14:textId="77777777" w:rsidR="0028207A" w:rsidRPr="0028207A" w:rsidRDefault="0028207A" w:rsidP="0028207A">
            <w:pPr>
              <w:widowControl w:val="0"/>
              <w:spacing w:line="276" w:lineRule="auto"/>
              <w:jc w:val="center"/>
              <w:rPr>
                <w:ins w:id="1366" w:author="Chengheng Liao" w:date="2021-10-12T15:53:00Z"/>
                <w:rFonts w:ascii="Arial" w:eastAsiaTheme="minorEastAsia" w:hAnsi="Arial" w:cs="Arial"/>
                <w:sz w:val="20"/>
              </w:rPr>
            </w:pPr>
            <w:ins w:id="1367" w:author="Chengheng Liao" w:date="2021-10-12T15:53:00Z">
              <w:r w:rsidRPr="0028207A">
                <w:rPr>
                  <w:rFonts w:ascii="Arial" w:eastAsiaTheme="minorEastAsia" w:hAnsi="Arial" w:cs="Arial"/>
                  <w:sz w:val="20"/>
                </w:rPr>
                <w:t>5</w:t>
              </w:r>
            </w:ins>
          </w:p>
        </w:tc>
        <w:tc>
          <w:tcPr>
            <w:tcW w:w="1086" w:type="dxa"/>
            <w:tcBorders>
              <w:right w:val="single" w:sz="4" w:space="0" w:color="000000"/>
            </w:tcBorders>
            <w:vAlign w:val="bottom"/>
          </w:tcPr>
          <w:p w14:paraId="379334CE" w14:textId="77777777" w:rsidR="0028207A" w:rsidRPr="0028207A" w:rsidRDefault="0028207A" w:rsidP="0028207A">
            <w:pPr>
              <w:widowControl w:val="0"/>
              <w:spacing w:line="276" w:lineRule="auto"/>
              <w:jc w:val="center"/>
              <w:rPr>
                <w:ins w:id="1368" w:author="Chengheng Liao" w:date="2021-10-12T15:53:00Z"/>
                <w:rFonts w:ascii="Arial" w:eastAsiaTheme="minorEastAsia" w:hAnsi="Arial" w:cs="Arial"/>
                <w:b/>
                <w:sz w:val="20"/>
              </w:rPr>
            </w:pPr>
            <w:ins w:id="1369" w:author="Chengheng Liao" w:date="2021-10-12T15:53:00Z">
              <w:r w:rsidRPr="0028207A">
                <w:rPr>
                  <w:rFonts w:ascii="Arial" w:eastAsiaTheme="minorEastAsia" w:hAnsi="Arial" w:cs="Arial"/>
                  <w:b/>
                  <w:sz w:val="20"/>
                </w:rPr>
                <w:t>GLU 579</w:t>
              </w:r>
            </w:ins>
          </w:p>
        </w:tc>
        <w:tc>
          <w:tcPr>
            <w:tcW w:w="1086" w:type="dxa"/>
            <w:tcBorders>
              <w:left w:val="single" w:sz="4" w:space="0" w:color="000000"/>
              <w:right w:val="single" w:sz="4" w:space="0" w:color="000000"/>
            </w:tcBorders>
            <w:vAlign w:val="bottom"/>
          </w:tcPr>
          <w:p w14:paraId="255D9BC7" w14:textId="77777777" w:rsidR="0028207A" w:rsidRPr="0028207A" w:rsidRDefault="0028207A" w:rsidP="0028207A">
            <w:pPr>
              <w:widowControl w:val="0"/>
              <w:spacing w:line="276" w:lineRule="auto"/>
              <w:jc w:val="center"/>
              <w:rPr>
                <w:ins w:id="1370" w:author="Chengheng Liao" w:date="2021-10-12T15:53:00Z"/>
                <w:rFonts w:ascii="Arial" w:eastAsiaTheme="minorEastAsia" w:hAnsi="Arial" w:cs="Arial"/>
                <w:sz w:val="20"/>
              </w:rPr>
            </w:pPr>
            <w:ins w:id="1371" w:author="Chengheng Liao" w:date="2021-10-12T15:53:00Z">
              <w:r w:rsidRPr="0028207A">
                <w:rPr>
                  <w:rFonts w:ascii="Arial" w:eastAsiaTheme="minorEastAsia" w:hAnsi="Arial" w:cs="Arial"/>
                  <w:sz w:val="20"/>
                </w:rPr>
                <w:t>31.05</w:t>
              </w:r>
            </w:ins>
          </w:p>
        </w:tc>
        <w:tc>
          <w:tcPr>
            <w:tcW w:w="997" w:type="dxa"/>
            <w:tcBorders>
              <w:left w:val="single" w:sz="4" w:space="0" w:color="000000"/>
            </w:tcBorders>
            <w:vAlign w:val="bottom"/>
          </w:tcPr>
          <w:p w14:paraId="132DEC13" w14:textId="77777777" w:rsidR="0028207A" w:rsidRPr="0028207A" w:rsidRDefault="0028207A" w:rsidP="0028207A">
            <w:pPr>
              <w:widowControl w:val="0"/>
              <w:spacing w:line="276" w:lineRule="auto"/>
              <w:jc w:val="center"/>
              <w:rPr>
                <w:ins w:id="1372" w:author="Chengheng Liao" w:date="2021-10-12T15:53:00Z"/>
                <w:rFonts w:ascii="Arial" w:eastAsiaTheme="minorEastAsia" w:hAnsi="Arial" w:cs="Arial"/>
                <w:sz w:val="20"/>
              </w:rPr>
            </w:pPr>
            <w:ins w:id="1373" w:author="Chengheng Liao" w:date="2021-10-12T15:53:00Z">
              <w:r w:rsidRPr="0028207A">
                <w:rPr>
                  <w:rFonts w:ascii="Arial" w:eastAsiaTheme="minorEastAsia" w:hAnsi="Arial" w:cs="Arial"/>
                  <w:sz w:val="20"/>
                </w:rPr>
                <w:t>8</w:t>
              </w:r>
            </w:ins>
          </w:p>
        </w:tc>
        <w:tc>
          <w:tcPr>
            <w:tcW w:w="1086" w:type="dxa"/>
            <w:tcBorders>
              <w:left w:val="single" w:sz="4" w:space="0" w:color="000000"/>
              <w:right w:val="single" w:sz="4" w:space="0" w:color="000000"/>
            </w:tcBorders>
            <w:vAlign w:val="bottom"/>
          </w:tcPr>
          <w:p w14:paraId="63C65304" w14:textId="77777777" w:rsidR="0028207A" w:rsidRPr="0028207A" w:rsidRDefault="0028207A" w:rsidP="0028207A">
            <w:pPr>
              <w:widowControl w:val="0"/>
              <w:spacing w:line="276" w:lineRule="auto"/>
              <w:jc w:val="center"/>
              <w:rPr>
                <w:ins w:id="1374" w:author="Chengheng Liao" w:date="2021-10-12T15:53:00Z"/>
                <w:rFonts w:ascii="Arial" w:eastAsiaTheme="minorEastAsia" w:hAnsi="Arial" w:cs="Arial"/>
                <w:b/>
                <w:sz w:val="20"/>
              </w:rPr>
            </w:pPr>
            <w:ins w:id="1375" w:author="Chengheng Liao" w:date="2021-10-12T15:53:00Z">
              <w:r w:rsidRPr="0028207A">
                <w:rPr>
                  <w:rFonts w:ascii="Arial" w:eastAsiaTheme="minorEastAsia" w:hAnsi="Arial" w:cs="Arial"/>
                  <w:b/>
                  <w:sz w:val="20"/>
                </w:rPr>
                <w:t>ARG 674</w:t>
              </w:r>
            </w:ins>
          </w:p>
        </w:tc>
        <w:tc>
          <w:tcPr>
            <w:tcW w:w="1086" w:type="dxa"/>
            <w:tcBorders>
              <w:left w:val="single" w:sz="4" w:space="0" w:color="000000"/>
              <w:right w:val="single" w:sz="4" w:space="0" w:color="000000"/>
            </w:tcBorders>
            <w:vAlign w:val="bottom"/>
          </w:tcPr>
          <w:p w14:paraId="4A6BB08C" w14:textId="77777777" w:rsidR="0028207A" w:rsidRPr="0028207A" w:rsidRDefault="0028207A" w:rsidP="0028207A">
            <w:pPr>
              <w:widowControl w:val="0"/>
              <w:spacing w:line="276" w:lineRule="auto"/>
              <w:jc w:val="center"/>
              <w:rPr>
                <w:ins w:id="1376" w:author="Chengheng Liao" w:date="2021-10-12T15:53:00Z"/>
                <w:rFonts w:ascii="Arial" w:eastAsiaTheme="minorEastAsia" w:hAnsi="Arial" w:cs="Arial"/>
                <w:sz w:val="20"/>
              </w:rPr>
            </w:pPr>
            <w:ins w:id="1377" w:author="Chengheng Liao" w:date="2021-10-12T15:53:00Z">
              <w:r w:rsidRPr="0028207A">
                <w:rPr>
                  <w:rFonts w:ascii="Arial" w:eastAsiaTheme="minorEastAsia" w:hAnsi="Arial" w:cs="Arial"/>
                  <w:sz w:val="20"/>
                </w:rPr>
                <w:t>129.20</w:t>
              </w:r>
            </w:ins>
          </w:p>
        </w:tc>
        <w:tc>
          <w:tcPr>
            <w:tcW w:w="997" w:type="dxa"/>
            <w:tcBorders>
              <w:left w:val="single" w:sz="4" w:space="0" w:color="000000"/>
            </w:tcBorders>
            <w:vAlign w:val="bottom"/>
          </w:tcPr>
          <w:p w14:paraId="2060BA83" w14:textId="77777777" w:rsidR="0028207A" w:rsidRPr="0028207A" w:rsidRDefault="0028207A" w:rsidP="0028207A">
            <w:pPr>
              <w:widowControl w:val="0"/>
              <w:spacing w:line="276" w:lineRule="auto"/>
              <w:jc w:val="center"/>
              <w:rPr>
                <w:ins w:id="1378" w:author="Chengheng Liao" w:date="2021-10-12T15:53:00Z"/>
                <w:rFonts w:ascii="Arial" w:eastAsiaTheme="minorEastAsia" w:hAnsi="Arial" w:cs="Arial"/>
                <w:sz w:val="20"/>
              </w:rPr>
            </w:pPr>
            <w:ins w:id="1379" w:author="Chengheng Liao" w:date="2021-10-12T15:53:00Z">
              <w:r w:rsidRPr="0028207A">
                <w:rPr>
                  <w:rFonts w:ascii="Arial" w:eastAsiaTheme="minorEastAsia" w:hAnsi="Arial" w:cs="Arial"/>
                  <w:sz w:val="20"/>
                </w:rPr>
                <w:t>6</w:t>
              </w:r>
            </w:ins>
          </w:p>
        </w:tc>
      </w:tr>
      <w:tr w:rsidR="0028207A" w:rsidRPr="0028207A" w14:paraId="13F89F60" w14:textId="77777777" w:rsidTr="002A306B">
        <w:trPr>
          <w:trHeight w:val="245"/>
          <w:ins w:id="1380" w:author="Chengheng Liao" w:date="2021-10-12T15:53:00Z"/>
        </w:trPr>
        <w:tc>
          <w:tcPr>
            <w:tcW w:w="1000" w:type="dxa"/>
            <w:shd w:val="clear" w:color="auto" w:fill="auto"/>
            <w:tcMar>
              <w:top w:w="40" w:type="dxa"/>
              <w:left w:w="40" w:type="dxa"/>
              <w:bottom w:w="40" w:type="dxa"/>
              <w:right w:w="40" w:type="dxa"/>
            </w:tcMar>
            <w:vAlign w:val="bottom"/>
          </w:tcPr>
          <w:p w14:paraId="5E2BE349" w14:textId="77777777" w:rsidR="0028207A" w:rsidRPr="0028207A" w:rsidRDefault="0028207A" w:rsidP="0028207A">
            <w:pPr>
              <w:widowControl w:val="0"/>
              <w:spacing w:line="276" w:lineRule="auto"/>
              <w:jc w:val="center"/>
              <w:rPr>
                <w:ins w:id="1381" w:author="Chengheng Liao" w:date="2021-10-12T15:53:00Z"/>
                <w:rFonts w:ascii="Arial" w:eastAsiaTheme="minorEastAsia" w:hAnsi="Arial" w:cs="Arial"/>
                <w:b/>
                <w:sz w:val="20"/>
              </w:rPr>
            </w:pPr>
            <w:ins w:id="1382" w:author="Chengheng Liao" w:date="2021-10-12T15:53:00Z">
              <w:r w:rsidRPr="0028207A">
                <w:rPr>
                  <w:rFonts w:ascii="Arial" w:eastAsiaTheme="minorEastAsia" w:hAnsi="Arial" w:cs="Arial"/>
                  <w:b/>
                  <w:sz w:val="20"/>
                </w:rPr>
                <w:t>ARG 491</w:t>
              </w:r>
            </w:ins>
          </w:p>
        </w:tc>
        <w:tc>
          <w:tcPr>
            <w:tcW w:w="1002" w:type="dxa"/>
            <w:shd w:val="clear" w:color="auto" w:fill="auto"/>
            <w:tcMar>
              <w:top w:w="40" w:type="dxa"/>
              <w:left w:w="40" w:type="dxa"/>
              <w:bottom w:w="40" w:type="dxa"/>
              <w:right w:w="40" w:type="dxa"/>
            </w:tcMar>
            <w:vAlign w:val="bottom"/>
          </w:tcPr>
          <w:p w14:paraId="54BB4F85" w14:textId="77777777" w:rsidR="0028207A" w:rsidRPr="0028207A" w:rsidRDefault="0028207A" w:rsidP="0028207A">
            <w:pPr>
              <w:widowControl w:val="0"/>
              <w:spacing w:line="276" w:lineRule="auto"/>
              <w:jc w:val="center"/>
              <w:rPr>
                <w:ins w:id="1383" w:author="Chengheng Liao" w:date="2021-10-12T15:53:00Z"/>
                <w:rFonts w:ascii="Arial" w:eastAsiaTheme="minorEastAsia" w:hAnsi="Arial" w:cs="Arial"/>
                <w:sz w:val="20"/>
              </w:rPr>
            </w:pPr>
            <w:ins w:id="1384" w:author="Chengheng Liao" w:date="2021-10-12T15:53:00Z">
              <w:r w:rsidRPr="0028207A">
                <w:rPr>
                  <w:rFonts w:ascii="Arial" w:eastAsiaTheme="minorEastAsia" w:hAnsi="Arial" w:cs="Arial"/>
                  <w:sz w:val="20"/>
                </w:rPr>
                <w:t>36.33</w:t>
              </w:r>
            </w:ins>
          </w:p>
        </w:tc>
        <w:tc>
          <w:tcPr>
            <w:tcW w:w="978" w:type="dxa"/>
            <w:shd w:val="clear" w:color="auto" w:fill="auto"/>
            <w:tcMar>
              <w:top w:w="40" w:type="dxa"/>
              <w:left w:w="40" w:type="dxa"/>
              <w:bottom w:w="40" w:type="dxa"/>
              <w:right w:w="40" w:type="dxa"/>
            </w:tcMar>
            <w:vAlign w:val="bottom"/>
          </w:tcPr>
          <w:p w14:paraId="30E67FA7" w14:textId="77777777" w:rsidR="0028207A" w:rsidRPr="0028207A" w:rsidRDefault="0028207A" w:rsidP="0028207A">
            <w:pPr>
              <w:widowControl w:val="0"/>
              <w:spacing w:line="276" w:lineRule="auto"/>
              <w:jc w:val="center"/>
              <w:rPr>
                <w:ins w:id="1385" w:author="Chengheng Liao" w:date="2021-10-12T15:53:00Z"/>
                <w:rFonts w:ascii="Arial" w:eastAsiaTheme="minorEastAsia" w:hAnsi="Arial" w:cs="Arial"/>
                <w:sz w:val="20"/>
              </w:rPr>
            </w:pPr>
            <w:ins w:id="1386" w:author="Chengheng Liao" w:date="2021-10-12T15:53:00Z">
              <w:r w:rsidRPr="0028207A">
                <w:rPr>
                  <w:rFonts w:ascii="Arial" w:eastAsiaTheme="minorEastAsia" w:hAnsi="Arial" w:cs="Arial"/>
                  <w:sz w:val="20"/>
                </w:rPr>
                <w:t>9</w:t>
              </w:r>
            </w:ins>
          </w:p>
        </w:tc>
        <w:tc>
          <w:tcPr>
            <w:tcW w:w="1086" w:type="dxa"/>
            <w:tcBorders>
              <w:right w:val="single" w:sz="4" w:space="0" w:color="000000"/>
            </w:tcBorders>
            <w:vAlign w:val="bottom"/>
          </w:tcPr>
          <w:p w14:paraId="15BBF772" w14:textId="77777777" w:rsidR="0028207A" w:rsidRPr="0028207A" w:rsidRDefault="0028207A" w:rsidP="0028207A">
            <w:pPr>
              <w:widowControl w:val="0"/>
              <w:spacing w:line="276" w:lineRule="auto"/>
              <w:jc w:val="center"/>
              <w:rPr>
                <w:ins w:id="1387" w:author="Chengheng Liao" w:date="2021-10-12T15:53:00Z"/>
                <w:rFonts w:ascii="Arial" w:eastAsiaTheme="minorEastAsia" w:hAnsi="Arial" w:cs="Arial"/>
                <w:b/>
                <w:sz w:val="20"/>
              </w:rPr>
            </w:pPr>
            <w:ins w:id="1388" w:author="Chengheng Liao" w:date="2021-10-12T15:53:00Z">
              <w:r w:rsidRPr="0028207A">
                <w:rPr>
                  <w:rFonts w:ascii="Arial" w:eastAsiaTheme="minorEastAsia" w:hAnsi="Arial" w:cs="Arial"/>
                  <w:b/>
                  <w:sz w:val="20"/>
                </w:rPr>
                <w:t>ARG 581</w:t>
              </w:r>
            </w:ins>
          </w:p>
        </w:tc>
        <w:tc>
          <w:tcPr>
            <w:tcW w:w="1086" w:type="dxa"/>
            <w:tcBorders>
              <w:left w:val="single" w:sz="4" w:space="0" w:color="000000"/>
              <w:right w:val="single" w:sz="4" w:space="0" w:color="000000"/>
            </w:tcBorders>
            <w:vAlign w:val="bottom"/>
          </w:tcPr>
          <w:p w14:paraId="671098B8" w14:textId="77777777" w:rsidR="0028207A" w:rsidRPr="0028207A" w:rsidRDefault="0028207A" w:rsidP="0028207A">
            <w:pPr>
              <w:widowControl w:val="0"/>
              <w:spacing w:line="276" w:lineRule="auto"/>
              <w:jc w:val="center"/>
              <w:rPr>
                <w:ins w:id="1389" w:author="Chengheng Liao" w:date="2021-10-12T15:53:00Z"/>
                <w:rFonts w:ascii="Arial" w:eastAsiaTheme="minorEastAsia" w:hAnsi="Arial" w:cs="Arial"/>
                <w:sz w:val="20"/>
              </w:rPr>
            </w:pPr>
            <w:ins w:id="1390" w:author="Chengheng Liao" w:date="2021-10-12T15:53:00Z">
              <w:r w:rsidRPr="0028207A">
                <w:rPr>
                  <w:rFonts w:ascii="Arial" w:eastAsiaTheme="minorEastAsia" w:hAnsi="Arial" w:cs="Arial"/>
                  <w:sz w:val="20"/>
                </w:rPr>
                <w:t>24.80</w:t>
              </w:r>
            </w:ins>
          </w:p>
        </w:tc>
        <w:tc>
          <w:tcPr>
            <w:tcW w:w="997" w:type="dxa"/>
            <w:tcBorders>
              <w:left w:val="single" w:sz="4" w:space="0" w:color="000000"/>
            </w:tcBorders>
            <w:vAlign w:val="bottom"/>
          </w:tcPr>
          <w:p w14:paraId="02BFAF8D" w14:textId="77777777" w:rsidR="0028207A" w:rsidRPr="0028207A" w:rsidRDefault="0028207A" w:rsidP="0028207A">
            <w:pPr>
              <w:widowControl w:val="0"/>
              <w:spacing w:line="276" w:lineRule="auto"/>
              <w:jc w:val="center"/>
              <w:rPr>
                <w:ins w:id="1391" w:author="Chengheng Liao" w:date="2021-10-12T15:53:00Z"/>
                <w:rFonts w:ascii="Arial" w:eastAsiaTheme="minorEastAsia" w:hAnsi="Arial" w:cs="Arial"/>
                <w:sz w:val="20"/>
              </w:rPr>
            </w:pPr>
            <w:ins w:id="1392" w:author="Chengheng Liao" w:date="2021-10-12T15:53:00Z">
              <w:r w:rsidRPr="0028207A">
                <w:rPr>
                  <w:rFonts w:ascii="Arial" w:eastAsiaTheme="minorEastAsia" w:hAnsi="Arial" w:cs="Arial"/>
                  <w:sz w:val="20"/>
                </w:rPr>
                <w:t>6</w:t>
              </w:r>
            </w:ins>
          </w:p>
        </w:tc>
        <w:tc>
          <w:tcPr>
            <w:tcW w:w="1086" w:type="dxa"/>
            <w:tcBorders>
              <w:left w:val="single" w:sz="4" w:space="0" w:color="000000"/>
              <w:right w:val="single" w:sz="4" w:space="0" w:color="000000"/>
            </w:tcBorders>
            <w:vAlign w:val="bottom"/>
          </w:tcPr>
          <w:p w14:paraId="0EBE6C7F" w14:textId="77777777" w:rsidR="0028207A" w:rsidRPr="0028207A" w:rsidRDefault="0028207A" w:rsidP="0028207A">
            <w:pPr>
              <w:widowControl w:val="0"/>
              <w:spacing w:line="276" w:lineRule="auto"/>
              <w:jc w:val="center"/>
              <w:rPr>
                <w:ins w:id="1393" w:author="Chengheng Liao" w:date="2021-10-12T15:53:00Z"/>
                <w:rFonts w:ascii="Arial" w:eastAsiaTheme="minorEastAsia" w:hAnsi="Arial" w:cs="Arial"/>
                <w:b/>
                <w:sz w:val="20"/>
              </w:rPr>
            </w:pPr>
            <w:ins w:id="1394" w:author="Chengheng Liao" w:date="2021-10-12T15:53:00Z">
              <w:r w:rsidRPr="0028207A">
                <w:rPr>
                  <w:rFonts w:ascii="Arial" w:eastAsiaTheme="minorEastAsia" w:hAnsi="Arial" w:cs="Arial"/>
                  <w:b/>
                  <w:sz w:val="20"/>
                </w:rPr>
                <w:t>GLU 678</w:t>
              </w:r>
            </w:ins>
          </w:p>
        </w:tc>
        <w:tc>
          <w:tcPr>
            <w:tcW w:w="1086" w:type="dxa"/>
            <w:tcBorders>
              <w:left w:val="single" w:sz="4" w:space="0" w:color="000000"/>
              <w:right w:val="single" w:sz="4" w:space="0" w:color="000000"/>
            </w:tcBorders>
            <w:vAlign w:val="bottom"/>
          </w:tcPr>
          <w:p w14:paraId="3A55076D" w14:textId="77777777" w:rsidR="0028207A" w:rsidRPr="0028207A" w:rsidRDefault="0028207A" w:rsidP="0028207A">
            <w:pPr>
              <w:widowControl w:val="0"/>
              <w:spacing w:line="276" w:lineRule="auto"/>
              <w:jc w:val="center"/>
              <w:rPr>
                <w:ins w:id="1395" w:author="Chengheng Liao" w:date="2021-10-12T15:53:00Z"/>
                <w:rFonts w:ascii="Arial" w:eastAsiaTheme="minorEastAsia" w:hAnsi="Arial" w:cs="Arial"/>
                <w:sz w:val="20"/>
              </w:rPr>
            </w:pPr>
            <w:ins w:id="1396" w:author="Chengheng Liao" w:date="2021-10-12T15:53:00Z">
              <w:r w:rsidRPr="0028207A">
                <w:rPr>
                  <w:rFonts w:ascii="Arial" w:eastAsiaTheme="minorEastAsia" w:hAnsi="Arial" w:cs="Arial"/>
                  <w:sz w:val="20"/>
                </w:rPr>
                <w:t>58.73</w:t>
              </w:r>
            </w:ins>
          </w:p>
        </w:tc>
        <w:tc>
          <w:tcPr>
            <w:tcW w:w="997" w:type="dxa"/>
            <w:tcBorders>
              <w:left w:val="single" w:sz="4" w:space="0" w:color="000000"/>
            </w:tcBorders>
            <w:vAlign w:val="bottom"/>
          </w:tcPr>
          <w:p w14:paraId="6B0AAF6B" w14:textId="77777777" w:rsidR="0028207A" w:rsidRPr="0028207A" w:rsidRDefault="0028207A" w:rsidP="0028207A">
            <w:pPr>
              <w:widowControl w:val="0"/>
              <w:spacing w:line="276" w:lineRule="auto"/>
              <w:jc w:val="center"/>
              <w:rPr>
                <w:ins w:id="1397" w:author="Chengheng Liao" w:date="2021-10-12T15:53:00Z"/>
                <w:rFonts w:ascii="Arial" w:eastAsiaTheme="minorEastAsia" w:hAnsi="Arial" w:cs="Arial"/>
                <w:sz w:val="20"/>
              </w:rPr>
            </w:pPr>
            <w:ins w:id="1398" w:author="Chengheng Liao" w:date="2021-10-12T15:53:00Z">
              <w:r w:rsidRPr="0028207A">
                <w:rPr>
                  <w:rFonts w:ascii="Arial" w:eastAsiaTheme="minorEastAsia" w:hAnsi="Arial" w:cs="Arial"/>
                  <w:sz w:val="20"/>
                </w:rPr>
                <w:t>8</w:t>
              </w:r>
            </w:ins>
          </w:p>
        </w:tc>
      </w:tr>
      <w:tr w:rsidR="0028207A" w:rsidRPr="0028207A" w14:paraId="315947BF" w14:textId="77777777" w:rsidTr="002A306B">
        <w:trPr>
          <w:trHeight w:val="245"/>
          <w:ins w:id="1399" w:author="Chengheng Liao" w:date="2021-10-12T15:53:00Z"/>
        </w:trPr>
        <w:tc>
          <w:tcPr>
            <w:tcW w:w="1000" w:type="dxa"/>
            <w:shd w:val="clear" w:color="auto" w:fill="auto"/>
            <w:tcMar>
              <w:top w:w="40" w:type="dxa"/>
              <w:left w:w="40" w:type="dxa"/>
              <w:bottom w:w="40" w:type="dxa"/>
              <w:right w:w="40" w:type="dxa"/>
            </w:tcMar>
            <w:vAlign w:val="bottom"/>
          </w:tcPr>
          <w:p w14:paraId="4406D0F5" w14:textId="77777777" w:rsidR="0028207A" w:rsidRPr="0028207A" w:rsidRDefault="0028207A" w:rsidP="0028207A">
            <w:pPr>
              <w:widowControl w:val="0"/>
              <w:spacing w:line="276" w:lineRule="auto"/>
              <w:jc w:val="center"/>
              <w:rPr>
                <w:ins w:id="1400" w:author="Chengheng Liao" w:date="2021-10-12T15:53:00Z"/>
                <w:rFonts w:ascii="Arial" w:eastAsiaTheme="minorEastAsia" w:hAnsi="Arial" w:cs="Arial"/>
                <w:sz w:val="20"/>
              </w:rPr>
            </w:pPr>
            <w:ins w:id="1401" w:author="Chengheng Liao" w:date="2021-10-12T15:53:00Z">
              <w:r w:rsidRPr="0028207A">
                <w:rPr>
                  <w:rFonts w:ascii="Arial" w:eastAsiaTheme="minorEastAsia" w:hAnsi="Arial" w:cs="Arial"/>
                  <w:sz w:val="20"/>
                </w:rPr>
                <w:t>PHE 463</w:t>
              </w:r>
            </w:ins>
          </w:p>
        </w:tc>
        <w:tc>
          <w:tcPr>
            <w:tcW w:w="1002" w:type="dxa"/>
            <w:shd w:val="clear" w:color="auto" w:fill="auto"/>
            <w:tcMar>
              <w:top w:w="40" w:type="dxa"/>
              <w:left w:w="40" w:type="dxa"/>
              <w:bottom w:w="40" w:type="dxa"/>
              <w:right w:w="40" w:type="dxa"/>
            </w:tcMar>
            <w:vAlign w:val="bottom"/>
          </w:tcPr>
          <w:p w14:paraId="548B31DA" w14:textId="77777777" w:rsidR="0028207A" w:rsidRPr="0028207A" w:rsidRDefault="0028207A" w:rsidP="0028207A">
            <w:pPr>
              <w:widowControl w:val="0"/>
              <w:spacing w:line="276" w:lineRule="auto"/>
              <w:jc w:val="center"/>
              <w:rPr>
                <w:ins w:id="1402" w:author="Chengheng Liao" w:date="2021-10-12T15:53:00Z"/>
                <w:rFonts w:ascii="Arial" w:eastAsiaTheme="minorEastAsia" w:hAnsi="Arial" w:cs="Arial"/>
                <w:sz w:val="20"/>
              </w:rPr>
            </w:pPr>
            <w:ins w:id="1403" w:author="Chengheng Liao" w:date="2021-10-12T15:53:00Z">
              <w:r w:rsidRPr="0028207A">
                <w:rPr>
                  <w:rFonts w:ascii="Arial" w:eastAsiaTheme="minorEastAsia" w:hAnsi="Arial" w:cs="Arial"/>
                  <w:sz w:val="20"/>
                </w:rPr>
                <w:t>32.92</w:t>
              </w:r>
            </w:ins>
          </w:p>
        </w:tc>
        <w:tc>
          <w:tcPr>
            <w:tcW w:w="978" w:type="dxa"/>
            <w:shd w:val="clear" w:color="auto" w:fill="auto"/>
            <w:tcMar>
              <w:top w:w="40" w:type="dxa"/>
              <w:left w:w="40" w:type="dxa"/>
              <w:bottom w:w="40" w:type="dxa"/>
              <w:right w:w="40" w:type="dxa"/>
            </w:tcMar>
            <w:vAlign w:val="bottom"/>
          </w:tcPr>
          <w:p w14:paraId="7B0452C8" w14:textId="77777777" w:rsidR="0028207A" w:rsidRPr="0028207A" w:rsidRDefault="0028207A" w:rsidP="0028207A">
            <w:pPr>
              <w:widowControl w:val="0"/>
              <w:spacing w:line="276" w:lineRule="auto"/>
              <w:jc w:val="center"/>
              <w:rPr>
                <w:ins w:id="1404" w:author="Chengheng Liao" w:date="2021-10-12T15:53:00Z"/>
                <w:rFonts w:ascii="Arial" w:eastAsiaTheme="minorEastAsia" w:hAnsi="Arial" w:cs="Arial"/>
                <w:sz w:val="20"/>
              </w:rPr>
            </w:pPr>
            <w:ins w:id="1405" w:author="Chengheng Liao" w:date="2021-10-12T15:53:00Z">
              <w:r w:rsidRPr="0028207A">
                <w:rPr>
                  <w:rFonts w:ascii="Arial" w:eastAsiaTheme="minorEastAsia" w:hAnsi="Arial" w:cs="Arial"/>
                  <w:sz w:val="20"/>
                </w:rPr>
                <w:t>2</w:t>
              </w:r>
            </w:ins>
          </w:p>
        </w:tc>
        <w:tc>
          <w:tcPr>
            <w:tcW w:w="1086" w:type="dxa"/>
            <w:tcBorders>
              <w:right w:val="single" w:sz="4" w:space="0" w:color="000000"/>
            </w:tcBorders>
            <w:vAlign w:val="bottom"/>
          </w:tcPr>
          <w:p w14:paraId="6FE8B3A5" w14:textId="77777777" w:rsidR="0028207A" w:rsidRPr="0028207A" w:rsidRDefault="0028207A" w:rsidP="0028207A">
            <w:pPr>
              <w:widowControl w:val="0"/>
              <w:spacing w:line="276" w:lineRule="auto"/>
              <w:jc w:val="center"/>
              <w:rPr>
                <w:ins w:id="1406" w:author="Chengheng Liao" w:date="2021-10-12T15:53:00Z"/>
                <w:rFonts w:ascii="Arial" w:eastAsiaTheme="minorEastAsia" w:hAnsi="Arial" w:cs="Arial"/>
                <w:sz w:val="20"/>
              </w:rPr>
            </w:pPr>
            <w:ins w:id="1407" w:author="Chengheng Liao" w:date="2021-10-12T15:53:00Z">
              <w:r w:rsidRPr="0028207A">
                <w:rPr>
                  <w:rFonts w:ascii="Arial" w:eastAsiaTheme="minorEastAsia" w:hAnsi="Arial" w:cs="Arial"/>
                  <w:sz w:val="20"/>
                </w:rPr>
                <w:t>SER 575</w:t>
              </w:r>
            </w:ins>
          </w:p>
        </w:tc>
        <w:tc>
          <w:tcPr>
            <w:tcW w:w="1086" w:type="dxa"/>
            <w:tcBorders>
              <w:left w:val="single" w:sz="4" w:space="0" w:color="000000"/>
              <w:right w:val="single" w:sz="4" w:space="0" w:color="000000"/>
            </w:tcBorders>
            <w:vAlign w:val="bottom"/>
          </w:tcPr>
          <w:p w14:paraId="4D40BDD9" w14:textId="77777777" w:rsidR="0028207A" w:rsidRPr="0028207A" w:rsidRDefault="0028207A" w:rsidP="0028207A">
            <w:pPr>
              <w:widowControl w:val="0"/>
              <w:spacing w:line="276" w:lineRule="auto"/>
              <w:jc w:val="center"/>
              <w:rPr>
                <w:ins w:id="1408" w:author="Chengheng Liao" w:date="2021-10-12T15:53:00Z"/>
                <w:rFonts w:ascii="Arial" w:eastAsiaTheme="minorEastAsia" w:hAnsi="Arial" w:cs="Arial"/>
                <w:sz w:val="20"/>
              </w:rPr>
            </w:pPr>
            <w:ins w:id="1409" w:author="Chengheng Liao" w:date="2021-10-12T15:53:00Z">
              <w:r w:rsidRPr="0028207A">
                <w:rPr>
                  <w:rFonts w:ascii="Arial" w:eastAsiaTheme="minorEastAsia" w:hAnsi="Arial" w:cs="Arial"/>
                  <w:sz w:val="20"/>
                </w:rPr>
                <w:t>23.20</w:t>
              </w:r>
            </w:ins>
          </w:p>
        </w:tc>
        <w:tc>
          <w:tcPr>
            <w:tcW w:w="997" w:type="dxa"/>
            <w:tcBorders>
              <w:left w:val="single" w:sz="4" w:space="0" w:color="000000"/>
            </w:tcBorders>
            <w:vAlign w:val="bottom"/>
          </w:tcPr>
          <w:p w14:paraId="47BFFFE1" w14:textId="77777777" w:rsidR="0028207A" w:rsidRPr="0028207A" w:rsidRDefault="0028207A" w:rsidP="0028207A">
            <w:pPr>
              <w:widowControl w:val="0"/>
              <w:spacing w:line="276" w:lineRule="auto"/>
              <w:jc w:val="center"/>
              <w:rPr>
                <w:ins w:id="1410" w:author="Chengheng Liao" w:date="2021-10-12T15:53:00Z"/>
                <w:rFonts w:ascii="Arial" w:eastAsiaTheme="minorEastAsia" w:hAnsi="Arial" w:cs="Arial"/>
                <w:sz w:val="20"/>
              </w:rPr>
            </w:pPr>
            <w:ins w:id="1411" w:author="Chengheng Liao" w:date="2021-10-12T15:53:00Z">
              <w:r w:rsidRPr="0028207A">
                <w:rPr>
                  <w:rFonts w:ascii="Arial" w:eastAsiaTheme="minorEastAsia" w:hAnsi="Arial" w:cs="Arial"/>
                  <w:sz w:val="20"/>
                </w:rPr>
                <w:t>5</w:t>
              </w:r>
            </w:ins>
          </w:p>
        </w:tc>
        <w:tc>
          <w:tcPr>
            <w:tcW w:w="1086" w:type="dxa"/>
            <w:tcBorders>
              <w:left w:val="single" w:sz="4" w:space="0" w:color="000000"/>
              <w:right w:val="single" w:sz="4" w:space="0" w:color="000000"/>
            </w:tcBorders>
            <w:vAlign w:val="bottom"/>
          </w:tcPr>
          <w:p w14:paraId="2BC8309C" w14:textId="77777777" w:rsidR="0028207A" w:rsidRPr="0028207A" w:rsidRDefault="0028207A" w:rsidP="0028207A">
            <w:pPr>
              <w:widowControl w:val="0"/>
              <w:spacing w:line="276" w:lineRule="auto"/>
              <w:jc w:val="center"/>
              <w:rPr>
                <w:ins w:id="1412" w:author="Chengheng Liao" w:date="2021-10-12T15:53:00Z"/>
                <w:rFonts w:ascii="Arial" w:eastAsiaTheme="minorEastAsia" w:hAnsi="Arial" w:cs="Arial"/>
                <w:sz w:val="20"/>
              </w:rPr>
            </w:pPr>
            <w:ins w:id="1413" w:author="Chengheng Liao" w:date="2021-10-12T15:53:00Z">
              <w:r w:rsidRPr="0028207A">
                <w:rPr>
                  <w:rFonts w:ascii="Arial" w:eastAsiaTheme="minorEastAsia" w:hAnsi="Arial" w:cs="Arial"/>
                  <w:sz w:val="20"/>
                </w:rPr>
                <w:t>GLU 671</w:t>
              </w:r>
            </w:ins>
          </w:p>
        </w:tc>
        <w:tc>
          <w:tcPr>
            <w:tcW w:w="1086" w:type="dxa"/>
            <w:tcBorders>
              <w:left w:val="single" w:sz="4" w:space="0" w:color="000000"/>
              <w:right w:val="single" w:sz="4" w:space="0" w:color="000000"/>
            </w:tcBorders>
            <w:vAlign w:val="bottom"/>
          </w:tcPr>
          <w:p w14:paraId="39FD8A4B" w14:textId="77777777" w:rsidR="0028207A" w:rsidRPr="0028207A" w:rsidRDefault="0028207A" w:rsidP="0028207A">
            <w:pPr>
              <w:widowControl w:val="0"/>
              <w:spacing w:line="276" w:lineRule="auto"/>
              <w:jc w:val="center"/>
              <w:rPr>
                <w:ins w:id="1414" w:author="Chengheng Liao" w:date="2021-10-12T15:53:00Z"/>
                <w:rFonts w:ascii="Arial" w:eastAsiaTheme="minorEastAsia" w:hAnsi="Arial" w:cs="Arial"/>
                <w:sz w:val="20"/>
              </w:rPr>
            </w:pPr>
            <w:ins w:id="1415" w:author="Chengheng Liao" w:date="2021-10-12T15:53:00Z">
              <w:r w:rsidRPr="0028207A">
                <w:rPr>
                  <w:rFonts w:ascii="Arial" w:eastAsiaTheme="minorEastAsia" w:hAnsi="Arial" w:cs="Arial"/>
                  <w:sz w:val="20"/>
                </w:rPr>
                <w:t>45.80</w:t>
              </w:r>
            </w:ins>
          </w:p>
        </w:tc>
        <w:tc>
          <w:tcPr>
            <w:tcW w:w="997" w:type="dxa"/>
            <w:tcBorders>
              <w:left w:val="single" w:sz="4" w:space="0" w:color="000000"/>
            </w:tcBorders>
            <w:vAlign w:val="bottom"/>
          </w:tcPr>
          <w:p w14:paraId="4EAF2CDF" w14:textId="77777777" w:rsidR="0028207A" w:rsidRPr="0028207A" w:rsidRDefault="0028207A" w:rsidP="0028207A">
            <w:pPr>
              <w:widowControl w:val="0"/>
              <w:spacing w:line="276" w:lineRule="auto"/>
              <w:jc w:val="center"/>
              <w:rPr>
                <w:ins w:id="1416" w:author="Chengheng Liao" w:date="2021-10-12T15:53:00Z"/>
                <w:rFonts w:ascii="Arial" w:eastAsiaTheme="minorEastAsia" w:hAnsi="Arial" w:cs="Arial"/>
                <w:sz w:val="20"/>
              </w:rPr>
            </w:pPr>
            <w:ins w:id="1417" w:author="Chengheng Liao" w:date="2021-10-12T15:53:00Z">
              <w:r w:rsidRPr="0028207A">
                <w:rPr>
                  <w:rFonts w:ascii="Arial" w:eastAsiaTheme="minorEastAsia" w:hAnsi="Arial" w:cs="Arial"/>
                  <w:sz w:val="20"/>
                </w:rPr>
                <w:t>7</w:t>
              </w:r>
            </w:ins>
          </w:p>
        </w:tc>
      </w:tr>
      <w:tr w:rsidR="0028207A" w:rsidRPr="0028207A" w14:paraId="40B1CEF7" w14:textId="77777777" w:rsidTr="002A306B">
        <w:trPr>
          <w:trHeight w:val="245"/>
          <w:ins w:id="1418" w:author="Chengheng Liao" w:date="2021-10-12T15:53:00Z"/>
        </w:trPr>
        <w:tc>
          <w:tcPr>
            <w:tcW w:w="1000" w:type="dxa"/>
            <w:shd w:val="clear" w:color="auto" w:fill="auto"/>
            <w:tcMar>
              <w:top w:w="40" w:type="dxa"/>
              <w:left w:w="40" w:type="dxa"/>
              <w:bottom w:w="40" w:type="dxa"/>
              <w:right w:w="40" w:type="dxa"/>
            </w:tcMar>
            <w:vAlign w:val="bottom"/>
          </w:tcPr>
          <w:p w14:paraId="492230F8" w14:textId="77777777" w:rsidR="0028207A" w:rsidRPr="0028207A" w:rsidRDefault="0028207A" w:rsidP="0028207A">
            <w:pPr>
              <w:widowControl w:val="0"/>
              <w:spacing w:line="276" w:lineRule="auto"/>
              <w:jc w:val="center"/>
              <w:rPr>
                <w:ins w:id="1419" w:author="Chengheng Liao" w:date="2021-10-12T15:53:00Z"/>
                <w:rFonts w:ascii="Arial" w:eastAsiaTheme="minorEastAsia" w:hAnsi="Arial" w:cs="Arial"/>
                <w:sz w:val="20"/>
              </w:rPr>
            </w:pPr>
            <w:ins w:id="1420" w:author="Chengheng Liao" w:date="2021-10-12T15:53:00Z">
              <w:r w:rsidRPr="0028207A">
                <w:rPr>
                  <w:rFonts w:ascii="Arial" w:eastAsiaTheme="minorEastAsia" w:hAnsi="Arial" w:cs="Arial"/>
                  <w:sz w:val="20"/>
                </w:rPr>
                <w:t>ARG 493</w:t>
              </w:r>
            </w:ins>
          </w:p>
        </w:tc>
        <w:tc>
          <w:tcPr>
            <w:tcW w:w="1002" w:type="dxa"/>
            <w:shd w:val="clear" w:color="auto" w:fill="auto"/>
            <w:tcMar>
              <w:top w:w="40" w:type="dxa"/>
              <w:left w:w="40" w:type="dxa"/>
              <w:bottom w:w="40" w:type="dxa"/>
              <w:right w:w="40" w:type="dxa"/>
            </w:tcMar>
            <w:vAlign w:val="bottom"/>
          </w:tcPr>
          <w:p w14:paraId="3FBD77FB" w14:textId="77777777" w:rsidR="0028207A" w:rsidRPr="0028207A" w:rsidRDefault="0028207A" w:rsidP="0028207A">
            <w:pPr>
              <w:widowControl w:val="0"/>
              <w:spacing w:line="276" w:lineRule="auto"/>
              <w:jc w:val="center"/>
              <w:rPr>
                <w:ins w:id="1421" w:author="Chengheng Liao" w:date="2021-10-12T15:53:00Z"/>
                <w:rFonts w:ascii="Arial" w:eastAsiaTheme="minorEastAsia" w:hAnsi="Arial" w:cs="Arial"/>
                <w:sz w:val="20"/>
              </w:rPr>
            </w:pPr>
            <w:ins w:id="1422" w:author="Chengheng Liao" w:date="2021-10-12T15:53:00Z">
              <w:r w:rsidRPr="0028207A">
                <w:rPr>
                  <w:rFonts w:ascii="Arial" w:eastAsiaTheme="minorEastAsia" w:hAnsi="Arial" w:cs="Arial"/>
                  <w:sz w:val="20"/>
                </w:rPr>
                <w:t>25.08</w:t>
              </w:r>
            </w:ins>
          </w:p>
        </w:tc>
        <w:tc>
          <w:tcPr>
            <w:tcW w:w="978" w:type="dxa"/>
            <w:shd w:val="clear" w:color="auto" w:fill="auto"/>
            <w:tcMar>
              <w:top w:w="40" w:type="dxa"/>
              <w:left w:w="40" w:type="dxa"/>
              <w:bottom w:w="40" w:type="dxa"/>
              <w:right w:w="40" w:type="dxa"/>
            </w:tcMar>
            <w:vAlign w:val="bottom"/>
          </w:tcPr>
          <w:p w14:paraId="62B0A283" w14:textId="77777777" w:rsidR="0028207A" w:rsidRPr="0028207A" w:rsidRDefault="0028207A" w:rsidP="0028207A">
            <w:pPr>
              <w:widowControl w:val="0"/>
              <w:spacing w:line="276" w:lineRule="auto"/>
              <w:jc w:val="center"/>
              <w:rPr>
                <w:ins w:id="1423" w:author="Chengheng Liao" w:date="2021-10-12T15:53:00Z"/>
                <w:rFonts w:ascii="Arial" w:eastAsiaTheme="minorEastAsia" w:hAnsi="Arial" w:cs="Arial"/>
                <w:sz w:val="20"/>
              </w:rPr>
            </w:pPr>
            <w:ins w:id="1424" w:author="Chengheng Liao" w:date="2021-10-12T15:53:00Z">
              <w:r w:rsidRPr="0028207A">
                <w:rPr>
                  <w:rFonts w:ascii="Arial" w:eastAsiaTheme="minorEastAsia" w:hAnsi="Arial" w:cs="Arial"/>
                  <w:sz w:val="20"/>
                </w:rPr>
                <w:t>5</w:t>
              </w:r>
            </w:ins>
          </w:p>
        </w:tc>
        <w:tc>
          <w:tcPr>
            <w:tcW w:w="1086" w:type="dxa"/>
            <w:tcBorders>
              <w:right w:val="single" w:sz="4" w:space="0" w:color="000000"/>
            </w:tcBorders>
            <w:vAlign w:val="bottom"/>
          </w:tcPr>
          <w:p w14:paraId="2D575CA0" w14:textId="77777777" w:rsidR="0028207A" w:rsidRPr="0028207A" w:rsidRDefault="0028207A" w:rsidP="0028207A">
            <w:pPr>
              <w:widowControl w:val="0"/>
              <w:spacing w:line="276" w:lineRule="auto"/>
              <w:jc w:val="center"/>
              <w:rPr>
                <w:ins w:id="1425" w:author="Chengheng Liao" w:date="2021-10-12T15:53:00Z"/>
                <w:rFonts w:ascii="Arial" w:eastAsiaTheme="minorEastAsia" w:hAnsi="Arial" w:cs="Arial"/>
                <w:b/>
                <w:sz w:val="20"/>
              </w:rPr>
            </w:pPr>
            <w:ins w:id="1426" w:author="Chengheng Liao" w:date="2021-10-12T15:53:00Z">
              <w:r w:rsidRPr="0028207A">
                <w:rPr>
                  <w:rFonts w:ascii="Arial" w:eastAsiaTheme="minorEastAsia" w:hAnsi="Arial" w:cs="Arial"/>
                  <w:b/>
                  <w:sz w:val="20"/>
                </w:rPr>
                <w:t>LYS 582</w:t>
              </w:r>
            </w:ins>
          </w:p>
        </w:tc>
        <w:tc>
          <w:tcPr>
            <w:tcW w:w="1086" w:type="dxa"/>
            <w:tcBorders>
              <w:left w:val="single" w:sz="4" w:space="0" w:color="000000"/>
              <w:right w:val="single" w:sz="4" w:space="0" w:color="000000"/>
            </w:tcBorders>
            <w:vAlign w:val="bottom"/>
          </w:tcPr>
          <w:p w14:paraId="0B892239" w14:textId="77777777" w:rsidR="0028207A" w:rsidRPr="0028207A" w:rsidRDefault="0028207A" w:rsidP="0028207A">
            <w:pPr>
              <w:widowControl w:val="0"/>
              <w:spacing w:line="276" w:lineRule="auto"/>
              <w:jc w:val="center"/>
              <w:rPr>
                <w:ins w:id="1427" w:author="Chengheng Liao" w:date="2021-10-12T15:53:00Z"/>
                <w:rFonts w:ascii="Arial" w:eastAsiaTheme="minorEastAsia" w:hAnsi="Arial" w:cs="Arial"/>
                <w:sz w:val="20"/>
              </w:rPr>
            </w:pPr>
            <w:ins w:id="1428" w:author="Chengheng Liao" w:date="2021-10-12T15:53:00Z">
              <w:r w:rsidRPr="0028207A">
                <w:rPr>
                  <w:rFonts w:ascii="Arial" w:eastAsiaTheme="minorEastAsia" w:hAnsi="Arial" w:cs="Arial"/>
                  <w:sz w:val="20"/>
                </w:rPr>
                <w:t>23.00</w:t>
              </w:r>
            </w:ins>
          </w:p>
        </w:tc>
        <w:tc>
          <w:tcPr>
            <w:tcW w:w="997" w:type="dxa"/>
            <w:tcBorders>
              <w:left w:val="single" w:sz="4" w:space="0" w:color="000000"/>
            </w:tcBorders>
            <w:vAlign w:val="bottom"/>
          </w:tcPr>
          <w:p w14:paraId="26F28BBF" w14:textId="77777777" w:rsidR="0028207A" w:rsidRPr="0028207A" w:rsidRDefault="0028207A" w:rsidP="0028207A">
            <w:pPr>
              <w:widowControl w:val="0"/>
              <w:spacing w:line="276" w:lineRule="auto"/>
              <w:jc w:val="center"/>
              <w:rPr>
                <w:ins w:id="1429" w:author="Chengheng Liao" w:date="2021-10-12T15:53:00Z"/>
                <w:rFonts w:ascii="Arial" w:eastAsiaTheme="minorEastAsia" w:hAnsi="Arial" w:cs="Arial"/>
                <w:sz w:val="20"/>
              </w:rPr>
            </w:pPr>
            <w:ins w:id="1430" w:author="Chengheng Liao" w:date="2021-10-12T15:53:00Z">
              <w:r w:rsidRPr="0028207A">
                <w:rPr>
                  <w:rFonts w:ascii="Arial" w:eastAsiaTheme="minorEastAsia" w:hAnsi="Arial" w:cs="Arial"/>
                  <w:sz w:val="20"/>
                </w:rPr>
                <w:t>7</w:t>
              </w:r>
            </w:ins>
          </w:p>
        </w:tc>
        <w:tc>
          <w:tcPr>
            <w:tcW w:w="1086" w:type="dxa"/>
            <w:tcBorders>
              <w:left w:val="single" w:sz="4" w:space="0" w:color="000000"/>
              <w:right w:val="single" w:sz="4" w:space="0" w:color="000000"/>
            </w:tcBorders>
            <w:vAlign w:val="bottom"/>
          </w:tcPr>
          <w:p w14:paraId="41E7EA37" w14:textId="77777777" w:rsidR="0028207A" w:rsidRPr="0028207A" w:rsidRDefault="0028207A" w:rsidP="0028207A">
            <w:pPr>
              <w:widowControl w:val="0"/>
              <w:spacing w:line="276" w:lineRule="auto"/>
              <w:jc w:val="center"/>
              <w:rPr>
                <w:ins w:id="1431" w:author="Chengheng Liao" w:date="2021-10-12T15:53:00Z"/>
                <w:rFonts w:ascii="Arial" w:eastAsiaTheme="minorEastAsia" w:hAnsi="Arial" w:cs="Arial"/>
                <w:b/>
                <w:sz w:val="20"/>
              </w:rPr>
            </w:pPr>
            <w:ins w:id="1432" w:author="Chengheng Liao" w:date="2021-10-12T15:53:00Z">
              <w:r w:rsidRPr="0028207A">
                <w:rPr>
                  <w:rFonts w:ascii="Arial" w:eastAsiaTheme="minorEastAsia" w:hAnsi="Arial" w:cs="Arial"/>
                  <w:b/>
                  <w:sz w:val="20"/>
                </w:rPr>
                <w:t>ARG 680</w:t>
              </w:r>
            </w:ins>
          </w:p>
        </w:tc>
        <w:tc>
          <w:tcPr>
            <w:tcW w:w="1086" w:type="dxa"/>
            <w:tcBorders>
              <w:left w:val="single" w:sz="4" w:space="0" w:color="000000"/>
              <w:right w:val="single" w:sz="4" w:space="0" w:color="000000"/>
            </w:tcBorders>
            <w:vAlign w:val="bottom"/>
          </w:tcPr>
          <w:p w14:paraId="791112EC" w14:textId="77777777" w:rsidR="0028207A" w:rsidRPr="0028207A" w:rsidRDefault="0028207A" w:rsidP="0028207A">
            <w:pPr>
              <w:widowControl w:val="0"/>
              <w:spacing w:line="276" w:lineRule="auto"/>
              <w:jc w:val="center"/>
              <w:rPr>
                <w:ins w:id="1433" w:author="Chengheng Liao" w:date="2021-10-12T15:53:00Z"/>
                <w:rFonts w:ascii="Arial" w:eastAsiaTheme="minorEastAsia" w:hAnsi="Arial" w:cs="Arial"/>
                <w:sz w:val="20"/>
              </w:rPr>
            </w:pPr>
            <w:ins w:id="1434" w:author="Chengheng Liao" w:date="2021-10-12T15:53:00Z">
              <w:r w:rsidRPr="0028207A">
                <w:rPr>
                  <w:rFonts w:ascii="Arial" w:eastAsiaTheme="minorEastAsia" w:hAnsi="Arial" w:cs="Arial"/>
                  <w:sz w:val="20"/>
                </w:rPr>
                <w:t>28.33</w:t>
              </w:r>
            </w:ins>
          </w:p>
        </w:tc>
        <w:tc>
          <w:tcPr>
            <w:tcW w:w="997" w:type="dxa"/>
            <w:tcBorders>
              <w:left w:val="single" w:sz="4" w:space="0" w:color="000000"/>
            </w:tcBorders>
            <w:vAlign w:val="bottom"/>
          </w:tcPr>
          <w:p w14:paraId="1F0FEADC" w14:textId="77777777" w:rsidR="0028207A" w:rsidRPr="0028207A" w:rsidRDefault="0028207A" w:rsidP="0028207A">
            <w:pPr>
              <w:widowControl w:val="0"/>
              <w:spacing w:line="276" w:lineRule="auto"/>
              <w:jc w:val="center"/>
              <w:rPr>
                <w:ins w:id="1435" w:author="Chengheng Liao" w:date="2021-10-12T15:53:00Z"/>
                <w:rFonts w:ascii="Arial" w:eastAsiaTheme="minorEastAsia" w:hAnsi="Arial" w:cs="Arial"/>
                <w:sz w:val="20"/>
              </w:rPr>
            </w:pPr>
            <w:ins w:id="1436" w:author="Chengheng Liao" w:date="2021-10-12T15:53:00Z">
              <w:r w:rsidRPr="0028207A">
                <w:rPr>
                  <w:rFonts w:ascii="Arial" w:eastAsiaTheme="minorEastAsia" w:hAnsi="Arial" w:cs="Arial"/>
                  <w:sz w:val="20"/>
                </w:rPr>
                <w:t>9</w:t>
              </w:r>
            </w:ins>
          </w:p>
        </w:tc>
      </w:tr>
      <w:tr w:rsidR="0028207A" w:rsidRPr="0028207A" w14:paraId="6258CAD1" w14:textId="77777777" w:rsidTr="002A306B">
        <w:trPr>
          <w:trHeight w:val="245"/>
          <w:ins w:id="1437" w:author="Chengheng Liao" w:date="2021-10-12T15:53:00Z"/>
        </w:trPr>
        <w:tc>
          <w:tcPr>
            <w:tcW w:w="1000" w:type="dxa"/>
            <w:shd w:val="clear" w:color="auto" w:fill="auto"/>
            <w:tcMar>
              <w:top w:w="40" w:type="dxa"/>
              <w:left w:w="40" w:type="dxa"/>
              <w:bottom w:w="40" w:type="dxa"/>
              <w:right w:w="40" w:type="dxa"/>
            </w:tcMar>
            <w:vAlign w:val="bottom"/>
          </w:tcPr>
          <w:p w14:paraId="005DB9CB" w14:textId="77777777" w:rsidR="0028207A" w:rsidRPr="0028207A" w:rsidRDefault="0028207A" w:rsidP="0028207A">
            <w:pPr>
              <w:widowControl w:val="0"/>
              <w:spacing w:line="276" w:lineRule="auto"/>
              <w:jc w:val="center"/>
              <w:rPr>
                <w:ins w:id="1438" w:author="Chengheng Liao" w:date="2021-10-12T15:53:00Z"/>
                <w:rFonts w:ascii="Arial" w:eastAsiaTheme="minorEastAsia" w:hAnsi="Arial" w:cs="Arial"/>
                <w:b/>
                <w:sz w:val="20"/>
              </w:rPr>
            </w:pPr>
            <w:ins w:id="1439" w:author="Chengheng Liao" w:date="2021-10-12T15:53:00Z">
              <w:r w:rsidRPr="0028207A">
                <w:rPr>
                  <w:rFonts w:ascii="Arial" w:eastAsiaTheme="minorEastAsia" w:hAnsi="Arial" w:cs="Arial"/>
                  <w:b/>
                  <w:sz w:val="20"/>
                </w:rPr>
                <w:t>ASP 489</w:t>
              </w:r>
            </w:ins>
          </w:p>
        </w:tc>
        <w:tc>
          <w:tcPr>
            <w:tcW w:w="1002" w:type="dxa"/>
            <w:shd w:val="clear" w:color="auto" w:fill="auto"/>
            <w:tcMar>
              <w:top w:w="40" w:type="dxa"/>
              <w:left w:w="40" w:type="dxa"/>
              <w:bottom w:w="40" w:type="dxa"/>
              <w:right w:w="40" w:type="dxa"/>
            </w:tcMar>
            <w:vAlign w:val="bottom"/>
          </w:tcPr>
          <w:p w14:paraId="26AD4EFB" w14:textId="77777777" w:rsidR="0028207A" w:rsidRPr="0028207A" w:rsidRDefault="0028207A" w:rsidP="0028207A">
            <w:pPr>
              <w:widowControl w:val="0"/>
              <w:spacing w:line="276" w:lineRule="auto"/>
              <w:jc w:val="center"/>
              <w:rPr>
                <w:ins w:id="1440" w:author="Chengheng Liao" w:date="2021-10-12T15:53:00Z"/>
                <w:rFonts w:ascii="Arial" w:eastAsiaTheme="minorEastAsia" w:hAnsi="Arial" w:cs="Arial"/>
                <w:sz w:val="20"/>
              </w:rPr>
            </w:pPr>
            <w:ins w:id="1441" w:author="Chengheng Liao" w:date="2021-10-12T15:53:00Z">
              <w:r w:rsidRPr="0028207A">
                <w:rPr>
                  <w:rFonts w:ascii="Arial" w:eastAsiaTheme="minorEastAsia" w:hAnsi="Arial" w:cs="Arial"/>
                  <w:sz w:val="20"/>
                </w:rPr>
                <w:t>22.42</w:t>
              </w:r>
            </w:ins>
          </w:p>
        </w:tc>
        <w:tc>
          <w:tcPr>
            <w:tcW w:w="978" w:type="dxa"/>
            <w:shd w:val="clear" w:color="auto" w:fill="auto"/>
            <w:tcMar>
              <w:top w:w="40" w:type="dxa"/>
              <w:left w:w="40" w:type="dxa"/>
              <w:bottom w:w="40" w:type="dxa"/>
              <w:right w:w="40" w:type="dxa"/>
            </w:tcMar>
            <w:vAlign w:val="bottom"/>
          </w:tcPr>
          <w:p w14:paraId="61BBA96E" w14:textId="77777777" w:rsidR="0028207A" w:rsidRPr="0028207A" w:rsidRDefault="0028207A" w:rsidP="0028207A">
            <w:pPr>
              <w:widowControl w:val="0"/>
              <w:spacing w:line="276" w:lineRule="auto"/>
              <w:jc w:val="center"/>
              <w:rPr>
                <w:ins w:id="1442" w:author="Chengheng Liao" w:date="2021-10-12T15:53:00Z"/>
                <w:rFonts w:ascii="Arial" w:eastAsiaTheme="minorEastAsia" w:hAnsi="Arial" w:cs="Arial"/>
                <w:sz w:val="20"/>
              </w:rPr>
            </w:pPr>
            <w:ins w:id="1443" w:author="Chengheng Liao" w:date="2021-10-12T15:53:00Z">
              <w:r w:rsidRPr="0028207A">
                <w:rPr>
                  <w:rFonts w:ascii="Arial" w:eastAsiaTheme="minorEastAsia" w:hAnsi="Arial" w:cs="Arial"/>
                  <w:sz w:val="20"/>
                </w:rPr>
                <w:t>8</w:t>
              </w:r>
            </w:ins>
          </w:p>
        </w:tc>
        <w:tc>
          <w:tcPr>
            <w:tcW w:w="1086" w:type="dxa"/>
            <w:tcBorders>
              <w:right w:val="single" w:sz="4" w:space="0" w:color="000000"/>
            </w:tcBorders>
            <w:vAlign w:val="bottom"/>
          </w:tcPr>
          <w:p w14:paraId="775FDCAA" w14:textId="77777777" w:rsidR="0028207A" w:rsidRPr="0028207A" w:rsidRDefault="0028207A" w:rsidP="0028207A">
            <w:pPr>
              <w:widowControl w:val="0"/>
              <w:spacing w:line="276" w:lineRule="auto"/>
              <w:jc w:val="center"/>
              <w:rPr>
                <w:ins w:id="1444" w:author="Chengheng Liao" w:date="2021-10-12T15:53:00Z"/>
                <w:rFonts w:ascii="Arial" w:eastAsiaTheme="minorEastAsia" w:hAnsi="Arial" w:cs="Arial"/>
                <w:sz w:val="20"/>
              </w:rPr>
            </w:pPr>
            <w:ins w:id="1445" w:author="Chengheng Liao" w:date="2021-10-12T15:53:00Z">
              <w:r w:rsidRPr="0028207A">
                <w:rPr>
                  <w:rFonts w:ascii="Arial" w:eastAsiaTheme="minorEastAsia" w:hAnsi="Arial" w:cs="Arial"/>
                  <w:sz w:val="20"/>
                </w:rPr>
                <w:t>PHE 553</w:t>
              </w:r>
            </w:ins>
          </w:p>
        </w:tc>
        <w:tc>
          <w:tcPr>
            <w:tcW w:w="1086" w:type="dxa"/>
            <w:tcBorders>
              <w:left w:val="single" w:sz="4" w:space="0" w:color="000000"/>
              <w:right w:val="single" w:sz="4" w:space="0" w:color="000000"/>
            </w:tcBorders>
            <w:vAlign w:val="bottom"/>
          </w:tcPr>
          <w:p w14:paraId="33A161B1" w14:textId="77777777" w:rsidR="0028207A" w:rsidRPr="0028207A" w:rsidRDefault="0028207A" w:rsidP="0028207A">
            <w:pPr>
              <w:widowControl w:val="0"/>
              <w:spacing w:line="276" w:lineRule="auto"/>
              <w:jc w:val="center"/>
              <w:rPr>
                <w:ins w:id="1446" w:author="Chengheng Liao" w:date="2021-10-12T15:53:00Z"/>
                <w:rFonts w:ascii="Arial" w:eastAsiaTheme="minorEastAsia" w:hAnsi="Arial" w:cs="Arial"/>
                <w:sz w:val="20"/>
              </w:rPr>
            </w:pPr>
            <w:ins w:id="1447" w:author="Chengheng Liao" w:date="2021-10-12T15:53:00Z">
              <w:r w:rsidRPr="0028207A">
                <w:rPr>
                  <w:rFonts w:ascii="Arial" w:eastAsiaTheme="minorEastAsia" w:hAnsi="Arial" w:cs="Arial"/>
                  <w:sz w:val="20"/>
                </w:rPr>
                <w:t>13.00</w:t>
              </w:r>
            </w:ins>
          </w:p>
        </w:tc>
        <w:tc>
          <w:tcPr>
            <w:tcW w:w="997" w:type="dxa"/>
            <w:tcBorders>
              <w:left w:val="single" w:sz="4" w:space="0" w:color="000000"/>
            </w:tcBorders>
            <w:vAlign w:val="bottom"/>
          </w:tcPr>
          <w:p w14:paraId="512D878F" w14:textId="77777777" w:rsidR="0028207A" w:rsidRPr="0028207A" w:rsidRDefault="0028207A" w:rsidP="0028207A">
            <w:pPr>
              <w:widowControl w:val="0"/>
              <w:spacing w:line="276" w:lineRule="auto"/>
              <w:jc w:val="center"/>
              <w:rPr>
                <w:ins w:id="1448" w:author="Chengheng Liao" w:date="2021-10-12T15:53:00Z"/>
                <w:rFonts w:ascii="Arial" w:eastAsiaTheme="minorEastAsia" w:hAnsi="Arial" w:cs="Arial"/>
                <w:sz w:val="20"/>
              </w:rPr>
            </w:pPr>
            <w:ins w:id="1449" w:author="Chengheng Liao" w:date="2021-10-12T15:53:00Z">
              <w:r w:rsidRPr="0028207A">
                <w:rPr>
                  <w:rFonts w:ascii="Arial" w:eastAsiaTheme="minorEastAsia" w:hAnsi="Arial" w:cs="Arial"/>
                  <w:sz w:val="20"/>
                </w:rPr>
                <w:t>1</w:t>
              </w:r>
            </w:ins>
          </w:p>
        </w:tc>
        <w:tc>
          <w:tcPr>
            <w:tcW w:w="1086" w:type="dxa"/>
            <w:tcBorders>
              <w:left w:val="single" w:sz="4" w:space="0" w:color="000000"/>
              <w:right w:val="single" w:sz="4" w:space="0" w:color="000000"/>
            </w:tcBorders>
            <w:vAlign w:val="bottom"/>
          </w:tcPr>
          <w:p w14:paraId="5AB664FF" w14:textId="77777777" w:rsidR="0028207A" w:rsidRPr="0028207A" w:rsidRDefault="0028207A" w:rsidP="0028207A">
            <w:pPr>
              <w:widowControl w:val="0"/>
              <w:spacing w:line="276" w:lineRule="auto"/>
              <w:jc w:val="center"/>
              <w:rPr>
                <w:ins w:id="1450" w:author="Chengheng Liao" w:date="2021-10-12T15:53:00Z"/>
                <w:rFonts w:ascii="Arial" w:eastAsiaTheme="minorEastAsia" w:hAnsi="Arial" w:cs="Arial"/>
                <w:sz w:val="20"/>
              </w:rPr>
            </w:pPr>
            <w:ins w:id="1451" w:author="Chengheng Liao" w:date="2021-10-12T15:53:00Z">
              <w:r w:rsidRPr="0028207A">
                <w:rPr>
                  <w:rFonts w:ascii="Arial" w:eastAsiaTheme="minorEastAsia" w:hAnsi="Arial" w:cs="Arial"/>
                  <w:sz w:val="20"/>
                </w:rPr>
                <w:t>LYS 635</w:t>
              </w:r>
            </w:ins>
          </w:p>
        </w:tc>
        <w:tc>
          <w:tcPr>
            <w:tcW w:w="1086" w:type="dxa"/>
            <w:tcBorders>
              <w:left w:val="single" w:sz="4" w:space="0" w:color="000000"/>
              <w:right w:val="single" w:sz="4" w:space="0" w:color="000000"/>
            </w:tcBorders>
            <w:vAlign w:val="bottom"/>
          </w:tcPr>
          <w:p w14:paraId="224D61A1" w14:textId="77777777" w:rsidR="0028207A" w:rsidRPr="0028207A" w:rsidRDefault="0028207A" w:rsidP="0028207A">
            <w:pPr>
              <w:widowControl w:val="0"/>
              <w:spacing w:line="276" w:lineRule="auto"/>
              <w:jc w:val="center"/>
              <w:rPr>
                <w:ins w:id="1452" w:author="Chengheng Liao" w:date="2021-10-12T15:53:00Z"/>
                <w:rFonts w:ascii="Arial" w:eastAsiaTheme="minorEastAsia" w:hAnsi="Arial" w:cs="Arial"/>
                <w:sz w:val="20"/>
              </w:rPr>
            </w:pPr>
            <w:ins w:id="1453" w:author="Chengheng Liao" w:date="2021-10-12T15:53:00Z">
              <w:r w:rsidRPr="0028207A">
                <w:rPr>
                  <w:rFonts w:ascii="Arial" w:eastAsiaTheme="minorEastAsia" w:hAnsi="Arial" w:cs="Arial"/>
                  <w:sz w:val="20"/>
                </w:rPr>
                <w:t>27.73</w:t>
              </w:r>
            </w:ins>
          </w:p>
        </w:tc>
        <w:tc>
          <w:tcPr>
            <w:tcW w:w="997" w:type="dxa"/>
            <w:tcBorders>
              <w:left w:val="single" w:sz="4" w:space="0" w:color="000000"/>
            </w:tcBorders>
            <w:vAlign w:val="bottom"/>
          </w:tcPr>
          <w:p w14:paraId="0DA732E9" w14:textId="77777777" w:rsidR="0028207A" w:rsidRPr="0028207A" w:rsidRDefault="0028207A" w:rsidP="0028207A">
            <w:pPr>
              <w:widowControl w:val="0"/>
              <w:spacing w:line="276" w:lineRule="auto"/>
              <w:jc w:val="center"/>
              <w:rPr>
                <w:ins w:id="1454" w:author="Chengheng Liao" w:date="2021-10-12T15:53:00Z"/>
                <w:rFonts w:ascii="Arial" w:eastAsiaTheme="minorEastAsia" w:hAnsi="Arial" w:cs="Arial"/>
                <w:sz w:val="20"/>
              </w:rPr>
            </w:pPr>
            <w:ins w:id="1455" w:author="Chengheng Liao" w:date="2021-10-12T15:53:00Z">
              <w:r w:rsidRPr="0028207A">
                <w:rPr>
                  <w:rFonts w:ascii="Arial" w:eastAsiaTheme="minorEastAsia" w:hAnsi="Arial" w:cs="Arial"/>
                  <w:sz w:val="20"/>
                </w:rPr>
                <w:t>9</w:t>
              </w:r>
            </w:ins>
          </w:p>
        </w:tc>
      </w:tr>
      <w:tr w:rsidR="0028207A" w:rsidRPr="0028207A" w14:paraId="400993C1" w14:textId="77777777" w:rsidTr="002A306B">
        <w:trPr>
          <w:trHeight w:val="245"/>
          <w:ins w:id="1456" w:author="Chengheng Liao" w:date="2021-10-12T15:53:00Z"/>
        </w:trPr>
        <w:tc>
          <w:tcPr>
            <w:tcW w:w="1000" w:type="dxa"/>
            <w:shd w:val="clear" w:color="auto" w:fill="auto"/>
            <w:tcMar>
              <w:top w:w="40" w:type="dxa"/>
              <w:left w:w="40" w:type="dxa"/>
              <w:bottom w:w="40" w:type="dxa"/>
              <w:right w:w="40" w:type="dxa"/>
            </w:tcMar>
            <w:vAlign w:val="bottom"/>
          </w:tcPr>
          <w:p w14:paraId="03699A48" w14:textId="77777777" w:rsidR="0028207A" w:rsidRPr="0028207A" w:rsidRDefault="0028207A" w:rsidP="0028207A">
            <w:pPr>
              <w:widowControl w:val="0"/>
              <w:spacing w:line="276" w:lineRule="auto"/>
              <w:jc w:val="center"/>
              <w:rPr>
                <w:ins w:id="1457" w:author="Chengheng Liao" w:date="2021-10-12T15:53:00Z"/>
                <w:rFonts w:ascii="Arial" w:eastAsiaTheme="minorEastAsia" w:hAnsi="Arial" w:cs="Arial"/>
                <w:sz w:val="20"/>
              </w:rPr>
            </w:pPr>
            <w:ins w:id="1458" w:author="Chengheng Liao" w:date="2021-10-12T15:53:00Z">
              <w:r w:rsidRPr="0028207A">
                <w:rPr>
                  <w:rFonts w:ascii="Arial" w:eastAsiaTheme="minorEastAsia" w:hAnsi="Arial" w:cs="Arial"/>
                  <w:sz w:val="20"/>
                </w:rPr>
                <w:t>GLU 482</w:t>
              </w:r>
            </w:ins>
          </w:p>
        </w:tc>
        <w:tc>
          <w:tcPr>
            <w:tcW w:w="1002" w:type="dxa"/>
            <w:shd w:val="clear" w:color="auto" w:fill="auto"/>
            <w:tcMar>
              <w:top w:w="40" w:type="dxa"/>
              <w:left w:w="40" w:type="dxa"/>
              <w:bottom w:w="40" w:type="dxa"/>
              <w:right w:w="40" w:type="dxa"/>
            </w:tcMar>
            <w:vAlign w:val="bottom"/>
          </w:tcPr>
          <w:p w14:paraId="05507448" w14:textId="77777777" w:rsidR="0028207A" w:rsidRPr="0028207A" w:rsidRDefault="0028207A" w:rsidP="0028207A">
            <w:pPr>
              <w:widowControl w:val="0"/>
              <w:spacing w:line="276" w:lineRule="auto"/>
              <w:jc w:val="center"/>
              <w:rPr>
                <w:ins w:id="1459" w:author="Chengheng Liao" w:date="2021-10-12T15:53:00Z"/>
                <w:rFonts w:ascii="Arial" w:eastAsiaTheme="minorEastAsia" w:hAnsi="Arial" w:cs="Arial"/>
                <w:sz w:val="20"/>
              </w:rPr>
            </w:pPr>
            <w:ins w:id="1460" w:author="Chengheng Liao" w:date="2021-10-12T15:53:00Z">
              <w:r w:rsidRPr="0028207A">
                <w:rPr>
                  <w:rFonts w:ascii="Arial" w:eastAsiaTheme="minorEastAsia" w:hAnsi="Arial" w:cs="Arial"/>
                  <w:sz w:val="20"/>
                </w:rPr>
                <w:t>14.25</w:t>
              </w:r>
            </w:ins>
          </w:p>
        </w:tc>
        <w:tc>
          <w:tcPr>
            <w:tcW w:w="978" w:type="dxa"/>
            <w:shd w:val="clear" w:color="auto" w:fill="auto"/>
            <w:tcMar>
              <w:top w:w="40" w:type="dxa"/>
              <w:left w:w="40" w:type="dxa"/>
              <w:bottom w:w="40" w:type="dxa"/>
              <w:right w:w="40" w:type="dxa"/>
            </w:tcMar>
            <w:vAlign w:val="bottom"/>
          </w:tcPr>
          <w:p w14:paraId="7A89A380" w14:textId="77777777" w:rsidR="0028207A" w:rsidRPr="0028207A" w:rsidRDefault="0028207A" w:rsidP="0028207A">
            <w:pPr>
              <w:widowControl w:val="0"/>
              <w:spacing w:line="276" w:lineRule="auto"/>
              <w:jc w:val="center"/>
              <w:rPr>
                <w:ins w:id="1461" w:author="Chengheng Liao" w:date="2021-10-12T15:53:00Z"/>
                <w:rFonts w:ascii="Arial" w:eastAsiaTheme="minorEastAsia" w:hAnsi="Arial" w:cs="Arial"/>
                <w:sz w:val="20"/>
              </w:rPr>
            </w:pPr>
            <w:ins w:id="1462" w:author="Chengheng Liao" w:date="2021-10-12T15:53:00Z">
              <w:r w:rsidRPr="0028207A">
                <w:rPr>
                  <w:rFonts w:ascii="Arial" w:eastAsiaTheme="minorEastAsia" w:hAnsi="Arial" w:cs="Arial"/>
                  <w:sz w:val="20"/>
                </w:rPr>
                <w:t>6</w:t>
              </w:r>
            </w:ins>
          </w:p>
        </w:tc>
        <w:tc>
          <w:tcPr>
            <w:tcW w:w="1086" w:type="dxa"/>
            <w:tcBorders>
              <w:right w:val="single" w:sz="4" w:space="0" w:color="000000"/>
            </w:tcBorders>
            <w:vAlign w:val="bottom"/>
          </w:tcPr>
          <w:p w14:paraId="0D52724B" w14:textId="77777777" w:rsidR="0028207A" w:rsidRPr="0028207A" w:rsidRDefault="0028207A" w:rsidP="0028207A">
            <w:pPr>
              <w:widowControl w:val="0"/>
              <w:spacing w:line="276" w:lineRule="auto"/>
              <w:jc w:val="center"/>
              <w:rPr>
                <w:ins w:id="1463" w:author="Chengheng Liao" w:date="2021-10-12T15:53:00Z"/>
                <w:rFonts w:ascii="Arial" w:eastAsiaTheme="minorEastAsia" w:hAnsi="Arial" w:cs="Arial"/>
                <w:sz w:val="20"/>
              </w:rPr>
            </w:pPr>
            <w:ins w:id="1464" w:author="Chengheng Liao" w:date="2021-10-12T15:53:00Z">
              <w:r w:rsidRPr="0028207A">
                <w:rPr>
                  <w:rFonts w:ascii="Arial" w:eastAsiaTheme="minorEastAsia" w:hAnsi="Arial" w:cs="Arial"/>
                  <w:sz w:val="20"/>
                </w:rPr>
                <w:t>GLU 572</w:t>
              </w:r>
            </w:ins>
          </w:p>
        </w:tc>
        <w:tc>
          <w:tcPr>
            <w:tcW w:w="1086" w:type="dxa"/>
            <w:tcBorders>
              <w:left w:val="single" w:sz="4" w:space="0" w:color="000000"/>
              <w:right w:val="single" w:sz="4" w:space="0" w:color="000000"/>
            </w:tcBorders>
            <w:vAlign w:val="bottom"/>
          </w:tcPr>
          <w:p w14:paraId="2EF76669" w14:textId="77777777" w:rsidR="0028207A" w:rsidRPr="0028207A" w:rsidRDefault="0028207A" w:rsidP="0028207A">
            <w:pPr>
              <w:widowControl w:val="0"/>
              <w:spacing w:line="276" w:lineRule="auto"/>
              <w:jc w:val="center"/>
              <w:rPr>
                <w:ins w:id="1465" w:author="Chengheng Liao" w:date="2021-10-12T15:53:00Z"/>
                <w:rFonts w:ascii="Arial" w:eastAsiaTheme="minorEastAsia" w:hAnsi="Arial" w:cs="Arial"/>
                <w:sz w:val="20"/>
              </w:rPr>
            </w:pPr>
            <w:ins w:id="1466" w:author="Chengheng Liao" w:date="2021-10-12T15:53:00Z">
              <w:r w:rsidRPr="0028207A">
                <w:rPr>
                  <w:rFonts w:ascii="Arial" w:eastAsiaTheme="minorEastAsia" w:hAnsi="Arial" w:cs="Arial"/>
                  <w:sz w:val="20"/>
                </w:rPr>
                <w:t>9.55</w:t>
              </w:r>
            </w:ins>
          </w:p>
        </w:tc>
        <w:tc>
          <w:tcPr>
            <w:tcW w:w="997" w:type="dxa"/>
            <w:tcBorders>
              <w:left w:val="single" w:sz="4" w:space="0" w:color="000000"/>
            </w:tcBorders>
            <w:vAlign w:val="bottom"/>
          </w:tcPr>
          <w:p w14:paraId="6420A8B4" w14:textId="77777777" w:rsidR="0028207A" w:rsidRPr="0028207A" w:rsidRDefault="0028207A" w:rsidP="0028207A">
            <w:pPr>
              <w:widowControl w:val="0"/>
              <w:spacing w:line="276" w:lineRule="auto"/>
              <w:jc w:val="center"/>
              <w:rPr>
                <w:ins w:id="1467" w:author="Chengheng Liao" w:date="2021-10-12T15:53:00Z"/>
                <w:rFonts w:ascii="Arial" w:eastAsiaTheme="minorEastAsia" w:hAnsi="Arial" w:cs="Arial"/>
                <w:sz w:val="20"/>
              </w:rPr>
            </w:pPr>
            <w:ins w:id="1468" w:author="Chengheng Liao" w:date="2021-10-12T15:53:00Z">
              <w:r w:rsidRPr="0028207A">
                <w:rPr>
                  <w:rFonts w:ascii="Arial" w:eastAsiaTheme="minorEastAsia" w:hAnsi="Arial" w:cs="Arial"/>
                  <w:sz w:val="20"/>
                </w:rPr>
                <w:t>8</w:t>
              </w:r>
            </w:ins>
          </w:p>
        </w:tc>
        <w:tc>
          <w:tcPr>
            <w:tcW w:w="1086" w:type="dxa"/>
            <w:tcBorders>
              <w:left w:val="single" w:sz="4" w:space="0" w:color="000000"/>
              <w:right w:val="single" w:sz="4" w:space="0" w:color="000000"/>
            </w:tcBorders>
            <w:vAlign w:val="bottom"/>
          </w:tcPr>
          <w:p w14:paraId="53F4E412" w14:textId="77777777" w:rsidR="0028207A" w:rsidRPr="0028207A" w:rsidRDefault="0028207A" w:rsidP="0028207A">
            <w:pPr>
              <w:widowControl w:val="0"/>
              <w:spacing w:line="276" w:lineRule="auto"/>
              <w:jc w:val="center"/>
              <w:rPr>
                <w:ins w:id="1469" w:author="Chengheng Liao" w:date="2021-10-12T15:53:00Z"/>
                <w:rFonts w:ascii="Arial" w:eastAsiaTheme="minorEastAsia" w:hAnsi="Arial" w:cs="Arial"/>
                <w:sz w:val="20"/>
              </w:rPr>
            </w:pPr>
            <w:ins w:id="1470" w:author="Chengheng Liao" w:date="2021-10-12T15:53:00Z">
              <w:r w:rsidRPr="0028207A">
                <w:rPr>
                  <w:rFonts w:ascii="Arial" w:eastAsiaTheme="minorEastAsia" w:hAnsi="Arial" w:cs="Arial"/>
                  <w:sz w:val="20"/>
                </w:rPr>
                <w:t>LYS 684</w:t>
              </w:r>
            </w:ins>
          </w:p>
        </w:tc>
        <w:tc>
          <w:tcPr>
            <w:tcW w:w="1086" w:type="dxa"/>
            <w:tcBorders>
              <w:left w:val="single" w:sz="4" w:space="0" w:color="000000"/>
              <w:right w:val="single" w:sz="4" w:space="0" w:color="000000"/>
            </w:tcBorders>
            <w:vAlign w:val="bottom"/>
          </w:tcPr>
          <w:p w14:paraId="74DE68D8" w14:textId="77777777" w:rsidR="0028207A" w:rsidRPr="0028207A" w:rsidRDefault="0028207A" w:rsidP="0028207A">
            <w:pPr>
              <w:widowControl w:val="0"/>
              <w:spacing w:line="276" w:lineRule="auto"/>
              <w:jc w:val="center"/>
              <w:rPr>
                <w:ins w:id="1471" w:author="Chengheng Liao" w:date="2021-10-12T15:53:00Z"/>
                <w:rFonts w:ascii="Arial" w:eastAsiaTheme="minorEastAsia" w:hAnsi="Arial" w:cs="Arial"/>
                <w:sz w:val="20"/>
              </w:rPr>
            </w:pPr>
            <w:ins w:id="1472" w:author="Chengheng Liao" w:date="2021-10-12T15:53:00Z">
              <w:r w:rsidRPr="0028207A">
                <w:rPr>
                  <w:rFonts w:ascii="Arial" w:eastAsiaTheme="minorEastAsia" w:hAnsi="Arial" w:cs="Arial"/>
                  <w:sz w:val="20"/>
                </w:rPr>
                <w:t>25.13</w:t>
              </w:r>
            </w:ins>
          </w:p>
        </w:tc>
        <w:tc>
          <w:tcPr>
            <w:tcW w:w="997" w:type="dxa"/>
            <w:tcBorders>
              <w:left w:val="single" w:sz="4" w:space="0" w:color="000000"/>
            </w:tcBorders>
            <w:vAlign w:val="bottom"/>
          </w:tcPr>
          <w:p w14:paraId="13690C4D" w14:textId="77777777" w:rsidR="0028207A" w:rsidRPr="0028207A" w:rsidRDefault="0028207A" w:rsidP="0028207A">
            <w:pPr>
              <w:widowControl w:val="0"/>
              <w:spacing w:line="276" w:lineRule="auto"/>
              <w:jc w:val="center"/>
              <w:rPr>
                <w:ins w:id="1473" w:author="Chengheng Liao" w:date="2021-10-12T15:53:00Z"/>
                <w:rFonts w:ascii="Arial" w:eastAsiaTheme="minorEastAsia" w:hAnsi="Arial" w:cs="Arial"/>
                <w:sz w:val="20"/>
              </w:rPr>
            </w:pPr>
            <w:ins w:id="1474" w:author="Chengheng Liao" w:date="2021-10-12T15:53:00Z">
              <w:r w:rsidRPr="0028207A">
                <w:rPr>
                  <w:rFonts w:ascii="Arial" w:eastAsiaTheme="minorEastAsia" w:hAnsi="Arial" w:cs="Arial"/>
                  <w:sz w:val="20"/>
                </w:rPr>
                <w:t>7</w:t>
              </w:r>
            </w:ins>
          </w:p>
        </w:tc>
      </w:tr>
      <w:tr w:rsidR="0028207A" w:rsidRPr="0028207A" w14:paraId="3A4C11D0" w14:textId="77777777" w:rsidTr="002A306B">
        <w:trPr>
          <w:trHeight w:val="245"/>
          <w:ins w:id="1475" w:author="Chengheng Liao" w:date="2021-10-12T15:53:00Z"/>
        </w:trPr>
        <w:tc>
          <w:tcPr>
            <w:tcW w:w="1000" w:type="dxa"/>
            <w:shd w:val="clear" w:color="auto" w:fill="auto"/>
            <w:tcMar>
              <w:top w:w="40" w:type="dxa"/>
              <w:left w:w="40" w:type="dxa"/>
              <w:bottom w:w="40" w:type="dxa"/>
              <w:right w:w="40" w:type="dxa"/>
            </w:tcMar>
            <w:vAlign w:val="bottom"/>
          </w:tcPr>
          <w:p w14:paraId="4A762C47" w14:textId="77777777" w:rsidR="0028207A" w:rsidRPr="0028207A" w:rsidRDefault="0028207A" w:rsidP="0028207A">
            <w:pPr>
              <w:widowControl w:val="0"/>
              <w:spacing w:line="276" w:lineRule="auto"/>
              <w:jc w:val="center"/>
              <w:rPr>
                <w:ins w:id="1476" w:author="Chengheng Liao" w:date="2021-10-12T15:53:00Z"/>
                <w:rFonts w:ascii="Arial" w:eastAsiaTheme="minorEastAsia" w:hAnsi="Arial" w:cs="Arial"/>
                <w:sz w:val="20"/>
              </w:rPr>
            </w:pPr>
            <w:ins w:id="1477" w:author="Chengheng Liao" w:date="2021-10-12T15:53:00Z">
              <w:r w:rsidRPr="0028207A">
                <w:rPr>
                  <w:rFonts w:ascii="Arial" w:eastAsiaTheme="minorEastAsia" w:hAnsi="Arial" w:cs="Arial"/>
                  <w:sz w:val="20"/>
                </w:rPr>
                <w:t>LYS 484</w:t>
              </w:r>
            </w:ins>
          </w:p>
        </w:tc>
        <w:tc>
          <w:tcPr>
            <w:tcW w:w="1002" w:type="dxa"/>
            <w:shd w:val="clear" w:color="auto" w:fill="auto"/>
            <w:tcMar>
              <w:top w:w="40" w:type="dxa"/>
              <w:left w:w="40" w:type="dxa"/>
              <w:bottom w:w="40" w:type="dxa"/>
              <w:right w:w="40" w:type="dxa"/>
            </w:tcMar>
            <w:vAlign w:val="bottom"/>
          </w:tcPr>
          <w:p w14:paraId="328D7F7A" w14:textId="77777777" w:rsidR="0028207A" w:rsidRPr="0028207A" w:rsidRDefault="0028207A" w:rsidP="0028207A">
            <w:pPr>
              <w:widowControl w:val="0"/>
              <w:spacing w:line="276" w:lineRule="auto"/>
              <w:jc w:val="center"/>
              <w:rPr>
                <w:ins w:id="1478" w:author="Chengheng Liao" w:date="2021-10-12T15:53:00Z"/>
                <w:rFonts w:ascii="Arial" w:eastAsiaTheme="minorEastAsia" w:hAnsi="Arial" w:cs="Arial"/>
                <w:sz w:val="20"/>
              </w:rPr>
            </w:pPr>
            <w:ins w:id="1479" w:author="Chengheng Liao" w:date="2021-10-12T15:53:00Z">
              <w:r w:rsidRPr="0028207A">
                <w:rPr>
                  <w:rFonts w:ascii="Arial" w:eastAsiaTheme="minorEastAsia" w:hAnsi="Arial" w:cs="Arial"/>
                  <w:sz w:val="20"/>
                </w:rPr>
                <w:t>11.42</w:t>
              </w:r>
            </w:ins>
          </w:p>
        </w:tc>
        <w:tc>
          <w:tcPr>
            <w:tcW w:w="978" w:type="dxa"/>
            <w:shd w:val="clear" w:color="auto" w:fill="auto"/>
            <w:tcMar>
              <w:top w:w="40" w:type="dxa"/>
              <w:left w:w="40" w:type="dxa"/>
              <w:bottom w:w="40" w:type="dxa"/>
              <w:right w:w="40" w:type="dxa"/>
            </w:tcMar>
            <w:vAlign w:val="bottom"/>
          </w:tcPr>
          <w:p w14:paraId="7960436F" w14:textId="77777777" w:rsidR="0028207A" w:rsidRPr="0028207A" w:rsidRDefault="0028207A" w:rsidP="0028207A">
            <w:pPr>
              <w:widowControl w:val="0"/>
              <w:spacing w:line="276" w:lineRule="auto"/>
              <w:jc w:val="center"/>
              <w:rPr>
                <w:ins w:id="1480" w:author="Chengheng Liao" w:date="2021-10-12T15:53:00Z"/>
                <w:rFonts w:ascii="Arial" w:eastAsiaTheme="minorEastAsia" w:hAnsi="Arial" w:cs="Arial"/>
                <w:sz w:val="20"/>
              </w:rPr>
            </w:pPr>
            <w:ins w:id="1481" w:author="Chengheng Liao" w:date="2021-10-12T15:53:00Z">
              <w:r w:rsidRPr="0028207A">
                <w:rPr>
                  <w:rFonts w:ascii="Arial" w:eastAsiaTheme="minorEastAsia" w:hAnsi="Arial" w:cs="Arial"/>
                  <w:sz w:val="20"/>
                </w:rPr>
                <w:t>7</w:t>
              </w:r>
            </w:ins>
          </w:p>
        </w:tc>
        <w:tc>
          <w:tcPr>
            <w:tcW w:w="1086" w:type="dxa"/>
            <w:tcBorders>
              <w:right w:val="single" w:sz="4" w:space="0" w:color="000000"/>
            </w:tcBorders>
            <w:vAlign w:val="bottom"/>
          </w:tcPr>
          <w:p w14:paraId="7D07EA8A" w14:textId="77777777" w:rsidR="0028207A" w:rsidRPr="0028207A" w:rsidRDefault="0028207A" w:rsidP="0028207A">
            <w:pPr>
              <w:widowControl w:val="0"/>
              <w:spacing w:line="276" w:lineRule="auto"/>
              <w:jc w:val="center"/>
              <w:rPr>
                <w:ins w:id="1482" w:author="Chengheng Liao" w:date="2021-10-12T15:53:00Z"/>
                <w:rFonts w:ascii="Arial" w:eastAsiaTheme="minorEastAsia" w:hAnsi="Arial" w:cs="Arial"/>
                <w:sz w:val="20"/>
              </w:rPr>
            </w:pPr>
            <w:ins w:id="1483" w:author="Chengheng Liao" w:date="2021-10-12T15:53:00Z">
              <w:r w:rsidRPr="0028207A">
                <w:rPr>
                  <w:rFonts w:ascii="Arial" w:eastAsiaTheme="minorEastAsia" w:hAnsi="Arial" w:cs="Arial"/>
                  <w:sz w:val="20"/>
                </w:rPr>
                <w:t>ARG 570</w:t>
              </w:r>
            </w:ins>
          </w:p>
        </w:tc>
        <w:tc>
          <w:tcPr>
            <w:tcW w:w="1086" w:type="dxa"/>
            <w:tcBorders>
              <w:left w:val="single" w:sz="4" w:space="0" w:color="000000"/>
              <w:right w:val="single" w:sz="4" w:space="0" w:color="000000"/>
            </w:tcBorders>
            <w:vAlign w:val="bottom"/>
          </w:tcPr>
          <w:p w14:paraId="33BD9BA8" w14:textId="77777777" w:rsidR="0028207A" w:rsidRPr="0028207A" w:rsidRDefault="0028207A" w:rsidP="0028207A">
            <w:pPr>
              <w:widowControl w:val="0"/>
              <w:spacing w:line="276" w:lineRule="auto"/>
              <w:jc w:val="center"/>
              <w:rPr>
                <w:ins w:id="1484" w:author="Chengheng Liao" w:date="2021-10-12T15:53:00Z"/>
                <w:rFonts w:ascii="Arial" w:eastAsiaTheme="minorEastAsia" w:hAnsi="Arial" w:cs="Arial"/>
                <w:sz w:val="20"/>
              </w:rPr>
            </w:pPr>
            <w:ins w:id="1485" w:author="Chengheng Liao" w:date="2021-10-12T15:53:00Z">
              <w:r w:rsidRPr="0028207A">
                <w:rPr>
                  <w:rFonts w:ascii="Arial" w:eastAsiaTheme="minorEastAsia" w:hAnsi="Arial" w:cs="Arial"/>
                  <w:sz w:val="20"/>
                </w:rPr>
                <w:t>9.25</w:t>
              </w:r>
            </w:ins>
          </w:p>
        </w:tc>
        <w:tc>
          <w:tcPr>
            <w:tcW w:w="997" w:type="dxa"/>
            <w:tcBorders>
              <w:left w:val="single" w:sz="4" w:space="0" w:color="000000"/>
            </w:tcBorders>
            <w:vAlign w:val="bottom"/>
          </w:tcPr>
          <w:p w14:paraId="0C0948B0" w14:textId="77777777" w:rsidR="0028207A" w:rsidRPr="0028207A" w:rsidRDefault="0028207A" w:rsidP="0028207A">
            <w:pPr>
              <w:widowControl w:val="0"/>
              <w:spacing w:line="276" w:lineRule="auto"/>
              <w:jc w:val="center"/>
              <w:rPr>
                <w:ins w:id="1486" w:author="Chengheng Liao" w:date="2021-10-12T15:53:00Z"/>
                <w:rFonts w:ascii="Arial" w:eastAsiaTheme="minorEastAsia" w:hAnsi="Arial" w:cs="Arial"/>
                <w:sz w:val="20"/>
              </w:rPr>
            </w:pPr>
            <w:ins w:id="1487" w:author="Chengheng Liao" w:date="2021-10-12T15:53:00Z">
              <w:r w:rsidRPr="0028207A">
                <w:rPr>
                  <w:rFonts w:ascii="Arial" w:eastAsiaTheme="minorEastAsia" w:hAnsi="Arial" w:cs="Arial"/>
                  <w:sz w:val="20"/>
                </w:rPr>
                <w:t>7</w:t>
              </w:r>
            </w:ins>
          </w:p>
        </w:tc>
        <w:tc>
          <w:tcPr>
            <w:tcW w:w="1086" w:type="dxa"/>
            <w:tcBorders>
              <w:left w:val="single" w:sz="4" w:space="0" w:color="000000"/>
              <w:right w:val="single" w:sz="4" w:space="0" w:color="000000"/>
            </w:tcBorders>
            <w:vAlign w:val="bottom"/>
          </w:tcPr>
          <w:p w14:paraId="5B363472" w14:textId="77777777" w:rsidR="0028207A" w:rsidRPr="0028207A" w:rsidRDefault="0028207A" w:rsidP="0028207A">
            <w:pPr>
              <w:widowControl w:val="0"/>
              <w:spacing w:line="276" w:lineRule="auto"/>
              <w:jc w:val="center"/>
              <w:rPr>
                <w:ins w:id="1488" w:author="Chengheng Liao" w:date="2021-10-12T15:53:00Z"/>
                <w:rFonts w:ascii="Arial" w:eastAsiaTheme="minorEastAsia" w:hAnsi="Arial" w:cs="Arial"/>
                <w:sz w:val="20"/>
              </w:rPr>
            </w:pPr>
            <w:ins w:id="1489" w:author="Chengheng Liao" w:date="2021-10-12T15:53:00Z">
              <w:r w:rsidRPr="0028207A">
                <w:rPr>
                  <w:rFonts w:ascii="Arial" w:eastAsiaTheme="minorEastAsia" w:hAnsi="Arial" w:cs="Arial"/>
                  <w:sz w:val="20"/>
                </w:rPr>
                <w:t>LYS 677</w:t>
              </w:r>
            </w:ins>
          </w:p>
        </w:tc>
        <w:tc>
          <w:tcPr>
            <w:tcW w:w="1086" w:type="dxa"/>
            <w:tcBorders>
              <w:left w:val="single" w:sz="4" w:space="0" w:color="000000"/>
              <w:right w:val="single" w:sz="4" w:space="0" w:color="000000"/>
            </w:tcBorders>
            <w:vAlign w:val="bottom"/>
          </w:tcPr>
          <w:p w14:paraId="4986CF35" w14:textId="77777777" w:rsidR="0028207A" w:rsidRPr="0028207A" w:rsidRDefault="0028207A" w:rsidP="0028207A">
            <w:pPr>
              <w:widowControl w:val="0"/>
              <w:spacing w:line="276" w:lineRule="auto"/>
              <w:jc w:val="center"/>
              <w:rPr>
                <w:ins w:id="1490" w:author="Chengheng Liao" w:date="2021-10-12T15:53:00Z"/>
                <w:rFonts w:ascii="Arial" w:eastAsiaTheme="minorEastAsia" w:hAnsi="Arial" w:cs="Arial"/>
                <w:sz w:val="20"/>
              </w:rPr>
            </w:pPr>
            <w:ins w:id="1491" w:author="Chengheng Liao" w:date="2021-10-12T15:53:00Z">
              <w:r w:rsidRPr="0028207A">
                <w:rPr>
                  <w:rFonts w:ascii="Arial" w:eastAsiaTheme="minorEastAsia" w:hAnsi="Arial" w:cs="Arial"/>
                  <w:sz w:val="20"/>
                </w:rPr>
                <w:t>23.47</w:t>
              </w:r>
            </w:ins>
          </w:p>
        </w:tc>
        <w:tc>
          <w:tcPr>
            <w:tcW w:w="997" w:type="dxa"/>
            <w:tcBorders>
              <w:left w:val="single" w:sz="4" w:space="0" w:color="000000"/>
            </w:tcBorders>
            <w:vAlign w:val="bottom"/>
          </w:tcPr>
          <w:p w14:paraId="53C7FD45" w14:textId="77777777" w:rsidR="0028207A" w:rsidRPr="0028207A" w:rsidRDefault="0028207A" w:rsidP="0028207A">
            <w:pPr>
              <w:widowControl w:val="0"/>
              <w:spacing w:line="276" w:lineRule="auto"/>
              <w:jc w:val="center"/>
              <w:rPr>
                <w:ins w:id="1492" w:author="Chengheng Liao" w:date="2021-10-12T15:53:00Z"/>
                <w:rFonts w:ascii="Arial" w:eastAsiaTheme="minorEastAsia" w:hAnsi="Arial" w:cs="Arial"/>
                <w:sz w:val="20"/>
              </w:rPr>
            </w:pPr>
            <w:ins w:id="1493" w:author="Chengheng Liao" w:date="2021-10-12T15:53:00Z">
              <w:r w:rsidRPr="0028207A">
                <w:rPr>
                  <w:rFonts w:ascii="Arial" w:eastAsiaTheme="minorEastAsia" w:hAnsi="Arial" w:cs="Arial"/>
                  <w:sz w:val="20"/>
                </w:rPr>
                <w:t>7</w:t>
              </w:r>
            </w:ins>
          </w:p>
        </w:tc>
      </w:tr>
      <w:tr w:rsidR="0028207A" w:rsidRPr="0028207A" w14:paraId="3FC94511" w14:textId="77777777" w:rsidTr="002A306B">
        <w:trPr>
          <w:trHeight w:val="245"/>
          <w:ins w:id="1494" w:author="Chengheng Liao" w:date="2021-10-12T15:53:00Z"/>
        </w:trPr>
        <w:tc>
          <w:tcPr>
            <w:tcW w:w="1000" w:type="dxa"/>
            <w:shd w:val="clear" w:color="auto" w:fill="auto"/>
            <w:tcMar>
              <w:top w:w="40" w:type="dxa"/>
              <w:left w:w="40" w:type="dxa"/>
              <w:bottom w:w="40" w:type="dxa"/>
              <w:right w:w="40" w:type="dxa"/>
            </w:tcMar>
            <w:vAlign w:val="bottom"/>
          </w:tcPr>
          <w:p w14:paraId="135438EC" w14:textId="77777777" w:rsidR="0028207A" w:rsidRPr="0028207A" w:rsidRDefault="0028207A" w:rsidP="0028207A">
            <w:pPr>
              <w:widowControl w:val="0"/>
              <w:spacing w:line="276" w:lineRule="auto"/>
              <w:jc w:val="center"/>
              <w:rPr>
                <w:ins w:id="1495" w:author="Chengheng Liao" w:date="2021-10-12T15:53:00Z"/>
                <w:rFonts w:ascii="Arial" w:eastAsiaTheme="minorEastAsia" w:hAnsi="Arial" w:cs="Arial"/>
                <w:sz w:val="20"/>
              </w:rPr>
            </w:pPr>
            <w:ins w:id="1496" w:author="Chengheng Liao" w:date="2021-10-12T15:53:00Z">
              <w:r w:rsidRPr="0028207A">
                <w:rPr>
                  <w:rFonts w:ascii="Arial" w:eastAsiaTheme="minorEastAsia" w:hAnsi="Arial" w:cs="Arial"/>
                  <w:sz w:val="20"/>
                </w:rPr>
                <w:t>TYR 492</w:t>
              </w:r>
            </w:ins>
          </w:p>
        </w:tc>
        <w:tc>
          <w:tcPr>
            <w:tcW w:w="1002" w:type="dxa"/>
            <w:shd w:val="clear" w:color="auto" w:fill="auto"/>
            <w:tcMar>
              <w:top w:w="40" w:type="dxa"/>
              <w:left w:w="40" w:type="dxa"/>
              <w:bottom w:w="40" w:type="dxa"/>
              <w:right w:w="40" w:type="dxa"/>
            </w:tcMar>
            <w:vAlign w:val="bottom"/>
          </w:tcPr>
          <w:p w14:paraId="21187FD7" w14:textId="77777777" w:rsidR="0028207A" w:rsidRPr="0028207A" w:rsidRDefault="0028207A" w:rsidP="0028207A">
            <w:pPr>
              <w:widowControl w:val="0"/>
              <w:spacing w:line="276" w:lineRule="auto"/>
              <w:jc w:val="center"/>
              <w:rPr>
                <w:ins w:id="1497" w:author="Chengheng Liao" w:date="2021-10-12T15:53:00Z"/>
                <w:rFonts w:ascii="Arial" w:eastAsiaTheme="minorEastAsia" w:hAnsi="Arial" w:cs="Arial"/>
                <w:sz w:val="20"/>
              </w:rPr>
            </w:pPr>
            <w:ins w:id="1498" w:author="Chengheng Liao" w:date="2021-10-12T15:53:00Z">
              <w:r w:rsidRPr="0028207A">
                <w:rPr>
                  <w:rFonts w:ascii="Arial" w:eastAsiaTheme="minorEastAsia" w:hAnsi="Arial" w:cs="Arial"/>
                  <w:sz w:val="20"/>
                </w:rPr>
                <w:t>9.58</w:t>
              </w:r>
            </w:ins>
          </w:p>
        </w:tc>
        <w:tc>
          <w:tcPr>
            <w:tcW w:w="978" w:type="dxa"/>
            <w:shd w:val="clear" w:color="auto" w:fill="auto"/>
            <w:tcMar>
              <w:top w:w="40" w:type="dxa"/>
              <w:left w:w="40" w:type="dxa"/>
              <w:bottom w:w="40" w:type="dxa"/>
              <w:right w:w="40" w:type="dxa"/>
            </w:tcMar>
            <w:vAlign w:val="bottom"/>
          </w:tcPr>
          <w:p w14:paraId="43ED273C" w14:textId="77777777" w:rsidR="0028207A" w:rsidRPr="0028207A" w:rsidRDefault="0028207A" w:rsidP="0028207A">
            <w:pPr>
              <w:widowControl w:val="0"/>
              <w:spacing w:line="276" w:lineRule="auto"/>
              <w:jc w:val="center"/>
              <w:rPr>
                <w:ins w:id="1499" w:author="Chengheng Liao" w:date="2021-10-12T15:53:00Z"/>
                <w:rFonts w:ascii="Arial" w:eastAsiaTheme="minorEastAsia" w:hAnsi="Arial" w:cs="Arial"/>
                <w:sz w:val="20"/>
              </w:rPr>
            </w:pPr>
            <w:ins w:id="1500" w:author="Chengheng Liao" w:date="2021-10-12T15:53:00Z">
              <w:r w:rsidRPr="0028207A">
                <w:rPr>
                  <w:rFonts w:ascii="Arial" w:eastAsiaTheme="minorEastAsia" w:hAnsi="Arial" w:cs="Arial"/>
                  <w:sz w:val="20"/>
                </w:rPr>
                <w:t>5</w:t>
              </w:r>
            </w:ins>
          </w:p>
        </w:tc>
        <w:tc>
          <w:tcPr>
            <w:tcW w:w="1086" w:type="dxa"/>
            <w:tcBorders>
              <w:right w:val="single" w:sz="4" w:space="0" w:color="000000"/>
            </w:tcBorders>
            <w:vAlign w:val="bottom"/>
          </w:tcPr>
          <w:p w14:paraId="7C06F140" w14:textId="77777777" w:rsidR="0028207A" w:rsidRPr="0028207A" w:rsidRDefault="0028207A" w:rsidP="0028207A">
            <w:pPr>
              <w:widowControl w:val="0"/>
              <w:spacing w:line="276" w:lineRule="auto"/>
              <w:jc w:val="center"/>
              <w:rPr>
                <w:ins w:id="1501" w:author="Chengheng Liao" w:date="2021-10-12T15:53:00Z"/>
                <w:rFonts w:ascii="Arial" w:eastAsiaTheme="minorEastAsia" w:hAnsi="Arial" w:cs="Arial"/>
                <w:sz w:val="20"/>
              </w:rPr>
            </w:pPr>
            <w:ins w:id="1502" w:author="Chengheng Liao" w:date="2021-10-12T15:53:00Z">
              <w:r w:rsidRPr="0028207A">
                <w:rPr>
                  <w:rFonts w:ascii="Arial" w:eastAsiaTheme="minorEastAsia" w:hAnsi="Arial" w:cs="Arial"/>
                  <w:sz w:val="20"/>
                </w:rPr>
                <w:t>TRP 576</w:t>
              </w:r>
            </w:ins>
          </w:p>
        </w:tc>
        <w:tc>
          <w:tcPr>
            <w:tcW w:w="1086" w:type="dxa"/>
            <w:tcBorders>
              <w:left w:val="single" w:sz="4" w:space="0" w:color="000000"/>
              <w:right w:val="single" w:sz="4" w:space="0" w:color="000000"/>
            </w:tcBorders>
            <w:vAlign w:val="bottom"/>
          </w:tcPr>
          <w:p w14:paraId="316216E4" w14:textId="77777777" w:rsidR="0028207A" w:rsidRPr="0028207A" w:rsidRDefault="0028207A" w:rsidP="0028207A">
            <w:pPr>
              <w:widowControl w:val="0"/>
              <w:spacing w:line="276" w:lineRule="auto"/>
              <w:jc w:val="center"/>
              <w:rPr>
                <w:ins w:id="1503" w:author="Chengheng Liao" w:date="2021-10-12T15:53:00Z"/>
                <w:rFonts w:ascii="Arial" w:eastAsiaTheme="minorEastAsia" w:hAnsi="Arial" w:cs="Arial"/>
                <w:sz w:val="20"/>
              </w:rPr>
            </w:pPr>
            <w:ins w:id="1504" w:author="Chengheng Liao" w:date="2021-10-12T15:53:00Z">
              <w:r w:rsidRPr="0028207A">
                <w:rPr>
                  <w:rFonts w:ascii="Arial" w:eastAsiaTheme="minorEastAsia" w:hAnsi="Arial" w:cs="Arial"/>
                  <w:sz w:val="20"/>
                </w:rPr>
                <w:t>7.55</w:t>
              </w:r>
            </w:ins>
          </w:p>
        </w:tc>
        <w:tc>
          <w:tcPr>
            <w:tcW w:w="997" w:type="dxa"/>
            <w:tcBorders>
              <w:left w:val="single" w:sz="4" w:space="0" w:color="000000"/>
            </w:tcBorders>
            <w:vAlign w:val="bottom"/>
          </w:tcPr>
          <w:p w14:paraId="1B14FF5F" w14:textId="77777777" w:rsidR="0028207A" w:rsidRPr="0028207A" w:rsidRDefault="0028207A" w:rsidP="0028207A">
            <w:pPr>
              <w:widowControl w:val="0"/>
              <w:spacing w:line="276" w:lineRule="auto"/>
              <w:jc w:val="center"/>
              <w:rPr>
                <w:ins w:id="1505" w:author="Chengheng Liao" w:date="2021-10-12T15:53:00Z"/>
                <w:rFonts w:ascii="Arial" w:eastAsiaTheme="minorEastAsia" w:hAnsi="Arial" w:cs="Arial"/>
                <w:sz w:val="20"/>
              </w:rPr>
            </w:pPr>
            <w:ins w:id="1506" w:author="Chengheng Liao" w:date="2021-10-12T15:53:00Z">
              <w:r w:rsidRPr="0028207A">
                <w:rPr>
                  <w:rFonts w:ascii="Arial" w:eastAsiaTheme="minorEastAsia" w:hAnsi="Arial" w:cs="Arial"/>
                  <w:sz w:val="20"/>
                </w:rPr>
                <w:t>9</w:t>
              </w:r>
            </w:ins>
          </w:p>
        </w:tc>
        <w:tc>
          <w:tcPr>
            <w:tcW w:w="1086" w:type="dxa"/>
            <w:tcBorders>
              <w:left w:val="single" w:sz="4" w:space="0" w:color="000000"/>
              <w:right w:val="single" w:sz="4" w:space="0" w:color="000000"/>
            </w:tcBorders>
            <w:vAlign w:val="bottom"/>
          </w:tcPr>
          <w:p w14:paraId="0F95B17D" w14:textId="77777777" w:rsidR="0028207A" w:rsidRPr="0028207A" w:rsidRDefault="0028207A" w:rsidP="0028207A">
            <w:pPr>
              <w:widowControl w:val="0"/>
              <w:spacing w:line="276" w:lineRule="auto"/>
              <w:jc w:val="center"/>
              <w:rPr>
                <w:ins w:id="1507" w:author="Chengheng Liao" w:date="2021-10-12T15:53:00Z"/>
                <w:rFonts w:ascii="Arial" w:eastAsiaTheme="minorEastAsia" w:hAnsi="Arial" w:cs="Arial"/>
                <w:sz w:val="20"/>
              </w:rPr>
            </w:pPr>
            <w:ins w:id="1508" w:author="Chengheng Liao" w:date="2021-10-12T15:53:00Z">
              <w:r w:rsidRPr="0028207A">
                <w:rPr>
                  <w:rFonts w:ascii="Arial" w:eastAsiaTheme="minorEastAsia" w:hAnsi="Arial" w:cs="Arial"/>
                  <w:sz w:val="20"/>
                </w:rPr>
                <w:t>TRP 652</w:t>
              </w:r>
            </w:ins>
          </w:p>
        </w:tc>
        <w:tc>
          <w:tcPr>
            <w:tcW w:w="1086" w:type="dxa"/>
            <w:tcBorders>
              <w:left w:val="single" w:sz="4" w:space="0" w:color="000000"/>
              <w:right w:val="single" w:sz="4" w:space="0" w:color="000000"/>
            </w:tcBorders>
            <w:vAlign w:val="bottom"/>
          </w:tcPr>
          <w:p w14:paraId="7CC6B0F1" w14:textId="77777777" w:rsidR="0028207A" w:rsidRPr="0028207A" w:rsidRDefault="0028207A" w:rsidP="0028207A">
            <w:pPr>
              <w:widowControl w:val="0"/>
              <w:spacing w:line="276" w:lineRule="auto"/>
              <w:jc w:val="center"/>
              <w:rPr>
                <w:ins w:id="1509" w:author="Chengheng Liao" w:date="2021-10-12T15:53:00Z"/>
                <w:rFonts w:ascii="Arial" w:eastAsiaTheme="minorEastAsia" w:hAnsi="Arial" w:cs="Arial"/>
                <w:sz w:val="20"/>
              </w:rPr>
            </w:pPr>
            <w:ins w:id="1510" w:author="Chengheng Liao" w:date="2021-10-12T15:53:00Z">
              <w:r w:rsidRPr="0028207A">
                <w:rPr>
                  <w:rFonts w:ascii="Arial" w:eastAsiaTheme="minorEastAsia" w:hAnsi="Arial" w:cs="Arial"/>
                  <w:sz w:val="20"/>
                </w:rPr>
                <w:t>15.53</w:t>
              </w:r>
            </w:ins>
          </w:p>
        </w:tc>
        <w:tc>
          <w:tcPr>
            <w:tcW w:w="997" w:type="dxa"/>
            <w:tcBorders>
              <w:left w:val="single" w:sz="4" w:space="0" w:color="000000"/>
            </w:tcBorders>
            <w:vAlign w:val="bottom"/>
          </w:tcPr>
          <w:p w14:paraId="6D7F1804" w14:textId="77777777" w:rsidR="0028207A" w:rsidRPr="0028207A" w:rsidRDefault="0028207A" w:rsidP="0028207A">
            <w:pPr>
              <w:widowControl w:val="0"/>
              <w:spacing w:line="276" w:lineRule="auto"/>
              <w:jc w:val="center"/>
              <w:rPr>
                <w:ins w:id="1511" w:author="Chengheng Liao" w:date="2021-10-12T15:53:00Z"/>
                <w:rFonts w:ascii="Arial" w:eastAsiaTheme="minorEastAsia" w:hAnsi="Arial" w:cs="Arial"/>
                <w:sz w:val="20"/>
              </w:rPr>
            </w:pPr>
            <w:ins w:id="1512" w:author="Chengheng Liao" w:date="2021-10-12T15:53:00Z">
              <w:r w:rsidRPr="0028207A">
                <w:rPr>
                  <w:rFonts w:ascii="Arial" w:eastAsiaTheme="minorEastAsia" w:hAnsi="Arial" w:cs="Arial"/>
                  <w:sz w:val="20"/>
                </w:rPr>
                <w:t>4</w:t>
              </w:r>
            </w:ins>
          </w:p>
        </w:tc>
      </w:tr>
      <w:tr w:rsidR="0028207A" w:rsidRPr="0028207A" w14:paraId="233A44AB" w14:textId="77777777" w:rsidTr="002A306B">
        <w:trPr>
          <w:trHeight w:val="245"/>
          <w:ins w:id="1513" w:author="Chengheng Liao" w:date="2021-10-12T15:53:00Z"/>
        </w:trPr>
        <w:tc>
          <w:tcPr>
            <w:tcW w:w="1000" w:type="dxa"/>
            <w:shd w:val="clear" w:color="auto" w:fill="auto"/>
            <w:tcMar>
              <w:top w:w="40" w:type="dxa"/>
              <w:left w:w="40" w:type="dxa"/>
              <w:bottom w:w="40" w:type="dxa"/>
              <w:right w:w="40" w:type="dxa"/>
            </w:tcMar>
            <w:vAlign w:val="bottom"/>
          </w:tcPr>
          <w:p w14:paraId="276B8182" w14:textId="77777777" w:rsidR="0028207A" w:rsidRPr="0028207A" w:rsidRDefault="0028207A" w:rsidP="0028207A">
            <w:pPr>
              <w:widowControl w:val="0"/>
              <w:spacing w:line="276" w:lineRule="auto"/>
              <w:jc w:val="center"/>
              <w:rPr>
                <w:ins w:id="1514" w:author="Chengheng Liao" w:date="2021-10-12T15:53:00Z"/>
                <w:rFonts w:ascii="Arial" w:eastAsiaTheme="minorEastAsia" w:hAnsi="Arial" w:cs="Arial"/>
                <w:sz w:val="20"/>
              </w:rPr>
            </w:pPr>
            <w:ins w:id="1515" w:author="Chengheng Liao" w:date="2021-10-12T15:53:00Z">
              <w:r w:rsidRPr="0028207A">
                <w:rPr>
                  <w:rFonts w:ascii="Arial" w:eastAsiaTheme="minorEastAsia" w:hAnsi="Arial" w:cs="Arial"/>
                  <w:sz w:val="20"/>
                </w:rPr>
                <w:t>ARG 480</w:t>
              </w:r>
            </w:ins>
          </w:p>
        </w:tc>
        <w:tc>
          <w:tcPr>
            <w:tcW w:w="1002" w:type="dxa"/>
            <w:shd w:val="clear" w:color="auto" w:fill="auto"/>
            <w:tcMar>
              <w:top w:w="40" w:type="dxa"/>
              <w:left w:w="40" w:type="dxa"/>
              <w:bottom w:w="40" w:type="dxa"/>
              <w:right w:w="40" w:type="dxa"/>
            </w:tcMar>
            <w:vAlign w:val="bottom"/>
          </w:tcPr>
          <w:p w14:paraId="62541404" w14:textId="77777777" w:rsidR="0028207A" w:rsidRPr="0028207A" w:rsidRDefault="0028207A" w:rsidP="0028207A">
            <w:pPr>
              <w:widowControl w:val="0"/>
              <w:spacing w:line="276" w:lineRule="auto"/>
              <w:jc w:val="center"/>
              <w:rPr>
                <w:ins w:id="1516" w:author="Chengheng Liao" w:date="2021-10-12T15:53:00Z"/>
                <w:rFonts w:ascii="Arial" w:eastAsiaTheme="minorEastAsia" w:hAnsi="Arial" w:cs="Arial"/>
                <w:sz w:val="20"/>
              </w:rPr>
            </w:pPr>
            <w:ins w:id="1517" w:author="Chengheng Liao" w:date="2021-10-12T15:53:00Z">
              <w:r w:rsidRPr="0028207A">
                <w:rPr>
                  <w:rFonts w:ascii="Arial" w:eastAsiaTheme="minorEastAsia" w:hAnsi="Arial" w:cs="Arial"/>
                  <w:sz w:val="20"/>
                </w:rPr>
                <w:t>8.67</w:t>
              </w:r>
            </w:ins>
          </w:p>
        </w:tc>
        <w:tc>
          <w:tcPr>
            <w:tcW w:w="978" w:type="dxa"/>
            <w:shd w:val="clear" w:color="auto" w:fill="auto"/>
            <w:tcMar>
              <w:top w:w="40" w:type="dxa"/>
              <w:left w:w="40" w:type="dxa"/>
              <w:bottom w:w="40" w:type="dxa"/>
              <w:right w:w="40" w:type="dxa"/>
            </w:tcMar>
            <w:vAlign w:val="bottom"/>
          </w:tcPr>
          <w:p w14:paraId="4E90DBB5" w14:textId="77777777" w:rsidR="0028207A" w:rsidRPr="0028207A" w:rsidRDefault="0028207A" w:rsidP="0028207A">
            <w:pPr>
              <w:widowControl w:val="0"/>
              <w:spacing w:line="276" w:lineRule="auto"/>
              <w:jc w:val="center"/>
              <w:rPr>
                <w:ins w:id="1518" w:author="Chengheng Liao" w:date="2021-10-12T15:53:00Z"/>
                <w:rFonts w:ascii="Arial" w:eastAsiaTheme="minorEastAsia" w:hAnsi="Arial" w:cs="Arial"/>
                <w:sz w:val="20"/>
              </w:rPr>
            </w:pPr>
            <w:ins w:id="1519" w:author="Chengheng Liao" w:date="2021-10-12T15:53:00Z">
              <w:r w:rsidRPr="0028207A">
                <w:rPr>
                  <w:rFonts w:ascii="Arial" w:eastAsiaTheme="minorEastAsia" w:hAnsi="Arial" w:cs="Arial"/>
                  <w:sz w:val="20"/>
                </w:rPr>
                <w:t>8</w:t>
              </w:r>
            </w:ins>
          </w:p>
        </w:tc>
        <w:tc>
          <w:tcPr>
            <w:tcW w:w="1086" w:type="dxa"/>
            <w:tcBorders>
              <w:right w:val="single" w:sz="4" w:space="0" w:color="000000"/>
            </w:tcBorders>
            <w:vAlign w:val="bottom"/>
          </w:tcPr>
          <w:p w14:paraId="26498B11" w14:textId="77777777" w:rsidR="0028207A" w:rsidRPr="0028207A" w:rsidRDefault="0028207A" w:rsidP="0028207A">
            <w:pPr>
              <w:widowControl w:val="0"/>
              <w:spacing w:line="276" w:lineRule="auto"/>
              <w:jc w:val="center"/>
              <w:rPr>
                <w:ins w:id="1520" w:author="Chengheng Liao" w:date="2021-10-12T15:53:00Z"/>
                <w:rFonts w:ascii="Arial" w:eastAsiaTheme="minorEastAsia" w:hAnsi="Arial" w:cs="Arial"/>
                <w:sz w:val="20"/>
              </w:rPr>
            </w:pPr>
            <w:ins w:id="1521" w:author="Chengheng Liao" w:date="2021-10-12T15:53:00Z">
              <w:r w:rsidRPr="0028207A">
                <w:rPr>
                  <w:rFonts w:ascii="Arial" w:eastAsiaTheme="minorEastAsia" w:hAnsi="Arial" w:cs="Arial"/>
                  <w:sz w:val="20"/>
                </w:rPr>
                <w:t>ASP 585</w:t>
              </w:r>
            </w:ins>
          </w:p>
        </w:tc>
        <w:tc>
          <w:tcPr>
            <w:tcW w:w="1086" w:type="dxa"/>
            <w:tcBorders>
              <w:left w:val="single" w:sz="4" w:space="0" w:color="000000"/>
              <w:right w:val="single" w:sz="4" w:space="0" w:color="000000"/>
            </w:tcBorders>
            <w:vAlign w:val="bottom"/>
          </w:tcPr>
          <w:p w14:paraId="6E68DC9F" w14:textId="77777777" w:rsidR="0028207A" w:rsidRPr="0028207A" w:rsidRDefault="0028207A" w:rsidP="0028207A">
            <w:pPr>
              <w:widowControl w:val="0"/>
              <w:spacing w:line="276" w:lineRule="auto"/>
              <w:jc w:val="center"/>
              <w:rPr>
                <w:ins w:id="1522" w:author="Chengheng Liao" w:date="2021-10-12T15:53:00Z"/>
                <w:rFonts w:ascii="Arial" w:eastAsiaTheme="minorEastAsia" w:hAnsi="Arial" w:cs="Arial"/>
                <w:sz w:val="20"/>
              </w:rPr>
            </w:pPr>
            <w:ins w:id="1523" w:author="Chengheng Liao" w:date="2021-10-12T15:53:00Z">
              <w:r w:rsidRPr="0028207A">
                <w:rPr>
                  <w:rFonts w:ascii="Arial" w:eastAsiaTheme="minorEastAsia" w:hAnsi="Arial" w:cs="Arial"/>
                  <w:sz w:val="20"/>
                </w:rPr>
                <w:t>4.70</w:t>
              </w:r>
            </w:ins>
          </w:p>
        </w:tc>
        <w:tc>
          <w:tcPr>
            <w:tcW w:w="997" w:type="dxa"/>
            <w:tcBorders>
              <w:left w:val="single" w:sz="4" w:space="0" w:color="000000"/>
            </w:tcBorders>
            <w:vAlign w:val="bottom"/>
          </w:tcPr>
          <w:p w14:paraId="47E4AA9C" w14:textId="77777777" w:rsidR="0028207A" w:rsidRPr="0028207A" w:rsidRDefault="0028207A" w:rsidP="0028207A">
            <w:pPr>
              <w:widowControl w:val="0"/>
              <w:spacing w:line="276" w:lineRule="auto"/>
              <w:jc w:val="center"/>
              <w:rPr>
                <w:ins w:id="1524" w:author="Chengheng Liao" w:date="2021-10-12T15:53:00Z"/>
                <w:rFonts w:ascii="Arial" w:eastAsiaTheme="minorEastAsia" w:hAnsi="Arial" w:cs="Arial"/>
                <w:sz w:val="20"/>
              </w:rPr>
            </w:pPr>
            <w:ins w:id="1525" w:author="Chengheng Liao" w:date="2021-10-12T15:53:00Z">
              <w:r w:rsidRPr="0028207A">
                <w:rPr>
                  <w:rFonts w:ascii="Arial" w:eastAsiaTheme="minorEastAsia" w:hAnsi="Arial" w:cs="Arial"/>
                  <w:sz w:val="20"/>
                </w:rPr>
                <w:t>7</w:t>
              </w:r>
            </w:ins>
          </w:p>
        </w:tc>
        <w:tc>
          <w:tcPr>
            <w:tcW w:w="1086" w:type="dxa"/>
            <w:tcBorders>
              <w:left w:val="single" w:sz="4" w:space="0" w:color="000000"/>
              <w:right w:val="single" w:sz="4" w:space="0" w:color="000000"/>
            </w:tcBorders>
            <w:vAlign w:val="bottom"/>
          </w:tcPr>
          <w:p w14:paraId="2A71FD69" w14:textId="77777777" w:rsidR="0028207A" w:rsidRPr="0028207A" w:rsidRDefault="0028207A" w:rsidP="0028207A">
            <w:pPr>
              <w:widowControl w:val="0"/>
              <w:spacing w:line="276" w:lineRule="auto"/>
              <w:jc w:val="center"/>
              <w:rPr>
                <w:ins w:id="1526" w:author="Chengheng Liao" w:date="2021-10-12T15:53:00Z"/>
                <w:rFonts w:ascii="Arial" w:eastAsiaTheme="minorEastAsia" w:hAnsi="Arial" w:cs="Arial"/>
                <w:sz w:val="20"/>
              </w:rPr>
            </w:pPr>
            <w:ins w:id="1527" w:author="Chengheng Liao" w:date="2021-10-12T15:53:00Z">
              <w:r w:rsidRPr="0028207A">
                <w:rPr>
                  <w:rFonts w:ascii="Arial" w:eastAsiaTheme="minorEastAsia" w:hAnsi="Arial" w:cs="Arial"/>
                  <w:sz w:val="20"/>
                </w:rPr>
                <w:t>TRP 675</w:t>
              </w:r>
            </w:ins>
          </w:p>
        </w:tc>
        <w:tc>
          <w:tcPr>
            <w:tcW w:w="1086" w:type="dxa"/>
            <w:tcBorders>
              <w:left w:val="single" w:sz="4" w:space="0" w:color="000000"/>
              <w:right w:val="single" w:sz="4" w:space="0" w:color="000000"/>
            </w:tcBorders>
            <w:vAlign w:val="bottom"/>
          </w:tcPr>
          <w:p w14:paraId="72137DB5" w14:textId="77777777" w:rsidR="0028207A" w:rsidRPr="0028207A" w:rsidRDefault="0028207A" w:rsidP="0028207A">
            <w:pPr>
              <w:widowControl w:val="0"/>
              <w:spacing w:line="276" w:lineRule="auto"/>
              <w:jc w:val="center"/>
              <w:rPr>
                <w:ins w:id="1528" w:author="Chengheng Liao" w:date="2021-10-12T15:53:00Z"/>
                <w:rFonts w:ascii="Arial" w:eastAsiaTheme="minorEastAsia" w:hAnsi="Arial" w:cs="Arial"/>
                <w:sz w:val="20"/>
              </w:rPr>
            </w:pPr>
            <w:ins w:id="1529" w:author="Chengheng Liao" w:date="2021-10-12T15:53:00Z">
              <w:r w:rsidRPr="0028207A">
                <w:rPr>
                  <w:rFonts w:ascii="Arial" w:eastAsiaTheme="minorEastAsia" w:hAnsi="Arial" w:cs="Arial"/>
                  <w:sz w:val="20"/>
                </w:rPr>
                <w:t>10.13</w:t>
              </w:r>
            </w:ins>
          </w:p>
        </w:tc>
        <w:tc>
          <w:tcPr>
            <w:tcW w:w="997" w:type="dxa"/>
            <w:tcBorders>
              <w:left w:val="single" w:sz="4" w:space="0" w:color="000000"/>
            </w:tcBorders>
            <w:vAlign w:val="bottom"/>
          </w:tcPr>
          <w:p w14:paraId="70CA7D6A" w14:textId="77777777" w:rsidR="0028207A" w:rsidRPr="0028207A" w:rsidRDefault="0028207A" w:rsidP="0028207A">
            <w:pPr>
              <w:widowControl w:val="0"/>
              <w:spacing w:line="276" w:lineRule="auto"/>
              <w:jc w:val="center"/>
              <w:rPr>
                <w:ins w:id="1530" w:author="Chengheng Liao" w:date="2021-10-12T15:53:00Z"/>
                <w:rFonts w:ascii="Arial" w:eastAsiaTheme="minorEastAsia" w:hAnsi="Arial" w:cs="Arial"/>
                <w:sz w:val="20"/>
              </w:rPr>
            </w:pPr>
            <w:ins w:id="1531" w:author="Chengheng Liao" w:date="2021-10-12T15:53:00Z">
              <w:r w:rsidRPr="0028207A">
                <w:rPr>
                  <w:rFonts w:ascii="Arial" w:eastAsiaTheme="minorEastAsia" w:hAnsi="Arial" w:cs="Arial"/>
                  <w:sz w:val="20"/>
                </w:rPr>
                <w:t>9</w:t>
              </w:r>
            </w:ins>
          </w:p>
        </w:tc>
      </w:tr>
      <w:tr w:rsidR="0028207A" w:rsidRPr="0028207A" w14:paraId="60C1A26C" w14:textId="77777777" w:rsidTr="002A306B">
        <w:trPr>
          <w:trHeight w:val="245"/>
          <w:ins w:id="1532" w:author="Chengheng Liao" w:date="2021-10-12T15:53:00Z"/>
        </w:trPr>
        <w:tc>
          <w:tcPr>
            <w:tcW w:w="1000" w:type="dxa"/>
            <w:shd w:val="clear" w:color="auto" w:fill="auto"/>
            <w:tcMar>
              <w:top w:w="40" w:type="dxa"/>
              <w:left w:w="40" w:type="dxa"/>
              <w:bottom w:w="40" w:type="dxa"/>
              <w:right w:w="40" w:type="dxa"/>
            </w:tcMar>
            <w:vAlign w:val="bottom"/>
          </w:tcPr>
          <w:p w14:paraId="0D692306" w14:textId="77777777" w:rsidR="0028207A" w:rsidRPr="0028207A" w:rsidRDefault="0028207A" w:rsidP="0028207A">
            <w:pPr>
              <w:widowControl w:val="0"/>
              <w:spacing w:line="276" w:lineRule="auto"/>
              <w:jc w:val="center"/>
              <w:rPr>
                <w:ins w:id="1533" w:author="Chengheng Liao" w:date="2021-10-12T15:53:00Z"/>
                <w:rFonts w:ascii="Arial" w:eastAsiaTheme="minorEastAsia" w:hAnsi="Arial" w:cs="Arial"/>
                <w:sz w:val="20"/>
              </w:rPr>
            </w:pPr>
            <w:ins w:id="1534" w:author="Chengheng Liao" w:date="2021-10-12T15:53:00Z">
              <w:r w:rsidRPr="0028207A">
                <w:rPr>
                  <w:rFonts w:ascii="Arial" w:eastAsiaTheme="minorEastAsia" w:hAnsi="Arial" w:cs="Arial"/>
                  <w:sz w:val="20"/>
                </w:rPr>
                <w:t>TRP 486</w:t>
              </w:r>
            </w:ins>
          </w:p>
        </w:tc>
        <w:tc>
          <w:tcPr>
            <w:tcW w:w="1002" w:type="dxa"/>
            <w:shd w:val="clear" w:color="auto" w:fill="auto"/>
            <w:tcMar>
              <w:top w:w="40" w:type="dxa"/>
              <w:left w:w="40" w:type="dxa"/>
              <w:bottom w:w="40" w:type="dxa"/>
              <w:right w:w="40" w:type="dxa"/>
            </w:tcMar>
            <w:vAlign w:val="bottom"/>
          </w:tcPr>
          <w:p w14:paraId="15715AEC" w14:textId="77777777" w:rsidR="0028207A" w:rsidRPr="0028207A" w:rsidRDefault="0028207A" w:rsidP="0028207A">
            <w:pPr>
              <w:widowControl w:val="0"/>
              <w:spacing w:line="276" w:lineRule="auto"/>
              <w:jc w:val="center"/>
              <w:rPr>
                <w:ins w:id="1535" w:author="Chengheng Liao" w:date="2021-10-12T15:53:00Z"/>
                <w:rFonts w:ascii="Arial" w:eastAsiaTheme="minorEastAsia" w:hAnsi="Arial" w:cs="Arial"/>
                <w:sz w:val="20"/>
              </w:rPr>
            </w:pPr>
            <w:ins w:id="1536" w:author="Chengheng Liao" w:date="2021-10-12T15:53:00Z">
              <w:r w:rsidRPr="0028207A">
                <w:rPr>
                  <w:rFonts w:ascii="Arial" w:eastAsiaTheme="minorEastAsia" w:hAnsi="Arial" w:cs="Arial"/>
                  <w:sz w:val="20"/>
                </w:rPr>
                <w:t>7.42</w:t>
              </w:r>
            </w:ins>
          </w:p>
        </w:tc>
        <w:tc>
          <w:tcPr>
            <w:tcW w:w="978" w:type="dxa"/>
            <w:shd w:val="clear" w:color="auto" w:fill="auto"/>
            <w:tcMar>
              <w:top w:w="40" w:type="dxa"/>
              <w:left w:w="40" w:type="dxa"/>
              <w:bottom w:w="40" w:type="dxa"/>
              <w:right w:w="40" w:type="dxa"/>
            </w:tcMar>
            <w:vAlign w:val="bottom"/>
          </w:tcPr>
          <w:p w14:paraId="38B9DCFC" w14:textId="77777777" w:rsidR="0028207A" w:rsidRPr="0028207A" w:rsidRDefault="0028207A" w:rsidP="0028207A">
            <w:pPr>
              <w:widowControl w:val="0"/>
              <w:spacing w:line="276" w:lineRule="auto"/>
              <w:jc w:val="center"/>
              <w:rPr>
                <w:ins w:id="1537" w:author="Chengheng Liao" w:date="2021-10-12T15:53:00Z"/>
                <w:rFonts w:ascii="Arial" w:eastAsiaTheme="minorEastAsia" w:hAnsi="Arial" w:cs="Arial"/>
                <w:sz w:val="20"/>
              </w:rPr>
            </w:pPr>
            <w:ins w:id="1538" w:author="Chengheng Liao" w:date="2021-10-12T15:53:00Z">
              <w:r w:rsidRPr="0028207A">
                <w:rPr>
                  <w:rFonts w:ascii="Arial" w:eastAsiaTheme="minorEastAsia" w:hAnsi="Arial" w:cs="Arial"/>
                  <w:sz w:val="20"/>
                </w:rPr>
                <w:t>9</w:t>
              </w:r>
            </w:ins>
          </w:p>
        </w:tc>
        <w:tc>
          <w:tcPr>
            <w:tcW w:w="1086" w:type="dxa"/>
            <w:tcBorders>
              <w:right w:val="single" w:sz="4" w:space="0" w:color="000000"/>
            </w:tcBorders>
            <w:vAlign w:val="bottom"/>
          </w:tcPr>
          <w:p w14:paraId="4D5F93CD" w14:textId="77777777" w:rsidR="0028207A" w:rsidRPr="0028207A" w:rsidRDefault="0028207A" w:rsidP="0028207A">
            <w:pPr>
              <w:widowControl w:val="0"/>
              <w:spacing w:line="276" w:lineRule="auto"/>
              <w:jc w:val="center"/>
              <w:rPr>
                <w:ins w:id="1539" w:author="Chengheng Liao" w:date="2021-10-12T15:53:00Z"/>
                <w:rFonts w:ascii="Arial" w:eastAsiaTheme="minorEastAsia" w:hAnsi="Arial" w:cs="Arial"/>
                <w:sz w:val="20"/>
              </w:rPr>
            </w:pPr>
            <w:ins w:id="1540" w:author="Chengheng Liao" w:date="2021-10-12T15:53:00Z">
              <w:r w:rsidRPr="0028207A">
                <w:rPr>
                  <w:rFonts w:ascii="Arial" w:eastAsiaTheme="minorEastAsia" w:hAnsi="Arial" w:cs="Arial"/>
                  <w:sz w:val="20"/>
                </w:rPr>
                <w:t>SER 578</w:t>
              </w:r>
            </w:ins>
          </w:p>
        </w:tc>
        <w:tc>
          <w:tcPr>
            <w:tcW w:w="1086" w:type="dxa"/>
            <w:tcBorders>
              <w:left w:val="single" w:sz="4" w:space="0" w:color="000000"/>
              <w:right w:val="single" w:sz="4" w:space="0" w:color="000000"/>
            </w:tcBorders>
            <w:vAlign w:val="bottom"/>
          </w:tcPr>
          <w:p w14:paraId="66B5FAA9" w14:textId="77777777" w:rsidR="0028207A" w:rsidRPr="0028207A" w:rsidRDefault="0028207A" w:rsidP="0028207A">
            <w:pPr>
              <w:widowControl w:val="0"/>
              <w:spacing w:line="276" w:lineRule="auto"/>
              <w:jc w:val="center"/>
              <w:rPr>
                <w:ins w:id="1541" w:author="Chengheng Liao" w:date="2021-10-12T15:53:00Z"/>
                <w:rFonts w:ascii="Arial" w:eastAsiaTheme="minorEastAsia" w:hAnsi="Arial" w:cs="Arial"/>
                <w:sz w:val="20"/>
              </w:rPr>
            </w:pPr>
            <w:ins w:id="1542" w:author="Chengheng Liao" w:date="2021-10-12T15:53:00Z">
              <w:r w:rsidRPr="0028207A">
                <w:rPr>
                  <w:rFonts w:ascii="Arial" w:eastAsiaTheme="minorEastAsia" w:hAnsi="Arial" w:cs="Arial"/>
                  <w:sz w:val="20"/>
                </w:rPr>
                <w:t>4.70</w:t>
              </w:r>
            </w:ins>
          </w:p>
        </w:tc>
        <w:tc>
          <w:tcPr>
            <w:tcW w:w="997" w:type="dxa"/>
            <w:tcBorders>
              <w:left w:val="single" w:sz="4" w:space="0" w:color="000000"/>
            </w:tcBorders>
            <w:vAlign w:val="bottom"/>
          </w:tcPr>
          <w:p w14:paraId="6E5E0167" w14:textId="77777777" w:rsidR="0028207A" w:rsidRPr="0028207A" w:rsidRDefault="0028207A" w:rsidP="0028207A">
            <w:pPr>
              <w:widowControl w:val="0"/>
              <w:spacing w:line="276" w:lineRule="auto"/>
              <w:jc w:val="center"/>
              <w:rPr>
                <w:ins w:id="1543" w:author="Chengheng Liao" w:date="2021-10-12T15:53:00Z"/>
                <w:rFonts w:ascii="Arial" w:eastAsiaTheme="minorEastAsia" w:hAnsi="Arial" w:cs="Arial"/>
                <w:sz w:val="20"/>
              </w:rPr>
            </w:pPr>
            <w:ins w:id="1544" w:author="Chengheng Liao" w:date="2021-10-12T15:53:00Z">
              <w:r w:rsidRPr="0028207A">
                <w:rPr>
                  <w:rFonts w:ascii="Arial" w:eastAsiaTheme="minorEastAsia" w:hAnsi="Arial" w:cs="Arial"/>
                  <w:sz w:val="20"/>
                </w:rPr>
                <w:t>5</w:t>
              </w:r>
            </w:ins>
          </w:p>
        </w:tc>
        <w:tc>
          <w:tcPr>
            <w:tcW w:w="1086" w:type="dxa"/>
            <w:tcBorders>
              <w:left w:val="single" w:sz="4" w:space="0" w:color="000000"/>
              <w:right w:val="single" w:sz="4" w:space="0" w:color="000000"/>
            </w:tcBorders>
            <w:vAlign w:val="bottom"/>
          </w:tcPr>
          <w:p w14:paraId="2768CEB8" w14:textId="77777777" w:rsidR="0028207A" w:rsidRPr="0028207A" w:rsidRDefault="0028207A" w:rsidP="0028207A">
            <w:pPr>
              <w:widowControl w:val="0"/>
              <w:spacing w:line="276" w:lineRule="auto"/>
              <w:jc w:val="center"/>
              <w:rPr>
                <w:ins w:id="1545" w:author="Chengheng Liao" w:date="2021-10-12T15:53:00Z"/>
                <w:rFonts w:ascii="Arial" w:eastAsiaTheme="minorEastAsia" w:hAnsi="Arial" w:cs="Arial"/>
                <w:sz w:val="20"/>
              </w:rPr>
            </w:pPr>
            <w:ins w:id="1546" w:author="Chengheng Liao" w:date="2021-10-12T15:53:00Z">
              <w:r w:rsidRPr="0028207A">
                <w:rPr>
                  <w:rFonts w:ascii="Arial" w:eastAsiaTheme="minorEastAsia" w:hAnsi="Arial" w:cs="Arial"/>
                  <w:sz w:val="20"/>
                </w:rPr>
                <w:t>CYS 681</w:t>
              </w:r>
            </w:ins>
          </w:p>
        </w:tc>
        <w:tc>
          <w:tcPr>
            <w:tcW w:w="1086" w:type="dxa"/>
            <w:tcBorders>
              <w:left w:val="single" w:sz="4" w:space="0" w:color="000000"/>
              <w:right w:val="single" w:sz="4" w:space="0" w:color="000000"/>
            </w:tcBorders>
            <w:vAlign w:val="bottom"/>
          </w:tcPr>
          <w:p w14:paraId="7ACF3DE2" w14:textId="77777777" w:rsidR="0028207A" w:rsidRPr="0028207A" w:rsidRDefault="0028207A" w:rsidP="0028207A">
            <w:pPr>
              <w:widowControl w:val="0"/>
              <w:spacing w:line="276" w:lineRule="auto"/>
              <w:jc w:val="center"/>
              <w:rPr>
                <w:ins w:id="1547" w:author="Chengheng Liao" w:date="2021-10-12T15:53:00Z"/>
                <w:rFonts w:ascii="Arial" w:eastAsiaTheme="minorEastAsia" w:hAnsi="Arial" w:cs="Arial"/>
                <w:sz w:val="20"/>
              </w:rPr>
            </w:pPr>
            <w:ins w:id="1548" w:author="Chengheng Liao" w:date="2021-10-12T15:53:00Z">
              <w:r w:rsidRPr="0028207A">
                <w:rPr>
                  <w:rFonts w:ascii="Arial" w:eastAsiaTheme="minorEastAsia" w:hAnsi="Arial" w:cs="Arial"/>
                  <w:sz w:val="20"/>
                </w:rPr>
                <w:t>6.33</w:t>
              </w:r>
            </w:ins>
          </w:p>
        </w:tc>
        <w:tc>
          <w:tcPr>
            <w:tcW w:w="997" w:type="dxa"/>
            <w:tcBorders>
              <w:left w:val="single" w:sz="4" w:space="0" w:color="000000"/>
            </w:tcBorders>
            <w:vAlign w:val="bottom"/>
          </w:tcPr>
          <w:p w14:paraId="7B860D85" w14:textId="77777777" w:rsidR="0028207A" w:rsidRPr="0028207A" w:rsidRDefault="0028207A" w:rsidP="0028207A">
            <w:pPr>
              <w:widowControl w:val="0"/>
              <w:spacing w:line="276" w:lineRule="auto"/>
              <w:jc w:val="center"/>
              <w:rPr>
                <w:ins w:id="1549" w:author="Chengheng Liao" w:date="2021-10-12T15:53:00Z"/>
                <w:rFonts w:ascii="Arial" w:eastAsiaTheme="minorEastAsia" w:hAnsi="Arial" w:cs="Arial"/>
                <w:sz w:val="20"/>
              </w:rPr>
            </w:pPr>
            <w:ins w:id="1550" w:author="Chengheng Liao" w:date="2021-10-12T15:53:00Z">
              <w:r w:rsidRPr="0028207A">
                <w:rPr>
                  <w:rFonts w:ascii="Arial" w:eastAsiaTheme="minorEastAsia" w:hAnsi="Arial" w:cs="Arial"/>
                  <w:sz w:val="20"/>
                </w:rPr>
                <w:t>7</w:t>
              </w:r>
            </w:ins>
          </w:p>
        </w:tc>
      </w:tr>
    </w:tbl>
    <w:p w14:paraId="1118049C" w14:textId="77777777" w:rsidR="0028207A" w:rsidRPr="0028207A" w:rsidRDefault="0028207A" w:rsidP="0028207A">
      <w:pPr>
        <w:snapToGrid w:val="0"/>
        <w:rPr>
          <w:ins w:id="1551" w:author="Chengheng Liao" w:date="2021-10-12T15:53:00Z"/>
          <w:rFonts w:ascii="Arial" w:eastAsia="Arial" w:hAnsi="Arial" w:cs="Arial"/>
          <w:sz w:val="20"/>
        </w:rPr>
      </w:pPr>
    </w:p>
    <w:p w14:paraId="61758573" w14:textId="77777777" w:rsidR="0028207A" w:rsidRPr="0028207A" w:rsidRDefault="0028207A" w:rsidP="0028207A">
      <w:pPr>
        <w:snapToGrid w:val="0"/>
        <w:rPr>
          <w:ins w:id="1552" w:author="Chengheng Liao" w:date="2021-10-12T15:53:00Z"/>
          <w:rFonts w:ascii="Arial" w:eastAsia="Arial" w:hAnsi="Arial" w:cs="Arial"/>
          <w:sz w:val="20"/>
        </w:rPr>
      </w:pPr>
      <w:ins w:id="1553" w:author="Chengheng Liao" w:date="2021-10-12T15:53:00Z">
        <w:r w:rsidRPr="0028207A">
          <w:rPr>
            <w:rFonts w:ascii="Arial" w:eastAsia="Arial" w:hAnsi="Arial" w:cs="Arial"/>
            <w:sz w:val="20"/>
          </w:rPr>
          <w:t xml:space="preserve">*obtained using </w:t>
        </w:r>
        <w:proofErr w:type="spellStart"/>
        <w:r w:rsidRPr="0028207A">
          <w:rPr>
            <w:rFonts w:ascii="Arial" w:eastAsia="Arial" w:hAnsi="Arial" w:cs="Arial"/>
            <w:sz w:val="20"/>
          </w:rPr>
          <w:t>ConSurf</w:t>
        </w:r>
        <w:proofErr w:type="spellEnd"/>
        <w:r w:rsidRPr="0028207A">
          <w:rPr>
            <w:rFonts w:ascii="Arial" w:eastAsia="Arial" w:hAnsi="Arial" w:cs="Arial"/>
            <w:sz w:val="20"/>
          </w:rPr>
          <w:t xml:space="preserve"> server (9 – most conserved, 1 – most diverse); bold-faced residues were chosen </w:t>
        </w:r>
      </w:ins>
    </w:p>
    <w:p w14:paraId="748D7021" w14:textId="77777777" w:rsidR="0028207A" w:rsidRPr="0028207A" w:rsidRDefault="0028207A" w:rsidP="0028207A">
      <w:pPr>
        <w:snapToGrid w:val="0"/>
        <w:rPr>
          <w:ins w:id="1554" w:author="Chengheng Liao" w:date="2021-10-12T15:53:00Z"/>
          <w:rFonts w:ascii="Arial" w:eastAsia="Arial" w:hAnsi="Arial" w:cs="Arial"/>
          <w:sz w:val="20"/>
        </w:rPr>
      </w:pPr>
      <w:ins w:id="1555" w:author="Chengheng Liao" w:date="2021-10-12T15:53:00Z">
        <w:r w:rsidRPr="0028207A">
          <w:rPr>
            <w:rFonts w:ascii="Arial" w:eastAsia="Arial" w:hAnsi="Arial" w:cs="Arial"/>
            <w:sz w:val="20"/>
          </w:rPr>
          <w:t>for the mutagenesis study on TNBC suppression. DNA-protein contact is defined by heavy atom contact within 4Å, while the same DNA atoms contacted by different protein atoms are considered as separate contacts.</w:t>
        </w:r>
      </w:ins>
    </w:p>
    <w:p w14:paraId="71139CA5" w14:textId="77777777" w:rsidR="0028207A" w:rsidRPr="0028207A" w:rsidRDefault="0028207A" w:rsidP="0028207A">
      <w:pPr>
        <w:rPr>
          <w:ins w:id="1556" w:author="Chengheng Liao" w:date="2021-10-12T15:53:00Z"/>
          <w:rFonts w:ascii="Arial" w:eastAsia="Arial" w:hAnsi="Arial" w:cs="Arial"/>
          <w:sz w:val="22"/>
          <w:szCs w:val="22"/>
        </w:rPr>
      </w:pPr>
    </w:p>
    <w:p w14:paraId="186D4D1F" w14:textId="77777777" w:rsidR="0028207A" w:rsidRPr="0028207A" w:rsidRDefault="0028207A" w:rsidP="0028207A">
      <w:pPr>
        <w:rPr>
          <w:ins w:id="1557" w:author="Chengheng Liao" w:date="2021-10-12T15:53:00Z"/>
          <w:rFonts w:ascii="Arial" w:eastAsia="Arial" w:hAnsi="Arial" w:cs="Arial"/>
          <w:szCs w:val="24"/>
        </w:rPr>
      </w:pPr>
    </w:p>
    <w:p w14:paraId="34345662" w14:textId="0AB36C53" w:rsidR="0028207A" w:rsidRPr="0028207A" w:rsidRDefault="00637833" w:rsidP="0028207A">
      <w:pPr>
        <w:spacing w:after="240"/>
        <w:rPr>
          <w:ins w:id="1558" w:author="Chengheng Liao" w:date="2021-10-12T15:53:00Z"/>
          <w:rFonts w:ascii="Arial" w:eastAsiaTheme="minorEastAsia" w:hAnsi="Arial" w:cs="Arial"/>
          <w:b/>
          <w:sz w:val="22"/>
          <w:szCs w:val="22"/>
        </w:rPr>
      </w:pPr>
      <w:ins w:id="1559" w:author="fang wentong" w:date="2021-10-14T23:50:00Z">
        <w:r>
          <w:rPr>
            <w:rFonts w:ascii="Arial" w:eastAsiaTheme="minorEastAsia" w:hAnsi="Arial" w:cs="Arial"/>
            <w:b/>
            <w:bCs/>
            <w:sz w:val="22"/>
            <w:szCs w:val="22"/>
          </w:rPr>
          <w:t>S</w:t>
        </w:r>
        <w:r w:rsidRPr="00637833">
          <w:rPr>
            <w:rFonts w:ascii="Arial" w:eastAsiaTheme="minorEastAsia" w:hAnsi="Arial" w:cs="Arial"/>
            <w:b/>
            <w:bCs/>
            <w:sz w:val="22"/>
            <w:szCs w:val="22"/>
          </w:rPr>
          <w:t xml:space="preserve">upplementary </w:t>
        </w:r>
        <w:r>
          <w:rPr>
            <w:rFonts w:ascii="Arial" w:eastAsiaTheme="minorEastAsia" w:hAnsi="Arial" w:cs="Arial"/>
            <w:b/>
            <w:bCs/>
            <w:sz w:val="22"/>
            <w:szCs w:val="22"/>
          </w:rPr>
          <w:t>F</w:t>
        </w:r>
        <w:r w:rsidRPr="00637833">
          <w:rPr>
            <w:rFonts w:ascii="Arial" w:eastAsiaTheme="minorEastAsia" w:hAnsi="Arial" w:cs="Arial"/>
            <w:b/>
            <w:bCs/>
            <w:sz w:val="22"/>
            <w:szCs w:val="22"/>
          </w:rPr>
          <w:t>ile 1</w:t>
        </w:r>
      </w:ins>
      <w:ins w:id="1560" w:author="fang wentong" w:date="2021-10-14T23:51:00Z">
        <w:del w:id="1561" w:author="Chengheng Liao" w:date="2021-10-14T14:19:00Z">
          <w:r w:rsidDel="00D8381B">
            <w:rPr>
              <w:rFonts w:ascii="Arial" w:eastAsiaTheme="minorEastAsia" w:hAnsi="Arial" w:cs="Arial"/>
              <w:b/>
              <w:bCs/>
              <w:sz w:val="22"/>
              <w:szCs w:val="22"/>
            </w:rPr>
            <w:delText>C</w:delText>
          </w:r>
        </w:del>
      </w:ins>
      <w:ins w:id="1562" w:author="Chengheng Liao" w:date="2021-11-05T18:29:00Z">
        <w:r w:rsidR="008A6A0D">
          <w:rPr>
            <w:rFonts w:ascii="Arial" w:eastAsiaTheme="minorEastAsia" w:hAnsi="Arial" w:cs="Arial"/>
            <w:b/>
            <w:bCs/>
            <w:sz w:val="22"/>
            <w:szCs w:val="22"/>
          </w:rPr>
          <w:t>d</w:t>
        </w:r>
      </w:ins>
      <w:ins w:id="1563" w:author="Chengheng Liao" w:date="2021-10-12T15:53:00Z">
        <w:del w:id="1564" w:author="fang wentong" w:date="2021-10-14T23:50:00Z">
          <w:r w:rsidR="0028207A" w:rsidRPr="0028207A" w:rsidDel="00637833">
            <w:rPr>
              <w:rFonts w:ascii="Arial" w:eastAsiaTheme="minorEastAsia" w:hAnsi="Arial" w:cs="Arial"/>
              <w:b/>
              <w:sz w:val="22"/>
              <w:szCs w:val="22"/>
            </w:rPr>
            <w:delText xml:space="preserve">Table </w:delText>
          </w:r>
          <w:r w:rsidR="0028207A" w:rsidRPr="0028207A" w:rsidDel="00637833">
            <w:rPr>
              <w:rFonts w:ascii="Arial" w:eastAsia="Arial" w:hAnsi="Arial" w:cs="Arial"/>
              <w:b/>
              <w:sz w:val="22"/>
              <w:szCs w:val="22"/>
            </w:rPr>
            <w:delText>S</w:delText>
          </w:r>
          <w:r w:rsidR="0028207A" w:rsidRPr="0028207A" w:rsidDel="00637833">
            <w:rPr>
              <w:rFonts w:ascii="Arial" w:eastAsiaTheme="minorEastAsia" w:hAnsi="Arial" w:cs="Arial"/>
              <w:b/>
              <w:sz w:val="22"/>
              <w:szCs w:val="22"/>
            </w:rPr>
            <w:delText>3</w:delText>
          </w:r>
        </w:del>
        <w:r w:rsidR="0028207A" w:rsidRPr="0028207A">
          <w:rPr>
            <w:rFonts w:ascii="Arial" w:eastAsiaTheme="minorEastAsia" w:hAnsi="Arial" w:cs="Arial"/>
            <w:b/>
            <w:sz w:val="22"/>
            <w:szCs w:val="22"/>
          </w:rPr>
          <w:t>. MM</w:t>
        </w:r>
        <w:r w:rsidR="0028207A" w:rsidRPr="0028207A">
          <w:rPr>
            <w:rFonts w:ascii="Arial" w:eastAsiaTheme="minorEastAsia" w:hAnsi="Arial" w:cs="Arial"/>
            <w:b/>
            <w:sz w:val="22"/>
            <w:szCs w:val="22"/>
            <w:lang w:eastAsia="zh-CN"/>
          </w:rPr>
          <w:t>/</w:t>
        </w:r>
        <w:r w:rsidR="0028207A" w:rsidRPr="0028207A">
          <w:rPr>
            <w:rFonts w:ascii="Arial" w:eastAsiaTheme="minorEastAsia" w:hAnsi="Arial" w:cs="Arial"/>
            <w:b/>
            <w:sz w:val="22"/>
            <w:szCs w:val="22"/>
          </w:rPr>
          <w:t>PBSA Calculations of the Free Energy (ΔH-TΔS) for Homeobox 2-4 dsDNA complexes.</w:t>
        </w:r>
      </w:ins>
    </w:p>
    <w:tbl>
      <w:tblPr>
        <w:tblW w:w="749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98"/>
        <w:gridCol w:w="1831"/>
        <w:gridCol w:w="1981"/>
        <w:gridCol w:w="1980"/>
      </w:tblGrid>
      <w:tr w:rsidR="0028207A" w:rsidRPr="0028207A" w14:paraId="320CA12E" w14:textId="77777777" w:rsidTr="002A306B">
        <w:trPr>
          <w:trHeight w:val="240"/>
          <w:jc w:val="center"/>
          <w:ins w:id="1565" w:author="Chengheng Liao" w:date="2021-10-12T15:53:00Z"/>
        </w:trPr>
        <w:tc>
          <w:tcPr>
            <w:tcW w:w="1698" w:type="dxa"/>
            <w:shd w:val="clear" w:color="auto" w:fill="auto"/>
            <w:tcMar>
              <w:top w:w="40" w:type="dxa"/>
              <w:left w:w="40" w:type="dxa"/>
              <w:bottom w:w="40" w:type="dxa"/>
              <w:right w:w="40" w:type="dxa"/>
            </w:tcMar>
            <w:vAlign w:val="bottom"/>
          </w:tcPr>
          <w:p w14:paraId="56E2C950" w14:textId="77777777" w:rsidR="0028207A" w:rsidRPr="0028207A" w:rsidRDefault="0028207A" w:rsidP="0028207A">
            <w:pPr>
              <w:widowControl w:val="0"/>
              <w:rPr>
                <w:ins w:id="1566" w:author="Chengheng Liao" w:date="2021-10-12T15:53:00Z"/>
                <w:rFonts w:ascii="Arial" w:eastAsiaTheme="minorEastAsia" w:hAnsi="Arial" w:cs="Arial"/>
                <w:sz w:val="22"/>
                <w:szCs w:val="22"/>
              </w:rPr>
            </w:pPr>
          </w:p>
        </w:tc>
        <w:tc>
          <w:tcPr>
            <w:tcW w:w="1831" w:type="dxa"/>
            <w:shd w:val="clear" w:color="auto" w:fill="FFFFFF"/>
            <w:tcMar>
              <w:top w:w="40" w:type="dxa"/>
              <w:left w:w="40" w:type="dxa"/>
              <w:bottom w:w="40" w:type="dxa"/>
              <w:right w:w="40" w:type="dxa"/>
            </w:tcMar>
            <w:vAlign w:val="bottom"/>
          </w:tcPr>
          <w:p w14:paraId="5551E87D" w14:textId="77777777" w:rsidR="0028207A" w:rsidRPr="0028207A" w:rsidRDefault="0028207A" w:rsidP="0028207A">
            <w:pPr>
              <w:widowControl w:val="0"/>
              <w:jc w:val="center"/>
              <w:rPr>
                <w:ins w:id="1567" w:author="Chengheng Liao" w:date="2021-10-12T15:53:00Z"/>
                <w:rFonts w:ascii="Arial" w:eastAsiaTheme="minorEastAsia" w:hAnsi="Arial" w:cs="Arial"/>
                <w:sz w:val="22"/>
                <w:szCs w:val="22"/>
              </w:rPr>
            </w:pPr>
            <w:ins w:id="1568" w:author="Chengheng Liao" w:date="2021-10-12T15:53:00Z">
              <w:r w:rsidRPr="0028207A">
                <w:rPr>
                  <w:rFonts w:ascii="Arial" w:eastAsiaTheme="minorEastAsia" w:hAnsi="Arial" w:cs="Arial"/>
                  <w:b/>
                  <w:color w:val="00000A"/>
                  <w:sz w:val="22"/>
                  <w:szCs w:val="22"/>
                </w:rPr>
                <w:t>ΔH (kcal/mol)</w:t>
              </w:r>
            </w:ins>
          </w:p>
        </w:tc>
        <w:tc>
          <w:tcPr>
            <w:tcW w:w="1981" w:type="dxa"/>
            <w:shd w:val="clear" w:color="auto" w:fill="FFFFFF"/>
            <w:tcMar>
              <w:top w:w="40" w:type="dxa"/>
              <w:left w:w="40" w:type="dxa"/>
              <w:bottom w:w="40" w:type="dxa"/>
              <w:right w:w="40" w:type="dxa"/>
            </w:tcMar>
            <w:vAlign w:val="bottom"/>
          </w:tcPr>
          <w:p w14:paraId="4250E8DD" w14:textId="77777777" w:rsidR="0028207A" w:rsidRPr="0028207A" w:rsidRDefault="0028207A" w:rsidP="0028207A">
            <w:pPr>
              <w:widowControl w:val="0"/>
              <w:jc w:val="center"/>
              <w:rPr>
                <w:ins w:id="1569" w:author="Chengheng Liao" w:date="2021-10-12T15:53:00Z"/>
                <w:rFonts w:ascii="Arial" w:eastAsiaTheme="minorEastAsia" w:hAnsi="Arial" w:cs="Arial"/>
                <w:sz w:val="22"/>
                <w:szCs w:val="22"/>
              </w:rPr>
            </w:pPr>
            <w:ins w:id="1570" w:author="Chengheng Liao" w:date="2021-10-12T15:53:00Z">
              <w:r w:rsidRPr="0028207A">
                <w:rPr>
                  <w:rFonts w:ascii="Arial" w:eastAsiaTheme="minorEastAsia" w:hAnsi="Arial" w:cs="Arial"/>
                  <w:b/>
                  <w:color w:val="00000A"/>
                  <w:sz w:val="22"/>
                  <w:szCs w:val="22"/>
                </w:rPr>
                <w:t>(TΔS) (kcal/mol)</w:t>
              </w:r>
            </w:ins>
          </w:p>
        </w:tc>
        <w:tc>
          <w:tcPr>
            <w:tcW w:w="1980" w:type="dxa"/>
            <w:shd w:val="clear" w:color="auto" w:fill="FFFFFF"/>
            <w:tcMar>
              <w:top w:w="40" w:type="dxa"/>
              <w:left w:w="40" w:type="dxa"/>
              <w:bottom w:w="40" w:type="dxa"/>
              <w:right w:w="40" w:type="dxa"/>
            </w:tcMar>
            <w:vAlign w:val="bottom"/>
          </w:tcPr>
          <w:p w14:paraId="35023DE1" w14:textId="77777777" w:rsidR="0028207A" w:rsidRPr="0028207A" w:rsidRDefault="0028207A" w:rsidP="0028207A">
            <w:pPr>
              <w:widowControl w:val="0"/>
              <w:jc w:val="center"/>
              <w:rPr>
                <w:ins w:id="1571" w:author="Chengheng Liao" w:date="2021-10-12T15:53:00Z"/>
                <w:rFonts w:ascii="Arial" w:eastAsiaTheme="minorEastAsia" w:hAnsi="Arial" w:cs="Arial"/>
                <w:sz w:val="22"/>
                <w:szCs w:val="22"/>
              </w:rPr>
            </w:pPr>
            <w:ins w:id="1572" w:author="Chengheng Liao" w:date="2021-10-12T15:53:00Z">
              <w:r w:rsidRPr="0028207A">
                <w:rPr>
                  <w:rFonts w:ascii="Arial" w:eastAsiaTheme="minorEastAsia" w:hAnsi="Arial" w:cs="Arial"/>
                  <w:b/>
                  <w:color w:val="00000A"/>
                  <w:sz w:val="22"/>
                  <w:szCs w:val="22"/>
                </w:rPr>
                <w:t>ΔG (kcal/mol)</w:t>
              </w:r>
            </w:ins>
          </w:p>
        </w:tc>
      </w:tr>
      <w:tr w:rsidR="0028207A" w:rsidRPr="0028207A" w14:paraId="1156C6BD" w14:textId="77777777" w:rsidTr="002A306B">
        <w:trPr>
          <w:trHeight w:val="240"/>
          <w:jc w:val="center"/>
          <w:ins w:id="1573" w:author="Chengheng Liao" w:date="2021-10-12T15:53:00Z"/>
        </w:trPr>
        <w:tc>
          <w:tcPr>
            <w:tcW w:w="1698" w:type="dxa"/>
            <w:shd w:val="clear" w:color="auto" w:fill="auto"/>
            <w:tcMar>
              <w:top w:w="40" w:type="dxa"/>
              <w:left w:w="40" w:type="dxa"/>
              <w:bottom w:w="40" w:type="dxa"/>
              <w:right w:w="40" w:type="dxa"/>
            </w:tcMar>
            <w:vAlign w:val="bottom"/>
          </w:tcPr>
          <w:p w14:paraId="29901D48" w14:textId="77777777" w:rsidR="0028207A" w:rsidRPr="0028207A" w:rsidRDefault="0028207A" w:rsidP="0028207A">
            <w:pPr>
              <w:widowControl w:val="0"/>
              <w:rPr>
                <w:ins w:id="1574" w:author="Chengheng Liao" w:date="2021-10-12T15:53:00Z"/>
                <w:rFonts w:ascii="Arial" w:eastAsiaTheme="minorEastAsia" w:hAnsi="Arial" w:cs="Arial"/>
                <w:b/>
                <w:sz w:val="22"/>
                <w:szCs w:val="22"/>
              </w:rPr>
            </w:pPr>
            <w:ins w:id="1575" w:author="Chengheng Liao" w:date="2021-10-12T15:53:00Z">
              <w:r w:rsidRPr="0028207A">
                <w:rPr>
                  <w:rFonts w:ascii="Arial" w:eastAsiaTheme="minorEastAsia" w:hAnsi="Arial" w:cs="Arial"/>
                  <w:b/>
                  <w:sz w:val="22"/>
                  <w:szCs w:val="22"/>
                </w:rPr>
                <w:t>HD2+DNA</w:t>
              </w:r>
            </w:ins>
          </w:p>
        </w:tc>
        <w:tc>
          <w:tcPr>
            <w:tcW w:w="1831" w:type="dxa"/>
            <w:shd w:val="clear" w:color="auto" w:fill="auto"/>
            <w:tcMar>
              <w:top w:w="40" w:type="dxa"/>
              <w:left w:w="40" w:type="dxa"/>
              <w:bottom w:w="40" w:type="dxa"/>
              <w:right w:w="40" w:type="dxa"/>
            </w:tcMar>
            <w:vAlign w:val="bottom"/>
          </w:tcPr>
          <w:p w14:paraId="18C01625" w14:textId="77777777" w:rsidR="0028207A" w:rsidRPr="0028207A" w:rsidRDefault="0028207A" w:rsidP="0028207A">
            <w:pPr>
              <w:widowControl w:val="0"/>
              <w:jc w:val="center"/>
              <w:rPr>
                <w:ins w:id="1576" w:author="Chengheng Liao" w:date="2021-10-12T15:53:00Z"/>
                <w:rFonts w:ascii="Arial" w:eastAsiaTheme="minorEastAsia" w:hAnsi="Arial" w:cs="Arial"/>
                <w:sz w:val="22"/>
                <w:szCs w:val="22"/>
              </w:rPr>
            </w:pPr>
            <w:ins w:id="1577" w:author="Chengheng Liao" w:date="2021-10-12T15:53:00Z">
              <w:r w:rsidRPr="0028207A">
                <w:rPr>
                  <w:rFonts w:ascii="Arial" w:eastAsiaTheme="minorEastAsia" w:hAnsi="Arial" w:cs="Arial"/>
                  <w:sz w:val="22"/>
                  <w:szCs w:val="22"/>
                </w:rPr>
                <w:t>-60.25 ± 0.50</w:t>
              </w:r>
            </w:ins>
          </w:p>
        </w:tc>
        <w:tc>
          <w:tcPr>
            <w:tcW w:w="1981" w:type="dxa"/>
            <w:shd w:val="clear" w:color="auto" w:fill="auto"/>
            <w:tcMar>
              <w:top w:w="40" w:type="dxa"/>
              <w:left w:w="40" w:type="dxa"/>
              <w:bottom w:w="40" w:type="dxa"/>
              <w:right w:w="40" w:type="dxa"/>
            </w:tcMar>
            <w:vAlign w:val="bottom"/>
          </w:tcPr>
          <w:p w14:paraId="1C1E4BC1" w14:textId="77777777" w:rsidR="0028207A" w:rsidRPr="0028207A" w:rsidRDefault="0028207A" w:rsidP="0028207A">
            <w:pPr>
              <w:widowControl w:val="0"/>
              <w:jc w:val="center"/>
              <w:rPr>
                <w:ins w:id="1578" w:author="Chengheng Liao" w:date="2021-10-12T15:53:00Z"/>
                <w:rFonts w:ascii="Arial" w:eastAsiaTheme="minorEastAsia" w:hAnsi="Arial" w:cs="Arial"/>
                <w:sz w:val="22"/>
                <w:szCs w:val="22"/>
              </w:rPr>
            </w:pPr>
            <w:ins w:id="1579" w:author="Chengheng Liao" w:date="2021-10-12T15:53:00Z">
              <w:r w:rsidRPr="0028207A">
                <w:rPr>
                  <w:rFonts w:ascii="Arial" w:eastAsiaTheme="minorEastAsia" w:hAnsi="Arial" w:cs="Arial"/>
                  <w:sz w:val="22"/>
                  <w:szCs w:val="22"/>
                </w:rPr>
                <w:t>-48.05 ± 0.97</w:t>
              </w:r>
            </w:ins>
          </w:p>
        </w:tc>
        <w:tc>
          <w:tcPr>
            <w:tcW w:w="1980" w:type="dxa"/>
            <w:shd w:val="clear" w:color="auto" w:fill="auto"/>
            <w:tcMar>
              <w:top w:w="40" w:type="dxa"/>
              <w:left w:w="40" w:type="dxa"/>
              <w:bottom w:w="40" w:type="dxa"/>
              <w:right w:w="40" w:type="dxa"/>
            </w:tcMar>
            <w:vAlign w:val="bottom"/>
          </w:tcPr>
          <w:p w14:paraId="514CFB70" w14:textId="77777777" w:rsidR="0028207A" w:rsidRPr="0028207A" w:rsidRDefault="0028207A" w:rsidP="0028207A">
            <w:pPr>
              <w:widowControl w:val="0"/>
              <w:jc w:val="center"/>
              <w:rPr>
                <w:ins w:id="1580" w:author="Chengheng Liao" w:date="2021-10-12T15:53:00Z"/>
                <w:rFonts w:ascii="Arial" w:eastAsiaTheme="minorEastAsia" w:hAnsi="Arial" w:cs="Arial"/>
                <w:sz w:val="22"/>
                <w:szCs w:val="22"/>
              </w:rPr>
            </w:pPr>
            <w:ins w:id="1581" w:author="Chengheng Liao" w:date="2021-10-12T15:53:00Z">
              <w:r w:rsidRPr="0028207A">
                <w:rPr>
                  <w:rFonts w:ascii="Arial" w:eastAsiaTheme="minorEastAsia" w:hAnsi="Arial" w:cs="Arial"/>
                  <w:b/>
                  <w:sz w:val="22"/>
                  <w:szCs w:val="22"/>
                </w:rPr>
                <w:t>-12.20 ± 1.09</w:t>
              </w:r>
            </w:ins>
          </w:p>
        </w:tc>
      </w:tr>
      <w:tr w:rsidR="0028207A" w:rsidRPr="0028207A" w14:paraId="23D77076" w14:textId="77777777" w:rsidTr="002A306B">
        <w:trPr>
          <w:trHeight w:val="240"/>
          <w:jc w:val="center"/>
          <w:ins w:id="1582" w:author="Chengheng Liao" w:date="2021-10-12T15:53:00Z"/>
        </w:trPr>
        <w:tc>
          <w:tcPr>
            <w:tcW w:w="1698" w:type="dxa"/>
            <w:shd w:val="clear" w:color="auto" w:fill="auto"/>
            <w:tcMar>
              <w:top w:w="40" w:type="dxa"/>
              <w:left w:w="40" w:type="dxa"/>
              <w:bottom w:w="40" w:type="dxa"/>
              <w:right w:w="40" w:type="dxa"/>
            </w:tcMar>
            <w:vAlign w:val="bottom"/>
          </w:tcPr>
          <w:p w14:paraId="49130C56" w14:textId="77777777" w:rsidR="0028207A" w:rsidRPr="0028207A" w:rsidRDefault="0028207A" w:rsidP="0028207A">
            <w:pPr>
              <w:widowControl w:val="0"/>
              <w:rPr>
                <w:ins w:id="1583" w:author="Chengheng Liao" w:date="2021-10-12T15:53:00Z"/>
                <w:rFonts w:ascii="Arial" w:eastAsiaTheme="minorEastAsia" w:hAnsi="Arial" w:cs="Arial"/>
                <w:b/>
                <w:sz w:val="22"/>
                <w:szCs w:val="22"/>
              </w:rPr>
            </w:pPr>
            <w:ins w:id="1584" w:author="Chengheng Liao" w:date="2021-10-12T15:53:00Z">
              <w:r w:rsidRPr="0028207A">
                <w:rPr>
                  <w:rFonts w:ascii="Arial" w:eastAsiaTheme="minorEastAsia" w:hAnsi="Arial" w:cs="Arial"/>
                  <w:b/>
                  <w:sz w:val="22"/>
                  <w:szCs w:val="22"/>
                </w:rPr>
                <w:t>HD3+DNA</w:t>
              </w:r>
            </w:ins>
          </w:p>
        </w:tc>
        <w:tc>
          <w:tcPr>
            <w:tcW w:w="1831" w:type="dxa"/>
            <w:shd w:val="clear" w:color="auto" w:fill="auto"/>
            <w:tcMar>
              <w:top w:w="40" w:type="dxa"/>
              <w:left w:w="40" w:type="dxa"/>
              <w:bottom w:w="40" w:type="dxa"/>
              <w:right w:w="40" w:type="dxa"/>
            </w:tcMar>
            <w:vAlign w:val="bottom"/>
          </w:tcPr>
          <w:p w14:paraId="7ACD2A9C" w14:textId="77777777" w:rsidR="0028207A" w:rsidRPr="0028207A" w:rsidRDefault="0028207A" w:rsidP="0028207A">
            <w:pPr>
              <w:jc w:val="center"/>
              <w:rPr>
                <w:ins w:id="1585" w:author="Chengheng Liao" w:date="2021-10-12T15:53:00Z"/>
                <w:rFonts w:ascii="Arial" w:eastAsiaTheme="minorEastAsia" w:hAnsi="Arial" w:cs="Arial"/>
                <w:color w:val="222222"/>
                <w:sz w:val="22"/>
                <w:szCs w:val="22"/>
              </w:rPr>
            </w:pPr>
            <w:ins w:id="1586" w:author="Chengheng Liao" w:date="2021-10-12T15:53:00Z">
              <w:r w:rsidRPr="0028207A">
                <w:rPr>
                  <w:rFonts w:ascii="Arial" w:eastAsiaTheme="minorEastAsia" w:hAnsi="Arial" w:cs="Arial"/>
                  <w:color w:val="222222"/>
                  <w:sz w:val="22"/>
                  <w:szCs w:val="22"/>
                </w:rPr>
                <w:t>-56.93 ± 0.46</w:t>
              </w:r>
            </w:ins>
          </w:p>
        </w:tc>
        <w:tc>
          <w:tcPr>
            <w:tcW w:w="1981" w:type="dxa"/>
            <w:shd w:val="clear" w:color="auto" w:fill="auto"/>
            <w:tcMar>
              <w:top w:w="40" w:type="dxa"/>
              <w:left w:w="40" w:type="dxa"/>
              <w:bottom w:w="40" w:type="dxa"/>
              <w:right w:w="40" w:type="dxa"/>
            </w:tcMar>
            <w:vAlign w:val="bottom"/>
          </w:tcPr>
          <w:p w14:paraId="2BE8AE0A" w14:textId="77777777" w:rsidR="0028207A" w:rsidRPr="0028207A" w:rsidRDefault="0028207A" w:rsidP="0028207A">
            <w:pPr>
              <w:jc w:val="center"/>
              <w:rPr>
                <w:ins w:id="1587" w:author="Chengheng Liao" w:date="2021-10-12T15:53:00Z"/>
                <w:rFonts w:ascii="Arial" w:eastAsiaTheme="minorEastAsia" w:hAnsi="Arial" w:cs="Arial"/>
                <w:color w:val="222222"/>
                <w:sz w:val="22"/>
                <w:szCs w:val="22"/>
              </w:rPr>
            </w:pPr>
            <w:ins w:id="1588" w:author="Chengheng Liao" w:date="2021-10-12T15:53:00Z">
              <w:r w:rsidRPr="0028207A">
                <w:rPr>
                  <w:rFonts w:ascii="Arial" w:eastAsiaTheme="minorEastAsia" w:hAnsi="Arial" w:cs="Arial"/>
                  <w:color w:val="222222"/>
                  <w:sz w:val="22"/>
                  <w:szCs w:val="22"/>
                </w:rPr>
                <w:t>-45.53 ± 2.39</w:t>
              </w:r>
            </w:ins>
          </w:p>
        </w:tc>
        <w:tc>
          <w:tcPr>
            <w:tcW w:w="1980" w:type="dxa"/>
            <w:shd w:val="clear" w:color="auto" w:fill="auto"/>
            <w:tcMar>
              <w:top w:w="40" w:type="dxa"/>
              <w:left w:w="40" w:type="dxa"/>
              <w:bottom w:w="40" w:type="dxa"/>
              <w:right w:w="40" w:type="dxa"/>
            </w:tcMar>
            <w:vAlign w:val="bottom"/>
          </w:tcPr>
          <w:p w14:paraId="186989C8" w14:textId="77777777" w:rsidR="0028207A" w:rsidRPr="0028207A" w:rsidRDefault="0028207A" w:rsidP="0028207A">
            <w:pPr>
              <w:jc w:val="center"/>
              <w:rPr>
                <w:ins w:id="1589" w:author="Chengheng Liao" w:date="2021-10-12T15:53:00Z"/>
                <w:rFonts w:ascii="Arial" w:eastAsiaTheme="minorEastAsia" w:hAnsi="Arial" w:cs="Arial"/>
                <w:b/>
                <w:bCs/>
                <w:color w:val="222222"/>
                <w:sz w:val="22"/>
                <w:szCs w:val="22"/>
              </w:rPr>
            </w:pPr>
            <w:ins w:id="1590" w:author="Chengheng Liao" w:date="2021-10-12T15:53:00Z">
              <w:r w:rsidRPr="0028207A">
                <w:rPr>
                  <w:rFonts w:ascii="Arial" w:eastAsiaTheme="minorEastAsia" w:hAnsi="Arial" w:cs="Arial"/>
                  <w:b/>
                  <w:bCs/>
                  <w:color w:val="222222"/>
                  <w:sz w:val="22"/>
                  <w:szCs w:val="22"/>
                </w:rPr>
                <w:t>-11.40 ± 2.43</w:t>
              </w:r>
            </w:ins>
          </w:p>
        </w:tc>
      </w:tr>
      <w:tr w:rsidR="0028207A" w:rsidRPr="0028207A" w14:paraId="3E684F53" w14:textId="77777777" w:rsidTr="002A306B">
        <w:trPr>
          <w:trHeight w:val="240"/>
          <w:jc w:val="center"/>
          <w:ins w:id="1591" w:author="Chengheng Liao" w:date="2021-10-12T15:53:00Z"/>
        </w:trPr>
        <w:tc>
          <w:tcPr>
            <w:tcW w:w="1698" w:type="dxa"/>
            <w:shd w:val="clear" w:color="auto" w:fill="auto"/>
            <w:tcMar>
              <w:top w:w="40" w:type="dxa"/>
              <w:left w:w="40" w:type="dxa"/>
              <w:bottom w:w="40" w:type="dxa"/>
              <w:right w:w="40" w:type="dxa"/>
            </w:tcMar>
            <w:vAlign w:val="bottom"/>
          </w:tcPr>
          <w:p w14:paraId="1B021831" w14:textId="77777777" w:rsidR="0028207A" w:rsidRPr="0028207A" w:rsidRDefault="0028207A" w:rsidP="0028207A">
            <w:pPr>
              <w:widowControl w:val="0"/>
              <w:rPr>
                <w:ins w:id="1592" w:author="Chengheng Liao" w:date="2021-10-12T15:53:00Z"/>
                <w:rFonts w:ascii="Arial" w:eastAsiaTheme="minorEastAsia" w:hAnsi="Arial" w:cs="Arial"/>
                <w:b/>
                <w:sz w:val="22"/>
                <w:szCs w:val="22"/>
              </w:rPr>
            </w:pPr>
            <w:ins w:id="1593" w:author="Chengheng Liao" w:date="2021-10-12T15:53:00Z">
              <w:r w:rsidRPr="0028207A">
                <w:rPr>
                  <w:rFonts w:ascii="Arial" w:eastAsiaTheme="minorEastAsia" w:hAnsi="Arial" w:cs="Arial"/>
                  <w:b/>
                  <w:sz w:val="22"/>
                  <w:szCs w:val="22"/>
                </w:rPr>
                <w:t>HD4+DNA</w:t>
              </w:r>
            </w:ins>
          </w:p>
        </w:tc>
        <w:tc>
          <w:tcPr>
            <w:tcW w:w="1831" w:type="dxa"/>
            <w:shd w:val="clear" w:color="auto" w:fill="auto"/>
            <w:tcMar>
              <w:top w:w="40" w:type="dxa"/>
              <w:left w:w="40" w:type="dxa"/>
              <w:bottom w:w="40" w:type="dxa"/>
              <w:right w:w="40" w:type="dxa"/>
            </w:tcMar>
            <w:vAlign w:val="bottom"/>
          </w:tcPr>
          <w:p w14:paraId="3A66C18E" w14:textId="77777777" w:rsidR="0028207A" w:rsidRPr="0028207A" w:rsidRDefault="0028207A" w:rsidP="0028207A">
            <w:pPr>
              <w:widowControl w:val="0"/>
              <w:jc w:val="center"/>
              <w:rPr>
                <w:ins w:id="1594" w:author="Chengheng Liao" w:date="2021-10-12T15:53:00Z"/>
                <w:rFonts w:ascii="Arial" w:eastAsiaTheme="minorEastAsia" w:hAnsi="Arial" w:cs="Arial"/>
                <w:sz w:val="22"/>
                <w:szCs w:val="22"/>
              </w:rPr>
            </w:pPr>
            <w:ins w:id="1595" w:author="Chengheng Liao" w:date="2021-10-12T15:53:00Z">
              <w:r w:rsidRPr="0028207A">
                <w:rPr>
                  <w:rFonts w:ascii="Arial" w:eastAsiaTheme="minorEastAsia" w:hAnsi="Arial" w:cs="Arial"/>
                  <w:sz w:val="22"/>
                  <w:szCs w:val="22"/>
                </w:rPr>
                <w:t>-39.00 ± 0.50</w:t>
              </w:r>
            </w:ins>
          </w:p>
        </w:tc>
        <w:tc>
          <w:tcPr>
            <w:tcW w:w="1981" w:type="dxa"/>
            <w:shd w:val="clear" w:color="auto" w:fill="auto"/>
            <w:tcMar>
              <w:top w:w="40" w:type="dxa"/>
              <w:left w:w="40" w:type="dxa"/>
              <w:bottom w:w="40" w:type="dxa"/>
              <w:right w:w="40" w:type="dxa"/>
            </w:tcMar>
            <w:vAlign w:val="bottom"/>
          </w:tcPr>
          <w:p w14:paraId="131C2F71" w14:textId="77777777" w:rsidR="0028207A" w:rsidRPr="0028207A" w:rsidRDefault="0028207A" w:rsidP="0028207A">
            <w:pPr>
              <w:widowControl w:val="0"/>
              <w:jc w:val="center"/>
              <w:rPr>
                <w:ins w:id="1596" w:author="Chengheng Liao" w:date="2021-10-12T15:53:00Z"/>
                <w:rFonts w:ascii="Arial" w:eastAsiaTheme="minorEastAsia" w:hAnsi="Arial" w:cs="Arial"/>
                <w:sz w:val="22"/>
                <w:szCs w:val="22"/>
              </w:rPr>
            </w:pPr>
            <w:ins w:id="1597" w:author="Chengheng Liao" w:date="2021-10-12T15:53:00Z">
              <w:r w:rsidRPr="0028207A">
                <w:rPr>
                  <w:rFonts w:ascii="Arial" w:eastAsiaTheme="minorEastAsia" w:hAnsi="Arial" w:cs="Arial"/>
                  <w:sz w:val="22"/>
                  <w:szCs w:val="22"/>
                </w:rPr>
                <w:t>-31.23 ± 2.34</w:t>
              </w:r>
            </w:ins>
          </w:p>
        </w:tc>
        <w:tc>
          <w:tcPr>
            <w:tcW w:w="1980" w:type="dxa"/>
            <w:shd w:val="clear" w:color="auto" w:fill="auto"/>
            <w:tcMar>
              <w:top w:w="40" w:type="dxa"/>
              <w:left w:w="40" w:type="dxa"/>
              <w:bottom w:w="40" w:type="dxa"/>
              <w:right w:w="40" w:type="dxa"/>
            </w:tcMar>
            <w:vAlign w:val="bottom"/>
          </w:tcPr>
          <w:p w14:paraId="3B54C723" w14:textId="77777777" w:rsidR="0028207A" w:rsidRPr="0028207A" w:rsidRDefault="0028207A" w:rsidP="0028207A">
            <w:pPr>
              <w:widowControl w:val="0"/>
              <w:jc w:val="center"/>
              <w:rPr>
                <w:ins w:id="1598" w:author="Chengheng Liao" w:date="2021-10-12T15:53:00Z"/>
                <w:rFonts w:ascii="Arial" w:eastAsiaTheme="minorEastAsia" w:hAnsi="Arial" w:cs="Arial"/>
                <w:sz w:val="22"/>
                <w:szCs w:val="22"/>
              </w:rPr>
            </w:pPr>
            <w:ins w:id="1599" w:author="Chengheng Liao" w:date="2021-10-12T15:53:00Z">
              <w:r w:rsidRPr="0028207A">
                <w:rPr>
                  <w:rFonts w:ascii="Arial" w:eastAsiaTheme="minorEastAsia" w:hAnsi="Arial" w:cs="Arial"/>
                  <w:b/>
                  <w:sz w:val="22"/>
                  <w:szCs w:val="22"/>
                </w:rPr>
                <w:t>-7.77 ± 2.39</w:t>
              </w:r>
            </w:ins>
          </w:p>
        </w:tc>
      </w:tr>
    </w:tbl>
    <w:p w14:paraId="42B7F32D" w14:textId="77777777" w:rsidR="0028207A" w:rsidRPr="0028207A" w:rsidRDefault="0028207A" w:rsidP="0028207A">
      <w:pPr>
        <w:spacing w:line="480" w:lineRule="auto"/>
        <w:rPr>
          <w:ins w:id="1600" w:author="Chengheng Liao" w:date="2021-10-12T15:53:00Z"/>
          <w:rFonts w:ascii="Arial" w:eastAsiaTheme="minorEastAsia" w:hAnsi="Arial" w:cs="Arial"/>
          <w:b/>
          <w:sz w:val="22"/>
          <w:szCs w:val="22"/>
        </w:rPr>
      </w:pPr>
    </w:p>
    <w:p w14:paraId="25F8DEE4" w14:textId="77777777" w:rsidR="0028207A" w:rsidRPr="0028207A" w:rsidRDefault="0028207A" w:rsidP="0028207A">
      <w:pPr>
        <w:rPr>
          <w:ins w:id="1601" w:author="Chengheng Liao" w:date="2021-10-12T15:53:00Z"/>
          <w:rFonts w:ascii="Arial" w:eastAsiaTheme="minorEastAsia" w:hAnsi="Arial" w:cs="Arial"/>
          <w:b/>
          <w:sz w:val="22"/>
          <w:szCs w:val="22"/>
        </w:rPr>
      </w:pPr>
      <w:ins w:id="1602" w:author="Chengheng Liao" w:date="2021-10-12T15:53:00Z">
        <w:r w:rsidRPr="0028207A">
          <w:rPr>
            <w:rFonts w:ascii="Arial" w:eastAsiaTheme="minorEastAsia" w:hAnsi="Arial" w:cs="Arial"/>
            <w:b/>
            <w:sz w:val="22"/>
            <w:szCs w:val="22"/>
          </w:rPr>
          <w:br w:type="page"/>
        </w:r>
      </w:ins>
    </w:p>
    <w:p w14:paraId="578B86A0" w14:textId="21BDE206" w:rsidR="0028207A" w:rsidRPr="0028207A" w:rsidRDefault="00637833" w:rsidP="0028207A">
      <w:pPr>
        <w:snapToGrid w:val="0"/>
        <w:spacing w:after="240"/>
        <w:rPr>
          <w:ins w:id="1603" w:author="Chengheng Liao" w:date="2021-10-12T15:53:00Z"/>
          <w:rFonts w:ascii="Arial" w:eastAsiaTheme="minorEastAsia" w:hAnsi="Arial" w:cs="Arial"/>
          <w:b/>
          <w:sz w:val="22"/>
          <w:szCs w:val="22"/>
        </w:rPr>
      </w:pPr>
      <w:ins w:id="1604" w:author="fang wentong" w:date="2021-10-14T23:51:00Z">
        <w:r>
          <w:rPr>
            <w:rFonts w:ascii="Arial" w:eastAsiaTheme="minorEastAsia" w:hAnsi="Arial" w:cs="Arial"/>
            <w:b/>
            <w:bCs/>
            <w:sz w:val="22"/>
            <w:szCs w:val="22"/>
          </w:rPr>
          <w:lastRenderedPageBreak/>
          <w:t>S</w:t>
        </w:r>
        <w:r w:rsidRPr="00637833">
          <w:rPr>
            <w:rFonts w:ascii="Arial" w:eastAsiaTheme="minorEastAsia" w:hAnsi="Arial" w:cs="Arial"/>
            <w:b/>
            <w:bCs/>
            <w:sz w:val="22"/>
            <w:szCs w:val="22"/>
          </w:rPr>
          <w:t xml:space="preserve">upplementary </w:t>
        </w:r>
        <w:r>
          <w:rPr>
            <w:rFonts w:ascii="Arial" w:eastAsiaTheme="minorEastAsia" w:hAnsi="Arial" w:cs="Arial"/>
            <w:b/>
            <w:bCs/>
            <w:sz w:val="22"/>
            <w:szCs w:val="22"/>
          </w:rPr>
          <w:t>F</w:t>
        </w:r>
        <w:r w:rsidRPr="00637833">
          <w:rPr>
            <w:rFonts w:ascii="Arial" w:eastAsiaTheme="minorEastAsia" w:hAnsi="Arial" w:cs="Arial"/>
            <w:b/>
            <w:bCs/>
            <w:sz w:val="22"/>
            <w:szCs w:val="22"/>
          </w:rPr>
          <w:t>ile 1</w:t>
        </w:r>
        <w:del w:id="1605" w:author="Chengheng Liao" w:date="2021-10-14T14:19:00Z">
          <w:r w:rsidDel="00D8381B">
            <w:rPr>
              <w:rFonts w:ascii="Arial" w:eastAsiaTheme="minorEastAsia" w:hAnsi="Arial" w:cs="Arial"/>
              <w:b/>
              <w:bCs/>
              <w:sz w:val="22"/>
              <w:szCs w:val="22"/>
            </w:rPr>
            <w:delText>D</w:delText>
          </w:r>
        </w:del>
      </w:ins>
      <w:ins w:id="1606" w:author="Chengheng Liao" w:date="2021-11-05T18:29:00Z">
        <w:r w:rsidR="008A6A0D">
          <w:rPr>
            <w:rFonts w:ascii="Arial" w:eastAsiaTheme="minorEastAsia" w:hAnsi="Arial" w:cs="Arial"/>
            <w:b/>
            <w:bCs/>
            <w:sz w:val="22"/>
            <w:szCs w:val="22"/>
          </w:rPr>
          <w:t>e</w:t>
        </w:r>
      </w:ins>
      <w:ins w:id="1607" w:author="fang wentong" w:date="2021-10-14T23:51:00Z">
        <w:r w:rsidRPr="0028207A">
          <w:rPr>
            <w:rFonts w:ascii="Arial" w:eastAsiaTheme="minorEastAsia" w:hAnsi="Arial" w:cs="Arial"/>
            <w:b/>
            <w:bCs/>
            <w:sz w:val="22"/>
            <w:szCs w:val="22"/>
          </w:rPr>
          <w:t>.</w:t>
        </w:r>
      </w:ins>
      <w:ins w:id="1608" w:author="Chengheng Liao" w:date="2021-10-12T15:53:00Z">
        <w:del w:id="1609" w:author="fang wentong" w:date="2021-10-14T23:51:00Z">
          <w:r w:rsidR="0028207A" w:rsidRPr="0028207A" w:rsidDel="00637833">
            <w:rPr>
              <w:rFonts w:ascii="Arial" w:eastAsiaTheme="minorEastAsia" w:hAnsi="Arial" w:cs="Arial"/>
              <w:b/>
              <w:sz w:val="22"/>
              <w:szCs w:val="22"/>
            </w:rPr>
            <w:delText xml:space="preserve">Table </w:delText>
          </w:r>
          <w:r w:rsidR="0028207A" w:rsidRPr="0028207A" w:rsidDel="00637833">
            <w:rPr>
              <w:rFonts w:ascii="Arial" w:eastAsiaTheme="minorEastAsia" w:hAnsi="Arial" w:cs="Arial" w:hint="eastAsia"/>
              <w:b/>
              <w:sz w:val="22"/>
              <w:szCs w:val="22"/>
              <w:lang w:eastAsia="zh-CN"/>
            </w:rPr>
            <w:delText>S</w:delText>
          </w:r>
          <w:r w:rsidR="0028207A" w:rsidRPr="0028207A" w:rsidDel="00637833">
            <w:rPr>
              <w:rFonts w:ascii="Arial" w:eastAsiaTheme="minorEastAsia" w:hAnsi="Arial" w:cs="Arial"/>
              <w:b/>
              <w:sz w:val="22"/>
              <w:szCs w:val="22"/>
            </w:rPr>
            <w:delText>4.</w:delText>
          </w:r>
        </w:del>
        <w:r w:rsidR="0028207A" w:rsidRPr="0028207A">
          <w:rPr>
            <w:rFonts w:ascii="Arial" w:eastAsiaTheme="minorEastAsia" w:hAnsi="Arial" w:cs="Arial"/>
            <w:b/>
            <w:sz w:val="22"/>
            <w:szCs w:val="22"/>
          </w:rPr>
          <w:t xml:space="preserve">  Top C-terminal helix residues in the Homeobox 2-4 contributing the most DNA binding enthalpy.</w:t>
        </w:r>
      </w:ins>
    </w:p>
    <w:tbl>
      <w:tblPr>
        <w:tblW w:w="93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13"/>
        <w:gridCol w:w="1401"/>
        <w:gridCol w:w="1703"/>
        <w:gridCol w:w="1418"/>
        <w:gridCol w:w="1647"/>
        <w:gridCol w:w="1481"/>
      </w:tblGrid>
      <w:tr w:rsidR="0028207A" w:rsidRPr="0028207A" w14:paraId="09B0C8D2" w14:textId="77777777" w:rsidTr="002A306B">
        <w:trPr>
          <w:trHeight w:val="285"/>
          <w:jc w:val="center"/>
          <w:ins w:id="1610" w:author="Chengheng Liao" w:date="2021-10-12T15:53:00Z"/>
        </w:trPr>
        <w:tc>
          <w:tcPr>
            <w:tcW w:w="3114" w:type="dxa"/>
            <w:gridSpan w:val="2"/>
            <w:tcMar>
              <w:top w:w="40" w:type="dxa"/>
              <w:left w:w="40" w:type="dxa"/>
              <w:bottom w:w="40" w:type="dxa"/>
              <w:right w:w="40" w:type="dxa"/>
            </w:tcMar>
            <w:vAlign w:val="bottom"/>
          </w:tcPr>
          <w:p w14:paraId="1EB89200" w14:textId="77777777" w:rsidR="0028207A" w:rsidRPr="0028207A" w:rsidRDefault="0028207A" w:rsidP="0028207A">
            <w:pPr>
              <w:widowControl w:val="0"/>
              <w:jc w:val="center"/>
              <w:rPr>
                <w:ins w:id="1611" w:author="Chengheng Liao" w:date="2021-10-12T15:53:00Z"/>
                <w:rFonts w:ascii="Arial" w:eastAsiaTheme="minorEastAsia" w:hAnsi="Arial" w:cs="Arial"/>
                <w:b/>
                <w:sz w:val="22"/>
                <w:szCs w:val="22"/>
              </w:rPr>
            </w:pPr>
            <w:ins w:id="1612" w:author="Chengheng Liao" w:date="2021-10-12T15:53:00Z">
              <w:r w:rsidRPr="0028207A">
                <w:rPr>
                  <w:rFonts w:ascii="Arial" w:eastAsiaTheme="minorEastAsia" w:hAnsi="Arial" w:cs="Arial"/>
                  <w:b/>
                  <w:sz w:val="22"/>
                  <w:szCs w:val="22"/>
                </w:rPr>
                <w:t>Homeobox 2</w:t>
              </w:r>
            </w:ins>
          </w:p>
        </w:tc>
        <w:tc>
          <w:tcPr>
            <w:tcW w:w="3121" w:type="dxa"/>
            <w:gridSpan w:val="2"/>
            <w:tcMar>
              <w:top w:w="40" w:type="dxa"/>
              <w:left w:w="40" w:type="dxa"/>
              <w:bottom w:w="40" w:type="dxa"/>
              <w:right w:w="40" w:type="dxa"/>
            </w:tcMar>
            <w:vAlign w:val="bottom"/>
          </w:tcPr>
          <w:p w14:paraId="29C5D6BA" w14:textId="77777777" w:rsidR="0028207A" w:rsidRPr="0028207A" w:rsidRDefault="0028207A" w:rsidP="0028207A">
            <w:pPr>
              <w:widowControl w:val="0"/>
              <w:jc w:val="center"/>
              <w:rPr>
                <w:ins w:id="1613" w:author="Chengheng Liao" w:date="2021-10-12T15:53:00Z"/>
                <w:rFonts w:ascii="Arial" w:eastAsiaTheme="minorEastAsia" w:hAnsi="Arial" w:cs="Arial"/>
                <w:b/>
                <w:sz w:val="22"/>
                <w:szCs w:val="22"/>
              </w:rPr>
            </w:pPr>
            <w:ins w:id="1614" w:author="Chengheng Liao" w:date="2021-10-12T15:53:00Z">
              <w:r w:rsidRPr="0028207A">
                <w:rPr>
                  <w:rFonts w:ascii="Arial" w:eastAsiaTheme="minorEastAsia" w:hAnsi="Arial" w:cs="Arial"/>
                  <w:b/>
                  <w:sz w:val="22"/>
                  <w:szCs w:val="22"/>
                </w:rPr>
                <w:t>Homeobox 3</w:t>
              </w:r>
            </w:ins>
          </w:p>
        </w:tc>
        <w:tc>
          <w:tcPr>
            <w:tcW w:w="3128" w:type="dxa"/>
            <w:gridSpan w:val="2"/>
            <w:tcMar>
              <w:top w:w="40" w:type="dxa"/>
              <w:left w:w="40" w:type="dxa"/>
              <w:bottom w:w="40" w:type="dxa"/>
              <w:right w:w="40" w:type="dxa"/>
            </w:tcMar>
            <w:vAlign w:val="bottom"/>
          </w:tcPr>
          <w:p w14:paraId="25CB7769" w14:textId="77777777" w:rsidR="0028207A" w:rsidRPr="0028207A" w:rsidRDefault="0028207A" w:rsidP="0028207A">
            <w:pPr>
              <w:widowControl w:val="0"/>
              <w:jc w:val="center"/>
              <w:rPr>
                <w:ins w:id="1615" w:author="Chengheng Liao" w:date="2021-10-12T15:53:00Z"/>
                <w:rFonts w:ascii="Arial" w:eastAsiaTheme="minorEastAsia" w:hAnsi="Arial" w:cs="Arial"/>
                <w:b/>
                <w:sz w:val="22"/>
                <w:szCs w:val="22"/>
              </w:rPr>
            </w:pPr>
            <w:ins w:id="1616" w:author="Chengheng Liao" w:date="2021-10-12T15:53:00Z">
              <w:r w:rsidRPr="0028207A">
                <w:rPr>
                  <w:rFonts w:ascii="Arial" w:eastAsiaTheme="minorEastAsia" w:hAnsi="Arial" w:cs="Arial"/>
                  <w:b/>
                  <w:sz w:val="22"/>
                  <w:szCs w:val="22"/>
                </w:rPr>
                <w:t>Homeobox 4</w:t>
              </w:r>
            </w:ins>
          </w:p>
        </w:tc>
      </w:tr>
      <w:tr w:rsidR="0028207A" w:rsidRPr="0028207A" w14:paraId="1A427576" w14:textId="77777777" w:rsidTr="002A306B">
        <w:trPr>
          <w:trHeight w:val="285"/>
          <w:jc w:val="center"/>
          <w:ins w:id="1617" w:author="Chengheng Liao" w:date="2021-10-12T15:53:00Z"/>
        </w:trPr>
        <w:tc>
          <w:tcPr>
            <w:tcW w:w="1713" w:type="dxa"/>
            <w:tcMar>
              <w:top w:w="40" w:type="dxa"/>
              <w:left w:w="40" w:type="dxa"/>
              <w:bottom w:w="40" w:type="dxa"/>
              <w:right w:w="40" w:type="dxa"/>
            </w:tcMar>
            <w:vAlign w:val="bottom"/>
          </w:tcPr>
          <w:p w14:paraId="5E14D350" w14:textId="77777777" w:rsidR="0028207A" w:rsidRPr="0028207A" w:rsidRDefault="0028207A" w:rsidP="0028207A">
            <w:pPr>
              <w:widowControl w:val="0"/>
              <w:jc w:val="center"/>
              <w:rPr>
                <w:ins w:id="1618" w:author="Chengheng Liao" w:date="2021-10-12T15:53:00Z"/>
                <w:rFonts w:ascii="Arial" w:eastAsiaTheme="minorEastAsia" w:hAnsi="Arial" w:cs="Arial"/>
                <w:b/>
                <w:sz w:val="22"/>
                <w:szCs w:val="22"/>
              </w:rPr>
            </w:pPr>
            <w:ins w:id="1619" w:author="Chengheng Liao" w:date="2021-10-12T15:53:00Z">
              <w:r w:rsidRPr="0028207A">
                <w:rPr>
                  <w:rFonts w:ascii="Arial" w:eastAsiaTheme="minorEastAsia" w:hAnsi="Arial" w:cs="Arial"/>
                  <w:b/>
                  <w:sz w:val="22"/>
                  <w:szCs w:val="22"/>
                </w:rPr>
                <w:t>Residue number**</w:t>
              </w:r>
            </w:ins>
          </w:p>
        </w:tc>
        <w:tc>
          <w:tcPr>
            <w:tcW w:w="1401" w:type="dxa"/>
            <w:tcMar>
              <w:top w:w="40" w:type="dxa"/>
              <w:left w:w="40" w:type="dxa"/>
              <w:bottom w:w="40" w:type="dxa"/>
              <w:right w:w="40" w:type="dxa"/>
            </w:tcMar>
            <w:vAlign w:val="bottom"/>
          </w:tcPr>
          <w:p w14:paraId="5FFB98A6" w14:textId="77777777" w:rsidR="0028207A" w:rsidRPr="0028207A" w:rsidRDefault="0028207A" w:rsidP="0028207A">
            <w:pPr>
              <w:widowControl w:val="0"/>
              <w:jc w:val="center"/>
              <w:rPr>
                <w:ins w:id="1620" w:author="Chengheng Liao" w:date="2021-10-12T15:53:00Z"/>
                <w:rFonts w:ascii="Arial" w:eastAsiaTheme="minorEastAsia" w:hAnsi="Arial" w:cs="Arial"/>
                <w:sz w:val="22"/>
                <w:szCs w:val="22"/>
              </w:rPr>
            </w:pPr>
            <w:proofErr w:type="spellStart"/>
            <w:ins w:id="1621" w:author="Chengheng Liao" w:date="2021-10-12T15:53:00Z">
              <w:r w:rsidRPr="0028207A">
                <w:rPr>
                  <w:rFonts w:ascii="Arial" w:eastAsiaTheme="minorEastAsia" w:hAnsi="Arial" w:cs="Arial"/>
                  <w:b/>
                  <w:sz w:val="22"/>
                  <w:szCs w:val="22"/>
                </w:rPr>
                <w:t>ΔH</w:t>
              </w:r>
              <w:r w:rsidRPr="0028207A">
                <w:rPr>
                  <w:rFonts w:ascii="Arial" w:eastAsiaTheme="minorEastAsia" w:hAnsi="Arial" w:cs="Arial"/>
                  <w:b/>
                  <w:sz w:val="22"/>
                  <w:szCs w:val="22"/>
                  <w:vertAlign w:val="subscript"/>
                </w:rPr>
                <w:t>total</w:t>
              </w:r>
              <w:proofErr w:type="spellEnd"/>
              <w:r w:rsidRPr="0028207A">
                <w:rPr>
                  <w:rFonts w:ascii="Arial" w:eastAsiaTheme="minorEastAsia" w:hAnsi="Arial" w:cs="Arial"/>
                  <w:b/>
                  <w:sz w:val="22"/>
                  <w:szCs w:val="22"/>
                </w:rPr>
                <w:t xml:space="preserve"> (kcal/mol)*</w:t>
              </w:r>
            </w:ins>
          </w:p>
        </w:tc>
        <w:tc>
          <w:tcPr>
            <w:tcW w:w="1703" w:type="dxa"/>
            <w:tcMar>
              <w:top w:w="40" w:type="dxa"/>
              <w:left w:w="40" w:type="dxa"/>
              <w:bottom w:w="40" w:type="dxa"/>
              <w:right w:w="40" w:type="dxa"/>
            </w:tcMar>
            <w:vAlign w:val="bottom"/>
          </w:tcPr>
          <w:p w14:paraId="521C0A6B" w14:textId="77777777" w:rsidR="0028207A" w:rsidRPr="0028207A" w:rsidRDefault="0028207A" w:rsidP="0028207A">
            <w:pPr>
              <w:widowControl w:val="0"/>
              <w:jc w:val="center"/>
              <w:rPr>
                <w:ins w:id="1622" w:author="Chengheng Liao" w:date="2021-10-12T15:53:00Z"/>
                <w:rFonts w:ascii="Arial" w:eastAsiaTheme="minorEastAsia" w:hAnsi="Arial" w:cs="Arial"/>
                <w:b/>
                <w:sz w:val="22"/>
                <w:szCs w:val="22"/>
              </w:rPr>
            </w:pPr>
            <w:ins w:id="1623" w:author="Chengheng Liao" w:date="2021-10-12T15:53:00Z">
              <w:r w:rsidRPr="0028207A">
                <w:rPr>
                  <w:rFonts w:ascii="Arial" w:eastAsiaTheme="minorEastAsia" w:hAnsi="Arial" w:cs="Arial"/>
                  <w:b/>
                  <w:sz w:val="22"/>
                  <w:szCs w:val="22"/>
                </w:rPr>
                <w:t>Residue number**</w:t>
              </w:r>
            </w:ins>
          </w:p>
        </w:tc>
        <w:tc>
          <w:tcPr>
            <w:tcW w:w="1418" w:type="dxa"/>
            <w:tcMar>
              <w:top w:w="40" w:type="dxa"/>
              <w:left w:w="40" w:type="dxa"/>
              <w:bottom w:w="40" w:type="dxa"/>
              <w:right w:w="40" w:type="dxa"/>
            </w:tcMar>
            <w:vAlign w:val="bottom"/>
          </w:tcPr>
          <w:p w14:paraId="18C89D37" w14:textId="77777777" w:rsidR="0028207A" w:rsidRPr="0028207A" w:rsidRDefault="0028207A" w:rsidP="0028207A">
            <w:pPr>
              <w:widowControl w:val="0"/>
              <w:jc w:val="center"/>
              <w:rPr>
                <w:ins w:id="1624" w:author="Chengheng Liao" w:date="2021-10-12T15:53:00Z"/>
                <w:rFonts w:ascii="Arial" w:eastAsiaTheme="minorEastAsia" w:hAnsi="Arial" w:cs="Arial"/>
                <w:sz w:val="22"/>
                <w:szCs w:val="22"/>
              </w:rPr>
            </w:pPr>
            <w:proofErr w:type="spellStart"/>
            <w:ins w:id="1625" w:author="Chengheng Liao" w:date="2021-10-12T15:53:00Z">
              <w:r w:rsidRPr="0028207A">
                <w:rPr>
                  <w:rFonts w:ascii="Arial" w:eastAsiaTheme="minorEastAsia" w:hAnsi="Arial" w:cs="Arial"/>
                  <w:b/>
                  <w:sz w:val="22"/>
                  <w:szCs w:val="22"/>
                </w:rPr>
                <w:t>ΔH</w:t>
              </w:r>
              <w:r w:rsidRPr="0028207A">
                <w:rPr>
                  <w:rFonts w:ascii="Arial" w:eastAsiaTheme="minorEastAsia" w:hAnsi="Arial" w:cs="Arial"/>
                  <w:b/>
                  <w:sz w:val="22"/>
                  <w:szCs w:val="22"/>
                  <w:vertAlign w:val="subscript"/>
                </w:rPr>
                <w:t>total</w:t>
              </w:r>
              <w:proofErr w:type="spellEnd"/>
              <w:r w:rsidRPr="0028207A">
                <w:rPr>
                  <w:rFonts w:ascii="Arial" w:eastAsiaTheme="minorEastAsia" w:hAnsi="Arial" w:cs="Arial"/>
                  <w:b/>
                  <w:sz w:val="22"/>
                  <w:szCs w:val="22"/>
                </w:rPr>
                <w:t xml:space="preserve"> (kcal/mol)*</w:t>
              </w:r>
            </w:ins>
          </w:p>
        </w:tc>
        <w:tc>
          <w:tcPr>
            <w:tcW w:w="1647" w:type="dxa"/>
            <w:tcMar>
              <w:top w:w="40" w:type="dxa"/>
              <w:left w:w="40" w:type="dxa"/>
              <w:bottom w:w="40" w:type="dxa"/>
              <w:right w:w="40" w:type="dxa"/>
            </w:tcMar>
            <w:vAlign w:val="bottom"/>
          </w:tcPr>
          <w:p w14:paraId="6344017F" w14:textId="77777777" w:rsidR="0028207A" w:rsidRPr="0028207A" w:rsidRDefault="0028207A" w:rsidP="0028207A">
            <w:pPr>
              <w:widowControl w:val="0"/>
              <w:jc w:val="center"/>
              <w:rPr>
                <w:ins w:id="1626" w:author="Chengheng Liao" w:date="2021-10-12T15:53:00Z"/>
                <w:rFonts w:ascii="Arial" w:eastAsiaTheme="minorEastAsia" w:hAnsi="Arial" w:cs="Arial"/>
                <w:b/>
                <w:sz w:val="22"/>
                <w:szCs w:val="22"/>
              </w:rPr>
            </w:pPr>
            <w:ins w:id="1627" w:author="Chengheng Liao" w:date="2021-10-12T15:53:00Z">
              <w:r w:rsidRPr="0028207A">
                <w:rPr>
                  <w:rFonts w:ascii="Arial" w:eastAsiaTheme="minorEastAsia" w:hAnsi="Arial" w:cs="Arial"/>
                  <w:b/>
                  <w:sz w:val="22"/>
                  <w:szCs w:val="22"/>
                </w:rPr>
                <w:t>Residue number**</w:t>
              </w:r>
            </w:ins>
          </w:p>
        </w:tc>
        <w:tc>
          <w:tcPr>
            <w:tcW w:w="1480" w:type="dxa"/>
            <w:tcMar>
              <w:top w:w="40" w:type="dxa"/>
              <w:left w:w="40" w:type="dxa"/>
              <w:bottom w:w="40" w:type="dxa"/>
              <w:right w:w="40" w:type="dxa"/>
            </w:tcMar>
            <w:vAlign w:val="bottom"/>
          </w:tcPr>
          <w:p w14:paraId="42FA6005" w14:textId="77777777" w:rsidR="0028207A" w:rsidRPr="0028207A" w:rsidRDefault="0028207A" w:rsidP="0028207A">
            <w:pPr>
              <w:widowControl w:val="0"/>
              <w:jc w:val="center"/>
              <w:rPr>
                <w:ins w:id="1628" w:author="Chengheng Liao" w:date="2021-10-12T15:53:00Z"/>
                <w:rFonts w:ascii="Arial" w:eastAsiaTheme="minorEastAsia" w:hAnsi="Arial" w:cs="Arial"/>
                <w:sz w:val="22"/>
                <w:szCs w:val="22"/>
              </w:rPr>
            </w:pPr>
            <w:proofErr w:type="spellStart"/>
            <w:ins w:id="1629" w:author="Chengheng Liao" w:date="2021-10-12T15:53:00Z">
              <w:r w:rsidRPr="0028207A">
                <w:rPr>
                  <w:rFonts w:ascii="Arial" w:eastAsiaTheme="minorEastAsia" w:hAnsi="Arial" w:cs="Arial"/>
                  <w:b/>
                  <w:sz w:val="22"/>
                  <w:szCs w:val="22"/>
                </w:rPr>
                <w:t>ΔH</w:t>
              </w:r>
              <w:r w:rsidRPr="0028207A">
                <w:rPr>
                  <w:rFonts w:ascii="Arial" w:eastAsiaTheme="minorEastAsia" w:hAnsi="Arial" w:cs="Arial"/>
                  <w:b/>
                  <w:sz w:val="22"/>
                  <w:szCs w:val="22"/>
                  <w:vertAlign w:val="subscript"/>
                </w:rPr>
                <w:t>total</w:t>
              </w:r>
              <w:proofErr w:type="spellEnd"/>
              <w:r w:rsidRPr="0028207A">
                <w:rPr>
                  <w:rFonts w:ascii="Arial" w:eastAsiaTheme="minorEastAsia" w:hAnsi="Arial" w:cs="Arial"/>
                  <w:b/>
                  <w:sz w:val="22"/>
                  <w:szCs w:val="22"/>
                </w:rPr>
                <w:t xml:space="preserve"> (kcal/mol)*</w:t>
              </w:r>
            </w:ins>
          </w:p>
        </w:tc>
      </w:tr>
      <w:tr w:rsidR="0028207A" w:rsidRPr="0028207A" w14:paraId="4D51AAF2" w14:textId="77777777" w:rsidTr="002A306B">
        <w:trPr>
          <w:trHeight w:val="285"/>
          <w:jc w:val="center"/>
          <w:ins w:id="1630" w:author="Chengheng Liao" w:date="2021-10-12T15:53:00Z"/>
        </w:trPr>
        <w:tc>
          <w:tcPr>
            <w:tcW w:w="1713" w:type="dxa"/>
            <w:shd w:val="clear" w:color="auto" w:fill="A4C2F4"/>
            <w:tcMar>
              <w:top w:w="40" w:type="dxa"/>
              <w:left w:w="40" w:type="dxa"/>
              <w:bottom w:w="40" w:type="dxa"/>
              <w:right w:w="40" w:type="dxa"/>
            </w:tcMar>
            <w:vAlign w:val="bottom"/>
          </w:tcPr>
          <w:p w14:paraId="02A0FAF3" w14:textId="77777777" w:rsidR="0028207A" w:rsidRPr="0028207A" w:rsidRDefault="0028207A" w:rsidP="0028207A">
            <w:pPr>
              <w:widowControl w:val="0"/>
              <w:jc w:val="center"/>
              <w:rPr>
                <w:ins w:id="1631" w:author="Chengheng Liao" w:date="2021-10-12T15:53:00Z"/>
                <w:rFonts w:ascii="Arial" w:eastAsiaTheme="minorEastAsia" w:hAnsi="Arial" w:cs="Arial"/>
                <w:sz w:val="22"/>
                <w:szCs w:val="22"/>
              </w:rPr>
            </w:pPr>
            <w:ins w:id="1632" w:author="Chengheng Liao" w:date="2021-10-12T15:53:00Z">
              <w:r w:rsidRPr="0028207A">
                <w:rPr>
                  <w:rFonts w:ascii="Arial" w:eastAsiaTheme="minorEastAsia" w:hAnsi="Arial" w:cs="Arial"/>
                  <w:sz w:val="22"/>
                  <w:szCs w:val="22"/>
                </w:rPr>
                <w:t>ARG 491</w:t>
              </w:r>
            </w:ins>
          </w:p>
        </w:tc>
        <w:tc>
          <w:tcPr>
            <w:tcW w:w="1401" w:type="dxa"/>
            <w:shd w:val="clear" w:color="auto" w:fill="A4C2F4"/>
            <w:tcMar>
              <w:top w:w="40" w:type="dxa"/>
              <w:left w:w="40" w:type="dxa"/>
              <w:bottom w:w="40" w:type="dxa"/>
              <w:right w:w="40" w:type="dxa"/>
            </w:tcMar>
            <w:vAlign w:val="bottom"/>
          </w:tcPr>
          <w:p w14:paraId="74C7EFE6" w14:textId="77777777" w:rsidR="0028207A" w:rsidRPr="0028207A" w:rsidRDefault="0028207A" w:rsidP="0028207A">
            <w:pPr>
              <w:widowControl w:val="0"/>
              <w:jc w:val="center"/>
              <w:rPr>
                <w:ins w:id="1633" w:author="Chengheng Liao" w:date="2021-10-12T15:53:00Z"/>
                <w:rFonts w:ascii="Arial" w:eastAsiaTheme="minorEastAsia" w:hAnsi="Arial" w:cs="Arial"/>
                <w:sz w:val="22"/>
                <w:szCs w:val="22"/>
              </w:rPr>
            </w:pPr>
            <w:ins w:id="1634" w:author="Chengheng Liao" w:date="2021-10-12T15:53:00Z">
              <w:r w:rsidRPr="0028207A">
                <w:rPr>
                  <w:rFonts w:ascii="Arial" w:eastAsiaTheme="minorEastAsia" w:hAnsi="Arial" w:cs="Arial"/>
                  <w:sz w:val="22"/>
                  <w:szCs w:val="22"/>
                </w:rPr>
                <w:t>-8.75 ± 0.17</w:t>
              </w:r>
            </w:ins>
          </w:p>
        </w:tc>
        <w:tc>
          <w:tcPr>
            <w:tcW w:w="1703" w:type="dxa"/>
            <w:shd w:val="clear" w:color="auto" w:fill="A4C2F4"/>
            <w:tcMar>
              <w:top w:w="40" w:type="dxa"/>
              <w:left w:w="40" w:type="dxa"/>
              <w:bottom w:w="40" w:type="dxa"/>
              <w:right w:w="40" w:type="dxa"/>
            </w:tcMar>
            <w:vAlign w:val="bottom"/>
          </w:tcPr>
          <w:p w14:paraId="354B5088" w14:textId="77777777" w:rsidR="0028207A" w:rsidRPr="0028207A" w:rsidRDefault="0028207A" w:rsidP="0028207A">
            <w:pPr>
              <w:widowControl w:val="0"/>
              <w:jc w:val="center"/>
              <w:rPr>
                <w:ins w:id="1635" w:author="Chengheng Liao" w:date="2021-10-12T15:53:00Z"/>
                <w:rFonts w:ascii="Arial" w:eastAsiaTheme="minorEastAsia" w:hAnsi="Arial" w:cs="Arial"/>
                <w:sz w:val="22"/>
                <w:szCs w:val="22"/>
              </w:rPr>
            </w:pPr>
            <w:ins w:id="1636" w:author="Chengheng Liao" w:date="2021-10-12T15:53:00Z">
              <w:r w:rsidRPr="0028207A">
                <w:rPr>
                  <w:rFonts w:ascii="Arial" w:eastAsiaTheme="minorEastAsia" w:hAnsi="Arial" w:cs="Arial"/>
                  <w:sz w:val="22"/>
                  <w:szCs w:val="22"/>
                </w:rPr>
                <w:t>ARG 581</w:t>
              </w:r>
            </w:ins>
          </w:p>
        </w:tc>
        <w:tc>
          <w:tcPr>
            <w:tcW w:w="1418" w:type="dxa"/>
            <w:shd w:val="clear" w:color="auto" w:fill="A4C2F4"/>
            <w:tcMar>
              <w:top w:w="40" w:type="dxa"/>
              <w:left w:w="40" w:type="dxa"/>
              <w:bottom w:w="40" w:type="dxa"/>
              <w:right w:w="40" w:type="dxa"/>
            </w:tcMar>
            <w:vAlign w:val="bottom"/>
          </w:tcPr>
          <w:p w14:paraId="255D3345" w14:textId="77777777" w:rsidR="0028207A" w:rsidRPr="0028207A" w:rsidRDefault="0028207A" w:rsidP="0028207A">
            <w:pPr>
              <w:widowControl w:val="0"/>
              <w:jc w:val="center"/>
              <w:rPr>
                <w:ins w:id="1637" w:author="Chengheng Liao" w:date="2021-10-12T15:53:00Z"/>
                <w:rFonts w:ascii="Arial" w:eastAsiaTheme="minorEastAsia" w:hAnsi="Arial" w:cs="Arial"/>
                <w:sz w:val="22"/>
                <w:szCs w:val="22"/>
              </w:rPr>
            </w:pPr>
            <w:ins w:id="1638" w:author="Chengheng Liao" w:date="2021-10-12T15:53:00Z">
              <w:r w:rsidRPr="0028207A">
                <w:rPr>
                  <w:rFonts w:ascii="Arial" w:eastAsiaTheme="minorEastAsia" w:hAnsi="Arial" w:cs="Arial"/>
                  <w:sz w:val="22"/>
                  <w:szCs w:val="22"/>
                </w:rPr>
                <w:t>-12.51 ± 0.15</w:t>
              </w:r>
            </w:ins>
          </w:p>
        </w:tc>
        <w:tc>
          <w:tcPr>
            <w:tcW w:w="1647" w:type="dxa"/>
            <w:shd w:val="clear" w:color="auto" w:fill="A4C2F4"/>
            <w:tcMar>
              <w:top w:w="40" w:type="dxa"/>
              <w:left w:w="40" w:type="dxa"/>
              <w:bottom w:w="40" w:type="dxa"/>
              <w:right w:w="40" w:type="dxa"/>
            </w:tcMar>
            <w:vAlign w:val="bottom"/>
          </w:tcPr>
          <w:p w14:paraId="0384AAF2" w14:textId="77777777" w:rsidR="0028207A" w:rsidRPr="0028207A" w:rsidRDefault="0028207A" w:rsidP="0028207A">
            <w:pPr>
              <w:widowControl w:val="0"/>
              <w:jc w:val="center"/>
              <w:rPr>
                <w:ins w:id="1639" w:author="Chengheng Liao" w:date="2021-10-12T15:53:00Z"/>
                <w:rFonts w:ascii="Arial" w:eastAsiaTheme="minorEastAsia" w:hAnsi="Arial" w:cs="Arial"/>
                <w:sz w:val="22"/>
                <w:szCs w:val="22"/>
              </w:rPr>
            </w:pPr>
            <w:ins w:id="1640" w:author="Chengheng Liao" w:date="2021-10-12T15:53:00Z">
              <w:r w:rsidRPr="0028207A">
                <w:rPr>
                  <w:rFonts w:ascii="Arial" w:eastAsiaTheme="minorEastAsia" w:hAnsi="Arial" w:cs="Arial"/>
                  <w:sz w:val="22"/>
                  <w:szCs w:val="22"/>
                </w:rPr>
                <w:t>ARG 674</w:t>
              </w:r>
            </w:ins>
          </w:p>
        </w:tc>
        <w:tc>
          <w:tcPr>
            <w:tcW w:w="1480" w:type="dxa"/>
            <w:shd w:val="clear" w:color="auto" w:fill="A4C2F4"/>
            <w:tcMar>
              <w:top w:w="40" w:type="dxa"/>
              <w:left w:w="40" w:type="dxa"/>
              <w:bottom w:w="40" w:type="dxa"/>
              <w:right w:w="40" w:type="dxa"/>
            </w:tcMar>
            <w:vAlign w:val="bottom"/>
          </w:tcPr>
          <w:p w14:paraId="139EC754" w14:textId="77777777" w:rsidR="0028207A" w:rsidRPr="0028207A" w:rsidRDefault="0028207A" w:rsidP="0028207A">
            <w:pPr>
              <w:widowControl w:val="0"/>
              <w:jc w:val="center"/>
              <w:rPr>
                <w:ins w:id="1641" w:author="Chengheng Liao" w:date="2021-10-12T15:53:00Z"/>
                <w:rFonts w:ascii="Arial" w:eastAsiaTheme="minorEastAsia" w:hAnsi="Arial" w:cs="Arial"/>
                <w:sz w:val="22"/>
                <w:szCs w:val="22"/>
              </w:rPr>
            </w:pPr>
            <w:ins w:id="1642" w:author="Chengheng Liao" w:date="2021-10-12T15:53:00Z">
              <w:r w:rsidRPr="0028207A">
                <w:rPr>
                  <w:rFonts w:ascii="Arial" w:eastAsiaTheme="minorEastAsia" w:hAnsi="Arial" w:cs="Arial"/>
                  <w:sz w:val="22"/>
                  <w:szCs w:val="22"/>
                </w:rPr>
                <w:t>-6.81 ± 0.12</w:t>
              </w:r>
            </w:ins>
          </w:p>
        </w:tc>
      </w:tr>
      <w:tr w:rsidR="0028207A" w:rsidRPr="0028207A" w14:paraId="748CB2DC" w14:textId="77777777" w:rsidTr="002A306B">
        <w:trPr>
          <w:trHeight w:val="285"/>
          <w:jc w:val="center"/>
          <w:ins w:id="1643" w:author="Chengheng Liao" w:date="2021-10-12T15:53:00Z"/>
        </w:trPr>
        <w:tc>
          <w:tcPr>
            <w:tcW w:w="1713" w:type="dxa"/>
            <w:tcMar>
              <w:top w:w="40" w:type="dxa"/>
              <w:left w:w="40" w:type="dxa"/>
              <w:bottom w:w="40" w:type="dxa"/>
              <w:right w:w="40" w:type="dxa"/>
            </w:tcMar>
            <w:vAlign w:val="bottom"/>
          </w:tcPr>
          <w:p w14:paraId="5117E00D" w14:textId="77777777" w:rsidR="0028207A" w:rsidRPr="0028207A" w:rsidRDefault="0028207A" w:rsidP="0028207A">
            <w:pPr>
              <w:widowControl w:val="0"/>
              <w:jc w:val="center"/>
              <w:rPr>
                <w:ins w:id="1644" w:author="Chengheng Liao" w:date="2021-10-12T15:53:00Z"/>
                <w:rFonts w:ascii="Arial" w:eastAsiaTheme="minorEastAsia" w:hAnsi="Arial" w:cs="Arial"/>
                <w:sz w:val="22"/>
                <w:szCs w:val="22"/>
              </w:rPr>
            </w:pPr>
            <w:ins w:id="1645" w:author="Chengheng Liao" w:date="2021-10-12T15:53:00Z">
              <w:r w:rsidRPr="0028207A">
                <w:rPr>
                  <w:rFonts w:ascii="Arial" w:eastAsiaTheme="minorEastAsia" w:hAnsi="Arial" w:cs="Arial"/>
                  <w:sz w:val="22"/>
                  <w:szCs w:val="22"/>
                </w:rPr>
                <w:t>ARG 480</w:t>
              </w:r>
            </w:ins>
          </w:p>
        </w:tc>
        <w:tc>
          <w:tcPr>
            <w:tcW w:w="1401" w:type="dxa"/>
            <w:tcMar>
              <w:top w:w="40" w:type="dxa"/>
              <w:left w:w="40" w:type="dxa"/>
              <w:bottom w:w="40" w:type="dxa"/>
              <w:right w:w="40" w:type="dxa"/>
            </w:tcMar>
            <w:vAlign w:val="bottom"/>
          </w:tcPr>
          <w:p w14:paraId="1BFB4045" w14:textId="77777777" w:rsidR="0028207A" w:rsidRPr="0028207A" w:rsidRDefault="0028207A" w:rsidP="0028207A">
            <w:pPr>
              <w:widowControl w:val="0"/>
              <w:jc w:val="center"/>
              <w:rPr>
                <w:ins w:id="1646" w:author="Chengheng Liao" w:date="2021-10-12T15:53:00Z"/>
                <w:rFonts w:ascii="Arial" w:eastAsiaTheme="minorEastAsia" w:hAnsi="Arial" w:cs="Arial"/>
                <w:sz w:val="22"/>
                <w:szCs w:val="22"/>
              </w:rPr>
            </w:pPr>
            <w:ins w:id="1647" w:author="Chengheng Liao" w:date="2021-10-12T15:53:00Z">
              <w:r w:rsidRPr="0028207A">
                <w:rPr>
                  <w:rFonts w:ascii="Arial" w:eastAsiaTheme="minorEastAsia" w:hAnsi="Arial" w:cs="Arial"/>
                  <w:sz w:val="22"/>
                  <w:szCs w:val="22"/>
                </w:rPr>
                <w:t>-7.98 ± 0.08</w:t>
              </w:r>
            </w:ins>
          </w:p>
        </w:tc>
        <w:tc>
          <w:tcPr>
            <w:tcW w:w="1703" w:type="dxa"/>
            <w:tcMar>
              <w:top w:w="40" w:type="dxa"/>
              <w:left w:w="40" w:type="dxa"/>
              <w:bottom w:w="40" w:type="dxa"/>
              <w:right w:w="40" w:type="dxa"/>
            </w:tcMar>
            <w:vAlign w:val="bottom"/>
          </w:tcPr>
          <w:p w14:paraId="10DD5FFA" w14:textId="77777777" w:rsidR="0028207A" w:rsidRPr="0028207A" w:rsidRDefault="0028207A" w:rsidP="0028207A">
            <w:pPr>
              <w:widowControl w:val="0"/>
              <w:jc w:val="center"/>
              <w:rPr>
                <w:ins w:id="1648" w:author="Chengheng Liao" w:date="2021-10-12T15:53:00Z"/>
                <w:rFonts w:ascii="Arial" w:eastAsiaTheme="minorEastAsia" w:hAnsi="Arial" w:cs="Arial"/>
                <w:sz w:val="22"/>
                <w:szCs w:val="22"/>
              </w:rPr>
            </w:pPr>
            <w:ins w:id="1649" w:author="Chengheng Liao" w:date="2021-10-12T15:53:00Z">
              <w:r w:rsidRPr="0028207A">
                <w:rPr>
                  <w:rFonts w:ascii="Arial" w:eastAsiaTheme="minorEastAsia" w:hAnsi="Arial" w:cs="Arial"/>
                  <w:sz w:val="22"/>
                  <w:szCs w:val="22"/>
                </w:rPr>
                <w:t>ARG 571</w:t>
              </w:r>
            </w:ins>
          </w:p>
        </w:tc>
        <w:tc>
          <w:tcPr>
            <w:tcW w:w="1418" w:type="dxa"/>
            <w:tcMar>
              <w:top w:w="40" w:type="dxa"/>
              <w:left w:w="40" w:type="dxa"/>
              <w:bottom w:w="40" w:type="dxa"/>
              <w:right w:w="40" w:type="dxa"/>
            </w:tcMar>
            <w:vAlign w:val="bottom"/>
          </w:tcPr>
          <w:p w14:paraId="17B7A32F" w14:textId="77777777" w:rsidR="0028207A" w:rsidRPr="0028207A" w:rsidRDefault="0028207A" w:rsidP="0028207A">
            <w:pPr>
              <w:widowControl w:val="0"/>
              <w:jc w:val="center"/>
              <w:rPr>
                <w:ins w:id="1650" w:author="Chengheng Liao" w:date="2021-10-12T15:53:00Z"/>
                <w:rFonts w:ascii="Arial" w:eastAsiaTheme="minorEastAsia" w:hAnsi="Arial" w:cs="Arial"/>
                <w:sz w:val="22"/>
                <w:szCs w:val="22"/>
              </w:rPr>
            </w:pPr>
            <w:ins w:id="1651" w:author="Chengheng Liao" w:date="2021-10-12T15:53:00Z">
              <w:r w:rsidRPr="0028207A">
                <w:rPr>
                  <w:rFonts w:ascii="Arial" w:eastAsiaTheme="minorEastAsia" w:hAnsi="Arial" w:cs="Arial"/>
                  <w:sz w:val="22"/>
                  <w:szCs w:val="22"/>
                </w:rPr>
                <w:t>-7.54 ± 0.09</w:t>
              </w:r>
            </w:ins>
          </w:p>
        </w:tc>
        <w:tc>
          <w:tcPr>
            <w:tcW w:w="1647" w:type="dxa"/>
            <w:tcMar>
              <w:top w:w="40" w:type="dxa"/>
              <w:left w:w="40" w:type="dxa"/>
              <w:bottom w:w="40" w:type="dxa"/>
              <w:right w:w="40" w:type="dxa"/>
            </w:tcMar>
            <w:vAlign w:val="bottom"/>
          </w:tcPr>
          <w:p w14:paraId="7AFBFFBD" w14:textId="77777777" w:rsidR="0028207A" w:rsidRPr="0028207A" w:rsidRDefault="0028207A" w:rsidP="0028207A">
            <w:pPr>
              <w:widowControl w:val="0"/>
              <w:jc w:val="center"/>
              <w:rPr>
                <w:ins w:id="1652" w:author="Chengheng Liao" w:date="2021-10-12T15:53:00Z"/>
                <w:rFonts w:ascii="Arial" w:eastAsiaTheme="minorEastAsia" w:hAnsi="Arial" w:cs="Arial"/>
                <w:sz w:val="22"/>
                <w:szCs w:val="22"/>
              </w:rPr>
            </w:pPr>
            <w:ins w:id="1653" w:author="Chengheng Liao" w:date="2021-10-12T15:53:00Z">
              <w:r w:rsidRPr="0028207A">
                <w:rPr>
                  <w:rFonts w:ascii="Arial" w:eastAsiaTheme="minorEastAsia" w:hAnsi="Arial" w:cs="Arial"/>
                  <w:sz w:val="22"/>
                  <w:szCs w:val="22"/>
                </w:rPr>
                <w:t>LYS 684</w:t>
              </w:r>
            </w:ins>
          </w:p>
        </w:tc>
        <w:tc>
          <w:tcPr>
            <w:tcW w:w="1480" w:type="dxa"/>
            <w:tcMar>
              <w:top w:w="40" w:type="dxa"/>
              <w:left w:w="40" w:type="dxa"/>
              <w:bottom w:w="40" w:type="dxa"/>
              <w:right w:w="40" w:type="dxa"/>
            </w:tcMar>
            <w:vAlign w:val="bottom"/>
          </w:tcPr>
          <w:p w14:paraId="308EE24F" w14:textId="77777777" w:rsidR="0028207A" w:rsidRPr="0028207A" w:rsidRDefault="0028207A" w:rsidP="0028207A">
            <w:pPr>
              <w:widowControl w:val="0"/>
              <w:jc w:val="center"/>
              <w:rPr>
                <w:ins w:id="1654" w:author="Chengheng Liao" w:date="2021-10-12T15:53:00Z"/>
                <w:rFonts w:ascii="Arial" w:eastAsiaTheme="minorEastAsia" w:hAnsi="Arial" w:cs="Arial"/>
                <w:sz w:val="22"/>
                <w:szCs w:val="22"/>
              </w:rPr>
            </w:pPr>
            <w:ins w:id="1655" w:author="Chengheng Liao" w:date="2021-10-12T15:53:00Z">
              <w:r w:rsidRPr="0028207A">
                <w:rPr>
                  <w:rFonts w:ascii="Arial" w:eastAsiaTheme="minorEastAsia" w:hAnsi="Arial" w:cs="Arial"/>
                  <w:sz w:val="22"/>
                  <w:szCs w:val="22"/>
                </w:rPr>
                <w:t>-3.46 ± 0.08</w:t>
              </w:r>
            </w:ins>
          </w:p>
        </w:tc>
      </w:tr>
      <w:tr w:rsidR="0028207A" w:rsidRPr="0028207A" w14:paraId="194F7D23" w14:textId="77777777" w:rsidTr="002A306B">
        <w:trPr>
          <w:trHeight w:val="285"/>
          <w:jc w:val="center"/>
          <w:ins w:id="1656" w:author="Chengheng Liao" w:date="2021-10-12T15:53:00Z"/>
        </w:trPr>
        <w:tc>
          <w:tcPr>
            <w:tcW w:w="1713" w:type="dxa"/>
            <w:tcMar>
              <w:top w:w="40" w:type="dxa"/>
              <w:left w:w="40" w:type="dxa"/>
              <w:bottom w:w="40" w:type="dxa"/>
              <w:right w:w="40" w:type="dxa"/>
            </w:tcMar>
            <w:vAlign w:val="bottom"/>
          </w:tcPr>
          <w:p w14:paraId="54B68AAC" w14:textId="77777777" w:rsidR="0028207A" w:rsidRPr="0028207A" w:rsidRDefault="0028207A" w:rsidP="0028207A">
            <w:pPr>
              <w:widowControl w:val="0"/>
              <w:jc w:val="center"/>
              <w:rPr>
                <w:ins w:id="1657" w:author="Chengheng Liao" w:date="2021-10-12T15:53:00Z"/>
                <w:rFonts w:ascii="Arial" w:eastAsiaTheme="minorEastAsia" w:hAnsi="Arial" w:cs="Arial"/>
                <w:sz w:val="22"/>
                <w:szCs w:val="22"/>
              </w:rPr>
            </w:pPr>
            <w:ins w:id="1658" w:author="Chengheng Liao" w:date="2021-10-12T15:53:00Z">
              <w:r w:rsidRPr="0028207A">
                <w:rPr>
                  <w:rFonts w:ascii="Arial" w:eastAsiaTheme="minorEastAsia" w:hAnsi="Arial" w:cs="Arial"/>
                  <w:sz w:val="22"/>
                  <w:szCs w:val="22"/>
                </w:rPr>
                <w:t>ARG 493</w:t>
              </w:r>
            </w:ins>
          </w:p>
        </w:tc>
        <w:tc>
          <w:tcPr>
            <w:tcW w:w="1401" w:type="dxa"/>
            <w:tcMar>
              <w:top w:w="40" w:type="dxa"/>
              <w:left w:w="40" w:type="dxa"/>
              <w:bottom w:w="40" w:type="dxa"/>
              <w:right w:w="40" w:type="dxa"/>
            </w:tcMar>
            <w:vAlign w:val="bottom"/>
          </w:tcPr>
          <w:p w14:paraId="79F2BFEC" w14:textId="77777777" w:rsidR="0028207A" w:rsidRPr="0028207A" w:rsidRDefault="0028207A" w:rsidP="0028207A">
            <w:pPr>
              <w:widowControl w:val="0"/>
              <w:jc w:val="center"/>
              <w:rPr>
                <w:ins w:id="1659" w:author="Chengheng Liao" w:date="2021-10-12T15:53:00Z"/>
                <w:rFonts w:ascii="Arial" w:eastAsiaTheme="minorEastAsia" w:hAnsi="Arial" w:cs="Arial"/>
                <w:sz w:val="22"/>
                <w:szCs w:val="22"/>
              </w:rPr>
            </w:pPr>
            <w:ins w:id="1660" w:author="Chengheng Liao" w:date="2021-10-12T15:53:00Z">
              <w:r w:rsidRPr="0028207A">
                <w:rPr>
                  <w:rFonts w:ascii="Arial" w:eastAsiaTheme="minorEastAsia" w:hAnsi="Arial" w:cs="Arial"/>
                  <w:sz w:val="22"/>
                  <w:szCs w:val="22"/>
                </w:rPr>
                <w:t>-7.41 ± 0.09</w:t>
              </w:r>
            </w:ins>
          </w:p>
        </w:tc>
        <w:tc>
          <w:tcPr>
            <w:tcW w:w="1703" w:type="dxa"/>
            <w:tcMar>
              <w:top w:w="40" w:type="dxa"/>
              <w:left w:w="40" w:type="dxa"/>
              <w:bottom w:w="40" w:type="dxa"/>
              <w:right w:w="40" w:type="dxa"/>
            </w:tcMar>
            <w:vAlign w:val="bottom"/>
          </w:tcPr>
          <w:p w14:paraId="70B9BFF6" w14:textId="77777777" w:rsidR="0028207A" w:rsidRPr="0028207A" w:rsidRDefault="0028207A" w:rsidP="0028207A">
            <w:pPr>
              <w:widowControl w:val="0"/>
              <w:jc w:val="center"/>
              <w:rPr>
                <w:ins w:id="1661" w:author="Chengheng Liao" w:date="2021-10-12T15:53:00Z"/>
                <w:rFonts w:ascii="Arial" w:eastAsiaTheme="minorEastAsia" w:hAnsi="Arial" w:cs="Arial"/>
                <w:sz w:val="22"/>
                <w:szCs w:val="22"/>
              </w:rPr>
            </w:pPr>
            <w:ins w:id="1662" w:author="Chengheng Liao" w:date="2021-10-12T15:53:00Z">
              <w:r w:rsidRPr="0028207A">
                <w:rPr>
                  <w:rFonts w:ascii="Arial" w:eastAsiaTheme="minorEastAsia" w:hAnsi="Arial" w:cs="Arial"/>
                  <w:sz w:val="22"/>
                  <w:szCs w:val="22"/>
                </w:rPr>
                <w:t>LYS 582</w:t>
              </w:r>
            </w:ins>
          </w:p>
        </w:tc>
        <w:tc>
          <w:tcPr>
            <w:tcW w:w="1418" w:type="dxa"/>
            <w:tcMar>
              <w:top w:w="40" w:type="dxa"/>
              <w:left w:w="40" w:type="dxa"/>
              <w:bottom w:w="40" w:type="dxa"/>
              <w:right w:w="40" w:type="dxa"/>
            </w:tcMar>
            <w:vAlign w:val="bottom"/>
          </w:tcPr>
          <w:p w14:paraId="21062AB1" w14:textId="77777777" w:rsidR="0028207A" w:rsidRPr="0028207A" w:rsidRDefault="0028207A" w:rsidP="0028207A">
            <w:pPr>
              <w:widowControl w:val="0"/>
              <w:jc w:val="center"/>
              <w:rPr>
                <w:ins w:id="1663" w:author="Chengheng Liao" w:date="2021-10-12T15:53:00Z"/>
                <w:rFonts w:ascii="Arial" w:eastAsiaTheme="minorEastAsia" w:hAnsi="Arial" w:cs="Arial"/>
                <w:sz w:val="22"/>
                <w:szCs w:val="22"/>
              </w:rPr>
            </w:pPr>
            <w:ins w:id="1664" w:author="Chengheng Liao" w:date="2021-10-12T15:53:00Z">
              <w:r w:rsidRPr="0028207A">
                <w:rPr>
                  <w:rFonts w:ascii="Arial" w:eastAsiaTheme="minorEastAsia" w:hAnsi="Arial" w:cs="Arial"/>
                  <w:sz w:val="22"/>
                  <w:szCs w:val="22"/>
                </w:rPr>
                <w:t>-6.98 ± 0.10</w:t>
              </w:r>
            </w:ins>
          </w:p>
        </w:tc>
        <w:tc>
          <w:tcPr>
            <w:tcW w:w="1647" w:type="dxa"/>
            <w:tcMar>
              <w:top w:w="40" w:type="dxa"/>
              <w:left w:w="40" w:type="dxa"/>
              <w:bottom w:w="40" w:type="dxa"/>
              <w:right w:w="40" w:type="dxa"/>
            </w:tcMar>
            <w:vAlign w:val="bottom"/>
          </w:tcPr>
          <w:p w14:paraId="04A0988E" w14:textId="77777777" w:rsidR="0028207A" w:rsidRPr="0028207A" w:rsidRDefault="0028207A" w:rsidP="0028207A">
            <w:pPr>
              <w:widowControl w:val="0"/>
              <w:jc w:val="center"/>
              <w:rPr>
                <w:ins w:id="1665" w:author="Chengheng Liao" w:date="2021-10-12T15:53:00Z"/>
                <w:rFonts w:ascii="Arial" w:eastAsiaTheme="minorEastAsia" w:hAnsi="Arial" w:cs="Arial"/>
                <w:sz w:val="22"/>
                <w:szCs w:val="22"/>
              </w:rPr>
            </w:pPr>
            <w:ins w:id="1666" w:author="Chengheng Liao" w:date="2021-10-12T15:53:00Z">
              <w:r w:rsidRPr="0028207A">
                <w:rPr>
                  <w:rFonts w:ascii="Arial" w:eastAsiaTheme="minorEastAsia" w:hAnsi="Arial" w:cs="Arial"/>
                  <w:sz w:val="22"/>
                  <w:szCs w:val="22"/>
                </w:rPr>
                <w:t>LYS 677</w:t>
              </w:r>
            </w:ins>
          </w:p>
        </w:tc>
        <w:tc>
          <w:tcPr>
            <w:tcW w:w="1480" w:type="dxa"/>
            <w:tcMar>
              <w:top w:w="40" w:type="dxa"/>
              <w:left w:w="40" w:type="dxa"/>
              <w:bottom w:w="40" w:type="dxa"/>
              <w:right w:w="40" w:type="dxa"/>
            </w:tcMar>
            <w:vAlign w:val="bottom"/>
          </w:tcPr>
          <w:p w14:paraId="2009214E" w14:textId="77777777" w:rsidR="0028207A" w:rsidRPr="0028207A" w:rsidRDefault="0028207A" w:rsidP="0028207A">
            <w:pPr>
              <w:widowControl w:val="0"/>
              <w:jc w:val="center"/>
              <w:rPr>
                <w:ins w:id="1667" w:author="Chengheng Liao" w:date="2021-10-12T15:53:00Z"/>
                <w:rFonts w:ascii="Arial" w:eastAsiaTheme="minorEastAsia" w:hAnsi="Arial" w:cs="Arial"/>
                <w:sz w:val="22"/>
                <w:szCs w:val="22"/>
              </w:rPr>
            </w:pPr>
            <w:ins w:id="1668" w:author="Chengheng Liao" w:date="2021-10-12T15:53:00Z">
              <w:r w:rsidRPr="0028207A">
                <w:rPr>
                  <w:rFonts w:ascii="Arial" w:eastAsiaTheme="minorEastAsia" w:hAnsi="Arial" w:cs="Arial"/>
                  <w:sz w:val="22"/>
                  <w:szCs w:val="22"/>
                </w:rPr>
                <w:t>-3.18 ± 0.07</w:t>
              </w:r>
            </w:ins>
          </w:p>
        </w:tc>
      </w:tr>
      <w:tr w:rsidR="0028207A" w:rsidRPr="0028207A" w14:paraId="001143D0" w14:textId="77777777" w:rsidTr="002A306B">
        <w:trPr>
          <w:trHeight w:val="285"/>
          <w:jc w:val="center"/>
          <w:ins w:id="1669" w:author="Chengheng Liao" w:date="2021-10-12T15:53:00Z"/>
        </w:trPr>
        <w:tc>
          <w:tcPr>
            <w:tcW w:w="1713" w:type="dxa"/>
            <w:tcMar>
              <w:top w:w="40" w:type="dxa"/>
              <w:left w:w="40" w:type="dxa"/>
              <w:bottom w:w="40" w:type="dxa"/>
              <w:right w:w="40" w:type="dxa"/>
            </w:tcMar>
            <w:vAlign w:val="bottom"/>
          </w:tcPr>
          <w:p w14:paraId="19806C5A" w14:textId="77777777" w:rsidR="0028207A" w:rsidRPr="0028207A" w:rsidRDefault="0028207A" w:rsidP="0028207A">
            <w:pPr>
              <w:widowControl w:val="0"/>
              <w:jc w:val="center"/>
              <w:rPr>
                <w:ins w:id="1670" w:author="Chengheng Liao" w:date="2021-10-12T15:53:00Z"/>
                <w:rFonts w:ascii="Arial" w:eastAsiaTheme="minorEastAsia" w:hAnsi="Arial" w:cs="Arial"/>
                <w:sz w:val="22"/>
                <w:szCs w:val="22"/>
              </w:rPr>
            </w:pPr>
            <w:ins w:id="1671" w:author="Chengheng Liao" w:date="2021-10-12T15:53:00Z">
              <w:r w:rsidRPr="0028207A">
                <w:rPr>
                  <w:rFonts w:ascii="Arial" w:eastAsiaTheme="minorEastAsia" w:hAnsi="Arial" w:cs="Arial"/>
                  <w:sz w:val="22"/>
                  <w:szCs w:val="22"/>
                </w:rPr>
                <w:t>LYS 484</w:t>
              </w:r>
            </w:ins>
          </w:p>
        </w:tc>
        <w:tc>
          <w:tcPr>
            <w:tcW w:w="1401" w:type="dxa"/>
            <w:tcMar>
              <w:top w:w="40" w:type="dxa"/>
              <w:left w:w="40" w:type="dxa"/>
              <w:bottom w:w="40" w:type="dxa"/>
              <w:right w:w="40" w:type="dxa"/>
            </w:tcMar>
            <w:vAlign w:val="bottom"/>
          </w:tcPr>
          <w:p w14:paraId="6EC97ADB" w14:textId="77777777" w:rsidR="0028207A" w:rsidRPr="0028207A" w:rsidRDefault="0028207A" w:rsidP="0028207A">
            <w:pPr>
              <w:widowControl w:val="0"/>
              <w:jc w:val="center"/>
              <w:rPr>
                <w:ins w:id="1672" w:author="Chengheng Liao" w:date="2021-10-12T15:53:00Z"/>
                <w:rFonts w:ascii="Arial" w:eastAsiaTheme="minorEastAsia" w:hAnsi="Arial" w:cs="Arial"/>
                <w:sz w:val="22"/>
                <w:szCs w:val="22"/>
              </w:rPr>
            </w:pPr>
            <w:ins w:id="1673" w:author="Chengheng Liao" w:date="2021-10-12T15:53:00Z">
              <w:r w:rsidRPr="0028207A">
                <w:rPr>
                  <w:rFonts w:ascii="Arial" w:eastAsiaTheme="minorEastAsia" w:hAnsi="Arial" w:cs="Arial"/>
                  <w:sz w:val="22"/>
                  <w:szCs w:val="22"/>
                </w:rPr>
                <w:t>-6.49 ± 0.08</w:t>
              </w:r>
            </w:ins>
          </w:p>
        </w:tc>
        <w:tc>
          <w:tcPr>
            <w:tcW w:w="1703" w:type="dxa"/>
            <w:tcMar>
              <w:top w:w="40" w:type="dxa"/>
              <w:left w:w="40" w:type="dxa"/>
              <w:bottom w:w="40" w:type="dxa"/>
              <w:right w:w="40" w:type="dxa"/>
            </w:tcMar>
            <w:vAlign w:val="bottom"/>
          </w:tcPr>
          <w:p w14:paraId="427B0C4F" w14:textId="77777777" w:rsidR="0028207A" w:rsidRPr="0028207A" w:rsidRDefault="0028207A" w:rsidP="0028207A">
            <w:pPr>
              <w:widowControl w:val="0"/>
              <w:jc w:val="center"/>
              <w:rPr>
                <w:ins w:id="1674" w:author="Chengheng Liao" w:date="2021-10-12T15:53:00Z"/>
                <w:rFonts w:ascii="Arial" w:eastAsiaTheme="minorEastAsia" w:hAnsi="Arial" w:cs="Arial"/>
                <w:sz w:val="22"/>
                <w:szCs w:val="22"/>
              </w:rPr>
            </w:pPr>
            <w:ins w:id="1675" w:author="Chengheng Liao" w:date="2021-10-12T15:53:00Z">
              <w:r w:rsidRPr="0028207A">
                <w:rPr>
                  <w:rFonts w:ascii="Arial" w:eastAsiaTheme="minorEastAsia" w:hAnsi="Arial" w:cs="Arial"/>
                  <w:sz w:val="22"/>
                  <w:szCs w:val="22"/>
                </w:rPr>
                <w:t>ARG 580</w:t>
              </w:r>
            </w:ins>
          </w:p>
        </w:tc>
        <w:tc>
          <w:tcPr>
            <w:tcW w:w="1418" w:type="dxa"/>
            <w:tcMar>
              <w:top w:w="40" w:type="dxa"/>
              <w:left w:w="40" w:type="dxa"/>
              <w:bottom w:w="40" w:type="dxa"/>
              <w:right w:w="40" w:type="dxa"/>
            </w:tcMar>
            <w:vAlign w:val="bottom"/>
          </w:tcPr>
          <w:p w14:paraId="05940A25" w14:textId="77777777" w:rsidR="0028207A" w:rsidRPr="0028207A" w:rsidRDefault="0028207A" w:rsidP="0028207A">
            <w:pPr>
              <w:widowControl w:val="0"/>
              <w:jc w:val="center"/>
              <w:rPr>
                <w:ins w:id="1676" w:author="Chengheng Liao" w:date="2021-10-12T15:53:00Z"/>
                <w:rFonts w:ascii="Arial" w:eastAsiaTheme="minorEastAsia" w:hAnsi="Arial" w:cs="Arial"/>
                <w:sz w:val="22"/>
                <w:szCs w:val="22"/>
              </w:rPr>
            </w:pPr>
            <w:ins w:id="1677" w:author="Chengheng Liao" w:date="2021-10-12T15:53:00Z">
              <w:r w:rsidRPr="0028207A">
                <w:rPr>
                  <w:rFonts w:ascii="Arial" w:eastAsiaTheme="minorEastAsia" w:hAnsi="Arial" w:cs="Arial"/>
                  <w:sz w:val="22"/>
                  <w:szCs w:val="22"/>
                </w:rPr>
                <w:t>-4.43 ± 0.02</w:t>
              </w:r>
            </w:ins>
          </w:p>
        </w:tc>
        <w:tc>
          <w:tcPr>
            <w:tcW w:w="1647" w:type="dxa"/>
            <w:tcMar>
              <w:top w:w="40" w:type="dxa"/>
              <w:left w:w="40" w:type="dxa"/>
              <w:bottom w:w="40" w:type="dxa"/>
              <w:right w:w="40" w:type="dxa"/>
            </w:tcMar>
            <w:vAlign w:val="bottom"/>
          </w:tcPr>
          <w:p w14:paraId="1B55DFF2" w14:textId="77777777" w:rsidR="0028207A" w:rsidRPr="0028207A" w:rsidRDefault="0028207A" w:rsidP="0028207A">
            <w:pPr>
              <w:widowControl w:val="0"/>
              <w:jc w:val="center"/>
              <w:rPr>
                <w:ins w:id="1678" w:author="Chengheng Liao" w:date="2021-10-12T15:53:00Z"/>
                <w:rFonts w:ascii="Arial" w:eastAsiaTheme="minorEastAsia" w:hAnsi="Arial" w:cs="Arial"/>
                <w:sz w:val="22"/>
                <w:szCs w:val="22"/>
              </w:rPr>
            </w:pPr>
            <w:ins w:id="1679" w:author="Chengheng Liao" w:date="2021-10-12T15:53:00Z">
              <w:r w:rsidRPr="0028207A">
                <w:rPr>
                  <w:rFonts w:ascii="Arial" w:eastAsiaTheme="minorEastAsia" w:hAnsi="Arial" w:cs="Arial"/>
                  <w:sz w:val="22"/>
                  <w:szCs w:val="22"/>
                </w:rPr>
                <w:t>ARG 680</w:t>
              </w:r>
            </w:ins>
          </w:p>
        </w:tc>
        <w:tc>
          <w:tcPr>
            <w:tcW w:w="1480" w:type="dxa"/>
            <w:tcMar>
              <w:top w:w="40" w:type="dxa"/>
              <w:left w:w="40" w:type="dxa"/>
              <w:bottom w:w="40" w:type="dxa"/>
              <w:right w:w="40" w:type="dxa"/>
            </w:tcMar>
            <w:vAlign w:val="bottom"/>
          </w:tcPr>
          <w:p w14:paraId="487D0AB9" w14:textId="77777777" w:rsidR="0028207A" w:rsidRPr="0028207A" w:rsidRDefault="0028207A" w:rsidP="0028207A">
            <w:pPr>
              <w:widowControl w:val="0"/>
              <w:jc w:val="center"/>
              <w:rPr>
                <w:ins w:id="1680" w:author="Chengheng Liao" w:date="2021-10-12T15:53:00Z"/>
                <w:rFonts w:ascii="Arial" w:eastAsiaTheme="minorEastAsia" w:hAnsi="Arial" w:cs="Arial"/>
                <w:sz w:val="22"/>
                <w:szCs w:val="22"/>
              </w:rPr>
            </w:pPr>
            <w:ins w:id="1681" w:author="Chengheng Liao" w:date="2021-10-12T15:53:00Z">
              <w:r w:rsidRPr="0028207A">
                <w:rPr>
                  <w:rFonts w:ascii="Arial" w:eastAsiaTheme="minorEastAsia" w:hAnsi="Arial" w:cs="Arial"/>
                  <w:sz w:val="22"/>
                  <w:szCs w:val="22"/>
                </w:rPr>
                <w:t>-2.41 ± 0.01</w:t>
              </w:r>
            </w:ins>
          </w:p>
        </w:tc>
      </w:tr>
      <w:tr w:rsidR="0028207A" w:rsidRPr="0028207A" w14:paraId="16244A46" w14:textId="77777777" w:rsidTr="002A306B">
        <w:trPr>
          <w:trHeight w:val="285"/>
          <w:jc w:val="center"/>
          <w:ins w:id="1682" w:author="Chengheng Liao" w:date="2021-10-12T15:53:00Z"/>
        </w:trPr>
        <w:tc>
          <w:tcPr>
            <w:tcW w:w="1713" w:type="dxa"/>
            <w:tcMar>
              <w:top w:w="40" w:type="dxa"/>
              <w:left w:w="40" w:type="dxa"/>
              <w:bottom w:w="40" w:type="dxa"/>
              <w:right w:w="40" w:type="dxa"/>
            </w:tcMar>
            <w:vAlign w:val="bottom"/>
          </w:tcPr>
          <w:p w14:paraId="3163258E" w14:textId="77777777" w:rsidR="0028207A" w:rsidRPr="0028207A" w:rsidRDefault="0028207A" w:rsidP="0028207A">
            <w:pPr>
              <w:widowControl w:val="0"/>
              <w:jc w:val="center"/>
              <w:rPr>
                <w:ins w:id="1683" w:author="Chengheng Liao" w:date="2021-10-12T15:53:00Z"/>
                <w:rFonts w:ascii="Arial" w:eastAsiaTheme="minorEastAsia" w:hAnsi="Arial" w:cs="Arial"/>
                <w:sz w:val="22"/>
                <w:szCs w:val="22"/>
              </w:rPr>
            </w:pPr>
            <w:ins w:id="1684" w:author="Chengheng Liao" w:date="2021-10-12T15:53:00Z">
              <w:r w:rsidRPr="0028207A">
                <w:rPr>
                  <w:rFonts w:ascii="Arial" w:eastAsiaTheme="minorEastAsia" w:hAnsi="Arial" w:cs="Arial"/>
                  <w:sz w:val="22"/>
                  <w:szCs w:val="22"/>
                </w:rPr>
                <w:t>LYS 485</w:t>
              </w:r>
            </w:ins>
          </w:p>
        </w:tc>
        <w:tc>
          <w:tcPr>
            <w:tcW w:w="1401" w:type="dxa"/>
            <w:tcMar>
              <w:top w:w="40" w:type="dxa"/>
              <w:left w:w="40" w:type="dxa"/>
              <w:bottom w:w="40" w:type="dxa"/>
              <w:right w:w="40" w:type="dxa"/>
            </w:tcMar>
            <w:vAlign w:val="bottom"/>
          </w:tcPr>
          <w:p w14:paraId="43A48BC2" w14:textId="77777777" w:rsidR="0028207A" w:rsidRPr="0028207A" w:rsidRDefault="0028207A" w:rsidP="0028207A">
            <w:pPr>
              <w:widowControl w:val="0"/>
              <w:jc w:val="center"/>
              <w:rPr>
                <w:ins w:id="1685" w:author="Chengheng Liao" w:date="2021-10-12T15:53:00Z"/>
                <w:rFonts w:ascii="Arial" w:eastAsiaTheme="minorEastAsia" w:hAnsi="Arial" w:cs="Arial"/>
                <w:sz w:val="22"/>
                <w:szCs w:val="22"/>
              </w:rPr>
            </w:pPr>
            <w:ins w:id="1686" w:author="Chengheng Liao" w:date="2021-10-12T15:53:00Z">
              <w:r w:rsidRPr="0028207A">
                <w:rPr>
                  <w:rFonts w:ascii="Arial" w:eastAsiaTheme="minorEastAsia" w:hAnsi="Arial" w:cs="Arial"/>
                  <w:sz w:val="22"/>
                  <w:szCs w:val="22"/>
                </w:rPr>
                <w:t>-5.00 ± 0.11</w:t>
              </w:r>
            </w:ins>
          </w:p>
        </w:tc>
        <w:tc>
          <w:tcPr>
            <w:tcW w:w="1703" w:type="dxa"/>
            <w:tcMar>
              <w:top w:w="40" w:type="dxa"/>
              <w:left w:w="40" w:type="dxa"/>
              <w:bottom w:w="40" w:type="dxa"/>
              <w:right w:w="40" w:type="dxa"/>
            </w:tcMar>
            <w:vAlign w:val="bottom"/>
          </w:tcPr>
          <w:p w14:paraId="1A926A6B" w14:textId="77777777" w:rsidR="0028207A" w:rsidRPr="0028207A" w:rsidRDefault="0028207A" w:rsidP="0028207A">
            <w:pPr>
              <w:widowControl w:val="0"/>
              <w:jc w:val="center"/>
              <w:rPr>
                <w:ins w:id="1687" w:author="Chengheng Liao" w:date="2021-10-12T15:53:00Z"/>
                <w:rFonts w:ascii="Arial" w:eastAsiaTheme="minorEastAsia" w:hAnsi="Arial" w:cs="Arial"/>
                <w:sz w:val="22"/>
                <w:szCs w:val="22"/>
              </w:rPr>
            </w:pPr>
            <w:ins w:id="1688" w:author="Chengheng Liao" w:date="2021-10-12T15:53:00Z">
              <w:r w:rsidRPr="0028207A">
                <w:rPr>
                  <w:rFonts w:ascii="Arial" w:eastAsiaTheme="minorEastAsia" w:hAnsi="Arial" w:cs="Arial"/>
                  <w:sz w:val="22"/>
                  <w:szCs w:val="22"/>
                </w:rPr>
                <w:t>ARG 570</w:t>
              </w:r>
            </w:ins>
          </w:p>
        </w:tc>
        <w:tc>
          <w:tcPr>
            <w:tcW w:w="1418" w:type="dxa"/>
            <w:tcMar>
              <w:top w:w="40" w:type="dxa"/>
              <w:left w:w="40" w:type="dxa"/>
              <w:bottom w:w="40" w:type="dxa"/>
              <w:right w:w="40" w:type="dxa"/>
            </w:tcMar>
            <w:vAlign w:val="bottom"/>
          </w:tcPr>
          <w:p w14:paraId="7E0955A5" w14:textId="77777777" w:rsidR="0028207A" w:rsidRPr="0028207A" w:rsidRDefault="0028207A" w:rsidP="0028207A">
            <w:pPr>
              <w:widowControl w:val="0"/>
              <w:jc w:val="center"/>
              <w:rPr>
                <w:ins w:id="1689" w:author="Chengheng Liao" w:date="2021-10-12T15:53:00Z"/>
                <w:rFonts w:ascii="Arial" w:eastAsiaTheme="minorEastAsia" w:hAnsi="Arial" w:cs="Arial"/>
                <w:sz w:val="22"/>
                <w:szCs w:val="22"/>
              </w:rPr>
            </w:pPr>
            <w:ins w:id="1690" w:author="Chengheng Liao" w:date="2021-10-12T15:53:00Z">
              <w:r w:rsidRPr="0028207A">
                <w:rPr>
                  <w:rFonts w:ascii="Arial" w:eastAsiaTheme="minorEastAsia" w:hAnsi="Arial" w:cs="Arial"/>
                  <w:sz w:val="22"/>
                  <w:szCs w:val="22"/>
                </w:rPr>
                <w:t>-2.66 ± 0.02</w:t>
              </w:r>
            </w:ins>
          </w:p>
        </w:tc>
        <w:tc>
          <w:tcPr>
            <w:tcW w:w="1647" w:type="dxa"/>
            <w:tcMar>
              <w:top w:w="40" w:type="dxa"/>
              <w:left w:w="40" w:type="dxa"/>
              <w:bottom w:w="40" w:type="dxa"/>
              <w:right w:w="40" w:type="dxa"/>
            </w:tcMar>
            <w:vAlign w:val="bottom"/>
          </w:tcPr>
          <w:p w14:paraId="4727A5C9" w14:textId="77777777" w:rsidR="0028207A" w:rsidRPr="0028207A" w:rsidRDefault="0028207A" w:rsidP="0028207A">
            <w:pPr>
              <w:widowControl w:val="0"/>
              <w:jc w:val="center"/>
              <w:rPr>
                <w:ins w:id="1691" w:author="Chengheng Liao" w:date="2021-10-12T15:53:00Z"/>
                <w:rFonts w:ascii="Arial" w:eastAsiaTheme="minorEastAsia" w:hAnsi="Arial" w:cs="Arial"/>
                <w:sz w:val="22"/>
                <w:szCs w:val="22"/>
              </w:rPr>
            </w:pPr>
            <w:ins w:id="1692" w:author="Chengheng Liao" w:date="2021-10-12T15:53:00Z">
              <w:r w:rsidRPr="0028207A">
                <w:rPr>
                  <w:rFonts w:ascii="Arial" w:eastAsiaTheme="minorEastAsia" w:hAnsi="Arial" w:cs="Arial"/>
                  <w:sz w:val="22"/>
                  <w:szCs w:val="22"/>
                </w:rPr>
                <w:t>ARG 669</w:t>
              </w:r>
            </w:ins>
          </w:p>
        </w:tc>
        <w:tc>
          <w:tcPr>
            <w:tcW w:w="1480" w:type="dxa"/>
            <w:tcMar>
              <w:top w:w="40" w:type="dxa"/>
              <w:left w:w="40" w:type="dxa"/>
              <w:bottom w:w="40" w:type="dxa"/>
              <w:right w:w="40" w:type="dxa"/>
            </w:tcMar>
            <w:vAlign w:val="bottom"/>
          </w:tcPr>
          <w:p w14:paraId="570FD9D3" w14:textId="77777777" w:rsidR="0028207A" w:rsidRPr="0028207A" w:rsidRDefault="0028207A" w:rsidP="0028207A">
            <w:pPr>
              <w:widowControl w:val="0"/>
              <w:jc w:val="center"/>
              <w:rPr>
                <w:ins w:id="1693" w:author="Chengheng Liao" w:date="2021-10-12T15:53:00Z"/>
                <w:rFonts w:ascii="Arial" w:eastAsiaTheme="minorEastAsia" w:hAnsi="Arial" w:cs="Arial"/>
                <w:sz w:val="22"/>
                <w:szCs w:val="22"/>
              </w:rPr>
            </w:pPr>
            <w:ins w:id="1694" w:author="Chengheng Liao" w:date="2021-10-12T15:53:00Z">
              <w:r w:rsidRPr="0028207A">
                <w:rPr>
                  <w:rFonts w:ascii="Arial" w:eastAsiaTheme="minorEastAsia" w:hAnsi="Arial" w:cs="Arial"/>
                  <w:sz w:val="22"/>
                  <w:szCs w:val="22"/>
                </w:rPr>
                <w:t>-1.78 ± 0.01</w:t>
              </w:r>
            </w:ins>
          </w:p>
        </w:tc>
      </w:tr>
      <w:tr w:rsidR="0028207A" w:rsidRPr="0028207A" w14:paraId="30353EEC" w14:textId="77777777" w:rsidTr="002A306B">
        <w:trPr>
          <w:trHeight w:val="285"/>
          <w:jc w:val="center"/>
          <w:ins w:id="1695" w:author="Chengheng Liao" w:date="2021-10-12T15:53:00Z"/>
        </w:trPr>
        <w:tc>
          <w:tcPr>
            <w:tcW w:w="1713" w:type="dxa"/>
            <w:tcMar>
              <w:top w:w="40" w:type="dxa"/>
              <w:left w:w="40" w:type="dxa"/>
              <w:bottom w:w="40" w:type="dxa"/>
              <w:right w:w="40" w:type="dxa"/>
            </w:tcMar>
            <w:vAlign w:val="bottom"/>
          </w:tcPr>
          <w:p w14:paraId="09421203" w14:textId="77777777" w:rsidR="0028207A" w:rsidRPr="0028207A" w:rsidRDefault="0028207A" w:rsidP="0028207A">
            <w:pPr>
              <w:widowControl w:val="0"/>
              <w:jc w:val="center"/>
              <w:rPr>
                <w:ins w:id="1696" w:author="Chengheng Liao" w:date="2021-10-12T15:53:00Z"/>
                <w:rFonts w:ascii="Arial" w:eastAsiaTheme="minorEastAsia" w:hAnsi="Arial" w:cs="Arial"/>
                <w:sz w:val="22"/>
                <w:szCs w:val="22"/>
              </w:rPr>
            </w:pPr>
            <w:ins w:id="1697" w:author="Chengheng Liao" w:date="2021-10-12T15:53:00Z">
              <w:r w:rsidRPr="0028207A">
                <w:rPr>
                  <w:rFonts w:ascii="Arial" w:eastAsiaTheme="minorEastAsia" w:hAnsi="Arial" w:cs="Arial"/>
                  <w:sz w:val="22"/>
                  <w:szCs w:val="22"/>
                </w:rPr>
                <w:t>TYR 492</w:t>
              </w:r>
            </w:ins>
          </w:p>
        </w:tc>
        <w:tc>
          <w:tcPr>
            <w:tcW w:w="1401" w:type="dxa"/>
            <w:tcMar>
              <w:top w:w="40" w:type="dxa"/>
              <w:left w:w="40" w:type="dxa"/>
              <w:bottom w:w="40" w:type="dxa"/>
              <w:right w:w="40" w:type="dxa"/>
            </w:tcMar>
            <w:vAlign w:val="bottom"/>
          </w:tcPr>
          <w:p w14:paraId="46B9A181" w14:textId="77777777" w:rsidR="0028207A" w:rsidRPr="0028207A" w:rsidRDefault="0028207A" w:rsidP="0028207A">
            <w:pPr>
              <w:widowControl w:val="0"/>
              <w:jc w:val="center"/>
              <w:rPr>
                <w:ins w:id="1698" w:author="Chengheng Liao" w:date="2021-10-12T15:53:00Z"/>
                <w:rFonts w:ascii="Arial" w:eastAsiaTheme="minorEastAsia" w:hAnsi="Arial" w:cs="Arial"/>
                <w:sz w:val="22"/>
                <w:szCs w:val="22"/>
              </w:rPr>
            </w:pPr>
            <w:ins w:id="1699" w:author="Chengheng Liao" w:date="2021-10-12T15:53:00Z">
              <w:r w:rsidRPr="0028207A">
                <w:rPr>
                  <w:rFonts w:ascii="Arial" w:eastAsiaTheme="minorEastAsia" w:hAnsi="Arial" w:cs="Arial"/>
                  <w:sz w:val="22"/>
                  <w:szCs w:val="22"/>
                </w:rPr>
                <w:t>-2.88 ± 0.03</w:t>
              </w:r>
            </w:ins>
          </w:p>
        </w:tc>
        <w:tc>
          <w:tcPr>
            <w:tcW w:w="1703" w:type="dxa"/>
            <w:tcMar>
              <w:top w:w="40" w:type="dxa"/>
              <w:left w:w="40" w:type="dxa"/>
              <w:bottom w:w="40" w:type="dxa"/>
              <w:right w:w="40" w:type="dxa"/>
            </w:tcMar>
            <w:vAlign w:val="bottom"/>
          </w:tcPr>
          <w:p w14:paraId="5A75B657" w14:textId="77777777" w:rsidR="0028207A" w:rsidRPr="0028207A" w:rsidRDefault="0028207A" w:rsidP="0028207A">
            <w:pPr>
              <w:widowControl w:val="0"/>
              <w:jc w:val="center"/>
              <w:rPr>
                <w:ins w:id="1700" w:author="Chengheng Liao" w:date="2021-10-12T15:53:00Z"/>
                <w:rFonts w:ascii="Arial" w:eastAsiaTheme="minorEastAsia" w:hAnsi="Arial" w:cs="Arial"/>
                <w:sz w:val="22"/>
                <w:szCs w:val="22"/>
              </w:rPr>
            </w:pPr>
            <w:ins w:id="1701" w:author="Chengheng Liao" w:date="2021-10-12T15:53:00Z">
              <w:r w:rsidRPr="0028207A">
                <w:rPr>
                  <w:rFonts w:ascii="Arial" w:eastAsiaTheme="minorEastAsia" w:hAnsi="Arial" w:cs="Arial"/>
                  <w:sz w:val="22"/>
                  <w:szCs w:val="22"/>
                </w:rPr>
                <w:t>ARG 584</w:t>
              </w:r>
            </w:ins>
          </w:p>
        </w:tc>
        <w:tc>
          <w:tcPr>
            <w:tcW w:w="1418" w:type="dxa"/>
            <w:tcMar>
              <w:top w:w="40" w:type="dxa"/>
              <w:left w:w="40" w:type="dxa"/>
              <w:bottom w:w="40" w:type="dxa"/>
              <w:right w:w="40" w:type="dxa"/>
            </w:tcMar>
            <w:vAlign w:val="bottom"/>
          </w:tcPr>
          <w:p w14:paraId="70E117B2" w14:textId="77777777" w:rsidR="0028207A" w:rsidRPr="0028207A" w:rsidRDefault="0028207A" w:rsidP="0028207A">
            <w:pPr>
              <w:widowControl w:val="0"/>
              <w:jc w:val="center"/>
              <w:rPr>
                <w:ins w:id="1702" w:author="Chengheng Liao" w:date="2021-10-12T15:53:00Z"/>
                <w:rFonts w:ascii="Arial" w:eastAsiaTheme="minorEastAsia" w:hAnsi="Arial" w:cs="Arial"/>
                <w:sz w:val="22"/>
                <w:szCs w:val="22"/>
              </w:rPr>
            </w:pPr>
            <w:ins w:id="1703" w:author="Chengheng Liao" w:date="2021-10-12T15:53:00Z">
              <w:r w:rsidRPr="0028207A">
                <w:rPr>
                  <w:rFonts w:ascii="Arial" w:eastAsiaTheme="minorEastAsia" w:hAnsi="Arial" w:cs="Arial"/>
                  <w:sz w:val="22"/>
                  <w:szCs w:val="22"/>
                </w:rPr>
                <w:t>-2.24 ± 0.01</w:t>
              </w:r>
            </w:ins>
          </w:p>
        </w:tc>
        <w:tc>
          <w:tcPr>
            <w:tcW w:w="1647" w:type="dxa"/>
            <w:tcMar>
              <w:top w:w="40" w:type="dxa"/>
              <w:left w:w="40" w:type="dxa"/>
              <w:bottom w:w="40" w:type="dxa"/>
              <w:right w:w="40" w:type="dxa"/>
            </w:tcMar>
            <w:vAlign w:val="bottom"/>
          </w:tcPr>
          <w:p w14:paraId="0656FDAE" w14:textId="77777777" w:rsidR="0028207A" w:rsidRPr="0028207A" w:rsidRDefault="0028207A" w:rsidP="0028207A">
            <w:pPr>
              <w:widowControl w:val="0"/>
              <w:jc w:val="center"/>
              <w:rPr>
                <w:ins w:id="1704" w:author="Chengheng Liao" w:date="2021-10-12T15:53:00Z"/>
                <w:rFonts w:ascii="Arial" w:eastAsiaTheme="minorEastAsia" w:hAnsi="Arial" w:cs="Arial"/>
                <w:sz w:val="22"/>
                <w:szCs w:val="22"/>
              </w:rPr>
            </w:pPr>
            <w:ins w:id="1705" w:author="Chengheng Liao" w:date="2021-10-12T15:53:00Z">
              <w:r w:rsidRPr="0028207A">
                <w:rPr>
                  <w:rFonts w:ascii="Arial" w:eastAsiaTheme="minorEastAsia" w:hAnsi="Arial" w:cs="Arial"/>
                  <w:sz w:val="22"/>
                  <w:szCs w:val="22"/>
                </w:rPr>
                <w:t>TRP 675</w:t>
              </w:r>
            </w:ins>
          </w:p>
        </w:tc>
        <w:tc>
          <w:tcPr>
            <w:tcW w:w="1480" w:type="dxa"/>
            <w:tcMar>
              <w:top w:w="40" w:type="dxa"/>
              <w:left w:w="40" w:type="dxa"/>
              <w:bottom w:w="40" w:type="dxa"/>
              <w:right w:w="40" w:type="dxa"/>
            </w:tcMar>
            <w:vAlign w:val="bottom"/>
          </w:tcPr>
          <w:p w14:paraId="524EB2FC" w14:textId="77777777" w:rsidR="0028207A" w:rsidRPr="0028207A" w:rsidRDefault="0028207A" w:rsidP="0028207A">
            <w:pPr>
              <w:widowControl w:val="0"/>
              <w:jc w:val="center"/>
              <w:rPr>
                <w:ins w:id="1706" w:author="Chengheng Liao" w:date="2021-10-12T15:53:00Z"/>
                <w:rFonts w:ascii="Arial" w:eastAsiaTheme="minorEastAsia" w:hAnsi="Arial" w:cs="Arial"/>
                <w:sz w:val="22"/>
                <w:szCs w:val="22"/>
              </w:rPr>
            </w:pPr>
            <w:ins w:id="1707" w:author="Chengheng Liao" w:date="2021-10-12T15:53:00Z">
              <w:r w:rsidRPr="0028207A">
                <w:rPr>
                  <w:rFonts w:ascii="Arial" w:eastAsiaTheme="minorEastAsia" w:hAnsi="Arial" w:cs="Arial"/>
                  <w:sz w:val="22"/>
                  <w:szCs w:val="22"/>
                </w:rPr>
                <w:t>-1.45 ± 0.05</w:t>
              </w:r>
            </w:ins>
          </w:p>
        </w:tc>
      </w:tr>
      <w:tr w:rsidR="0028207A" w:rsidRPr="0028207A" w14:paraId="06781500" w14:textId="77777777" w:rsidTr="002A306B">
        <w:trPr>
          <w:trHeight w:val="285"/>
          <w:jc w:val="center"/>
          <w:ins w:id="1708" w:author="Chengheng Liao" w:date="2021-10-12T15:53:00Z"/>
        </w:trPr>
        <w:tc>
          <w:tcPr>
            <w:tcW w:w="1713" w:type="dxa"/>
            <w:tcMar>
              <w:top w:w="40" w:type="dxa"/>
              <w:left w:w="40" w:type="dxa"/>
              <w:bottom w:w="40" w:type="dxa"/>
              <w:right w:w="40" w:type="dxa"/>
            </w:tcMar>
            <w:vAlign w:val="bottom"/>
          </w:tcPr>
          <w:p w14:paraId="05BBA141" w14:textId="77777777" w:rsidR="0028207A" w:rsidRPr="0028207A" w:rsidRDefault="0028207A" w:rsidP="0028207A">
            <w:pPr>
              <w:widowControl w:val="0"/>
              <w:jc w:val="center"/>
              <w:rPr>
                <w:ins w:id="1709" w:author="Chengheng Liao" w:date="2021-10-12T15:53:00Z"/>
                <w:rFonts w:ascii="Arial" w:eastAsiaTheme="minorEastAsia" w:hAnsi="Arial" w:cs="Arial"/>
                <w:sz w:val="22"/>
                <w:szCs w:val="22"/>
              </w:rPr>
            </w:pPr>
            <w:ins w:id="1710" w:author="Chengheng Liao" w:date="2021-10-12T15:53:00Z">
              <w:r w:rsidRPr="0028207A">
                <w:rPr>
                  <w:rFonts w:ascii="Arial" w:eastAsiaTheme="minorEastAsia" w:hAnsi="Arial" w:cs="Arial"/>
                  <w:sz w:val="22"/>
                  <w:szCs w:val="22"/>
                </w:rPr>
                <w:t>ARG 496</w:t>
              </w:r>
            </w:ins>
          </w:p>
        </w:tc>
        <w:tc>
          <w:tcPr>
            <w:tcW w:w="1401" w:type="dxa"/>
            <w:tcMar>
              <w:top w:w="40" w:type="dxa"/>
              <w:left w:w="40" w:type="dxa"/>
              <w:bottom w:w="40" w:type="dxa"/>
              <w:right w:w="40" w:type="dxa"/>
            </w:tcMar>
            <w:vAlign w:val="bottom"/>
          </w:tcPr>
          <w:p w14:paraId="0A25F2F7" w14:textId="77777777" w:rsidR="0028207A" w:rsidRPr="0028207A" w:rsidRDefault="0028207A" w:rsidP="0028207A">
            <w:pPr>
              <w:widowControl w:val="0"/>
              <w:jc w:val="center"/>
              <w:rPr>
                <w:ins w:id="1711" w:author="Chengheng Liao" w:date="2021-10-12T15:53:00Z"/>
                <w:rFonts w:ascii="Arial" w:eastAsiaTheme="minorEastAsia" w:hAnsi="Arial" w:cs="Arial"/>
                <w:sz w:val="22"/>
                <w:szCs w:val="22"/>
              </w:rPr>
            </w:pPr>
            <w:ins w:id="1712" w:author="Chengheng Liao" w:date="2021-10-12T15:53:00Z">
              <w:r w:rsidRPr="0028207A">
                <w:rPr>
                  <w:rFonts w:ascii="Arial" w:eastAsiaTheme="minorEastAsia" w:hAnsi="Arial" w:cs="Arial"/>
                  <w:sz w:val="22"/>
                  <w:szCs w:val="22"/>
                </w:rPr>
                <w:t>-2.12 ± 0.11</w:t>
              </w:r>
            </w:ins>
          </w:p>
        </w:tc>
        <w:tc>
          <w:tcPr>
            <w:tcW w:w="1703" w:type="dxa"/>
            <w:tcMar>
              <w:top w:w="40" w:type="dxa"/>
              <w:left w:w="40" w:type="dxa"/>
              <w:bottom w:w="40" w:type="dxa"/>
              <w:right w:w="40" w:type="dxa"/>
            </w:tcMar>
            <w:vAlign w:val="bottom"/>
          </w:tcPr>
          <w:p w14:paraId="6CE6919E" w14:textId="77777777" w:rsidR="0028207A" w:rsidRPr="0028207A" w:rsidRDefault="0028207A" w:rsidP="0028207A">
            <w:pPr>
              <w:widowControl w:val="0"/>
              <w:jc w:val="center"/>
              <w:rPr>
                <w:ins w:id="1713" w:author="Chengheng Liao" w:date="2021-10-12T15:53:00Z"/>
                <w:rFonts w:ascii="Arial" w:eastAsiaTheme="minorEastAsia" w:hAnsi="Arial" w:cs="Arial"/>
                <w:sz w:val="22"/>
                <w:szCs w:val="22"/>
              </w:rPr>
            </w:pPr>
            <w:ins w:id="1714" w:author="Chengheng Liao" w:date="2021-10-12T15:53:00Z">
              <w:r w:rsidRPr="0028207A">
                <w:rPr>
                  <w:rFonts w:ascii="Arial" w:eastAsiaTheme="minorEastAsia" w:hAnsi="Arial" w:cs="Arial"/>
                  <w:sz w:val="22"/>
                  <w:szCs w:val="22"/>
                </w:rPr>
                <w:t>SER 578</w:t>
              </w:r>
            </w:ins>
          </w:p>
        </w:tc>
        <w:tc>
          <w:tcPr>
            <w:tcW w:w="1418" w:type="dxa"/>
            <w:tcMar>
              <w:top w:w="40" w:type="dxa"/>
              <w:left w:w="40" w:type="dxa"/>
              <w:bottom w:w="40" w:type="dxa"/>
              <w:right w:w="40" w:type="dxa"/>
            </w:tcMar>
            <w:vAlign w:val="bottom"/>
          </w:tcPr>
          <w:p w14:paraId="646D5AD3" w14:textId="77777777" w:rsidR="0028207A" w:rsidRPr="0028207A" w:rsidRDefault="0028207A" w:rsidP="0028207A">
            <w:pPr>
              <w:widowControl w:val="0"/>
              <w:jc w:val="center"/>
              <w:rPr>
                <w:ins w:id="1715" w:author="Chengheng Liao" w:date="2021-10-12T15:53:00Z"/>
                <w:rFonts w:ascii="Arial" w:eastAsiaTheme="minorEastAsia" w:hAnsi="Arial" w:cs="Arial"/>
                <w:sz w:val="22"/>
                <w:szCs w:val="22"/>
              </w:rPr>
            </w:pPr>
            <w:ins w:id="1716" w:author="Chengheng Liao" w:date="2021-10-12T15:53:00Z">
              <w:r w:rsidRPr="0028207A">
                <w:rPr>
                  <w:rFonts w:ascii="Arial" w:eastAsiaTheme="minorEastAsia" w:hAnsi="Arial" w:cs="Arial"/>
                  <w:sz w:val="22"/>
                  <w:szCs w:val="22"/>
                </w:rPr>
                <w:t>-0.71 ± 0.06</w:t>
              </w:r>
            </w:ins>
          </w:p>
        </w:tc>
        <w:tc>
          <w:tcPr>
            <w:tcW w:w="1647" w:type="dxa"/>
            <w:tcMar>
              <w:top w:w="40" w:type="dxa"/>
              <w:left w:w="40" w:type="dxa"/>
              <w:bottom w:w="40" w:type="dxa"/>
              <w:right w:w="40" w:type="dxa"/>
            </w:tcMar>
            <w:vAlign w:val="bottom"/>
          </w:tcPr>
          <w:p w14:paraId="52423761" w14:textId="77777777" w:rsidR="0028207A" w:rsidRPr="0028207A" w:rsidRDefault="0028207A" w:rsidP="0028207A">
            <w:pPr>
              <w:widowControl w:val="0"/>
              <w:jc w:val="center"/>
              <w:rPr>
                <w:ins w:id="1717" w:author="Chengheng Liao" w:date="2021-10-12T15:53:00Z"/>
                <w:rFonts w:ascii="Arial" w:eastAsiaTheme="minorEastAsia" w:hAnsi="Arial" w:cs="Arial"/>
                <w:sz w:val="22"/>
                <w:szCs w:val="22"/>
              </w:rPr>
            </w:pPr>
            <w:ins w:id="1718" w:author="Chengheng Liao" w:date="2021-10-12T15:53:00Z">
              <w:r w:rsidRPr="0028207A">
                <w:rPr>
                  <w:rFonts w:ascii="Arial" w:eastAsiaTheme="minorEastAsia" w:hAnsi="Arial" w:cs="Arial"/>
                  <w:sz w:val="22"/>
                  <w:szCs w:val="22"/>
                </w:rPr>
                <w:t>LEU 682</w:t>
              </w:r>
            </w:ins>
          </w:p>
        </w:tc>
        <w:tc>
          <w:tcPr>
            <w:tcW w:w="1480" w:type="dxa"/>
            <w:tcMar>
              <w:top w:w="40" w:type="dxa"/>
              <w:left w:w="40" w:type="dxa"/>
              <w:bottom w:w="40" w:type="dxa"/>
              <w:right w:w="40" w:type="dxa"/>
            </w:tcMar>
            <w:vAlign w:val="bottom"/>
          </w:tcPr>
          <w:p w14:paraId="51535F33" w14:textId="77777777" w:rsidR="0028207A" w:rsidRPr="0028207A" w:rsidRDefault="0028207A" w:rsidP="0028207A">
            <w:pPr>
              <w:widowControl w:val="0"/>
              <w:jc w:val="center"/>
              <w:rPr>
                <w:ins w:id="1719" w:author="Chengheng Liao" w:date="2021-10-12T15:53:00Z"/>
                <w:rFonts w:ascii="Arial" w:eastAsiaTheme="minorEastAsia" w:hAnsi="Arial" w:cs="Arial"/>
                <w:sz w:val="22"/>
                <w:szCs w:val="22"/>
              </w:rPr>
            </w:pPr>
            <w:ins w:id="1720" w:author="Chengheng Liao" w:date="2021-10-12T15:53:00Z">
              <w:r w:rsidRPr="0028207A">
                <w:rPr>
                  <w:rFonts w:ascii="Arial" w:eastAsiaTheme="minorEastAsia" w:hAnsi="Arial" w:cs="Arial"/>
                  <w:sz w:val="22"/>
                  <w:szCs w:val="22"/>
                </w:rPr>
                <w:t>-0.79 ± 0.02</w:t>
              </w:r>
            </w:ins>
          </w:p>
        </w:tc>
      </w:tr>
      <w:tr w:rsidR="0028207A" w:rsidRPr="0028207A" w14:paraId="793F45F7" w14:textId="77777777" w:rsidTr="002A306B">
        <w:trPr>
          <w:trHeight w:val="285"/>
          <w:jc w:val="center"/>
          <w:ins w:id="1721" w:author="Chengheng Liao" w:date="2021-10-12T15:53:00Z"/>
        </w:trPr>
        <w:tc>
          <w:tcPr>
            <w:tcW w:w="1713" w:type="dxa"/>
            <w:tcMar>
              <w:top w:w="40" w:type="dxa"/>
              <w:left w:w="40" w:type="dxa"/>
              <w:bottom w:w="40" w:type="dxa"/>
              <w:right w:w="40" w:type="dxa"/>
            </w:tcMar>
            <w:vAlign w:val="bottom"/>
          </w:tcPr>
          <w:p w14:paraId="47CA62F0" w14:textId="77777777" w:rsidR="0028207A" w:rsidRPr="0028207A" w:rsidRDefault="0028207A" w:rsidP="0028207A">
            <w:pPr>
              <w:widowControl w:val="0"/>
              <w:jc w:val="center"/>
              <w:rPr>
                <w:ins w:id="1722" w:author="Chengheng Liao" w:date="2021-10-12T15:53:00Z"/>
                <w:rFonts w:ascii="Arial" w:eastAsiaTheme="minorEastAsia" w:hAnsi="Arial" w:cs="Arial"/>
                <w:sz w:val="22"/>
                <w:szCs w:val="22"/>
              </w:rPr>
            </w:pPr>
            <w:ins w:id="1723" w:author="Chengheng Liao" w:date="2021-10-12T15:53:00Z">
              <w:r w:rsidRPr="0028207A">
                <w:rPr>
                  <w:rFonts w:ascii="Arial" w:eastAsiaTheme="minorEastAsia" w:hAnsi="Arial" w:cs="Arial"/>
                  <w:sz w:val="22"/>
                  <w:szCs w:val="22"/>
                </w:rPr>
                <w:t>GLN 495</w:t>
              </w:r>
            </w:ins>
          </w:p>
        </w:tc>
        <w:tc>
          <w:tcPr>
            <w:tcW w:w="1401" w:type="dxa"/>
            <w:tcMar>
              <w:top w:w="40" w:type="dxa"/>
              <w:left w:w="40" w:type="dxa"/>
              <w:bottom w:w="40" w:type="dxa"/>
              <w:right w:w="40" w:type="dxa"/>
            </w:tcMar>
            <w:vAlign w:val="bottom"/>
          </w:tcPr>
          <w:p w14:paraId="3A426508" w14:textId="77777777" w:rsidR="0028207A" w:rsidRPr="0028207A" w:rsidRDefault="0028207A" w:rsidP="0028207A">
            <w:pPr>
              <w:widowControl w:val="0"/>
              <w:jc w:val="center"/>
              <w:rPr>
                <w:ins w:id="1724" w:author="Chengheng Liao" w:date="2021-10-12T15:53:00Z"/>
                <w:rFonts w:ascii="Arial" w:eastAsiaTheme="minorEastAsia" w:hAnsi="Arial" w:cs="Arial"/>
                <w:sz w:val="22"/>
                <w:szCs w:val="22"/>
              </w:rPr>
            </w:pPr>
            <w:ins w:id="1725" w:author="Chengheng Liao" w:date="2021-10-12T15:53:00Z">
              <w:r w:rsidRPr="0028207A">
                <w:rPr>
                  <w:rFonts w:ascii="Arial" w:eastAsiaTheme="minorEastAsia" w:hAnsi="Arial" w:cs="Arial"/>
                  <w:sz w:val="22"/>
                  <w:szCs w:val="22"/>
                </w:rPr>
                <w:t>-1.86 ± 0.07</w:t>
              </w:r>
            </w:ins>
          </w:p>
        </w:tc>
        <w:tc>
          <w:tcPr>
            <w:tcW w:w="1703" w:type="dxa"/>
            <w:tcMar>
              <w:top w:w="40" w:type="dxa"/>
              <w:left w:w="40" w:type="dxa"/>
              <w:bottom w:w="40" w:type="dxa"/>
              <w:right w:w="40" w:type="dxa"/>
            </w:tcMar>
            <w:vAlign w:val="bottom"/>
          </w:tcPr>
          <w:p w14:paraId="202AC790" w14:textId="77777777" w:rsidR="0028207A" w:rsidRPr="0028207A" w:rsidRDefault="0028207A" w:rsidP="0028207A">
            <w:pPr>
              <w:widowControl w:val="0"/>
              <w:jc w:val="center"/>
              <w:rPr>
                <w:ins w:id="1726" w:author="Chengheng Liao" w:date="2021-10-12T15:53:00Z"/>
                <w:rFonts w:ascii="Arial" w:eastAsiaTheme="minorEastAsia" w:hAnsi="Arial" w:cs="Arial"/>
                <w:sz w:val="22"/>
                <w:szCs w:val="22"/>
              </w:rPr>
            </w:pPr>
            <w:ins w:id="1727" w:author="Chengheng Liao" w:date="2021-10-12T15:53:00Z">
              <w:r w:rsidRPr="0028207A">
                <w:rPr>
                  <w:rFonts w:ascii="Arial" w:eastAsiaTheme="minorEastAsia" w:hAnsi="Arial" w:cs="Arial"/>
                  <w:sz w:val="22"/>
                  <w:szCs w:val="22"/>
                </w:rPr>
                <w:t>PHE 577</w:t>
              </w:r>
            </w:ins>
          </w:p>
        </w:tc>
        <w:tc>
          <w:tcPr>
            <w:tcW w:w="1418" w:type="dxa"/>
            <w:tcMar>
              <w:top w:w="40" w:type="dxa"/>
              <w:left w:w="40" w:type="dxa"/>
              <w:bottom w:w="40" w:type="dxa"/>
              <w:right w:w="40" w:type="dxa"/>
            </w:tcMar>
            <w:vAlign w:val="bottom"/>
          </w:tcPr>
          <w:p w14:paraId="2436A91E" w14:textId="77777777" w:rsidR="0028207A" w:rsidRPr="0028207A" w:rsidRDefault="0028207A" w:rsidP="0028207A">
            <w:pPr>
              <w:widowControl w:val="0"/>
              <w:jc w:val="center"/>
              <w:rPr>
                <w:ins w:id="1728" w:author="Chengheng Liao" w:date="2021-10-12T15:53:00Z"/>
                <w:rFonts w:ascii="Arial" w:eastAsiaTheme="minorEastAsia" w:hAnsi="Arial" w:cs="Arial"/>
                <w:sz w:val="22"/>
                <w:szCs w:val="22"/>
              </w:rPr>
            </w:pPr>
            <w:ins w:id="1729" w:author="Chengheng Liao" w:date="2021-10-12T15:53:00Z">
              <w:r w:rsidRPr="0028207A">
                <w:rPr>
                  <w:rFonts w:ascii="Arial" w:eastAsiaTheme="minorEastAsia" w:hAnsi="Arial" w:cs="Arial"/>
                  <w:sz w:val="22"/>
                  <w:szCs w:val="22"/>
                </w:rPr>
                <w:t>-0.35 ± 0.01</w:t>
              </w:r>
            </w:ins>
          </w:p>
        </w:tc>
        <w:tc>
          <w:tcPr>
            <w:tcW w:w="1647" w:type="dxa"/>
            <w:tcMar>
              <w:top w:w="40" w:type="dxa"/>
              <w:left w:w="40" w:type="dxa"/>
              <w:bottom w:w="40" w:type="dxa"/>
              <w:right w:w="40" w:type="dxa"/>
            </w:tcMar>
            <w:vAlign w:val="bottom"/>
          </w:tcPr>
          <w:p w14:paraId="6002BA84" w14:textId="77777777" w:rsidR="0028207A" w:rsidRPr="0028207A" w:rsidRDefault="0028207A" w:rsidP="0028207A">
            <w:pPr>
              <w:widowControl w:val="0"/>
              <w:jc w:val="center"/>
              <w:rPr>
                <w:ins w:id="1730" w:author="Chengheng Liao" w:date="2021-10-12T15:53:00Z"/>
                <w:rFonts w:ascii="Arial" w:eastAsiaTheme="minorEastAsia" w:hAnsi="Arial" w:cs="Arial"/>
                <w:sz w:val="22"/>
                <w:szCs w:val="22"/>
              </w:rPr>
            </w:pPr>
            <w:ins w:id="1731" w:author="Chengheng Liao" w:date="2021-10-12T15:53:00Z">
              <w:r w:rsidRPr="0028207A">
                <w:rPr>
                  <w:rFonts w:ascii="Arial" w:eastAsiaTheme="minorEastAsia" w:hAnsi="Arial" w:cs="Arial"/>
                  <w:sz w:val="22"/>
                  <w:szCs w:val="22"/>
                </w:rPr>
                <w:t>CYS 681</w:t>
              </w:r>
            </w:ins>
          </w:p>
        </w:tc>
        <w:tc>
          <w:tcPr>
            <w:tcW w:w="1480" w:type="dxa"/>
            <w:tcMar>
              <w:top w:w="40" w:type="dxa"/>
              <w:left w:w="40" w:type="dxa"/>
              <w:bottom w:w="40" w:type="dxa"/>
              <w:right w:w="40" w:type="dxa"/>
            </w:tcMar>
            <w:vAlign w:val="bottom"/>
          </w:tcPr>
          <w:p w14:paraId="63BA32E4" w14:textId="77777777" w:rsidR="0028207A" w:rsidRPr="0028207A" w:rsidRDefault="0028207A" w:rsidP="0028207A">
            <w:pPr>
              <w:widowControl w:val="0"/>
              <w:jc w:val="center"/>
              <w:rPr>
                <w:ins w:id="1732" w:author="Chengheng Liao" w:date="2021-10-12T15:53:00Z"/>
                <w:rFonts w:ascii="Arial" w:eastAsiaTheme="minorEastAsia" w:hAnsi="Arial" w:cs="Arial"/>
                <w:sz w:val="22"/>
                <w:szCs w:val="22"/>
              </w:rPr>
            </w:pPr>
            <w:ins w:id="1733" w:author="Chengheng Liao" w:date="2021-10-12T15:53:00Z">
              <w:r w:rsidRPr="0028207A">
                <w:rPr>
                  <w:rFonts w:ascii="Arial" w:eastAsiaTheme="minorEastAsia" w:hAnsi="Arial" w:cs="Arial"/>
                  <w:sz w:val="22"/>
                  <w:szCs w:val="22"/>
                </w:rPr>
                <w:t>-0.36 ± 0.02</w:t>
              </w:r>
            </w:ins>
          </w:p>
        </w:tc>
      </w:tr>
      <w:tr w:rsidR="0028207A" w:rsidRPr="0028207A" w14:paraId="7C771C6C" w14:textId="77777777" w:rsidTr="002A306B">
        <w:trPr>
          <w:trHeight w:val="285"/>
          <w:jc w:val="center"/>
          <w:ins w:id="1734" w:author="Chengheng Liao" w:date="2021-10-12T15:53:00Z"/>
        </w:trPr>
        <w:tc>
          <w:tcPr>
            <w:tcW w:w="1713" w:type="dxa"/>
            <w:tcMar>
              <w:top w:w="40" w:type="dxa"/>
              <w:left w:w="40" w:type="dxa"/>
              <w:bottom w:w="40" w:type="dxa"/>
              <w:right w:w="40" w:type="dxa"/>
            </w:tcMar>
            <w:vAlign w:val="bottom"/>
          </w:tcPr>
          <w:p w14:paraId="0B6C1F93" w14:textId="77777777" w:rsidR="0028207A" w:rsidRPr="0028207A" w:rsidRDefault="0028207A" w:rsidP="0028207A">
            <w:pPr>
              <w:widowControl w:val="0"/>
              <w:jc w:val="center"/>
              <w:rPr>
                <w:ins w:id="1735" w:author="Chengheng Liao" w:date="2021-10-12T15:53:00Z"/>
                <w:rFonts w:ascii="Arial" w:eastAsiaTheme="minorEastAsia" w:hAnsi="Arial" w:cs="Arial"/>
                <w:sz w:val="22"/>
                <w:szCs w:val="22"/>
              </w:rPr>
            </w:pPr>
            <w:ins w:id="1736" w:author="Chengheng Liao" w:date="2021-10-12T15:53:00Z">
              <w:r w:rsidRPr="0028207A">
                <w:rPr>
                  <w:rFonts w:ascii="Arial" w:eastAsiaTheme="minorEastAsia" w:hAnsi="Arial" w:cs="Arial"/>
                  <w:sz w:val="22"/>
                  <w:szCs w:val="22"/>
                </w:rPr>
                <w:t>TRP 486</w:t>
              </w:r>
            </w:ins>
          </w:p>
        </w:tc>
        <w:tc>
          <w:tcPr>
            <w:tcW w:w="1401" w:type="dxa"/>
            <w:tcMar>
              <w:top w:w="40" w:type="dxa"/>
              <w:left w:w="40" w:type="dxa"/>
              <w:bottom w:w="40" w:type="dxa"/>
              <w:right w:w="40" w:type="dxa"/>
            </w:tcMar>
            <w:vAlign w:val="bottom"/>
          </w:tcPr>
          <w:p w14:paraId="4E041435" w14:textId="77777777" w:rsidR="0028207A" w:rsidRPr="0028207A" w:rsidRDefault="0028207A" w:rsidP="0028207A">
            <w:pPr>
              <w:widowControl w:val="0"/>
              <w:jc w:val="center"/>
              <w:rPr>
                <w:ins w:id="1737" w:author="Chengheng Liao" w:date="2021-10-12T15:53:00Z"/>
                <w:rFonts w:ascii="Arial" w:eastAsiaTheme="minorEastAsia" w:hAnsi="Arial" w:cs="Arial"/>
                <w:sz w:val="22"/>
                <w:szCs w:val="22"/>
              </w:rPr>
            </w:pPr>
            <w:ins w:id="1738" w:author="Chengheng Liao" w:date="2021-10-12T15:53:00Z">
              <w:r w:rsidRPr="0028207A">
                <w:rPr>
                  <w:rFonts w:ascii="Arial" w:eastAsiaTheme="minorEastAsia" w:hAnsi="Arial" w:cs="Arial"/>
                  <w:sz w:val="22"/>
                  <w:szCs w:val="22"/>
                </w:rPr>
                <w:t>-0.96 ± 0.06</w:t>
              </w:r>
            </w:ins>
          </w:p>
        </w:tc>
        <w:tc>
          <w:tcPr>
            <w:tcW w:w="1703" w:type="dxa"/>
            <w:tcMar>
              <w:top w:w="40" w:type="dxa"/>
              <w:left w:w="40" w:type="dxa"/>
              <w:bottom w:w="40" w:type="dxa"/>
              <w:right w:w="40" w:type="dxa"/>
            </w:tcMar>
            <w:vAlign w:val="bottom"/>
          </w:tcPr>
          <w:p w14:paraId="0D880BE0" w14:textId="77777777" w:rsidR="0028207A" w:rsidRPr="0028207A" w:rsidRDefault="0028207A" w:rsidP="0028207A">
            <w:pPr>
              <w:widowControl w:val="0"/>
              <w:jc w:val="center"/>
              <w:rPr>
                <w:ins w:id="1739" w:author="Chengheng Liao" w:date="2021-10-12T15:53:00Z"/>
                <w:rFonts w:ascii="Arial" w:eastAsiaTheme="minorEastAsia" w:hAnsi="Arial" w:cs="Arial"/>
                <w:sz w:val="22"/>
                <w:szCs w:val="22"/>
              </w:rPr>
            </w:pPr>
            <w:ins w:id="1740" w:author="Chengheng Liao" w:date="2021-10-12T15:53:00Z">
              <w:r w:rsidRPr="0028207A">
                <w:rPr>
                  <w:rFonts w:ascii="Arial" w:eastAsiaTheme="minorEastAsia" w:hAnsi="Arial" w:cs="Arial"/>
                  <w:sz w:val="22"/>
                  <w:szCs w:val="22"/>
                </w:rPr>
                <w:t>LEU 583</w:t>
              </w:r>
            </w:ins>
          </w:p>
        </w:tc>
        <w:tc>
          <w:tcPr>
            <w:tcW w:w="1418" w:type="dxa"/>
            <w:tcMar>
              <w:top w:w="40" w:type="dxa"/>
              <w:left w:w="40" w:type="dxa"/>
              <w:bottom w:w="40" w:type="dxa"/>
              <w:right w:w="40" w:type="dxa"/>
            </w:tcMar>
            <w:vAlign w:val="bottom"/>
          </w:tcPr>
          <w:p w14:paraId="373C42F4" w14:textId="77777777" w:rsidR="0028207A" w:rsidRPr="0028207A" w:rsidRDefault="0028207A" w:rsidP="0028207A">
            <w:pPr>
              <w:widowControl w:val="0"/>
              <w:jc w:val="center"/>
              <w:rPr>
                <w:ins w:id="1741" w:author="Chengheng Liao" w:date="2021-10-12T15:53:00Z"/>
                <w:rFonts w:ascii="Arial" w:eastAsiaTheme="minorEastAsia" w:hAnsi="Arial" w:cs="Arial"/>
                <w:sz w:val="22"/>
                <w:szCs w:val="22"/>
              </w:rPr>
            </w:pPr>
            <w:ins w:id="1742" w:author="Chengheng Liao" w:date="2021-10-12T15:53:00Z">
              <w:r w:rsidRPr="0028207A">
                <w:rPr>
                  <w:rFonts w:ascii="Arial" w:eastAsiaTheme="minorEastAsia" w:hAnsi="Arial" w:cs="Arial"/>
                  <w:sz w:val="22"/>
                  <w:szCs w:val="22"/>
                </w:rPr>
                <w:t>-0.22 ± 0.00</w:t>
              </w:r>
            </w:ins>
          </w:p>
        </w:tc>
        <w:tc>
          <w:tcPr>
            <w:tcW w:w="1647" w:type="dxa"/>
            <w:tcMar>
              <w:top w:w="40" w:type="dxa"/>
              <w:left w:w="40" w:type="dxa"/>
              <w:bottom w:w="40" w:type="dxa"/>
              <w:right w:w="40" w:type="dxa"/>
            </w:tcMar>
            <w:vAlign w:val="bottom"/>
          </w:tcPr>
          <w:p w14:paraId="1DE1556C" w14:textId="77777777" w:rsidR="0028207A" w:rsidRPr="0028207A" w:rsidRDefault="0028207A" w:rsidP="0028207A">
            <w:pPr>
              <w:widowControl w:val="0"/>
              <w:jc w:val="center"/>
              <w:rPr>
                <w:ins w:id="1743" w:author="Chengheng Liao" w:date="2021-10-12T15:53:00Z"/>
                <w:rFonts w:ascii="Arial" w:eastAsiaTheme="minorEastAsia" w:hAnsi="Arial" w:cs="Arial"/>
                <w:sz w:val="22"/>
                <w:szCs w:val="22"/>
              </w:rPr>
            </w:pPr>
            <w:ins w:id="1744" w:author="Chengheng Liao" w:date="2021-10-12T15:53:00Z">
              <w:r w:rsidRPr="0028207A">
                <w:rPr>
                  <w:rFonts w:ascii="Arial" w:eastAsiaTheme="minorEastAsia" w:hAnsi="Arial" w:cs="Arial"/>
                  <w:sz w:val="22"/>
                  <w:szCs w:val="22"/>
                </w:rPr>
                <w:t>THR 670</w:t>
              </w:r>
            </w:ins>
          </w:p>
        </w:tc>
        <w:tc>
          <w:tcPr>
            <w:tcW w:w="1480" w:type="dxa"/>
            <w:tcMar>
              <w:top w:w="40" w:type="dxa"/>
              <w:left w:w="40" w:type="dxa"/>
              <w:bottom w:w="40" w:type="dxa"/>
              <w:right w:w="40" w:type="dxa"/>
            </w:tcMar>
            <w:vAlign w:val="bottom"/>
          </w:tcPr>
          <w:p w14:paraId="6896CE59" w14:textId="77777777" w:rsidR="0028207A" w:rsidRPr="0028207A" w:rsidRDefault="0028207A" w:rsidP="0028207A">
            <w:pPr>
              <w:widowControl w:val="0"/>
              <w:jc w:val="center"/>
              <w:rPr>
                <w:ins w:id="1745" w:author="Chengheng Liao" w:date="2021-10-12T15:53:00Z"/>
                <w:rFonts w:ascii="Arial" w:eastAsiaTheme="minorEastAsia" w:hAnsi="Arial" w:cs="Arial"/>
                <w:sz w:val="22"/>
                <w:szCs w:val="22"/>
              </w:rPr>
            </w:pPr>
            <w:ins w:id="1746" w:author="Chengheng Liao" w:date="2021-10-12T15:53:00Z">
              <w:r w:rsidRPr="0028207A">
                <w:rPr>
                  <w:rFonts w:ascii="Arial" w:eastAsiaTheme="minorEastAsia" w:hAnsi="Arial" w:cs="Arial"/>
                  <w:sz w:val="22"/>
                  <w:szCs w:val="22"/>
                </w:rPr>
                <w:t>-0.36 ± 0.04</w:t>
              </w:r>
            </w:ins>
          </w:p>
        </w:tc>
      </w:tr>
      <w:tr w:rsidR="0028207A" w:rsidRPr="0028207A" w14:paraId="42CD131B" w14:textId="77777777" w:rsidTr="002A306B">
        <w:trPr>
          <w:trHeight w:val="285"/>
          <w:jc w:val="center"/>
          <w:ins w:id="1747" w:author="Chengheng Liao" w:date="2021-10-12T15:53:00Z"/>
        </w:trPr>
        <w:tc>
          <w:tcPr>
            <w:tcW w:w="1713" w:type="dxa"/>
            <w:tcMar>
              <w:top w:w="40" w:type="dxa"/>
              <w:left w:w="40" w:type="dxa"/>
              <w:bottom w:w="40" w:type="dxa"/>
              <w:right w:w="40" w:type="dxa"/>
            </w:tcMar>
            <w:vAlign w:val="bottom"/>
          </w:tcPr>
          <w:p w14:paraId="008A5140" w14:textId="77777777" w:rsidR="0028207A" w:rsidRPr="0028207A" w:rsidRDefault="0028207A" w:rsidP="0028207A">
            <w:pPr>
              <w:widowControl w:val="0"/>
              <w:jc w:val="center"/>
              <w:rPr>
                <w:ins w:id="1748" w:author="Chengheng Liao" w:date="2021-10-12T15:53:00Z"/>
                <w:rFonts w:ascii="Arial" w:eastAsiaTheme="minorEastAsia" w:hAnsi="Arial" w:cs="Arial"/>
                <w:sz w:val="22"/>
                <w:szCs w:val="22"/>
              </w:rPr>
            </w:pPr>
            <w:ins w:id="1749" w:author="Chengheng Liao" w:date="2021-10-12T15:53:00Z">
              <w:r w:rsidRPr="0028207A">
                <w:rPr>
                  <w:rFonts w:ascii="Arial" w:eastAsiaTheme="minorEastAsia" w:hAnsi="Arial" w:cs="Arial"/>
                  <w:sz w:val="22"/>
                  <w:szCs w:val="22"/>
                </w:rPr>
                <w:t>HID 490</w:t>
              </w:r>
            </w:ins>
          </w:p>
        </w:tc>
        <w:tc>
          <w:tcPr>
            <w:tcW w:w="1401" w:type="dxa"/>
            <w:tcMar>
              <w:top w:w="40" w:type="dxa"/>
              <w:left w:w="40" w:type="dxa"/>
              <w:bottom w:w="40" w:type="dxa"/>
              <w:right w:w="40" w:type="dxa"/>
            </w:tcMar>
            <w:vAlign w:val="bottom"/>
          </w:tcPr>
          <w:p w14:paraId="555BBB06" w14:textId="77777777" w:rsidR="0028207A" w:rsidRPr="0028207A" w:rsidRDefault="0028207A" w:rsidP="0028207A">
            <w:pPr>
              <w:widowControl w:val="0"/>
              <w:jc w:val="center"/>
              <w:rPr>
                <w:ins w:id="1750" w:author="Chengheng Liao" w:date="2021-10-12T15:53:00Z"/>
                <w:rFonts w:ascii="Arial" w:eastAsiaTheme="minorEastAsia" w:hAnsi="Arial" w:cs="Arial"/>
                <w:sz w:val="22"/>
                <w:szCs w:val="22"/>
              </w:rPr>
            </w:pPr>
            <w:ins w:id="1751" w:author="Chengheng Liao" w:date="2021-10-12T15:53:00Z">
              <w:r w:rsidRPr="0028207A">
                <w:rPr>
                  <w:rFonts w:ascii="Arial" w:eastAsiaTheme="minorEastAsia" w:hAnsi="Arial" w:cs="Arial"/>
                  <w:sz w:val="22"/>
                  <w:szCs w:val="22"/>
                </w:rPr>
                <w:t>-0.64 ± 0.01</w:t>
              </w:r>
            </w:ins>
          </w:p>
        </w:tc>
        <w:tc>
          <w:tcPr>
            <w:tcW w:w="1703" w:type="dxa"/>
            <w:tcMar>
              <w:top w:w="40" w:type="dxa"/>
              <w:left w:w="40" w:type="dxa"/>
              <w:bottom w:w="40" w:type="dxa"/>
              <w:right w:w="40" w:type="dxa"/>
            </w:tcMar>
            <w:vAlign w:val="bottom"/>
          </w:tcPr>
          <w:p w14:paraId="3B22A68E" w14:textId="77777777" w:rsidR="0028207A" w:rsidRPr="0028207A" w:rsidRDefault="0028207A" w:rsidP="0028207A">
            <w:pPr>
              <w:widowControl w:val="0"/>
              <w:jc w:val="center"/>
              <w:rPr>
                <w:ins w:id="1752" w:author="Chengheng Liao" w:date="2021-10-12T15:53:00Z"/>
                <w:rFonts w:ascii="Arial" w:eastAsiaTheme="minorEastAsia" w:hAnsi="Arial" w:cs="Arial"/>
                <w:sz w:val="22"/>
                <w:szCs w:val="22"/>
              </w:rPr>
            </w:pPr>
          </w:p>
        </w:tc>
        <w:tc>
          <w:tcPr>
            <w:tcW w:w="1418" w:type="dxa"/>
            <w:tcMar>
              <w:top w:w="40" w:type="dxa"/>
              <w:left w:w="40" w:type="dxa"/>
              <w:bottom w:w="40" w:type="dxa"/>
              <w:right w:w="40" w:type="dxa"/>
            </w:tcMar>
            <w:vAlign w:val="bottom"/>
          </w:tcPr>
          <w:p w14:paraId="3B5C5E91" w14:textId="77777777" w:rsidR="0028207A" w:rsidRPr="0028207A" w:rsidRDefault="0028207A" w:rsidP="0028207A">
            <w:pPr>
              <w:widowControl w:val="0"/>
              <w:jc w:val="center"/>
              <w:rPr>
                <w:ins w:id="1753" w:author="Chengheng Liao" w:date="2021-10-12T15:53:00Z"/>
                <w:rFonts w:ascii="Arial" w:eastAsiaTheme="minorEastAsia" w:hAnsi="Arial" w:cs="Arial"/>
                <w:sz w:val="22"/>
                <w:szCs w:val="22"/>
              </w:rPr>
            </w:pPr>
          </w:p>
        </w:tc>
        <w:tc>
          <w:tcPr>
            <w:tcW w:w="1647" w:type="dxa"/>
            <w:tcMar>
              <w:top w:w="40" w:type="dxa"/>
              <w:left w:w="40" w:type="dxa"/>
              <w:bottom w:w="40" w:type="dxa"/>
              <w:right w:w="40" w:type="dxa"/>
            </w:tcMar>
            <w:vAlign w:val="bottom"/>
          </w:tcPr>
          <w:p w14:paraId="61A4B75E" w14:textId="77777777" w:rsidR="0028207A" w:rsidRPr="0028207A" w:rsidRDefault="0028207A" w:rsidP="0028207A">
            <w:pPr>
              <w:widowControl w:val="0"/>
              <w:jc w:val="center"/>
              <w:rPr>
                <w:ins w:id="1754" w:author="Chengheng Liao" w:date="2021-10-12T15:53:00Z"/>
                <w:rFonts w:ascii="Arial" w:eastAsiaTheme="minorEastAsia" w:hAnsi="Arial" w:cs="Arial"/>
                <w:sz w:val="22"/>
                <w:szCs w:val="22"/>
              </w:rPr>
            </w:pPr>
            <w:ins w:id="1755" w:author="Chengheng Liao" w:date="2021-10-12T15:53:00Z">
              <w:r w:rsidRPr="0028207A">
                <w:rPr>
                  <w:rFonts w:ascii="Arial" w:eastAsiaTheme="minorEastAsia" w:hAnsi="Arial" w:cs="Arial"/>
                  <w:sz w:val="22"/>
                  <w:szCs w:val="22"/>
                </w:rPr>
                <w:t>ASN 679</w:t>
              </w:r>
            </w:ins>
          </w:p>
        </w:tc>
        <w:tc>
          <w:tcPr>
            <w:tcW w:w="1480" w:type="dxa"/>
            <w:tcMar>
              <w:top w:w="40" w:type="dxa"/>
              <w:left w:w="40" w:type="dxa"/>
              <w:bottom w:w="40" w:type="dxa"/>
              <w:right w:w="40" w:type="dxa"/>
            </w:tcMar>
            <w:vAlign w:val="bottom"/>
          </w:tcPr>
          <w:p w14:paraId="071B710F" w14:textId="77777777" w:rsidR="0028207A" w:rsidRPr="0028207A" w:rsidRDefault="0028207A" w:rsidP="0028207A">
            <w:pPr>
              <w:widowControl w:val="0"/>
              <w:jc w:val="center"/>
              <w:rPr>
                <w:ins w:id="1756" w:author="Chengheng Liao" w:date="2021-10-12T15:53:00Z"/>
                <w:rFonts w:ascii="Arial" w:eastAsiaTheme="minorEastAsia" w:hAnsi="Arial" w:cs="Arial"/>
                <w:sz w:val="22"/>
                <w:szCs w:val="22"/>
              </w:rPr>
            </w:pPr>
            <w:ins w:id="1757" w:author="Chengheng Liao" w:date="2021-10-12T15:53:00Z">
              <w:r w:rsidRPr="0028207A">
                <w:rPr>
                  <w:rFonts w:ascii="Arial" w:eastAsiaTheme="minorEastAsia" w:hAnsi="Arial" w:cs="Arial"/>
                  <w:sz w:val="22"/>
                  <w:szCs w:val="22"/>
                </w:rPr>
                <w:t>-0.24 ± 0.02</w:t>
              </w:r>
            </w:ins>
          </w:p>
        </w:tc>
      </w:tr>
      <w:tr w:rsidR="0028207A" w:rsidRPr="0028207A" w14:paraId="12EDFAE8" w14:textId="77777777" w:rsidTr="002A306B">
        <w:trPr>
          <w:trHeight w:val="285"/>
          <w:jc w:val="center"/>
          <w:ins w:id="1758" w:author="Chengheng Liao" w:date="2021-10-12T15:53:00Z"/>
        </w:trPr>
        <w:tc>
          <w:tcPr>
            <w:tcW w:w="1713" w:type="dxa"/>
            <w:tcMar>
              <w:top w:w="40" w:type="dxa"/>
              <w:left w:w="40" w:type="dxa"/>
              <w:bottom w:w="40" w:type="dxa"/>
              <w:right w:w="40" w:type="dxa"/>
            </w:tcMar>
            <w:vAlign w:val="bottom"/>
          </w:tcPr>
          <w:p w14:paraId="5062D7A9" w14:textId="77777777" w:rsidR="0028207A" w:rsidRPr="0028207A" w:rsidRDefault="0028207A" w:rsidP="0028207A">
            <w:pPr>
              <w:widowControl w:val="0"/>
              <w:jc w:val="center"/>
              <w:rPr>
                <w:ins w:id="1759" w:author="Chengheng Liao" w:date="2021-10-12T15:53:00Z"/>
                <w:rFonts w:ascii="Arial" w:eastAsiaTheme="minorEastAsia" w:hAnsi="Arial" w:cs="Arial"/>
                <w:sz w:val="22"/>
                <w:szCs w:val="22"/>
              </w:rPr>
            </w:pPr>
            <w:ins w:id="1760" w:author="Chengheng Liao" w:date="2021-10-12T15:53:00Z">
              <w:r w:rsidRPr="0028207A">
                <w:rPr>
                  <w:rFonts w:ascii="Arial" w:eastAsiaTheme="minorEastAsia" w:hAnsi="Arial" w:cs="Arial"/>
                  <w:sz w:val="22"/>
                  <w:szCs w:val="22"/>
                </w:rPr>
                <w:t>SER 481</w:t>
              </w:r>
            </w:ins>
          </w:p>
        </w:tc>
        <w:tc>
          <w:tcPr>
            <w:tcW w:w="1401" w:type="dxa"/>
            <w:tcMar>
              <w:top w:w="40" w:type="dxa"/>
              <w:left w:w="40" w:type="dxa"/>
              <w:bottom w:w="40" w:type="dxa"/>
              <w:right w:w="40" w:type="dxa"/>
            </w:tcMar>
            <w:vAlign w:val="bottom"/>
          </w:tcPr>
          <w:p w14:paraId="7AF85AF6" w14:textId="77777777" w:rsidR="0028207A" w:rsidRPr="0028207A" w:rsidRDefault="0028207A" w:rsidP="0028207A">
            <w:pPr>
              <w:widowControl w:val="0"/>
              <w:jc w:val="center"/>
              <w:rPr>
                <w:ins w:id="1761" w:author="Chengheng Liao" w:date="2021-10-12T15:53:00Z"/>
                <w:rFonts w:ascii="Arial" w:eastAsiaTheme="minorEastAsia" w:hAnsi="Arial" w:cs="Arial"/>
                <w:sz w:val="22"/>
                <w:szCs w:val="22"/>
              </w:rPr>
            </w:pPr>
            <w:ins w:id="1762" w:author="Chengheng Liao" w:date="2021-10-12T15:53:00Z">
              <w:r w:rsidRPr="0028207A">
                <w:rPr>
                  <w:rFonts w:ascii="Arial" w:eastAsiaTheme="minorEastAsia" w:hAnsi="Arial" w:cs="Arial"/>
                  <w:sz w:val="22"/>
                  <w:szCs w:val="22"/>
                </w:rPr>
                <w:t>-0.49 ± 0.03</w:t>
              </w:r>
            </w:ins>
          </w:p>
        </w:tc>
        <w:tc>
          <w:tcPr>
            <w:tcW w:w="1703" w:type="dxa"/>
            <w:tcMar>
              <w:top w:w="40" w:type="dxa"/>
              <w:left w:w="40" w:type="dxa"/>
              <w:bottom w:w="40" w:type="dxa"/>
              <w:right w:w="40" w:type="dxa"/>
            </w:tcMar>
            <w:vAlign w:val="bottom"/>
          </w:tcPr>
          <w:p w14:paraId="24C69724" w14:textId="77777777" w:rsidR="0028207A" w:rsidRPr="0028207A" w:rsidRDefault="0028207A" w:rsidP="0028207A">
            <w:pPr>
              <w:widowControl w:val="0"/>
              <w:jc w:val="center"/>
              <w:rPr>
                <w:ins w:id="1763" w:author="Chengheng Liao" w:date="2021-10-12T15:53:00Z"/>
                <w:rFonts w:ascii="Arial" w:eastAsiaTheme="minorEastAsia" w:hAnsi="Arial" w:cs="Arial"/>
                <w:sz w:val="22"/>
                <w:szCs w:val="22"/>
              </w:rPr>
            </w:pPr>
          </w:p>
        </w:tc>
        <w:tc>
          <w:tcPr>
            <w:tcW w:w="1418" w:type="dxa"/>
            <w:tcMar>
              <w:top w:w="40" w:type="dxa"/>
              <w:left w:w="40" w:type="dxa"/>
              <w:bottom w:w="40" w:type="dxa"/>
              <w:right w:w="40" w:type="dxa"/>
            </w:tcMar>
            <w:vAlign w:val="bottom"/>
          </w:tcPr>
          <w:p w14:paraId="71A0F8A5" w14:textId="77777777" w:rsidR="0028207A" w:rsidRPr="0028207A" w:rsidRDefault="0028207A" w:rsidP="0028207A">
            <w:pPr>
              <w:widowControl w:val="0"/>
              <w:jc w:val="center"/>
              <w:rPr>
                <w:ins w:id="1764" w:author="Chengheng Liao" w:date="2021-10-12T15:53:00Z"/>
                <w:rFonts w:ascii="Arial" w:eastAsiaTheme="minorEastAsia" w:hAnsi="Arial" w:cs="Arial"/>
                <w:sz w:val="22"/>
                <w:szCs w:val="22"/>
              </w:rPr>
            </w:pPr>
          </w:p>
        </w:tc>
        <w:tc>
          <w:tcPr>
            <w:tcW w:w="1647" w:type="dxa"/>
            <w:tcMar>
              <w:top w:w="40" w:type="dxa"/>
              <w:left w:w="40" w:type="dxa"/>
              <w:bottom w:w="40" w:type="dxa"/>
              <w:right w:w="40" w:type="dxa"/>
            </w:tcMar>
            <w:vAlign w:val="bottom"/>
          </w:tcPr>
          <w:p w14:paraId="476FD777" w14:textId="77777777" w:rsidR="0028207A" w:rsidRPr="0028207A" w:rsidRDefault="0028207A" w:rsidP="0028207A">
            <w:pPr>
              <w:widowControl w:val="0"/>
              <w:jc w:val="center"/>
              <w:rPr>
                <w:ins w:id="1765" w:author="Chengheng Liao" w:date="2021-10-12T15:53:00Z"/>
                <w:rFonts w:ascii="Arial" w:eastAsiaTheme="minorEastAsia" w:hAnsi="Arial" w:cs="Arial"/>
                <w:sz w:val="22"/>
                <w:szCs w:val="22"/>
              </w:rPr>
            </w:pPr>
          </w:p>
        </w:tc>
        <w:tc>
          <w:tcPr>
            <w:tcW w:w="1480" w:type="dxa"/>
            <w:tcMar>
              <w:top w:w="40" w:type="dxa"/>
              <w:left w:w="40" w:type="dxa"/>
              <w:bottom w:w="40" w:type="dxa"/>
              <w:right w:w="40" w:type="dxa"/>
            </w:tcMar>
            <w:vAlign w:val="bottom"/>
          </w:tcPr>
          <w:p w14:paraId="28A9BE15" w14:textId="77777777" w:rsidR="0028207A" w:rsidRPr="0028207A" w:rsidRDefault="0028207A" w:rsidP="0028207A">
            <w:pPr>
              <w:widowControl w:val="0"/>
              <w:jc w:val="center"/>
              <w:rPr>
                <w:ins w:id="1766" w:author="Chengheng Liao" w:date="2021-10-12T15:53:00Z"/>
                <w:rFonts w:ascii="Arial" w:eastAsiaTheme="minorEastAsia" w:hAnsi="Arial" w:cs="Arial"/>
                <w:sz w:val="22"/>
                <w:szCs w:val="22"/>
              </w:rPr>
            </w:pPr>
          </w:p>
        </w:tc>
      </w:tr>
      <w:tr w:rsidR="0028207A" w:rsidRPr="0028207A" w14:paraId="54113E06" w14:textId="77777777" w:rsidTr="002A306B">
        <w:trPr>
          <w:trHeight w:val="285"/>
          <w:jc w:val="center"/>
          <w:ins w:id="1767" w:author="Chengheng Liao" w:date="2021-10-12T15:53:00Z"/>
        </w:trPr>
        <w:tc>
          <w:tcPr>
            <w:tcW w:w="1713" w:type="dxa"/>
            <w:tcMar>
              <w:top w:w="40" w:type="dxa"/>
              <w:left w:w="40" w:type="dxa"/>
              <w:bottom w:w="40" w:type="dxa"/>
              <w:right w:w="40" w:type="dxa"/>
            </w:tcMar>
            <w:vAlign w:val="bottom"/>
          </w:tcPr>
          <w:p w14:paraId="4EBF5080" w14:textId="77777777" w:rsidR="0028207A" w:rsidRPr="0028207A" w:rsidRDefault="0028207A" w:rsidP="0028207A">
            <w:pPr>
              <w:widowControl w:val="0"/>
              <w:jc w:val="center"/>
              <w:rPr>
                <w:ins w:id="1768" w:author="Chengheng Liao" w:date="2021-10-12T15:53:00Z"/>
                <w:rFonts w:ascii="Arial" w:eastAsiaTheme="minorEastAsia" w:hAnsi="Arial" w:cs="Arial"/>
                <w:sz w:val="22"/>
                <w:szCs w:val="22"/>
              </w:rPr>
            </w:pPr>
            <w:ins w:id="1769" w:author="Chengheng Liao" w:date="2021-10-12T15:53:00Z">
              <w:r w:rsidRPr="0028207A">
                <w:rPr>
                  <w:rFonts w:ascii="Arial" w:eastAsiaTheme="minorEastAsia" w:hAnsi="Arial" w:cs="Arial"/>
                  <w:sz w:val="22"/>
                  <w:szCs w:val="22"/>
                </w:rPr>
                <w:t>PHE 487</w:t>
              </w:r>
            </w:ins>
          </w:p>
        </w:tc>
        <w:tc>
          <w:tcPr>
            <w:tcW w:w="1401" w:type="dxa"/>
            <w:tcMar>
              <w:top w:w="40" w:type="dxa"/>
              <w:left w:w="40" w:type="dxa"/>
              <w:bottom w:w="40" w:type="dxa"/>
              <w:right w:w="40" w:type="dxa"/>
            </w:tcMar>
            <w:vAlign w:val="bottom"/>
          </w:tcPr>
          <w:p w14:paraId="1C801D83" w14:textId="77777777" w:rsidR="0028207A" w:rsidRPr="0028207A" w:rsidRDefault="0028207A" w:rsidP="0028207A">
            <w:pPr>
              <w:widowControl w:val="0"/>
              <w:jc w:val="center"/>
              <w:rPr>
                <w:ins w:id="1770" w:author="Chengheng Liao" w:date="2021-10-12T15:53:00Z"/>
                <w:rFonts w:ascii="Arial" w:eastAsiaTheme="minorEastAsia" w:hAnsi="Arial" w:cs="Arial"/>
                <w:sz w:val="22"/>
                <w:szCs w:val="22"/>
              </w:rPr>
            </w:pPr>
            <w:ins w:id="1771" w:author="Chengheng Liao" w:date="2021-10-12T15:53:00Z">
              <w:r w:rsidRPr="0028207A">
                <w:rPr>
                  <w:rFonts w:ascii="Arial" w:eastAsiaTheme="minorEastAsia" w:hAnsi="Arial" w:cs="Arial"/>
                  <w:sz w:val="22"/>
                  <w:szCs w:val="22"/>
                </w:rPr>
                <w:t>-0.28 ± 0.01</w:t>
              </w:r>
            </w:ins>
          </w:p>
        </w:tc>
        <w:tc>
          <w:tcPr>
            <w:tcW w:w="1703" w:type="dxa"/>
            <w:tcMar>
              <w:top w:w="40" w:type="dxa"/>
              <w:left w:w="40" w:type="dxa"/>
              <w:bottom w:w="40" w:type="dxa"/>
              <w:right w:w="40" w:type="dxa"/>
            </w:tcMar>
            <w:vAlign w:val="bottom"/>
          </w:tcPr>
          <w:p w14:paraId="79F8EA5A" w14:textId="77777777" w:rsidR="0028207A" w:rsidRPr="0028207A" w:rsidRDefault="0028207A" w:rsidP="0028207A">
            <w:pPr>
              <w:widowControl w:val="0"/>
              <w:jc w:val="center"/>
              <w:rPr>
                <w:ins w:id="1772" w:author="Chengheng Liao" w:date="2021-10-12T15:53:00Z"/>
                <w:rFonts w:ascii="Arial" w:eastAsiaTheme="minorEastAsia" w:hAnsi="Arial" w:cs="Arial"/>
                <w:sz w:val="22"/>
                <w:szCs w:val="22"/>
              </w:rPr>
            </w:pPr>
          </w:p>
        </w:tc>
        <w:tc>
          <w:tcPr>
            <w:tcW w:w="1418" w:type="dxa"/>
            <w:tcMar>
              <w:top w:w="40" w:type="dxa"/>
              <w:left w:w="40" w:type="dxa"/>
              <w:bottom w:w="40" w:type="dxa"/>
              <w:right w:w="40" w:type="dxa"/>
            </w:tcMar>
            <w:vAlign w:val="bottom"/>
          </w:tcPr>
          <w:p w14:paraId="5D436EA3" w14:textId="77777777" w:rsidR="0028207A" w:rsidRPr="0028207A" w:rsidRDefault="0028207A" w:rsidP="0028207A">
            <w:pPr>
              <w:widowControl w:val="0"/>
              <w:jc w:val="center"/>
              <w:rPr>
                <w:ins w:id="1773" w:author="Chengheng Liao" w:date="2021-10-12T15:53:00Z"/>
                <w:rFonts w:ascii="Arial" w:eastAsiaTheme="minorEastAsia" w:hAnsi="Arial" w:cs="Arial"/>
                <w:sz w:val="22"/>
                <w:szCs w:val="22"/>
              </w:rPr>
            </w:pPr>
          </w:p>
        </w:tc>
        <w:tc>
          <w:tcPr>
            <w:tcW w:w="1647" w:type="dxa"/>
            <w:tcMar>
              <w:top w:w="40" w:type="dxa"/>
              <w:left w:w="40" w:type="dxa"/>
              <w:bottom w:w="40" w:type="dxa"/>
              <w:right w:w="40" w:type="dxa"/>
            </w:tcMar>
            <w:vAlign w:val="bottom"/>
          </w:tcPr>
          <w:p w14:paraId="7EF84B70" w14:textId="77777777" w:rsidR="0028207A" w:rsidRPr="0028207A" w:rsidRDefault="0028207A" w:rsidP="0028207A">
            <w:pPr>
              <w:widowControl w:val="0"/>
              <w:jc w:val="center"/>
              <w:rPr>
                <w:ins w:id="1774" w:author="Chengheng Liao" w:date="2021-10-12T15:53:00Z"/>
                <w:rFonts w:ascii="Arial" w:eastAsiaTheme="minorEastAsia" w:hAnsi="Arial" w:cs="Arial"/>
                <w:sz w:val="22"/>
                <w:szCs w:val="22"/>
              </w:rPr>
            </w:pPr>
          </w:p>
        </w:tc>
        <w:tc>
          <w:tcPr>
            <w:tcW w:w="1480" w:type="dxa"/>
            <w:tcMar>
              <w:top w:w="40" w:type="dxa"/>
              <w:left w:w="40" w:type="dxa"/>
              <w:bottom w:w="40" w:type="dxa"/>
              <w:right w:w="40" w:type="dxa"/>
            </w:tcMar>
            <w:vAlign w:val="bottom"/>
          </w:tcPr>
          <w:p w14:paraId="1672FAEE" w14:textId="77777777" w:rsidR="0028207A" w:rsidRPr="0028207A" w:rsidRDefault="0028207A" w:rsidP="0028207A">
            <w:pPr>
              <w:widowControl w:val="0"/>
              <w:jc w:val="center"/>
              <w:rPr>
                <w:ins w:id="1775" w:author="Chengheng Liao" w:date="2021-10-12T15:53:00Z"/>
                <w:rFonts w:ascii="Arial" w:eastAsiaTheme="minorEastAsia" w:hAnsi="Arial" w:cs="Arial"/>
                <w:sz w:val="22"/>
                <w:szCs w:val="22"/>
              </w:rPr>
            </w:pPr>
          </w:p>
        </w:tc>
      </w:tr>
      <w:tr w:rsidR="0028207A" w:rsidRPr="0028207A" w14:paraId="14A73524" w14:textId="77777777" w:rsidTr="002A306B">
        <w:trPr>
          <w:trHeight w:val="285"/>
          <w:jc w:val="center"/>
          <w:ins w:id="1776" w:author="Chengheng Liao" w:date="2021-10-12T15:53:00Z"/>
        </w:trPr>
        <w:tc>
          <w:tcPr>
            <w:tcW w:w="1713" w:type="dxa"/>
            <w:tcMar>
              <w:top w:w="40" w:type="dxa"/>
              <w:left w:w="40" w:type="dxa"/>
              <w:bottom w:w="40" w:type="dxa"/>
              <w:right w:w="40" w:type="dxa"/>
            </w:tcMar>
            <w:vAlign w:val="bottom"/>
          </w:tcPr>
          <w:p w14:paraId="3485438C" w14:textId="77777777" w:rsidR="0028207A" w:rsidRPr="0028207A" w:rsidRDefault="0028207A" w:rsidP="0028207A">
            <w:pPr>
              <w:widowControl w:val="0"/>
              <w:jc w:val="center"/>
              <w:rPr>
                <w:ins w:id="1777" w:author="Chengheng Liao" w:date="2021-10-12T15:53:00Z"/>
                <w:rFonts w:ascii="Arial" w:eastAsiaTheme="minorEastAsia" w:hAnsi="Arial" w:cs="Arial"/>
                <w:sz w:val="22"/>
                <w:szCs w:val="22"/>
              </w:rPr>
            </w:pPr>
            <w:ins w:id="1778" w:author="Chengheng Liao" w:date="2021-10-12T15:53:00Z">
              <w:r w:rsidRPr="0028207A">
                <w:rPr>
                  <w:rFonts w:ascii="Arial" w:eastAsiaTheme="minorEastAsia" w:hAnsi="Arial" w:cs="Arial"/>
                  <w:sz w:val="22"/>
                  <w:szCs w:val="22"/>
                </w:rPr>
                <w:t>CYS 494</w:t>
              </w:r>
            </w:ins>
          </w:p>
        </w:tc>
        <w:tc>
          <w:tcPr>
            <w:tcW w:w="1401" w:type="dxa"/>
            <w:tcMar>
              <w:top w:w="40" w:type="dxa"/>
              <w:left w:w="40" w:type="dxa"/>
              <w:bottom w:w="40" w:type="dxa"/>
              <w:right w:w="40" w:type="dxa"/>
            </w:tcMar>
            <w:vAlign w:val="bottom"/>
          </w:tcPr>
          <w:p w14:paraId="777D23C1" w14:textId="77777777" w:rsidR="0028207A" w:rsidRPr="0028207A" w:rsidRDefault="0028207A" w:rsidP="0028207A">
            <w:pPr>
              <w:widowControl w:val="0"/>
              <w:jc w:val="center"/>
              <w:rPr>
                <w:ins w:id="1779" w:author="Chengheng Liao" w:date="2021-10-12T15:53:00Z"/>
                <w:rFonts w:ascii="Arial" w:eastAsiaTheme="minorEastAsia" w:hAnsi="Arial" w:cs="Arial"/>
                <w:sz w:val="22"/>
                <w:szCs w:val="22"/>
              </w:rPr>
            </w:pPr>
            <w:ins w:id="1780" w:author="Chengheng Liao" w:date="2021-10-12T15:53:00Z">
              <w:r w:rsidRPr="0028207A">
                <w:rPr>
                  <w:rFonts w:ascii="Arial" w:eastAsiaTheme="minorEastAsia" w:hAnsi="Arial" w:cs="Arial"/>
                  <w:sz w:val="22"/>
                  <w:szCs w:val="22"/>
                </w:rPr>
                <w:t>-0.21 ± 0.00</w:t>
              </w:r>
            </w:ins>
          </w:p>
        </w:tc>
        <w:tc>
          <w:tcPr>
            <w:tcW w:w="1703" w:type="dxa"/>
            <w:tcMar>
              <w:top w:w="40" w:type="dxa"/>
              <w:left w:w="40" w:type="dxa"/>
              <w:bottom w:w="40" w:type="dxa"/>
              <w:right w:w="40" w:type="dxa"/>
            </w:tcMar>
            <w:vAlign w:val="bottom"/>
          </w:tcPr>
          <w:p w14:paraId="16D19169" w14:textId="77777777" w:rsidR="0028207A" w:rsidRPr="0028207A" w:rsidRDefault="0028207A" w:rsidP="0028207A">
            <w:pPr>
              <w:widowControl w:val="0"/>
              <w:jc w:val="center"/>
              <w:rPr>
                <w:ins w:id="1781" w:author="Chengheng Liao" w:date="2021-10-12T15:53:00Z"/>
                <w:rFonts w:ascii="Arial" w:eastAsiaTheme="minorEastAsia" w:hAnsi="Arial" w:cs="Arial"/>
                <w:sz w:val="22"/>
                <w:szCs w:val="22"/>
              </w:rPr>
            </w:pPr>
          </w:p>
        </w:tc>
        <w:tc>
          <w:tcPr>
            <w:tcW w:w="1418" w:type="dxa"/>
            <w:tcMar>
              <w:top w:w="40" w:type="dxa"/>
              <w:left w:w="40" w:type="dxa"/>
              <w:bottom w:w="40" w:type="dxa"/>
              <w:right w:w="40" w:type="dxa"/>
            </w:tcMar>
            <w:vAlign w:val="bottom"/>
          </w:tcPr>
          <w:p w14:paraId="00C42B03" w14:textId="77777777" w:rsidR="0028207A" w:rsidRPr="0028207A" w:rsidRDefault="0028207A" w:rsidP="0028207A">
            <w:pPr>
              <w:widowControl w:val="0"/>
              <w:jc w:val="center"/>
              <w:rPr>
                <w:ins w:id="1782" w:author="Chengheng Liao" w:date="2021-10-12T15:53:00Z"/>
                <w:rFonts w:ascii="Arial" w:eastAsiaTheme="minorEastAsia" w:hAnsi="Arial" w:cs="Arial"/>
                <w:sz w:val="22"/>
                <w:szCs w:val="22"/>
              </w:rPr>
            </w:pPr>
          </w:p>
        </w:tc>
        <w:tc>
          <w:tcPr>
            <w:tcW w:w="1647" w:type="dxa"/>
            <w:tcMar>
              <w:top w:w="40" w:type="dxa"/>
              <w:left w:w="40" w:type="dxa"/>
              <w:bottom w:w="40" w:type="dxa"/>
              <w:right w:w="40" w:type="dxa"/>
            </w:tcMar>
            <w:vAlign w:val="bottom"/>
          </w:tcPr>
          <w:p w14:paraId="00B2B89B" w14:textId="77777777" w:rsidR="0028207A" w:rsidRPr="0028207A" w:rsidRDefault="0028207A" w:rsidP="0028207A">
            <w:pPr>
              <w:widowControl w:val="0"/>
              <w:jc w:val="center"/>
              <w:rPr>
                <w:ins w:id="1783" w:author="Chengheng Liao" w:date="2021-10-12T15:53:00Z"/>
                <w:rFonts w:ascii="Arial" w:eastAsiaTheme="minorEastAsia" w:hAnsi="Arial" w:cs="Arial"/>
                <w:sz w:val="22"/>
                <w:szCs w:val="22"/>
              </w:rPr>
            </w:pPr>
          </w:p>
        </w:tc>
        <w:tc>
          <w:tcPr>
            <w:tcW w:w="1480" w:type="dxa"/>
            <w:tcMar>
              <w:top w:w="40" w:type="dxa"/>
              <w:left w:w="40" w:type="dxa"/>
              <w:bottom w:w="40" w:type="dxa"/>
              <w:right w:w="40" w:type="dxa"/>
            </w:tcMar>
            <w:vAlign w:val="bottom"/>
          </w:tcPr>
          <w:p w14:paraId="6360D3B8" w14:textId="77777777" w:rsidR="0028207A" w:rsidRPr="0028207A" w:rsidRDefault="0028207A" w:rsidP="0028207A">
            <w:pPr>
              <w:widowControl w:val="0"/>
              <w:jc w:val="center"/>
              <w:rPr>
                <w:ins w:id="1784" w:author="Chengheng Liao" w:date="2021-10-12T15:53:00Z"/>
                <w:rFonts w:ascii="Arial" w:eastAsiaTheme="minorEastAsia" w:hAnsi="Arial" w:cs="Arial"/>
                <w:sz w:val="22"/>
                <w:szCs w:val="22"/>
              </w:rPr>
            </w:pPr>
          </w:p>
        </w:tc>
      </w:tr>
    </w:tbl>
    <w:p w14:paraId="6DAE5189" w14:textId="77777777" w:rsidR="0028207A" w:rsidRPr="0028207A" w:rsidRDefault="0028207A" w:rsidP="0028207A">
      <w:pPr>
        <w:rPr>
          <w:ins w:id="1785" w:author="Chengheng Liao" w:date="2021-10-12T15:53:00Z"/>
          <w:rFonts w:ascii="Arial" w:eastAsiaTheme="minorEastAsia" w:hAnsi="Arial" w:cs="Arial"/>
          <w:sz w:val="20"/>
        </w:rPr>
      </w:pPr>
      <w:ins w:id="1786" w:author="Chengheng Liao" w:date="2021-10-12T15:53:00Z">
        <w:r w:rsidRPr="0028207A">
          <w:rPr>
            <w:rFonts w:ascii="Arial" w:eastAsiaTheme="minorEastAsia" w:hAnsi="Arial" w:cs="Arial"/>
            <w:sz w:val="20"/>
          </w:rPr>
          <w:t xml:space="preserve">* </w:t>
        </w:r>
        <w:proofErr w:type="spellStart"/>
        <w:r w:rsidRPr="0028207A">
          <w:rPr>
            <w:rFonts w:ascii="Arial" w:eastAsiaTheme="minorEastAsia" w:hAnsi="Arial" w:cs="Arial"/>
            <w:sz w:val="20"/>
          </w:rPr>
          <w:t>ΔH</w:t>
        </w:r>
        <w:r w:rsidRPr="0028207A">
          <w:rPr>
            <w:rFonts w:ascii="Arial" w:eastAsiaTheme="minorEastAsia" w:hAnsi="Arial" w:cs="Arial"/>
            <w:sz w:val="20"/>
            <w:vertAlign w:val="subscript"/>
          </w:rPr>
          <w:t>total</w:t>
        </w:r>
        <w:proofErr w:type="spellEnd"/>
        <w:r w:rsidRPr="0028207A">
          <w:rPr>
            <w:rFonts w:ascii="Arial" w:eastAsiaTheme="minorEastAsia" w:hAnsi="Arial" w:cs="Arial"/>
            <w:sz w:val="20"/>
          </w:rPr>
          <w:t xml:space="preserve">: enthalpic binding energy derived from MM/PBSA, **this numbering is based on the </w:t>
        </w:r>
        <w:proofErr w:type="spellStart"/>
        <w:r w:rsidRPr="0028207A">
          <w:rPr>
            <w:rFonts w:ascii="Arial" w:eastAsiaTheme="minorEastAsia" w:hAnsi="Arial" w:cs="Arial"/>
            <w:sz w:val="20"/>
          </w:rPr>
          <w:t>Uniprot</w:t>
        </w:r>
        <w:proofErr w:type="spellEnd"/>
        <w:r w:rsidRPr="0028207A">
          <w:rPr>
            <w:rFonts w:ascii="Arial" w:eastAsiaTheme="minorEastAsia" w:hAnsi="Arial" w:cs="Arial"/>
            <w:sz w:val="20"/>
          </w:rPr>
          <w:t xml:space="preserve"> database where the sequence was obtained, highlighted in blue represents the mutated amino acid in the experimental results</w:t>
        </w:r>
      </w:ins>
    </w:p>
    <w:p w14:paraId="537ADC18" w14:textId="77777777" w:rsidR="0028207A" w:rsidRPr="0028207A" w:rsidRDefault="0028207A" w:rsidP="0028207A">
      <w:pPr>
        <w:rPr>
          <w:ins w:id="1787" w:author="Chengheng Liao" w:date="2021-10-12T15:53:00Z"/>
          <w:rFonts w:ascii="Arial" w:eastAsiaTheme="minorEastAsia" w:hAnsi="Arial" w:cs="Arial"/>
          <w:b/>
          <w:bCs/>
          <w:sz w:val="22"/>
          <w:szCs w:val="22"/>
        </w:rPr>
      </w:pPr>
    </w:p>
    <w:p w14:paraId="2B5A7124" w14:textId="77777777" w:rsidR="0028207A" w:rsidRPr="0028207A" w:rsidRDefault="0028207A" w:rsidP="0028207A">
      <w:pPr>
        <w:rPr>
          <w:ins w:id="1788" w:author="Chengheng Liao" w:date="2021-10-12T15:53:00Z"/>
          <w:rFonts w:ascii="Arial" w:eastAsiaTheme="minorEastAsia" w:hAnsi="Arial" w:cs="Arial"/>
          <w:b/>
          <w:bCs/>
          <w:sz w:val="22"/>
          <w:szCs w:val="22"/>
        </w:rPr>
      </w:pPr>
    </w:p>
    <w:p w14:paraId="7356FD59" w14:textId="77777777" w:rsidR="00ED1FA8" w:rsidRDefault="00ED1FA8">
      <w:pPr>
        <w:spacing w:after="160" w:line="259" w:lineRule="auto"/>
        <w:rPr>
          <w:ins w:id="1789" w:author="Chengheng Liao" w:date="2021-10-14T14:24:00Z"/>
          <w:rFonts w:ascii="Arial" w:eastAsiaTheme="minorEastAsia" w:hAnsi="Arial" w:cs="Arial"/>
          <w:b/>
          <w:bCs/>
          <w:sz w:val="22"/>
          <w:szCs w:val="22"/>
          <w:lang w:eastAsia="zh-CN"/>
        </w:rPr>
      </w:pPr>
      <w:ins w:id="1790" w:author="Chengheng Liao" w:date="2021-10-14T14:24:00Z">
        <w:r>
          <w:rPr>
            <w:rFonts w:ascii="Arial" w:eastAsiaTheme="minorEastAsia" w:hAnsi="Arial" w:cs="Arial"/>
            <w:b/>
            <w:bCs/>
            <w:sz w:val="22"/>
            <w:szCs w:val="22"/>
            <w:lang w:eastAsia="zh-CN"/>
          </w:rPr>
          <w:br w:type="page"/>
        </w:r>
      </w:ins>
    </w:p>
    <w:p w14:paraId="47B3458C" w14:textId="40413FC1" w:rsidR="0028207A" w:rsidRPr="0028207A" w:rsidRDefault="0028207A" w:rsidP="0028207A">
      <w:pPr>
        <w:spacing w:after="240"/>
        <w:rPr>
          <w:ins w:id="1791" w:author="Chengheng Liao" w:date="2021-10-12T15:53:00Z"/>
          <w:rFonts w:ascii="Arial" w:eastAsiaTheme="minorEastAsia" w:hAnsi="Arial" w:cs="Arial"/>
          <w:b/>
          <w:bCs/>
          <w:sz w:val="22"/>
          <w:szCs w:val="22"/>
        </w:rPr>
      </w:pPr>
      <w:ins w:id="1792" w:author="Chengheng Liao" w:date="2021-10-12T15:53:00Z">
        <w:del w:id="1793" w:author="fang wentong" w:date="2021-10-14T23:51:00Z">
          <w:r w:rsidRPr="0028207A" w:rsidDel="00637833">
            <w:rPr>
              <w:rFonts w:ascii="Arial" w:eastAsiaTheme="minorEastAsia" w:hAnsi="Arial" w:cs="Arial" w:hint="eastAsia"/>
              <w:b/>
              <w:bCs/>
              <w:sz w:val="22"/>
              <w:szCs w:val="22"/>
              <w:lang w:eastAsia="zh-CN"/>
            </w:rPr>
            <w:lastRenderedPageBreak/>
            <w:delText>Tabl</w:delText>
          </w:r>
          <w:r w:rsidRPr="0028207A" w:rsidDel="00637833">
            <w:rPr>
              <w:rFonts w:ascii="Arial" w:eastAsiaTheme="minorEastAsia" w:hAnsi="Arial" w:cs="Arial"/>
              <w:b/>
              <w:bCs/>
              <w:sz w:val="22"/>
              <w:szCs w:val="22"/>
              <w:lang w:eastAsia="zh-CN"/>
            </w:rPr>
            <w:delText xml:space="preserve">e </w:delText>
          </w:r>
        </w:del>
      </w:ins>
      <w:ins w:id="1794" w:author="fang wentong" w:date="2021-10-14T23:51:00Z">
        <w:r w:rsidR="00637833">
          <w:rPr>
            <w:rFonts w:ascii="Arial" w:eastAsiaTheme="minorEastAsia" w:hAnsi="Arial" w:cs="Arial"/>
            <w:b/>
            <w:bCs/>
            <w:sz w:val="22"/>
            <w:szCs w:val="22"/>
          </w:rPr>
          <w:t>S</w:t>
        </w:r>
        <w:r w:rsidR="00637833" w:rsidRPr="00637833">
          <w:rPr>
            <w:rFonts w:ascii="Arial" w:eastAsiaTheme="minorEastAsia" w:hAnsi="Arial" w:cs="Arial"/>
            <w:b/>
            <w:bCs/>
            <w:sz w:val="22"/>
            <w:szCs w:val="22"/>
          </w:rPr>
          <w:t xml:space="preserve">upplementary </w:t>
        </w:r>
        <w:r w:rsidR="00637833">
          <w:rPr>
            <w:rFonts w:ascii="Arial" w:eastAsiaTheme="minorEastAsia" w:hAnsi="Arial" w:cs="Arial"/>
            <w:b/>
            <w:bCs/>
            <w:sz w:val="22"/>
            <w:szCs w:val="22"/>
          </w:rPr>
          <w:t>F</w:t>
        </w:r>
        <w:r w:rsidR="00637833" w:rsidRPr="00637833">
          <w:rPr>
            <w:rFonts w:ascii="Arial" w:eastAsiaTheme="minorEastAsia" w:hAnsi="Arial" w:cs="Arial"/>
            <w:b/>
            <w:bCs/>
            <w:sz w:val="22"/>
            <w:szCs w:val="22"/>
          </w:rPr>
          <w:t>ile 1</w:t>
        </w:r>
        <w:del w:id="1795" w:author="Chengheng Liao" w:date="2021-10-14T14:19:00Z">
          <w:r w:rsidR="00637833" w:rsidDel="00D8381B">
            <w:rPr>
              <w:rFonts w:ascii="Arial" w:eastAsiaTheme="minorEastAsia" w:hAnsi="Arial" w:cs="Arial"/>
              <w:b/>
              <w:bCs/>
              <w:sz w:val="22"/>
              <w:szCs w:val="22"/>
            </w:rPr>
            <w:delText>E</w:delText>
          </w:r>
        </w:del>
      </w:ins>
      <w:ins w:id="1796" w:author="Chengheng Liao" w:date="2021-11-05T18:29:00Z">
        <w:r w:rsidR="008A6A0D">
          <w:rPr>
            <w:rFonts w:ascii="Arial" w:eastAsiaTheme="minorEastAsia" w:hAnsi="Arial" w:cs="Arial"/>
            <w:b/>
            <w:bCs/>
            <w:sz w:val="22"/>
            <w:szCs w:val="22"/>
          </w:rPr>
          <w:t>f</w:t>
        </w:r>
      </w:ins>
      <w:ins w:id="1797" w:author="Chengheng Liao" w:date="2021-10-12T15:53:00Z">
        <w:del w:id="1798" w:author="fang wentong" w:date="2021-10-14T23:51:00Z">
          <w:r w:rsidRPr="0028207A" w:rsidDel="00637833">
            <w:rPr>
              <w:rFonts w:ascii="Arial" w:eastAsiaTheme="minorEastAsia" w:hAnsi="Arial" w:cs="Arial"/>
              <w:b/>
              <w:bCs/>
              <w:sz w:val="22"/>
              <w:szCs w:val="22"/>
              <w:lang w:eastAsia="zh-CN"/>
            </w:rPr>
            <w:delText>S5</w:delText>
          </w:r>
        </w:del>
        <w:r w:rsidRPr="0028207A">
          <w:rPr>
            <w:rFonts w:ascii="Arial" w:eastAsiaTheme="minorEastAsia" w:hAnsi="Arial" w:cs="Arial"/>
            <w:b/>
            <w:bCs/>
            <w:sz w:val="22"/>
            <w:szCs w:val="22"/>
            <w:lang w:eastAsia="zh-CN"/>
          </w:rPr>
          <w:t xml:space="preserve">. </w:t>
        </w:r>
        <w:r w:rsidRPr="0028207A">
          <w:rPr>
            <w:rFonts w:ascii="Arial" w:eastAsiaTheme="minorEastAsia" w:hAnsi="Arial" w:cs="Arial"/>
            <w:b/>
            <w:bCs/>
            <w:sz w:val="22"/>
            <w:szCs w:val="22"/>
          </w:rPr>
          <w:t>Real-time PCR primers used in this study.</w:t>
        </w:r>
      </w:ins>
    </w:p>
    <w:tbl>
      <w:tblPr>
        <w:tblStyle w:val="TableGrid"/>
        <w:tblW w:w="946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5"/>
        <w:gridCol w:w="4130"/>
        <w:gridCol w:w="3961"/>
      </w:tblGrid>
      <w:tr w:rsidR="003425A0" w:rsidRPr="0028207A" w14:paraId="78D81575" w14:textId="77777777" w:rsidTr="002A306B">
        <w:trPr>
          <w:trHeight w:val="300"/>
          <w:ins w:id="1799" w:author="Chengheng Liao" w:date="2021-10-12T15:53:00Z"/>
        </w:trPr>
        <w:tc>
          <w:tcPr>
            <w:tcW w:w="1375" w:type="dxa"/>
            <w:tcBorders>
              <w:top w:val="single" w:sz="4" w:space="0" w:color="auto"/>
              <w:bottom w:val="single" w:sz="4" w:space="0" w:color="auto"/>
            </w:tcBorders>
            <w:vAlign w:val="center"/>
          </w:tcPr>
          <w:p w14:paraId="437FF309" w14:textId="77777777" w:rsidR="0028207A" w:rsidRPr="0028207A" w:rsidRDefault="0028207A" w:rsidP="0028207A">
            <w:pPr>
              <w:widowControl w:val="0"/>
              <w:jc w:val="center"/>
              <w:rPr>
                <w:ins w:id="1800" w:author="Chengheng Liao" w:date="2021-10-12T15:53:00Z"/>
                <w:rFonts w:ascii="Arial" w:eastAsiaTheme="minorEastAsia" w:hAnsi="Arial" w:cs="Arial"/>
                <w:b/>
                <w:sz w:val="22"/>
                <w:szCs w:val="22"/>
                <w:lang w:eastAsia="zh-CN"/>
              </w:rPr>
            </w:pPr>
            <w:ins w:id="1801" w:author="Chengheng Liao" w:date="2021-10-12T15:53:00Z">
              <w:r w:rsidRPr="0028207A">
                <w:rPr>
                  <w:rFonts w:ascii="Arial" w:eastAsiaTheme="minorEastAsia" w:hAnsi="Arial" w:cs="Arial"/>
                  <w:b/>
                  <w:sz w:val="22"/>
                  <w:szCs w:val="22"/>
                  <w:lang w:eastAsia="zh-CN"/>
                </w:rPr>
                <w:t>Genes</w:t>
              </w:r>
            </w:ins>
          </w:p>
        </w:tc>
        <w:tc>
          <w:tcPr>
            <w:tcW w:w="4130" w:type="dxa"/>
            <w:tcBorders>
              <w:top w:val="single" w:sz="4" w:space="0" w:color="auto"/>
              <w:bottom w:val="single" w:sz="4" w:space="0" w:color="auto"/>
            </w:tcBorders>
            <w:vAlign w:val="center"/>
          </w:tcPr>
          <w:p w14:paraId="1E9B7EAE" w14:textId="77777777" w:rsidR="0028207A" w:rsidRPr="0028207A" w:rsidRDefault="0028207A" w:rsidP="0028207A">
            <w:pPr>
              <w:widowControl w:val="0"/>
              <w:jc w:val="center"/>
              <w:rPr>
                <w:ins w:id="1802" w:author="Chengheng Liao" w:date="2021-10-12T15:53:00Z"/>
                <w:rFonts w:ascii="Arial" w:eastAsiaTheme="minorEastAsia" w:hAnsi="Arial" w:cs="Arial"/>
                <w:b/>
                <w:sz w:val="22"/>
                <w:szCs w:val="22"/>
                <w:lang w:eastAsia="zh-CN"/>
              </w:rPr>
            </w:pPr>
            <w:ins w:id="1803" w:author="Chengheng Liao" w:date="2021-10-12T15:53:00Z">
              <w:r w:rsidRPr="0028207A">
                <w:rPr>
                  <w:rFonts w:ascii="Arial" w:eastAsiaTheme="minorEastAsia" w:hAnsi="Arial" w:cs="Arial"/>
                  <w:b/>
                  <w:sz w:val="22"/>
                  <w:szCs w:val="22"/>
                  <w:lang w:eastAsia="zh-CN"/>
                </w:rPr>
                <w:t>Forward Primer</w:t>
              </w:r>
            </w:ins>
          </w:p>
        </w:tc>
        <w:tc>
          <w:tcPr>
            <w:tcW w:w="3961" w:type="dxa"/>
            <w:tcBorders>
              <w:top w:val="single" w:sz="4" w:space="0" w:color="auto"/>
              <w:bottom w:val="single" w:sz="4" w:space="0" w:color="auto"/>
            </w:tcBorders>
            <w:vAlign w:val="center"/>
          </w:tcPr>
          <w:p w14:paraId="4E57ADF4" w14:textId="77777777" w:rsidR="0028207A" w:rsidRPr="0028207A" w:rsidRDefault="0028207A" w:rsidP="0028207A">
            <w:pPr>
              <w:widowControl w:val="0"/>
              <w:jc w:val="center"/>
              <w:rPr>
                <w:ins w:id="1804" w:author="Chengheng Liao" w:date="2021-10-12T15:53:00Z"/>
                <w:rFonts w:ascii="Arial" w:eastAsiaTheme="minorEastAsia" w:hAnsi="Arial" w:cs="Arial"/>
                <w:b/>
                <w:sz w:val="22"/>
                <w:szCs w:val="22"/>
                <w:lang w:eastAsia="zh-CN"/>
              </w:rPr>
            </w:pPr>
            <w:ins w:id="1805" w:author="Chengheng Liao" w:date="2021-10-12T15:53:00Z">
              <w:r w:rsidRPr="0028207A">
                <w:rPr>
                  <w:rFonts w:ascii="Arial" w:eastAsiaTheme="minorEastAsia" w:hAnsi="Arial" w:cs="Arial"/>
                  <w:b/>
                  <w:sz w:val="22"/>
                  <w:szCs w:val="22"/>
                  <w:lang w:eastAsia="zh-CN"/>
                </w:rPr>
                <w:t>Reverse Primers</w:t>
              </w:r>
            </w:ins>
          </w:p>
        </w:tc>
      </w:tr>
      <w:tr w:rsidR="003425A0" w:rsidRPr="0028207A" w14:paraId="4472250F" w14:textId="77777777" w:rsidTr="002A306B">
        <w:trPr>
          <w:trHeight w:val="300"/>
          <w:ins w:id="1806" w:author="Chengheng Liao" w:date="2021-10-12T15:53:00Z"/>
        </w:trPr>
        <w:tc>
          <w:tcPr>
            <w:tcW w:w="1375" w:type="dxa"/>
            <w:tcBorders>
              <w:top w:val="single" w:sz="4" w:space="0" w:color="auto"/>
            </w:tcBorders>
            <w:vAlign w:val="center"/>
          </w:tcPr>
          <w:p w14:paraId="24DF9A85" w14:textId="77777777" w:rsidR="0028207A" w:rsidRPr="0028207A" w:rsidRDefault="0028207A" w:rsidP="0028207A">
            <w:pPr>
              <w:widowControl w:val="0"/>
              <w:jc w:val="center"/>
              <w:rPr>
                <w:ins w:id="1807" w:author="Chengheng Liao" w:date="2021-10-12T15:53:00Z"/>
                <w:rFonts w:ascii="Arial" w:eastAsiaTheme="minorEastAsia" w:hAnsi="Arial" w:cs="Arial"/>
                <w:i/>
                <w:sz w:val="22"/>
                <w:szCs w:val="22"/>
                <w:lang w:eastAsia="zh-CN"/>
              </w:rPr>
            </w:pPr>
            <w:ins w:id="1808" w:author="Chengheng Liao" w:date="2021-10-12T15:53:00Z">
              <w:r w:rsidRPr="0028207A">
                <w:rPr>
                  <w:rFonts w:ascii="Arial" w:eastAsiaTheme="minorEastAsia" w:hAnsi="Arial" w:cs="Arial"/>
                  <w:i/>
                  <w:sz w:val="22"/>
                  <w:szCs w:val="22"/>
                </w:rPr>
                <w:t>β</w:t>
              </w:r>
              <w:r w:rsidRPr="0028207A">
                <w:rPr>
                  <w:rFonts w:ascii="Arial" w:eastAsiaTheme="minorEastAsia" w:hAnsi="Arial" w:cs="Arial"/>
                  <w:i/>
                  <w:sz w:val="22"/>
                  <w:szCs w:val="22"/>
                  <w:lang w:eastAsia="zh-CN"/>
                </w:rPr>
                <w:t>-Actin</w:t>
              </w:r>
            </w:ins>
          </w:p>
        </w:tc>
        <w:tc>
          <w:tcPr>
            <w:tcW w:w="4130" w:type="dxa"/>
            <w:tcBorders>
              <w:top w:val="single" w:sz="4" w:space="0" w:color="auto"/>
            </w:tcBorders>
            <w:vAlign w:val="center"/>
          </w:tcPr>
          <w:p w14:paraId="31379511" w14:textId="77777777" w:rsidR="0028207A" w:rsidRPr="0028207A" w:rsidRDefault="0028207A" w:rsidP="0028207A">
            <w:pPr>
              <w:widowControl w:val="0"/>
              <w:autoSpaceDE w:val="0"/>
              <w:autoSpaceDN w:val="0"/>
              <w:adjustRightInd w:val="0"/>
              <w:jc w:val="center"/>
              <w:rPr>
                <w:ins w:id="1809" w:author="Chengheng Liao" w:date="2021-10-12T15:53:00Z"/>
                <w:rFonts w:ascii="Arial" w:eastAsiaTheme="minorEastAsia" w:hAnsi="Arial" w:cs="Arial"/>
                <w:sz w:val="22"/>
                <w:szCs w:val="22"/>
                <w:lang w:eastAsia="zh-CN"/>
              </w:rPr>
            </w:pPr>
            <w:ins w:id="1810" w:author="Chengheng Liao" w:date="2021-10-12T15:53:00Z">
              <w:r w:rsidRPr="0028207A">
                <w:rPr>
                  <w:rFonts w:ascii="Arial" w:eastAsiaTheme="minorEastAsia" w:hAnsi="Arial" w:cs="Arial"/>
                  <w:sz w:val="22"/>
                  <w:szCs w:val="22"/>
                  <w:lang w:eastAsia="zh-CN"/>
                </w:rPr>
                <w:t>AGAAAATCTGGCACCACACC</w:t>
              </w:r>
            </w:ins>
          </w:p>
        </w:tc>
        <w:tc>
          <w:tcPr>
            <w:tcW w:w="3961" w:type="dxa"/>
            <w:tcBorders>
              <w:top w:val="single" w:sz="4" w:space="0" w:color="auto"/>
            </w:tcBorders>
            <w:vAlign w:val="center"/>
          </w:tcPr>
          <w:p w14:paraId="3C5E8238" w14:textId="77777777" w:rsidR="0028207A" w:rsidRPr="0028207A" w:rsidRDefault="0028207A" w:rsidP="0028207A">
            <w:pPr>
              <w:widowControl w:val="0"/>
              <w:jc w:val="center"/>
              <w:rPr>
                <w:ins w:id="1811" w:author="Chengheng Liao" w:date="2021-10-12T15:53:00Z"/>
                <w:rFonts w:ascii="Arial" w:eastAsiaTheme="minorEastAsia" w:hAnsi="Arial" w:cs="Arial"/>
                <w:sz w:val="22"/>
                <w:szCs w:val="22"/>
                <w:lang w:eastAsia="zh-CN"/>
              </w:rPr>
            </w:pPr>
            <w:ins w:id="1812" w:author="Chengheng Liao" w:date="2021-10-12T15:53:00Z">
              <w:r w:rsidRPr="0028207A">
                <w:rPr>
                  <w:rFonts w:ascii="Arial" w:eastAsiaTheme="minorEastAsia" w:hAnsi="Arial" w:cs="Arial"/>
                  <w:sz w:val="22"/>
                  <w:szCs w:val="22"/>
                  <w:lang w:eastAsia="zh-CN"/>
                </w:rPr>
                <w:t>GGGGTGTTGAAGGTCTCAAA</w:t>
              </w:r>
            </w:ins>
          </w:p>
        </w:tc>
      </w:tr>
      <w:tr w:rsidR="003425A0" w:rsidRPr="0028207A" w14:paraId="273622B7" w14:textId="77777777" w:rsidTr="002A306B">
        <w:trPr>
          <w:trHeight w:val="300"/>
          <w:ins w:id="1813" w:author="Chengheng Liao" w:date="2021-10-12T15:53:00Z"/>
        </w:trPr>
        <w:tc>
          <w:tcPr>
            <w:tcW w:w="1375" w:type="dxa"/>
            <w:vAlign w:val="center"/>
          </w:tcPr>
          <w:p w14:paraId="441C0A03" w14:textId="77777777" w:rsidR="0028207A" w:rsidRPr="0028207A" w:rsidRDefault="0028207A" w:rsidP="0028207A">
            <w:pPr>
              <w:widowControl w:val="0"/>
              <w:jc w:val="center"/>
              <w:rPr>
                <w:ins w:id="1814" w:author="Chengheng Liao" w:date="2021-10-12T15:53:00Z"/>
                <w:rFonts w:ascii="Arial" w:eastAsiaTheme="minorEastAsia" w:hAnsi="Arial" w:cs="Arial"/>
                <w:i/>
                <w:sz w:val="22"/>
                <w:szCs w:val="22"/>
                <w:lang w:eastAsia="zh-CN"/>
              </w:rPr>
            </w:pPr>
            <w:ins w:id="1815" w:author="Chengheng Liao" w:date="2021-10-12T15:53:00Z">
              <w:r w:rsidRPr="0028207A">
                <w:rPr>
                  <w:rFonts w:ascii="Arial" w:eastAsiaTheme="minorEastAsia" w:hAnsi="Arial" w:cs="Arial"/>
                  <w:i/>
                  <w:sz w:val="22"/>
                  <w:szCs w:val="22"/>
                  <w:lang w:eastAsia="zh-CN"/>
                </w:rPr>
                <w:t>ZHX2</w:t>
              </w:r>
            </w:ins>
          </w:p>
        </w:tc>
        <w:tc>
          <w:tcPr>
            <w:tcW w:w="4130" w:type="dxa"/>
            <w:vAlign w:val="center"/>
          </w:tcPr>
          <w:p w14:paraId="02B8F1B5" w14:textId="77777777" w:rsidR="0028207A" w:rsidRPr="0028207A" w:rsidRDefault="0028207A" w:rsidP="0028207A">
            <w:pPr>
              <w:widowControl w:val="0"/>
              <w:jc w:val="center"/>
              <w:rPr>
                <w:ins w:id="1816" w:author="Chengheng Liao" w:date="2021-10-12T15:53:00Z"/>
                <w:rFonts w:ascii="Arial" w:eastAsiaTheme="minorEastAsia" w:hAnsi="Arial" w:cs="Arial"/>
                <w:sz w:val="22"/>
                <w:szCs w:val="22"/>
                <w:lang w:eastAsia="zh-CN"/>
              </w:rPr>
            </w:pPr>
            <w:ins w:id="1817" w:author="Chengheng Liao" w:date="2021-10-12T15:53:00Z">
              <w:r w:rsidRPr="0028207A">
                <w:rPr>
                  <w:rFonts w:ascii="Arial" w:eastAsiaTheme="minorEastAsia" w:hAnsi="Arial" w:cs="Arial"/>
                  <w:sz w:val="22"/>
                  <w:szCs w:val="22"/>
                  <w:lang w:eastAsia="zh-CN"/>
                </w:rPr>
                <w:t>GATCAGATAGCTGGAGTCAGGC</w:t>
              </w:r>
            </w:ins>
          </w:p>
        </w:tc>
        <w:tc>
          <w:tcPr>
            <w:tcW w:w="3961" w:type="dxa"/>
            <w:vAlign w:val="center"/>
          </w:tcPr>
          <w:p w14:paraId="0C1D4D5A" w14:textId="77777777" w:rsidR="0028207A" w:rsidRPr="0028207A" w:rsidRDefault="0028207A" w:rsidP="0028207A">
            <w:pPr>
              <w:widowControl w:val="0"/>
              <w:jc w:val="center"/>
              <w:rPr>
                <w:ins w:id="1818" w:author="Chengheng Liao" w:date="2021-10-12T15:53:00Z"/>
                <w:rFonts w:ascii="Arial" w:eastAsiaTheme="minorEastAsia" w:hAnsi="Arial" w:cs="Arial"/>
                <w:sz w:val="22"/>
                <w:szCs w:val="22"/>
                <w:lang w:eastAsia="zh-CN"/>
              </w:rPr>
            </w:pPr>
            <w:ins w:id="1819" w:author="Chengheng Liao" w:date="2021-10-12T15:53:00Z">
              <w:r w:rsidRPr="0028207A">
                <w:rPr>
                  <w:rFonts w:ascii="Arial" w:eastAsiaTheme="minorEastAsia" w:hAnsi="Arial" w:cs="Arial"/>
                  <w:sz w:val="22"/>
                  <w:szCs w:val="22"/>
                  <w:lang w:eastAsia="zh-CN"/>
                </w:rPr>
                <w:t>CACAGCAGTTCTAACAGACTTCC</w:t>
              </w:r>
            </w:ins>
          </w:p>
        </w:tc>
      </w:tr>
      <w:tr w:rsidR="003425A0" w:rsidRPr="0028207A" w14:paraId="62ECE104" w14:textId="77777777" w:rsidTr="002A306B">
        <w:trPr>
          <w:trHeight w:val="300"/>
          <w:ins w:id="1820" w:author="Chengheng Liao" w:date="2021-10-12T15:53:00Z"/>
        </w:trPr>
        <w:tc>
          <w:tcPr>
            <w:tcW w:w="1375" w:type="dxa"/>
            <w:vAlign w:val="center"/>
          </w:tcPr>
          <w:p w14:paraId="6EA584BE" w14:textId="77777777" w:rsidR="0028207A" w:rsidRPr="0028207A" w:rsidRDefault="0028207A" w:rsidP="0028207A">
            <w:pPr>
              <w:widowControl w:val="0"/>
              <w:jc w:val="center"/>
              <w:rPr>
                <w:ins w:id="1821" w:author="Chengheng Liao" w:date="2021-10-12T15:53:00Z"/>
                <w:rFonts w:ascii="Arial" w:eastAsiaTheme="minorEastAsia" w:hAnsi="Arial" w:cs="Arial"/>
                <w:i/>
                <w:sz w:val="22"/>
                <w:szCs w:val="22"/>
                <w:lang w:eastAsia="zh-CN"/>
              </w:rPr>
            </w:pPr>
            <w:ins w:id="1822" w:author="Chengheng Liao" w:date="2021-10-12T15:53:00Z">
              <w:r w:rsidRPr="0028207A">
                <w:rPr>
                  <w:rFonts w:ascii="Arial" w:eastAsiaTheme="minorEastAsia" w:hAnsi="Arial" w:cs="Arial"/>
                  <w:i/>
                  <w:sz w:val="22"/>
                  <w:szCs w:val="22"/>
                  <w:lang w:eastAsia="zh-CN"/>
                </w:rPr>
                <w:t>TMEM45A</w:t>
              </w:r>
            </w:ins>
          </w:p>
        </w:tc>
        <w:tc>
          <w:tcPr>
            <w:tcW w:w="4130" w:type="dxa"/>
            <w:vAlign w:val="center"/>
          </w:tcPr>
          <w:p w14:paraId="5EE25DF0" w14:textId="77777777" w:rsidR="0028207A" w:rsidRPr="0028207A" w:rsidRDefault="0028207A" w:rsidP="0028207A">
            <w:pPr>
              <w:widowControl w:val="0"/>
              <w:jc w:val="center"/>
              <w:rPr>
                <w:ins w:id="1823" w:author="Chengheng Liao" w:date="2021-10-12T15:53:00Z"/>
                <w:rFonts w:ascii="Arial" w:eastAsiaTheme="minorEastAsia" w:hAnsi="Arial" w:cs="Arial"/>
                <w:sz w:val="22"/>
                <w:szCs w:val="22"/>
                <w:lang w:eastAsia="zh-CN"/>
              </w:rPr>
            </w:pPr>
            <w:ins w:id="1824" w:author="Chengheng Liao" w:date="2021-10-12T15:53:00Z">
              <w:r w:rsidRPr="0028207A">
                <w:rPr>
                  <w:rFonts w:ascii="Arial" w:eastAsiaTheme="minorEastAsia" w:hAnsi="Arial" w:cs="Arial"/>
                  <w:sz w:val="22"/>
                  <w:szCs w:val="22"/>
                  <w:lang w:eastAsia="zh-CN"/>
                </w:rPr>
                <w:t>TCCTCTCCTTCTCGCCACTT</w:t>
              </w:r>
            </w:ins>
          </w:p>
        </w:tc>
        <w:tc>
          <w:tcPr>
            <w:tcW w:w="3961" w:type="dxa"/>
            <w:vAlign w:val="center"/>
          </w:tcPr>
          <w:p w14:paraId="2D3AB633" w14:textId="77777777" w:rsidR="0028207A" w:rsidRPr="0028207A" w:rsidRDefault="0028207A" w:rsidP="0028207A">
            <w:pPr>
              <w:widowControl w:val="0"/>
              <w:jc w:val="center"/>
              <w:rPr>
                <w:ins w:id="1825" w:author="Chengheng Liao" w:date="2021-10-12T15:53:00Z"/>
                <w:rFonts w:ascii="Arial" w:eastAsiaTheme="minorEastAsia" w:hAnsi="Arial" w:cs="Arial"/>
                <w:sz w:val="22"/>
                <w:szCs w:val="22"/>
                <w:lang w:eastAsia="zh-CN"/>
              </w:rPr>
            </w:pPr>
            <w:ins w:id="1826" w:author="Chengheng Liao" w:date="2021-10-12T15:53:00Z">
              <w:r w:rsidRPr="0028207A">
                <w:rPr>
                  <w:rFonts w:ascii="Arial" w:eastAsiaTheme="minorEastAsia" w:hAnsi="Arial" w:cs="Arial"/>
                  <w:sz w:val="22"/>
                  <w:szCs w:val="22"/>
                  <w:lang w:eastAsia="zh-CN"/>
                </w:rPr>
                <w:t>TGTGTTGGATGGGATCTGGC</w:t>
              </w:r>
            </w:ins>
          </w:p>
        </w:tc>
      </w:tr>
      <w:tr w:rsidR="003425A0" w:rsidRPr="0028207A" w14:paraId="3329BDD2" w14:textId="77777777" w:rsidTr="002A306B">
        <w:trPr>
          <w:trHeight w:val="300"/>
          <w:ins w:id="1827" w:author="Chengheng Liao" w:date="2021-10-12T15:53:00Z"/>
        </w:trPr>
        <w:tc>
          <w:tcPr>
            <w:tcW w:w="1375" w:type="dxa"/>
            <w:vAlign w:val="center"/>
          </w:tcPr>
          <w:p w14:paraId="22332E43" w14:textId="77777777" w:rsidR="0028207A" w:rsidRPr="0028207A" w:rsidRDefault="0028207A" w:rsidP="0028207A">
            <w:pPr>
              <w:widowControl w:val="0"/>
              <w:jc w:val="center"/>
              <w:rPr>
                <w:ins w:id="1828" w:author="Chengheng Liao" w:date="2021-10-12T15:53:00Z"/>
                <w:rFonts w:ascii="Arial" w:eastAsiaTheme="minorEastAsia" w:hAnsi="Arial" w:cs="Arial"/>
                <w:i/>
                <w:sz w:val="22"/>
                <w:szCs w:val="22"/>
                <w:lang w:eastAsia="zh-CN"/>
              </w:rPr>
            </w:pPr>
            <w:ins w:id="1829" w:author="Chengheng Liao" w:date="2021-10-12T15:53:00Z">
              <w:r w:rsidRPr="0028207A">
                <w:rPr>
                  <w:rFonts w:ascii="Arial" w:eastAsiaTheme="minorEastAsia" w:hAnsi="Arial" w:cs="Arial"/>
                  <w:i/>
                  <w:sz w:val="22"/>
                  <w:szCs w:val="22"/>
                  <w:lang w:eastAsia="zh-CN"/>
                </w:rPr>
                <w:t>PNRC1</w:t>
              </w:r>
            </w:ins>
          </w:p>
        </w:tc>
        <w:tc>
          <w:tcPr>
            <w:tcW w:w="4130" w:type="dxa"/>
            <w:vAlign w:val="center"/>
          </w:tcPr>
          <w:p w14:paraId="208281FB" w14:textId="77777777" w:rsidR="0028207A" w:rsidRPr="0028207A" w:rsidRDefault="0028207A" w:rsidP="0028207A">
            <w:pPr>
              <w:widowControl w:val="0"/>
              <w:jc w:val="center"/>
              <w:rPr>
                <w:ins w:id="1830" w:author="Chengheng Liao" w:date="2021-10-12T15:53:00Z"/>
                <w:rFonts w:ascii="Arial" w:eastAsiaTheme="minorEastAsia" w:hAnsi="Arial" w:cs="Arial"/>
                <w:sz w:val="22"/>
                <w:szCs w:val="22"/>
                <w:lang w:eastAsia="zh-CN"/>
              </w:rPr>
            </w:pPr>
            <w:ins w:id="1831" w:author="Chengheng Liao" w:date="2021-10-12T15:53:00Z">
              <w:r w:rsidRPr="0028207A">
                <w:rPr>
                  <w:rFonts w:ascii="Arial" w:eastAsiaTheme="minorEastAsia" w:hAnsi="Arial" w:cs="Arial"/>
                  <w:sz w:val="22"/>
                  <w:szCs w:val="22"/>
                  <w:lang w:eastAsia="zh-CN"/>
                </w:rPr>
                <w:t>TGTTCCGCGATCTTCTCAGG</w:t>
              </w:r>
            </w:ins>
          </w:p>
        </w:tc>
        <w:tc>
          <w:tcPr>
            <w:tcW w:w="3961" w:type="dxa"/>
            <w:vAlign w:val="center"/>
          </w:tcPr>
          <w:p w14:paraId="49C13228" w14:textId="77777777" w:rsidR="0028207A" w:rsidRPr="0028207A" w:rsidRDefault="0028207A" w:rsidP="0028207A">
            <w:pPr>
              <w:widowControl w:val="0"/>
              <w:jc w:val="center"/>
              <w:rPr>
                <w:ins w:id="1832" w:author="Chengheng Liao" w:date="2021-10-12T15:53:00Z"/>
                <w:rFonts w:ascii="Arial" w:eastAsiaTheme="minorEastAsia" w:hAnsi="Arial" w:cs="Arial"/>
                <w:sz w:val="22"/>
                <w:szCs w:val="22"/>
                <w:lang w:eastAsia="zh-CN"/>
              </w:rPr>
            </w:pPr>
            <w:ins w:id="1833" w:author="Chengheng Liao" w:date="2021-10-12T15:53:00Z">
              <w:r w:rsidRPr="0028207A">
                <w:rPr>
                  <w:rFonts w:ascii="Arial" w:eastAsiaTheme="minorEastAsia" w:hAnsi="Arial" w:cs="Arial"/>
                  <w:sz w:val="22"/>
                  <w:szCs w:val="22"/>
                  <w:lang w:eastAsia="zh-CN"/>
                </w:rPr>
                <w:t>GCTAGGAAGCTTGTCGCTCA</w:t>
              </w:r>
            </w:ins>
          </w:p>
        </w:tc>
      </w:tr>
      <w:tr w:rsidR="003425A0" w:rsidRPr="0028207A" w14:paraId="1E3F0E1B" w14:textId="77777777" w:rsidTr="002A306B">
        <w:trPr>
          <w:trHeight w:val="300"/>
          <w:ins w:id="1834" w:author="Chengheng Liao" w:date="2021-10-12T15:53:00Z"/>
        </w:trPr>
        <w:tc>
          <w:tcPr>
            <w:tcW w:w="1375" w:type="dxa"/>
            <w:vAlign w:val="center"/>
          </w:tcPr>
          <w:p w14:paraId="13CEFD02" w14:textId="77777777" w:rsidR="0028207A" w:rsidRPr="0028207A" w:rsidRDefault="0028207A" w:rsidP="0028207A">
            <w:pPr>
              <w:widowControl w:val="0"/>
              <w:jc w:val="center"/>
              <w:rPr>
                <w:ins w:id="1835" w:author="Chengheng Liao" w:date="2021-10-12T15:53:00Z"/>
                <w:rFonts w:ascii="Arial" w:eastAsiaTheme="minorEastAsia" w:hAnsi="Arial" w:cs="Arial"/>
                <w:i/>
                <w:sz w:val="22"/>
                <w:szCs w:val="22"/>
                <w:lang w:eastAsia="zh-CN"/>
              </w:rPr>
            </w:pPr>
            <w:ins w:id="1836" w:author="Chengheng Liao" w:date="2021-10-12T15:53:00Z">
              <w:r w:rsidRPr="0028207A">
                <w:rPr>
                  <w:rFonts w:ascii="Arial" w:eastAsiaTheme="minorEastAsia" w:hAnsi="Arial" w:cs="Arial"/>
                  <w:i/>
                  <w:sz w:val="22"/>
                  <w:szCs w:val="22"/>
                  <w:lang w:eastAsia="zh-CN"/>
                </w:rPr>
                <w:t>CCNG2</w:t>
              </w:r>
            </w:ins>
          </w:p>
        </w:tc>
        <w:tc>
          <w:tcPr>
            <w:tcW w:w="4130" w:type="dxa"/>
            <w:vAlign w:val="center"/>
          </w:tcPr>
          <w:p w14:paraId="06CCF412" w14:textId="77777777" w:rsidR="0028207A" w:rsidRPr="0028207A" w:rsidRDefault="0028207A" w:rsidP="0028207A">
            <w:pPr>
              <w:widowControl w:val="0"/>
              <w:jc w:val="center"/>
              <w:rPr>
                <w:ins w:id="1837" w:author="Chengheng Liao" w:date="2021-10-12T15:53:00Z"/>
                <w:rFonts w:ascii="Arial" w:eastAsiaTheme="minorEastAsia" w:hAnsi="Arial" w:cs="Arial"/>
                <w:sz w:val="22"/>
                <w:szCs w:val="22"/>
                <w:lang w:eastAsia="zh-CN"/>
              </w:rPr>
            </w:pPr>
            <w:ins w:id="1838" w:author="Chengheng Liao" w:date="2021-10-12T15:53:00Z">
              <w:r w:rsidRPr="0028207A">
                <w:rPr>
                  <w:rFonts w:ascii="Arial" w:eastAsiaTheme="minorEastAsia" w:hAnsi="Arial" w:cs="Arial"/>
                  <w:sz w:val="22"/>
                  <w:szCs w:val="22"/>
                  <w:lang w:eastAsia="zh-CN"/>
                </w:rPr>
                <w:t>AGTGATTCCAGAGTGAGCCTT</w:t>
              </w:r>
            </w:ins>
          </w:p>
        </w:tc>
        <w:tc>
          <w:tcPr>
            <w:tcW w:w="3961" w:type="dxa"/>
            <w:vAlign w:val="center"/>
          </w:tcPr>
          <w:p w14:paraId="7FBC0ECF" w14:textId="77777777" w:rsidR="0028207A" w:rsidRPr="0028207A" w:rsidRDefault="0028207A" w:rsidP="0028207A">
            <w:pPr>
              <w:widowControl w:val="0"/>
              <w:jc w:val="center"/>
              <w:rPr>
                <w:ins w:id="1839" w:author="Chengheng Liao" w:date="2021-10-12T15:53:00Z"/>
                <w:rFonts w:ascii="Arial" w:eastAsiaTheme="minorEastAsia" w:hAnsi="Arial" w:cs="Arial"/>
                <w:sz w:val="22"/>
                <w:szCs w:val="22"/>
                <w:lang w:eastAsia="zh-CN"/>
              </w:rPr>
            </w:pPr>
            <w:ins w:id="1840" w:author="Chengheng Liao" w:date="2021-10-12T15:53:00Z">
              <w:r w:rsidRPr="0028207A">
                <w:rPr>
                  <w:rFonts w:ascii="Arial" w:eastAsiaTheme="minorEastAsia" w:hAnsi="Arial" w:cs="Arial"/>
                  <w:sz w:val="22"/>
                  <w:szCs w:val="22"/>
                  <w:lang w:eastAsia="zh-CN"/>
                </w:rPr>
                <w:t>AAGGCACAGATGCCAAACCTA</w:t>
              </w:r>
            </w:ins>
          </w:p>
        </w:tc>
      </w:tr>
      <w:tr w:rsidR="003425A0" w:rsidRPr="0028207A" w14:paraId="79D7A7D4" w14:textId="77777777" w:rsidTr="002A306B">
        <w:trPr>
          <w:trHeight w:val="300"/>
          <w:ins w:id="1841" w:author="Chengheng Liao" w:date="2021-10-12T15:53:00Z"/>
        </w:trPr>
        <w:tc>
          <w:tcPr>
            <w:tcW w:w="1375" w:type="dxa"/>
            <w:vAlign w:val="center"/>
          </w:tcPr>
          <w:p w14:paraId="1273D72B" w14:textId="77777777" w:rsidR="0028207A" w:rsidRPr="0028207A" w:rsidRDefault="0028207A" w:rsidP="0028207A">
            <w:pPr>
              <w:widowControl w:val="0"/>
              <w:jc w:val="center"/>
              <w:rPr>
                <w:ins w:id="1842" w:author="Chengheng Liao" w:date="2021-10-12T15:53:00Z"/>
                <w:rFonts w:ascii="Arial" w:eastAsiaTheme="minorEastAsia" w:hAnsi="Arial" w:cs="Arial"/>
                <w:i/>
                <w:sz w:val="22"/>
                <w:szCs w:val="22"/>
                <w:lang w:eastAsia="zh-CN"/>
              </w:rPr>
            </w:pPr>
            <w:ins w:id="1843" w:author="Chengheng Liao" w:date="2021-10-12T15:53:00Z">
              <w:r w:rsidRPr="0028207A">
                <w:rPr>
                  <w:rFonts w:ascii="Arial" w:eastAsiaTheme="minorEastAsia" w:hAnsi="Arial" w:cs="Arial"/>
                  <w:i/>
                  <w:sz w:val="22"/>
                  <w:szCs w:val="22"/>
                  <w:lang w:eastAsia="zh-CN"/>
                </w:rPr>
                <w:t>ALDOC</w:t>
              </w:r>
            </w:ins>
          </w:p>
        </w:tc>
        <w:tc>
          <w:tcPr>
            <w:tcW w:w="4130" w:type="dxa"/>
            <w:vAlign w:val="center"/>
          </w:tcPr>
          <w:p w14:paraId="01125A7A" w14:textId="77777777" w:rsidR="0028207A" w:rsidRPr="0028207A" w:rsidRDefault="0028207A" w:rsidP="0028207A">
            <w:pPr>
              <w:widowControl w:val="0"/>
              <w:jc w:val="center"/>
              <w:rPr>
                <w:ins w:id="1844" w:author="Chengheng Liao" w:date="2021-10-12T15:53:00Z"/>
                <w:rFonts w:ascii="Arial" w:eastAsiaTheme="minorEastAsia" w:hAnsi="Arial" w:cs="Arial"/>
                <w:sz w:val="22"/>
                <w:szCs w:val="22"/>
                <w:lang w:eastAsia="zh-CN"/>
              </w:rPr>
            </w:pPr>
            <w:ins w:id="1845" w:author="Chengheng Liao" w:date="2021-10-12T15:53:00Z">
              <w:r w:rsidRPr="0028207A">
                <w:rPr>
                  <w:rFonts w:ascii="Arial" w:eastAsiaTheme="minorEastAsia" w:hAnsi="Arial" w:cs="Arial"/>
                  <w:sz w:val="22"/>
                  <w:szCs w:val="22"/>
                  <w:lang w:eastAsia="zh-CN"/>
                </w:rPr>
                <w:t>CTGCAGCCTCATCTGTTTGC</w:t>
              </w:r>
            </w:ins>
          </w:p>
        </w:tc>
        <w:tc>
          <w:tcPr>
            <w:tcW w:w="3961" w:type="dxa"/>
            <w:vAlign w:val="center"/>
          </w:tcPr>
          <w:p w14:paraId="3825A33B" w14:textId="77777777" w:rsidR="0028207A" w:rsidRPr="0028207A" w:rsidRDefault="0028207A" w:rsidP="0028207A">
            <w:pPr>
              <w:widowControl w:val="0"/>
              <w:jc w:val="center"/>
              <w:rPr>
                <w:ins w:id="1846" w:author="Chengheng Liao" w:date="2021-10-12T15:53:00Z"/>
                <w:rFonts w:ascii="Arial" w:eastAsiaTheme="minorEastAsia" w:hAnsi="Arial" w:cs="Arial"/>
                <w:sz w:val="22"/>
                <w:szCs w:val="22"/>
                <w:lang w:eastAsia="zh-CN"/>
              </w:rPr>
            </w:pPr>
            <w:ins w:id="1847" w:author="Chengheng Liao" w:date="2021-10-12T15:53:00Z">
              <w:r w:rsidRPr="0028207A">
                <w:rPr>
                  <w:rFonts w:ascii="Arial" w:eastAsiaTheme="minorEastAsia" w:hAnsi="Arial" w:cs="Arial"/>
                  <w:sz w:val="22"/>
                  <w:szCs w:val="22"/>
                  <w:lang w:eastAsia="zh-CN"/>
                </w:rPr>
                <w:t>CATGGTGACAGCTCCCTGTG</w:t>
              </w:r>
            </w:ins>
          </w:p>
        </w:tc>
      </w:tr>
      <w:tr w:rsidR="003425A0" w:rsidRPr="0028207A" w14:paraId="3EFBF96C" w14:textId="77777777" w:rsidTr="002A306B">
        <w:trPr>
          <w:trHeight w:val="300"/>
          <w:ins w:id="1848" w:author="Chengheng Liao" w:date="2021-10-12T15:53:00Z"/>
        </w:trPr>
        <w:tc>
          <w:tcPr>
            <w:tcW w:w="1375" w:type="dxa"/>
            <w:vAlign w:val="center"/>
          </w:tcPr>
          <w:p w14:paraId="272556EE" w14:textId="77777777" w:rsidR="0028207A" w:rsidRPr="0028207A" w:rsidRDefault="0028207A" w:rsidP="0028207A">
            <w:pPr>
              <w:widowControl w:val="0"/>
              <w:jc w:val="center"/>
              <w:rPr>
                <w:ins w:id="1849" w:author="Chengheng Liao" w:date="2021-10-12T15:53:00Z"/>
                <w:rFonts w:ascii="Arial" w:eastAsiaTheme="minorEastAsia" w:hAnsi="Arial" w:cs="Arial"/>
                <w:i/>
                <w:sz w:val="22"/>
                <w:szCs w:val="22"/>
                <w:lang w:eastAsia="zh-CN"/>
              </w:rPr>
            </w:pPr>
            <w:ins w:id="1850" w:author="Chengheng Liao" w:date="2021-10-12T15:53:00Z">
              <w:r w:rsidRPr="0028207A">
                <w:rPr>
                  <w:rFonts w:ascii="Arial" w:eastAsiaTheme="minorEastAsia" w:hAnsi="Arial" w:cs="Arial"/>
                  <w:i/>
                  <w:sz w:val="22"/>
                  <w:szCs w:val="22"/>
                  <w:lang w:eastAsia="zh-CN"/>
                </w:rPr>
                <w:t>AKAP12</w:t>
              </w:r>
            </w:ins>
          </w:p>
        </w:tc>
        <w:tc>
          <w:tcPr>
            <w:tcW w:w="4130" w:type="dxa"/>
            <w:vAlign w:val="center"/>
          </w:tcPr>
          <w:p w14:paraId="5E84A035" w14:textId="77777777" w:rsidR="0028207A" w:rsidRPr="0028207A" w:rsidRDefault="0028207A" w:rsidP="0028207A">
            <w:pPr>
              <w:widowControl w:val="0"/>
              <w:jc w:val="center"/>
              <w:rPr>
                <w:ins w:id="1851" w:author="Chengheng Liao" w:date="2021-10-12T15:53:00Z"/>
                <w:rFonts w:ascii="Arial" w:eastAsiaTheme="minorEastAsia" w:hAnsi="Arial" w:cs="Arial"/>
                <w:sz w:val="22"/>
                <w:szCs w:val="22"/>
                <w:lang w:eastAsia="zh-CN"/>
              </w:rPr>
            </w:pPr>
            <w:ins w:id="1852" w:author="Chengheng Liao" w:date="2021-10-12T15:53:00Z">
              <w:r w:rsidRPr="0028207A">
                <w:rPr>
                  <w:rFonts w:ascii="Arial" w:eastAsiaTheme="minorEastAsia" w:hAnsi="Arial" w:cs="Arial"/>
                  <w:sz w:val="22"/>
                  <w:szCs w:val="22"/>
                  <w:lang w:eastAsia="zh-CN"/>
                </w:rPr>
                <w:t>CGAGCGCGTCTCCTTCATT</w:t>
              </w:r>
            </w:ins>
          </w:p>
        </w:tc>
        <w:tc>
          <w:tcPr>
            <w:tcW w:w="3961" w:type="dxa"/>
            <w:vAlign w:val="center"/>
          </w:tcPr>
          <w:p w14:paraId="2102F07D" w14:textId="77777777" w:rsidR="0028207A" w:rsidRPr="0028207A" w:rsidRDefault="0028207A" w:rsidP="0028207A">
            <w:pPr>
              <w:widowControl w:val="0"/>
              <w:jc w:val="center"/>
              <w:rPr>
                <w:ins w:id="1853" w:author="Chengheng Liao" w:date="2021-10-12T15:53:00Z"/>
                <w:rFonts w:ascii="Arial" w:eastAsiaTheme="minorEastAsia" w:hAnsi="Arial" w:cs="Arial"/>
                <w:sz w:val="22"/>
                <w:szCs w:val="22"/>
                <w:lang w:eastAsia="zh-CN"/>
              </w:rPr>
            </w:pPr>
            <w:ins w:id="1854" w:author="Chengheng Liao" w:date="2021-10-12T15:53:00Z">
              <w:r w:rsidRPr="0028207A">
                <w:rPr>
                  <w:rFonts w:ascii="Arial" w:eastAsiaTheme="minorEastAsia" w:hAnsi="Arial" w:cs="Arial"/>
                  <w:sz w:val="22"/>
                  <w:szCs w:val="22"/>
                  <w:lang w:eastAsia="zh-CN"/>
                </w:rPr>
                <w:t>GGGCAAGAGCCAAAAGACG</w:t>
              </w:r>
            </w:ins>
          </w:p>
        </w:tc>
      </w:tr>
      <w:tr w:rsidR="003425A0" w:rsidRPr="0028207A" w14:paraId="373D2F48" w14:textId="77777777" w:rsidTr="002A306B">
        <w:trPr>
          <w:trHeight w:val="300"/>
          <w:ins w:id="1855" w:author="Chengheng Liao" w:date="2021-10-12T15:53:00Z"/>
        </w:trPr>
        <w:tc>
          <w:tcPr>
            <w:tcW w:w="1375" w:type="dxa"/>
            <w:vAlign w:val="center"/>
          </w:tcPr>
          <w:p w14:paraId="4B65A2D8" w14:textId="77777777" w:rsidR="0028207A" w:rsidRPr="0028207A" w:rsidRDefault="0028207A" w:rsidP="0028207A">
            <w:pPr>
              <w:widowControl w:val="0"/>
              <w:jc w:val="center"/>
              <w:rPr>
                <w:ins w:id="1856" w:author="Chengheng Liao" w:date="2021-10-12T15:53:00Z"/>
                <w:rFonts w:ascii="Arial" w:eastAsiaTheme="minorEastAsia" w:hAnsi="Arial" w:cs="Arial"/>
                <w:i/>
                <w:sz w:val="22"/>
                <w:szCs w:val="22"/>
                <w:lang w:eastAsia="zh-CN"/>
              </w:rPr>
            </w:pPr>
            <w:ins w:id="1857" w:author="Chengheng Liao" w:date="2021-10-12T15:53:00Z">
              <w:r w:rsidRPr="0028207A">
                <w:rPr>
                  <w:rFonts w:ascii="Arial" w:eastAsiaTheme="minorEastAsia" w:hAnsi="Arial" w:cs="Arial"/>
                  <w:i/>
                  <w:sz w:val="22"/>
                  <w:szCs w:val="22"/>
                  <w:lang w:eastAsia="zh-CN"/>
                </w:rPr>
                <w:t>ADM</w:t>
              </w:r>
            </w:ins>
          </w:p>
        </w:tc>
        <w:tc>
          <w:tcPr>
            <w:tcW w:w="4130" w:type="dxa"/>
            <w:vAlign w:val="center"/>
          </w:tcPr>
          <w:p w14:paraId="152521AC" w14:textId="77777777" w:rsidR="0028207A" w:rsidRPr="0028207A" w:rsidRDefault="0028207A" w:rsidP="0028207A">
            <w:pPr>
              <w:widowControl w:val="0"/>
              <w:jc w:val="center"/>
              <w:rPr>
                <w:ins w:id="1858" w:author="Chengheng Liao" w:date="2021-10-12T15:53:00Z"/>
                <w:rFonts w:ascii="Arial" w:eastAsiaTheme="minorEastAsia" w:hAnsi="Arial" w:cs="Arial"/>
                <w:sz w:val="22"/>
                <w:szCs w:val="22"/>
                <w:lang w:eastAsia="zh-CN"/>
              </w:rPr>
            </w:pPr>
            <w:ins w:id="1859" w:author="Chengheng Liao" w:date="2021-10-12T15:53:00Z">
              <w:r w:rsidRPr="0028207A">
                <w:rPr>
                  <w:rFonts w:ascii="Arial" w:eastAsiaTheme="minorEastAsia" w:hAnsi="Arial" w:cs="Arial"/>
                  <w:sz w:val="22"/>
                  <w:szCs w:val="22"/>
                  <w:lang w:eastAsia="zh-CN"/>
                </w:rPr>
                <w:t>ATGAAGCTGGTTCCCGTAGC</w:t>
              </w:r>
            </w:ins>
          </w:p>
        </w:tc>
        <w:tc>
          <w:tcPr>
            <w:tcW w:w="3961" w:type="dxa"/>
            <w:vAlign w:val="center"/>
          </w:tcPr>
          <w:p w14:paraId="4C8977DC" w14:textId="77777777" w:rsidR="0028207A" w:rsidRPr="0028207A" w:rsidRDefault="0028207A" w:rsidP="0028207A">
            <w:pPr>
              <w:widowControl w:val="0"/>
              <w:jc w:val="center"/>
              <w:rPr>
                <w:ins w:id="1860" w:author="Chengheng Liao" w:date="2021-10-12T15:53:00Z"/>
                <w:rFonts w:ascii="Arial" w:eastAsiaTheme="minorEastAsia" w:hAnsi="Arial" w:cs="Arial"/>
                <w:sz w:val="22"/>
                <w:szCs w:val="22"/>
                <w:lang w:eastAsia="zh-CN"/>
              </w:rPr>
            </w:pPr>
            <w:ins w:id="1861" w:author="Chengheng Liao" w:date="2021-10-12T15:53:00Z">
              <w:r w:rsidRPr="0028207A">
                <w:rPr>
                  <w:rFonts w:ascii="Arial" w:eastAsiaTheme="minorEastAsia" w:hAnsi="Arial" w:cs="Arial"/>
                  <w:sz w:val="22"/>
                  <w:szCs w:val="22"/>
                  <w:lang w:eastAsia="zh-CN"/>
                </w:rPr>
                <w:t>TCCACGACTTAGAGCCCACT</w:t>
              </w:r>
            </w:ins>
          </w:p>
        </w:tc>
      </w:tr>
      <w:tr w:rsidR="003425A0" w:rsidRPr="0028207A" w14:paraId="5872ABD0" w14:textId="77777777" w:rsidTr="002A306B">
        <w:trPr>
          <w:trHeight w:val="300"/>
          <w:ins w:id="1862" w:author="Chengheng Liao" w:date="2021-10-12T15:53:00Z"/>
        </w:trPr>
        <w:tc>
          <w:tcPr>
            <w:tcW w:w="1375" w:type="dxa"/>
            <w:vAlign w:val="center"/>
          </w:tcPr>
          <w:p w14:paraId="256D88B6" w14:textId="77777777" w:rsidR="0028207A" w:rsidRPr="0028207A" w:rsidRDefault="0028207A" w:rsidP="0028207A">
            <w:pPr>
              <w:widowControl w:val="0"/>
              <w:jc w:val="center"/>
              <w:rPr>
                <w:ins w:id="1863" w:author="Chengheng Liao" w:date="2021-10-12T15:53:00Z"/>
                <w:rFonts w:ascii="Arial" w:eastAsiaTheme="minorEastAsia" w:hAnsi="Arial" w:cs="Arial"/>
                <w:i/>
                <w:sz w:val="22"/>
                <w:szCs w:val="22"/>
                <w:lang w:eastAsia="zh-CN"/>
              </w:rPr>
            </w:pPr>
            <w:ins w:id="1864" w:author="Chengheng Liao" w:date="2021-10-12T15:53:00Z">
              <w:r w:rsidRPr="0028207A">
                <w:rPr>
                  <w:rFonts w:ascii="Arial" w:eastAsiaTheme="minorEastAsia" w:hAnsi="Arial" w:cs="Arial"/>
                  <w:i/>
                  <w:sz w:val="22"/>
                  <w:szCs w:val="22"/>
                  <w:lang w:eastAsia="zh-CN"/>
                </w:rPr>
                <w:t>NDRG1</w:t>
              </w:r>
            </w:ins>
          </w:p>
        </w:tc>
        <w:tc>
          <w:tcPr>
            <w:tcW w:w="4130" w:type="dxa"/>
            <w:vAlign w:val="center"/>
          </w:tcPr>
          <w:p w14:paraId="762280D6" w14:textId="77777777" w:rsidR="0028207A" w:rsidRPr="0028207A" w:rsidRDefault="0028207A" w:rsidP="0028207A">
            <w:pPr>
              <w:widowControl w:val="0"/>
              <w:jc w:val="center"/>
              <w:rPr>
                <w:ins w:id="1865" w:author="Chengheng Liao" w:date="2021-10-12T15:53:00Z"/>
                <w:rFonts w:ascii="Arial" w:eastAsiaTheme="minorEastAsia" w:hAnsi="Arial" w:cs="Arial"/>
                <w:sz w:val="22"/>
                <w:szCs w:val="22"/>
                <w:lang w:eastAsia="zh-CN"/>
              </w:rPr>
            </w:pPr>
            <w:ins w:id="1866" w:author="Chengheng Liao" w:date="2021-10-12T15:53:00Z">
              <w:r w:rsidRPr="0028207A">
                <w:rPr>
                  <w:rFonts w:ascii="Arial" w:eastAsiaTheme="minorEastAsia" w:hAnsi="Arial" w:cs="Arial"/>
                  <w:sz w:val="22"/>
                  <w:szCs w:val="22"/>
                  <w:lang w:eastAsia="zh-CN"/>
                </w:rPr>
                <w:t>CTGCACCTGTTCATCAATGC</w:t>
              </w:r>
            </w:ins>
          </w:p>
        </w:tc>
        <w:tc>
          <w:tcPr>
            <w:tcW w:w="3961" w:type="dxa"/>
            <w:vAlign w:val="center"/>
          </w:tcPr>
          <w:p w14:paraId="24B57FF7" w14:textId="77777777" w:rsidR="0028207A" w:rsidRPr="0028207A" w:rsidRDefault="0028207A" w:rsidP="0028207A">
            <w:pPr>
              <w:widowControl w:val="0"/>
              <w:jc w:val="center"/>
              <w:rPr>
                <w:ins w:id="1867" w:author="Chengheng Liao" w:date="2021-10-12T15:53:00Z"/>
                <w:rFonts w:ascii="Arial" w:eastAsiaTheme="minorEastAsia" w:hAnsi="Arial" w:cs="Arial"/>
                <w:sz w:val="22"/>
                <w:szCs w:val="22"/>
                <w:lang w:eastAsia="zh-CN"/>
              </w:rPr>
            </w:pPr>
            <w:ins w:id="1868" w:author="Chengheng Liao" w:date="2021-10-12T15:53:00Z">
              <w:r w:rsidRPr="0028207A">
                <w:rPr>
                  <w:rFonts w:ascii="Arial" w:eastAsiaTheme="minorEastAsia" w:hAnsi="Arial" w:cs="Arial"/>
                  <w:sz w:val="22"/>
                  <w:szCs w:val="22"/>
                  <w:lang w:eastAsia="zh-CN"/>
                </w:rPr>
                <w:t>AGAGAAGTGACGCTGGAACC</w:t>
              </w:r>
            </w:ins>
          </w:p>
        </w:tc>
      </w:tr>
      <w:tr w:rsidR="003425A0" w:rsidRPr="0028207A" w14:paraId="3509B77A" w14:textId="77777777" w:rsidTr="002A306B">
        <w:trPr>
          <w:trHeight w:val="300"/>
          <w:ins w:id="1869" w:author="Chengheng Liao" w:date="2021-10-12T15:53:00Z"/>
        </w:trPr>
        <w:tc>
          <w:tcPr>
            <w:tcW w:w="1375" w:type="dxa"/>
            <w:vAlign w:val="center"/>
          </w:tcPr>
          <w:p w14:paraId="70B167FE" w14:textId="77777777" w:rsidR="0028207A" w:rsidRPr="0028207A" w:rsidRDefault="0028207A" w:rsidP="0028207A">
            <w:pPr>
              <w:widowControl w:val="0"/>
              <w:jc w:val="center"/>
              <w:rPr>
                <w:ins w:id="1870" w:author="Chengheng Liao" w:date="2021-10-12T15:53:00Z"/>
                <w:rFonts w:ascii="Arial" w:eastAsiaTheme="minorEastAsia" w:hAnsi="Arial" w:cs="Arial"/>
                <w:i/>
                <w:sz w:val="22"/>
                <w:szCs w:val="22"/>
                <w:lang w:eastAsia="zh-CN"/>
              </w:rPr>
            </w:pPr>
            <w:ins w:id="1871" w:author="Chengheng Liao" w:date="2021-10-12T15:53:00Z">
              <w:r w:rsidRPr="0028207A">
                <w:rPr>
                  <w:rFonts w:ascii="Arial" w:eastAsiaTheme="minorEastAsia" w:hAnsi="Arial" w:cs="Arial"/>
                  <w:i/>
                  <w:sz w:val="22"/>
                  <w:szCs w:val="22"/>
                  <w:lang w:eastAsia="zh-CN"/>
                </w:rPr>
                <w:t>BNIP3</w:t>
              </w:r>
            </w:ins>
          </w:p>
        </w:tc>
        <w:tc>
          <w:tcPr>
            <w:tcW w:w="4130" w:type="dxa"/>
            <w:vAlign w:val="center"/>
          </w:tcPr>
          <w:p w14:paraId="60EF5E8D" w14:textId="77777777" w:rsidR="0028207A" w:rsidRPr="0028207A" w:rsidRDefault="0028207A" w:rsidP="0028207A">
            <w:pPr>
              <w:widowControl w:val="0"/>
              <w:jc w:val="center"/>
              <w:rPr>
                <w:ins w:id="1872" w:author="Chengheng Liao" w:date="2021-10-12T15:53:00Z"/>
                <w:rFonts w:ascii="Arial" w:eastAsiaTheme="minorEastAsia" w:hAnsi="Arial" w:cs="Arial"/>
                <w:sz w:val="22"/>
                <w:szCs w:val="22"/>
                <w:lang w:eastAsia="zh-CN"/>
              </w:rPr>
            </w:pPr>
            <w:ins w:id="1873" w:author="Chengheng Liao" w:date="2021-10-12T15:53:00Z">
              <w:r w:rsidRPr="0028207A">
                <w:rPr>
                  <w:rFonts w:ascii="Arial" w:eastAsiaTheme="minorEastAsia" w:hAnsi="Arial" w:cs="Arial"/>
                  <w:sz w:val="22"/>
                  <w:szCs w:val="22"/>
                  <w:lang w:eastAsia="zh-CN"/>
                </w:rPr>
                <w:t>CGCAGACACCACAAGATACCA AC</w:t>
              </w:r>
            </w:ins>
          </w:p>
        </w:tc>
        <w:tc>
          <w:tcPr>
            <w:tcW w:w="3961" w:type="dxa"/>
            <w:vAlign w:val="center"/>
          </w:tcPr>
          <w:p w14:paraId="5A0B3AFC" w14:textId="77777777" w:rsidR="0028207A" w:rsidRPr="0028207A" w:rsidRDefault="0028207A" w:rsidP="0028207A">
            <w:pPr>
              <w:widowControl w:val="0"/>
              <w:jc w:val="center"/>
              <w:rPr>
                <w:ins w:id="1874" w:author="Chengheng Liao" w:date="2021-10-12T15:53:00Z"/>
                <w:rFonts w:ascii="Arial" w:eastAsiaTheme="minorEastAsia" w:hAnsi="Arial" w:cs="Arial"/>
                <w:sz w:val="22"/>
                <w:szCs w:val="22"/>
                <w:lang w:eastAsia="zh-CN"/>
              </w:rPr>
            </w:pPr>
            <w:ins w:id="1875" w:author="Chengheng Liao" w:date="2021-10-12T15:53:00Z">
              <w:r w:rsidRPr="0028207A">
                <w:rPr>
                  <w:rFonts w:ascii="Arial" w:eastAsiaTheme="minorEastAsia" w:hAnsi="Arial" w:cs="Arial"/>
                  <w:sz w:val="22"/>
                  <w:szCs w:val="22"/>
                  <w:lang w:eastAsia="zh-CN"/>
                </w:rPr>
                <w:t>GCCAGCAAATGAGAGAGCAGC</w:t>
              </w:r>
            </w:ins>
          </w:p>
        </w:tc>
      </w:tr>
      <w:tr w:rsidR="003425A0" w:rsidRPr="0028207A" w14:paraId="47A05554" w14:textId="77777777" w:rsidTr="002A306B">
        <w:trPr>
          <w:trHeight w:val="300"/>
          <w:ins w:id="1876" w:author="Chengheng Liao" w:date="2021-10-12T15:53:00Z"/>
        </w:trPr>
        <w:tc>
          <w:tcPr>
            <w:tcW w:w="1375" w:type="dxa"/>
            <w:vAlign w:val="center"/>
          </w:tcPr>
          <w:p w14:paraId="4615709B" w14:textId="77777777" w:rsidR="0028207A" w:rsidRPr="0028207A" w:rsidRDefault="0028207A" w:rsidP="0028207A">
            <w:pPr>
              <w:widowControl w:val="0"/>
              <w:jc w:val="center"/>
              <w:rPr>
                <w:ins w:id="1877" w:author="Chengheng Liao" w:date="2021-10-12T15:53:00Z"/>
                <w:rFonts w:ascii="Arial" w:eastAsiaTheme="minorEastAsia" w:hAnsi="Arial" w:cs="Arial"/>
                <w:i/>
                <w:sz w:val="22"/>
                <w:szCs w:val="22"/>
                <w:lang w:eastAsia="zh-CN"/>
              </w:rPr>
            </w:pPr>
            <w:ins w:id="1878" w:author="Chengheng Liao" w:date="2021-10-12T15:53:00Z">
              <w:r w:rsidRPr="0028207A">
                <w:rPr>
                  <w:rFonts w:ascii="Arial" w:eastAsiaTheme="minorEastAsia" w:hAnsi="Arial" w:cs="Arial"/>
                  <w:i/>
                  <w:sz w:val="22"/>
                  <w:szCs w:val="22"/>
                  <w:lang w:eastAsia="zh-CN"/>
                </w:rPr>
                <w:t>PTGES3L</w:t>
              </w:r>
            </w:ins>
          </w:p>
        </w:tc>
        <w:tc>
          <w:tcPr>
            <w:tcW w:w="4130" w:type="dxa"/>
            <w:vAlign w:val="center"/>
          </w:tcPr>
          <w:p w14:paraId="3F8DC725" w14:textId="77777777" w:rsidR="0028207A" w:rsidRPr="0028207A" w:rsidRDefault="0028207A" w:rsidP="0028207A">
            <w:pPr>
              <w:widowControl w:val="0"/>
              <w:jc w:val="center"/>
              <w:rPr>
                <w:ins w:id="1879" w:author="Chengheng Liao" w:date="2021-10-12T15:53:00Z"/>
                <w:rFonts w:ascii="Arial" w:eastAsiaTheme="minorEastAsia" w:hAnsi="Arial" w:cs="Arial"/>
                <w:sz w:val="22"/>
                <w:szCs w:val="22"/>
                <w:lang w:eastAsia="zh-CN"/>
              </w:rPr>
            </w:pPr>
            <w:ins w:id="1880" w:author="Chengheng Liao" w:date="2021-10-12T15:53:00Z">
              <w:r w:rsidRPr="0028207A">
                <w:rPr>
                  <w:rFonts w:ascii="Arial" w:eastAsiaTheme="minorEastAsia" w:hAnsi="Arial" w:cs="Arial"/>
                  <w:sz w:val="22"/>
                  <w:szCs w:val="22"/>
                  <w:lang w:eastAsia="zh-CN"/>
                </w:rPr>
                <w:t>GTGTTGAGGACAGCACCGAT</w:t>
              </w:r>
            </w:ins>
          </w:p>
        </w:tc>
        <w:tc>
          <w:tcPr>
            <w:tcW w:w="3961" w:type="dxa"/>
            <w:vAlign w:val="center"/>
          </w:tcPr>
          <w:p w14:paraId="3D1DB24E" w14:textId="77777777" w:rsidR="0028207A" w:rsidRPr="0028207A" w:rsidRDefault="0028207A" w:rsidP="0028207A">
            <w:pPr>
              <w:widowControl w:val="0"/>
              <w:jc w:val="center"/>
              <w:rPr>
                <w:ins w:id="1881" w:author="Chengheng Liao" w:date="2021-10-12T15:53:00Z"/>
                <w:rFonts w:ascii="Arial" w:eastAsiaTheme="minorEastAsia" w:hAnsi="Arial" w:cs="Arial"/>
                <w:sz w:val="22"/>
                <w:szCs w:val="22"/>
                <w:lang w:eastAsia="zh-CN"/>
              </w:rPr>
            </w:pPr>
            <w:ins w:id="1882" w:author="Chengheng Liao" w:date="2021-10-12T15:53:00Z">
              <w:r w:rsidRPr="0028207A">
                <w:rPr>
                  <w:rFonts w:ascii="Arial" w:eastAsiaTheme="minorEastAsia" w:hAnsi="Arial" w:cs="Arial"/>
                  <w:sz w:val="22"/>
                  <w:szCs w:val="22"/>
                  <w:lang w:eastAsia="zh-CN"/>
                </w:rPr>
                <w:t>ACACTGGCTTGGAGTTCACTT</w:t>
              </w:r>
            </w:ins>
          </w:p>
        </w:tc>
      </w:tr>
      <w:tr w:rsidR="003425A0" w:rsidRPr="0028207A" w14:paraId="59B904CF" w14:textId="77777777" w:rsidTr="002A306B">
        <w:trPr>
          <w:trHeight w:val="300"/>
          <w:ins w:id="1883" w:author="Chengheng Liao" w:date="2021-10-12T15:53:00Z"/>
        </w:trPr>
        <w:tc>
          <w:tcPr>
            <w:tcW w:w="1375" w:type="dxa"/>
            <w:vAlign w:val="center"/>
          </w:tcPr>
          <w:p w14:paraId="4C6E4874" w14:textId="77777777" w:rsidR="0028207A" w:rsidRPr="0028207A" w:rsidRDefault="0028207A" w:rsidP="0028207A">
            <w:pPr>
              <w:widowControl w:val="0"/>
              <w:jc w:val="center"/>
              <w:rPr>
                <w:ins w:id="1884" w:author="Chengheng Liao" w:date="2021-10-12T15:53:00Z"/>
                <w:rFonts w:ascii="Arial" w:eastAsiaTheme="minorEastAsia" w:hAnsi="Arial" w:cs="Arial"/>
                <w:i/>
                <w:sz w:val="22"/>
                <w:szCs w:val="22"/>
                <w:lang w:eastAsia="zh-CN"/>
              </w:rPr>
            </w:pPr>
            <w:ins w:id="1885" w:author="Chengheng Liao" w:date="2021-10-12T15:53:00Z">
              <w:r w:rsidRPr="0028207A">
                <w:rPr>
                  <w:rFonts w:ascii="Arial" w:eastAsiaTheme="minorEastAsia" w:hAnsi="Arial" w:cs="Arial"/>
                  <w:i/>
                  <w:sz w:val="22"/>
                  <w:szCs w:val="22"/>
                  <w:lang w:eastAsia="zh-CN"/>
                </w:rPr>
                <w:t>KDM3A</w:t>
              </w:r>
            </w:ins>
          </w:p>
        </w:tc>
        <w:tc>
          <w:tcPr>
            <w:tcW w:w="4130" w:type="dxa"/>
            <w:vAlign w:val="center"/>
          </w:tcPr>
          <w:p w14:paraId="3DDE627B" w14:textId="77777777" w:rsidR="0028207A" w:rsidRPr="0028207A" w:rsidRDefault="0028207A" w:rsidP="0028207A">
            <w:pPr>
              <w:widowControl w:val="0"/>
              <w:jc w:val="center"/>
              <w:rPr>
                <w:ins w:id="1886" w:author="Chengheng Liao" w:date="2021-10-12T15:53:00Z"/>
                <w:rFonts w:ascii="Arial" w:eastAsiaTheme="minorEastAsia" w:hAnsi="Arial" w:cs="Arial"/>
                <w:sz w:val="22"/>
                <w:szCs w:val="22"/>
                <w:lang w:eastAsia="zh-CN"/>
              </w:rPr>
            </w:pPr>
            <w:ins w:id="1887" w:author="Chengheng Liao" w:date="2021-10-12T15:53:00Z">
              <w:r w:rsidRPr="0028207A">
                <w:rPr>
                  <w:rFonts w:ascii="Arial" w:eastAsiaTheme="minorEastAsia" w:hAnsi="Arial" w:cs="Arial"/>
                  <w:sz w:val="22"/>
                  <w:szCs w:val="22"/>
                  <w:lang w:eastAsia="zh-CN"/>
                </w:rPr>
                <w:t>GTGCTCACGCTCGGAGAAA</w:t>
              </w:r>
            </w:ins>
          </w:p>
        </w:tc>
        <w:tc>
          <w:tcPr>
            <w:tcW w:w="3961" w:type="dxa"/>
            <w:vAlign w:val="center"/>
          </w:tcPr>
          <w:p w14:paraId="1774E872" w14:textId="77777777" w:rsidR="0028207A" w:rsidRPr="0028207A" w:rsidRDefault="0028207A" w:rsidP="0028207A">
            <w:pPr>
              <w:widowControl w:val="0"/>
              <w:jc w:val="center"/>
              <w:rPr>
                <w:ins w:id="1888" w:author="Chengheng Liao" w:date="2021-10-12T15:53:00Z"/>
                <w:rFonts w:ascii="Arial" w:eastAsiaTheme="minorEastAsia" w:hAnsi="Arial" w:cs="Arial"/>
                <w:sz w:val="22"/>
                <w:szCs w:val="22"/>
                <w:lang w:eastAsia="zh-CN"/>
              </w:rPr>
            </w:pPr>
            <w:ins w:id="1889" w:author="Chengheng Liao" w:date="2021-10-12T15:53:00Z">
              <w:r w:rsidRPr="0028207A">
                <w:rPr>
                  <w:rFonts w:ascii="Arial" w:eastAsiaTheme="minorEastAsia" w:hAnsi="Arial" w:cs="Arial"/>
                  <w:sz w:val="22"/>
                  <w:szCs w:val="22"/>
                  <w:lang w:eastAsia="zh-CN"/>
                </w:rPr>
                <w:t>GTGGGAAACAGCTCGAATGGT</w:t>
              </w:r>
            </w:ins>
          </w:p>
        </w:tc>
      </w:tr>
      <w:tr w:rsidR="003425A0" w:rsidRPr="0028207A" w14:paraId="31E0CB3D" w14:textId="77777777" w:rsidTr="002A306B">
        <w:trPr>
          <w:trHeight w:val="300"/>
          <w:ins w:id="1890" w:author="Chengheng Liao" w:date="2021-10-12T15:53:00Z"/>
        </w:trPr>
        <w:tc>
          <w:tcPr>
            <w:tcW w:w="1375" w:type="dxa"/>
            <w:vAlign w:val="center"/>
          </w:tcPr>
          <w:p w14:paraId="338C0373" w14:textId="77777777" w:rsidR="0028207A" w:rsidRPr="0028207A" w:rsidRDefault="0028207A" w:rsidP="0028207A">
            <w:pPr>
              <w:widowControl w:val="0"/>
              <w:jc w:val="center"/>
              <w:rPr>
                <w:ins w:id="1891" w:author="Chengheng Liao" w:date="2021-10-12T15:53:00Z"/>
                <w:rFonts w:ascii="Arial" w:eastAsiaTheme="minorEastAsia" w:hAnsi="Arial" w:cs="Arial"/>
                <w:i/>
                <w:sz w:val="22"/>
                <w:szCs w:val="22"/>
                <w:lang w:eastAsia="zh-CN"/>
              </w:rPr>
            </w:pPr>
            <w:ins w:id="1892" w:author="Chengheng Liao" w:date="2021-10-12T15:53:00Z">
              <w:r w:rsidRPr="0028207A">
                <w:rPr>
                  <w:rFonts w:ascii="Arial" w:eastAsiaTheme="minorEastAsia" w:hAnsi="Arial" w:cs="Arial"/>
                  <w:i/>
                  <w:sz w:val="22"/>
                  <w:szCs w:val="22"/>
                  <w:lang w:eastAsia="zh-CN"/>
                </w:rPr>
                <w:t>WSB1</w:t>
              </w:r>
            </w:ins>
          </w:p>
        </w:tc>
        <w:tc>
          <w:tcPr>
            <w:tcW w:w="4130" w:type="dxa"/>
            <w:vAlign w:val="center"/>
          </w:tcPr>
          <w:p w14:paraId="1D6D183D" w14:textId="77777777" w:rsidR="0028207A" w:rsidRPr="0028207A" w:rsidRDefault="0028207A" w:rsidP="0028207A">
            <w:pPr>
              <w:widowControl w:val="0"/>
              <w:jc w:val="center"/>
              <w:rPr>
                <w:ins w:id="1893" w:author="Chengheng Liao" w:date="2021-10-12T15:53:00Z"/>
                <w:rFonts w:ascii="Arial" w:eastAsiaTheme="minorEastAsia" w:hAnsi="Arial" w:cs="Arial"/>
                <w:sz w:val="22"/>
                <w:szCs w:val="22"/>
                <w:lang w:eastAsia="zh-CN"/>
              </w:rPr>
            </w:pPr>
            <w:ins w:id="1894" w:author="Chengheng Liao" w:date="2021-10-12T15:53:00Z">
              <w:r w:rsidRPr="0028207A">
                <w:rPr>
                  <w:rFonts w:ascii="Arial" w:eastAsiaTheme="minorEastAsia" w:hAnsi="Arial" w:cs="Arial"/>
                  <w:sz w:val="22"/>
                  <w:szCs w:val="22"/>
                  <w:lang w:eastAsia="zh-CN"/>
                </w:rPr>
                <w:t>GGTGTCAGCTTCAAGAGACAAA</w:t>
              </w:r>
            </w:ins>
          </w:p>
        </w:tc>
        <w:tc>
          <w:tcPr>
            <w:tcW w:w="3961" w:type="dxa"/>
            <w:vAlign w:val="center"/>
          </w:tcPr>
          <w:p w14:paraId="7D479E3E" w14:textId="77777777" w:rsidR="0028207A" w:rsidRPr="0028207A" w:rsidRDefault="0028207A" w:rsidP="0028207A">
            <w:pPr>
              <w:widowControl w:val="0"/>
              <w:jc w:val="center"/>
              <w:rPr>
                <w:ins w:id="1895" w:author="Chengheng Liao" w:date="2021-10-12T15:53:00Z"/>
                <w:rFonts w:ascii="Arial" w:eastAsiaTheme="minorEastAsia" w:hAnsi="Arial" w:cs="Arial"/>
                <w:sz w:val="22"/>
                <w:szCs w:val="22"/>
                <w:lang w:eastAsia="zh-CN"/>
              </w:rPr>
            </w:pPr>
            <w:ins w:id="1896" w:author="Chengheng Liao" w:date="2021-10-12T15:53:00Z">
              <w:r w:rsidRPr="0028207A">
                <w:rPr>
                  <w:rFonts w:ascii="Arial" w:eastAsiaTheme="minorEastAsia" w:hAnsi="Arial" w:cs="Arial"/>
                  <w:sz w:val="22"/>
                  <w:szCs w:val="22"/>
                  <w:lang w:eastAsia="zh-CN"/>
                </w:rPr>
                <w:t>AGTCAGGAGAGAATGCACAGC</w:t>
              </w:r>
            </w:ins>
          </w:p>
        </w:tc>
      </w:tr>
      <w:tr w:rsidR="003425A0" w:rsidRPr="0028207A" w14:paraId="13E526ED" w14:textId="77777777" w:rsidTr="002A306B">
        <w:trPr>
          <w:trHeight w:val="300"/>
          <w:ins w:id="1897" w:author="Chengheng Liao" w:date="2021-10-12T15:53:00Z"/>
        </w:trPr>
        <w:tc>
          <w:tcPr>
            <w:tcW w:w="1375" w:type="dxa"/>
            <w:vAlign w:val="center"/>
          </w:tcPr>
          <w:p w14:paraId="614F539B" w14:textId="77777777" w:rsidR="0028207A" w:rsidRPr="0028207A" w:rsidRDefault="0028207A" w:rsidP="0028207A">
            <w:pPr>
              <w:widowControl w:val="0"/>
              <w:jc w:val="center"/>
              <w:rPr>
                <w:ins w:id="1898" w:author="Chengheng Liao" w:date="2021-10-12T15:53:00Z"/>
                <w:rFonts w:ascii="Arial" w:eastAsiaTheme="minorEastAsia" w:hAnsi="Arial" w:cs="Arial"/>
                <w:i/>
                <w:sz w:val="22"/>
                <w:szCs w:val="22"/>
                <w:lang w:eastAsia="zh-CN"/>
              </w:rPr>
            </w:pPr>
            <w:ins w:id="1899" w:author="Chengheng Liao" w:date="2021-10-12T15:53:00Z">
              <w:r w:rsidRPr="0028207A">
                <w:rPr>
                  <w:rFonts w:ascii="Arial" w:eastAsiaTheme="minorEastAsia" w:hAnsi="Arial" w:cs="Arial"/>
                  <w:i/>
                  <w:sz w:val="22"/>
                  <w:szCs w:val="22"/>
                  <w:lang w:eastAsia="zh-CN"/>
                </w:rPr>
                <w:t>AP2B1</w:t>
              </w:r>
            </w:ins>
          </w:p>
        </w:tc>
        <w:tc>
          <w:tcPr>
            <w:tcW w:w="4130" w:type="dxa"/>
            <w:vAlign w:val="center"/>
          </w:tcPr>
          <w:p w14:paraId="3B475932" w14:textId="77777777" w:rsidR="0028207A" w:rsidRPr="0028207A" w:rsidRDefault="0028207A" w:rsidP="0028207A">
            <w:pPr>
              <w:widowControl w:val="0"/>
              <w:jc w:val="center"/>
              <w:rPr>
                <w:ins w:id="1900" w:author="Chengheng Liao" w:date="2021-10-12T15:53:00Z"/>
                <w:rFonts w:ascii="Arial" w:eastAsiaTheme="minorEastAsia" w:hAnsi="Arial" w:cs="Arial"/>
                <w:sz w:val="22"/>
                <w:szCs w:val="22"/>
                <w:lang w:eastAsia="zh-CN"/>
              </w:rPr>
            </w:pPr>
            <w:ins w:id="1901" w:author="Chengheng Liao" w:date="2021-10-12T15:53:00Z">
              <w:r w:rsidRPr="0028207A">
                <w:rPr>
                  <w:rFonts w:ascii="Arial" w:eastAsiaTheme="minorEastAsia" w:hAnsi="Arial" w:cs="Arial"/>
                  <w:sz w:val="22"/>
                  <w:szCs w:val="22"/>
                  <w:lang w:eastAsia="zh-CN"/>
                </w:rPr>
                <w:t>CTCTTTCCAGACGTAGTGAACTG</w:t>
              </w:r>
            </w:ins>
          </w:p>
        </w:tc>
        <w:tc>
          <w:tcPr>
            <w:tcW w:w="3961" w:type="dxa"/>
            <w:vAlign w:val="center"/>
          </w:tcPr>
          <w:p w14:paraId="3B359E9E" w14:textId="77777777" w:rsidR="0028207A" w:rsidRPr="0028207A" w:rsidRDefault="0028207A" w:rsidP="0028207A">
            <w:pPr>
              <w:widowControl w:val="0"/>
              <w:jc w:val="center"/>
              <w:rPr>
                <w:ins w:id="1902" w:author="Chengheng Liao" w:date="2021-10-12T15:53:00Z"/>
                <w:rFonts w:ascii="Arial" w:eastAsiaTheme="minorEastAsia" w:hAnsi="Arial" w:cs="Arial"/>
                <w:sz w:val="22"/>
                <w:szCs w:val="22"/>
                <w:lang w:eastAsia="zh-CN"/>
              </w:rPr>
            </w:pPr>
            <w:ins w:id="1903" w:author="Chengheng Liao" w:date="2021-10-12T15:53:00Z">
              <w:r w:rsidRPr="0028207A">
                <w:rPr>
                  <w:rFonts w:ascii="Arial" w:eastAsiaTheme="minorEastAsia" w:hAnsi="Arial" w:cs="Arial"/>
                  <w:sz w:val="22"/>
                  <w:szCs w:val="22"/>
                  <w:lang w:eastAsia="zh-CN"/>
                </w:rPr>
                <w:t>GGAGCGGCTCACAGAGATATT</w:t>
              </w:r>
            </w:ins>
          </w:p>
        </w:tc>
      </w:tr>
      <w:tr w:rsidR="003425A0" w:rsidRPr="0028207A" w14:paraId="4310C48F" w14:textId="77777777" w:rsidTr="002A306B">
        <w:trPr>
          <w:trHeight w:val="300"/>
          <w:ins w:id="1904" w:author="Chengheng Liao" w:date="2021-10-12T15:53:00Z"/>
        </w:trPr>
        <w:tc>
          <w:tcPr>
            <w:tcW w:w="1375" w:type="dxa"/>
            <w:vAlign w:val="center"/>
          </w:tcPr>
          <w:p w14:paraId="57A2B4A7" w14:textId="77777777" w:rsidR="0028207A" w:rsidRPr="0028207A" w:rsidRDefault="0028207A" w:rsidP="0028207A">
            <w:pPr>
              <w:widowControl w:val="0"/>
              <w:jc w:val="center"/>
              <w:rPr>
                <w:ins w:id="1905" w:author="Chengheng Liao" w:date="2021-10-12T15:53:00Z"/>
                <w:rFonts w:ascii="Arial" w:eastAsiaTheme="minorEastAsia" w:hAnsi="Arial" w:cs="Arial"/>
                <w:i/>
                <w:sz w:val="22"/>
                <w:szCs w:val="22"/>
                <w:lang w:eastAsia="zh-CN"/>
              </w:rPr>
            </w:pPr>
            <w:ins w:id="1906" w:author="Chengheng Liao" w:date="2021-10-12T15:53:00Z">
              <w:r w:rsidRPr="0028207A">
                <w:rPr>
                  <w:rFonts w:ascii="Arial" w:eastAsiaTheme="minorEastAsia" w:hAnsi="Arial" w:cs="Arial"/>
                  <w:i/>
                  <w:sz w:val="22"/>
                  <w:szCs w:val="22"/>
                  <w:lang w:eastAsia="zh-CN"/>
                </w:rPr>
                <w:t>OXSR1</w:t>
              </w:r>
            </w:ins>
          </w:p>
        </w:tc>
        <w:tc>
          <w:tcPr>
            <w:tcW w:w="4130" w:type="dxa"/>
            <w:vAlign w:val="center"/>
          </w:tcPr>
          <w:p w14:paraId="17F93DB1" w14:textId="77777777" w:rsidR="0028207A" w:rsidRPr="0028207A" w:rsidRDefault="0028207A" w:rsidP="0028207A">
            <w:pPr>
              <w:widowControl w:val="0"/>
              <w:jc w:val="center"/>
              <w:rPr>
                <w:ins w:id="1907" w:author="Chengheng Liao" w:date="2021-10-12T15:53:00Z"/>
                <w:rFonts w:ascii="Arial" w:eastAsiaTheme="minorEastAsia" w:hAnsi="Arial" w:cs="Arial"/>
                <w:sz w:val="22"/>
                <w:szCs w:val="22"/>
                <w:lang w:eastAsia="zh-CN"/>
              </w:rPr>
            </w:pPr>
            <w:ins w:id="1908" w:author="Chengheng Liao" w:date="2021-10-12T15:53:00Z">
              <w:r w:rsidRPr="0028207A">
                <w:rPr>
                  <w:rFonts w:ascii="Arial" w:eastAsiaTheme="minorEastAsia" w:hAnsi="Arial" w:cs="Arial"/>
                  <w:sz w:val="22"/>
                  <w:szCs w:val="22"/>
                  <w:lang w:eastAsia="zh-CN"/>
                </w:rPr>
                <w:t>AGGGACGATTACGAGCTGC</w:t>
              </w:r>
            </w:ins>
          </w:p>
        </w:tc>
        <w:tc>
          <w:tcPr>
            <w:tcW w:w="3961" w:type="dxa"/>
            <w:vAlign w:val="center"/>
          </w:tcPr>
          <w:p w14:paraId="4FC06CAB" w14:textId="77777777" w:rsidR="0028207A" w:rsidRPr="0028207A" w:rsidRDefault="0028207A" w:rsidP="0028207A">
            <w:pPr>
              <w:widowControl w:val="0"/>
              <w:jc w:val="center"/>
              <w:rPr>
                <w:ins w:id="1909" w:author="Chengheng Liao" w:date="2021-10-12T15:53:00Z"/>
                <w:rFonts w:ascii="Arial" w:eastAsiaTheme="minorEastAsia" w:hAnsi="Arial" w:cs="Arial"/>
                <w:sz w:val="22"/>
                <w:szCs w:val="22"/>
                <w:lang w:eastAsia="zh-CN"/>
              </w:rPr>
            </w:pPr>
            <w:ins w:id="1910" w:author="Chengheng Liao" w:date="2021-10-12T15:53:00Z">
              <w:r w:rsidRPr="0028207A">
                <w:rPr>
                  <w:rFonts w:ascii="Arial" w:eastAsiaTheme="minorEastAsia" w:hAnsi="Arial" w:cs="Arial"/>
                  <w:sz w:val="22"/>
                  <w:szCs w:val="22"/>
                  <w:lang w:eastAsia="zh-CN"/>
                </w:rPr>
                <w:t>TCCGTTTGATTGCCACTTTCTC</w:t>
              </w:r>
            </w:ins>
          </w:p>
        </w:tc>
      </w:tr>
      <w:tr w:rsidR="003425A0" w:rsidRPr="0028207A" w14:paraId="5A1BFF35" w14:textId="77777777" w:rsidTr="002A306B">
        <w:trPr>
          <w:trHeight w:val="300"/>
          <w:ins w:id="1911" w:author="Chengheng Liao" w:date="2021-10-12T15:53:00Z"/>
        </w:trPr>
        <w:tc>
          <w:tcPr>
            <w:tcW w:w="1375" w:type="dxa"/>
            <w:vAlign w:val="center"/>
          </w:tcPr>
          <w:p w14:paraId="6E969FAF" w14:textId="77777777" w:rsidR="0028207A" w:rsidRPr="0028207A" w:rsidRDefault="0028207A" w:rsidP="0028207A">
            <w:pPr>
              <w:widowControl w:val="0"/>
              <w:jc w:val="center"/>
              <w:rPr>
                <w:ins w:id="1912" w:author="Chengheng Liao" w:date="2021-10-12T15:53:00Z"/>
                <w:rFonts w:ascii="Arial" w:eastAsiaTheme="minorEastAsia" w:hAnsi="Arial" w:cs="Arial"/>
                <w:i/>
                <w:sz w:val="22"/>
                <w:szCs w:val="22"/>
                <w:lang w:eastAsia="zh-CN"/>
              </w:rPr>
            </w:pPr>
            <w:ins w:id="1913" w:author="Chengheng Liao" w:date="2021-10-12T15:53:00Z">
              <w:r w:rsidRPr="0028207A">
                <w:rPr>
                  <w:rFonts w:ascii="Arial" w:eastAsiaTheme="minorEastAsia" w:hAnsi="Arial" w:cs="Arial"/>
                  <w:i/>
                  <w:sz w:val="22"/>
                  <w:szCs w:val="22"/>
                  <w:lang w:eastAsia="zh-CN"/>
                </w:rPr>
                <w:t>RUNDC1</w:t>
              </w:r>
            </w:ins>
          </w:p>
        </w:tc>
        <w:tc>
          <w:tcPr>
            <w:tcW w:w="4130" w:type="dxa"/>
            <w:vAlign w:val="center"/>
          </w:tcPr>
          <w:p w14:paraId="2378FC41" w14:textId="77777777" w:rsidR="0028207A" w:rsidRPr="0028207A" w:rsidRDefault="0028207A" w:rsidP="0028207A">
            <w:pPr>
              <w:widowControl w:val="0"/>
              <w:jc w:val="center"/>
              <w:rPr>
                <w:ins w:id="1914" w:author="Chengheng Liao" w:date="2021-10-12T15:53:00Z"/>
                <w:rFonts w:ascii="Arial" w:eastAsiaTheme="minorEastAsia" w:hAnsi="Arial" w:cs="Arial"/>
                <w:sz w:val="22"/>
                <w:szCs w:val="22"/>
                <w:lang w:eastAsia="zh-CN"/>
              </w:rPr>
            </w:pPr>
            <w:ins w:id="1915" w:author="Chengheng Liao" w:date="2021-10-12T15:53:00Z">
              <w:r w:rsidRPr="0028207A">
                <w:rPr>
                  <w:rFonts w:ascii="Arial" w:eastAsiaTheme="minorEastAsia" w:hAnsi="Arial" w:cs="Arial"/>
                  <w:sz w:val="22"/>
                  <w:szCs w:val="22"/>
                  <w:lang w:eastAsia="zh-CN"/>
                </w:rPr>
                <w:t>AAGAGGGCAGTTATGACTCGC</w:t>
              </w:r>
            </w:ins>
          </w:p>
        </w:tc>
        <w:tc>
          <w:tcPr>
            <w:tcW w:w="3961" w:type="dxa"/>
            <w:vAlign w:val="center"/>
          </w:tcPr>
          <w:p w14:paraId="737210DE" w14:textId="77777777" w:rsidR="0028207A" w:rsidRPr="0028207A" w:rsidRDefault="0028207A" w:rsidP="0028207A">
            <w:pPr>
              <w:widowControl w:val="0"/>
              <w:jc w:val="center"/>
              <w:rPr>
                <w:ins w:id="1916" w:author="Chengheng Liao" w:date="2021-10-12T15:53:00Z"/>
                <w:rFonts w:ascii="Arial" w:eastAsiaTheme="minorEastAsia" w:hAnsi="Arial" w:cs="Arial"/>
                <w:sz w:val="22"/>
                <w:szCs w:val="22"/>
                <w:lang w:eastAsia="zh-CN"/>
              </w:rPr>
            </w:pPr>
            <w:ins w:id="1917" w:author="Chengheng Liao" w:date="2021-10-12T15:53:00Z">
              <w:r w:rsidRPr="0028207A">
                <w:rPr>
                  <w:rFonts w:ascii="Arial" w:eastAsiaTheme="minorEastAsia" w:hAnsi="Arial" w:cs="Arial"/>
                  <w:sz w:val="22"/>
                  <w:szCs w:val="22"/>
                  <w:lang w:eastAsia="zh-CN"/>
                </w:rPr>
                <w:t>GCTGGGTTGACGATCTGAGC</w:t>
              </w:r>
            </w:ins>
          </w:p>
        </w:tc>
      </w:tr>
      <w:tr w:rsidR="003425A0" w:rsidRPr="0028207A" w14:paraId="5550E968" w14:textId="77777777" w:rsidTr="002A306B">
        <w:trPr>
          <w:trHeight w:val="300"/>
          <w:ins w:id="1918" w:author="Chengheng Liao" w:date="2021-10-12T15:53:00Z"/>
        </w:trPr>
        <w:tc>
          <w:tcPr>
            <w:tcW w:w="1375" w:type="dxa"/>
            <w:vAlign w:val="center"/>
          </w:tcPr>
          <w:p w14:paraId="21F47238" w14:textId="77777777" w:rsidR="0028207A" w:rsidRPr="0028207A" w:rsidRDefault="0028207A" w:rsidP="0028207A">
            <w:pPr>
              <w:widowControl w:val="0"/>
              <w:jc w:val="center"/>
              <w:rPr>
                <w:ins w:id="1919" w:author="Chengheng Liao" w:date="2021-10-12T15:53:00Z"/>
                <w:rFonts w:ascii="Arial" w:eastAsiaTheme="minorEastAsia" w:hAnsi="Arial" w:cs="Arial"/>
                <w:i/>
                <w:sz w:val="22"/>
                <w:szCs w:val="22"/>
                <w:lang w:eastAsia="zh-CN"/>
              </w:rPr>
            </w:pPr>
            <w:ins w:id="1920" w:author="Chengheng Liao" w:date="2021-10-12T15:53:00Z">
              <w:r w:rsidRPr="0028207A">
                <w:rPr>
                  <w:rFonts w:ascii="Arial" w:eastAsiaTheme="minorEastAsia" w:hAnsi="Arial" w:cs="Arial"/>
                  <w:i/>
                  <w:sz w:val="22"/>
                  <w:szCs w:val="22"/>
                  <w:lang w:eastAsia="zh-CN"/>
                </w:rPr>
                <w:t>COX20</w:t>
              </w:r>
            </w:ins>
          </w:p>
        </w:tc>
        <w:tc>
          <w:tcPr>
            <w:tcW w:w="4130" w:type="dxa"/>
            <w:vAlign w:val="center"/>
          </w:tcPr>
          <w:p w14:paraId="39CE9A66" w14:textId="77777777" w:rsidR="0028207A" w:rsidRPr="0028207A" w:rsidRDefault="0028207A" w:rsidP="0028207A">
            <w:pPr>
              <w:widowControl w:val="0"/>
              <w:jc w:val="center"/>
              <w:rPr>
                <w:ins w:id="1921" w:author="Chengheng Liao" w:date="2021-10-12T15:53:00Z"/>
                <w:rFonts w:ascii="Arial" w:eastAsiaTheme="minorEastAsia" w:hAnsi="Arial" w:cs="Arial"/>
                <w:sz w:val="22"/>
                <w:szCs w:val="22"/>
                <w:lang w:eastAsia="zh-CN"/>
              </w:rPr>
            </w:pPr>
            <w:ins w:id="1922" w:author="Chengheng Liao" w:date="2021-10-12T15:53:00Z">
              <w:r w:rsidRPr="0028207A">
                <w:rPr>
                  <w:rFonts w:ascii="Arial" w:eastAsiaTheme="minorEastAsia" w:hAnsi="Arial" w:cs="Arial"/>
                  <w:sz w:val="22"/>
                  <w:szCs w:val="22"/>
                  <w:lang w:eastAsia="zh-CN"/>
                </w:rPr>
                <w:t>TAGGATCTGTTGTGGCTGGC</w:t>
              </w:r>
            </w:ins>
          </w:p>
        </w:tc>
        <w:tc>
          <w:tcPr>
            <w:tcW w:w="3961" w:type="dxa"/>
            <w:vAlign w:val="center"/>
          </w:tcPr>
          <w:p w14:paraId="4605FC8B" w14:textId="77777777" w:rsidR="0028207A" w:rsidRPr="0028207A" w:rsidRDefault="0028207A" w:rsidP="0028207A">
            <w:pPr>
              <w:widowControl w:val="0"/>
              <w:jc w:val="center"/>
              <w:rPr>
                <w:ins w:id="1923" w:author="Chengheng Liao" w:date="2021-10-12T15:53:00Z"/>
                <w:rFonts w:ascii="Arial" w:eastAsiaTheme="minorEastAsia" w:hAnsi="Arial" w:cs="Arial"/>
                <w:sz w:val="22"/>
                <w:szCs w:val="22"/>
                <w:lang w:eastAsia="zh-CN"/>
              </w:rPr>
            </w:pPr>
            <w:ins w:id="1924" w:author="Chengheng Liao" w:date="2021-10-12T15:53:00Z">
              <w:r w:rsidRPr="0028207A">
                <w:rPr>
                  <w:rFonts w:ascii="Arial" w:eastAsiaTheme="minorEastAsia" w:hAnsi="Arial" w:cs="Arial"/>
                  <w:sz w:val="22"/>
                  <w:szCs w:val="22"/>
                  <w:lang w:eastAsia="zh-CN"/>
                </w:rPr>
                <w:t>CCAGCATCCCAAAGTCACCA</w:t>
              </w:r>
            </w:ins>
          </w:p>
        </w:tc>
      </w:tr>
      <w:tr w:rsidR="003425A0" w:rsidRPr="0028207A" w14:paraId="34F5A875" w14:textId="77777777" w:rsidTr="002A306B">
        <w:trPr>
          <w:trHeight w:val="300"/>
          <w:ins w:id="1925" w:author="Chengheng Liao" w:date="2021-10-12T15:53:00Z"/>
        </w:trPr>
        <w:tc>
          <w:tcPr>
            <w:tcW w:w="1375" w:type="dxa"/>
            <w:vAlign w:val="center"/>
          </w:tcPr>
          <w:p w14:paraId="5E7E9735" w14:textId="77777777" w:rsidR="0028207A" w:rsidRPr="0028207A" w:rsidRDefault="0028207A" w:rsidP="0028207A">
            <w:pPr>
              <w:widowControl w:val="0"/>
              <w:jc w:val="center"/>
              <w:rPr>
                <w:ins w:id="1926" w:author="Chengheng Liao" w:date="2021-10-12T15:53:00Z"/>
                <w:rFonts w:ascii="Arial" w:eastAsiaTheme="minorEastAsia" w:hAnsi="Arial" w:cs="Arial"/>
                <w:i/>
                <w:sz w:val="22"/>
                <w:szCs w:val="22"/>
                <w:lang w:eastAsia="zh-CN"/>
              </w:rPr>
            </w:pPr>
            <w:ins w:id="1927" w:author="Chengheng Liao" w:date="2021-10-12T15:53:00Z">
              <w:r w:rsidRPr="0028207A">
                <w:rPr>
                  <w:rFonts w:ascii="Arial" w:eastAsiaTheme="minorEastAsia" w:hAnsi="Arial" w:cs="Arial"/>
                  <w:i/>
                  <w:sz w:val="22"/>
                  <w:szCs w:val="22"/>
                  <w:lang w:eastAsia="zh-CN"/>
                </w:rPr>
                <w:t>HIF1</w:t>
              </w:r>
              <w:r w:rsidRPr="0028207A">
                <w:rPr>
                  <w:rFonts w:ascii="Arial" w:eastAsia="Arial" w:hAnsi="Arial" w:cs="Arial"/>
                  <w:i/>
                  <w:sz w:val="22"/>
                  <w:szCs w:val="22"/>
                  <w:lang w:eastAsia="zh-CN"/>
                </w:rPr>
                <w:sym w:font="Symbol" w:char="F061"/>
              </w:r>
            </w:ins>
          </w:p>
        </w:tc>
        <w:tc>
          <w:tcPr>
            <w:tcW w:w="4130" w:type="dxa"/>
            <w:vAlign w:val="center"/>
          </w:tcPr>
          <w:p w14:paraId="397BBA2D" w14:textId="77777777" w:rsidR="0028207A" w:rsidRPr="0028207A" w:rsidRDefault="0028207A" w:rsidP="0028207A">
            <w:pPr>
              <w:widowControl w:val="0"/>
              <w:jc w:val="center"/>
              <w:rPr>
                <w:ins w:id="1928" w:author="Chengheng Liao" w:date="2021-10-12T15:53:00Z"/>
                <w:rFonts w:ascii="Arial" w:eastAsiaTheme="minorEastAsia" w:hAnsi="Arial" w:cs="Arial"/>
                <w:sz w:val="22"/>
                <w:szCs w:val="22"/>
                <w:lang w:eastAsia="zh-CN"/>
              </w:rPr>
            </w:pPr>
            <w:ins w:id="1929" w:author="Chengheng Liao" w:date="2021-10-12T15:53:00Z">
              <w:r w:rsidRPr="0028207A">
                <w:rPr>
                  <w:rFonts w:ascii="Arial" w:eastAsiaTheme="minorEastAsia" w:hAnsi="Arial" w:cs="Arial"/>
                  <w:sz w:val="22"/>
                  <w:szCs w:val="22"/>
                  <w:lang w:eastAsia="zh-CN"/>
                </w:rPr>
                <w:t>TATGAGCCAGAAGAACTTTTAGGC</w:t>
              </w:r>
            </w:ins>
          </w:p>
        </w:tc>
        <w:tc>
          <w:tcPr>
            <w:tcW w:w="3961" w:type="dxa"/>
            <w:vAlign w:val="center"/>
          </w:tcPr>
          <w:p w14:paraId="5AA215BB" w14:textId="77777777" w:rsidR="0028207A" w:rsidRPr="0028207A" w:rsidRDefault="0028207A" w:rsidP="0028207A">
            <w:pPr>
              <w:widowControl w:val="0"/>
              <w:jc w:val="center"/>
              <w:rPr>
                <w:ins w:id="1930" w:author="Chengheng Liao" w:date="2021-10-12T15:53:00Z"/>
                <w:rFonts w:ascii="Arial" w:eastAsiaTheme="minorEastAsia" w:hAnsi="Arial" w:cs="Arial"/>
                <w:sz w:val="22"/>
                <w:szCs w:val="22"/>
                <w:lang w:eastAsia="zh-CN"/>
              </w:rPr>
            </w:pPr>
            <w:ins w:id="1931" w:author="Chengheng Liao" w:date="2021-10-12T15:53:00Z">
              <w:r w:rsidRPr="0028207A">
                <w:rPr>
                  <w:rFonts w:ascii="Arial" w:eastAsiaTheme="minorEastAsia" w:hAnsi="Arial" w:cs="Arial"/>
                  <w:sz w:val="22"/>
                  <w:szCs w:val="22"/>
                  <w:lang w:eastAsia="zh-CN"/>
                </w:rPr>
                <w:t>CACCTCTTTTGGCAAGCATCCTG</w:t>
              </w:r>
            </w:ins>
          </w:p>
        </w:tc>
      </w:tr>
    </w:tbl>
    <w:p w14:paraId="0906306A" w14:textId="77777777" w:rsidR="0028207A" w:rsidRPr="0028207A" w:rsidDel="002D721A" w:rsidRDefault="0028207A" w:rsidP="0028207A">
      <w:pPr>
        <w:rPr>
          <w:ins w:id="1932" w:author="Chengheng Liao" w:date="2021-10-12T15:53:00Z"/>
          <w:del w:id="1933" w:author="fang wentong" w:date="2021-10-14T23:43:00Z"/>
          <w:rFonts w:ascii="Arial" w:eastAsiaTheme="minorEastAsia" w:hAnsi="Arial" w:cs="Arial"/>
          <w:sz w:val="22"/>
          <w:szCs w:val="22"/>
        </w:rPr>
      </w:pPr>
    </w:p>
    <w:p w14:paraId="4D7C072F" w14:textId="77777777" w:rsidR="0028207A" w:rsidRPr="0028207A" w:rsidDel="002D721A" w:rsidRDefault="0028207A" w:rsidP="0028207A">
      <w:pPr>
        <w:rPr>
          <w:ins w:id="1934" w:author="Chengheng Liao" w:date="2021-10-12T15:53:00Z"/>
          <w:del w:id="1935" w:author="fang wentong" w:date="2021-10-14T23:43:00Z"/>
          <w:rFonts w:ascii="Arial" w:eastAsiaTheme="minorEastAsia" w:hAnsi="Arial" w:cs="Arial"/>
          <w:sz w:val="22"/>
          <w:szCs w:val="22"/>
        </w:rPr>
      </w:pPr>
    </w:p>
    <w:p w14:paraId="2A2C6427" w14:textId="77777777" w:rsidR="0028207A" w:rsidRPr="0028207A" w:rsidRDefault="0028207A" w:rsidP="0028207A">
      <w:pPr>
        <w:spacing w:line="480" w:lineRule="auto"/>
        <w:jc w:val="both"/>
        <w:rPr>
          <w:ins w:id="1936" w:author="Chengheng Liao" w:date="2021-10-12T15:53:00Z"/>
          <w:rFonts w:ascii="Arial" w:eastAsiaTheme="minorEastAsia" w:hAnsi="Arial" w:cs="Arial"/>
          <w:b/>
          <w:sz w:val="22"/>
          <w:szCs w:val="22"/>
        </w:rPr>
      </w:pPr>
    </w:p>
    <w:p w14:paraId="040AE9FD" w14:textId="1A5B374F" w:rsidR="0028207A" w:rsidRPr="0028207A" w:rsidDel="002D721A" w:rsidRDefault="0028207A">
      <w:pPr>
        <w:rPr>
          <w:ins w:id="1937" w:author="Chengheng Liao" w:date="2021-10-12T15:53:00Z"/>
          <w:del w:id="1938" w:author="fang wentong" w:date="2021-10-14T23:43:00Z"/>
          <w:rFonts w:ascii="Arial" w:eastAsiaTheme="minorEastAsia" w:hAnsi="Arial" w:cs="Arial"/>
          <w:b/>
          <w:sz w:val="22"/>
          <w:szCs w:val="22"/>
        </w:rPr>
      </w:pPr>
      <w:ins w:id="1939" w:author="Chengheng Liao" w:date="2021-10-12T15:53:00Z">
        <w:del w:id="1940" w:author="fang wentong" w:date="2021-10-14T23:43:00Z">
          <w:r w:rsidRPr="0028207A" w:rsidDel="002D721A">
            <w:rPr>
              <w:rFonts w:ascii="Arial" w:eastAsiaTheme="minorEastAsia" w:hAnsi="Arial" w:cs="Arial"/>
              <w:b/>
              <w:sz w:val="22"/>
              <w:szCs w:val="22"/>
            </w:rPr>
            <w:br w:type="page"/>
          </w:r>
        </w:del>
      </w:ins>
    </w:p>
    <w:p w14:paraId="71452599" w14:textId="32449E65" w:rsidR="00CF2D87" w:rsidRPr="0068194C" w:rsidDel="008A77FB" w:rsidRDefault="00CF2D87" w:rsidP="005D2B61">
      <w:pPr>
        <w:rPr>
          <w:del w:id="1941" w:author="fang wentong" w:date="2021-10-14T23:28:00Z"/>
          <w:rFonts w:ascii="Arial" w:eastAsia="Arial" w:hAnsi="Arial" w:cs="Arial"/>
          <w:b/>
          <w:sz w:val="22"/>
          <w:szCs w:val="22"/>
        </w:rPr>
      </w:pPr>
      <w:del w:id="1942" w:author="fang wentong" w:date="2021-10-14T23:28:00Z">
        <w:r w:rsidRPr="0068194C" w:rsidDel="008A77FB">
          <w:rPr>
            <w:rFonts w:ascii="Arial" w:eastAsia="Arial" w:hAnsi="Arial" w:cs="Arial"/>
            <w:b/>
            <w:sz w:val="22"/>
            <w:szCs w:val="22"/>
          </w:rPr>
          <w:delText xml:space="preserve">Supplemental Methods </w:delText>
        </w:r>
      </w:del>
    </w:p>
    <w:p w14:paraId="04C05BA4" w14:textId="58D10110" w:rsidR="00E62DAD" w:rsidRPr="0068194C" w:rsidDel="008A77FB" w:rsidRDefault="00E62DAD" w:rsidP="005D2B61">
      <w:pPr>
        <w:rPr>
          <w:del w:id="1943" w:author="fang wentong" w:date="2021-10-14T23:20:00Z"/>
          <w:rFonts w:ascii="Arial" w:eastAsia="Arial" w:hAnsi="Arial" w:cs="Arial"/>
          <w:sz w:val="22"/>
          <w:szCs w:val="22"/>
        </w:rPr>
      </w:pPr>
      <w:del w:id="1944" w:author="fang wentong" w:date="2021-10-14T23:20:00Z">
        <w:r w:rsidRPr="0068194C" w:rsidDel="008A77FB">
          <w:rPr>
            <w:rFonts w:ascii="Arial" w:eastAsia="Arial" w:hAnsi="Arial" w:cs="Arial"/>
            <w:b/>
            <w:bCs/>
            <w:sz w:val="22"/>
            <w:szCs w:val="22"/>
          </w:rPr>
          <w:delText xml:space="preserve">Survival </w:delText>
        </w:r>
      </w:del>
      <w:ins w:id="1945" w:author="fang wentong" w:date="2021-10-11T22:37:00Z">
        <w:del w:id="1946" w:author="fang wentong" w:date="2021-10-14T23:20:00Z">
          <w:r w:rsidR="0030461E" w:rsidDel="008A77FB">
            <w:rPr>
              <w:rFonts w:ascii="Arial" w:eastAsia="Arial" w:hAnsi="Arial" w:cs="Arial"/>
              <w:b/>
              <w:bCs/>
              <w:sz w:val="22"/>
              <w:szCs w:val="22"/>
            </w:rPr>
            <w:delText>A</w:delText>
          </w:r>
        </w:del>
      </w:ins>
      <w:del w:id="1947" w:author="fang wentong" w:date="2021-10-14T23:20:00Z">
        <w:r w:rsidRPr="0068194C" w:rsidDel="008A77FB">
          <w:rPr>
            <w:rFonts w:ascii="Arial" w:eastAsia="Arial" w:hAnsi="Arial" w:cs="Arial"/>
            <w:b/>
            <w:bCs/>
            <w:sz w:val="22"/>
            <w:szCs w:val="22"/>
          </w:rPr>
          <w:delText>analysis.</w:delText>
        </w:r>
        <w:r w:rsidRPr="0068194C" w:rsidDel="008A77FB">
          <w:rPr>
            <w:rFonts w:ascii="Arial" w:eastAsia="Arial" w:hAnsi="Arial" w:cs="Arial"/>
            <w:sz w:val="22"/>
            <w:szCs w:val="22"/>
          </w:rPr>
          <w:delText xml:space="preserve">  The K-M plots were got from </w:delText>
        </w:r>
      </w:del>
      <w:ins w:id="1948" w:author="fang wentong" w:date="2021-10-11T07:55:00Z">
        <w:del w:id="1949" w:author="fang wentong" w:date="2021-10-14T23:20:00Z">
          <w:r w:rsidR="00173A23" w:rsidDel="008A77FB">
            <w:rPr>
              <w:rFonts w:ascii="Arial" w:eastAsia="Arial" w:hAnsi="Arial" w:cs="Arial"/>
              <w:sz w:val="22"/>
              <w:szCs w:val="22"/>
            </w:rPr>
            <w:fldChar w:fldCharType="begin"/>
          </w:r>
          <w:r w:rsidR="00173A23" w:rsidDel="008A77FB">
            <w:rPr>
              <w:rFonts w:ascii="Arial" w:eastAsia="Arial" w:hAnsi="Arial" w:cs="Arial"/>
              <w:sz w:val="22"/>
              <w:szCs w:val="22"/>
            </w:rPr>
            <w:delInstrText xml:space="preserve"> HYPERLINK "</w:delInstrText>
          </w:r>
        </w:del>
      </w:ins>
      <w:del w:id="1950" w:author="fang wentong" w:date="2021-10-14T23:20:00Z">
        <w:r w:rsidR="00173A23" w:rsidRPr="0068194C" w:rsidDel="008A77FB">
          <w:rPr>
            <w:rFonts w:ascii="Arial" w:eastAsia="Arial" w:hAnsi="Arial" w:cs="Arial"/>
            <w:sz w:val="22"/>
            <w:szCs w:val="22"/>
          </w:rPr>
          <w:delInstrText>https://kmplot.com</w:delInstrText>
        </w:r>
      </w:del>
      <w:ins w:id="1951" w:author="fang wentong" w:date="2021-10-11T07:55:00Z">
        <w:del w:id="1952" w:author="fang wentong" w:date="2021-10-14T23:20:00Z">
          <w:r w:rsidR="00173A23" w:rsidDel="008A77FB">
            <w:rPr>
              <w:rFonts w:ascii="Arial" w:eastAsia="Arial" w:hAnsi="Arial" w:cs="Arial"/>
              <w:sz w:val="22"/>
              <w:szCs w:val="22"/>
            </w:rPr>
            <w:delInstrText xml:space="preserve">" </w:delInstrText>
          </w:r>
          <w:r w:rsidR="00173A23" w:rsidDel="008A77FB">
            <w:rPr>
              <w:rFonts w:ascii="Arial" w:eastAsia="Arial" w:hAnsi="Arial" w:cs="Arial"/>
              <w:sz w:val="22"/>
              <w:szCs w:val="22"/>
            </w:rPr>
            <w:fldChar w:fldCharType="separate"/>
          </w:r>
        </w:del>
      </w:ins>
      <w:del w:id="1953" w:author="fang wentong" w:date="2021-10-14T23:20:00Z">
        <w:r w:rsidR="00173A23" w:rsidRPr="0070007A" w:rsidDel="008A77FB">
          <w:rPr>
            <w:rStyle w:val="Hyperlink"/>
            <w:rFonts w:ascii="Arial" w:eastAsia="Arial" w:hAnsi="Arial" w:cs="Arial"/>
            <w:sz w:val="22"/>
            <w:szCs w:val="22"/>
          </w:rPr>
          <w:delText>https://kmplot.com</w:delText>
        </w:r>
      </w:del>
      <w:ins w:id="1954" w:author="fang wentong" w:date="2021-10-11T07:55:00Z">
        <w:del w:id="1955" w:author="fang wentong" w:date="2021-10-14T23:20:00Z">
          <w:r w:rsidR="00173A23" w:rsidDel="008A77FB">
            <w:rPr>
              <w:rFonts w:ascii="Arial" w:eastAsia="Arial" w:hAnsi="Arial" w:cs="Arial"/>
              <w:sz w:val="22"/>
              <w:szCs w:val="22"/>
            </w:rPr>
            <w:fldChar w:fldCharType="end"/>
          </w:r>
          <w:r w:rsidR="00173A23" w:rsidDel="008A77FB">
            <w:rPr>
              <w:rFonts w:ascii="Arial" w:eastAsia="Arial" w:hAnsi="Arial" w:cs="Arial"/>
              <w:sz w:val="22"/>
              <w:szCs w:val="22"/>
            </w:rPr>
            <w:delText xml:space="preserve"> </w:delText>
          </w:r>
        </w:del>
      </w:ins>
      <w:del w:id="1956" w:author="fang wentong" w:date="2021-10-14T23:20:00Z">
        <w:r w:rsidR="00173A23" w:rsidDel="008A77FB">
          <w:rPr>
            <w:rFonts w:ascii="Arial" w:eastAsia="Arial" w:hAnsi="Arial" w:cs="Arial"/>
            <w:sz w:val="22"/>
            <w:szCs w:val="22"/>
          </w:rPr>
          <w:fldChar w:fldCharType="begin">
            <w:fldData xml:space="preserve">PEVuZE5vdGU+PENpdGU+PEF1dGhvcj5HecO2cmZmeTwvQXV0aG9yPjxZZWFyPjIwMTA8L1llYXI+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</w:fldData>
          </w:fldChar>
        </w:r>
        <w:r w:rsidR="00173A23" w:rsidDel="008A77FB">
          <w:rPr>
            <w:rFonts w:ascii="Arial" w:eastAsia="Arial" w:hAnsi="Arial" w:cs="Arial"/>
            <w:sz w:val="22"/>
            <w:szCs w:val="22"/>
          </w:rPr>
          <w:delInstrText xml:space="preserve"> ADDIN EN.CITE </w:delInstrText>
        </w:r>
        <w:r w:rsidR="00173A23" w:rsidDel="008A77FB">
          <w:rPr>
            <w:rFonts w:ascii="Arial" w:eastAsia="Arial" w:hAnsi="Arial" w:cs="Arial"/>
            <w:sz w:val="22"/>
            <w:szCs w:val="22"/>
          </w:rPr>
          <w:fldChar w:fldCharType="begin">
            <w:fldData xml:space="preserve">PEVuZE5vdGU+PENpdGU+PEF1dGhvcj5HecO2cmZmeTwvQXV0aG9yPjxZZWFyPjIwMTA8L1llYXI+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</w:fldData>
          </w:fldChar>
        </w:r>
        <w:r w:rsidR="00173A23" w:rsidDel="008A77FB">
          <w:rPr>
            <w:rFonts w:ascii="Arial" w:eastAsia="Arial" w:hAnsi="Arial" w:cs="Arial"/>
            <w:sz w:val="22"/>
            <w:szCs w:val="22"/>
          </w:rPr>
          <w:delInstrText xml:space="preserve"> ADDIN EN.CITE.DATA </w:delInstrText>
        </w:r>
        <w:r w:rsidR="00173A23" w:rsidDel="008A77FB">
          <w:rPr>
            <w:rFonts w:ascii="Arial" w:eastAsia="Arial" w:hAnsi="Arial" w:cs="Arial"/>
            <w:sz w:val="22"/>
            <w:szCs w:val="22"/>
          </w:rPr>
        </w:r>
        <w:r w:rsidR="00173A23" w:rsidDel="008A77FB">
          <w:rPr>
            <w:rFonts w:ascii="Arial" w:eastAsia="Arial" w:hAnsi="Arial" w:cs="Arial"/>
            <w:sz w:val="22"/>
            <w:szCs w:val="22"/>
          </w:rPr>
          <w:fldChar w:fldCharType="end"/>
        </w:r>
        <w:r w:rsidR="00173A23" w:rsidDel="008A77FB">
          <w:rPr>
            <w:rFonts w:ascii="Arial" w:eastAsia="Arial" w:hAnsi="Arial" w:cs="Arial"/>
            <w:sz w:val="22"/>
            <w:szCs w:val="22"/>
          </w:rPr>
        </w:r>
        <w:r w:rsidR="00173A23" w:rsidDel="008A77FB">
          <w:rPr>
            <w:rFonts w:ascii="Arial" w:eastAsia="Arial" w:hAnsi="Arial" w:cs="Arial"/>
            <w:sz w:val="22"/>
            <w:szCs w:val="22"/>
          </w:rPr>
          <w:fldChar w:fldCharType="separate"/>
        </w:r>
        <w:r w:rsidR="00173A23" w:rsidDel="008A77FB">
          <w:rPr>
            <w:rFonts w:ascii="Arial" w:eastAsia="Arial" w:hAnsi="Arial" w:cs="Arial"/>
            <w:noProof/>
            <w:sz w:val="22"/>
            <w:szCs w:val="22"/>
          </w:rPr>
          <w:delText>(Györffy et al., 2010)</w:delText>
        </w:r>
        <w:r w:rsidR="00173A23" w:rsidDel="008A77FB">
          <w:rPr>
            <w:rFonts w:ascii="Arial" w:eastAsia="Arial" w:hAnsi="Arial" w:cs="Arial"/>
            <w:sz w:val="22"/>
            <w:szCs w:val="22"/>
          </w:rPr>
          <w:fldChar w:fldCharType="end"/>
        </w:r>
        <w:r w:rsidRPr="0068194C" w:rsidDel="008A77FB">
          <w:rPr>
            <w:rFonts w:ascii="Arial" w:eastAsia="Arial" w:hAnsi="Arial" w:cs="Arial"/>
            <w:sz w:val="22"/>
            <w:szCs w:val="22"/>
          </w:rPr>
          <w:delText>(9). We chose TNBC patients as follow: ER status-IHC: ER negative, ER status-array: ER negative, PR status-IHC: PR negative, HER2 status-array: HER2 negative. Finally, 153 TNBC patients were included in the overall survival (OS) analysis. ZHX2 overexpression were chosen as upper tertile expression.</w:delText>
        </w:r>
      </w:del>
    </w:p>
    <w:p w14:paraId="62885C32" w14:textId="0D7D575F" w:rsidR="00E62DAD" w:rsidDel="008A77FB" w:rsidRDefault="00E62DAD" w:rsidP="005D2B61">
      <w:pPr>
        <w:rPr>
          <w:ins w:id="1957" w:author="fang wentong" w:date="2021-10-11T22:37:00Z"/>
          <w:del w:id="1958" w:author="fang wentong" w:date="2021-10-14T23:28:00Z"/>
          <w:rFonts w:ascii="Arial" w:eastAsia="Arial" w:hAnsi="Arial" w:cs="Arial"/>
          <w:sz w:val="22"/>
          <w:szCs w:val="22"/>
        </w:rPr>
      </w:pPr>
    </w:p>
    <w:p w14:paraId="61EE5B17" w14:textId="4D4E4085" w:rsidR="0030461E" w:rsidDel="008A77FB" w:rsidRDefault="0030461E" w:rsidP="005D2B61">
      <w:pPr>
        <w:rPr>
          <w:ins w:id="1959" w:author="fang wentong" w:date="2021-10-11T22:37:00Z"/>
          <w:del w:id="1960" w:author="fang wentong" w:date="2021-10-14T23:22:00Z"/>
          <w:rFonts w:ascii="Arial" w:hAnsi="Arial" w:cs="Arial"/>
          <w:b/>
          <w:sz w:val="22"/>
          <w:szCs w:val="22"/>
        </w:rPr>
      </w:pPr>
      <w:ins w:id="1961" w:author="fang wentong" w:date="2021-10-11T22:37:00Z">
        <w:del w:id="1962" w:author="fang wentong" w:date="2021-10-14T23:22:00Z">
          <w:r w:rsidDel="008A77FB">
            <w:rPr>
              <w:rFonts w:ascii="Arial" w:hAnsi="Arial" w:cs="Arial"/>
              <w:b/>
              <w:sz w:val="22"/>
              <w:szCs w:val="22"/>
            </w:rPr>
            <w:delText xml:space="preserve">Amplification Status of ZHX2 in </w:delText>
          </w:r>
        </w:del>
      </w:ins>
      <w:ins w:id="1963" w:author="fang wentong" w:date="2021-10-11T22:38:00Z">
        <w:del w:id="1964" w:author="fang wentong" w:date="2021-10-14T23:22:00Z">
          <w:r w:rsidDel="008A77FB">
            <w:rPr>
              <w:rFonts w:ascii="Arial" w:hAnsi="Arial" w:cs="Arial"/>
              <w:b/>
              <w:sz w:val="22"/>
              <w:szCs w:val="22"/>
            </w:rPr>
            <w:delText>D</w:delText>
          </w:r>
        </w:del>
      </w:ins>
      <w:ins w:id="1965" w:author="fang wentong" w:date="2021-10-11T22:37:00Z">
        <w:del w:id="1966" w:author="fang wentong" w:date="2021-10-14T23:22:00Z">
          <w:r w:rsidDel="008A77FB">
            <w:rPr>
              <w:rFonts w:ascii="Arial" w:hAnsi="Arial" w:cs="Arial"/>
              <w:b/>
              <w:sz w:val="22"/>
              <w:szCs w:val="22"/>
            </w:rPr>
            <w:delText xml:space="preserve">ifferent </w:delText>
          </w:r>
        </w:del>
      </w:ins>
      <w:ins w:id="1967" w:author="fang wentong" w:date="2021-10-11T22:38:00Z">
        <w:del w:id="1968" w:author="fang wentong" w:date="2021-10-14T23:22:00Z">
          <w:r w:rsidDel="008A77FB">
            <w:rPr>
              <w:rFonts w:ascii="Arial" w:hAnsi="Arial" w:cs="Arial"/>
              <w:b/>
              <w:sz w:val="22"/>
              <w:szCs w:val="22"/>
            </w:rPr>
            <w:delText>B</w:delText>
          </w:r>
        </w:del>
      </w:ins>
      <w:ins w:id="1969" w:author="fang wentong" w:date="2021-10-11T22:37:00Z">
        <w:del w:id="1970" w:author="fang wentong" w:date="2021-10-14T23:22:00Z">
          <w:r w:rsidDel="008A77FB">
            <w:rPr>
              <w:rFonts w:ascii="Arial" w:hAnsi="Arial" w:cs="Arial"/>
              <w:b/>
              <w:sz w:val="22"/>
              <w:szCs w:val="22"/>
            </w:rPr>
            <w:delText xml:space="preserve">reast </w:delText>
          </w:r>
        </w:del>
      </w:ins>
      <w:ins w:id="1971" w:author="fang wentong" w:date="2021-10-11T22:38:00Z">
        <w:del w:id="1972" w:author="fang wentong" w:date="2021-10-14T23:22:00Z">
          <w:r w:rsidDel="008A77FB">
            <w:rPr>
              <w:rFonts w:ascii="Arial" w:hAnsi="Arial" w:cs="Arial"/>
              <w:b/>
              <w:sz w:val="22"/>
              <w:szCs w:val="22"/>
            </w:rPr>
            <w:delText>C</w:delText>
          </w:r>
        </w:del>
      </w:ins>
      <w:ins w:id="1973" w:author="fang wentong" w:date="2021-10-11T22:37:00Z">
        <w:del w:id="1974" w:author="fang wentong" w:date="2021-10-14T23:22:00Z">
          <w:r w:rsidDel="008A77FB">
            <w:rPr>
              <w:rFonts w:ascii="Arial" w:hAnsi="Arial" w:cs="Arial"/>
              <w:b/>
              <w:sz w:val="22"/>
              <w:szCs w:val="22"/>
            </w:rPr>
            <w:delText xml:space="preserve">ancer </w:delText>
          </w:r>
        </w:del>
      </w:ins>
      <w:ins w:id="1975" w:author="fang wentong" w:date="2021-10-11T22:38:00Z">
        <w:del w:id="1976" w:author="fang wentong" w:date="2021-10-14T23:22:00Z">
          <w:r w:rsidDel="008A77FB">
            <w:rPr>
              <w:rFonts w:ascii="Arial" w:hAnsi="Arial" w:cs="Arial"/>
              <w:b/>
              <w:sz w:val="22"/>
              <w:szCs w:val="22"/>
            </w:rPr>
            <w:delText>S</w:delText>
          </w:r>
        </w:del>
      </w:ins>
      <w:ins w:id="1977" w:author="fang wentong" w:date="2021-10-11T22:37:00Z">
        <w:del w:id="1978" w:author="fang wentong" w:date="2021-10-14T23:22:00Z">
          <w:r w:rsidDel="008A77FB">
            <w:rPr>
              <w:rFonts w:ascii="Arial" w:hAnsi="Arial" w:cs="Arial"/>
              <w:b/>
              <w:sz w:val="22"/>
              <w:szCs w:val="22"/>
            </w:rPr>
            <w:delText>ubtype.</w:delText>
          </w:r>
          <w:r w:rsidDel="008A77FB">
            <w:rPr>
              <w:rFonts w:ascii="Arial" w:hAnsi="Arial" w:cs="Arial" w:hint="eastAsia"/>
              <w:b/>
              <w:sz w:val="22"/>
              <w:szCs w:val="22"/>
            </w:rPr>
            <w:delText xml:space="preserve"> </w:delText>
          </w:r>
          <w:r w:rsidDel="008A77FB">
            <w:rPr>
              <w:rFonts w:ascii="Arial" w:hAnsi="Arial" w:cs="Arial"/>
              <w:sz w:val="22"/>
              <w:szCs w:val="22"/>
            </w:rPr>
            <w:delText xml:space="preserve">All data in table </w:delText>
          </w:r>
          <w:r w:rsidDel="008A77FB">
            <w:rPr>
              <w:rFonts w:ascii="Arial" w:hAnsi="Arial" w:cs="Arial" w:hint="eastAsia"/>
              <w:sz w:val="22"/>
              <w:szCs w:val="22"/>
            </w:rPr>
            <w:delText>S</w:delText>
          </w:r>
          <w:r w:rsidDel="008A77FB">
            <w:rPr>
              <w:rFonts w:ascii="Arial" w:hAnsi="Arial" w:cs="Arial"/>
              <w:sz w:val="22"/>
              <w:szCs w:val="22"/>
            </w:rPr>
            <w:delText>4 were got from cBioPortal (</w:delText>
          </w:r>
          <w:r w:rsidDel="008A77FB">
            <w:fldChar w:fldCharType="begin"/>
          </w:r>
          <w:r w:rsidDel="008A77FB">
            <w:delInstrText xml:space="preserve"> HYPERLINK "https://www.cbioportal.org/" </w:delInstrText>
          </w:r>
          <w:r w:rsidDel="008A77FB">
            <w:fldChar w:fldCharType="separate"/>
          </w:r>
          <w:r w:rsidDel="008A77FB">
            <w:rPr>
              <w:rStyle w:val="Hyperlink"/>
              <w:rFonts w:ascii="Arial" w:hAnsi="Arial" w:cs="Arial"/>
              <w:sz w:val="22"/>
              <w:szCs w:val="22"/>
            </w:rPr>
            <w:delText>https://www.cbioportal.org/</w:delText>
          </w:r>
          <w:r w:rsidDel="008A77FB">
            <w:rPr>
              <w:rStyle w:val="Hyperlink"/>
              <w:rFonts w:ascii="Arial" w:hAnsi="Arial" w:cs="Arial"/>
              <w:color w:val="auto"/>
              <w:sz w:val="22"/>
              <w:szCs w:val="22"/>
            </w:rPr>
            <w:fldChar w:fldCharType="end"/>
          </w:r>
          <w:r w:rsidDel="008A77FB">
            <w:rPr>
              <w:rFonts w:ascii="Arial" w:hAnsi="Arial" w:cs="Arial"/>
              <w:sz w:val="22"/>
              <w:szCs w:val="22"/>
            </w:rPr>
            <w:delText>)</w:delText>
          </w:r>
          <w:r w:rsidDel="008A77FB">
            <w:rPr>
              <w:rFonts w:ascii="Arial" w:hAnsi="Arial" w:cs="Arial" w:hint="eastAsia"/>
              <w:sz w:val="22"/>
              <w:szCs w:val="22"/>
            </w:rPr>
            <w:delText xml:space="preserve"> </w:delText>
          </w:r>
          <w:r w:rsidDel="008A77FB">
            <w:rPr>
              <w:rFonts w:ascii="Arial" w:hAnsi="Arial" w:cs="Arial"/>
              <w:sz w:val="22"/>
              <w:szCs w:val="22"/>
            </w:rPr>
            <w:fldChar w:fldCharType="begin">
              <w:fldData xml:space="preserve">PEVuZE5vdGU+PENpdGU+PEF1dGhvcj5HYW88L0F1dGhvcj48WWVhcj4yMDEzPC9ZZWFyPjxSZWNO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PEVuZE5vdGU+PENpdGU+PEF1dGhvcj5HYW88L0F1dGhvcj48WWVhcj4yMDEzPC9ZZWFyPjxSZWNO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(Gao et al., 2013)</w:delText>
          </w:r>
          <w:r w:rsidDel="008A77FB">
            <w:rPr>
              <w:rFonts w:ascii="Arial" w:hAnsi="Arial" w:cs="Arial"/>
              <w:sz w:val="22"/>
              <w:szCs w:val="22"/>
            </w:rPr>
            <w:fldChar w:fldCharType="end"/>
          </w:r>
          <w:r w:rsidDel="008A77FB">
            <w:rPr>
              <w:rFonts w:ascii="Arial" w:hAnsi="Arial" w:cs="Arial"/>
              <w:sz w:val="22"/>
              <w:szCs w:val="22"/>
            </w:rPr>
            <w:delText xml:space="preserve">. We searched the percentage of ZHX2 amplification in all breast cancer datasets, and found ZHX2 was mainly amplified in seven datasets: Breast Cancer (METABRIC, Nature 2012 </w:delText>
          </w:r>
          <w:r w:rsidDel="008A77FB">
            <w:rPr>
              <w:rFonts w:ascii="Arial" w:hAnsi="Arial" w:cs="Arial"/>
              <w:sz w:val="22"/>
              <w:szCs w:val="22"/>
            </w:rPr>
            <w:fldChar w:fldCharType="begin">
              <w:fldData xml:space="preserve">PEVuZE5vdGU+PENpdGU+PEF1dGhvcj5DdXJ0aXM8L0F1dGhvcj48WWVhcj4yMDEyPC9ZZWFyPjxS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==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PEVuZE5vdGU+PENpdGU+PEF1dGhvcj5DdXJ0aXM8L0F1dGhvcj48WWVhcj4yMDEyPC9ZZWFyPjxS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==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(Curtis et al., 2012)</w:delText>
          </w:r>
          <w:r w:rsidDel="008A77FB">
            <w:rPr>
              <w:rFonts w:ascii="Arial" w:hAnsi="Arial" w:cs="Arial"/>
              <w:sz w:val="22"/>
              <w:szCs w:val="22"/>
            </w:rPr>
            <w:fldChar w:fldCharType="end"/>
          </w:r>
          <w:r w:rsidDel="008A77FB">
            <w:rPr>
              <w:rFonts w:ascii="Arial" w:hAnsi="Arial" w:cs="Arial"/>
              <w:sz w:val="22"/>
              <w:szCs w:val="22"/>
            </w:rPr>
            <w:delText xml:space="preserve"> &amp; Nat Commun 2016</w:delText>
          </w:r>
        </w:del>
      </w:ins>
      <w:ins w:id="1979" w:author="Chengheng Liao" w:date="2021-10-12T14:21:00Z">
        <w:del w:id="1980" w:author="fang wentong" w:date="2021-10-14T23:22:00Z">
          <w:r w:rsidR="00742E7C" w:rsidDel="008A77FB">
            <w:rPr>
              <w:rFonts w:ascii="Arial" w:hAnsi="Arial" w:cs="Arial"/>
              <w:sz w:val="22"/>
              <w:szCs w:val="22"/>
            </w:rPr>
            <w:delText xml:space="preserve"> </w:delText>
          </w:r>
        </w:del>
      </w:ins>
      <w:ins w:id="1981" w:author="fang wentong" w:date="2021-10-11T22:37:00Z">
        <w:del w:id="1982" w:author="fang wentong" w:date="2021-10-14T23:22:00Z">
          <w:r w:rsidDel="008A77FB">
            <w:rPr>
              <w:rFonts w:ascii="Arial" w:hAnsi="Arial" w:cs="Arial"/>
              <w:sz w:val="22"/>
              <w:szCs w:val="22"/>
            </w:rPr>
            <w:fldChar w:fldCharType="begin">
              <w:fldData xml:space="preserve">PEVuZE5vdGU+PENpdGU+PEF1dGhvcj5QZXJlaXJhPC9BdXRob3I+PFllYXI+MjAxNjwvWWVhcj48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PEVuZE5vdGU+PENpdGU+PEF1dGhvcj5QZXJlaXJhPC9BdXRob3I+PFllYXI+MjAxNjwvWWVhcj48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(Pereira et al., 2016)</w:delText>
          </w:r>
          <w:r w:rsidDel="008A77FB">
            <w:rPr>
              <w:rFonts w:ascii="Arial" w:hAnsi="Arial" w:cs="Arial"/>
              <w:sz w:val="22"/>
              <w:szCs w:val="22"/>
            </w:rPr>
            <w:fldChar w:fldCharType="end"/>
          </w:r>
          <w:r w:rsidDel="008A77FB">
            <w:rPr>
              <w:rFonts w:ascii="Arial" w:hAnsi="Arial" w:cs="Arial"/>
              <w:sz w:val="22"/>
              <w:szCs w:val="22"/>
            </w:rPr>
            <w:delText>),  The Metastatic Breast Cancer Project (Provisional, February 2020), Breast Invasive Carcinoma (TCGA, Cell 2015)</w:delText>
          </w:r>
          <w:r w:rsidDel="008A77FB">
            <w:rPr>
              <w:rFonts w:ascii="Arial" w:hAnsi="Arial" w:cs="Arial"/>
              <w:sz w:val="22"/>
              <w:szCs w:val="22"/>
            </w:rPr>
            <w:fldChar w:fldCharType="begin">
              <w:fldData xml:space="preserve">PEVuZE5vdGU+PENpdGU+PEF1dGhvcj5DaXJpZWxsbzwvQXV0aG9yPjxZZWFyPjIwMTU8L1llYXI+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=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PEVuZE5vdGU+PENpdGU+PEF1dGhvcj5DaXJpZWxsbzwvQXV0aG9yPjxZZWFyPjIwMTU8L1llYXI+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=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(Ciriello et al., 2015)</w:delText>
          </w:r>
          <w:r w:rsidDel="008A77FB">
            <w:rPr>
              <w:rFonts w:ascii="Arial" w:hAnsi="Arial" w:cs="Arial"/>
              <w:sz w:val="22"/>
              <w:szCs w:val="22"/>
            </w:rPr>
            <w:fldChar w:fldCharType="end"/>
          </w:r>
          <w:r w:rsidDel="008A77FB">
            <w:rPr>
              <w:rFonts w:ascii="Arial" w:hAnsi="Arial" w:cs="Arial"/>
              <w:sz w:val="22"/>
              <w:szCs w:val="22"/>
            </w:rPr>
            <w:delText>, Breast Invasive Carcinoma (TCGA, Firehose Legacy), Breast Invasive Carcinoma (TCGA, PanCancer Atlas), Metastatic Breast Cancer (INSERM, PLoS Med 2016)</w:delText>
          </w:r>
          <w:r w:rsidDel="008A77FB">
            <w:rPr>
              <w:rFonts w:ascii="Arial" w:hAnsi="Arial" w:cs="Arial"/>
              <w:sz w:val="22"/>
              <w:szCs w:val="22"/>
            </w:rPr>
            <w:fldChar w:fldCharType="begin">
              <w:fldData xml:space="preserve">PEVuZE5vdGU+PENpdGU+PEF1dGhvcj5MZWZlYnZyZTwvQXV0aG9yPjxZZWFyPjIwMTY8L1llYXI+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PEVuZE5vdGU+PENpdGU+PEF1dGhvcj5MZWZlYnZyZTwvQXV0aG9yPjxZZWFyPjIwMTY8L1llYXI+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(Lefebvre et al., 2016)</w:delText>
          </w:r>
          <w:r w:rsidDel="008A77FB">
            <w:rPr>
              <w:rFonts w:ascii="Arial" w:hAnsi="Arial" w:cs="Arial"/>
              <w:sz w:val="22"/>
              <w:szCs w:val="22"/>
            </w:rPr>
            <w:fldChar w:fldCharType="end"/>
          </w:r>
          <w:r w:rsidDel="008A77FB">
            <w:rPr>
              <w:rFonts w:ascii="Arial" w:hAnsi="Arial" w:cs="Arial"/>
              <w:sz w:val="22"/>
              <w:szCs w:val="22"/>
            </w:rPr>
            <w:delText>, and Breast Invasive Carcinoma (TCGA, Nature 2012)</w:delText>
          </w:r>
          <w:r w:rsidDel="008A77FB">
            <w:rPr>
              <w:rFonts w:ascii="Arial" w:hAnsi="Arial" w:cs="Arial"/>
              <w:sz w:val="22"/>
              <w:szCs w:val="22"/>
            </w:rPr>
            <w:fldChar w:fldCharType="begin">
              <w:fldData xml:space="preserve">PEVuZE5vdGU+PENpdGU+PEF1dGhvcj5DYW5jZXJHZW5vbWVBdGxhc05ldHdvcms8L0F1dGhvcj48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=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PEVuZE5vdGU+PENpdGU+PEF1dGhvcj5DYW5jZXJHZW5vbWVBdGxhc05ldHdvcms8L0F1dGhvcj48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=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(CancerGenomeAtlasNetwork, 2012)</w:delText>
          </w:r>
          <w:r w:rsidDel="008A77FB">
            <w:rPr>
              <w:rFonts w:ascii="Arial" w:hAnsi="Arial" w:cs="Arial"/>
              <w:sz w:val="22"/>
              <w:szCs w:val="22"/>
            </w:rPr>
            <w:fldChar w:fldCharType="end"/>
          </w:r>
          <w:r w:rsidDel="008A77FB">
            <w:rPr>
              <w:rFonts w:ascii="Arial" w:hAnsi="Arial" w:cs="Arial"/>
              <w:sz w:val="22"/>
              <w:szCs w:val="22"/>
            </w:rPr>
            <w:delText xml:space="preserve">. Two datasets, Breast Invasive Carcinoma (TCGA, PanCancer Atlas) and Metastatic Breast Cancer (INSERM, PLoS Med 2016) </w:delText>
          </w:r>
          <w:r w:rsidDel="008A77FB">
            <w:rPr>
              <w:rFonts w:ascii="Arial" w:hAnsi="Arial" w:cs="Arial"/>
              <w:sz w:val="22"/>
              <w:szCs w:val="22"/>
            </w:rPr>
            <w:fldChar w:fldCharType="begin">
              <w:fldData xml:space="preserve">PEVuZE5vdGU+PENpdGU+PEF1dGhvcj5MZWZlYnZyZTwvQXV0aG9yPjxZZWFyPjIwMTY8L1llYXI+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PEVuZE5vdGU+PENpdGU+PEF1dGhvcj5MZWZlYnZyZTwvQXV0aG9yPjxZZWFyPjIwMTY8L1llYXI+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(Lefebvre et al., 2016)</w:delText>
          </w:r>
          <w:r w:rsidDel="008A77FB">
            <w:rPr>
              <w:rFonts w:ascii="Arial" w:hAnsi="Arial" w:cs="Arial"/>
              <w:sz w:val="22"/>
              <w:szCs w:val="22"/>
            </w:rPr>
            <w:fldChar w:fldCharType="end"/>
          </w:r>
          <w:r w:rsidDel="008A77FB">
            <w:rPr>
              <w:rFonts w:ascii="Arial" w:hAnsi="Arial" w:cs="Arial"/>
              <w:sz w:val="22"/>
              <w:szCs w:val="22"/>
            </w:rPr>
            <w:delText>, did not show the ER, PR and HER2 status, and were excluded from our study.  In all the datasets, ER and PR status were determined by immunohistochemistry (IHC). Three datasets, Breast Cancer (METABRIC, Nature 2012</w:delText>
          </w:r>
          <w:r w:rsidDel="008A77FB">
            <w:rPr>
              <w:rFonts w:ascii="Arial" w:hAnsi="Arial" w:cs="Arial"/>
              <w:sz w:val="22"/>
              <w:szCs w:val="22"/>
            </w:rPr>
            <w:fldChar w:fldCharType="begin">
              <w:fldData xml:space="preserve">PEVuZE5vdGU+PENpdGU+PEF1dGhvcj5DdXJ0aXM8L0F1dGhvcj48WWVhcj4yMDEyPC9ZZWFyPjxS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==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PEVuZE5vdGU+PENpdGU+PEF1dGhvcj5DdXJ0aXM8L0F1dGhvcj48WWVhcj4yMDEyPC9ZZWFyPjxS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==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(Curtis et al., 2012)</w:delText>
          </w:r>
          <w:r w:rsidDel="008A77FB">
            <w:rPr>
              <w:rFonts w:ascii="Arial" w:hAnsi="Arial" w:cs="Arial"/>
              <w:sz w:val="22"/>
              <w:szCs w:val="22"/>
            </w:rPr>
            <w:fldChar w:fldCharType="end"/>
          </w:r>
          <w:r w:rsidDel="008A77FB">
            <w:rPr>
              <w:rFonts w:ascii="Arial" w:hAnsi="Arial" w:cs="Arial"/>
              <w:sz w:val="22"/>
              <w:szCs w:val="22"/>
            </w:rPr>
            <w:delText xml:space="preserve"> &amp; Nat Commun 2016 </w:delText>
          </w:r>
          <w:r w:rsidDel="008A77FB">
            <w:rPr>
              <w:rFonts w:ascii="Arial" w:hAnsi="Arial" w:cs="Arial"/>
              <w:sz w:val="22"/>
              <w:szCs w:val="22"/>
            </w:rPr>
            <w:fldChar w:fldCharType="begin">
              <w:fldData xml:space="preserve">PEVuZE5vdGU+PENpdGU+PEF1dGhvcj5QZXJlaXJhPC9BdXRob3I+PFllYXI+MjAxNjwvWWVhcj48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PEVuZE5vdGU+PENpdGU+PEF1dGhvcj5QZXJlaXJhPC9BdXRob3I+PFllYXI+MjAxNjwvWWVhcj48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(Pereira et al., 2016)</w:delText>
          </w:r>
          <w:r w:rsidDel="008A77FB">
            <w:rPr>
              <w:rFonts w:ascii="Arial" w:hAnsi="Arial" w:cs="Arial"/>
              <w:sz w:val="22"/>
              <w:szCs w:val="22"/>
            </w:rPr>
            <w:fldChar w:fldCharType="end"/>
          </w:r>
          <w:r w:rsidDel="008A77FB">
            <w:rPr>
              <w:rFonts w:ascii="Arial" w:hAnsi="Arial" w:cs="Arial"/>
              <w:sz w:val="22"/>
              <w:szCs w:val="22"/>
            </w:rPr>
            <w:delText xml:space="preserve">), The Metastatic Breast Cancer Project (Provisional, February 2020), and Breast Invasive Carcinoma (TCGA, Cell 2015) </w:delText>
          </w:r>
          <w:r w:rsidDel="008A77FB">
            <w:rPr>
              <w:rFonts w:ascii="Arial" w:hAnsi="Arial" w:cs="Arial"/>
              <w:sz w:val="22"/>
              <w:szCs w:val="22"/>
            </w:rPr>
            <w:fldChar w:fldCharType="begin">
              <w:fldData xml:space="preserve">PEVuZE5vdGU+PENpdGU+PEF1dGhvcj5DaXJpZWxsbzwvQXV0aG9yPjxZZWFyPjIwMTU8L1llYXI+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=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PEVuZE5vdGU+PENpdGU+PEF1dGhvcj5DaXJpZWxsbzwvQXV0aG9yPjxZZWFyPjIwMTU8L1llYXI+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=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(Ciriello et al., 2015)</w:delText>
          </w:r>
          <w:r w:rsidDel="008A77FB">
            <w:rPr>
              <w:rFonts w:ascii="Arial" w:hAnsi="Arial" w:cs="Arial"/>
              <w:sz w:val="22"/>
              <w:szCs w:val="22"/>
            </w:rPr>
            <w:fldChar w:fldCharType="end"/>
          </w:r>
          <w:r w:rsidDel="008A77FB">
            <w:rPr>
              <w:rFonts w:ascii="Arial" w:hAnsi="Arial" w:cs="Arial"/>
              <w:sz w:val="22"/>
              <w:szCs w:val="22"/>
            </w:rPr>
            <w:delText xml:space="preserve"> assigned the HER2 status by the original researchers.  Two datasets, Breast Invasive Carcinoma (TCGA, Cell 2015) </w:delText>
          </w:r>
          <w:r w:rsidDel="008A77FB">
            <w:rPr>
              <w:rFonts w:ascii="Arial" w:hAnsi="Arial" w:cs="Arial"/>
              <w:sz w:val="22"/>
              <w:szCs w:val="22"/>
            </w:rPr>
            <w:fldChar w:fldCharType="begin">
              <w:fldData xml:space="preserve">PEVuZE5vdGU+PENpdGU+PEF1dGhvcj5DaXJpZWxsbzwvQXV0aG9yPjxZZWFyPjIwMTU8L1llYXI+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=
</w:fldData>
            </w:fldChar>
          </w:r>
          <w:r w:rsidDel="008A77FB">
            <w:rPr>
              <w:rFonts w:ascii="Arial" w:hAnsi="Arial" w:cs="Arial"/>
              <w:sz w:val="22"/>
              <w:szCs w:val="22"/>
            </w:rPr>
            <w:delInstrText xml:space="preserve"> ADDIN EN.CITE </w:delInstrText>
          </w:r>
          <w:r w:rsidDel="008A77FB">
            <w:rPr>
              <w:rFonts w:ascii="Arial" w:hAnsi="Arial" w:cs="Arial"/>
              <w:sz w:val="22"/>
              <w:szCs w:val="22"/>
            </w:rPr>
            <w:fldChar w:fldCharType="begin">
              <w:fldData xml:space="preserve">PEVuZE5vdGU+PENpdGU+PEF1dGhvcj5DaXJpZWxsbzwvQXV0aG9yPjxZZWFyPjIwMTU8L1llYXI+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=
</w:fldData>
            </w:fldChar>
          </w:r>
          <w:r w:rsidDel="008A77FB">
            <w:rPr>
              <w:rFonts w:ascii="Arial" w:hAnsi="Arial" w:cs="Arial"/>
              <w:sz w:val="22"/>
              <w:szCs w:val="22"/>
            </w:rPr>
            <w:delInstrText xml:space="preserve"> ADDIN EN.CITE.DATA </w:delInstrText>
          </w:r>
          <w:r w:rsidDel="008A77FB">
            <w:rPr>
              <w:rFonts w:ascii="Arial" w:hAnsi="Arial" w:cs="Arial"/>
              <w:sz w:val="22"/>
              <w:szCs w:val="22"/>
            </w:rPr>
          </w:r>
          <w:r w:rsidDel="008A77FB">
            <w:rPr>
              <w:rFonts w:ascii="Arial" w:hAnsi="Arial" w:cs="Arial"/>
              <w:sz w:val="22"/>
              <w:szCs w:val="22"/>
            </w:rPr>
            <w:fldChar w:fldCharType="end"/>
          </w:r>
          <w:r w:rsidDel="008A77FB">
            <w:rPr>
              <w:rFonts w:ascii="Arial" w:hAnsi="Arial" w:cs="Arial"/>
              <w:sz w:val="22"/>
              <w:szCs w:val="22"/>
            </w:rPr>
          </w:r>
          <w:r w:rsidDel="008A77FB">
            <w:rPr>
              <w:rFonts w:ascii="Arial" w:hAnsi="Arial" w:cs="Arial"/>
              <w:sz w:val="22"/>
              <w:szCs w:val="22"/>
            </w:rPr>
            <w:fldChar w:fldCharType="separate"/>
          </w:r>
          <w:r w:rsidDel="008A77FB">
            <w:rPr>
              <w:rFonts w:ascii="Arial" w:hAnsi="Arial" w:cs="Arial"/>
              <w:noProof/>
              <w:sz w:val="22"/>
              <w:szCs w:val="22"/>
            </w:rPr>
            <w:delText>(Ciriello et al., 2015)</w:delText>
          </w:r>
          <w:r w:rsidDel="008A77FB">
            <w:rPr>
              <w:rFonts w:ascii="Arial" w:hAnsi="Arial" w:cs="Arial"/>
              <w:sz w:val="22"/>
              <w:szCs w:val="22"/>
            </w:rPr>
            <w:fldChar w:fldCharType="end"/>
          </w:r>
          <w:r w:rsidDel="008A77FB">
            <w:rPr>
              <w:rFonts w:ascii="Arial" w:hAnsi="Arial" w:cs="Arial"/>
              <w:sz w:val="22"/>
              <w:szCs w:val="22"/>
            </w:rPr>
            <w:delText xml:space="preserve"> and Breast Invasive Carcinoma (TCGA, Firehose Legacy) assigned the HER2 status by two standard, IHC and fluorescence in situ hybridization (FISH). In this study, HER2+ status in these two datasets, were determined by IHC.</w:delText>
          </w:r>
        </w:del>
      </w:ins>
    </w:p>
    <w:p w14:paraId="10297059" w14:textId="1C8D805A" w:rsidR="0030461E" w:rsidDel="008A77FB" w:rsidRDefault="0030461E" w:rsidP="005D2B61">
      <w:pPr>
        <w:rPr>
          <w:ins w:id="1983" w:author="fang wentong" w:date="2021-10-11T22:39:00Z"/>
          <w:del w:id="1984" w:author="fang wentong" w:date="2021-10-14T23:28:00Z"/>
          <w:rFonts w:ascii="Arial" w:hAnsi="Arial" w:cs="Arial"/>
          <w:sz w:val="22"/>
          <w:szCs w:val="22"/>
        </w:rPr>
      </w:pPr>
    </w:p>
    <w:p w14:paraId="38DCD4B1" w14:textId="48F27992" w:rsidR="00E410CF" w:rsidDel="008A77FB" w:rsidRDefault="00E410CF" w:rsidP="005D2B61">
      <w:pPr>
        <w:rPr>
          <w:ins w:id="1985" w:author="fang wentong" w:date="2021-10-11T22:39:00Z"/>
          <w:del w:id="1986" w:author="fang wentong" w:date="2021-10-14T23:24:00Z"/>
          <w:rFonts w:ascii="Arial" w:eastAsia="Arial" w:hAnsi="Arial" w:cs="Arial"/>
          <w:color w:val="FF0000"/>
          <w:sz w:val="22"/>
          <w:szCs w:val="22"/>
          <w:lang w:eastAsia="zh-CN"/>
        </w:rPr>
      </w:pPr>
      <w:ins w:id="1987" w:author="fang wentong" w:date="2021-10-11T22:39:00Z">
        <w:del w:id="1988" w:author="fang wentong" w:date="2021-10-14T23:24:00Z">
          <w:r w:rsidDel="008A77FB">
            <w:rPr>
              <w:rFonts w:ascii="Arial" w:eastAsia="Arial" w:hAnsi="Arial" w:cs="Arial"/>
              <w:b/>
              <w:sz w:val="22"/>
              <w:szCs w:val="22"/>
            </w:rPr>
            <w:delText>Virus Production and Infection.</w:delText>
          </w:r>
          <w:r w:rsidDel="008A77FB">
            <w:rPr>
              <w:rFonts w:ascii="Arial" w:eastAsia="Arial" w:hAnsi="Arial" w:cs="Arial"/>
              <w:sz w:val="22"/>
              <w:szCs w:val="22"/>
            </w:rPr>
            <w:delText xml:space="preserve"> 293T packaging cell lines were used for lentiviral amplification. Lentiviral infection was carried out as previously described </w:delText>
          </w:r>
          <w:r w:rsidDel="008A77FB">
            <w:rPr>
              <w:rFonts w:ascii="Arial" w:eastAsia="Arial" w:hAnsi="Arial" w:cs="Arial"/>
              <w:sz w:val="22"/>
              <w:szCs w:val="22"/>
            </w:rPr>
            <w:fldChar w:fldCharType="begin">
              <w:fldData xml:space="preserve">PEVuZE5vdGU+PENpdGU+PEF1dGhvcj5aaGFuZzwvQXV0aG9yPjxZZWFyPjIwMTg8L1llYXI+PFJl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</w:fldData>
            </w:fldChar>
          </w:r>
          <w:r w:rsidDel="008A77FB">
            <w:rPr>
              <w:rFonts w:ascii="Arial" w:eastAsia="Arial" w:hAnsi="Arial" w:cs="Arial"/>
              <w:sz w:val="22"/>
              <w:szCs w:val="22"/>
            </w:rPr>
            <w:delInstrText xml:space="preserve"> ADDIN EN.CITE </w:delInstrText>
          </w:r>
          <w:r w:rsidDel="008A77FB">
            <w:rPr>
              <w:rFonts w:ascii="Arial" w:eastAsia="Arial" w:hAnsi="Arial" w:cs="Arial"/>
              <w:sz w:val="22"/>
              <w:szCs w:val="22"/>
            </w:rPr>
            <w:fldChar w:fldCharType="begin">
              <w:fldData xml:space="preserve">PEVuZE5vdGU+PENpdGU+PEF1dGhvcj5aaGFuZzwvQXV0aG9yPjxZZWFyPjIwMTg8L1llYXI+PFJl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</w:fldData>
            </w:fldChar>
          </w:r>
          <w:r w:rsidDel="008A77FB">
            <w:rPr>
              <w:rFonts w:ascii="Arial" w:eastAsia="Arial" w:hAnsi="Arial" w:cs="Arial"/>
              <w:sz w:val="22"/>
              <w:szCs w:val="22"/>
            </w:rPr>
            <w:delInstrText xml:space="preserve"> ADDIN EN.CITE.DATA </w:delInstrText>
          </w:r>
          <w:r w:rsidDel="008A77FB">
            <w:rPr>
              <w:rFonts w:ascii="Arial" w:eastAsia="Arial" w:hAnsi="Arial" w:cs="Arial"/>
              <w:sz w:val="22"/>
              <w:szCs w:val="22"/>
            </w:rPr>
          </w:r>
          <w:r w:rsidDel="008A77FB">
            <w:rPr>
              <w:rFonts w:ascii="Arial" w:eastAsia="Arial" w:hAnsi="Arial" w:cs="Arial"/>
              <w:sz w:val="22"/>
              <w:szCs w:val="22"/>
            </w:rPr>
            <w:fldChar w:fldCharType="end"/>
          </w:r>
          <w:r w:rsidDel="008A77FB">
            <w:rPr>
              <w:rFonts w:ascii="Arial" w:eastAsia="Arial" w:hAnsi="Arial" w:cs="Arial"/>
              <w:sz w:val="22"/>
              <w:szCs w:val="22"/>
            </w:rPr>
          </w:r>
          <w:r w:rsidDel="008A77FB">
            <w:rPr>
              <w:rFonts w:ascii="Arial" w:eastAsia="Arial" w:hAnsi="Arial" w:cs="Arial"/>
              <w:sz w:val="22"/>
              <w:szCs w:val="22"/>
            </w:rPr>
            <w:fldChar w:fldCharType="separate"/>
          </w:r>
          <w:r w:rsidDel="008A77FB">
            <w:rPr>
              <w:rFonts w:ascii="Arial" w:eastAsia="Arial" w:hAnsi="Arial" w:cs="Arial"/>
              <w:noProof/>
              <w:sz w:val="22"/>
              <w:szCs w:val="22"/>
            </w:rPr>
            <w:delText>(Zhang et al., 2018)</w:delText>
          </w:r>
          <w:r w:rsidDel="008A77FB">
            <w:rPr>
              <w:rFonts w:ascii="Arial" w:eastAsia="Arial" w:hAnsi="Arial" w:cs="Arial"/>
              <w:sz w:val="22"/>
              <w:szCs w:val="22"/>
            </w:rPr>
            <w:fldChar w:fldCharType="end"/>
          </w:r>
          <w:r w:rsidDel="008A77FB">
            <w:rPr>
              <w:rFonts w:ascii="Arial" w:eastAsia="Arial" w:hAnsi="Arial" w:cs="Arial"/>
              <w:sz w:val="22"/>
              <w:szCs w:val="22"/>
            </w:rPr>
            <w:delText xml:space="preserve">. Briefly, viruses were collected at 48 h and 72 h post-transfection. After passing through 0.45-µm filters, viruses were </w:delText>
          </w:r>
          <w:r w:rsidRPr="00472577" w:rsidDel="008A77FB">
            <w:rPr>
              <w:rFonts w:ascii="Arial" w:eastAsia="Arial" w:hAnsi="Arial" w:cs="Arial"/>
              <w:sz w:val="22"/>
              <w:szCs w:val="22"/>
            </w:rPr>
            <w:delText>used to infect target cells in the presence of 8 µg/mL polybrene. Subsequently, target cell lines underwent appropriate antibiotic selection.</w:delText>
          </w:r>
          <w:r w:rsidRPr="00472577" w:rsidDel="008A77FB">
            <w:rPr>
              <w:rFonts w:ascii="Arial" w:eastAsia="Arial" w:hAnsi="Arial" w:cs="Arial"/>
              <w:sz w:val="22"/>
              <w:szCs w:val="22"/>
              <w:lang w:eastAsia="zh-CN"/>
            </w:rPr>
            <w:delText xml:space="preserve"> </w:delText>
          </w:r>
          <w:r w:rsidRPr="00472577" w:rsidDel="008A77FB">
            <w:rPr>
              <w:rFonts w:ascii="Arial" w:hAnsi="Arial" w:cs="Arial"/>
              <w:sz w:val="22"/>
              <w:szCs w:val="22"/>
              <w:shd w:val="clear" w:color="auto" w:fill="FFFFFF"/>
              <w:rPrChange w:id="1989" w:author="Chengheng Liao" w:date="2021-10-12T14:35:00Z">
                <w:rPr>
                  <w:rFonts w:ascii="Arial" w:hAnsi="Arial" w:cs="Arial"/>
                  <w:color w:val="FF0000"/>
                  <w:sz w:val="22"/>
                  <w:szCs w:val="22"/>
                  <w:shd w:val="clear" w:color="auto" w:fill="FFFFFF"/>
                </w:rPr>
              </w:rPrChange>
            </w:rPr>
            <w:delText>MDA-MB-231</w:delText>
          </w:r>
          <w:r w:rsidRPr="00472577" w:rsidDel="008A77FB">
            <w:rPr>
              <w:rFonts w:ascii="Arial" w:hAnsi="Arial" w:cs="Arial"/>
              <w:sz w:val="22"/>
              <w:szCs w:val="22"/>
              <w:shd w:val="clear" w:color="auto" w:fill="FFFFFF"/>
              <w:lang w:eastAsia="zh-CN"/>
              <w:rPrChange w:id="1990" w:author="Chengheng Liao" w:date="2021-10-12T14:35:00Z">
                <w:rPr>
                  <w:rFonts w:ascii="Arial" w:hAnsi="Arial" w:cs="Arial"/>
                  <w:color w:val="FF0000"/>
                  <w:sz w:val="22"/>
                  <w:szCs w:val="22"/>
                  <w:shd w:val="clear" w:color="auto" w:fill="FFFFFF"/>
                  <w:lang w:eastAsia="zh-CN"/>
                </w:rPr>
              </w:rPrChange>
            </w:rPr>
            <w:delText>/468</w:delText>
          </w:r>
          <w:r w:rsidRPr="00472577" w:rsidDel="008A77FB">
            <w:rPr>
              <w:rFonts w:ascii="Arial" w:hAnsi="Arial" w:cs="Arial"/>
              <w:sz w:val="22"/>
              <w:szCs w:val="22"/>
              <w:shd w:val="clear" w:color="auto" w:fill="FFFFFF"/>
              <w:rPrChange w:id="1991" w:author="Chengheng Liao" w:date="2021-10-12T14:35:00Z">
                <w:rPr>
                  <w:rFonts w:ascii="Arial" w:hAnsi="Arial" w:cs="Arial"/>
                  <w:color w:val="FF0000"/>
                  <w:sz w:val="22"/>
                  <w:szCs w:val="22"/>
                  <w:shd w:val="clear" w:color="auto" w:fill="FFFFFF"/>
                </w:rPr>
              </w:rPrChange>
            </w:rPr>
            <w:delText xml:space="preserve"> cells infected with lentivirus encoding shRNA</w:delText>
          </w:r>
          <w:r w:rsidRPr="00472577" w:rsidDel="008A77FB">
            <w:rPr>
              <w:rFonts w:ascii="Arial" w:hAnsi="Arial" w:cs="Arial"/>
              <w:sz w:val="22"/>
              <w:szCs w:val="22"/>
              <w:shd w:val="clear" w:color="auto" w:fill="FFFFFF"/>
              <w:lang w:eastAsia="zh-CN"/>
              <w:rPrChange w:id="1992" w:author="Chengheng Liao" w:date="2021-10-12T14:35:00Z">
                <w:rPr>
                  <w:rFonts w:ascii="Arial" w:hAnsi="Arial" w:cs="Arial"/>
                  <w:color w:val="FF0000"/>
                  <w:sz w:val="22"/>
                  <w:szCs w:val="22"/>
                  <w:shd w:val="clear" w:color="auto" w:fill="FFFFFF"/>
                  <w:lang w:eastAsia="zh-CN"/>
                </w:rPr>
              </w:rPrChange>
            </w:rPr>
            <w:delText xml:space="preserve"> or </w:delText>
          </w:r>
          <w:r w:rsidRPr="00472577" w:rsidDel="008A77FB">
            <w:rPr>
              <w:rFonts w:ascii="Arial" w:hAnsi="Arial" w:cs="Arial"/>
              <w:sz w:val="22"/>
              <w:szCs w:val="22"/>
              <w:shd w:val="clear" w:color="auto" w:fill="FFFFFF"/>
              <w:rPrChange w:id="1993" w:author="Chengheng Liao" w:date="2021-10-12T14:35:00Z">
                <w:rPr>
                  <w:rFonts w:ascii="Arial" w:hAnsi="Arial" w:cs="Arial"/>
                  <w:color w:val="FF0000"/>
                  <w:sz w:val="22"/>
                  <w:szCs w:val="22"/>
                  <w:shd w:val="clear" w:color="auto" w:fill="FFFFFF"/>
                </w:rPr>
              </w:rPrChange>
            </w:rPr>
            <w:delText xml:space="preserve">sgRNA </w:delText>
          </w:r>
          <w:r w:rsidRPr="00472577" w:rsidDel="008A77FB">
            <w:rPr>
              <w:rFonts w:ascii="Arial" w:hAnsi="Arial" w:cs="Arial"/>
              <w:sz w:val="22"/>
              <w:szCs w:val="22"/>
              <w:shd w:val="clear" w:color="auto" w:fill="FFFFFF"/>
              <w:lang w:eastAsia="zh-CN"/>
              <w:rPrChange w:id="1994" w:author="Chengheng Liao" w:date="2021-10-12T14:35:00Z">
                <w:rPr>
                  <w:rFonts w:ascii="Arial" w:hAnsi="Arial" w:cs="Arial"/>
                  <w:color w:val="FF0000"/>
                  <w:sz w:val="22"/>
                  <w:szCs w:val="22"/>
                  <w:shd w:val="clear" w:color="auto" w:fill="FFFFFF"/>
                  <w:lang w:eastAsia="zh-CN"/>
                </w:rPr>
              </w:rPrChange>
            </w:rPr>
            <w:delText xml:space="preserve">were </w:delText>
          </w:r>
          <w:r w:rsidRPr="00472577" w:rsidDel="008A77FB">
            <w:rPr>
              <w:rFonts w:ascii="Arial" w:hAnsi="Arial" w:cs="Arial"/>
              <w:sz w:val="22"/>
              <w:szCs w:val="22"/>
              <w:shd w:val="clear" w:color="auto" w:fill="FFFFFF"/>
              <w:rPrChange w:id="1995" w:author="Chengheng Liao" w:date="2021-10-12T14:35:00Z">
                <w:rPr>
                  <w:rFonts w:ascii="Arial" w:hAnsi="Arial" w:cs="Arial"/>
                  <w:color w:val="FF0000"/>
                  <w:sz w:val="22"/>
                  <w:szCs w:val="22"/>
                  <w:shd w:val="clear" w:color="auto" w:fill="FFFFFF"/>
                </w:rPr>
              </w:rPrChange>
            </w:rPr>
            <w:delText xml:space="preserve">selected by </w:delText>
          </w:r>
          <w:r w:rsidRPr="00472577" w:rsidDel="008A77FB">
            <w:rPr>
              <w:rFonts w:ascii="Arial" w:hAnsi="Arial" w:cs="Arial"/>
              <w:sz w:val="22"/>
              <w:szCs w:val="22"/>
              <w:shd w:val="clear" w:color="auto" w:fill="FFFFFF"/>
              <w:lang w:eastAsia="zh-CN"/>
              <w:rPrChange w:id="1996" w:author="Chengheng Liao" w:date="2021-10-12T14:35:00Z">
                <w:rPr>
                  <w:rFonts w:ascii="Arial" w:hAnsi="Arial" w:cs="Arial"/>
                  <w:color w:val="FF0000"/>
                  <w:sz w:val="22"/>
                  <w:szCs w:val="22"/>
                  <w:shd w:val="clear" w:color="auto" w:fill="FFFFFF"/>
                  <w:lang w:eastAsia="zh-CN"/>
                </w:rPr>
              </w:rPrChange>
            </w:rPr>
            <w:delText>pu</w:delText>
          </w:r>
          <w:r w:rsidRPr="00472577" w:rsidDel="008A77FB">
            <w:rPr>
              <w:rFonts w:ascii="Arial" w:hAnsi="Arial" w:cs="Arial"/>
              <w:sz w:val="22"/>
              <w:szCs w:val="22"/>
              <w:shd w:val="clear" w:color="auto" w:fill="FFFFFF"/>
              <w:rPrChange w:id="1997" w:author="Chengheng Liao" w:date="2021-10-12T14:35:00Z">
                <w:rPr>
                  <w:rFonts w:ascii="Arial" w:hAnsi="Arial" w:cs="Arial"/>
                  <w:color w:val="FF0000"/>
                  <w:sz w:val="22"/>
                  <w:szCs w:val="22"/>
                  <w:shd w:val="clear" w:color="auto" w:fill="FFFFFF"/>
                </w:rPr>
              </w:rPrChange>
            </w:rPr>
            <w:delText>romycin (</w:delText>
          </w:r>
          <w:r w:rsidRPr="00472577" w:rsidDel="008A77FB">
            <w:rPr>
              <w:rFonts w:ascii="Arial" w:hAnsi="Arial" w:cs="Arial"/>
              <w:sz w:val="22"/>
              <w:szCs w:val="22"/>
              <w:shd w:val="clear" w:color="auto" w:fill="FFFFFF"/>
              <w:lang w:eastAsia="zh-CN"/>
              <w:rPrChange w:id="1998" w:author="Chengheng Liao" w:date="2021-10-12T14:35:00Z">
                <w:rPr>
                  <w:rFonts w:ascii="Arial" w:hAnsi="Arial" w:cs="Arial"/>
                  <w:color w:val="FF0000"/>
                  <w:sz w:val="22"/>
                  <w:szCs w:val="22"/>
                  <w:shd w:val="clear" w:color="auto" w:fill="FFFFFF"/>
                  <w:lang w:eastAsia="zh-CN"/>
                </w:rPr>
              </w:rPrChange>
            </w:rPr>
            <w:delText xml:space="preserve">1 </w:delText>
          </w:r>
          <w:r w:rsidRPr="00472577" w:rsidDel="008A77FB">
            <w:rPr>
              <w:rFonts w:ascii="Arial" w:hAnsi="Arial" w:cs="Arial"/>
              <w:sz w:val="22"/>
              <w:szCs w:val="22"/>
              <w:shd w:val="clear" w:color="auto" w:fill="FFFFFF"/>
              <w:rPrChange w:id="1999" w:author="Chengheng Liao" w:date="2021-10-12T14:35:00Z">
                <w:rPr>
                  <w:rFonts w:ascii="Arial" w:hAnsi="Arial" w:cs="Arial"/>
                  <w:color w:val="FF0000"/>
                  <w:sz w:val="22"/>
                  <w:szCs w:val="22"/>
                  <w:shd w:val="clear" w:color="auto" w:fill="FFFFFF"/>
                </w:rPr>
              </w:rPrChange>
            </w:rPr>
            <w:sym w:font="Symbol" w:char="F06D"/>
          </w:r>
          <w:r w:rsidRPr="00472577" w:rsidDel="008A77FB">
            <w:rPr>
              <w:rFonts w:ascii="Arial" w:hAnsi="Arial" w:cs="Arial"/>
              <w:sz w:val="22"/>
              <w:szCs w:val="22"/>
              <w:shd w:val="clear" w:color="auto" w:fill="FFFFFF"/>
              <w:rPrChange w:id="2000" w:author="Chengheng Liao" w:date="2021-10-12T14:35:00Z">
                <w:rPr>
                  <w:rFonts w:ascii="Arial" w:hAnsi="Arial" w:cs="Arial"/>
                  <w:color w:val="FF0000"/>
                  <w:sz w:val="22"/>
                  <w:szCs w:val="22"/>
                  <w:shd w:val="clear" w:color="auto" w:fill="FFFFFF"/>
                </w:rPr>
              </w:rPrChange>
            </w:rPr>
            <w:delText xml:space="preserve">g/ml) for </w:delText>
          </w:r>
          <w:r w:rsidRPr="00472577" w:rsidDel="008A77FB">
            <w:rPr>
              <w:rFonts w:ascii="Arial" w:hAnsi="Arial" w:cs="Arial"/>
              <w:sz w:val="22"/>
              <w:szCs w:val="22"/>
              <w:shd w:val="clear" w:color="auto" w:fill="FFFFFF"/>
              <w:lang w:eastAsia="zh-CN"/>
              <w:rPrChange w:id="2001" w:author="Chengheng Liao" w:date="2021-10-12T14:35:00Z">
                <w:rPr>
                  <w:rFonts w:ascii="Arial" w:hAnsi="Arial" w:cs="Arial"/>
                  <w:color w:val="FF0000"/>
                  <w:sz w:val="22"/>
                  <w:szCs w:val="22"/>
                  <w:shd w:val="clear" w:color="auto" w:fill="FFFFFF"/>
                  <w:lang w:eastAsia="zh-CN"/>
                </w:rPr>
              </w:rPrChange>
            </w:rPr>
            <w:delText>48</w:delText>
          </w:r>
          <w:r w:rsidRPr="00472577" w:rsidDel="008A77FB">
            <w:rPr>
              <w:rFonts w:ascii="Arial" w:hAnsi="Arial" w:cs="Arial"/>
              <w:sz w:val="22"/>
              <w:szCs w:val="22"/>
              <w:shd w:val="clear" w:color="auto" w:fill="FFFFFF"/>
              <w:rPrChange w:id="2002" w:author="Chengheng Liao" w:date="2021-10-12T14:35:00Z">
                <w:rPr>
                  <w:rFonts w:ascii="Arial" w:hAnsi="Arial" w:cs="Arial"/>
                  <w:color w:val="FF0000"/>
                  <w:sz w:val="22"/>
                  <w:szCs w:val="22"/>
                  <w:shd w:val="clear" w:color="auto" w:fill="FFFFFF"/>
                </w:rPr>
              </w:rPrChange>
            </w:rPr>
            <w:delText>h.</w:delText>
          </w:r>
          <w:r w:rsidRPr="00472577" w:rsidDel="008A77FB">
            <w:rPr>
              <w:rFonts w:ascii="Arial" w:hAnsi="Arial" w:cs="Arial"/>
              <w:sz w:val="22"/>
              <w:szCs w:val="22"/>
              <w:shd w:val="clear" w:color="auto" w:fill="FFFFFF"/>
              <w:lang w:eastAsia="zh-CN"/>
              <w:rPrChange w:id="2003" w:author="Chengheng Liao" w:date="2021-10-12T14:35:00Z">
                <w:rPr>
                  <w:rFonts w:ascii="Arial" w:hAnsi="Arial" w:cs="Arial"/>
                  <w:color w:val="FF0000"/>
                  <w:sz w:val="22"/>
                  <w:szCs w:val="22"/>
                  <w:shd w:val="clear" w:color="auto" w:fill="FFFFFF"/>
                  <w:lang w:eastAsia="zh-CN"/>
                </w:rPr>
              </w:rPrChange>
            </w:rPr>
            <w:delText xml:space="preserve"> </w:delText>
          </w:r>
          <w:r w:rsidRPr="00472577" w:rsidDel="008A77FB">
            <w:rPr>
              <w:rFonts w:ascii="Arial" w:hAnsi="Arial" w:cs="Arial"/>
              <w:sz w:val="22"/>
              <w:szCs w:val="22"/>
              <w:shd w:val="clear" w:color="auto" w:fill="FFFFFF"/>
              <w:rPrChange w:id="2004" w:author="Chengheng Liao" w:date="2021-10-12T14:35:00Z">
                <w:rPr>
                  <w:rFonts w:ascii="Arial" w:hAnsi="Arial" w:cs="Arial"/>
                  <w:color w:val="FF0000"/>
                  <w:sz w:val="22"/>
                  <w:szCs w:val="22"/>
                  <w:shd w:val="clear" w:color="auto" w:fill="FFFFFF"/>
                </w:rPr>
              </w:rPrChange>
            </w:rPr>
            <w:delText>MDA-MB-231</w:delText>
          </w:r>
          <w:r w:rsidRPr="00472577" w:rsidDel="008A77FB">
            <w:rPr>
              <w:rFonts w:ascii="Arial" w:hAnsi="Arial" w:cs="Arial"/>
              <w:sz w:val="22"/>
              <w:szCs w:val="22"/>
              <w:shd w:val="clear" w:color="auto" w:fill="FFFFFF"/>
              <w:lang w:eastAsia="zh-CN"/>
              <w:rPrChange w:id="2005" w:author="Chengheng Liao" w:date="2021-10-12T14:35:00Z">
                <w:rPr>
                  <w:rFonts w:ascii="Arial" w:hAnsi="Arial" w:cs="Arial"/>
                  <w:color w:val="FF0000"/>
                  <w:sz w:val="22"/>
                  <w:szCs w:val="22"/>
                  <w:shd w:val="clear" w:color="auto" w:fill="FFFFFF"/>
                  <w:lang w:eastAsia="zh-CN"/>
                </w:rPr>
              </w:rPrChange>
            </w:rPr>
            <w:delText>/468</w:delText>
          </w:r>
          <w:r w:rsidRPr="00472577" w:rsidDel="008A77FB">
            <w:rPr>
              <w:rFonts w:ascii="Arial" w:hAnsi="Arial" w:cs="Arial"/>
              <w:sz w:val="22"/>
              <w:szCs w:val="22"/>
              <w:shd w:val="clear" w:color="auto" w:fill="FFFFFF"/>
              <w:rPrChange w:id="2006" w:author="Chengheng Liao" w:date="2021-10-12T14:35:00Z">
                <w:rPr>
                  <w:rFonts w:ascii="Arial" w:hAnsi="Arial" w:cs="Arial"/>
                  <w:color w:val="FF0000"/>
                  <w:sz w:val="22"/>
                  <w:szCs w:val="22"/>
                  <w:shd w:val="clear" w:color="auto" w:fill="FFFFFF"/>
                </w:rPr>
              </w:rPrChange>
            </w:rPr>
            <w:delText xml:space="preserve"> cells infected with lentivirus encoding Z</w:delText>
          </w:r>
          <w:r w:rsidRPr="00472577" w:rsidDel="008A77FB">
            <w:rPr>
              <w:rFonts w:ascii="Arial" w:hAnsi="Arial" w:cs="Arial"/>
              <w:sz w:val="22"/>
              <w:szCs w:val="22"/>
              <w:shd w:val="clear" w:color="auto" w:fill="FFFFFF"/>
              <w:lang w:eastAsia="zh-CN"/>
              <w:rPrChange w:id="2007" w:author="Chengheng Liao" w:date="2021-10-12T14:35:00Z">
                <w:rPr>
                  <w:rFonts w:ascii="Arial" w:hAnsi="Arial" w:cs="Arial"/>
                  <w:color w:val="FF0000"/>
                  <w:sz w:val="22"/>
                  <w:szCs w:val="22"/>
                  <w:shd w:val="clear" w:color="auto" w:fill="FFFFFF"/>
                  <w:lang w:eastAsia="zh-CN"/>
                </w:rPr>
              </w:rPrChange>
            </w:rPr>
            <w:delText>HX2 wild type or mutation</w:delText>
          </w:r>
          <w:r w:rsidRPr="00472577" w:rsidDel="008A77FB">
            <w:rPr>
              <w:rFonts w:ascii="Arial" w:hAnsi="Arial" w:cs="Arial"/>
              <w:sz w:val="22"/>
              <w:szCs w:val="22"/>
              <w:shd w:val="clear" w:color="auto" w:fill="FFFFFF"/>
              <w:rPrChange w:id="2008" w:author="Chengheng Liao" w:date="2021-10-12T14:35:00Z">
                <w:rPr>
                  <w:rFonts w:ascii="Arial" w:hAnsi="Arial" w:cs="Arial"/>
                  <w:color w:val="FF0000"/>
                  <w:sz w:val="22"/>
                  <w:szCs w:val="22"/>
                  <w:shd w:val="clear" w:color="auto" w:fill="FFFFFF"/>
                </w:rPr>
              </w:rPrChange>
            </w:rPr>
            <w:delText xml:space="preserve"> </w:delText>
          </w:r>
          <w:r w:rsidRPr="00472577" w:rsidDel="008A77FB">
            <w:rPr>
              <w:rFonts w:ascii="Arial" w:hAnsi="Arial" w:cs="Arial"/>
              <w:sz w:val="22"/>
              <w:szCs w:val="22"/>
              <w:shd w:val="clear" w:color="auto" w:fill="FFFFFF"/>
              <w:lang w:eastAsia="zh-CN"/>
              <w:rPrChange w:id="2009" w:author="Chengheng Liao" w:date="2021-10-12T14:35:00Z">
                <w:rPr>
                  <w:rFonts w:ascii="Arial" w:hAnsi="Arial" w:cs="Arial"/>
                  <w:color w:val="FF0000"/>
                  <w:sz w:val="22"/>
                  <w:szCs w:val="22"/>
                  <w:shd w:val="clear" w:color="auto" w:fill="FFFFFF"/>
                  <w:lang w:eastAsia="zh-CN"/>
                </w:rPr>
              </w:rPrChange>
            </w:rPr>
            <w:delText xml:space="preserve">were </w:delText>
          </w:r>
          <w:r w:rsidRPr="00472577" w:rsidDel="008A77FB">
            <w:rPr>
              <w:rFonts w:ascii="Arial" w:hAnsi="Arial" w:cs="Arial"/>
              <w:sz w:val="22"/>
              <w:szCs w:val="22"/>
              <w:shd w:val="clear" w:color="auto" w:fill="FFFFFF"/>
              <w:rPrChange w:id="2010" w:author="Chengheng Liao" w:date="2021-10-12T14:35:00Z">
                <w:rPr>
                  <w:rFonts w:ascii="Arial" w:hAnsi="Arial" w:cs="Arial"/>
                  <w:color w:val="FF0000"/>
                  <w:sz w:val="22"/>
                  <w:szCs w:val="22"/>
                  <w:shd w:val="clear" w:color="auto" w:fill="FFFFFF"/>
                </w:rPr>
              </w:rPrChange>
            </w:rPr>
            <w:delText xml:space="preserve">selected by </w:delText>
          </w:r>
          <w:r w:rsidRPr="00472577" w:rsidDel="008A77FB">
            <w:rPr>
              <w:rFonts w:ascii="Arial" w:hAnsi="Arial" w:cs="Arial"/>
              <w:sz w:val="22"/>
              <w:szCs w:val="22"/>
              <w:shd w:val="clear" w:color="auto" w:fill="FFFFFF"/>
              <w:lang w:eastAsia="zh-CN"/>
              <w:rPrChange w:id="2011" w:author="Chengheng Liao" w:date="2021-10-12T14:35:00Z">
                <w:rPr>
                  <w:rFonts w:ascii="Arial" w:hAnsi="Arial" w:cs="Arial"/>
                  <w:color w:val="FF0000"/>
                  <w:sz w:val="22"/>
                  <w:szCs w:val="22"/>
                  <w:shd w:val="clear" w:color="auto" w:fill="FFFFFF"/>
                  <w:lang w:eastAsia="zh-CN"/>
                </w:rPr>
              </w:rPrChange>
            </w:rPr>
            <w:delText>hyg</w:delText>
          </w:r>
          <w:r w:rsidRPr="00472577" w:rsidDel="008A77FB">
            <w:rPr>
              <w:rFonts w:ascii="Arial" w:hAnsi="Arial" w:cs="Arial"/>
              <w:sz w:val="22"/>
              <w:szCs w:val="22"/>
              <w:shd w:val="clear" w:color="auto" w:fill="FFFFFF"/>
              <w:rPrChange w:id="2012" w:author="Chengheng Liao" w:date="2021-10-12T14:35:00Z">
                <w:rPr>
                  <w:rFonts w:ascii="Arial" w:hAnsi="Arial" w:cs="Arial"/>
                  <w:color w:val="FF0000"/>
                  <w:sz w:val="22"/>
                  <w:szCs w:val="22"/>
                  <w:shd w:val="clear" w:color="auto" w:fill="FFFFFF"/>
                </w:rPr>
              </w:rPrChange>
            </w:rPr>
            <w:delText>romycin (</w:delText>
          </w:r>
          <w:r w:rsidRPr="00472577" w:rsidDel="008A77FB">
            <w:rPr>
              <w:rFonts w:ascii="Arial" w:hAnsi="Arial" w:cs="Arial"/>
              <w:sz w:val="22"/>
              <w:szCs w:val="22"/>
              <w:shd w:val="clear" w:color="auto" w:fill="FFFFFF"/>
              <w:lang w:eastAsia="zh-CN"/>
              <w:rPrChange w:id="2013" w:author="Chengheng Liao" w:date="2021-10-12T14:35:00Z">
                <w:rPr>
                  <w:rFonts w:ascii="Arial" w:hAnsi="Arial" w:cs="Arial"/>
                  <w:color w:val="FF0000"/>
                  <w:sz w:val="22"/>
                  <w:szCs w:val="22"/>
                  <w:shd w:val="clear" w:color="auto" w:fill="FFFFFF"/>
                  <w:lang w:eastAsia="zh-CN"/>
                </w:rPr>
              </w:rPrChange>
            </w:rPr>
            <w:delText xml:space="preserve">50 </w:delText>
          </w:r>
          <w:r w:rsidRPr="00472577" w:rsidDel="008A77FB">
            <w:rPr>
              <w:rFonts w:ascii="Arial" w:hAnsi="Arial" w:cs="Arial"/>
              <w:sz w:val="22"/>
              <w:szCs w:val="22"/>
              <w:shd w:val="clear" w:color="auto" w:fill="FFFFFF"/>
              <w:lang w:eastAsia="zh-CN"/>
              <w:rPrChange w:id="2014" w:author="Chengheng Liao" w:date="2021-10-12T14:35:00Z">
                <w:rPr>
                  <w:rFonts w:ascii="Arial" w:hAnsi="Arial" w:cs="Arial"/>
                  <w:color w:val="FF0000"/>
                  <w:sz w:val="22"/>
                  <w:szCs w:val="22"/>
                  <w:shd w:val="clear" w:color="auto" w:fill="FFFFFF"/>
                  <w:lang w:eastAsia="zh-CN"/>
                </w:rPr>
              </w:rPrChange>
            </w:rPr>
            <w:sym w:font="Symbol" w:char="F06D"/>
          </w:r>
          <w:r w:rsidRPr="00472577" w:rsidDel="008A77FB">
            <w:rPr>
              <w:rFonts w:ascii="Arial" w:hAnsi="Arial" w:cs="Arial"/>
              <w:sz w:val="22"/>
              <w:szCs w:val="22"/>
              <w:shd w:val="clear" w:color="auto" w:fill="FFFFFF"/>
              <w:rPrChange w:id="2015" w:author="Chengheng Liao" w:date="2021-10-12T14:35:00Z">
                <w:rPr>
                  <w:rFonts w:ascii="Arial" w:hAnsi="Arial" w:cs="Arial"/>
                  <w:color w:val="FF0000"/>
                  <w:sz w:val="22"/>
                  <w:szCs w:val="22"/>
                  <w:shd w:val="clear" w:color="auto" w:fill="FFFFFF"/>
                </w:rPr>
              </w:rPrChange>
            </w:rPr>
            <w:delText>g/ml) for 72h.</w:delText>
          </w:r>
        </w:del>
      </w:ins>
    </w:p>
    <w:p w14:paraId="19911B3B" w14:textId="192E9F82" w:rsidR="00E410CF" w:rsidDel="008A77FB" w:rsidRDefault="00E410CF" w:rsidP="005D2B61">
      <w:pPr>
        <w:rPr>
          <w:ins w:id="2016" w:author="fang wentong" w:date="2021-10-11T22:37:00Z"/>
          <w:del w:id="2017" w:author="fang wentong" w:date="2021-10-14T23:24:00Z"/>
          <w:rFonts w:ascii="Arial" w:hAnsi="Arial" w:cs="Arial"/>
          <w:sz w:val="22"/>
          <w:szCs w:val="22"/>
        </w:rPr>
      </w:pPr>
    </w:p>
    <w:p w14:paraId="02F8BDF0" w14:textId="65D840CC" w:rsidR="0030461E" w:rsidDel="008A77FB" w:rsidRDefault="0030461E" w:rsidP="005D2B61">
      <w:pPr>
        <w:rPr>
          <w:del w:id="2018" w:author="fang wentong" w:date="2021-10-14T23:24:00Z"/>
          <w:rFonts w:ascii="Arial" w:eastAsia="Arial" w:hAnsi="Arial" w:cs="Arial"/>
          <w:sz w:val="22"/>
          <w:szCs w:val="22"/>
        </w:rPr>
      </w:pPr>
      <w:ins w:id="2019" w:author="fang wentong" w:date="2021-10-11T22:37:00Z">
        <w:del w:id="2020" w:author="fang wentong" w:date="2021-10-14T23:24:00Z">
          <w:r w:rsidDel="008A77FB">
            <w:rPr>
              <w:rFonts w:ascii="Arial" w:eastAsia="Arial" w:hAnsi="Arial" w:cs="Arial"/>
              <w:b/>
              <w:sz w:val="22"/>
              <w:szCs w:val="22"/>
            </w:rPr>
            <w:delText>Immunoblotting and Immunoprecipitation Experiments.</w:delText>
          </w:r>
          <w:r w:rsidDel="008A77FB">
            <w:rPr>
              <w:rFonts w:ascii="Arial" w:eastAsia="Arial" w:hAnsi="Arial" w:cs="Arial"/>
              <w:sz w:val="22"/>
              <w:szCs w:val="22"/>
            </w:rPr>
            <w:delText xml:space="preserve"> EBC buffer (50mM Tris-HCl pH8.0, 120 mM NaCl, 0.5% NP40, 0.1 mM EDTA and 10% glycerol) supplemented with complete protease inhibitor and phosphoSTOP tablets (Roche Applied Bioscience) was used to harvest whole cell lysates at 4°C. Cell lysate concentrations were measured by Protein assay dye (Bio Rad). An equal amount of cell lysates was resolved by SDS-PAGE. For immunoprecipitation, whole-cell lysates were prepared in EBC buffer supplemented with protease inhibitor and phosphatase inhibitor. The lysates were clarified by centrifugation and then incubated with primary antibodies or HA antibody conjugated beads (HA beads, Roche Applied Bioscience) overnight at 4°C. For primary antibody incubation, cell lysates were incubated further with protein G sepharose beads (Roche Applied Bioscience) for 2 hours at 4°C. The bound complexes were washed with EBC buffer </w:delText>
          </w:r>
          <w:r w:rsidDel="008A77FB">
            <w:rPr>
              <w:rFonts w:ascii="Arial" w:hAnsi="Arial" w:cs="Arial" w:hint="eastAsia"/>
              <w:sz w:val="22"/>
              <w:szCs w:val="22"/>
            </w:rPr>
            <w:delText>5</w:delText>
          </w:r>
          <w:r w:rsidDel="008A77FB">
            <w:rPr>
              <w:rFonts w:ascii="Arial" w:eastAsia="Arial" w:hAnsi="Arial" w:cs="Arial"/>
              <w:sz w:val="22"/>
              <w:szCs w:val="22"/>
            </w:rPr>
            <w:delText>× times and were eluted by boiling in SDS loading buffer. Bound proteins were resolved in SDS-PAGE followed by immunoblotting analysis.</w:delText>
          </w:r>
        </w:del>
      </w:ins>
    </w:p>
    <w:p w14:paraId="538F62A2" w14:textId="343AB265" w:rsidR="005A4D5E" w:rsidDel="008A77FB" w:rsidRDefault="005A4D5E" w:rsidP="005D2B61">
      <w:pPr>
        <w:rPr>
          <w:ins w:id="2021" w:author="fang wentong" w:date="2021-10-11T07:42:00Z"/>
          <w:del w:id="2022" w:author="fang wentong" w:date="2021-10-14T23:24:00Z"/>
          <w:rFonts w:ascii="Arial" w:eastAsia="Arial" w:hAnsi="Arial" w:cs="Arial"/>
          <w:sz w:val="22"/>
          <w:szCs w:val="22"/>
        </w:rPr>
      </w:pPr>
    </w:p>
    <w:p w14:paraId="27C6AA0D" w14:textId="3DCC8844" w:rsidR="00585352" w:rsidRPr="005D2B61" w:rsidDel="008A77FB" w:rsidRDefault="00585352" w:rsidP="005D2B61">
      <w:pPr>
        <w:rPr>
          <w:ins w:id="2023" w:author="fang wentong" w:date="2021-10-11T07:42:00Z"/>
          <w:del w:id="2024" w:author="fang wentong" w:date="2021-10-14T23:24:00Z"/>
          <w:rFonts w:ascii="Arial" w:hAnsi="Arial" w:cs="Arial"/>
          <w:b/>
          <w:sz w:val="22"/>
          <w:szCs w:val="22"/>
          <w:lang w:eastAsia="zh-CN"/>
        </w:rPr>
      </w:pPr>
      <w:ins w:id="2025" w:author="fang wentong" w:date="2021-10-11T07:42:00Z">
        <w:del w:id="2026" w:author="fang wentong" w:date="2021-10-14T23:24:00Z">
          <w:r w:rsidRPr="005D2B61" w:rsidDel="008A77FB">
            <w:rPr>
              <w:rFonts w:ascii="Arial" w:hAnsi="Arial" w:cs="Arial"/>
              <w:b/>
              <w:sz w:val="22"/>
              <w:szCs w:val="22"/>
              <w:lang w:eastAsia="zh-CN"/>
            </w:rPr>
            <w:delText xml:space="preserve">Human samples and Immunohistochemistry. </w:delText>
          </w:r>
        </w:del>
      </w:ins>
    </w:p>
    <w:p w14:paraId="059F6DF4" w14:textId="6F84C4C8" w:rsidR="005A4D5E" w:rsidRPr="00990F5B" w:rsidDel="008A77FB" w:rsidRDefault="00585352" w:rsidP="005D2B61">
      <w:pPr>
        <w:rPr>
          <w:del w:id="2027" w:author="fang wentong" w:date="2021-10-14T23:24:00Z"/>
          <w:rFonts w:ascii="Arial" w:hAnsi="Arial" w:cs="Arial"/>
          <w:b/>
          <w:sz w:val="22"/>
          <w:szCs w:val="22"/>
          <w:lang w:eastAsia="zh-CN"/>
          <w:rPrChange w:id="2028" w:author="Chengheng Liao" w:date="2021-10-12T14:35:00Z">
            <w:rPr>
              <w:del w:id="2029" w:author="fang wentong" w:date="2021-10-14T23:24:00Z"/>
              <w:rFonts w:ascii="Arial" w:hAnsi="Arial" w:cs="Arial"/>
              <w:b/>
              <w:color w:val="000000" w:themeColor="text1"/>
              <w:sz w:val="22"/>
              <w:szCs w:val="22"/>
              <w:lang w:eastAsia="zh-CN"/>
            </w:rPr>
          </w:rPrChange>
        </w:rPr>
      </w:pPr>
      <w:ins w:id="2030" w:author="fang wentong" w:date="2021-10-11T07:42:00Z">
        <w:del w:id="2031" w:author="fang wentong" w:date="2021-10-14T23:24:00Z">
          <w:r w:rsidRPr="005D2B61" w:rsidDel="008A77FB">
            <w:rPr>
              <w:rFonts w:ascii="Arial" w:hAnsi="Arial" w:cs="Arial"/>
              <w:sz w:val="22"/>
              <w:szCs w:val="22"/>
              <w:shd w:val="clear" w:color="auto" w:fill="FFFFFF"/>
            </w:rPr>
            <w:delText xml:space="preserve">The 20 pairs of Normal/Tumor TNBC patient tissue used for Western Blotting were obtained from tissue management core facility from UNC-Chapel Hill. The 20 pairs of Normal/Tumor TNBC patient parafilm tissue slides used for IHC were obtained from tissue management core facility from </w:delText>
          </w:r>
          <w:r w:rsidRPr="005D2B61" w:rsidDel="008A77FB">
            <w:rPr>
              <w:rFonts w:ascii="Arial" w:eastAsia="Arial" w:hAnsi="Arial" w:cs="Arial"/>
              <w:sz w:val="22"/>
              <w:szCs w:val="22"/>
            </w:rPr>
            <w:delText xml:space="preserve">University of Texas Southwestern Medical Center. </w:delText>
          </w:r>
          <w:r w:rsidRPr="00990F5B" w:rsidDel="008A77FB">
            <w:rPr>
              <w:rFonts w:ascii="Arial" w:hAnsi="Arial" w:cs="Arial"/>
              <w:sz w:val="22"/>
              <w:szCs w:val="22"/>
              <w:shd w:val="clear" w:color="auto" w:fill="FFFFFF"/>
            </w:rPr>
            <w:delText xml:space="preserve">The TNBC TMA were bought from US Biomax (BR1301). </w:delText>
          </w:r>
          <w:r w:rsidRPr="00990F5B" w:rsidDel="008A77FB">
            <w:rPr>
              <w:rFonts w:ascii="Arial" w:eastAsia="Arial" w:hAnsi="Arial" w:cs="Arial"/>
              <w:sz w:val="22"/>
              <w:szCs w:val="22"/>
              <w:rPrChange w:id="2032" w:author="Chengheng Liao" w:date="2021-10-12T14:35:00Z">
                <w:rPr>
                  <w:rFonts w:ascii="Arial" w:eastAsia="Arial" w:hAnsi="Arial" w:cs="Arial"/>
                  <w:color w:val="FF0000"/>
                  <w:sz w:val="22"/>
                  <w:szCs w:val="22"/>
                </w:rPr>
              </w:rPrChange>
            </w:rPr>
            <w:delText>The current study was approved by the institutional ethics committee of University of Texas Southwestern Medical Center.</w:delText>
          </w:r>
          <w:r w:rsidRPr="00990F5B" w:rsidDel="008A77FB">
            <w:rPr>
              <w:rFonts w:ascii="Arial" w:hAnsi="Arial" w:cs="Arial"/>
              <w:b/>
              <w:sz w:val="22"/>
              <w:szCs w:val="22"/>
              <w:lang w:eastAsia="zh-CN"/>
              <w:rPrChange w:id="2033" w:author="Chengheng Liao" w:date="2021-10-12T14:35:00Z">
                <w:rPr>
                  <w:rFonts w:ascii="Arial" w:hAnsi="Arial" w:cs="Arial"/>
                  <w:b/>
                  <w:color w:val="FF0000"/>
                  <w:sz w:val="22"/>
                  <w:szCs w:val="22"/>
                  <w:lang w:eastAsia="zh-CN"/>
                </w:rPr>
              </w:rPrChange>
            </w:rPr>
            <w:delText xml:space="preserve"> </w:delText>
          </w:r>
          <w:r w:rsidRPr="00990F5B" w:rsidDel="008A77FB">
            <w:rPr>
              <w:rFonts w:ascii="Arial" w:hAnsi="Arial" w:cs="Arial"/>
              <w:sz w:val="22"/>
              <w:szCs w:val="22"/>
              <w:lang w:eastAsia="zh-CN"/>
              <w:rPrChange w:id="2034" w:author="Chengheng Liao" w:date="2021-10-12T14:35:00Z">
                <w:rPr>
                  <w:rFonts w:ascii="Arial" w:hAnsi="Arial" w:cs="Arial"/>
                  <w:color w:val="FF0000"/>
                  <w:sz w:val="22"/>
                  <w:szCs w:val="22"/>
                  <w:lang w:eastAsia="zh-CN"/>
                </w:rPr>
              </w:rPrChange>
            </w:rPr>
            <w:delText>Deparaffinized sections were subjected to antigen retrieval in 0.01 M citrate buffer solution. After blocking of endogenous peroxidase activity in 3% H</w:delText>
          </w:r>
          <w:r w:rsidRPr="00990F5B" w:rsidDel="008A77FB">
            <w:rPr>
              <w:rFonts w:ascii="Arial" w:hAnsi="Arial" w:cs="Arial"/>
              <w:sz w:val="22"/>
              <w:szCs w:val="22"/>
              <w:vertAlign w:val="subscript"/>
              <w:lang w:eastAsia="zh-CN"/>
              <w:rPrChange w:id="2035" w:author="Chengheng Liao" w:date="2021-10-12T14:35:00Z">
                <w:rPr>
                  <w:rFonts w:ascii="Arial" w:hAnsi="Arial" w:cs="Arial"/>
                  <w:color w:val="FF0000"/>
                  <w:sz w:val="22"/>
                  <w:szCs w:val="22"/>
                  <w:vertAlign w:val="subscript"/>
                  <w:lang w:eastAsia="zh-CN"/>
                </w:rPr>
              </w:rPrChange>
            </w:rPr>
            <w:delText>2</w:delText>
          </w:r>
          <w:r w:rsidRPr="00990F5B" w:rsidDel="008A77FB">
            <w:rPr>
              <w:rFonts w:ascii="Arial" w:hAnsi="Arial" w:cs="Arial"/>
              <w:sz w:val="22"/>
              <w:szCs w:val="22"/>
              <w:lang w:eastAsia="zh-CN"/>
              <w:rPrChange w:id="2036" w:author="Chengheng Liao" w:date="2021-10-12T14:35:00Z">
                <w:rPr>
                  <w:rFonts w:ascii="Arial" w:hAnsi="Arial" w:cs="Arial"/>
                  <w:color w:val="FF0000"/>
                  <w:sz w:val="22"/>
                  <w:szCs w:val="22"/>
                  <w:lang w:eastAsia="zh-CN"/>
                </w:rPr>
              </w:rPrChange>
            </w:rPr>
            <w:delText>O</w:delText>
          </w:r>
          <w:r w:rsidRPr="00990F5B" w:rsidDel="008A77FB">
            <w:rPr>
              <w:rFonts w:ascii="Arial" w:hAnsi="Arial" w:cs="Arial"/>
              <w:sz w:val="22"/>
              <w:szCs w:val="22"/>
              <w:vertAlign w:val="subscript"/>
              <w:lang w:eastAsia="zh-CN"/>
              <w:rPrChange w:id="2037" w:author="Chengheng Liao" w:date="2021-10-12T14:35:00Z">
                <w:rPr>
                  <w:rFonts w:ascii="Arial" w:hAnsi="Arial" w:cs="Arial"/>
                  <w:color w:val="FF0000"/>
                  <w:sz w:val="22"/>
                  <w:szCs w:val="22"/>
                  <w:vertAlign w:val="subscript"/>
                  <w:lang w:eastAsia="zh-CN"/>
                </w:rPr>
              </w:rPrChange>
            </w:rPr>
            <w:delText>2</w:delText>
          </w:r>
          <w:r w:rsidRPr="00990F5B" w:rsidDel="008A77FB">
            <w:rPr>
              <w:rFonts w:ascii="Arial" w:hAnsi="Arial" w:cs="Arial"/>
              <w:sz w:val="22"/>
              <w:szCs w:val="22"/>
              <w:lang w:eastAsia="zh-CN"/>
              <w:rPrChange w:id="2038" w:author="Chengheng Liao" w:date="2021-10-12T14:35:00Z">
                <w:rPr>
                  <w:rFonts w:ascii="Arial" w:hAnsi="Arial" w:cs="Arial"/>
                  <w:color w:val="FF0000"/>
                  <w:sz w:val="22"/>
                  <w:szCs w:val="22"/>
                  <w:lang w:eastAsia="zh-CN"/>
                </w:rPr>
              </w:rPrChange>
            </w:rPr>
            <w:delText>, the sections were incubated with the ZHX2 or pVHL antibody at the dilution of 1:1</w:delText>
          </w:r>
        </w:del>
      </w:ins>
      <w:ins w:id="2039" w:author="Chengheng Liao" w:date="2021-10-12T15:20:00Z">
        <w:del w:id="2040" w:author="fang wentong" w:date="2021-10-14T23:24:00Z">
          <w:r w:rsidR="00CB7F3D" w:rsidDel="008A77FB">
            <w:rPr>
              <w:rFonts w:ascii="Arial" w:hAnsi="Arial" w:cs="Arial"/>
              <w:sz w:val="22"/>
              <w:szCs w:val="22"/>
              <w:lang w:eastAsia="zh-CN"/>
            </w:rPr>
            <w:delText>5</w:delText>
          </w:r>
        </w:del>
      </w:ins>
      <w:ins w:id="2041" w:author="fang wentong" w:date="2021-10-11T07:42:00Z">
        <w:del w:id="2042" w:author="fang wentong" w:date="2021-10-14T23:24:00Z">
          <w:r w:rsidRPr="00990F5B" w:rsidDel="008A77FB">
            <w:rPr>
              <w:rFonts w:ascii="Arial" w:hAnsi="Arial" w:cs="Arial"/>
              <w:sz w:val="22"/>
              <w:szCs w:val="22"/>
              <w:lang w:eastAsia="zh-CN"/>
              <w:rPrChange w:id="2043" w:author="Chengheng Liao" w:date="2021-10-12T14:35:00Z">
                <w:rPr>
                  <w:rFonts w:ascii="Arial" w:hAnsi="Arial" w:cs="Arial"/>
                  <w:color w:val="FF0000"/>
                  <w:sz w:val="22"/>
                  <w:szCs w:val="22"/>
                  <w:lang w:eastAsia="zh-CN"/>
                </w:rPr>
              </w:rPrChange>
            </w:rPr>
            <w:delText xml:space="preserve">00 </w:delText>
          </w:r>
        </w:del>
      </w:ins>
      <w:ins w:id="2044" w:author="Chengheng Liao" w:date="2021-10-12T15:20:00Z">
        <w:del w:id="2045" w:author="fang wentong" w:date="2021-10-14T23:24:00Z">
          <w:r w:rsidR="00290845" w:rsidRPr="007F0F4F" w:rsidDel="008A77FB">
            <w:rPr>
              <w:rFonts w:ascii="Arial" w:hAnsi="Arial" w:cs="Arial"/>
              <w:sz w:val="22"/>
              <w:szCs w:val="22"/>
              <w:lang w:eastAsia="zh-CN"/>
            </w:rPr>
            <w:delText>or pVHL antibody at the dilution of 1:</w:delText>
          </w:r>
          <w:r w:rsidR="00290845" w:rsidDel="008A77FB">
            <w:rPr>
              <w:rFonts w:ascii="Arial" w:hAnsi="Arial" w:cs="Arial"/>
              <w:sz w:val="22"/>
              <w:szCs w:val="22"/>
              <w:lang w:eastAsia="zh-CN"/>
            </w:rPr>
            <w:delText>2</w:delText>
          </w:r>
          <w:r w:rsidR="00290845" w:rsidRPr="007F0F4F" w:rsidDel="008A77FB">
            <w:rPr>
              <w:rFonts w:ascii="Arial" w:hAnsi="Arial" w:cs="Arial"/>
              <w:sz w:val="22"/>
              <w:szCs w:val="22"/>
              <w:lang w:eastAsia="zh-CN"/>
            </w:rPr>
            <w:delText xml:space="preserve">00 </w:delText>
          </w:r>
        </w:del>
      </w:ins>
      <w:ins w:id="2046" w:author="fang wentong" w:date="2021-10-11T07:42:00Z">
        <w:del w:id="2047" w:author="fang wentong" w:date="2021-10-14T23:24:00Z">
          <w:r w:rsidRPr="00990F5B" w:rsidDel="008A77FB">
            <w:rPr>
              <w:rFonts w:ascii="Arial" w:hAnsi="Arial" w:cs="Arial"/>
              <w:sz w:val="22"/>
              <w:szCs w:val="22"/>
              <w:lang w:eastAsia="zh-CN"/>
              <w:rPrChange w:id="2048" w:author="Chengheng Liao" w:date="2021-10-12T14:35:00Z">
                <w:rPr>
                  <w:rFonts w:ascii="Arial" w:hAnsi="Arial" w:cs="Arial"/>
                  <w:color w:val="FF0000"/>
                  <w:sz w:val="22"/>
                  <w:szCs w:val="22"/>
                  <w:lang w:eastAsia="zh-CN"/>
                </w:rPr>
              </w:rPrChange>
            </w:rPr>
            <w:delText>overnight at 4 °C. Then the sections were rinsed and visualized by immunoperoxidase staining with the Real Envision Detection Kit according to the manufacturer’s instructions or detected by immunofluorescence analysis. The IHC localization was scored in a semi-quantitative fashion incorporating both the intensity and distribution of specific staining by using H score</w:delText>
          </w:r>
        </w:del>
      </w:ins>
      <w:ins w:id="2049" w:author="Chengheng Liao" w:date="2021-10-12T14:34:00Z">
        <w:del w:id="2050" w:author="fang wentong" w:date="2021-10-14T23:24:00Z">
          <w:r w:rsidR="00990F5B" w:rsidRPr="00990F5B" w:rsidDel="008A77FB">
            <w:rPr>
              <w:rFonts w:ascii="Arial" w:hAnsi="Arial" w:cs="Arial"/>
              <w:sz w:val="22"/>
              <w:szCs w:val="22"/>
              <w:lang w:eastAsia="zh-CN"/>
              <w:rPrChange w:id="2051" w:author="Chengheng Liao" w:date="2021-10-12T14:35:00Z">
                <w:rPr>
                  <w:rFonts w:ascii="Arial" w:hAnsi="Arial" w:cs="Arial"/>
                  <w:color w:val="FF0000"/>
                  <w:sz w:val="22"/>
                  <w:szCs w:val="22"/>
                  <w:lang w:eastAsia="zh-CN"/>
                </w:rPr>
              </w:rPrChange>
            </w:rPr>
            <w:delText xml:space="preserve"> </w:delText>
          </w:r>
        </w:del>
      </w:ins>
      <w:del w:id="2052" w:author="fang wentong" w:date="2021-10-14T23:24:00Z">
        <w:r w:rsidRPr="00990F5B" w:rsidDel="008A77FB">
          <w:rPr>
            <w:rFonts w:ascii="Arial" w:hAnsi="Arial" w:cs="Arial"/>
            <w:sz w:val="22"/>
            <w:szCs w:val="22"/>
            <w:lang w:eastAsia="zh-CN"/>
            <w:rPrChange w:id="2053" w:author="Chengheng Liao" w:date="2021-10-12T14:35:00Z">
              <w:rPr>
                <w:rFonts w:ascii="Arial" w:hAnsi="Arial" w:cs="Arial"/>
                <w:color w:val="000000" w:themeColor="text1"/>
                <w:sz w:val="22"/>
                <w:szCs w:val="22"/>
                <w:lang w:eastAsia="zh-CN"/>
              </w:rPr>
            </w:rPrChange>
          </w:rPr>
          <w:fldChar w:fldCharType="begin"/>
        </w:r>
        <w:r w:rsidRPr="00990F5B" w:rsidDel="008A77FB">
          <w:rPr>
            <w:rFonts w:ascii="Arial" w:hAnsi="Arial" w:cs="Arial"/>
            <w:sz w:val="22"/>
            <w:szCs w:val="22"/>
            <w:lang w:eastAsia="zh-CN"/>
            <w:rPrChange w:id="2054" w:author="Chengheng Liao" w:date="2021-10-12T14:35:00Z">
              <w:rPr>
                <w:rFonts w:ascii="Arial" w:hAnsi="Arial" w:cs="Arial"/>
                <w:color w:val="000000" w:themeColor="text1"/>
                <w:sz w:val="22"/>
                <w:szCs w:val="22"/>
                <w:lang w:eastAsia="zh-CN"/>
              </w:rPr>
            </w:rPrChange>
          </w:rPr>
          <w:delInstrText xml:space="preserve"> ADDIN EN.CITE &lt;EndNote&gt;&lt;Cite&gt;&lt;Author&gt;Detre&lt;/Author&gt;&lt;Year&gt;1995&lt;/Year&gt;&lt;RecNum&gt;51&lt;/RecNum&gt;&lt;DisplayText&gt;(Detre et al., 1995)&lt;/DisplayText&gt;&lt;record&gt;&lt;rec-number&gt;51&lt;/rec-number&gt;&lt;foreign-keys&gt;&lt;key app="EN" db-id="a00pdssz8fwafrewx0pxt9ekfwx9awexdzdt" timestamp="1633937271"&gt;51&lt;/key&gt;&lt;/foreign-keys&gt;&lt;ref-type name="Journal Article"&gt;17&lt;/ref-type&gt;&lt;contributors&gt;&lt;authors&gt;&lt;author&gt;Detre, S.&lt;/author&gt;&lt;author&gt;Saclani Jotti, G.&lt;/author&gt;&lt;author&gt;Dowsett, M.&lt;/author&gt;&lt;/authors&gt;&lt;/contributors&gt;&lt;auth-address&gt;Academic Department of Biochemistry, Royal Marsden Hospital, Fulham, London.&lt;/auth-address&gt;&lt;titles&gt;&lt;title&gt;A &amp;quot;quickscore&amp;quot; method for immunohistochemical semiquantitation: validation for oestrogen receptor in breast carcinomas&lt;/title&gt;&lt;secondary-title&gt;J Clin Pathol&lt;/secondary-title&gt;&lt;alt-title&gt;Journal of clinical pathology&lt;/alt-title&gt;&lt;/titles&gt;&lt;periodical&gt;&lt;full-title&gt;J Clin Pathol&lt;/full-title&gt;&lt;abbr-1&gt;Journal of clinical pathology&lt;/abbr-1&gt;&lt;/periodical&gt;&lt;alt-periodical&gt;&lt;full-title&gt;J Clin Pathol&lt;/full-title&gt;&lt;abbr-1&gt;Journal of clinical pathology&lt;/abbr-1&gt;&lt;/alt-periodical&gt;&lt;pages&gt;876-8&lt;/pages&gt;&lt;volume&gt;48&lt;/volume&gt;&lt;number&gt;9&lt;/number&gt;&lt;edition&gt;1995/09/01&lt;/edition&gt;&lt;keywords&gt;&lt;keyword&gt;Biomarkers, Tumor/*analysis&lt;/keyword&gt;&lt;keyword&gt;Breast Neoplasms/*chemistry&lt;/keyword&gt;&lt;keyword&gt;Female&lt;/keyword&gt;&lt;keyword&gt;Humans&lt;/keyword&gt;&lt;keyword&gt;Immunoenzyme Techniques&lt;/keyword&gt;&lt;keyword&gt;Immunohistochemistry/*methods&lt;/keyword&gt;&lt;keyword&gt;Neoplasm Proteins/analysis&lt;/keyword&gt;&lt;keyword&gt;Receptors, Estrogen/*analysis&lt;/keyword&gt;&lt;keyword&gt;Reproducibility of Results&lt;/keyword&gt;&lt;/keywords&gt;&lt;dates&gt;&lt;year&gt;1995&lt;/year&gt;&lt;pub-dates&gt;&lt;date&gt;Sep&lt;/date&gt;&lt;/pub-dates&gt;&lt;/dates&gt;&lt;isbn&gt;0021-9746 (Print)&amp;#xD;0021-9746&lt;/isbn&gt;&lt;accession-num&gt;7490328&lt;/accession-num&gt;&lt;urls&gt;&lt;/urls&gt;&lt;custom2&gt;PMC502883&lt;/custom2&gt;&lt;electronic-resource-num&gt;10.1136/jcp.48.9.876&lt;/electronic-resource-num&gt;&lt;remote-database-provider&gt;NLM&lt;/remote-database-provider&gt;&lt;language&gt;eng&lt;/language&gt;&lt;/record&gt;&lt;/Cite&gt;&lt;/EndNote&gt;</w:delInstrText>
        </w:r>
        <w:r w:rsidRPr="00990F5B" w:rsidDel="008A77FB">
          <w:rPr>
            <w:rFonts w:ascii="Arial" w:hAnsi="Arial" w:cs="Arial"/>
            <w:sz w:val="22"/>
            <w:szCs w:val="22"/>
            <w:lang w:eastAsia="zh-CN"/>
            <w:rPrChange w:id="2055" w:author="Chengheng Liao" w:date="2021-10-12T14:35:00Z">
              <w:rPr>
                <w:rFonts w:ascii="Arial" w:hAnsi="Arial" w:cs="Arial"/>
                <w:color w:val="000000" w:themeColor="text1"/>
                <w:sz w:val="22"/>
                <w:szCs w:val="22"/>
                <w:lang w:eastAsia="zh-CN"/>
              </w:rPr>
            </w:rPrChange>
          </w:rPr>
          <w:fldChar w:fldCharType="separate"/>
        </w:r>
        <w:r w:rsidRPr="00990F5B" w:rsidDel="008A77FB">
          <w:rPr>
            <w:rFonts w:ascii="Arial" w:hAnsi="Arial" w:cs="Arial"/>
            <w:noProof/>
            <w:sz w:val="22"/>
            <w:szCs w:val="22"/>
            <w:lang w:eastAsia="zh-CN"/>
            <w:rPrChange w:id="2056" w:author="Chengheng Liao" w:date="2021-10-12T14:35:00Z">
              <w:rPr>
                <w:rFonts w:ascii="Arial" w:hAnsi="Arial" w:cs="Arial"/>
                <w:noProof/>
                <w:color w:val="000000" w:themeColor="text1"/>
                <w:sz w:val="22"/>
                <w:szCs w:val="22"/>
                <w:lang w:eastAsia="zh-CN"/>
              </w:rPr>
            </w:rPrChange>
          </w:rPr>
          <w:delText>(Detre et al., 1995)</w:delText>
        </w:r>
        <w:r w:rsidRPr="00990F5B" w:rsidDel="008A77FB">
          <w:rPr>
            <w:rFonts w:ascii="Arial" w:hAnsi="Arial" w:cs="Arial"/>
            <w:sz w:val="22"/>
            <w:szCs w:val="22"/>
            <w:lang w:eastAsia="zh-CN"/>
            <w:rPrChange w:id="2057" w:author="Chengheng Liao" w:date="2021-10-12T14:35:00Z">
              <w:rPr>
                <w:rFonts w:ascii="Arial" w:hAnsi="Arial" w:cs="Arial"/>
                <w:color w:val="000000" w:themeColor="text1"/>
                <w:sz w:val="22"/>
                <w:szCs w:val="22"/>
                <w:lang w:eastAsia="zh-CN"/>
              </w:rPr>
            </w:rPrChange>
          </w:rPr>
          <w:fldChar w:fldCharType="end"/>
        </w:r>
        <w:r w:rsidRPr="00990F5B" w:rsidDel="008A77FB">
          <w:rPr>
            <w:rFonts w:ascii="Arial" w:hAnsi="Arial" w:cs="Arial"/>
            <w:sz w:val="22"/>
            <w:szCs w:val="22"/>
            <w:lang w:eastAsia="zh-CN"/>
            <w:rPrChange w:id="2058" w:author="Chengheng Liao" w:date="2021-10-12T14:35:00Z">
              <w:rPr>
                <w:rFonts w:ascii="Arial" w:hAnsi="Arial" w:cs="Arial"/>
                <w:color w:val="000000" w:themeColor="text1"/>
                <w:sz w:val="22"/>
                <w:szCs w:val="22"/>
                <w:lang w:eastAsia="zh-CN"/>
              </w:rPr>
            </w:rPrChange>
          </w:rPr>
          <w:delText>.</w:delText>
        </w:r>
      </w:del>
    </w:p>
    <w:p w14:paraId="3720E27B" w14:textId="537E2C7C" w:rsidR="00585352" w:rsidRPr="0068194C" w:rsidDel="008A77FB" w:rsidRDefault="00585352" w:rsidP="005D2B61">
      <w:pPr>
        <w:rPr>
          <w:del w:id="2059" w:author="fang wentong" w:date="2021-10-14T23:24:00Z"/>
          <w:rFonts w:ascii="Arial" w:eastAsia="Arial" w:hAnsi="Arial" w:cs="Arial"/>
          <w:sz w:val="22"/>
          <w:szCs w:val="22"/>
        </w:rPr>
      </w:pPr>
    </w:p>
    <w:p w14:paraId="2445DE28" w14:textId="20DC749E" w:rsidR="00E62DAD" w:rsidDel="008A77FB" w:rsidRDefault="00E62DAD" w:rsidP="003425A0">
      <w:pPr>
        <w:rPr>
          <w:ins w:id="2060" w:author="fang wentong" w:date="2021-10-11T03:41:00Z"/>
          <w:del w:id="2061" w:author="fang wentong" w:date="2021-10-14T23:24:00Z"/>
          <w:rFonts w:ascii="Arial" w:eastAsia="Arial" w:hAnsi="Arial" w:cs="Arial"/>
          <w:sz w:val="22"/>
          <w:szCs w:val="22"/>
        </w:rPr>
      </w:pPr>
      <w:del w:id="2062" w:author="fang wentong" w:date="2021-10-14T23:24:00Z">
        <w:r w:rsidRPr="0068194C" w:rsidDel="008A77FB">
          <w:rPr>
            <w:rFonts w:ascii="Arial" w:eastAsia="Arial" w:hAnsi="Arial" w:cs="Arial"/>
            <w:b/>
            <w:sz w:val="22"/>
            <w:szCs w:val="22"/>
          </w:rPr>
          <w:delText xml:space="preserve">Luciferase </w:delText>
        </w:r>
      </w:del>
      <w:ins w:id="2063" w:author="fang wentong" w:date="2021-10-12T07:21:00Z">
        <w:del w:id="2064" w:author="fang wentong" w:date="2021-10-14T23:24:00Z">
          <w:r w:rsidR="009418BA" w:rsidDel="008A77FB">
            <w:rPr>
              <w:rFonts w:ascii="Arial" w:eastAsia="Arial" w:hAnsi="Arial" w:cs="Arial"/>
              <w:b/>
              <w:sz w:val="22"/>
              <w:szCs w:val="22"/>
            </w:rPr>
            <w:delText>R</w:delText>
          </w:r>
        </w:del>
      </w:ins>
      <w:del w:id="2065" w:author="fang wentong" w:date="2021-10-14T23:24:00Z">
        <w:r w:rsidRPr="0068194C" w:rsidDel="008A77FB">
          <w:rPr>
            <w:rFonts w:ascii="Arial" w:eastAsia="Arial" w:hAnsi="Arial" w:cs="Arial"/>
            <w:b/>
            <w:sz w:val="22"/>
            <w:szCs w:val="22"/>
          </w:rPr>
          <w:delText xml:space="preserve">reporter </w:delText>
        </w:r>
      </w:del>
      <w:ins w:id="2066" w:author="fang wentong" w:date="2021-10-12T07:21:00Z">
        <w:del w:id="2067" w:author="fang wentong" w:date="2021-10-14T23:24:00Z">
          <w:r w:rsidR="009418BA" w:rsidDel="008A77FB">
            <w:rPr>
              <w:rFonts w:ascii="Arial" w:eastAsia="Arial" w:hAnsi="Arial" w:cs="Arial"/>
              <w:b/>
              <w:sz w:val="22"/>
              <w:szCs w:val="22"/>
            </w:rPr>
            <w:delText>A</w:delText>
          </w:r>
        </w:del>
      </w:ins>
      <w:del w:id="2068" w:author="fang wentong" w:date="2021-10-14T23:24:00Z">
        <w:r w:rsidRPr="0068194C" w:rsidDel="008A77FB">
          <w:rPr>
            <w:rFonts w:ascii="Arial" w:eastAsia="Arial" w:hAnsi="Arial" w:cs="Arial"/>
            <w:b/>
            <w:sz w:val="22"/>
            <w:szCs w:val="22"/>
          </w:rPr>
          <w:delText>assay.</w:delText>
        </w:r>
        <w:r w:rsidRPr="0068194C" w:rsidDel="008A77FB">
          <w:rPr>
            <w:rFonts w:ascii="Arial" w:eastAsia="Arial" w:hAnsi="Arial" w:cs="Arial"/>
            <w:sz w:val="22"/>
            <w:szCs w:val="22"/>
          </w:rPr>
          <w:delText xml:space="preserve"> For HIF transcription assay, sub-confluent MDA-MB-231 cells (200,000 cells/24</w:delText>
        </w:r>
        <w:r w:rsidRPr="0068194C" w:rsidDel="008A77FB">
          <w:rPr>
            <w:rFonts w:ascii="Cambria Math" w:eastAsia="Cambria Math" w:hAnsi="Cambria Math" w:cs="Cambria Math"/>
            <w:sz w:val="22"/>
            <w:szCs w:val="22"/>
          </w:rPr>
          <w:delText>‐</w:delText>
        </w:r>
        <w:r w:rsidRPr="0068194C" w:rsidDel="008A77FB">
          <w:rPr>
            <w:rFonts w:ascii="Arial" w:eastAsia="Arial" w:hAnsi="Arial" w:cs="Arial"/>
            <w:sz w:val="22"/>
            <w:szCs w:val="22"/>
          </w:rPr>
          <w:delText>well plate) were transiently transfected with 30 ng pCMV</w:delText>
        </w:r>
        <w:r w:rsidRPr="0068194C" w:rsidDel="008A77FB">
          <w:rPr>
            <w:rFonts w:ascii="Cambria Math" w:eastAsia="Cambria Math" w:hAnsi="Cambria Math" w:cs="Cambria Math"/>
            <w:sz w:val="22"/>
            <w:szCs w:val="22"/>
          </w:rPr>
          <w:delText>‐</w:delText>
        </w:r>
        <w:r w:rsidRPr="0068194C" w:rsidDel="008A77FB">
          <w:rPr>
            <w:rFonts w:ascii="Arial" w:eastAsia="Arial" w:hAnsi="Arial" w:cs="Arial"/>
            <w:sz w:val="22"/>
            <w:szCs w:val="22"/>
          </w:rPr>
          <w:delText xml:space="preserve">Renilla and100 ng of HRE-Luci reporter. </w:delText>
        </w:r>
      </w:del>
      <w:ins w:id="2069" w:author="fang wentong" w:date="2021-10-12T07:20:00Z">
        <w:del w:id="2070" w:author="fang wentong" w:date="2021-10-14T23:24:00Z">
          <w:r w:rsidR="00F30E88" w:rsidRPr="00B93316" w:rsidDel="008A77FB">
            <w:rPr>
              <w:rFonts w:ascii="Arial" w:eastAsia="Arial" w:hAnsi="Arial" w:cs="Arial"/>
              <w:color w:val="000000" w:themeColor="text1"/>
              <w:sz w:val="22"/>
              <w:szCs w:val="22"/>
            </w:rPr>
            <w:delText>In order to text the relation between ZHX2 concentration and HIF reporter activity, sub-confluent HEK293T cells (200,000 cells/24</w:delText>
          </w:r>
          <w:r w:rsidR="00F30E88" w:rsidRPr="00B93316" w:rsidDel="008A77FB">
            <w:rPr>
              <w:rFonts w:ascii="Cambria Math" w:eastAsia="Arial" w:hAnsi="Cambria Math" w:cs="Cambria Math"/>
              <w:color w:val="000000" w:themeColor="text1"/>
              <w:sz w:val="22"/>
              <w:szCs w:val="22"/>
            </w:rPr>
            <w:delText>‐</w:delText>
          </w:r>
          <w:r w:rsidR="00F30E88" w:rsidRPr="00B93316" w:rsidDel="008A77FB">
            <w:rPr>
              <w:rFonts w:ascii="Arial" w:eastAsia="Arial" w:hAnsi="Arial" w:cs="Arial"/>
              <w:color w:val="000000" w:themeColor="text1"/>
              <w:sz w:val="22"/>
              <w:szCs w:val="22"/>
            </w:rPr>
            <w:delText xml:space="preserve">well plate) were transiently transfected with different amount of HA-ZHX2 (100 ng, 200 ng, and 400 ng), 100ng HRE-luci reporter and 30ng pCMV-Renilla. </w:delText>
          </w:r>
        </w:del>
      </w:ins>
      <w:del w:id="2071" w:author="fang wentong" w:date="2021-10-14T23:24:00Z">
        <w:r w:rsidRPr="0068194C" w:rsidDel="008A77FB">
          <w:rPr>
            <w:rFonts w:ascii="Arial" w:eastAsia="Arial" w:hAnsi="Arial" w:cs="Arial"/>
            <w:sz w:val="22"/>
            <w:szCs w:val="22"/>
          </w:rPr>
          <w:delText>Forty</w:delText>
        </w:r>
        <w:r w:rsidRPr="0068194C" w:rsidDel="008A77FB">
          <w:rPr>
            <w:rFonts w:ascii="Cambria Math" w:eastAsia="Cambria Math" w:hAnsi="Cambria Math" w:cs="Cambria Math"/>
            <w:sz w:val="22"/>
            <w:szCs w:val="22"/>
          </w:rPr>
          <w:delText>‐</w:delText>
        </w:r>
        <w:r w:rsidRPr="0068194C" w:rsidDel="008A77FB">
          <w:rPr>
            <w:rFonts w:ascii="Arial" w:eastAsia="Arial" w:hAnsi="Arial" w:cs="Arial"/>
            <w:sz w:val="22"/>
            <w:szCs w:val="22"/>
          </w:rPr>
          <w:delText>eight hours after transfection, luciferase assays were performed by Dual-Luciferase® Reporter Assay System (Promega, E1960). The experiments were repeated in triplicate with similar results.</w:delText>
        </w:r>
      </w:del>
    </w:p>
    <w:p w14:paraId="5A4C8A03" w14:textId="4472A684" w:rsidR="00D444CF" w:rsidDel="008A77FB" w:rsidRDefault="00D444CF" w:rsidP="003425A0">
      <w:pPr>
        <w:rPr>
          <w:ins w:id="2072" w:author="fang wentong" w:date="2021-10-11T03:41:00Z"/>
          <w:del w:id="2073" w:author="fang wentong" w:date="2021-10-14T23:24:00Z"/>
          <w:rFonts w:ascii="Arial" w:eastAsia="Arial" w:hAnsi="Arial" w:cs="Arial"/>
          <w:sz w:val="22"/>
          <w:szCs w:val="22"/>
        </w:rPr>
      </w:pPr>
    </w:p>
    <w:p w14:paraId="29A2C9A6" w14:textId="2DA116D0" w:rsidR="004B0D52" w:rsidRPr="00D54D3C" w:rsidDel="008A77FB" w:rsidRDefault="004B0D52" w:rsidP="003425A0">
      <w:pPr>
        <w:rPr>
          <w:ins w:id="2074" w:author="fang wentong" w:date="2021-10-11T03:42:00Z"/>
          <w:del w:id="2075" w:author="fang wentong" w:date="2021-10-14T23:24:00Z"/>
          <w:rFonts w:ascii="Arial" w:eastAsia="DengXian" w:hAnsi="Arial" w:cs="Arial"/>
          <w:color w:val="000000" w:themeColor="text1"/>
          <w:sz w:val="22"/>
          <w:szCs w:val="22"/>
          <w:lang w:eastAsia="zh-CN"/>
        </w:rPr>
      </w:pPr>
      <w:ins w:id="2076" w:author="fang wentong" w:date="2021-10-11T03:42:00Z">
        <w:del w:id="2077" w:author="fang wentong" w:date="2021-10-14T23:24:00Z">
          <w:r w:rsidRPr="00D54D3C" w:rsidDel="008A77FB">
            <w:rPr>
              <w:rFonts w:ascii="Arial" w:eastAsia="DengXian" w:hAnsi="Arial" w:cs="Arial"/>
              <w:b/>
              <w:color w:val="000000" w:themeColor="text1"/>
              <w:sz w:val="22"/>
              <w:szCs w:val="22"/>
              <w:lang w:eastAsia="zh-CN"/>
            </w:rPr>
            <w:delText xml:space="preserve">Construction of </w:delText>
          </w:r>
        </w:del>
      </w:ins>
      <w:ins w:id="2078" w:author="Chengheng Liao" w:date="2021-10-12T14:34:00Z">
        <w:del w:id="2079" w:author="fang wentong" w:date="2021-10-14T23:24:00Z">
          <w:r w:rsidR="00990F5B" w:rsidDel="008A77FB">
            <w:rPr>
              <w:rFonts w:ascii="Arial" w:eastAsia="DengXian" w:hAnsi="Arial" w:cs="Arial"/>
              <w:b/>
              <w:color w:val="000000" w:themeColor="text1"/>
              <w:sz w:val="22"/>
              <w:szCs w:val="22"/>
              <w:lang w:eastAsia="zh-CN"/>
            </w:rPr>
            <w:delText xml:space="preserve">shRNA resistant </w:delText>
          </w:r>
        </w:del>
      </w:ins>
      <w:ins w:id="2080" w:author="fang wentong" w:date="2021-10-11T03:42:00Z">
        <w:del w:id="2081" w:author="fang wentong" w:date="2021-10-14T23:24:00Z">
          <w:r w:rsidRPr="00D54D3C" w:rsidDel="008A77FB">
            <w:rPr>
              <w:rFonts w:ascii="Arial" w:eastAsia="DengXian" w:hAnsi="Arial" w:cs="Arial"/>
              <w:b/>
              <w:color w:val="000000" w:themeColor="text1"/>
              <w:sz w:val="22"/>
              <w:szCs w:val="22"/>
              <w:lang w:eastAsia="zh-CN"/>
            </w:rPr>
            <w:delText>ZHX2</w:delText>
          </w:r>
          <w:r w:rsidRPr="00D54D3C" w:rsidDel="008A77FB">
            <w:rPr>
              <w:rFonts w:ascii="Arial" w:eastAsia="DengXian" w:hAnsi="Arial" w:cs="Arial"/>
              <w:b/>
              <w:color w:val="000000" w:themeColor="text1"/>
              <w:sz w:val="22"/>
              <w:szCs w:val="22"/>
              <w:vertAlign w:val="superscript"/>
              <w:lang w:eastAsia="zh-CN"/>
            </w:rPr>
            <w:delText>res</w:delText>
          </w:r>
          <w:r w:rsidRPr="00D54D3C" w:rsidDel="008A77FB">
            <w:rPr>
              <w:rFonts w:ascii="Arial" w:eastAsia="DengXian" w:hAnsi="Arial" w:cs="Arial"/>
              <w:b/>
              <w:color w:val="000000" w:themeColor="text1"/>
              <w:sz w:val="22"/>
              <w:szCs w:val="22"/>
              <w:lang w:eastAsia="zh-CN"/>
            </w:rPr>
            <w:delText xml:space="preserve"> </w:delText>
          </w:r>
        </w:del>
      </w:ins>
      <w:ins w:id="2082" w:author="fang wentong" w:date="2021-10-12T07:21:00Z">
        <w:del w:id="2083" w:author="fang wentong" w:date="2021-10-14T23:24:00Z">
          <w:r w:rsidR="009418BA" w:rsidDel="008A77FB">
            <w:rPr>
              <w:rFonts w:ascii="Arial" w:eastAsia="DengXian" w:hAnsi="Arial" w:cs="Arial"/>
              <w:b/>
              <w:color w:val="000000" w:themeColor="text1"/>
              <w:sz w:val="22"/>
              <w:szCs w:val="22"/>
              <w:lang w:eastAsia="zh-CN"/>
            </w:rPr>
            <w:delText>C</w:delText>
          </w:r>
        </w:del>
      </w:ins>
      <w:ins w:id="2084" w:author="Chengheng Liao" w:date="2021-10-12T14:34:00Z">
        <w:del w:id="2085" w:author="fang wentong" w:date="2021-10-14T23:24:00Z">
          <w:r w:rsidR="00990F5B" w:rsidDel="008A77FB">
            <w:rPr>
              <w:rFonts w:ascii="Arial" w:eastAsia="DengXian" w:hAnsi="Arial" w:cs="Arial"/>
              <w:b/>
              <w:color w:val="000000" w:themeColor="text1"/>
              <w:sz w:val="22"/>
              <w:szCs w:val="22"/>
              <w:lang w:eastAsia="zh-CN"/>
            </w:rPr>
            <w:delText>c</w:delText>
          </w:r>
        </w:del>
      </w:ins>
      <w:ins w:id="2086" w:author="fang wentong" w:date="2021-10-11T03:42:00Z">
        <w:del w:id="2087" w:author="fang wentong" w:date="2021-10-14T23:24:00Z">
          <w:r w:rsidRPr="00D54D3C" w:rsidDel="008A77FB">
            <w:rPr>
              <w:rFonts w:ascii="Arial" w:eastAsia="DengXian" w:hAnsi="Arial" w:cs="Arial"/>
              <w:b/>
              <w:color w:val="000000" w:themeColor="text1"/>
              <w:sz w:val="22"/>
              <w:szCs w:val="22"/>
              <w:lang w:eastAsia="zh-CN"/>
            </w:rPr>
            <w:delText xml:space="preserve">ell </w:delText>
          </w:r>
        </w:del>
      </w:ins>
      <w:ins w:id="2088" w:author="fang wentong" w:date="2021-10-12T07:21:00Z">
        <w:del w:id="2089" w:author="fang wentong" w:date="2021-10-14T23:24:00Z">
          <w:r w:rsidR="009418BA" w:rsidDel="008A77FB">
            <w:rPr>
              <w:rFonts w:ascii="Arial" w:eastAsia="DengXian" w:hAnsi="Arial" w:cs="Arial"/>
              <w:b/>
              <w:color w:val="000000" w:themeColor="text1"/>
              <w:sz w:val="22"/>
              <w:szCs w:val="22"/>
              <w:lang w:eastAsia="zh-CN"/>
            </w:rPr>
            <w:delText>L</w:delText>
          </w:r>
        </w:del>
      </w:ins>
      <w:ins w:id="2090" w:author="Chengheng Liao" w:date="2021-10-12T14:34:00Z">
        <w:del w:id="2091" w:author="fang wentong" w:date="2021-10-14T23:24:00Z">
          <w:r w:rsidR="00990F5B" w:rsidDel="008A77FB">
            <w:rPr>
              <w:rFonts w:ascii="Arial" w:eastAsia="DengXian" w:hAnsi="Arial" w:cs="Arial"/>
              <w:b/>
              <w:color w:val="000000" w:themeColor="text1"/>
              <w:sz w:val="22"/>
              <w:szCs w:val="22"/>
              <w:lang w:eastAsia="zh-CN"/>
            </w:rPr>
            <w:delText>l</w:delText>
          </w:r>
        </w:del>
      </w:ins>
      <w:ins w:id="2092" w:author="fang wentong" w:date="2021-10-11T03:42:00Z">
        <w:del w:id="2093" w:author="fang wentong" w:date="2021-10-14T23:24:00Z">
          <w:r w:rsidRPr="00D54D3C" w:rsidDel="008A77FB">
            <w:rPr>
              <w:rFonts w:ascii="Arial" w:eastAsia="DengXian" w:hAnsi="Arial" w:cs="Arial"/>
              <w:b/>
              <w:color w:val="000000" w:themeColor="text1"/>
              <w:sz w:val="22"/>
              <w:szCs w:val="22"/>
              <w:lang w:eastAsia="zh-CN"/>
            </w:rPr>
            <w:delText>ines.</w:delText>
          </w:r>
          <w:r w:rsidRPr="00D54D3C" w:rsidDel="008A77FB">
            <w:rPr>
              <w:rFonts w:ascii="Arial" w:eastAsia="DengXian" w:hAnsi="Arial" w:cs="Arial"/>
              <w:color w:val="000000" w:themeColor="text1"/>
              <w:sz w:val="22"/>
              <w:szCs w:val="22"/>
              <w:lang w:eastAsia="zh-CN"/>
            </w:rPr>
            <w:delText xml:space="preserve"> pcDNA-3.1-FLAG-HA-ZHX2 (WT) were used as template. The target region of ZHX2 shRNA </w:delText>
          </w:r>
        </w:del>
      </w:ins>
      <w:del w:id="2094" w:author="fang wentong" w:date="2021-10-14T23:24:00Z">
        <w:r w:rsidRPr="00D54D3C" w:rsidDel="008A77FB">
          <w:rPr>
            <w:rFonts w:ascii="Arial" w:eastAsia="DengXian" w:hAnsi="Arial" w:cs="Arial"/>
            <w:color w:val="000000" w:themeColor="text1"/>
            <w:sz w:val="22"/>
            <w:szCs w:val="22"/>
            <w:lang w:eastAsia="zh-CN"/>
          </w:rPr>
          <w:fldChar w:fldCharType="begin">
            <w:fldData xml:space="preserve">PEVuZE5vdGU+PENpdGU+PEF1dGhvcj5aaGFuZzwvQXV0aG9yPjxZZWFyPjIwMTg8L1llYXI+PFJl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</w:fldData>
          </w:fldChar>
        </w:r>
        <w:r w:rsidR="00585352" w:rsidDel="008A77FB">
          <w:rPr>
            <w:rFonts w:ascii="Arial" w:eastAsia="DengXian" w:hAnsi="Arial" w:cs="Arial"/>
            <w:color w:val="000000" w:themeColor="text1"/>
            <w:sz w:val="22"/>
            <w:szCs w:val="22"/>
            <w:lang w:eastAsia="zh-CN"/>
          </w:rPr>
          <w:delInstrText xml:space="preserve"> ADDIN EN.CITE </w:delInstrText>
        </w:r>
        <w:r w:rsidR="00585352" w:rsidDel="008A77FB">
          <w:rPr>
            <w:rFonts w:ascii="Arial" w:eastAsia="DengXian" w:hAnsi="Arial" w:cs="Arial"/>
            <w:color w:val="000000" w:themeColor="text1"/>
            <w:sz w:val="22"/>
            <w:szCs w:val="22"/>
            <w:lang w:eastAsia="zh-CN"/>
          </w:rPr>
          <w:fldChar w:fldCharType="begin">
            <w:fldData xml:space="preserve">PEVuZE5vdGU+PENpdGU+PEF1dGhvcj5aaGFuZzwvQXV0aG9yPjxZZWFyPjIwMTg8L1llYXI+PFJl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</w:fldData>
          </w:fldChar>
        </w:r>
        <w:r w:rsidR="00585352" w:rsidDel="008A77FB">
          <w:rPr>
            <w:rFonts w:ascii="Arial" w:eastAsia="DengXian" w:hAnsi="Arial" w:cs="Arial"/>
            <w:color w:val="000000" w:themeColor="text1"/>
            <w:sz w:val="22"/>
            <w:szCs w:val="22"/>
            <w:lang w:eastAsia="zh-CN"/>
          </w:rPr>
          <w:delInstrText xml:space="preserve"> ADDIN EN.CITE.DATA </w:delInstrText>
        </w:r>
        <w:r w:rsidR="00585352" w:rsidDel="008A77FB">
          <w:rPr>
            <w:rFonts w:ascii="Arial" w:eastAsia="DengXian" w:hAnsi="Arial" w:cs="Arial"/>
            <w:color w:val="000000" w:themeColor="text1"/>
            <w:sz w:val="22"/>
            <w:szCs w:val="22"/>
            <w:lang w:eastAsia="zh-CN"/>
          </w:rPr>
        </w:r>
        <w:r w:rsidR="00585352" w:rsidDel="008A77FB">
          <w:rPr>
            <w:rFonts w:ascii="Arial" w:eastAsia="DengXian" w:hAnsi="Arial" w:cs="Arial"/>
            <w:color w:val="000000" w:themeColor="text1"/>
            <w:sz w:val="22"/>
            <w:szCs w:val="22"/>
            <w:lang w:eastAsia="zh-CN"/>
          </w:rPr>
          <w:fldChar w:fldCharType="end"/>
        </w:r>
        <w:r w:rsidRPr="00D54D3C" w:rsidDel="008A77FB">
          <w:rPr>
            <w:rFonts w:ascii="Arial" w:eastAsia="DengXian" w:hAnsi="Arial" w:cs="Arial"/>
            <w:color w:val="000000" w:themeColor="text1"/>
            <w:sz w:val="22"/>
            <w:szCs w:val="22"/>
            <w:lang w:eastAsia="zh-CN"/>
          </w:rPr>
        </w:r>
        <w:r w:rsidRPr="00D54D3C" w:rsidDel="008A77FB">
          <w:rPr>
            <w:rFonts w:ascii="Arial" w:eastAsia="DengXian" w:hAnsi="Arial" w:cs="Arial"/>
            <w:color w:val="000000" w:themeColor="text1"/>
            <w:sz w:val="22"/>
            <w:szCs w:val="22"/>
            <w:lang w:eastAsia="zh-CN"/>
          </w:rPr>
          <w:fldChar w:fldCharType="separate"/>
        </w:r>
        <w:r w:rsidR="00585352" w:rsidDel="008A77FB">
          <w:rPr>
            <w:rFonts w:ascii="Arial" w:eastAsia="DengXian" w:hAnsi="Arial" w:cs="Arial"/>
            <w:noProof/>
            <w:color w:val="000000" w:themeColor="text1"/>
            <w:sz w:val="22"/>
            <w:szCs w:val="22"/>
            <w:lang w:eastAsia="zh-CN"/>
          </w:rPr>
          <w:delText>(Zhang et al., 2018)</w:delText>
        </w:r>
      </w:del>
      <w:ins w:id="2095" w:author="fang wentong" w:date="2021-10-11T03:42:00Z">
        <w:del w:id="2096" w:author="fang wentong" w:date="2021-10-14T23:24:00Z">
          <w:r w:rsidRPr="00D54D3C" w:rsidDel="008A77FB">
            <w:rPr>
              <w:rFonts w:ascii="Arial" w:eastAsia="DengXian" w:hAnsi="Arial" w:cs="Arial"/>
              <w:color w:val="000000" w:themeColor="text1"/>
              <w:sz w:val="22"/>
              <w:szCs w:val="22"/>
              <w:lang w:eastAsia="zh-CN"/>
            </w:rPr>
            <w:fldChar w:fldCharType="end"/>
          </w:r>
          <w:r w:rsidRPr="00D54D3C" w:rsidDel="008A77FB">
            <w:rPr>
              <w:rFonts w:ascii="Arial" w:eastAsia="DengXian" w:hAnsi="Arial" w:cs="Arial"/>
              <w:color w:val="000000" w:themeColor="text1"/>
              <w:sz w:val="22"/>
              <w:szCs w:val="22"/>
              <w:lang w:eastAsia="zh-CN"/>
            </w:rPr>
            <w:delText xml:space="preserve"> was the nucleotide 2120 to 2140: CCGTAGCAAGGAAAGCAACAA. We mutated 2124A to T, 2127A to T, 2130A to T, 2135 A to T by using Quick Change XL Site-Directed Mutagenesis Kit (200516, Agilent Technologies). This mutated plasmid was resistant to ZHX2 shRNA </w:delText>
          </w:r>
        </w:del>
      </w:ins>
      <w:del w:id="2097" w:author="fang wentong" w:date="2021-10-14T23:24:00Z">
        <w:r w:rsidRPr="00D54D3C" w:rsidDel="008A77FB">
          <w:rPr>
            <w:rFonts w:ascii="Arial" w:eastAsia="DengXian" w:hAnsi="Arial" w:cs="Arial"/>
            <w:color w:val="000000" w:themeColor="text1"/>
            <w:sz w:val="22"/>
            <w:szCs w:val="22"/>
            <w:lang w:eastAsia="zh-CN"/>
          </w:rPr>
          <w:fldChar w:fldCharType="begin">
            <w:fldData xml:space="preserve">PEVuZE5vdGU+PENpdGU+PEF1dGhvcj5aaGFuZzwvQXV0aG9yPjxZZWFyPjIwMTg8L1llYXI+PFJl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</w:fldData>
          </w:fldChar>
        </w:r>
        <w:r w:rsidR="00585352" w:rsidDel="008A77FB">
          <w:rPr>
            <w:rFonts w:ascii="Arial" w:eastAsia="DengXian" w:hAnsi="Arial" w:cs="Arial"/>
            <w:color w:val="000000" w:themeColor="text1"/>
            <w:sz w:val="22"/>
            <w:szCs w:val="22"/>
            <w:lang w:eastAsia="zh-CN"/>
          </w:rPr>
          <w:delInstrText xml:space="preserve"> ADDIN EN.CITE </w:delInstrText>
        </w:r>
        <w:r w:rsidR="00585352" w:rsidDel="008A77FB">
          <w:rPr>
            <w:rFonts w:ascii="Arial" w:eastAsia="DengXian" w:hAnsi="Arial" w:cs="Arial"/>
            <w:color w:val="000000" w:themeColor="text1"/>
            <w:sz w:val="22"/>
            <w:szCs w:val="22"/>
            <w:lang w:eastAsia="zh-CN"/>
          </w:rPr>
          <w:fldChar w:fldCharType="begin">
            <w:fldData xml:space="preserve">PEVuZE5vdGU+PENpdGU+PEF1dGhvcj5aaGFuZzwvQXV0aG9yPjxZZWFyPjIwMTg8L1llYXI+PFJl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</w:fldData>
          </w:fldChar>
        </w:r>
        <w:r w:rsidR="00585352" w:rsidDel="008A77FB">
          <w:rPr>
            <w:rFonts w:ascii="Arial" w:eastAsia="DengXian" w:hAnsi="Arial" w:cs="Arial"/>
            <w:color w:val="000000" w:themeColor="text1"/>
            <w:sz w:val="22"/>
            <w:szCs w:val="22"/>
            <w:lang w:eastAsia="zh-CN"/>
          </w:rPr>
          <w:delInstrText xml:space="preserve"> ADDIN EN.CITE.DATA </w:delInstrText>
        </w:r>
        <w:r w:rsidR="00585352" w:rsidDel="008A77FB">
          <w:rPr>
            <w:rFonts w:ascii="Arial" w:eastAsia="DengXian" w:hAnsi="Arial" w:cs="Arial"/>
            <w:color w:val="000000" w:themeColor="text1"/>
            <w:sz w:val="22"/>
            <w:szCs w:val="22"/>
            <w:lang w:eastAsia="zh-CN"/>
          </w:rPr>
        </w:r>
        <w:r w:rsidR="00585352" w:rsidDel="008A77FB">
          <w:rPr>
            <w:rFonts w:ascii="Arial" w:eastAsia="DengXian" w:hAnsi="Arial" w:cs="Arial"/>
            <w:color w:val="000000" w:themeColor="text1"/>
            <w:sz w:val="22"/>
            <w:szCs w:val="22"/>
            <w:lang w:eastAsia="zh-CN"/>
          </w:rPr>
          <w:fldChar w:fldCharType="end"/>
        </w:r>
        <w:r w:rsidRPr="00D54D3C" w:rsidDel="008A77FB">
          <w:rPr>
            <w:rFonts w:ascii="Arial" w:eastAsia="DengXian" w:hAnsi="Arial" w:cs="Arial"/>
            <w:color w:val="000000" w:themeColor="text1"/>
            <w:sz w:val="22"/>
            <w:szCs w:val="22"/>
            <w:lang w:eastAsia="zh-CN"/>
          </w:rPr>
        </w:r>
        <w:r w:rsidRPr="00D54D3C" w:rsidDel="008A77FB">
          <w:rPr>
            <w:rFonts w:ascii="Arial" w:eastAsia="DengXian" w:hAnsi="Arial" w:cs="Arial"/>
            <w:color w:val="000000" w:themeColor="text1"/>
            <w:sz w:val="22"/>
            <w:szCs w:val="22"/>
            <w:lang w:eastAsia="zh-CN"/>
          </w:rPr>
          <w:fldChar w:fldCharType="separate"/>
        </w:r>
        <w:r w:rsidR="00585352" w:rsidDel="008A77FB">
          <w:rPr>
            <w:rFonts w:ascii="Arial" w:eastAsia="DengXian" w:hAnsi="Arial" w:cs="Arial"/>
            <w:noProof/>
            <w:color w:val="000000" w:themeColor="text1"/>
            <w:sz w:val="22"/>
            <w:szCs w:val="22"/>
            <w:lang w:eastAsia="zh-CN"/>
          </w:rPr>
          <w:delText>(Zhang et al., 2018)</w:delText>
        </w:r>
      </w:del>
      <w:ins w:id="2098" w:author="fang wentong" w:date="2021-10-11T03:42:00Z">
        <w:del w:id="2099" w:author="fang wentong" w:date="2021-10-14T23:24:00Z">
          <w:r w:rsidRPr="00D54D3C" w:rsidDel="008A77FB">
            <w:rPr>
              <w:rFonts w:ascii="Arial" w:eastAsia="DengXian" w:hAnsi="Arial" w:cs="Arial"/>
              <w:color w:val="000000" w:themeColor="text1"/>
              <w:sz w:val="22"/>
              <w:szCs w:val="22"/>
              <w:lang w:eastAsia="zh-CN"/>
            </w:rPr>
            <w:fldChar w:fldCharType="end"/>
          </w:r>
          <w:r w:rsidRPr="00D54D3C" w:rsidDel="008A77FB">
            <w:rPr>
              <w:rFonts w:ascii="Arial" w:eastAsia="DengXian" w:hAnsi="Arial" w:cs="Arial"/>
              <w:color w:val="000000" w:themeColor="text1"/>
              <w:sz w:val="22"/>
              <w:szCs w:val="22"/>
              <w:lang w:eastAsia="zh-CN"/>
            </w:rPr>
            <w:delText xml:space="preserve">. The GATEWAY Cloning Technology (11789020 and 11791019, Invitrogen) was used to recombine plasmids </w:delText>
          </w:r>
          <w:r w:rsidRPr="00990F5B" w:rsidDel="008A77FB">
            <w:rPr>
              <w:rFonts w:ascii="Arial" w:eastAsia="DengXian" w:hAnsi="Arial" w:cs="Arial"/>
              <w:sz w:val="22"/>
              <w:szCs w:val="22"/>
              <w:lang w:eastAsia="zh-CN"/>
              <w:rPrChange w:id="2100" w:author="Chengheng Liao" w:date="2021-10-12T14:34:00Z">
                <w:rPr>
                  <w:rFonts w:ascii="Arial" w:eastAsia="DengXian" w:hAnsi="Arial" w:cs="Arial"/>
                  <w:color w:val="000000" w:themeColor="text1"/>
                  <w:sz w:val="22"/>
                  <w:szCs w:val="22"/>
                  <w:lang w:eastAsia="zh-CN"/>
                </w:rPr>
              </w:rPrChange>
            </w:rPr>
            <w:delText>for virus production. All plasmids were sequenced to confirm validity.  MDA-MB-231/468 cells were firstly infected with lentivirus encoding ZHX2 wild type for 48h, and then selected by hygromycin (50</w:delText>
          </w:r>
        </w:del>
      </w:ins>
      <w:ins w:id="2101" w:author="fang wentong" w:date="2021-10-11T03:47:00Z">
        <w:del w:id="2102" w:author="fang wentong" w:date="2021-10-14T23:24:00Z">
          <w:r w:rsidR="00385F94" w:rsidRPr="00990F5B" w:rsidDel="008A77FB">
            <w:rPr>
              <w:rFonts w:ascii="Arial" w:hAnsi="Arial" w:cs="Arial"/>
              <w:sz w:val="22"/>
              <w:szCs w:val="22"/>
              <w:shd w:val="clear" w:color="auto" w:fill="FFFFFF"/>
              <w:lang w:eastAsia="zh-CN"/>
              <w:rPrChange w:id="2103" w:author="Chengheng Liao" w:date="2021-10-12T14:34:00Z">
                <w:rPr>
                  <w:rFonts w:ascii="Arial" w:hAnsi="Arial" w:cs="Arial"/>
                  <w:color w:val="FF0000"/>
                  <w:sz w:val="22"/>
                  <w:szCs w:val="22"/>
                  <w:shd w:val="clear" w:color="auto" w:fill="FFFFFF"/>
                  <w:lang w:eastAsia="zh-CN"/>
                </w:rPr>
              </w:rPrChange>
            </w:rPr>
            <w:sym w:font="Symbol" w:char="F06D"/>
          </w:r>
        </w:del>
      </w:ins>
      <w:ins w:id="2104" w:author="fang wentong" w:date="2021-10-11T03:42:00Z">
        <w:del w:id="2105" w:author="fang wentong" w:date="2021-10-14T23:24:00Z">
          <w:r w:rsidRPr="00990F5B" w:rsidDel="008A77FB">
            <w:rPr>
              <w:rFonts w:ascii="Arial" w:eastAsia="DengXian" w:hAnsi="Arial" w:cs="Arial"/>
              <w:sz w:val="22"/>
              <w:szCs w:val="22"/>
              <w:lang w:eastAsia="zh-CN"/>
              <w:rPrChange w:id="2106" w:author="Chengheng Liao" w:date="2021-10-12T14:34:00Z">
                <w:rPr>
                  <w:rFonts w:ascii="Arial" w:eastAsia="DengXian" w:hAnsi="Arial" w:cs="Arial"/>
                  <w:color w:val="000000" w:themeColor="text1"/>
                  <w:sz w:val="22"/>
                  <w:szCs w:val="22"/>
                  <w:lang w:eastAsia="zh-CN"/>
                </w:rPr>
              </w:rPrChange>
            </w:rPr>
            <w:delText>g/ml) for 72h. Afterwards, MDA-MB-231/468 cells were infected with lentivirus encoding ZHX2 sh45 for 48h and selected by puromycin (2</w:delText>
          </w:r>
        </w:del>
      </w:ins>
      <w:ins w:id="2107" w:author="fang wentong" w:date="2021-10-11T03:47:00Z">
        <w:del w:id="2108" w:author="fang wentong" w:date="2021-10-14T23:24:00Z">
          <w:r w:rsidR="00385F94" w:rsidRPr="00990F5B" w:rsidDel="008A77FB">
            <w:rPr>
              <w:rFonts w:ascii="Arial" w:hAnsi="Arial" w:cs="Arial"/>
              <w:sz w:val="22"/>
              <w:szCs w:val="22"/>
              <w:shd w:val="clear" w:color="auto" w:fill="FFFFFF"/>
              <w:lang w:eastAsia="zh-CN"/>
              <w:rPrChange w:id="2109" w:author="Chengheng Liao" w:date="2021-10-12T14:34:00Z">
                <w:rPr>
                  <w:rFonts w:ascii="Arial" w:hAnsi="Arial" w:cs="Arial"/>
                  <w:color w:val="FF0000"/>
                  <w:sz w:val="22"/>
                  <w:szCs w:val="22"/>
                  <w:shd w:val="clear" w:color="auto" w:fill="FFFFFF"/>
                  <w:lang w:eastAsia="zh-CN"/>
                </w:rPr>
              </w:rPrChange>
            </w:rPr>
            <w:sym w:font="Symbol" w:char="F06D"/>
          </w:r>
        </w:del>
      </w:ins>
      <w:ins w:id="2110" w:author="fang wentong" w:date="2021-10-11T03:42:00Z">
        <w:del w:id="2111" w:author="fang wentong" w:date="2021-10-14T23:24:00Z">
          <w:r w:rsidRPr="00990F5B" w:rsidDel="008A77FB">
            <w:rPr>
              <w:rFonts w:ascii="Arial" w:eastAsia="DengXian" w:hAnsi="Arial" w:cs="Arial"/>
              <w:sz w:val="22"/>
              <w:szCs w:val="22"/>
              <w:lang w:eastAsia="zh-CN"/>
              <w:rPrChange w:id="2112" w:author="Chengheng Liao" w:date="2021-10-12T14:34:00Z">
                <w:rPr>
                  <w:rFonts w:ascii="Arial" w:eastAsia="DengXian" w:hAnsi="Arial" w:cs="Arial"/>
                  <w:color w:val="000000" w:themeColor="text1"/>
                  <w:sz w:val="22"/>
                  <w:szCs w:val="22"/>
                  <w:lang w:eastAsia="zh-CN"/>
                </w:rPr>
              </w:rPrChange>
            </w:rPr>
            <w:delText xml:space="preserve">g/ml) for 72h. </w:delText>
          </w:r>
        </w:del>
      </w:ins>
    </w:p>
    <w:p w14:paraId="651EA1FF" w14:textId="17F4E56F" w:rsidR="004B0D52" w:rsidRPr="003425A0" w:rsidDel="008A77FB" w:rsidRDefault="004B0D52" w:rsidP="003425A0">
      <w:pPr>
        <w:rPr>
          <w:ins w:id="2113" w:author="fang wentong" w:date="2021-10-11T03:42:00Z"/>
          <w:del w:id="2114" w:author="fang wentong" w:date="2021-10-14T23:24:00Z"/>
          <w:rFonts w:ascii="Arial" w:eastAsia="DengXian" w:hAnsi="Arial" w:cs="Arial"/>
          <w:sz w:val="22"/>
          <w:szCs w:val="22"/>
          <w:lang w:eastAsia="zh-CN"/>
        </w:rPr>
      </w:pPr>
    </w:p>
    <w:p w14:paraId="7495F583" w14:textId="5BA12B2B" w:rsidR="00D444CF" w:rsidRPr="004C43AD" w:rsidDel="008A77FB" w:rsidRDefault="004B0D52" w:rsidP="003425A0">
      <w:pPr>
        <w:rPr>
          <w:del w:id="2115" w:author="fang wentong" w:date="2021-10-14T23:24:00Z"/>
          <w:rFonts w:ascii="Arial" w:eastAsia="DengXian" w:hAnsi="Arial" w:cs="Arial"/>
          <w:b/>
          <w:sz w:val="22"/>
          <w:szCs w:val="22"/>
          <w:lang w:eastAsia="zh-CN"/>
          <w:rPrChange w:id="2116" w:author="Chengheng Liao" w:date="2021-10-12T14:33:00Z">
            <w:rPr>
              <w:del w:id="2117" w:author="fang wentong" w:date="2021-10-14T23:24:00Z"/>
              <w:rFonts w:ascii="Arial" w:eastAsia="DengXian" w:hAnsi="Arial" w:cs="Arial"/>
              <w:b/>
              <w:color w:val="FF0000"/>
              <w:sz w:val="22"/>
              <w:szCs w:val="22"/>
              <w:lang w:eastAsia="zh-CN"/>
            </w:rPr>
          </w:rPrChange>
        </w:rPr>
      </w:pPr>
      <w:ins w:id="2118" w:author="fang wentong" w:date="2021-10-11T03:42:00Z">
        <w:del w:id="2119" w:author="fang wentong" w:date="2021-10-14T23:24:00Z">
          <w:r w:rsidRPr="003425A0" w:rsidDel="008A77FB">
            <w:rPr>
              <w:rFonts w:ascii="Arial" w:eastAsia="DengXian" w:hAnsi="Arial" w:cs="Arial"/>
              <w:b/>
              <w:sz w:val="22"/>
              <w:szCs w:val="22"/>
              <w:lang w:eastAsia="zh-CN"/>
            </w:rPr>
            <w:delText xml:space="preserve">Construction of </w:delText>
          </w:r>
        </w:del>
      </w:ins>
      <w:ins w:id="2120" w:author="fang wentong" w:date="2021-10-12T07:21:00Z">
        <w:del w:id="2121" w:author="fang wentong" w:date="2021-10-14T23:24:00Z">
          <w:r w:rsidR="009418BA" w:rsidRPr="003425A0" w:rsidDel="008A77FB">
            <w:rPr>
              <w:rFonts w:ascii="Arial" w:eastAsia="DengXian" w:hAnsi="Arial" w:cs="Arial"/>
              <w:b/>
              <w:sz w:val="22"/>
              <w:szCs w:val="22"/>
              <w:lang w:eastAsia="zh-CN"/>
            </w:rPr>
            <w:delText>C</w:delText>
          </w:r>
        </w:del>
      </w:ins>
      <w:ins w:id="2122" w:author="Chengheng Liao" w:date="2021-10-12T14:33:00Z">
        <w:del w:id="2123" w:author="fang wentong" w:date="2021-10-14T23:24:00Z">
          <w:r w:rsidR="004C43AD" w:rsidDel="008A77FB">
            <w:rPr>
              <w:rFonts w:ascii="Arial" w:eastAsia="DengXian" w:hAnsi="Arial" w:cs="Arial"/>
              <w:b/>
              <w:sz w:val="22"/>
              <w:szCs w:val="22"/>
              <w:lang w:eastAsia="zh-CN"/>
            </w:rPr>
            <w:delText>c</w:delText>
          </w:r>
        </w:del>
      </w:ins>
      <w:ins w:id="2124" w:author="fang wentong" w:date="2021-10-11T03:42:00Z">
        <w:del w:id="2125" w:author="fang wentong" w:date="2021-10-14T23:24:00Z">
          <w:r w:rsidRPr="004C43AD" w:rsidDel="008A77FB">
            <w:rPr>
              <w:rFonts w:ascii="Arial" w:eastAsia="DengXian" w:hAnsi="Arial" w:cs="Arial"/>
              <w:b/>
              <w:sz w:val="22"/>
              <w:szCs w:val="22"/>
              <w:lang w:eastAsia="zh-CN"/>
              <w:rPrChange w:id="2126" w:author="Chengheng Liao" w:date="2021-10-12T14:33:00Z">
                <w:rPr>
                  <w:rFonts w:ascii="Arial" w:eastAsia="DengXian" w:hAnsi="Arial" w:cs="Arial"/>
                  <w:b/>
                  <w:color w:val="FF0000"/>
                  <w:sz w:val="22"/>
                  <w:szCs w:val="22"/>
                  <w:lang w:eastAsia="zh-CN"/>
                </w:rPr>
              </w:rPrChange>
            </w:rPr>
            <w:delText xml:space="preserve">ell </w:delText>
          </w:r>
        </w:del>
      </w:ins>
      <w:ins w:id="2127" w:author="fang wentong" w:date="2021-10-12T07:21:00Z">
        <w:del w:id="2128" w:author="fang wentong" w:date="2021-10-14T23:24:00Z">
          <w:r w:rsidR="009418BA" w:rsidRPr="004C43AD" w:rsidDel="008A77FB">
            <w:rPr>
              <w:rFonts w:ascii="Arial" w:eastAsia="DengXian" w:hAnsi="Arial" w:cs="Arial"/>
              <w:b/>
              <w:sz w:val="22"/>
              <w:szCs w:val="22"/>
              <w:lang w:eastAsia="zh-CN"/>
              <w:rPrChange w:id="2129" w:author="Chengheng Liao" w:date="2021-10-12T14:33:00Z">
                <w:rPr>
                  <w:rFonts w:ascii="Arial" w:eastAsia="DengXian" w:hAnsi="Arial" w:cs="Arial"/>
                  <w:b/>
                  <w:color w:val="FF0000"/>
                  <w:sz w:val="22"/>
                  <w:szCs w:val="22"/>
                  <w:lang w:eastAsia="zh-CN"/>
                </w:rPr>
              </w:rPrChange>
            </w:rPr>
            <w:delText>L</w:delText>
          </w:r>
        </w:del>
      </w:ins>
      <w:ins w:id="2130" w:author="Chengheng Liao" w:date="2021-10-12T14:33:00Z">
        <w:del w:id="2131" w:author="fang wentong" w:date="2021-10-14T23:24:00Z">
          <w:r w:rsidR="004C43AD" w:rsidDel="008A77FB">
            <w:rPr>
              <w:rFonts w:ascii="Arial" w:eastAsia="DengXian" w:hAnsi="Arial" w:cs="Arial"/>
              <w:b/>
              <w:sz w:val="22"/>
              <w:szCs w:val="22"/>
              <w:lang w:eastAsia="zh-CN"/>
            </w:rPr>
            <w:delText>l</w:delText>
          </w:r>
        </w:del>
      </w:ins>
      <w:ins w:id="2132" w:author="fang wentong" w:date="2021-10-11T03:42:00Z">
        <w:del w:id="2133" w:author="fang wentong" w:date="2021-10-14T23:24:00Z">
          <w:r w:rsidRPr="004C43AD" w:rsidDel="008A77FB">
            <w:rPr>
              <w:rFonts w:ascii="Arial" w:eastAsia="DengXian" w:hAnsi="Arial" w:cs="Arial"/>
              <w:b/>
              <w:sz w:val="22"/>
              <w:szCs w:val="22"/>
              <w:lang w:eastAsia="zh-CN"/>
              <w:rPrChange w:id="2134" w:author="Chengheng Liao" w:date="2021-10-12T14:33:00Z">
                <w:rPr>
                  <w:rFonts w:ascii="Arial" w:eastAsia="DengXian" w:hAnsi="Arial" w:cs="Arial"/>
                  <w:b/>
                  <w:color w:val="FF0000"/>
                  <w:sz w:val="22"/>
                  <w:szCs w:val="22"/>
                  <w:lang w:eastAsia="zh-CN"/>
                </w:rPr>
              </w:rPrChange>
            </w:rPr>
            <w:delText xml:space="preserve">ines </w:delText>
          </w:r>
        </w:del>
      </w:ins>
      <w:ins w:id="2135" w:author="fang wentong" w:date="2021-10-12T07:21:00Z">
        <w:del w:id="2136" w:author="fang wentong" w:date="2021-10-14T23:24:00Z">
          <w:r w:rsidR="009418BA" w:rsidRPr="004C43AD" w:rsidDel="008A77FB">
            <w:rPr>
              <w:rFonts w:ascii="Arial" w:eastAsia="DengXian" w:hAnsi="Arial" w:cs="Arial"/>
              <w:b/>
              <w:sz w:val="22"/>
              <w:szCs w:val="22"/>
              <w:lang w:eastAsia="zh-CN"/>
              <w:rPrChange w:id="2137" w:author="Chengheng Liao" w:date="2021-10-12T14:33:00Z">
                <w:rPr>
                  <w:rFonts w:ascii="Arial" w:eastAsia="DengXian" w:hAnsi="Arial" w:cs="Arial"/>
                  <w:b/>
                  <w:color w:val="FF0000"/>
                  <w:sz w:val="22"/>
                  <w:szCs w:val="22"/>
                  <w:lang w:eastAsia="zh-CN"/>
                </w:rPr>
              </w:rPrChange>
            </w:rPr>
            <w:delText>U</w:delText>
          </w:r>
        </w:del>
      </w:ins>
      <w:ins w:id="2138" w:author="Chengheng Liao" w:date="2021-10-12T14:34:00Z">
        <w:del w:id="2139" w:author="fang wentong" w:date="2021-10-14T23:24:00Z">
          <w:r w:rsidR="004C43AD" w:rsidDel="008A77FB">
            <w:rPr>
              <w:rFonts w:ascii="Arial" w:eastAsia="DengXian" w:hAnsi="Arial" w:cs="Arial"/>
              <w:b/>
              <w:sz w:val="22"/>
              <w:szCs w:val="22"/>
              <w:lang w:eastAsia="zh-CN"/>
            </w:rPr>
            <w:delText xml:space="preserve">for </w:delText>
          </w:r>
          <w:r w:rsidR="00990F5B" w:rsidDel="008A77FB">
            <w:rPr>
              <w:rFonts w:ascii="Arial" w:eastAsia="DengXian" w:hAnsi="Arial" w:cs="Arial"/>
              <w:b/>
              <w:sz w:val="22"/>
              <w:szCs w:val="22"/>
              <w:lang w:eastAsia="zh-CN"/>
            </w:rPr>
            <w:delText>the</w:delText>
          </w:r>
        </w:del>
      </w:ins>
      <w:ins w:id="2140" w:author="fang wentong" w:date="2021-10-11T03:42:00Z">
        <w:del w:id="2141" w:author="fang wentong" w:date="2021-10-14T23:24:00Z">
          <w:r w:rsidRPr="004C43AD" w:rsidDel="008A77FB">
            <w:rPr>
              <w:rFonts w:ascii="Arial" w:eastAsia="DengXian" w:hAnsi="Arial" w:cs="Arial"/>
              <w:b/>
              <w:sz w:val="22"/>
              <w:szCs w:val="22"/>
              <w:lang w:eastAsia="zh-CN"/>
              <w:rPrChange w:id="2142" w:author="Chengheng Liao" w:date="2021-10-12T14:33:00Z">
                <w:rPr>
                  <w:rFonts w:ascii="Arial" w:eastAsia="DengXian" w:hAnsi="Arial" w:cs="Arial"/>
                  <w:b/>
                  <w:color w:val="FF0000"/>
                  <w:sz w:val="22"/>
                  <w:szCs w:val="22"/>
                  <w:lang w:eastAsia="zh-CN"/>
                </w:rPr>
              </w:rPrChange>
            </w:rPr>
            <w:delText xml:space="preserve">sed in </w:delText>
          </w:r>
        </w:del>
      </w:ins>
      <w:ins w:id="2143" w:author="fang wentong" w:date="2021-10-12T07:24:00Z">
        <w:del w:id="2144" w:author="fang wentong" w:date="2021-10-14T23:24:00Z">
          <w:r w:rsidR="00F75EE4" w:rsidRPr="004C43AD" w:rsidDel="008A77FB">
            <w:rPr>
              <w:rFonts w:ascii="Arial" w:eastAsia="DengXian" w:hAnsi="Arial" w:cs="Arial"/>
              <w:b/>
              <w:sz w:val="22"/>
              <w:szCs w:val="22"/>
              <w:lang w:eastAsia="zh-CN"/>
              <w:rPrChange w:id="2145" w:author="Chengheng Liao" w:date="2021-10-12T14:33:00Z">
                <w:rPr>
                  <w:rFonts w:ascii="Arial" w:eastAsia="DengXian" w:hAnsi="Arial" w:cs="Arial"/>
                  <w:b/>
                  <w:color w:val="FF0000"/>
                  <w:sz w:val="22"/>
                  <w:szCs w:val="22"/>
                  <w:lang w:eastAsia="zh-CN"/>
                </w:rPr>
              </w:rPrChange>
            </w:rPr>
            <w:delText>t</w:delText>
          </w:r>
        </w:del>
      </w:ins>
      <w:ins w:id="2146" w:author="fang wentong" w:date="2021-10-11T03:42:00Z">
        <w:del w:id="2147" w:author="fang wentong" w:date="2021-10-14T23:24:00Z">
          <w:r w:rsidRPr="004C43AD" w:rsidDel="008A77FB">
            <w:rPr>
              <w:rFonts w:ascii="Arial" w:eastAsia="DengXian" w:hAnsi="Arial" w:cs="Arial"/>
              <w:b/>
              <w:sz w:val="22"/>
              <w:szCs w:val="22"/>
              <w:lang w:eastAsia="zh-CN"/>
              <w:rPrChange w:id="2148" w:author="Chengheng Liao" w:date="2021-10-12T14:33:00Z">
                <w:rPr>
                  <w:rFonts w:ascii="Arial" w:eastAsia="DengXian" w:hAnsi="Arial" w:cs="Arial"/>
                  <w:b/>
                  <w:color w:val="FF0000"/>
                  <w:sz w:val="22"/>
                  <w:szCs w:val="22"/>
                  <w:lang w:eastAsia="zh-CN"/>
                </w:rPr>
              </w:rPrChange>
            </w:rPr>
            <w:delText xml:space="preserve">he </w:delText>
          </w:r>
        </w:del>
      </w:ins>
      <w:ins w:id="2149" w:author="fang wentong" w:date="2021-10-12T07:21:00Z">
        <w:del w:id="2150" w:author="fang wentong" w:date="2021-10-14T23:24:00Z">
          <w:r w:rsidR="009418BA" w:rsidRPr="004C43AD" w:rsidDel="008A77FB">
            <w:rPr>
              <w:rFonts w:ascii="Arial" w:eastAsia="DengXian" w:hAnsi="Arial" w:cs="Arial"/>
              <w:b/>
              <w:sz w:val="22"/>
              <w:szCs w:val="22"/>
              <w:lang w:eastAsia="zh-CN"/>
              <w:rPrChange w:id="2151" w:author="Chengheng Liao" w:date="2021-10-12T14:33:00Z">
                <w:rPr>
                  <w:rFonts w:ascii="Arial" w:eastAsia="DengXian" w:hAnsi="Arial" w:cs="Arial"/>
                  <w:b/>
                  <w:color w:val="FF0000"/>
                  <w:sz w:val="22"/>
                  <w:szCs w:val="22"/>
                  <w:lang w:eastAsia="zh-CN"/>
                </w:rPr>
              </w:rPrChange>
            </w:rPr>
            <w:delText>R</w:delText>
          </w:r>
        </w:del>
      </w:ins>
      <w:ins w:id="2152" w:author="Chengheng Liao" w:date="2021-10-12T14:33:00Z">
        <w:del w:id="2153" w:author="fang wentong" w:date="2021-10-14T23:24:00Z">
          <w:r w:rsidR="004C43AD" w:rsidDel="008A77FB">
            <w:rPr>
              <w:rFonts w:ascii="Arial" w:eastAsia="DengXian" w:hAnsi="Arial" w:cs="Arial"/>
              <w:b/>
              <w:sz w:val="22"/>
              <w:szCs w:val="22"/>
              <w:lang w:eastAsia="zh-CN"/>
            </w:rPr>
            <w:delText>r</w:delText>
          </w:r>
        </w:del>
      </w:ins>
      <w:ins w:id="2154" w:author="fang wentong" w:date="2021-10-11T03:42:00Z">
        <w:del w:id="2155" w:author="fang wentong" w:date="2021-10-14T23:24:00Z">
          <w:r w:rsidRPr="004C43AD" w:rsidDel="008A77FB">
            <w:rPr>
              <w:rFonts w:ascii="Arial" w:eastAsia="DengXian" w:hAnsi="Arial" w:cs="Arial"/>
              <w:b/>
              <w:sz w:val="22"/>
              <w:szCs w:val="22"/>
              <w:lang w:eastAsia="zh-CN"/>
              <w:rPrChange w:id="2156" w:author="Chengheng Liao" w:date="2021-10-12T14:33:00Z">
                <w:rPr>
                  <w:rFonts w:ascii="Arial" w:eastAsia="DengXian" w:hAnsi="Arial" w:cs="Arial"/>
                  <w:b/>
                  <w:color w:val="FF0000"/>
                  <w:sz w:val="22"/>
                  <w:szCs w:val="22"/>
                  <w:lang w:eastAsia="zh-CN"/>
                </w:rPr>
              </w:rPrChange>
            </w:rPr>
            <w:delText xml:space="preserve">escue </w:delText>
          </w:r>
        </w:del>
      </w:ins>
      <w:ins w:id="2157" w:author="fang wentong" w:date="2021-10-12T07:21:00Z">
        <w:del w:id="2158" w:author="fang wentong" w:date="2021-10-14T23:24:00Z">
          <w:r w:rsidR="009418BA" w:rsidRPr="004C43AD" w:rsidDel="008A77FB">
            <w:rPr>
              <w:rFonts w:ascii="Arial" w:eastAsia="DengXian" w:hAnsi="Arial" w:cs="Arial"/>
              <w:b/>
              <w:sz w:val="22"/>
              <w:szCs w:val="22"/>
              <w:lang w:eastAsia="zh-CN"/>
              <w:rPrChange w:id="2159" w:author="Chengheng Liao" w:date="2021-10-12T14:33:00Z">
                <w:rPr>
                  <w:rFonts w:ascii="Arial" w:eastAsia="DengXian" w:hAnsi="Arial" w:cs="Arial"/>
                  <w:b/>
                  <w:color w:val="FF0000"/>
                  <w:sz w:val="22"/>
                  <w:szCs w:val="22"/>
                  <w:lang w:eastAsia="zh-CN"/>
                </w:rPr>
              </w:rPrChange>
            </w:rPr>
            <w:delText>E</w:delText>
          </w:r>
        </w:del>
      </w:ins>
      <w:ins w:id="2160" w:author="Chengheng Liao" w:date="2021-10-12T14:34:00Z">
        <w:del w:id="2161" w:author="fang wentong" w:date="2021-10-14T23:24:00Z">
          <w:r w:rsidR="00990F5B" w:rsidDel="008A77FB">
            <w:rPr>
              <w:rFonts w:ascii="Arial" w:eastAsia="DengXian" w:hAnsi="Arial" w:cs="Arial"/>
              <w:b/>
              <w:sz w:val="22"/>
              <w:szCs w:val="22"/>
              <w:lang w:eastAsia="zh-CN"/>
            </w:rPr>
            <w:delText>e</w:delText>
          </w:r>
        </w:del>
      </w:ins>
      <w:ins w:id="2162" w:author="fang wentong" w:date="2021-10-11T03:42:00Z">
        <w:del w:id="2163" w:author="fang wentong" w:date="2021-10-14T23:24:00Z">
          <w:r w:rsidRPr="004C43AD" w:rsidDel="008A77FB">
            <w:rPr>
              <w:rFonts w:ascii="Arial" w:eastAsia="DengXian" w:hAnsi="Arial" w:cs="Arial"/>
              <w:b/>
              <w:sz w:val="22"/>
              <w:szCs w:val="22"/>
              <w:lang w:eastAsia="zh-CN"/>
              <w:rPrChange w:id="2164" w:author="Chengheng Liao" w:date="2021-10-12T14:33:00Z">
                <w:rPr>
                  <w:rFonts w:ascii="Arial" w:eastAsia="DengXian" w:hAnsi="Arial" w:cs="Arial"/>
                  <w:b/>
                  <w:color w:val="FF0000"/>
                  <w:sz w:val="22"/>
                  <w:szCs w:val="22"/>
                  <w:lang w:eastAsia="zh-CN"/>
                </w:rPr>
              </w:rPrChange>
            </w:rPr>
            <w:delText xml:space="preserve">xperiment.  </w:delText>
          </w:r>
          <w:r w:rsidRPr="004C43AD" w:rsidDel="008A77FB">
            <w:rPr>
              <w:rFonts w:ascii="Arial" w:eastAsia="DengXian" w:hAnsi="Arial" w:cs="Arial"/>
              <w:bCs/>
              <w:sz w:val="22"/>
              <w:szCs w:val="22"/>
              <w:lang w:eastAsia="zh-CN"/>
              <w:rPrChange w:id="2165" w:author="Chengheng Liao" w:date="2021-10-12T14:33:00Z">
                <w:rPr>
                  <w:rFonts w:ascii="Arial" w:eastAsia="DengXian" w:hAnsi="Arial" w:cs="Arial"/>
                  <w:bCs/>
                  <w:color w:val="FF0000"/>
                  <w:sz w:val="22"/>
                  <w:szCs w:val="22"/>
                  <w:lang w:eastAsia="zh-CN"/>
                </w:rPr>
              </w:rPrChange>
            </w:rPr>
            <w:delText>p</w:delText>
          </w:r>
          <w:r w:rsidRPr="004C43AD" w:rsidDel="008A77FB">
            <w:rPr>
              <w:rFonts w:ascii="Arial" w:hAnsi="Arial" w:cs="Arial"/>
              <w:bCs/>
              <w:sz w:val="22"/>
              <w:szCs w:val="22"/>
              <w:lang w:eastAsia="zh-CN"/>
              <w:rPrChange w:id="2166" w:author="Chengheng Liao" w:date="2021-10-12T14:33:00Z">
                <w:rPr>
                  <w:rFonts w:ascii="Arial" w:hAnsi="Arial" w:cs="Arial"/>
                  <w:bCs/>
                  <w:color w:val="FF0000"/>
                  <w:sz w:val="22"/>
                  <w:szCs w:val="22"/>
                  <w:lang w:eastAsia="zh-CN"/>
                </w:rPr>
              </w:rPrChange>
            </w:rPr>
            <w:delText xml:space="preserve">Lenti6.3 based expression constructs (PTGES3L, KDM3A, WSB1, AP2B1, OXSR1 and COX20) </w:delText>
          </w:r>
          <w:r w:rsidRPr="004C43AD" w:rsidDel="008A77FB">
            <w:rPr>
              <w:rFonts w:ascii="Arial" w:eastAsia="DengXian" w:hAnsi="Arial" w:cs="Arial"/>
              <w:bCs/>
              <w:sz w:val="22"/>
              <w:szCs w:val="22"/>
              <w:lang w:eastAsia="zh-CN"/>
              <w:rPrChange w:id="2167" w:author="Chengheng Liao" w:date="2021-10-12T14:33:00Z">
                <w:rPr>
                  <w:rFonts w:ascii="Arial" w:eastAsia="DengXian" w:hAnsi="Arial" w:cs="Arial"/>
                  <w:bCs/>
                  <w:color w:val="FF0000"/>
                  <w:sz w:val="22"/>
                  <w:szCs w:val="22"/>
                  <w:lang w:eastAsia="zh-CN"/>
                </w:rPr>
              </w:rPrChange>
            </w:rPr>
            <w:delText xml:space="preserve">were bought </w:delText>
          </w:r>
          <w:r w:rsidRPr="004C43AD" w:rsidDel="008A77FB">
            <w:rPr>
              <w:rFonts w:ascii="Arial" w:hAnsi="Arial" w:cs="Arial"/>
              <w:bCs/>
              <w:sz w:val="22"/>
              <w:szCs w:val="22"/>
              <w:lang w:eastAsia="zh-CN"/>
              <w:rPrChange w:id="2168" w:author="Chengheng Liao" w:date="2021-10-12T14:33:00Z">
                <w:rPr>
                  <w:rFonts w:ascii="Arial" w:hAnsi="Arial" w:cs="Arial"/>
                  <w:bCs/>
                  <w:color w:val="FF0000"/>
                  <w:sz w:val="22"/>
                  <w:szCs w:val="22"/>
                  <w:lang w:eastAsia="zh-CN"/>
                </w:rPr>
              </w:rPrChange>
            </w:rPr>
            <w:delText>from DNASU (https://dnasu.org/DNASU/Home.do)</w:delText>
          </w:r>
          <w:r w:rsidRPr="004C43AD" w:rsidDel="008A77FB">
            <w:rPr>
              <w:rFonts w:ascii="Arial" w:eastAsia="DengXian" w:hAnsi="Arial" w:cs="Arial"/>
              <w:bCs/>
              <w:sz w:val="22"/>
              <w:szCs w:val="22"/>
              <w:lang w:eastAsia="zh-CN"/>
              <w:rPrChange w:id="2169" w:author="Chengheng Liao" w:date="2021-10-12T14:33:00Z">
                <w:rPr>
                  <w:rFonts w:ascii="Arial" w:eastAsia="DengXian" w:hAnsi="Arial" w:cs="Arial"/>
                  <w:bCs/>
                  <w:color w:val="FF0000"/>
                  <w:sz w:val="22"/>
                  <w:szCs w:val="22"/>
                  <w:lang w:eastAsia="zh-CN"/>
                </w:rPr>
              </w:rPrChange>
            </w:rPr>
            <w:delText>.</w:delText>
          </w:r>
          <w:r w:rsidRPr="004C43AD" w:rsidDel="008A77FB">
            <w:rPr>
              <w:rFonts w:ascii="Arial" w:hAnsi="Arial" w:cs="Arial"/>
              <w:bCs/>
              <w:sz w:val="22"/>
              <w:szCs w:val="22"/>
              <w:lang w:eastAsia="zh-CN"/>
              <w:rPrChange w:id="2170" w:author="Chengheng Liao" w:date="2021-10-12T14:33:00Z">
                <w:rPr>
                  <w:rFonts w:ascii="Arial" w:hAnsi="Arial" w:cs="Arial"/>
                  <w:bCs/>
                  <w:color w:val="FF0000"/>
                  <w:sz w:val="22"/>
                  <w:szCs w:val="22"/>
                  <w:lang w:eastAsia="zh-CN"/>
                </w:rPr>
              </w:rPrChange>
            </w:rPr>
            <w:delText xml:space="preserve"> </w:delText>
          </w:r>
          <w:r w:rsidRPr="004C43AD" w:rsidDel="008A77FB">
            <w:rPr>
              <w:rFonts w:ascii="Arial" w:eastAsia="DengXian" w:hAnsi="Arial" w:cs="Arial"/>
              <w:bCs/>
              <w:sz w:val="22"/>
              <w:szCs w:val="22"/>
              <w:lang w:eastAsia="zh-CN"/>
              <w:rPrChange w:id="2171" w:author="Chengheng Liao" w:date="2021-10-12T14:33:00Z">
                <w:rPr>
                  <w:rFonts w:ascii="Arial" w:eastAsia="DengXian" w:hAnsi="Arial" w:cs="Arial"/>
                  <w:bCs/>
                  <w:color w:val="FF0000"/>
                  <w:sz w:val="22"/>
                  <w:szCs w:val="22"/>
                  <w:lang w:eastAsia="zh-CN"/>
                </w:rPr>
              </w:rPrChange>
            </w:rPr>
            <w:delText>W</w:delText>
          </w:r>
          <w:r w:rsidRPr="004C43AD" w:rsidDel="008A77FB">
            <w:rPr>
              <w:rFonts w:ascii="Arial" w:hAnsi="Arial" w:cs="Arial"/>
              <w:bCs/>
              <w:sz w:val="22"/>
              <w:szCs w:val="22"/>
              <w:lang w:eastAsia="zh-CN"/>
              <w:rPrChange w:id="2172" w:author="Chengheng Liao" w:date="2021-10-12T14:33:00Z">
                <w:rPr>
                  <w:rFonts w:ascii="Arial" w:hAnsi="Arial" w:cs="Arial"/>
                  <w:bCs/>
                  <w:color w:val="FF0000"/>
                  <w:sz w:val="22"/>
                  <w:szCs w:val="22"/>
                  <w:lang w:eastAsia="zh-CN"/>
                </w:rPr>
              </w:rPrChange>
            </w:rPr>
            <w:delText>e verified these plasmids by sequencing before use. Upon generating stable blasticidin selected cell lines for each gene in MDA-MB-231, we subsequently knocked down ZHX2 by sh45 in each stable cell lines and selected by puromycin for 4 days followed by performing phenotype studies.</w:delText>
          </w:r>
        </w:del>
      </w:ins>
    </w:p>
    <w:p w14:paraId="27685EE7" w14:textId="7B81AFF1" w:rsidR="00E62DAD" w:rsidRPr="0068194C" w:rsidDel="008A77FB" w:rsidRDefault="00E62DAD" w:rsidP="003425A0">
      <w:pPr>
        <w:rPr>
          <w:del w:id="2173" w:author="fang wentong" w:date="2021-10-14T23:28:00Z"/>
          <w:rFonts w:ascii="Arial" w:eastAsia="Arial" w:hAnsi="Arial" w:cs="Arial"/>
          <w:b/>
          <w:sz w:val="22"/>
          <w:szCs w:val="22"/>
        </w:rPr>
      </w:pPr>
    </w:p>
    <w:p w14:paraId="6A0D8A80" w14:textId="1026E328" w:rsidR="00CF2D87" w:rsidDel="008A77FB" w:rsidRDefault="00CF2D87" w:rsidP="003425A0">
      <w:pPr>
        <w:rPr>
          <w:ins w:id="2174" w:author="Chengheng Liao" w:date="2021-10-12T14:33:00Z"/>
          <w:del w:id="2175" w:author="fang wentong" w:date="2021-10-14T23:26:00Z"/>
          <w:rFonts w:ascii="Arial" w:eastAsia="Arial" w:hAnsi="Arial" w:cs="Arial"/>
          <w:sz w:val="22"/>
          <w:szCs w:val="22"/>
        </w:rPr>
      </w:pPr>
      <w:del w:id="2176" w:author="fang wentong" w:date="2021-10-14T23:26:00Z">
        <w:r w:rsidRPr="0068194C" w:rsidDel="008A77FB">
          <w:rPr>
            <w:rFonts w:ascii="Arial" w:eastAsia="Arial" w:hAnsi="Arial" w:cs="Arial"/>
            <w:b/>
            <w:sz w:val="22"/>
            <w:szCs w:val="22"/>
          </w:rPr>
          <w:delText xml:space="preserve">DNA-protein </w:delText>
        </w:r>
      </w:del>
      <w:ins w:id="2177" w:author="fang wentong" w:date="2021-10-12T07:22:00Z">
        <w:del w:id="2178" w:author="fang wentong" w:date="2021-10-14T23:26:00Z">
          <w:r w:rsidR="009418BA" w:rsidDel="008A77FB">
            <w:rPr>
              <w:rFonts w:ascii="Arial" w:eastAsia="Arial" w:hAnsi="Arial" w:cs="Arial"/>
              <w:b/>
              <w:sz w:val="22"/>
              <w:szCs w:val="22"/>
            </w:rPr>
            <w:delText>C</w:delText>
          </w:r>
        </w:del>
      </w:ins>
      <w:ins w:id="2179" w:author="Chengheng Liao" w:date="2021-10-12T14:33:00Z">
        <w:del w:id="2180" w:author="fang wentong" w:date="2021-10-14T23:26:00Z">
          <w:r w:rsidR="004C43AD" w:rsidDel="008A77FB">
            <w:rPr>
              <w:rFonts w:ascii="Arial" w:eastAsia="Arial" w:hAnsi="Arial" w:cs="Arial"/>
              <w:b/>
              <w:sz w:val="22"/>
              <w:szCs w:val="22"/>
            </w:rPr>
            <w:delText>c</w:delText>
          </w:r>
        </w:del>
      </w:ins>
      <w:del w:id="2181" w:author="fang wentong" w:date="2021-10-14T23:26:00Z">
        <w:r w:rsidRPr="0068194C" w:rsidDel="008A77FB">
          <w:rPr>
            <w:rFonts w:ascii="Arial" w:eastAsia="Arial" w:hAnsi="Arial" w:cs="Arial"/>
            <w:b/>
            <w:sz w:val="22"/>
            <w:szCs w:val="22"/>
          </w:rPr>
          <w:delText xml:space="preserve">contact </w:delText>
        </w:r>
      </w:del>
      <w:ins w:id="2182" w:author="fang wentong" w:date="2021-10-12T07:22:00Z">
        <w:del w:id="2183" w:author="fang wentong" w:date="2021-10-14T23:26:00Z">
          <w:r w:rsidR="009418BA" w:rsidDel="008A77FB">
            <w:rPr>
              <w:rFonts w:ascii="Arial" w:eastAsia="Arial" w:hAnsi="Arial" w:cs="Arial"/>
              <w:b/>
              <w:sz w:val="22"/>
              <w:szCs w:val="22"/>
            </w:rPr>
            <w:delText>A</w:delText>
          </w:r>
        </w:del>
      </w:ins>
      <w:ins w:id="2184" w:author="Chengheng Liao" w:date="2021-10-12T14:33:00Z">
        <w:del w:id="2185" w:author="fang wentong" w:date="2021-10-14T23:26:00Z">
          <w:r w:rsidR="004C43AD" w:rsidDel="008A77FB">
            <w:rPr>
              <w:rFonts w:ascii="Arial" w:eastAsia="Arial" w:hAnsi="Arial" w:cs="Arial"/>
              <w:b/>
              <w:sz w:val="22"/>
              <w:szCs w:val="22"/>
            </w:rPr>
            <w:delText>a</w:delText>
          </w:r>
        </w:del>
      </w:ins>
      <w:del w:id="2186" w:author="fang wentong" w:date="2021-10-14T23:26:00Z">
        <w:r w:rsidRPr="0068194C" w:rsidDel="008A77FB">
          <w:rPr>
            <w:rFonts w:ascii="Arial" w:eastAsia="Arial" w:hAnsi="Arial" w:cs="Arial"/>
            <w:b/>
            <w:sz w:val="22"/>
            <w:szCs w:val="22"/>
          </w:rPr>
          <w:delText xml:space="preserve">analysis from </w:delText>
        </w:r>
      </w:del>
      <w:ins w:id="2187" w:author="fang wentong" w:date="2021-10-12T07:22:00Z">
        <w:del w:id="2188" w:author="fang wentong" w:date="2021-10-14T23:26:00Z">
          <w:r w:rsidR="009418BA" w:rsidDel="008A77FB">
            <w:rPr>
              <w:rFonts w:ascii="Arial" w:eastAsia="Arial" w:hAnsi="Arial" w:cs="Arial"/>
              <w:b/>
              <w:sz w:val="22"/>
              <w:szCs w:val="22"/>
            </w:rPr>
            <w:delText>S</w:delText>
          </w:r>
        </w:del>
      </w:ins>
      <w:ins w:id="2189" w:author="Chengheng Liao" w:date="2021-10-12T14:33:00Z">
        <w:del w:id="2190" w:author="fang wentong" w:date="2021-10-14T23:26:00Z">
          <w:r w:rsidR="004C43AD" w:rsidDel="008A77FB">
            <w:rPr>
              <w:rFonts w:ascii="Arial" w:eastAsia="Arial" w:hAnsi="Arial" w:cs="Arial"/>
              <w:b/>
              <w:sz w:val="22"/>
              <w:szCs w:val="22"/>
            </w:rPr>
            <w:delText>s</w:delText>
          </w:r>
        </w:del>
      </w:ins>
      <w:del w:id="2191" w:author="fang wentong" w:date="2021-10-14T23:26:00Z">
        <w:r w:rsidRPr="0068194C" w:rsidDel="008A77FB">
          <w:rPr>
            <w:rFonts w:ascii="Arial" w:eastAsia="Arial" w:hAnsi="Arial" w:cs="Arial"/>
            <w:b/>
            <w:sz w:val="22"/>
            <w:szCs w:val="22"/>
          </w:rPr>
          <w:delText xml:space="preserve">structural </w:delText>
        </w:r>
      </w:del>
      <w:ins w:id="2192" w:author="fang wentong" w:date="2021-10-12T07:22:00Z">
        <w:del w:id="2193" w:author="fang wentong" w:date="2021-10-14T23:26:00Z">
          <w:r w:rsidR="009418BA" w:rsidDel="008A77FB">
            <w:rPr>
              <w:rFonts w:ascii="Arial" w:eastAsia="Arial" w:hAnsi="Arial" w:cs="Arial"/>
              <w:b/>
              <w:sz w:val="22"/>
              <w:szCs w:val="22"/>
            </w:rPr>
            <w:delText>B</w:delText>
          </w:r>
        </w:del>
      </w:ins>
      <w:ins w:id="2194" w:author="Chengheng Liao" w:date="2021-10-12T14:33:00Z">
        <w:del w:id="2195" w:author="fang wentong" w:date="2021-10-14T23:26:00Z">
          <w:r w:rsidR="004C43AD" w:rsidDel="008A77FB">
            <w:rPr>
              <w:rFonts w:ascii="Arial" w:eastAsia="Arial" w:hAnsi="Arial" w:cs="Arial"/>
              <w:b/>
              <w:sz w:val="22"/>
              <w:szCs w:val="22"/>
            </w:rPr>
            <w:delText>b</w:delText>
          </w:r>
        </w:del>
      </w:ins>
      <w:del w:id="2196" w:author="fang wentong" w:date="2021-10-14T23:26:00Z">
        <w:r w:rsidRPr="0068194C" w:rsidDel="008A77FB">
          <w:rPr>
            <w:rFonts w:ascii="Arial" w:eastAsia="Arial" w:hAnsi="Arial" w:cs="Arial"/>
            <w:b/>
            <w:sz w:val="22"/>
            <w:szCs w:val="22"/>
          </w:rPr>
          <w:delText xml:space="preserve">bioinformatics </w:delText>
        </w:r>
      </w:del>
      <w:ins w:id="2197" w:author="fang wentong" w:date="2021-10-12T07:22:00Z">
        <w:del w:id="2198" w:author="fang wentong" w:date="2021-10-14T23:26:00Z">
          <w:r w:rsidR="009418BA" w:rsidDel="008A77FB">
            <w:rPr>
              <w:rFonts w:ascii="Arial" w:eastAsia="Arial" w:hAnsi="Arial" w:cs="Arial"/>
              <w:b/>
              <w:sz w:val="22"/>
              <w:szCs w:val="22"/>
            </w:rPr>
            <w:delText>D</w:delText>
          </w:r>
        </w:del>
      </w:ins>
      <w:ins w:id="2199" w:author="Chengheng Liao" w:date="2021-10-12T14:33:00Z">
        <w:del w:id="2200" w:author="fang wentong" w:date="2021-10-14T23:26:00Z">
          <w:r w:rsidR="004C43AD" w:rsidDel="008A77FB">
            <w:rPr>
              <w:rFonts w:ascii="Arial" w:eastAsia="Arial" w:hAnsi="Arial" w:cs="Arial"/>
              <w:b/>
              <w:sz w:val="22"/>
              <w:szCs w:val="22"/>
            </w:rPr>
            <w:delText>d</w:delText>
          </w:r>
        </w:del>
      </w:ins>
      <w:del w:id="2201" w:author="fang wentong" w:date="2021-10-14T23:26:00Z">
        <w:r w:rsidRPr="0068194C" w:rsidDel="008A77FB">
          <w:rPr>
            <w:rFonts w:ascii="Arial" w:eastAsia="Arial" w:hAnsi="Arial" w:cs="Arial"/>
            <w:b/>
            <w:sz w:val="22"/>
            <w:szCs w:val="22"/>
          </w:rPr>
          <w:delText xml:space="preserve">data. </w:delText>
        </w:r>
        <w:r w:rsidRPr="0068194C" w:rsidDel="008A77FB">
          <w:rPr>
            <w:rFonts w:ascii="Arial" w:eastAsia="Arial" w:hAnsi="Arial" w:cs="Arial"/>
            <w:sz w:val="22"/>
            <w:szCs w:val="22"/>
          </w:rPr>
          <w:delText xml:space="preserve">Sequences in the apo-form human homeodomains 2,3 and 4 (HD2/3/4) (PDB ID: 3NAU, 2DMP and 3NAR)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&lt;EndNote&gt;&lt;Cite&gt;&lt;Author&gt;Bird&lt;/Author&gt;&lt;Year&gt;2010&lt;/Year&gt;&lt;RecNum&gt;23&lt;/RecNum&gt;&lt;DisplayText&gt;(Bird et al., 2010)&lt;/DisplayText&gt;&lt;record&gt;&lt;rec-number&gt;23&lt;/rec-number&gt;&lt;foreign-keys&gt;&lt;key app="EN" db-id="vfd5xfxwjxwzaqefxp75v5aitde9e5sezawt" timestamp="1589214014"&gt;23&lt;/key&gt;&lt;/foreign-keys&gt;&lt;ref-type name="Journal Article"&gt;17&lt;/ref-type&gt;&lt;contributors&gt;&lt;authors&gt;&lt;author&gt;Bird, L. E.&lt;/author&gt;&lt;author&gt;Ren, J.&lt;/author&gt;&lt;author&gt;Nettleship, J. E.&lt;/author&gt;&lt;author&gt;Folkers, G. E.&lt;/author&gt;&lt;author&gt;Owens, R. J.&lt;/author&gt;&lt;author&gt;Stammers, D. K.&lt;/author&gt;&lt;/authors&gt;&lt;/contributors&gt;&lt;auth-address&gt;University of Oxford, Headington, UK.&lt;/auth-address&gt;&lt;titles&gt;&lt;title&gt;Novel structural features in two ZHX homeodomains derived from a systematic study of single and multiple domains&lt;/title&gt;&lt;secondary-title&gt;BMC Struct Biol&lt;/secondary-title&gt;&lt;/titles&gt;&lt;periodical&gt;&lt;full-title&gt;BMC Struct Biol&lt;/full-title&gt;&lt;/periodical&gt;&lt;pages&gt;13&lt;/pages&gt;&lt;volume&gt;10&lt;/volume&gt;&lt;edition&gt;2010/06/01&lt;/edition&gt;&lt;keywords&gt;&lt;keyword&gt;Amino Acid Sequence&lt;/keyword&gt;&lt;keyword&gt;Computational Biology&lt;/keyword&gt;&lt;keyword&gt;Crystallography, X-Ray&lt;/keyword&gt;&lt;keyword&gt;Homeodomain Proteins/*chemistry/genetics/metabolism&lt;/keyword&gt;&lt;keyword&gt;Humans&lt;/keyword&gt;&lt;keyword&gt;Hydrophobic and Hydrophilic Interactions&lt;/keyword&gt;&lt;keyword&gt;Molecular Sequence Data&lt;/keyword&gt;&lt;keyword&gt;Protein Structure, Tertiary&lt;/keyword&gt;&lt;keyword&gt;Recombinant Proteins/chemistry/genetics/metabolism&lt;/keyword&gt;&lt;keyword&gt;Sequence Alignment&lt;/keyword&gt;&lt;keyword&gt;Transcription Factors/*chemistry/genetics/metabolism&lt;/keyword&gt;&lt;/keywords&gt;&lt;dates&gt;&lt;year&gt;2010&lt;/year&gt;&lt;pub-dates&gt;&lt;date&gt;May 28&lt;/date&gt;&lt;/pub-dates&gt;&lt;/dates&gt;&lt;isbn&gt;1472-6807&lt;/isbn&gt;&lt;accession-num&gt;20509910&lt;/accession-num&gt;&lt;urls&gt;&lt;/urls&gt;&lt;custom2&gt;PMC2893186&lt;/custom2&gt;&lt;electronic-resource-num&gt;10.1186/1472-6807-10-13&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(Bird et al., 2010)</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&lt;EndNote&gt;&lt;Cite&gt;&lt;Author&gt;Bank&lt;/Author&gt;&lt;Year&gt;2020&lt;/Year&gt;&lt;RecNum&gt;24&lt;/RecNum&gt;&lt;DisplayText&gt;(Bank, 2020)&lt;/DisplayText&gt;&lt;record&gt;&lt;rec-number&gt;24&lt;/rec-number&gt;&lt;foreign-keys&gt;&lt;key app="EN" db-id="vfd5xfxwjxwzaqefxp75v5aitde9e5sezawt" timestamp="1589214257"&gt;24&lt;/key&gt;&lt;/foreign-keys&gt;&lt;ref-type name="Journal Article"&gt;17&lt;/ref-type&gt;&lt;contributors&gt;&lt;authors&gt;&lt;author&gt;R. Bank&lt;/author&gt;&lt;/authors&gt;&lt;/contributors&gt;&lt;titles&gt;&lt;title&gt;RCSB PDB - 2DMP: Solution structure of the third homeobox domain of Zinc fingers and homeoboxes protein 2.  &lt;/title&gt;&lt;secondary-title&gt;Rcsb.org&lt;/secondary-title&gt;&lt;/titles&gt;&lt;periodical&gt;&lt;full-title&gt;Rcsb.org&lt;/full-title&gt;&lt;/periodical&gt;&lt;dates&gt;&lt;year&gt;2020&lt;/year&gt;&lt;/dates&gt;&lt;urls&gt;&lt;related-urls&gt;&lt;url&gt;https://www.rcsb.org/structure/2dmp&lt;/url&gt;&lt;/related-urls&gt;&lt;/urls&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(Bank, 2020)</w:delText>
        </w:r>
        <w:r w:rsidR="000A258C" w:rsidRPr="0068194C" w:rsidDel="008A77FB">
          <w:rPr>
            <w:rFonts w:ascii="Arial" w:eastAsia="Arial" w:hAnsi="Arial" w:cs="Arial"/>
            <w:sz w:val="22"/>
            <w:szCs w:val="22"/>
          </w:rPr>
          <w:fldChar w:fldCharType="end"/>
        </w:r>
      </w:del>
      <w:ins w:id="2202" w:author="fang wentong" w:date="2021-10-11T07:56:00Z">
        <w:del w:id="2203" w:author="fang wentong" w:date="2021-10-14T23:26:00Z">
          <w:r w:rsidR="008C6672" w:rsidDel="008A77FB">
            <w:rPr>
              <w:rFonts w:ascii="Arial" w:eastAsia="Arial" w:hAnsi="Arial" w:cs="Arial"/>
              <w:sz w:val="22"/>
              <w:szCs w:val="22"/>
            </w:rPr>
            <w:delText xml:space="preserve"> </w:delText>
          </w:r>
        </w:del>
      </w:ins>
      <w:del w:id="2204" w:author="fang wentong" w:date="2021-10-14T23:26:00Z">
        <w:r w:rsidRPr="0068194C" w:rsidDel="008A77FB">
          <w:rPr>
            <w:rFonts w:ascii="Arial" w:eastAsia="Arial" w:hAnsi="Arial" w:cs="Arial"/>
            <w:sz w:val="22"/>
            <w:szCs w:val="22"/>
          </w:rPr>
          <w:delText>were BLASTed against the sequences in the Protein Data Bank (PDB)</w:delText>
        </w:r>
      </w:del>
      <w:ins w:id="2205" w:author="fang wentong" w:date="2021-10-11T07:56:00Z">
        <w:del w:id="2206" w:author="fang wentong" w:date="2021-10-14T23:26:00Z">
          <w:r w:rsidR="008C6672" w:rsidDel="008A77FB">
            <w:rPr>
              <w:rFonts w:ascii="Arial" w:eastAsia="Arial" w:hAnsi="Arial" w:cs="Arial"/>
              <w:sz w:val="22"/>
              <w:szCs w:val="22"/>
            </w:rPr>
            <w:delText xml:space="preserve"> </w:delText>
          </w:r>
        </w:del>
      </w:ins>
      <w:del w:id="2207" w:author="fang wentong" w:date="2021-10-14T23:26:00Z">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&lt;EndNote&gt;&lt;Cite&gt;&lt;Author&gt;Berman&lt;/Author&gt;&lt;Year&gt;2000&lt;/Year&gt;&lt;RecNum&gt;27&lt;/RecNum&gt;&lt;DisplayText&gt;(Berman et al., 2000)&lt;/DisplayText&gt;&lt;record&gt;&lt;rec-number&gt;27&lt;/rec-number&gt;&lt;foreign-keys&gt;&lt;key app="EN" db-id="vfd5xfxwjxwzaqefxp75v5aitde9e5sezawt" timestamp="1589214669"&gt;27&lt;/key&gt;&lt;/foreign-keys&gt;&lt;ref-type name="Journal Article"&gt;17&lt;/ref-type&gt;&lt;contributors&gt;&lt;authors&gt;&lt;author&gt;Berman, H. M.&lt;/author&gt;&lt;author&gt;Westbrook, J.&lt;/author&gt;&lt;author&gt;Feng, Z.&lt;/author&gt;&lt;author&gt;Gilliland, G.&lt;/author&gt;&lt;author&gt;Bhat, T. N.&lt;/author&gt;&lt;author&gt;Weissig, H.&lt;/author&gt;&lt;author&gt;Shindyalov, I. N.&lt;/author&gt;&lt;author&gt;Bourne, P. E.&lt;/author&gt;&lt;/authors&gt;&lt;/contributors&gt;&lt;auth-address&gt;Research Collaboratory for Structural Bioinformatics (RCSB), Rutgers University, Piscataway, NJ 08854-8087, USA. berman@rcsb.rutgers.edu&lt;/auth-address&gt;&lt;titles&gt;&lt;title&gt;The Protein Data Bank&lt;/title&gt;&lt;secondary-title&gt;Nucleic Acids Res&lt;/secondary-title&gt;&lt;/titles&gt;&lt;periodical&gt;&lt;full-title&gt;Nucleic Acids Res&lt;/full-title&gt;&lt;/periodical&gt;&lt;pages&gt;235-42&lt;/pages&gt;&lt;volume&gt;28&lt;/volume&gt;&lt;number&gt;1&lt;/number&gt;&lt;edition&gt;1999/12/11&lt;/edition&gt;&lt;keywords&gt;&lt;keyword&gt;*Databases, Factual&lt;/keyword&gt;&lt;keyword&gt;Information Storage and Retrieval&lt;/keyword&gt;&lt;keyword&gt;Internet&lt;/keyword&gt;&lt;keyword&gt;Magnetic Resonance Spectroscopy&lt;/keyword&gt;&lt;keyword&gt;Protein Conformation&lt;/keyword&gt;&lt;keyword&gt;Proteins/*chemistry&lt;/keyword&gt;&lt;/keywords&gt;&lt;dates&gt;&lt;year&gt;2000&lt;/year&gt;&lt;pub-dates&gt;&lt;date&gt;Jan 1&lt;/date&gt;&lt;/pub-dates&gt;&lt;/dates&gt;&lt;isbn&gt;0305-1048 (Print)&amp;#xD;0305-1048&lt;/isbn&gt;&lt;accession-num&gt;10592235&lt;/accession-num&gt;&lt;urls&gt;&lt;/urls&gt;&lt;custom2&gt;PMC102472&lt;/custom2&gt;&lt;electronic-resource-num&gt;10.1093/nar/28.1.235&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(Berman et al., 2000)</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Among the resolved structures, 12, 20 and 15 DNA-bound complexes with sequence identity higher than 30%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&lt;EndNote&gt;&lt;Cite&gt;&lt;Author&gt;Rost&lt;/Author&gt;&lt;Year&gt;1999&lt;/Year&gt;&lt;RecNum&gt;26&lt;/RecNum&gt;&lt;DisplayText&gt;(Rost, 1999)&lt;/DisplayText&gt;&lt;record&gt;&lt;rec-number&gt;26&lt;/rec-number&gt;&lt;foreign-keys&gt;&lt;key app="EN" db-id="vfd5xfxwjxwzaqefxp75v5aitde9e5sezawt" timestamp="1589214503"&gt;26&lt;/key&gt;&lt;/foreign-keys&gt;&lt;ref-type name="Journal Article"&gt;17&lt;/ref-type&gt;&lt;contributors&gt;&lt;authors&gt;&lt;author&gt;Rost, B.&lt;/author&gt;&lt;/authors&gt;&lt;/contributors&gt;&lt;auth-address&gt;EMBL, Heidelberg, Germany.&lt;/auth-address&gt;&lt;titles&gt;&lt;title&gt;Twilight zone of protein sequence alignments&lt;/title&gt;&lt;secondary-title&gt;Protein Eng&lt;/secondary-title&gt;&lt;/titles&gt;&lt;periodical&gt;&lt;full-title&gt;Protein Eng&lt;/full-title&gt;&lt;/periodical&gt;&lt;pages&gt;85-94&lt;/pages&gt;&lt;volume&gt;12&lt;/volume&gt;&lt;number&gt;2&lt;/number&gt;&lt;edition&gt;1999/04/09&lt;/edition&gt;&lt;keywords&gt;&lt;keyword&gt;Computer Simulation&lt;/keyword&gt;&lt;keyword&gt;Databases, Factual&lt;/keyword&gt;&lt;keyword&gt;False Positive Reactions&lt;/keyword&gt;&lt;keyword&gt;Models, Statistical&lt;/keyword&gt;&lt;keyword&gt;Sequence Alignment/*methods&lt;/keyword&gt;&lt;keyword&gt;*Sequence Homology, Amino Acid&lt;/keyword&gt;&lt;/keywords&gt;&lt;dates&gt;&lt;year&gt;1999&lt;/year&gt;&lt;pub-dates&gt;&lt;date&gt;Feb&lt;/date&gt;&lt;/pub-dates&gt;&lt;/dates&gt;&lt;isbn&gt;0269-2139 (Print)&amp;#xD;0269-2139&lt;/isbn&gt;&lt;accession-num&gt;10195279&lt;/accession-num&gt;&lt;urls&gt;&lt;/urls&gt;&lt;electronic-resource-num&gt;10.1093/protein/12.2.85&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(Rost, 1999)</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for HD2, HD3, and HD4 were identified. We then carr</w:delText>
        </w:r>
        <w:r w:rsidRPr="0068194C" w:rsidDel="008A77FB">
          <w:rPr>
            <w:rFonts w:ascii="Arial" w:hAnsi="Arial" w:cs="Arial"/>
            <w:sz w:val="22"/>
            <w:szCs w:val="22"/>
            <w:lang w:eastAsia="zh-CN"/>
          </w:rPr>
          <w:delText>ied</w:delText>
        </w:r>
        <w:r w:rsidRPr="0068194C" w:rsidDel="008A77FB">
          <w:rPr>
            <w:rFonts w:ascii="Arial" w:eastAsia="Arial" w:hAnsi="Arial" w:cs="Arial"/>
            <w:sz w:val="22"/>
            <w:szCs w:val="22"/>
          </w:rPr>
          <w:delText xml:space="preserve"> out the homology-modeling, using SWISS-MODEL </w:delText>
        </w:r>
        <w:r w:rsidR="000A258C" w:rsidRPr="0068194C" w:rsidDel="008A77FB">
          <w:rPr>
            <w:rFonts w:ascii="Arial" w:eastAsia="Arial" w:hAnsi="Arial" w:cs="Arial"/>
            <w:sz w:val="22"/>
            <w:szCs w:val="22"/>
          </w:rPr>
          <w:fldChar w:fldCharType="begin">
            <w:fldData xml:space="preserve">PEVuZE5vdGU+PENpdGU+PEF1dGhvcj5XYXRlcmhvdXNlPC9BdXRob3I+PFllYXI+MjAxODwvWWVh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</w:fldData>
          </w:fldChar>
        </w:r>
        <w:r w:rsidR="00585352" w:rsidDel="008A77FB">
          <w:rPr>
            <w:rFonts w:ascii="Arial" w:eastAsia="Arial" w:hAnsi="Arial" w:cs="Arial"/>
            <w:sz w:val="22"/>
            <w:szCs w:val="22"/>
          </w:rPr>
          <w:delInstrText xml:space="preserve"> ADDIN EN.CITE </w:delInstrText>
        </w:r>
        <w:r w:rsidR="00585352" w:rsidDel="008A77FB">
          <w:rPr>
            <w:rFonts w:ascii="Arial" w:eastAsia="Arial" w:hAnsi="Arial" w:cs="Arial"/>
            <w:sz w:val="22"/>
            <w:szCs w:val="22"/>
          </w:rPr>
          <w:fldChar w:fldCharType="begin">
            <w:fldData xml:space="preserve">PEVuZE5vdGU+PENpdGU+PEF1dGhvcj5XYXRlcmhvdXNlPC9BdXRob3I+PFllYXI+MjAxODwvWWVh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</w:fldData>
          </w:fldChar>
        </w:r>
        <w:r w:rsidR="00585352" w:rsidDel="008A77FB">
          <w:rPr>
            <w:rFonts w:ascii="Arial" w:eastAsia="Arial" w:hAnsi="Arial" w:cs="Arial"/>
            <w:sz w:val="22"/>
            <w:szCs w:val="22"/>
          </w:rPr>
          <w:delInstrText xml:space="preserve"> ADDIN EN.CITE.DATA </w:delInstrText>
        </w:r>
        <w:r w:rsidR="00585352" w:rsidDel="008A77FB">
          <w:rPr>
            <w:rFonts w:ascii="Arial" w:eastAsia="Arial" w:hAnsi="Arial" w:cs="Arial"/>
            <w:sz w:val="22"/>
            <w:szCs w:val="22"/>
          </w:rPr>
        </w:r>
        <w:r w:rsidR="00585352" w:rsidDel="008A77FB">
          <w:rPr>
            <w:rFonts w:ascii="Arial" w:eastAsia="Arial" w:hAnsi="Arial" w:cs="Arial"/>
            <w:sz w:val="22"/>
            <w:szCs w:val="22"/>
          </w:rPr>
          <w:fldChar w:fldCharType="end"/>
        </w:r>
        <w:r w:rsidR="000A258C" w:rsidRPr="0068194C" w:rsidDel="008A77FB">
          <w:rPr>
            <w:rFonts w:ascii="Arial" w:eastAsia="Arial" w:hAnsi="Arial" w:cs="Arial"/>
            <w:sz w:val="22"/>
            <w:szCs w:val="22"/>
          </w:rPr>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(Waterhouse et al., 2018)</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to structurally model the HD2/3/4 using their corresponding bound-forms as the templates, so that their sequences assume the protein structures in the DNA-complexed forms. For instance, HD2 sequence could therefore adapt 12 different bound-form protein structures. With this method, we found every HD protein contact the DNA with its last (C-terminal) helix (</w:delText>
        </w:r>
      </w:del>
      <w:ins w:id="2208" w:author="fang wentong" w:date="2021-10-11T07:56:00Z">
        <w:del w:id="2209" w:author="fang wentong" w:date="2021-10-14T23:26:00Z">
          <w:r w:rsidR="008C6672" w:rsidDel="008A77FB">
            <w:rPr>
              <w:rFonts w:ascii="Arial" w:eastAsia="Arial" w:hAnsi="Arial" w:cs="Arial"/>
              <w:sz w:val="22"/>
              <w:szCs w:val="22"/>
            </w:rPr>
            <w:delText>Figure 6-figure supplent</w:delText>
          </w:r>
        </w:del>
      </w:ins>
      <w:ins w:id="2210" w:author="fang wentong" w:date="2021-10-12T07:22:00Z">
        <w:del w:id="2211" w:author="fang wentong" w:date="2021-10-14T23:26:00Z">
          <w:r w:rsidR="00BE139D" w:rsidDel="008A77FB">
            <w:rPr>
              <w:rFonts w:ascii="Arial" w:eastAsia="Arial" w:hAnsi="Arial" w:cs="Arial"/>
              <w:sz w:val="22"/>
              <w:szCs w:val="22"/>
            </w:rPr>
            <w:delText xml:space="preserve"> 1</w:delText>
          </w:r>
        </w:del>
      </w:ins>
      <w:del w:id="2212" w:author="fang wentong" w:date="2021-10-14T23:26:00Z">
        <w:r w:rsidRPr="0068194C" w:rsidDel="008A77FB">
          <w:rPr>
            <w:rFonts w:ascii="Arial" w:hAnsi="Arial" w:cs="Arial"/>
            <w:sz w:val="22"/>
            <w:szCs w:val="22"/>
            <w:shd w:val="clear" w:color="auto" w:fill="FFFFFF"/>
          </w:rPr>
          <w:delText xml:space="preserve">Supplemental </w:delText>
        </w:r>
        <w:r w:rsidRPr="0068194C" w:rsidDel="008A77FB">
          <w:rPr>
            <w:rFonts w:ascii="Arial" w:eastAsia="Arial" w:hAnsi="Arial" w:cs="Arial"/>
            <w:sz w:val="22"/>
            <w:szCs w:val="22"/>
          </w:rPr>
          <w:delText xml:space="preserve">Figure 5). We then count the number of DNA-protein contacts at the atomic level for every residue in the C-terminal helix. The top-ranked residues in HD2/3/4, in terms of their DNA contact frequency normalized by the number of bound-forms used, are listed together with their evolutionary conservation in </w:delText>
        </w:r>
        <w:r w:rsidRPr="0068194C" w:rsidDel="008A77FB">
          <w:rPr>
            <w:rFonts w:ascii="Arial" w:hAnsi="Arial" w:cs="Arial"/>
            <w:sz w:val="22"/>
            <w:szCs w:val="22"/>
            <w:shd w:val="clear" w:color="auto" w:fill="FFFFFF"/>
          </w:rPr>
          <w:delText xml:space="preserve">Supplemental </w:delText>
        </w:r>
        <w:r w:rsidRPr="0068194C" w:rsidDel="008A77FB">
          <w:rPr>
            <w:rFonts w:ascii="Arial" w:eastAsia="Arial" w:hAnsi="Arial" w:cs="Arial"/>
            <w:sz w:val="22"/>
            <w:szCs w:val="22"/>
          </w:rPr>
          <w:delText xml:space="preserve">Table </w:delText>
        </w:r>
      </w:del>
      <w:ins w:id="2213" w:author="fang wentong" w:date="2021-10-11T07:57:00Z">
        <w:del w:id="2214" w:author="fang wentong" w:date="2021-10-14T23:26:00Z">
          <w:r w:rsidR="0067703F" w:rsidDel="008A77FB">
            <w:rPr>
              <w:rFonts w:ascii="Arial" w:eastAsia="Arial" w:hAnsi="Arial" w:cs="Arial"/>
              <w:sz w:val="22"/>
              <w:szCs w:val="22"/>
            </w:rPr>
            <w:delText>2</w:delText>
          </w:r>
        </w:del>
      </w:ins>
      <w:del w:id="2215" w:author="fang wentong" w:date="2021-10-14T23:26:00Z">
        <w:r w:rsidRPr="0068194C" w:rsidDel="008A77FB">
          <w:rPr>
            <w:rFonts w:ascii="Arial" w:eastAsia="Arial" w:hAnsi="Arial" w:cs="Arial"/>
            <w:sz w:val="22"/>
            <w:szCs w:val="22"/>
          </w:rPr>
          <w:delText>1.</w:delText>
        </w:r>
      </w:del>
    </w:p>
    <w:p w14:paraId="65F68F2E" w14:textId="3EE52496" w:rsidR="004C43AD" w:rsidRPr="0068194C" w:rsidDel="008A77FB" w:rsidRDefault="004C43AD" w:rsidP="003425A0">
      <w:pPr>
        <w:rPr>
          <w:del w:id="2216" w:author="fang wentong" w:date="2021-10-14T23:26:00Z"/>
          <w:rFonts w:ascii="Arial" w:eastAsia="Arial" w:hAnsi="Arial" w:cs="Arial"/>
          <w:b/>
          <w:sz w:val="22"/>
          <w:szCs w:val="22"/>
        </w:rPr>
      </w:pPr>
    </w:p>
    <w:p w14:paraId="24872E63" w14:textId="1F4BD1E6" w:rsidR="00CF2D87" w:rsidRPr="0068194C" w:rsidDel="008A77FB" w:rsidRDefault="00CF2D87" w:rsidP="003425A0">
      <w:pPr>
        <w:rPr>
          <w:del w:id="2217" w:author="fang wentong" w:date="2021-10-14T23:26:00Z"/>
          <w:rFonts w:ascii="Arial" w:eastAsia="Arial" w:hAnsi="Arial" w:cs="Arial"/>
          <w:b/>
          <w:sz w:val="22"/>
          <w:szCs w:val="22"/>
        </w:rPr>
      </w:pPr>
      <w:del w:id="2218" w:author="fang wentong" w:date="2021-10-14T23:26:00Z">
        <w:r w:rsidRPr="0068194C" w:rsidDel="008A77FB">
          <w:rPr>
            <w:rFonts w:ascii="Arial" w:eastAsia="Arial" w:hAnsi="Arial" w:cs="Arial"/>
            <w:b/>
            <w:sz w:val="22"/>
            <w:szCs w:val="22"/>
          </w:rPr>
          <w:delText>MD simulations</w:delText>
        </w:r>
      </w:del>
    </w:p>
    <w:p w14:paraId="710B564B" w14:textId="771EB44C" w:rsidR="00CF2D87" w:rsidRPr="0068194C" w:rsidDel="008A77FB" w:rsidRDefault="00CF2D87" w:rsidP="003425A0">
      <w:pPr>
        <w:rPr>
          <w:del w:id="2219" w:author="fang wentong" w:date="2021-10-14T23:26:00Z"/>
          <w:rFonts w:ascii="Arial" w:eastAsia="Arial" w:hAnsi="Arial" w:cs="Arial"/>
          <w:i/>
          <w:sz w:val="22"/>
          <w:szCs w:val="22"/>
        </w:rPr>
      </w:pPr>
      <w:del w:id="2220" w:author="fang wentong" w:date="2021-10-14T23:26:00Z">
        <w:r w:rsidRPr="0068194C" w:rsidDel="008A77FB">
          <w:rPr>
            <w:rFonts w:ascii="Arial" w:eastAsia="Arial" w:hAnsi="Arial" w:cs="Arial"/>
            <w:i/>
            <w:sz w:val="22"/>
            <w:szCs w:val="22"/>
          </w:rPr>
          <w:delText xml:space="preserve">Homology Modeling to create DNA-bound HD complexes for simulations </w:delText>
        </w:r>
      </w:del>
    </w:p>
    <w:p w14:paraId="5AFA5C47" w14:textId="2ABA5DBA" w:rsidR="00CF2D87" w:rsidRPr="0068194C" w:rsidDel="008A77FB" w:rsidRDefault="00CF2D87" w:rsidP="003425A0">
      <w:pPr>
        <w:rPr>
          <w:del w:id="2221" w:author="fang wentong" w:date="2021-10-14T23:26:00Z"/>
          <w:rFonts w:ascii="Arial" w:eastAsia="Arial" w:hAnsi="Arial" w:cs="Arial"/>
          <w:sz w:val="22"/>
          <w:szCs w:val="22"/>
        </w:rPr>
      </w:pPr>
      <w:del w:id="2222" w:author="fang wentong" w:date="2021-10-14T23:26:00Z">
        <w:r w:rsidRPr="0068194C" w:rsidDel="008A77FB">
          <w:rPr>
            <w:rFonts w:ascii="Arial" w:eastAsia="Arial" w:hAnsi="Arial" w:cs="Arial"/>
            <w:sz w:val="22"/>
            <w:szCs w:val="22"/>
          </w:rPr>
          <w:delText xml:space="preserve">Because there are no experimentally solved DNA-complexed structures for human HD2, 3 and 4, in order to simulate the human HD-DNA interaction, our goal is to find structurally solved DNA-bound forms whose DNA sequence could have the highest chance to stably interact with human HD2/3/4. </w:delText>
        </w:r>
        <w:r w:rsidRPr="0068194C" w:rsidDel="008A77FB">
          <w:rPr>
            <w:rFonts w:ascii="Arial" w:hAnsi="Arial" w:cs="Arial"/>
            <w:sz w:val="22"/>
            <w:szCs w:val="22"/>
            <w:lang w:eastAsia="zh-CN"/>
          </w:rPr>
          <w:delText>We aimed t</w:delText>
        </w:r>
        <w:r w:rsidRPr="0068194C" w:rsidDel="008A77FB">
          <w:rPr>
            <w:rFonts w:ascii="Arial" w:eastAsia="Arial" w:hAnsi="Arial" w:cs="Arial"/>
            <w:sz w:val="22"/>
            <w:szCs w:val="22"/>
          </w:rPr>
          <w:delText>o ensure the highest likelihood of stable interaction between the selected DNA and HD2/3/4 as well as to have a fair comparison of binding ability for HD2/3/4 and their DNA-binding residues</w:delText>
        </w:r>
        <w:r w:rsidRPr="0068194C" w:rsidDel="008A77FB">
          <w:rPr>
            <w:rFonts w:ascii="Arial" w:hAnsi="Arial" w:cs="Arial"/>
            <w:sz w:val="22"/>
            <w:szCs w:val="22"/>
            <w:lang w:eastAsia="zh-CN"/>
          </w:rPr>
          <w:delText>. To this end,</w:delText>
        </w:r>
        <w:r w:rsidRPr="0068194C" w:rsidDel="008A77FB">
          <w:rPr>
            <w:rFonts w:ascii="Arial" w:eastAsia="Arial" w:hAnsi="Arial" w:cs="Arial"/>
            <w:sz w:val="22"/>
            <w:szCs w:val="22"/>
          </w:rPr>
          <w:delText xml:space="preserve"> we search</w:delText>
        </w:r>
        <w:r w:rsidRPr="0068194C" w:rsidDel="008A77FB">
          <w:rPr>
            <w:rFonts w:ascii="Arial" w:eastAsia="Arial" w:hAnsi="Arial" w:cs="Arial"/>
            <w:sz w:val="22"/>
            <w:szCs w:val="22"/>
            <w:lang w:eastAsia="zh-CN"/>
          </w:rPr>
          <w:delText>ed</w:delText>
        </w:r>
        <w:r w:rsidRPr="0068194C" w:rsidDel="008A77FB">
          <w:rPr>
            <w:rFonts w:ascii="Arial" w:eastAsia="Arial" w:hAnsi="Arial" w:cs="Arial"/>
            <w:sz w:val="22"/>
            <w:szCs w:val="22"/>
          </w:rPr>
          <w:delText xml:space="preserve"> the DNA-bound HD proteins containing a DNA-binding helical stretch that has the highest sequence identity with the C-terminal helices (the main DNA-binding helix; see </w:delText>
        </w:r>
      </w:del>
      <w:ins w:id="2223" w:author="fang wentong" w:date="2021-10-11T07:57:00Z">
        <w:del w:id="2224" w:author="fang wentong" w:date="2021-10-14T23:26:00Z">
          <w:r w:rsidR="00634CBF" w:rsidDel="008A77FB">
            <w:rPr>
              <w:rFonts w:ascii="Arial" w:eastAsia="Arial" w:hAnsi="Arial" w:cs="Arial"/>
              <w:sz w:val="22"/>
              <w:szCs w:val="22"/>
            </w:rPr>
            <w:delText xml:space="preserve">Figure 6-figure </w:delText>
          </w:r>
          <w:r w:rsidR="00634CBF" w:rsidDel="008A77FB">
            <w:rPr>
              <w:rFonts w:ascii="Arial" w:hAnsi="Arial" w:cs="Arial"/>
              <w:sz w:val="22"/>
              <w:szCs w:val="22"/>
              <w:shd w:val="clear" w:color="auto" w:fill="FFFFFF"/>
            </w:rPr>
            <w:delText>s</w:delText>
          </w:r>
        </w:del>
      </w:ins>
      <w:del w:id="2225" w:author="fang wentong" w:date="2021-10-14T23:26:00Z">
        <w:r w:rsidRPr="0068194C" w:rsidDel="008A77FB">
          <w:rPr>
            <w:rFonts w:ascii="Arial" w:hAnsi="Arial" w:cs="Arial"/>
            <w:sz w:val="22"/>
            <w:szCs w:val="22"/>
            <w:shd w:val="clear" w:color="auto" w:fill="FFFFFF"/>
          </w:rPr>
          <w:delText xml:space="preserve">Supplemental </w:delText>
        </w:r>
        <w:r w:rsidRPr="0068194C" w:rsidDel="008A77FB">
          <w:rPr>
            <w:rFonts w:ascii="Arial" w:eastAsia="Arial" w:hAnsi="Arial" w:cs="Arial"/>
            <w:sz w:val="22"/>
            <w:szCs w:val="22"/>
          </w:rPr>
          <w:delText xml:space="preserve">Figure 1 and Video 1) in HD2, 3 and 4, respectively. Among the bound-form proteins that have the top 2 highest sequence homology in the C-terminal helices with those in human HD2/3/4, by homology modeling using SWISS-MODEL </w:delText>
        </w:r>
        <w:r w:rsidR="000A258C" w:rsidRPr="0068194C" w:rsidDel="008A77FB">
          <w:rPr>
            <w:rFonts w:ascii="Arial" w:eastAsia="Arial" w:hAnsi="Arial" w:cs="Arial"/>
            <w:sz w:val="22"/>
            <w:szCs w:val="22"/>
          </w:rPr>
          <w:fldChar w:fldCharType="begin">
            <w:fldData xml:space="preserve">PEVuZE5vdGU+PENpdGU+PEF1dGhvcj5XYXRlcmhvdXNlPC9BdXRob3I+PFllYXI+MjAxODwvWWVh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</w:fldData>
          </w:fldChar>
        </w:r>
        <w:r w:rsidR="00585352" w:rsidDel="008A77FB">
          <w:rPr>
            <w:rFonts w:ascii="Arial" w:eastAsia="Arial" w:hAnsi="Arial" w:cs="Arial"/>
            <w:sz w:val="22"/>
            <w:szCs w:val="22"/>
          </w:rPr>
          <w:delInstrText xml:space="preserve"> ADDIN EN.CITE </w:delInstrText>
        </w:r>
        <w:r w:rsidR="00585352" w:rsidDel="008A77FB">
          <w:rPr>
            <w:rFonts w:ascii="Arial" w:eastAsia="Arial" w:hAnsi="Arial" w:cs="Arial"/>
            <w:sz w:val="22"/>
            <w:szCs w:val="22"/>
          </w:rPr>
          <w:fldChar w:fldCharType="begin">
            <w:fldData xml:space="preserve">PEVuZE5vdGU+PENpdGU+PEF1dGhvcj5XYXRlcmhvdXNlPC9BdXRob3I+PFllYXI+MjAxODwvWWVh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</w:fldData>
          </w:fldChar>
        </w:r>
        <w:r w:rsidR="00585352" w:rsidDel="008A77FB">
          <w:rPr>
            <w:rFonts w:ascii="Arial" w:eastAsia="Arial" w:hAnsi="Arial" w:cs="Arial"/>
            <w:sz w:val="22"/>
            <w:szCs w:val="22"/>
          </w:rPr>
          <w:delInstrText xml:space="preserve"> ADDIN EN.CITE.DATA </w:delInstrText>
        </w:r>
        <w:r w:rsidR="00585352" w:rsidDel="008A77FB">
          <w:rPr>
            <w:rFonts w:ascii="Arial" w:eastAsia="Arial" w:hAnsi="Arial" w:cs="Arial"/>
            <w:sz w:val="22"/>
            <w:szCs w:val="22"/>
          </w:rPr>
        </w:r>
        <w:r w:rsidR="00585352" w:rsidDel="008A77FB">
          <w:rPr>
            <w:rFonts w:ascii="Arial" w:eastAsia="Arial" w:hAnsi="Arial" w:cs="Arial"/>
            <w:sz w:val="22"/>
            <w:szCs w:val="22"/>
          </w:rPr>
          <w:fldChar w:fldCharType="end"/>
        </w:r>
        <w:r w:rsidR="000A258C" w:rsidRPr="0068194C" w:rsidDel="008A77FB">
          <w:rPr>
            <w:rFonts w:ascii="Arial" w:eastAsia="Arial" w:hAnsi="Arial" w:cs="Arial"/>
            <w:sz w:val="22"/>
            <w:szCs w:val="22"/>
          </w:rPr>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(Waterhouse et al., 2018)</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a NMR-resolved structural ensemble of VND/NK-2 homeodomain-DNA complex (PDB ID: 1NK2, where the first model is taken) </w:delText>
        </w:r>
        <w:r w:rsidR="000A258C" w:rsidRPr="0068194C" w:rsidDel="008A77FB">
          <w:rPr>
            <w:rFonts w:ascii="Arial" w:eastAsia="Arial" w:hAnsi="Arial" w:cs="Arial"/>
            <w:sz w:val="22"/>
            <w:szCs w:val="22"/>
          </w:rPr>
          <w:fldChar w:fldCharType="begin">
            <w:fldData xml:space="preserve">PEVuZE5vdGU+PENpdGU+PEF1dGhvcj5HcnVzY2h1czwvQXV0aG9yPjxZZWFyPjE5OTc8L1llYXI+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</w:fldData>
          </w:fldChar>
        </w:r>
        <w:r w:rsidR="00585352" w:rsidDel="008A77FB">
          <w:rPr>
            <w:rFonts w:ascii="Arial" w:eastAsia="Arial" w:hAnsi="Arial" w:cs="Arial"/>
            <w:sz w:val="22"/>
            <w:szCs w:val="22"/>
          </w:rPr>
          <w:delInstrText xml:space="preserve"> ADDIN EN.CITE </w:delInstrText>
        </w:r>
        <w:r w:rsidR="00585352" w:rsidDel="008A77FB">
          <w:rPr>
            <w:rFonts w:ascii="Arial" w:eastAsia="Arial" w:hAnsi="Arial" w:cs="Arial"/>
            <w:sz w:val="22"/>
            <w:szCs w:val="22"/>
          </w:rPr>
          <w:fldChar w:fldCharType="begin">
            <w:fldData xml:space="preserve">PEVuZE5vdGU+PENpdGU+PEF1dGhvcj5HcnVzY2h1czwvQXV0aG9yPjxZZWFyPjE5OTc8L1llYXI+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</w:fldData>
          </w:fldChar>
        </w:r>
        <w:r w:rsidR="00585352" w:rsidDel="008A77FB">
          <w:rPr>
            <w:rFonts w:ascii="Arial" w:eastAsia="Arial" w:hAnsi="Arial" w:cs="Arial"/>
            <w:sz w:val="22"/>
            <w:szCs w:val="22"/>
          </w:rPr>
          <w:delInstrText xml:space="preserve"> ADDIN EN.CITE.DATA </w:delInstrText>
        </w:r>
        <w:r w:rsidR="00585352" w:rsidDel="008A77FB">
          <w:rPr>
            <w:rFonts w:ascii="Arial" w:eastAsia="Arial" w:hAnsi="Arial" w:cs="Arial"/>
            <w:sz w:val="22"/>
            <w:szCs w:val="22"/>
          </w:rPr>
        </w:r>
        <w:r w:rsidR="00585352" w:rsidDel="008A77FB">
          <w:rPr>
            <w:rFonts w:ascii="Arial" w:eastAsia="Arial" w:hAnsi="Arial" w:cs="Arial"/>
            <w:sz w:val="22"/>
            <w:szCs w:val="22"/>
          </w:rPr>
          <w:fldChar w:fldCharType="end"/>
        </w:r>
        <w:r w:rsidR="000A258C" w:rsidRPr="0068194C" w:rsidDel="008A77FB">
          <w:rPr>
            <w:rFonts w:ascii="Arial" w:eastAsia="Arial" w:hAnsi="Arial" w:cs="Arial"/>
            <w:sz w:val="22"/>
            <w:szCs w:val="22"/>
          </w:rPr>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(Gruschus et al., 1997)</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was chosen to build the DNA-bound form of HD2, an X-ray resolved structure of Yeast MATα2 homeodomain/MCM1 transcription factor/DNA complex </w:delText>
        </w:r>
        <w:r w:rsidRPr="0068194C" w:rsidDel="008A77FB">
          <w:rPr>
            <w:rFonts w:ascii="Arial" w:eastAsia="Arial" w:hAnsi="Arial" w:cs="Arial"/>
            <w:strike/>
            <w:sz w:val="22"/>
            <w:szCs w:val="22"/>
          </w:rPr>
          <w:delText>(</w:delText>
        </w:r>
        <w:r w:rsidRPr="0068194C" w:rsidDel="008A77FB">
          <w:rPr>
            <w:rFonts w:ascii="Arial" w:eastAsia="Arial" w:hAnsi="Arial" w:cs="Arial"/>
            <w:sz w:val="22"/>
            <w:szCs w:val="22"/>
          </w:rPr>
          <w:delText xml:space="preserve">PDB ID: 1MNM;)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&lt;EndNote&gt;&lt;Cite&gt;&lt;Author&gt;Tan&lt;/Author&gt;&lt;Year&gt;1998&lt;/Year&gt;&lt;RecNum&gt;31&lt;/RecNum&gt;&lt;DisplayText&gt;(Tan and Richmond, 1998)&lt;/DisplayText&gt;&lt;record&gt;&lt;rec-number&gt;31&lt;/rec-number&gt;&lt;foreign-keys&gt;&lt;key app="EN" db-id="vfd5xfxwjxwzaqefxp75v5aitde9e5sezawt" timestamp="1589215194"&gt;31&lt;/key&gt;&lt;/foreign-keys&gt;&lt;ref-type name="Journal Article"&gt;17&lt;/ref-type&gt;&lt;contributors&gt;&lt;authors&gt;&lt;author&gt;Tan, S.&lt;/author&gt;&lt;author&gt;Richmond, T. J.&lt;/author&gt;&lt;/authors&gt;&lt;/contributors&gt;&lt;auth-address&gt;ETH-Zurich, Institut fur Molekularbiologie und Biophysik, Switzerland.&lt;/auth-address&gt;&lt;titles&gt;&lt;title&gt;Crystal structure of the yeast MATalpha2/MCM1/DNA ternary complex&lt;/title&gt;&lt;secondary-title&gt;Nature&lt;/secondary-title&gt;&lt;/titles&gt;&lt;periodical&gt;&lt;full-title&gt;Nature&lt;/full-title&gt;&lt;/periodical&gt;&lt;pages&gt;660-6&lt;/pages&gt;&lt;volume&gt;391&lt;/volume&gt;&lt;number&gt;6668&lt;/number&gt;&lt;edition&gt;1998/03/07&lt;/edition&gt;&lt;keywords&gt;&lt;keyword&gt;Binding Sites&lt;/keyword&gt;&lt;keyword&gt;Crystallography, X-Ray&lt;/keyword&gt;&lt;keyword&gt;DNA/*chemistry&lt;/keyword&gt;&lt;keyword&gt;DNA-Binding Proteins/*chemistry&lt;/keyword&gt;&lt;keyword&gt;Fungal Proteins/*chemistry&lt;/keyword&gt;&lt;keyword&gt;Homeodomain Proteins/*chemistry&lt;/keyword&gt;&lt;keyword&gt;Minichromosome Maintenance 1 Protein&lt;/keyword&gt;&lt;keyword&gt;Models, Molecular&lt;/keyword&gt;&lt;keyword&gt;Nucleic Acid Conformation&lt;/keyword&gt;&lt;keyword&gt;Protein Binding&lt;/keyword&gt;&lt;keyword&gt;Protein Conformation&lt;/keyword&gt;&lt;keyword&gt;Repressor Proteins/*chemistry&lt;/keyword&gt;&lt;keyword&gt;Saccharomyces cerevisiae&lt;/keyword&gt;&lt;keyword&gt;Saccharomyces cerevisiae Proteins&lt;/keyword&gt;&lt;keyword&gt;Transcription Factors/*chemistry&lt;/keyword&gt;&lt;/keywords&gt;&lt;dates&gt;&lt;year&gt;1998&lt;/year&gt;&lt;pub-dates&gt;&lt;date&gt;Feb 12&lt;/date&gt;&lt;/pub-dates&gt;&lt;/dates&gt;&lt;isbn&gt;0028-0836 (Print)&amp;#xD;0028-0836&lt;/isbn&gt;&lt;accession-num&gt;9490409&lt;/accession-num&gt;&lt;urls&gt;&lt;/urls&gt;&lt;electronic-resource-num&gt;10.1038/35563&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(Tan and Richmond, 1998)</w:delText>
        </w:r>
        <w:r w:rsidR="000A258C" w:rsidRPr="0068194C" w:rsidDel="008A77FB">
          <w:rPr>
            <w:rFonts w:ascii="Arial" w:eastAsia="Arial" w:hAnsi="Arial" w:cs="Arial"/>
            <w:sz w:val="22"/>
            <w:szCs w:val="22"/>
          </w:rPr>
          <w:fldChar w:fldCharType="end"/>
        </w:r>
      </w:del>
      <w:ins w:id="2226" w:author="fang wentong" w:date="2021-10-11T07:58:00Z">
        <w:del w:id="2227" w:author="fang wentong" w:date="2021-10-14T23:26:00Z">
          <w:r w:rsidR="006B5925" w:rsidDel="008A77FB">
            <w:rPr>
              <w:rFonts w:ascii="Arial" w:eastAsia="Arial" w:hAnsi="Arial" w:cs="Arial"/>
              <w:sz w:val="22"/>
              <w:szCs w:val="22"/>
            </w:rPr>
            <w:delText xml:space="preserve"> </w:delText>
          </w:r>
        </w:del>
      </w:ins>
      <w:del w:id="2228" w:author="fang wentong" w:date="2021-10-14T23:26:00Z">
        <w:r w:rsidRPr="0068194C" w:rsidDel="008A77FB">
          <w:rPr>
            <w:rFonts w:ascii="Arial" w:eastAsia="Arial" w:hAnsi="Arial" w:cs="Arial"/>
            <w:sz w:val="22"/>
            <w:szCs w:val="22"/>
          </w:rPr>
          <w:delText xml:space="preserve">was chosen to build the DNA-bound form of HD3, and an X-ray resolved structure of Oct-1 Transcription factor DNA complex (PDB ID:1HF0;) </w:delText>
        </w:r>
        <w:r w:rsidR="000A258C" w:rsidRPr="0068194C" w:rsidDel="008A77FB">
          <w:rPr>
            <w:rFonts w:ascii="Arial" w:eastAsia="Arial" w:hAnsi="Arial" w:cs="Arial"/>
            <w:sz w:val="22"/>
            <w:szCs w:val="22"/>
          </w:rPr>
          <w:fldChar w:fldCharType="begin">
            <w:fldData xml:space="preserve">PEVuZE5vdGU+PENpdGU+PEF1dGhvcj5SZW1lbnlpPC9BdXRob3I+PFllYXI+MjAwMTwvWWVhcj48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</w:fldData>
          </w:fldChar>
        </w:r>
        <w:r w:rsidR="00585352" w:rsidDel="008A77FB">
          <w:rPr>
            <w:rFonts w:ascii="Arial" w:eastAsia="Arial" w:hAnsi="Arial" w:cs="Arial"/>
            <w:sz w:val="22"/>
            <w:szCs w:val="22"/>
          </w:rPr>
          <w:delInstrText xml:space="preserve"> ADDIN EN.CITE </w:delInstrText>
        </w:r>
        <w:r w:rsidR="00585352" w:rsidDel="008A77FB">
          <w:rPr>
            <w:rFonts w:ascii="Arial" w:eastAsia="Arial" w:hAnsi="Arial" w:cs="Arial"/>
            <w:sz w:val="22"/>
            <w:szCs w:val="22"/>
          </w:rPr>
          <w:fldChar w:fldCharType="begin">
            <w:fldData xml:space="preserve">PEVuZE5vdGU+PENpdGU+PEF1dGhvcj5SZW1lbnlpPC9BdXRob3I+PFllYXI+MjAwMTwvWWVhcj48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</w:fldData>
          </w:fldChar>
        </w:r>
        <w:r w:rsidR="00585352" w:rsidDel="008A77FB">
          <w:rPr>
            <w:rFonts w:ascii="Arial" w:eastAsia="Arial" w:hAnsi="Arial" w:cs="Arial"/>
            <w:sz w:val="22"/>
            <w:szCs w:val="22"/>
          </w:rPr>
          <w:delInstrText xml:space="preserve"> ADDIN EN.CITE.DATA </w:delInstrText>
        </w:r>
        <w:r w:rsidR="00585352" w:rsidDel="008A77FB">
          <w:rPr>
            <w:rFonts w:ascii="Arial" w:eastAsia="Arial" w:hAnsi="Arial" w:cs="Arial"/>
            <w:sz w:val="22"/>
            <w:szCs w:val="22"/>
          </w:rPr>
        </w:r>
        <w:r w:rsidR="00585352" w:rsidDel="008A77FB">
          <w:rPr>
            <w:rFonts w:ascii="Arial" w:eastAsia="Arial" w:hAnsi="Arial" w:cs="Arial"/>
            <w:sz w:val="22"/>
            <w:szCs w:val="22"/>
          </w:rPr>
          <w:fldChar w:fldCharType="end"/>
        </w:r>
        <w:r w:rsidR="000A258C" w:rsidRPr="0068194C" w:rsidDel="008A77FB">
          <w:rPr>
            <w:rFonts w:ascii="Arial" w:eastAsia="Arial" w:hAnsi="Arial" w:cs="Arial"/>
            <w:sz w:val="22"/>
            <w:szCs w:val="22"/>
          </w:rPr>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(Remenyi et al., 2001)</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was chosen to build the DNA-bound form of HD4, respectively. The homology of C-terminal helices between HD2/3/4 and their corresponding bound-form templates are 54.55%, 53.85%, and 100% respectively.  </w:delText>
        </w:r>
      </w:del>
    </w:p>
    <w:p w14:paraId="51B2F253" w14:textId="0ACFA285" w:rsidR="00CF2D87" w:rsidRPr="0068194C" w:rsidDel="008A77FB" w:rsidRDefault="00CF2D87" w:rsidP="003425A0">
      <w:pPr>
        <w:rPr>
          <w:del w:id="2229" w:author="fang wentong" w:date="2021-10-14T23:26:00Z"/>
          <w:rFonts w:ascii="Arial" w:eastAsia="Arial" w:hAnsi="Arial" w:cs="Arial"/>
          <w:sz w:val="22"/>
          <w:szCs w:val="22"/>
        </w:rPr>
      </w:pPr>
      <w:del w:id="2230" w:author="fang wentong" w:date="2021-10-14T23:26:00Z">
        <w:r w:rsidRPr="0068194C" w:rsidDel="008A77FB">
          <w:rPr>
            <w:rFonts w:ascii="Arial" w:eastAsia="Arial" w:hAnsi="Arial" w:cs="Arial"/>
            <w:i/>
            <w:sz w:val="22"/>
            <w:szCs w:val="22"/>
          </w:rPr>
          <w:delText>System Setup and Energy Minimization</w:delText>
        </w:r>
      </w:del>
    </w:p>
    <w:p w14:paraId="59072E85" w14:textId="2E7382D7" w:rsidR="00CF2D87" w:rsidRPr="0068194C" w:rsidDel="008A77FB" w:rsidRDefault="00CF2D87" w:rsidP="003425A0">
      <w:pPr>
        <w:rPr>
          <w:del w:id="2231" w:author="fang wentong" w:date="2021-10-14T23:26:00Z"/>
          <w:rFonts w:ascii="Arial" w:eastAsia="Arial" w:hAnsi="Arial" w:cs="Arial"/>
          <w:sz w:val="22"/>
          <w:szCs w:val="22"/>
        </w:rPr>
      </w:pPr>
      <w:del w:id="2232" w:author="fang wentong" w:date="2021-10-14T23:26:00Z">
        <w:r w:rsidRPr="0068194C" w:rsidDel="008A77FB">
          <w:rPr>
            <w:rFonts w:ascii="Arial" w:eastAsia="Arial" w:hAnsi="Arial" w:cs="Arial"/>
            <w:sz w:val="22"/>
            <w:szCs w:val="22"/>
          </w:rPr>
          <w:delText>Prior to solvation and addition of ions, protonation state and the net charge of HD2/3/4-dsDNA complexes at pH 7.0 were calculated using PDB2PQR</w:delText>
        </w:r>
      </w:del>
      <w:ins w:id="2233" w:author="fang wentong" w:date="2021-10-11T07:55:00Z">
        <w:del w:id="2234" w:author="fang wentong" w:date="2021-10-14T23:26:00Z">
          <w:r w:rsidR="008C6672" w:rsidDel="008A77FB">
            <w:rPr>
              <w:rFonts w:ascii="Arial" w:eastAsia="Arial" w:hAnsi="Arial" w:cs="Arial"/>
              <w:sz w:val="22"/>
              <w:szCs w:val="22"/>
            </w:rPr>
            <w:delText xml:space="preserve"> </w:delText>
          </w:r>
        </w:del>
      </w:ins>
      <w:del w:id="2235" w:author="fang wentong" w:date="2021-10-14T23:26:00Z">
        <w:r w:rsidR="000A258C" w:rsidRPr="0068194C" w:rsidDel="008A77FB">
          <w:rPr>
            <w:rFonts w:ascii="Arial" w:eastAsia="Arial" w:hAnsi="Arial" w:cs="Arial"/>
            <w:sz w:val="22"/>
            <w:szCs w:val="22"/>
          </w:rPr>
          <w:fldChar w:fldCharType="begin">
            <w:fldData xml:space="preserve">PEVuZE5vdGU+PENpdGU+PEF1dGhvcj5Eb2xpbnNreTwvQXV0aG9yPjxZZWFyPjIwMDc8L1llYXI+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</w:fldData>
          </w:fldChar>
        </w:r>
        <w:r w:rsidR="00585352" w:rsidDel="008A77FB">
          <w:rPr>
            <w:rFonts w:ascii="Arial" w:eastAsia="Arial" w:hAnsi="Arial" w:cs="Arial"/>
            <w:sz w:val="22"/>
            <w:szCs w:val="22"/>
          </w:rPr>
          <w:delInstrText xml:space="preserve"> ADDIN EN.CITE </w:delInstrText>
        </w:r>
        <w:r w:rsidR="00585352" w:rsidDel="008A77FB">
          <w:rPr>
            <w:rFonts w:ascii="Arial" w:eastAsia="Arial" w:hAnsi="Arial" w:cs="Arial"/>
            <w:sz w:val="22"/>
            <w:szCs w:val="22"/>
          </w:rPr>
          <w:fldChar w:fldCharType="begin">
            <w:fldData xml:space="preserve">PEVuZE5vdGU+PENpdGU+PEF1dGhvcj5Eb2xpbnNreTwvQXV0aG9yPjxZZWFyPjIwMDc8L1llYXI+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</w:fldData>
          </w:fldChar>
        </w:r>
        <w:r w:rsidR="00585352" w:rsidDel="008A77FB">
          <w:rPr>
            <w:rFonts w:ascii="Arial" w:eastAsia="Arial" w:hAnsi="Arial" w:cs="Arial"/>
            <w:sz w:val="22"/>
            <w:szCs w:val="22"/>
          </w:rPr>
          <w:delInstrText xml:space="preserve"> ADDIN EN.CITE.DATA </w:delInstrText>
        </w:r>
        <w:r w:rsidR="00585352" w:rsidDel="008A77FB">
          <w:rPr>
            <w:rFonts w:ascii="Arial" w:eastAsia="Arial" w:hAnsi="Arial" w:cs="Arial"/>
            <w:sz w:val="22"/>
            <w:szCs w:val="22"/>
          </w:rPr>
        </w:r>
        <w:r w:rsidR="00585352" w:rsidDel="008A77FB">
          <w:rPr>
            <w:rFonts w:ascii="Arial" w:eastAsia="Arial" w:hAnsi="Arial" w:cs="Arial"/>
            <w:sz w:val="22"/>
            <w:szCs w:val="22"/>
          </w:rPr>
          <w:fldChar w:fldCharType="end"/>
        </w:r>
        <w:r w:rsidR="000A258C" w:rsidRPr="0068194C" w:rsidDel="008A77FB">
          <w:rPr>
            <w:rFonts w:ascii="Arial" w:eastAsia="Arial" w:hAnsi="Arial" w:cs="Arial"/>
            <w:sz w:val="22"/>
            <w:szCs w:val="22"/>
          </w:rPr>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(Dolinsky et al., 2007)</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The starting structure was prepared using ff14SB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&lt;EndNote&gt;&lt;Cite&gt;&lt;Author&gt;Maier&lt;/Author&gt;&lt;Year&gt;2015&lt;/Year&gt;&lt;RecNum&gt;34&lt;/RecNum&gt;&lt;DisplayText&gt;(Maier et al., 2015)&lt;/DisplayText&gt;&lt;record&gt;&lt;rec-number&gt;34&lt;/rec-number&gt;&lt;foreign-keys&gt;&lt;key app="EN" db-id="vfd5xfxwjxwzaqefxp75v5aitde9e5sezawt" timestamp="1589215391"&gt;34&lt;/key&gt;&lt;/foreign-keys&gt;&lt;ref-type name="Journal Article"&gt;17&lt;/ref-type&gt;&lt;contributors&gt;&lt;authors&gt;&lt;author&gt;Maier, J. A.&lt;/author&gt;&lt;author&gt;Martinez, C.&lt;/author&gt;&lt;author&gt;Kasavajhala, K.&lt;/author&gt;&lt;author&gt;Wickstrom, L.&lt;/author&gt;&lt;author&gt;Hauser, K. E.&lt;/author&gt;&lt;author&gt;Simmerling, C.&lt;/author&gt;&lt;/authors&gt;&lt;/contributors&gt;&lt;auth-address&gt;Graduate Program in Biochemistry and Structural Biology, double daggerDepartment of Chemistry, and section signLaufer Center for Physical and Quantitative Biology, Stony Brook University , Stony Brook, New York 11794, United States.&lt;/auth-address&gt;&lt;titles&gt;&lt;title&gt;ff14SB: Improving the Accuracy of Protein Side Chain and Backbone Parameters from ff99SB&lt;/title&gt;&lt;secondary-title&gt;J Chem Theory Comput&lt;/secondary-title&gt;&lt;/titles&gt;&lt;periodical&gt;&lt;full-title&gt;J Chem Theory Comput&lt;/full-title&gt;&lt;/periodical&gt;&lt;pages&gt;3696-713&lt;/pages&gt;&lt;volume&gt;11&lt;/volume&gt;&lt;number&gt;8&lt;/number&gt;&lt;edition&gt;2015/11/18&lt;/edition&gt;&lt;keywords&gt;&lt;keyword&gt;Amino Acids/chemistry&lt;/keyword&gt;&lt;keyword&gt;Magnetic Resonance Spectroscopy&lt;/keyword&gt;&lt;keyword&gt;Molecular Dynamics Simulation&lt;/keyword&gt;&lt;keyword&gt;Peptides/chemistry/metabolism&lt;/keyword&gt;&lt;keyword&gt;Protein Structure, Secondary&lt;/keyword&gt;&lt;keyword&gt;Proteins/*chemistry/metabolism&lt;/keyword&gt;&lt;keyword&gt;Quantum Theory&lt;/keyword&gt;&lt;keyword&gt;Thermodynamics&lt;/keyword&gt;&lt;/keywords&gt;&lt;dates&gt;&lt;year&gt;2015&lt;/year&gt;&lt;pub-dates&gt;&lt;date&gt;Aug 11&lt;/date&gt;&lt;/pub-dates&gt;&lt;/dates&gt;&lt;isbn&gt;1549-9618&lt;/isbn&gt;&lt;accession-num&gt;26574453&lt;/accession-num&gt;&lt;urls&gt;&lt;/urls&gt;&lt;custom2&gt;PMC4821407&lt;/custom2&gt;&lt;custom6&gt;NIHMS772276&lt;/custom6&gt;&lt;electronic-resource-num&gt;10.1021/acs.jctc.5b00255&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(Maier et al., 2015)</w:delText>
        </w:r>
        <w:r w:rsidR="000A258C" w:rsidRPr="0068194C" w:rsidDel="008A77FB">
          <w:rPr>
            <w:rFonts w:ascii="Arial" w:eastAsia="Arial" w:hAnsi="Arial" w:cs="Arial"/>
            <w:sz w:val="22"/>
            <w:szCs w:val="22"/>
          </w:rPr>
          <w:fldChar w:fldCharType="end"/>
        </w:r>
      </w:del>
      <w:ins w:id="2236" w:author="fang wentong" w:date="2021-10-11T07:58:00Z">
        <w:del w:id="2237" w:author="fang wentong" w:date="2021-10-14T23:26:00Z">
          <w:r w:rsidR="006B5925" w:rsidDel="008A77FB">
            <w:rPr>
              <w:rFonts w:ascii="Arial" w:eastAsia="Arial" w:hAnsi="Arial" w:cs="Arial"/>
              <w:sz w:val="22"/>
              <w:szCs w:val="22"/>
            </w:rPr>
            <w:delText xml:space="preserve"> </w:delText>
          </w:r>
        </w:del>
      </w:ins>
      <w:del w:id="2238" w:author="fang wentong" w:date="2021-10-14T23:26:00Z">
        <w:r w:rsidRPr="0068194C" w:rsidDel="008A77FB">
          <w:rPr>
            <w:rFonts w:ascii="Arial" w:eastAsia="Arial" w:hAnsi="Arial" w:cs="Arial"/>
            <w:sz w:val="22"/>
            <w:szCs w:val="22"/>
          </w:rPr>
          <w:delText xml:space="preserve">force-fields for proteins, bsc1 </w:delText>
        </w:r>
        <w:r w:rsidR="000A258C" w:rsidRPr="0068194C" w:rsidDel="008A77FB">
          <w:rPr>
            <w:rFonts w:ascii="Arial" w:eastAsia="Arial" w:hAnsi="Arial" w:cs="Arial"/>
            <w:sz w:val="22"/>
            <w:szCs w:val="22"/>
          </w:rPr>
          <w:fldChar w:fldCharType="begin">
            <w:fldData xml:space="preserve">PEVuZE5vdGU+PENpdGU+PEF1dGhvcj5JdmFuaTwvQXV0aG9yPjxZZWFyPjIwMTY8L1llYXI+PFJl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</w:fldData>
          </w:fldChar>
        </w:r>
        <w:r w:rsidR="00585352" w:rsidDel="008A77FB">
          <w:rPr>
            <w:rFonts w:ascii="Arial" w:eastAsia="Arial" w:hAnsi="Arial" w:cs="Arial"/>
            <w:sz w:val="22"/>
            <w:szCs w:val="22"/>
          </w:rPr>
          <w:delInstrText xml:space="preserve"> ADDIN EN.CITE </w:delInstrText>
        </w:r>
        <w:r w:rsidR="00585352" w:rsidDel="008A77FB">
          <w:rPr>
            <w:rFonts w:ascii="Arial" w:eastAsia="Arial" w:hAnsi="Arial" w:cs="Arial"/>
            <w:sz w:val="22"/>
            <w:szCs w:val="22"/>
          </w:rPr>
          <w:fldChar w:fldCharType="begin">
            <w:fldData xml:space="preserve">PEVuZE5vdGU+PENpdGU+PEF1dGhvcj5JdmFuaTwvQXV0aG9yPjxZZWFyPjIwMTY8L1llYXI+PFJl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</w:fldData>
          </w:fldChar>
        </w:r>
        <w:r w:rsidR="00585352" w:rsidDel="008A77FB">
          <w:rPr>
            <w:rFonts w:ascii="Arial" w:eastAsia="Arial" w:hAnsi="Arial" w:cs="Arial"/>
            <w:sz w:val="22"/>
            <w:szCs w:val="22"/>
          </w:rPr>
          <w:delInstrText xml:space="preserve"> ADDIN EN.CITE.DATA </w:delInstrText>
        </w:r>
        <w:r w:rsidR="00585352" w:rsidDel="008A77FB">
          <w:rPr>
            <w:rFonts w:ascii="Arial" w:eastAsia="Arial" w:hAnsi="Arial" w:cs="Arial"/>
            <w:sz w:val="22"/>
            <w:szCs w:val="22"/>
          </w:rPr>
        </w:r>
        <w:r w:rsidR="00585352" w:rsidDel="008A77FB">
          <w:rPr>
            <w:rFonts w:ascii="Arial" w:eastAsia="Arial" w:hAnsi="Arial" w:cs="Arial"/>
            <w:sz w:val="22"/>
            <w:szCs w:val="22"/>
          </w:rPr>
          <w:fldChar w:fldCharType="end"/>
        </w:r>
        <w:r w:rsidR="000A258C" w:rsidRPr="0068194C" w:rsidDel="008A77FB">
          <w:rPr>
            <w:rFonts w:ascii="Arial" w:eastAsia="Arial" w:hAnsi="Arial" w:cs="Arial"/>
            <w:sz w:val="22"/>
            <w:szCs w:val="22"/>
          </w:rPr>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(Ivani et al., 2016)</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force fields for the DNA, TIP3P water model, and monovalent ion parameters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&lt;EndNote&gt;&lt;Cite&gt;&lt;Author&gt;Joung&lt;/Author&gt;&lt;Year&gt;2009&lt;/Year&gt;&lt;RecNum&gt;36&lt;/RecNum&gt;&lt;DisplayText&gt;(Joung and Cheatham, 2009)&lt;/DisplayText&gt;&lt;record&gt;&lt;rec-number&gt;36&lt;/rec-number&gt;&lt;foreign-keys&gt;&lt;key app="EN" db-id="vfd5xfxwjxwzaqefxp75v5aitde9e5sezawt" timestamp="1589215524"&gt;36&lt;/key&gt;&lt;/foreign-keys&gt;&lt;ref-type name="Journal Article"&gt;17&lt;/ref-type&gt;&lt;contributors&gt;&lt;authors&gt;&lt;author&gt;Joung, I. S.&lt;/author&gt;&lt;author&gt;Cheatham, T. E., 3rd&lt;/author&gt;&lt;/authors&gt;&lt;/contributors&gt;&lt;auth-address&gt;Department of Bioengineering, College of Engineering, Department of Medicinal Chemistry, College of Pharmacy, and Department of Pharmaceutics and Pharmaceutical Chemistry, College of Pharmacy, University of Utah, Salt Lake City, Utah 84112, USA.&lt;/auth-address&gt;&lt;titles&gt;&lt;title&gt;Molecular dynamics simulations of the dynamic and energetic properties of alkali and halide ions using water-model-specific ion parameters&lt;/title&gt;&lt;secondary-title&gt;J Phys Chem B&lt;/secondary-title&gt;&lt;/titles&gt;&lt;periodical&gt;&lt;full-title&gt;J Phys Chem B&lt;/full-title&gt;&lt;/periodical&gt;&lt;pages&gt;13279-90&lt;/pages&gt;&lt;volume&gt;113&lt;/volume&gt;&lt;number&gt;40&lt;/number&gt;&lt;edition&gt;2009/09/18&lt;/edition&gt;&lt;keywords&gt;&lt;keyword&gt;Algorithms&lt;/keyword&gt;&lt;keyword&gt;Alkalies/*chemistry&lt;/keyword&gt;&lt;keyword&gt;*Computer Simulation&lt;/keyword&gt;&lt;keyword&gt;Ions/*chemistry&lt;/keyword&gt;&lt;keyword&gt;Models, Chemical&lt;/keyword&gt;&lt;keyword&gt;Salts/*chemistry&lt;/keyword&gt;&lt;keyword&gt;Solubility&lt;/keyword&gt;&lt;keyword&gt;Thermodynamics&lt;/keyword&gt;&lt;keyword&gt;Water/*chemistry&lt;/keyword&gt;&lt;/keywords&gt;&lt;dates&gt;&lt;year&gt;2009&lt;/year&gt;&lt;pub-dates&gt;&lt;date&gt;Oct 8&lt;/date&gt;&lt;/pub-dates&gt;&lt;/dates&gt;&lt;isbn&gt;1520-6106 (Print)&amp;#xD;1520-5207&lt;/isbn&gt;&lt;accession-num&gt;19757835&lt;/accession-num&gt;&lt;urls&gt;&lt;/urls&gt;&lt;custom2&gt;PMC2755304&lt;/custom2&gt;&lt;electronic-resource-num&gt;10.1021/jp902584c&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(Joung and Cheatham, 2009)</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through tLeap</w:delText>
        </w:r>
      </w:del>
      <w:ins w:id="2239" w:author="fang wentong" w:date="2021-10-11T07:55:00Z">
        <w:del w:id="2240" w:author="fang wentong" w:date="2021-10-14T23:26:00Z">
          <w:r w:rsidR="008C6672" w:rsidDel="008A77FB">
            <w:rPr>
              <w:rFonts w:ascii="Arial" w:eastAsia="Arial" w:hAnsi="Arial" w:cs="Arial"/>
              <w:sz w:val="22"/>
              <w:szCs w:val="22"/>
            </w:rPr>
            <w:delText xml:space="preserve"> </w:delText>
          </w:r>
        </w:del>
      </w:ins>
      <w:del w:id="2241" w:author="fang wentong" w:date="2021-10-14T23:26:00Z">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&lt;EndNote&gt;&lt;Cite&gt;&lt;Author&gt;Daoudi&lt;/Author&gt;&lt;Year&gt;2019&lt;/Year&gt;&lt;RecNum&gt;38&lt;/RecNum&gt;&lt;DisplayText&gt;(Daoudi et al., 2019)&lt;/DisplayText&gt;&lt;record&gt;&lt;rec-number&gt;38&lt;/rec-number&gt;&lt;foreign-keys&gt;&lt;key app="EN" db-id="vfd5xfxwjxwzaqefxp75v5aitde9e5sezawt" timestamp="1589215625"&gt;38&lt;/key&gt;&lt;/foreign-keys&gt;&lt;ref-type name="Journal Article"&gt;17&lt;/ref-type&gt;&lt;contributors&gt;&lt;authors&gt;&lt;author&gt;Daoudi, S.&lt;/author&gt;&lt;author&gt;Semmeq, A.&lt;/author&gt;&lt;author&gt;Badawi, M.&lt;/author&gt;&lt;author&gt;Assfeld, X.&lt;/author&gt;&lt;author&gt;Arfaoui, Y.&lt;/author&gt;&lt;author&gt;Pastore, M.&lt;/author&gt;&lt;/authors&gt;&lt;/contributors&gt;&lt;auth-address&gt;CNRS &amp;amp; Universite de Lorraine, Laboratoire de Physique et Chimie Theoriques, Boulevard des Aiguillettes, BP, 70239 54506, Vandoeuvre-les-Nancy Cedex, France.&amp;#xD;Laboratory of Physical Chemistry of Condensed Materials, Faculty of Mathematical, Physical and Natural Sciences of Tunis, University of Tunis El Manar, Campus Farhat-Hached, 1068, Tunis, Tunisia.&amp;#xD;Laboratoire Physique de la Matiere Condensee, Faculte des Sciences Ben M&amp;apos;sik, Universite Hassan II de Casablanca, Casablanca, Morocco.&lt;/auth-address&gt;&lt;titles&gt;&lt;title&gt;Electronic structure and optical properties of isolated and TiO2 -grafted free base porphyrins for water oxidation: A challenging test case for DFT and TD-DFT&lt;/title&gt;&lt;secondary-title&gt;J Comput Chem&lt;/secondary-title&gt;&lt;/titles&gt;&lt;periodical&gt;&lt;full-title&gt;J Comput Chem&lt;/full-title&gt;&lt;/periodical&gt;&lt;pages&gt;2530-2538&lt;/pages&gt;&lt;volume&gt;40&lt;/volume&gt;&lt;number&gt;29&lt;/number&gt;&lt;edition&gt;2019/07/12&lt;/edition&gt;&lt;keywords&gt;&lt;keyword&gt;Dft&lt;/keyword&gt;&lt;keyword&gt;Tddft&lt;/keyword&gt;&lt;keyword&gt;dye sensitized TiO2&lt;/keyword&gt;&lt;keyword&gt;free base porphrins&lt;/keyword&gt;&lt;keyword&gt;water splitting&lt;/keyword&gt;&lt;/keywords&gt;&lt;dates&gt;&lt;year&gt;2019&lt;/year&gt;&lt;pub-dates&gt;&lt;date&gt;Nov 5&lt;/date&gt;&lt;/pub-dates&gt;&lt;/dates&gt;&lt;isbn&gt;0192-8651&lt;/isbn&gt;&lt;accession-num&gt;31294857&lt;/accession-num&gt;&lt;urls&gt;&lt;/urls&gt;&lt;electronic-resource-num&gt;10.1002/jcc.26027&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(Daoudi et al., 2019)</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from AmberTools18. To neutralize the charge of each system, 24 Na+ were added into hb2-dsDNA and hb3-dsDNA complexes and 23 Na+ were added into hb4-dsDNA complex systems.  In addition, 23 Na</w:delText>
        </w:r>
        <w:r w:rsidRPr="0068194C" w:rsidDel="008A77FB">
          <w:rPr>
            <w:rFonts w:ascii="Arial" w:eastAsia="Arial" w:hAnsi="Arial" w:cs="Arial"/>
            <w:sz w:val="22"/>
            <w:szCs w:val="22"/>
            <w:vertAlign w:val="superscript"/>
          </w:rPr>
          <w:delText>+</w:delText>
        </w:r>
        <w:r w:rsidRPr="0068194C" w:rsidDel="008A77FB">
          <w:rPr>
            <w:rFonts w:ascii="Arial" w:eastAsia="Arial" w:hAnsi="Arial" w:cs="Arial"/>
            <w:sz w:val="22"/>
            <w:szCs w:val="22"/>
          </w:rPr>
          <w:delText xml:space="preserve"> and 23 Cl</w:delText>
        </w:r>
        <w:r w:rsidRPr="0068194C" w:rsidDel="008A77FB">
          <w:rPr>
            <w:rFonts w:ascii="Arial" w:eastAsia="Arial" w:hAnsi="Arial" w:cs="Arial"/>
            <w:sz w:val="22"/>
            <w:szCs w:val="22"/>
            <w:vertAlign w:val="superscript"/>
          </w:rPr>
          <w:delText>-</w:delText>
        </w:r>
        <w:r w:rsidRPr="0068194C" w:rsidDel="008A77FB">
          <w:rPr>
            <w:rFonts w:ascii="Arial" w:eastAsia="Arial" w:hAnsi="Arial" w:cs="Arial"/>
            <w:sz w:val="22"/>
            <w:szCs w:val="22"/>
          </w:rPr>
          <w:delText xml:space="preserve"> ions were added to each system to reach 100 mM salt concentration. Each system was prepared in a water box measuring 78Å</w:delText>
        </w:r>
        <w:r w:rsidRPr="0068194C" w:rsidDel="008A77FB">
          <w:rPr>
            <w:rFonts w:ascii="Arial" w:eastAsia="Arial" w:hAnsi="Arial" w:cs="Arial"/>
            <w:sz w:val="22"/>
            <w:szCs w:val="22"/>
            <w:vertAlign w:val="superscript"/>
          </w:rPr>
          <w:delText xml:space="preserve"> </w:delText>
        </w:r>
        <w:r w:rsidRPr="0068194C" w:rsidDel="008A77FB">
          <w:rPr>
            <w:rFonts w:ascii="Arial" w:eastAsia="Arial" w:hAnsi="Arial" w:cs="Arial"/>
            <w:sz w:val="22"/>
            <w:szCs w:val="22"/>
          </w:rPr>
          <w:delText xml:space="preserve">on all sides. </w:delText>
        </w:r>
      </w:del>
    </w:p>
    <w:p w14:paraId="03909264" w14:textId="37A27412" w:rsidR="00CF2D87" w:rsidRPr="0068194C" w:rsidDel="008A77FB" w:rsidRDefault="00CF2D87" w:rsidP="003425A0">
      <w:pPr>
        <w:rPr>
          <w:del w:id="2242" w:author="fang wentong" w:date="2021-10-14T23:26:00Z"/>
          <w:rFonts w:ascii="Arial" w:eastAsia="Arial" w:hAnsi="Arial" w:cs="Arial"/>
          <w:sz w:val="22"/>
          <w:szCs w:val="22"/>
        </w:rPr>
      </w:pPr>
      <w:del w:id="2243" w:author="fang wentong" w:date="2021-10-14T23:26:00Z">
        <w:r w:rsidRPr="0068194C" w:rsidDel="008A77FB">
          <w:rPr>
            <w:rFonts w:ascii="Arial" w:eastAsia="Arial" w:hAnsi="Arial" w:cs="Arial"/>
            <w:sz w:val="22"/>
            <w:szCs w:val="22"/>
          </w:rPr>
          <w:delText>Energy minimization for each of the systems was done in two stages. In the first stage, a harmonic restraint of 100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was applied on all heavy atoms of both protein and dsDNA.  In the second stage, the harmonic restraints for protein’s CA atoms were relaxed to 2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while all the DNA’s heavy atoms were still subject to a 100 kcal/mol/Å</w:delText>
        </w:r>
        <w:r w:rsidRPr="0068194C" w:rsidDel="008A77FB">
          <w:rPr>
            <w:rFonts w:ascii="Arial" w:eastAsia="Arial" w:hAnsi="Arial" w:cs="Arial"/>
            <w:sz w:val="22"/>
            <w:szCs w:val="22"/>
            <w:vertAlign w:val="superscript"/>
          </w:rPr>
          <w:delText xml:space="preserve">2 </w:delText>
        </w:r>
        <w:r w:rsidRPr="0068194C" w:rsidDel="008A77FB">
          <w:rPr>
            <w:rFonts w:ascii="Arial" w:eastAsia="Arial" w:hAnsi="Arial" w:cs="Arial"/>
            <w:sz w:val="22"/>
            <w:szCs w:val="22"/>
          </w:rPr>
          <w:delText xml:space="preserve">restraint. </w:delText>
        </w:r>
      </w:del>
    </w:p>
    <w:p w14:paraId="5C4CB349" w14:textId="2E909957" w:rsidR="00CF2D87" w:rsidRPr="0068194C" w:rsidDel="008A77FB" w:rsidRDefault="00CF2D87" w:rsidP="003425A0">
      <w:pPr>
        <w:rPr>
          <w:del w:id="2244" w:author="fang wentong" w:date="2021-10-14T23:26:00Z"/>
          <w:rFonts w:ascii="Arial" w:eastAsia="Arial" w:hAnsi="Arial" w:cs="Arial"/>
          <w:i/>
          <w:sz w:val="22"/>
          <w:szCs w:val="22"/>
        </w:rPr>
      </w:pPr>
      <w:del w:id="2245" w:author="fang wentong" w:date="2021-10-14T23:26:00Z">
        <w:r w:rsidRPr="0068194C" w:rsidDel="008A77FB">
          <w:rPr>
            <w:rFonts w:ascii="Arial" w:eastAsia="Arial" w:hAnsi="Arial" w:cs="Arial"/>
            <w:i/>
            <w:sz w:val="22"/>
            <w:szCs w:val="22"/>
          </w:rPr>
          <w:delText>Equilibration and Explicit Solvent Production MD Simulations</w:delText>
        </w:r>
      </w:del>
    </w:p>
    <w:p w14:paraId="5301290C" w14:textId="01AF219D" w:rsidR="009920C5" w:rsidDel="008A77FB" w:rsidRDefault="00CF2D87" w:rsidP="003425A0">
      <w:pPr>
        <w:rPr>
          <w:del w:id="2246" w:author="fang wentong" w:date="2021-10-14T23:26:00Z"/>
          <w:rFonts w:ascii="Arial" w:eastAsia="Arial" w:hAnsi="Arial" w:cs="Arial"/>
          <w:sz w:val="22"/>
          <w:szCs w:val="22"/>
        </w:rPr>
      </w:pPr>
      <w:del w:id="2247" w:author="fang wentong" w:date="2021-10-14T23:26:00Z">
        <w:r w:rsidRPr="0068194C" w:rsidDel="008A77FB">
          <w:rPr>
            <w:rFonts w:ascii="Arial" w:eastAsia="Arial" w:hAnsi="Arial" w:cs="Arial"/>
            <w:sz w:val="22"/>
            <w:szCs w:val="22"/>
          </w:rPr>
          <w:delText xml:space="preserve">Each energy-minimized system was gradually heated from 50K to 320K and cooled down to 310K in a canonical (NVT) ensemble, using Langevin thermostat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&lt;EndNote&gt;&lt;Cite&gt;&lt;Author&gt;Pastor&lt;/Author&gt;&lt;Year&gt;1988&lt;/Year&gt;&lt;RecNum&gt;39&lt;/RecNum&gt;&lt;DisplayText&gt;(Pastor et al., 1988)&lt;/DisplayText&gt;&lt;record&gt;&lt;rec-number&gt;39&lt;/rec-number&gt;&lt;foreign-keys&gt;&lt;key app="EN" db-id="vfd5xfxwjxwzaqefxp75v5aitde9e5sezawt" timestamp="1589215923"&gt;39&lt;/key&gt;&lt;/foreign-keys&gt;&lt;ref-type name="Journal Article"&gt;17&lt;/ref-type&gt;&lt;contributors&gt;&lt;authors&gt;&lt;author&gt;Pastor, Richard W.&lt;/author&gt;&lt;author&gt;Brooks, Bernard R.&lt;/author&gt;&lt;author&gt;Szabo, Attila&lt;/author&gt;&lt;/authors&gt;&lt;/contributors&gt;&lt;titles&gt;&lt;title&gt;An analysis of the accuracy of Langevin and molecular dynamics algorithms&lt;/title&gt;&lt;secondary-title&gt;Molecular Physics&lt;/secondary-title&gt;&lt;/titles&gt;&lt;periodical&gt;&lt;full-title&gt;Molecular Physics&lt;/full-title&gt;&lt;/periodical&gt;&lt;pages&gt;1409-1419&lt;/pages&gt;&lt;volume&gt;65&lt;/volume&gt;&lt;number&gt;6&lt;/number&gt;&lt;dates&gt;&lt;year&gt;1988&lt;/year&gt;&lt;pub-dates&gt;&lt;date&gt;1988/12/20&lt;/date&gt;&lt;/pub-dates&gt;&lt;/dates&gt;&lt;publisher&gt;Taylor &amp;amp; Francis&lt;/publisher&gt;&lt;isbn&gt;0026-8976&lt;/isbn&gt;&lt;urls&gt;&lt;related-urls&gt;&lt;url&gt;https://doi.org/10.1080/00268978800101881&lt;/url&gt;&lt;/related-urls&gt;&lt;/urls&gt;&lt;electronic-resource-num&gt;10.1080/00268978800101881&lt;/electronic-resource-num&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(Pastor et al., 1988)</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with a collision frequency of 2 ps</w:delText>
        </w:r>
        <w:r w:rsidRPr="0068194C" w:rsidDel="008A77FB">
          <w:rPr>
            <w:rFonts w:ascii="Arial" w:eastAsia="Arial" w:hAnsi="Arial" w:cs="Arial"/>
            <w:sz w:val="22"/>
            <w:szCs w:val="22"/>
            <w:vertAlign w:val="superscript"/>
          </w:rPr>
          <w:delText>-1</w:delText>
        </w:r>
        <w:r w:rsidRPr="0068194C" w:rsidDel="008A77FB">
          <w:rPr>
            <w:rFonts w:ascii="Arial" w:eastAsia="Arial" w:hAnsi="Arial" w:cs="Arial"/>
            <w:sz w:val="22"/>
            <w:szCs w:val="22"/>
          </w:rPr>
          <w:delText>, for 25 ps while applying harmonic restraints of 10 kcal/mol/Å</w:delText>
        </w:r>
        <w:r w:rsidRPr="0068194C" w:rsidDel="008A77FB">
          <w:rPr>
            <w:rFonts w:ascii="Arial" w:eastAsia="Arial" w:hAnsi="Arial" w:cs="Arial"/>
            <w:sz w:val="22"/>
            <w:szCs w:val="22"/>
            <w:vertAlign w:val="superscript"/>
          </w:rPr>
          <w:delText xml:space="preserve">2 </w:delText>
        </w:r>
        <w:r w:rsidRPr="0068194C" w:rsidDel="008A77FB">
          <w:rPr>
            <w:rFonts w:ascii="Arial" w:eastAsia="Arial" w:hAnsi="Arial" w:cs="Arial"/>
            <w:sz w:val="22"/>
            <w:szCs w:val="22"/>
          </w:rPr>
          <w:delText>on dsDNA’s C2, C4', and P atoms and 2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on protein’s CA atoms. Each of the systems was equilibrated first in a canonical ensemble at 310K for 15 ns. This was followed by an isothermal-isobaric ensemble for 20 ns at 310K applying harmonic restraints of 2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on dsDNA’s C2, C4', and P atoms and 1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on protein’s CA atoms. Further equilibration isothermal-isobaric ensemble (NPT), where a constant pressure was maintained by Berendsen barostat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&lt;EndNote&gt;&lt;Cite&gt;&lt;Author&gt;H. J. C. Berendsen&lt;/Author&gt;&lt;Year&gt;1998&lt;/Year&gt;&lt;RecNum&gt;40&lt;/RecNum&gt;&lt;DisplayText&gt;(H. J. C. Berendsen, 1998)&lt;/DisplayText&gt;&lt;record&gt;&lt;rec-number&gt;40&lt;/rec-number&gt;&lt;foreign-keys&gt;&lt;key app="EN" db-id="vfd5xfxwjxwzaqefxp75v5aitde9e5sezawt" timestamp="1589216273"&gt;40&lt;/key&gt;&lt;/foreign-keys&gt;&lt;ref-type name="Journal Article"&gt;17&lt;/ref-type&gt;&lt;contributors&gt;&lt;authors&gt;&lt;author&gt;H. J. C. Berendsen, J. P. M. Postma, W. F. van Gunsteren, A. DiNola, and J. R. Haak&lt;/author&gt;&lt;/authors&gt;&lt;/contributors&gt;&lt;titles&gt;&lt;title&gt;Molecular dynamics with coupling to an external bath&lt;/title&gt;&lt;secondary-title&gt;The Journal of Chemical Physics&lt;/secondary-title&gt;&lt;/titles&gt;&lt;periodical&gt;&lt;full-title&gt;The Journal of Chemical Physics&lt;/full-title&gt;&lt;/periodical&gt;&lt;volume&gt;81&lt;/volume&gt;&lt;number&gt;8&lt;/number&gt;&lt;section&gt;3684&lt;/section&gt;&lt;dates&gt;&lt;year&gt;1998&lt;/year&gt;&lt;/dates&gt;&lt;urls&gt;&lt;/urls&gt;&lt;/record&gt;&lt;/Cite&gt;&lt;/EndNote&gt;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(H. J. C. Berendsen, 1998)</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at 1 atm and 310K, was done for 40 ns, while harmonic restraints of 2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on dsDNA’s C2, C4', and P atoms and 0.1 kcal/mol/Å</w:delText>
        </w:r>
        <w:r w:rsidRPr="0068194C" w:rsidDel="008A77FB">
          <w:rPr>
            <w:rFonts w:ascii="Arial" w:eastAsia="Arial" w:hAnsi="Arial" w:cs="Arial"/>
            <w:sz w:val="22"/>
            <w:szCs w:val="22"/>
            <w:vertAlign w:val="superscript"/>
          </w:rPr>
          <w:delText>2</w:delText>
        </w:r>
        <w:r w:rsidRPr="0068194C" w:rsidDel="008A77FB">
          <w:rPr>
            <w:rFonts w:ascii="Arial" w:eastAsia="Arial" w:hAnsi="Arial" w:cs="Arial"/>
            <w:sz w:val="22"/>
            <w:szCs w:val="22"/>
          </w:rPr>
          <w:delText xml:space="preserve"> on protein’s CA atoms were applied. This was followed by a 350 ns production run at 2 fs time step applying the SHAKE constraint algorithm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&lt;EndNote&gt;&lt;Cite&gt;&lt;Author&gt;Hopkins&lt;/Author&gt;&lt;Year&gt;2015&lt;/Year&gt;&lt;RecNum&gt;41&lt;/RecNum&gt;&lt;DisplayText&gt;(Hopkins et al., 2015)&lt;/DisplayText&gt;&lt;record&gt;&lt;rec-number&gt;41&lt;/rec-number&gt;&lt;foreign-keys&gt;&lt;key app="EN" db-id="vfd5xfxwjxwzaqefxp75v5aitde9e5sezawt" timestamp="1589216391"&gt;41&lt;/key&gt;&lt;/foreign-keys&gt;&lt;ref-type name="Journal Article"&gt;17&lt;/ref-type&gt;&lt;contributors&gt;&lt;authors&gt;&lt;author&gt;Hopkins, C. W.&lt;/author&gt;&lt;author&gt;Le Grand, S.&lt;/author&gt;&lt;author&gt;Walker, R. C.&lt;/author&gt;&lt;author&gt;Roitberg, A. E.&lt;/author&gt;&lt;/authors&gt;&lt;/contributors&gt;&lt;auth-address&gt;Department of Physics, Quantum Theory Project, University of Florida , Gainesville, Florida 32611, United States.&amp;#xD;Amazon Web Services, 2201 Westlake Ave., Suite 500, Seattle, Washington 98121, United States.&amp;#xD;San Diego Supercomputer Center &amp;amp; Department of Chemistry and Biochemistry, University of California San Diego , 9500 Gilman Drive, MC0505, La Jolla, California 92093-0505, United States.&amp;#xD;Department of Chemistry, Quantum Theory Project, University of Florida , Gainesville, Florida 32611, United States.&lt;/auth-address&gt;&lt;titles&gt;&lt;title&gt;Long-Time-Step Molecular Dynamics through Hydrogen Mass Repartitioning&lt;/title&gt;&lt;secondary-title&gt;J Chem Theory Comput&lt;/secondary-title&gt;&lt;/titles&gt;&lt;periodical&gt;&lt;full-title&gt;J Chem Theory Comput&lt;/full-title&gt;&lt;/periodical&gt;&lt;pages&gt;1864-74&lt;/pages&gt;&lt;volume&gt;11&lt;/volume&gt;&lt;number&gt;4&lt;/number&gt;&lt;edition&gt;2015/11/18&lt;/edition&gt;&lt;keywords&gt;&lt;keyword&gt;Animals&lt;/keyword&gt;&lt;keyword&gt;Chickens&lt;/keyword&gt;&lt;keyword&gt;Hydrogen/*chemistry&lt;/keyword&gt;&lt;keyword&gt;Kinetics&lt;/keyword&gt;&lt;keyword&gt;*Molecular Dynamics Simulation&lt;/keyword&gt;&lt;keyword&gt;Muramidase/*chemistry/metabolism&lt;/keyword&gt;&lt;keyword&gt;Principal Component Analysis&lt;/keyword&gt;&lt;keyword&gt;Spin Labels&lt;/keyword&gt;&lt;keyword&gt;Thermodynamics&lt;/keyword&gt;&lt;/keywords&gt;&lt;dates&gt;&lt;year&gt;2015&lt;/year&gt;&lt;pub-dates&gt;&lt;date&gt;Apr 14&lt;/date&gt;&lt;/pub-dates&gt;&lt;/dates&gt;&lt;isbn&gt;1549-9618&lt;/isbn&gt;&lt;accession-num&gt;26574392&lt;/accession-num&gt;&lt;urls&gt;&lt;/urls&gt;&lt;electronic-resource-num&gt;10.1021/ct5010406&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(Hopkins et al., 2015)</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to hydrogen atoms in isothermal-isobaric ensemble at 310K and 1 atm. All the simulations were carried out by the AMBER18 software package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&lt;EndNote&gt;&lt;Cite&gt;&lt;Author&gt;Daoudi&lt;/Author&gt;&lt;Year&gt;2019&lt;/Year&gt;&lt;RecNum&gt;38&lt;/RecNum&gt;&lt;DisplayText&gt;(Daoudi et al., 2019)&lt;/DisplayText&gt;&lt;record&gt;&lt;rec-number&gt;38&lt;/rec-number&gt;&lt;foreign-keys&gt;&lt;key app="EN" db-id="vfd5xfxwjxwzaqefxp75v5aitde9e5sezawt" timestamp="1589215625"&gt;38&lt;/key&gt;&lt;/foreign-keys&gt;&lt;ref-type name="Journal Article"&gt;17&lt;/ref-type&gt;&lt;contributors&gt;&lt;authors&gt;&lt;author&gt;Daoudi, S.&lt;/author&gt;&lt;author&gt;Semmeq, A.&lt;/author&gt;&lt;author&gt;Badawi, M.&lt;/author&gt;&lt;author&gt;Assfeld, X.&lt;/author&gt;&lt;author&gt;Arfaoui, Y.&lt;/author&gt;&lt;author&gt;Pastore, M.&lt;/author&gt;&lt;/authors&gt;&lt;/contributors&gt;&lt;auth-address&gt;CNRS &amp;amp; Universite de Lorraine, Laboratoire de Physique et Chimie Theoriques, Boulevard des Aiguillettes, BP, 70239 54506, Vandoeuvre-les-Nancy Cedex, France.&amp;#xD;Laboratory of Physical Chemistry of Condensed Materials, Faculty of Mathematical, Physical and Natural Sciences of Tunis, University of Tunis El Manar, Campus Farhat-Hached, 1068, Tunis, Tunisia.&amp;#xD;Laboratoire Physique de la Matiere Condensee, Faculte des Sciences Ben M&amp;apos;sik, Universite Hassan II de Casablanca, Casablanca, Morocco.&lt;/auth-address&gt;&lt;titles&gt;&lt;title&gt;Electronic structure and optical properties of isolated and TiO2 -grafted free base porphyrins for water oxidation: A challenging test case for DFT and TD-DFT&lt;/title&gt;&lt;secondary-title&gt;J Comput Chem&lt;/secondary-title&gt;&lt;/titles&gt;&lt;periodical&gt;&lt;full-title&gt;J Comput Chem&lt;/full-title&gt;&lt;/periodical&gt;&lt;pages&gt;2530-2538&lt;/pages&gt;&lt;volume&gt;40&lt;/volume&gt;&lt;number&gt;29&lt;/number&gt;&lt;edition&gt;2019/07/12&lt;/edition&gt;&lt;keywords&gt;&lt;keyword&gt;Dft&lt;/keyword&gt;&lt;keyword&gt;Tddft&lt;/keyword&gt;&lt;keyword&gt;dye sensitized TiO2&lt;/keyword&gt;&lt;keyword&gt;free base porphrins&lt;/keyword&gt;&lt;keyword&gt;water splitting&lt;/keyword&gt;&lt;/keywords&gt;&lt;dates&gt;&lt;year&gt;2019&lt;/year&gt;&lt;pub-dates&gt;&lt;date&gt;Nov 5&lt;/date&gt;&lt;/pub-dates&gt;&lt;/dates&gt;&lt;isbn&gt;0192-8651&lt;/isbn&gt;&lt;accession-num&gt;31294857&lt;/accession-num&gt;&lt;urls&gt;&lt;/urls&gt;&lt;electronic-resource-num&gt;10.1002/jcc.26027&lt;/electronic-resource-num&gt;&lt;remote-database-provider&gt;NLM&lt;/remote-database-provider&gt;&lt;language&gt;eng&lt;/language&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(Daoudi et al., 2019)</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with long-range electrostatic forces being calculated using Particle Mesh Ewald method </w:delText>
        </w:r>
        <w:r w:rsidR="000A258C" w:rsidRPr="0068194C" w:rsidDel="008A77FB">
          <w:rPr>
            <w:rFonts w:ascii="Arial" w:eastAsia="Arial" w:hAnsi="Arial" w:cs="Arial"/>
            <w:sz w:val="22"/>
            <w:szCs w:val="22"/>
          </w:rPr>
          <w:fldChar w:fldCharType="begin"/>
        </w:r>
        <w:r w:rsidR="00585352" w:rsidDel="008A77FB">
          <w:rPr>
            <w:rFonts w:ascii="Arial" w:eastAsia="Arial" w:hAnsi="Arial" w:cs="Arial"/>
            <w:sz w:val="22"/>
            <w:szCs w:val="22"/>
          </w:rPr>
          <w:delInstrText xml:space="preserve"> ADDIN EN.CITE &lt;EndNote&gt;&lt;Cite&gt;&lt;Author&gt;Tom Darden&lt;/Author&gt;&lt;Year&gt;1993&lt;/Year&gt;&lt;RecNum&gt;42&lt;/RecNum&gt;&lt;DisplayText&gt;(Tom Darden, 1993)&lt;/DisplayText&gt;&lt;record&gt;&lt;rec-number&gt;42&lt;/rec-number&gt;&lt;foreign-keys&gt;&lt;key app="EN" db-id="vfd5xfxwjxwzaqefxp75v5aitde9e5sezawt" timestamp="1589216886"&gt;42&lt;/key&gt;&lt;/foreign-keys&gt;&lt;ref-type name="Journal Article"&gt;17&lt;/ref-type&gt;&lt;contributors&gt;&lt;authors&gt;&lt;author&gt;Tom Darden, Darrin York, Lee Pedersen&lt;/author&gt;&lt;/authors&gt;&lt;/contributors&gt;&lt;titles&gt;&lt;title&gt;&lt;style face="normal" font="default" size="100%"&gt;Particle mesh Ewald: An N&lt;/style&gt;&lt;style face="normal" font="default" charset="1" size="100%"&gt;</w:delInstrText>
        </w:r>
        <w:r w:rsidR="00585352" w:rsidDel="008A77FB">
          <w:rPr>
            <w:rFonts w:ascii="Cambria Math" w:eastAsia="Arial" w:hAnsi="Cambria Math" w:cs="Cambria Math"/>
            <w:sz w:val="22"/>
            <w:szCs w:val="22"/>
          </w:rPr>
          <w:delInstrText>⋅</w:delInstrText>
        </w:r>
        <w:r w:rsidR="00585352" w:rsidDel="008A77FB">
          <w:rPr>
            <w:rFonts w:ascii="Arial" w:eastAsia="Arial" w:hAnsi="Arial" w:cs="Arial"/>
            <w:sz w:val="22"/>
            <w:szCs w:val="22"/>
          </w:rPr>
          <w:delInstrText>&lt;/style&gt;&lt;style face="normal" font="default" size="100%"&gt;log(N) method for Ewald sums in large systems &lt;/style&gt;&lt;/title&gt;&lt;secondary-title&gt;The Journal of Chemical Physics &lt;/secondary-title&gt;&lt;/titles&gt;&lt;pages&gt;4&lt;/pages&gt;&lt;volume&gt;98&lt;/volume&gt;&lt;number&gt;12&lt;/number&gt;&lt;section&gt;10089&lt;/section&gt;&lt;dates&gt;&lt;year&gt;1993&lt;/year&gt;&lt;/dates&gt;&lt;urls&gt;&lt;/urls&gt;&lt;/record&gt;&lt;/Cite&gt;&lt;/EndNote&gt;</w:delInstrText>
        </w:r>
        <w:r w:rsidR="000A258C" w:rsidRPr="0068194C" w:rsidDel="008A77FB">
          <w:rPr>
            <w:rFonts w:ascii="Arial" w:eastAsia="Arial" w:hAnsi="Arial" w:cs="Arial"/>
            <w:sz w:val="22"/>
            <w:szCs w:val="22"/>
          </w:rPr>
          <w:fldChar w:fldCharType="separate"/>
        </w:r>
        <w:r w:rsidR="00585352" w:rsidDel="008A77FB">
          <w:rPr>
            <w:rFonts w:ascii="Arial" w:eastAsia="Arial" w:hAnsi="Arial" w:cs="Arial"/>
            <w:noProof/>
            <w:sz w:val="22"/>
            <w:szCs w:val="22"/>
          </w:rPr>
          <w:delText>(Tom Darden, 1993)</w:delText>
        </w:r>
        <w:r w:rsidR="000A258C" w:rsidRPr="0068194C" w:rsidDel="008A77FB">
          <w:rPr>
            <w:rFonts w:ascii="Arial" w:eastAsia="Arial" w:hAnsi="Arial" w:cs="Arial"/>
            <w:sz w:val="22"/>
            <w:szCs w:val="22"/>
          </w:rPr>
          <w:fldChar w:fldCharType="end"/>
        </w:r>
        <w:r w:rsidRPr="0068194C" w:rsidDel="008A77FB">
          <w:rPr>
            <w:rFonts w:ascii="Arial" w:eastAsia="Arial" w:hAnsi="Arial" w:cs="Arial"/>
            <w:sz w:val="22"/>
            <w:szCs w:val="22"/>
          </w:rPr>
          <w:delText xml:space="preserve">  at a 10Å cutoff distance</w:delText>
        </w:r>
      </w:del>
      <w:ins w:id="2248" w:author="Chengheng Liao" w:date="2021-10-12T14:23:00Z">
        <w:del w:id="2249" w:author="fang wentong" w:date="2021-10-14T23:26:00Z">
          <w:r w:rsidR="004520A4" w:rsidDel="008A77FB">
            <w:rPr>
              <w:rFonts w:ascii="Arial" w:eastAsia="Arial" w:hAnsi="Arial" w:cs="Arial"/>
              <w:sz w:val="22"/>
              <w:szCs w:val="22"/>
            </w:rPr>
            <w:delText>.</w:delText>
          </w:r>
        </w:del>
      </w:ins>
      <w:del w:id="2250" w:author="fang wentong" w:date="2021-10-14T23:26:00Z">
        <w:r w:rsidRPr="0068194C" w:rsidDel="008A77FB">
          <w:rPr>
            <w:rFonts w:ascii="Arial" w:eastAsia="Arial" w:hAnsi="Arial" w:cs="Arial"/>
            <w:sz w:val="22"/>
            <w:szCs w:val="22"/>
          </w:rPr>
          <w:delText>.</w:delText>
        </w:r>
      </w:del>
    </w:p>
    <w:p w14:paraId="076C7FE2" w14:textId="36A9461F" w:rsidR="004520A4" w:rsidRPr="0068194C" w:rsidDel="008A77FB" w:rsidRDefault="004520A4" w:rsidP="003425A0">
      <w:pPr>
        <w:rPr>
          <w:ins w:id="2251" w:author="Chengheng Liao" w:date="2021-10-12T14:22:00Z"/>
          <w:del w:id="2252" w:author="fang wentong" w:date="2021-10-14T23:26:00Z"/>
          <w:rFonts w:ascii="Arial" w:eastAsia="Arial" w:hAnsi="Arial" w:cs="Arial"/>
          <w:sz w:val="22"/>
          <w:szCs w:val="22"/>
        </w:rPr>
      </w:pPr>
    </w:p>
    <w:p w14:paraId="5A7DCFD4" w14:textId="0FB91DD4" w:rsidR="004520A4" w:rsidDel="008A77FB" w:rsidRDefault="004520A4">
      <w:pPr>
        <w:rPr>
          <w:ins w:id="2253" w:author="Chengheng Liao" w:date="2021-10-12T14:23:00Z"/>
          <w:del w:id="2254" w:author="fang wentong" w:date="2021-10-14T23:28:00Z"/>
          <w:rFonts w:ascii="Arial" w:hAnsi="Arial" w:cs="Arial"/>
          <w:b/>
          <w:bCs/>
          <w:sz w:val="22"/>
          <w:szCs w:val="22"/>
        </w:rPr>
        <w:pPrChange w:id="2255" w:author="fang wentong" w:date="2021-10-14T23:43:00Z">
          <w:pPr>
            <w:spacing w:after="160" w:line="259" w:lineRule="auto"/>
          </w:pPr>
        </w:pPrChange>
      </w:pPr>
      <w:ins w:id="2256" w:author="Chengheng Liao" w:date="2021-10-12T14:23:00Z">
        <w:del w:id="2257" w:author="fang wentong" w:date="2021-10-14T23:28:00Z">
          <w:r w:rsidDel="008A77FB">
            <w:rPr>
              <w:rFonts w:ascii="Arial" w:hAnsi="Arial" w:cs="Arial"/>
              <w:b/>
              <w:bCs/>
              <w:sz w:val="22"/>
              <w:szCs w:val="22"/>
            </w:rPr>
            <w:br w:type="page"/>
          </w:r>
        </w:del>
      </w:ins>
    </w:p>
    <w:p w14:paraId="0586D0C3" w14:textId="38FABA67" w:rsidR="00CF2D87" w:rsidRPr="004520A4" w:rsidDel="008A77FB" w:rsidRDefault="00CF2D87">
      <w:pPr>
        <w:rPr>
          <w:del w:id="2258" w:author="fang wentong" w:date="2021-10-14T23:28:00Z"/>
          <w:rFonts w:ascii="Arial" w:eastAsia="Arial" w:hAnsi="Arial" w:cs="Arial"/>
          <w:sz w:val="22"/>
          <w:szCs w:val="22"/>
        </w:rPr>
        <w:pPrChange w:id="2259" w:author="fang wentong" w:date="2021-10-14T23:43:00Z">
          <w:pPr>
            <w:spacing w:line="480" w:lineRule="auto"/>
            <w:jc w:val="both"/>
          </w:pPr>
        </w:pPrChange>
      </w:pPr>
      <w:del w:id="2260" w:author="fang wentong" w:date="2021-10-14T23:28:00Z">
        <w:r w:rsidRPr="004520A4" w:rsidDel="008A77FB">
          <w:rPr>
            <w:rFonts w:ascii="Arial" w:hAnsi="Arial" w:cs="Arial"/>
            <w:b/>
            <w:bCs/>
            <w:sz w:val="22"/>
            <w:szCs w:val="22"/>
          </w:rPr>
          <w:br w:type="page"/>
        </w:r>
      </w:del>
    </w:p>
    <w:p w14:paraId="20038921" w14:textId="0A287128" w:rsidR="00CF2D87" w:rsidRPr="004520A4" w:rsidDel="008A77FB" w:rsidRDefault="00CF2D87" w:rsidP="003425A0">
      <w:pPr>
        <w:rPr>
          <w:del w:id="2261" w:author="fang wentong" w:date="2021-10-14T23:28:00Z"/>
          <w:rFonts w:ascii="Arial" w:eastAsia="Arial" w:hAnsi="Arial" w:cs="Arial"/>
          <w:b/>
          <w:sz w:val="22"/>
          <w:szCs w:val="22"/>
        </w:rPr>
      </w:pPr>
      <w:del w:id="2262" w:author="fang wentong" w:date="2021-10-14T23:28:00Z">
        <w:r w:rsidRPr="004520A4" w:rsidDel="008A77FB">
          <w:rPr>
            <w:rFonts w:ascii="Arial" w:eastAsia="Arial" w:hAnsi="Arial" w:cs="Arial"/>
            <w:b/>
            <w:sz w:val="22"/>
            <w:szCs w:val="22"/>
          </w:rPr>
          <w:delText>Supplemental</w:delText>
        </w:r>
        <w:r w:rsidRPr="004520A4" w:rsidDel="008A77FB">
          <w:rPr>
            <w:rFonts w:ascii="Arial" w:hAnsi="Arial" w:cs="Arial"/>
            <w:b/>
            <w:sz w:val="22"/>
            <w:szCs w:val="22"/>
            <w:lang w:eastAsia="zh-CN"/>
          </w:rPr>
          <w:delText xml:space="preserve"> Reference</w:delText>
        </w:r>
      </w:del>
    </w:p>
    <w:p w14:paraId="2ACECF46" w14:textId="0960F39D" w:rsidR="00CF2D87" w:rsidRPr="004520A4" w:rsidDel="008A77FB" w:rsidRDefault="00CF2D87" w:rsidP="003425A0">
      <w:pPr>
        <w:rPr>
          <w:del w:id="2263" w:author="fang wentong" w:date="2021-10-14T23:28:00Z"/>
          <w:rFonts w:ascii="Arial" w:hAnsi="Arial" w:cs="Arial"/>
          <w:sz w:val="22"/>
          <w:szCs w:val="22"/>
        </w:rPr>
      </w:pPr>
    </w:p>
    <w:p w14:paraId="5AF28B9E" w14:textId="58744ED2" w:rsidR="00B876B0" w:rsidDel="002D721A" w:rsidRDefault="00B876B0">
      <w:pPr>
        <w:rPr>
          <w:ins w:id="2264" w:author="fang wentong" w:date="2021-10-11T22:48:00Z"/>
          <w:del w:id="2265" w:author="fang wentong" w:date="2021-10-14T23:43:00Z"/>
          <w:rFonts w:ascii="Arial" w:hAnsi="Arial" w:cs="Arial"/>
          <w:sz w:val="22"/>
          <w:szCs w:val="22"/>
        </w:rPr>
        <w:pPrChange w:id="2266" w:author="fang wentong" w:date="2021-10-14T23:43:00Z">
          <w:pPr>
            <w:spacing w:after="160" w:line="259" w:lineRule="auto"/>
          </w:pPr>
        </w:pPrChange>
      </w:pPr>
      <w:ins w:id="2267" w:author="fang wentong" w:date="2021-10-11T22:48:00Z">
        <w:del w:id="2268" w:author="fang wentong" w:date="2021-10-14T23:28:00Z">
          <w:r w:rsidDel="008A77FB">
            <w:rPr>
              <w:rFonts w:ascii="Arial" w:hAnsi="Arial" w:cs="Arial"/>
              <w:sz w:val="22"/>
              <w:szCs w:val="22"/>
            </w:rPr>
            <w:br w:type="page"/>
          </w:r>
        </w:del>
      </w:ins>
    </w:p>
    <w:p w14:paraId="52290A97" w14:textId="26524282" w:rsidR="00B57EE6" w:rsidRPr="00B57EE6" w:rsidDel="002D721A" w:rsidRDefault="00B57EE6" w:rsidP="003425A0">
      <w:pPr>
        <w:rPr>
          <w:ins w:id="2269" w:author="fang wentong" w:date="2021-10-11T22:52:00Z"/>
          <w:del w:id="2270" w:author="fang wentong" w:date="2021-10-14T23:39:00Z"/>
          <w:rFonts w:ascii="Arial" w:eastAsia="Arial" w:hAnsi="Arial" w:cs="Arial"/>
          <w:b/>
          <w:bCs/>
          <w:sz w:val="22"/>
          <w:szCs w:val="22"/>
        </w:rPr>
      </w:pPr>
      <w:ins w:id="2271" w:author="fang wentong" w:date="2021-10-11T22:52:00Z">
        <w:del w:id="2272" w:author="fang wentong" w:date="2021-10-14T23:39:00Z">
          <w:r w:rsidRPr="006E7ABF" w:rsidDel="002D721A">
            <w:rPr>
              <w:rFonts w:ascii="Arial" w:eastAsia="Arial" w:hAnsi="Arial" w:cs="Arial"/>
              <w:b/>
              <w:bCs/>
              <w:sz w:val="22"/>
              <w:szCs w:val="22"/>
            </w:rPr>
            <w:delText>Figure -figure supplement</w:delText>
          </w:r>
          <w:r w:rsidDel="002D721A">
            <w:rPr>
              <w:rFonts w:ascii="Arial" w:eastAsia="Arial" w:hAnsi="Arial" w:cs="Arial"/>
              <w:b/>
              <w:bCs/>
              <w:sz w:val="22"/>
              <w:szCs w:val="22"/>
            </w:rPr>
            <w:delText xml:space="preserve"> </w:delText>
          </w:r>
          <w:r w:rsidRPr="00B57EE6" w:rsidDel="002D721A">
            <w:rPr>
              <w:rFonts w:ascii="Arial" w:eastAsiaTheme="minorEastAsia" w:hAnsi="Arial" w:cs="Arial"/>
              <w:b/>
              <w:bCs/>
              <w:sz w:val="22"/>
              <w:szCs w:val="22"/>
              <w:lang w:eastAsia="zh-CN"/>
            </w:rPr>
            <w:delText>legend</w:delText>
          </w:r>
        </w:del>
      </w:ins>
    </w:p>
    <w:p w14:paraId="4090253F" w14:textId="1E3B6DD6" w:rsidR="00B876B0" w:rsidRPr="00DE4C97" w:rsidDel="002D721A" w:rsidRDefault="00B876B0" w:rsidP="003425A0">
      <w:pPr>
        <w:rPr>
          <w:ins w:id="2273" w:author="fang wentong" w:date="2021-10-11T22:48:00Z"/>
          <w:del w:id="2274" w:author="fang wentong" w:date="2021-10-14T23:39:00Z"/>
          <w:rFonts w:ascii="Arial" w:hAnsi="Arial" w:cs="Arial"/>
          <w:sz w:val="22"/>
          <w:szCs w:val="22"/>
        </w:rPr>
      </w:pPr>
      <w:bookmarkStart w:id="2275" w:name="_Hlk85146968"/>
      <w:ins w:id="2276" w:author="fang wentong" w:date="2021-10-11T22:48:00Z">
        <w:del w:id="2277" w:author="fang wentong" w:date="2021-10-14T23:39:00Z">
          <w:r w:rsidRPr="006E7ABF" w:rsidDel="002D721A">
            <w:rPr>
              <w:rFonts w:ascii="Arial" w:eastAsia="Arial" w:hAnsi="Arial" w:cs="Arial"/>
              <w:b/>
              <w:bCs/>
              <w:sz w:val="22"/>
              <w:szCs w:val="22"/>
            </w:rPr>
            <w:delText xml:space="preserve">Figure 1-figure supplement 1. </w:delText>
          </w:r>
        </w:del>
      </w:ins>
      <w:ins w:id="2278" w:author="Chengheng Liao" w:date="2021-10-12T14:24:00Z">
        <w:del w:id="2279" w:author="fang wentong" w:date="2021-10-14T23:39:00Z">
          <w:r w:rsidR="00906802" w:rsidRPr="00906802" w:rsidDel="002D721A">
            <w:rPr>
              <w:rFonts w:ascii="Arial" w:eastAsia="Arial" w:hAnsi="Arial" w:cs="Arial"/>
              <w:b/>
              <w:bCs/>
              <w:sz w:val="22"/>
              <w:szCs w:val="22"/>
            </w:rPr>
            <w:delText>ZHX2 overexpression leads worse patient survival and is potentially regulated by pVHL in breast cancer</w:delText>
          </w:r>
        </w:del>
      </w:ins>
      <w:ins w:id="2280" w:author="fang wentong" w:date="2021-10-11T22:48:00Z">
        <w:del w:id="2281" w:author="fang wentong" w:date="2021-10-14T23:39:00Z">
          <w:r w:rsidRPr="006E7ABF" w:rsidDel="002D721A">
            <w:rPr>
              <w:rFonts w:ascii="Arial" w:eastAsia="Arial" w:hAnsi="Arial" w:cs="Arial"/>
              <w:b/>
              <w:bCs/>
              <w:sz w:val="22"/>
              <w:szCs w:val="22"/>
            </w:rPr>
            <w:delText xml:space="preserve">ZHX2 overexpression leads worse survival and is potentially regulated by pVHL in breast cancer. </w:delText>
          </w:r>
        </w:del>
      </w:ins>
      <w:ins w:id="2282" w:author="fang wentong" w:date="2021-10-11T22:57:00Z">
        <w:del w:id="2283" w:author="fang wentong" w:date="2021-10-14T23:39:00Z">
          <w:r w:rsidR="00925B65" w:rsidDel="002D721A">
            <w:rPr>
              <w:rFonts w:ascii="Arial" w:eastAsia="Arial" w:hAnsi="Arial" w:cs="Arial"/>
              <w:sz w:val="22"/>
              <w:szCs w:val="22"/>
            </w:rPr>
            <w:delText>(</w:delText>
          </w:r>
        </w:del>
      </w:ins>
      <w:ins w:id="2284" w:author="fang wentong" w:date="2021-10-11T22:48:00Z">
        <w:del w:id="2285" w:author="fang wentong" w:date="2021-10-14T23:39:00Z">
          <w:r w:rsidRPr="00FE1D16" w:rsidDel="002D721A">
            <w:rPr>
              <w:rFonts w:ascii="Arial" w:eastAsia="Arial" w:hAnsi="Arial" w:cs="Arial"/>
              <w:b/>
              <w:bCs/>
              <w:sz w:val="22"/>
              <w:szCs w:val="22"/>
            </w:rPr>
            <w:delText>A-</w:delText>
          </w:r>
        </w:del>
      </w:ins>
      <w:ins w:id="2286" w:author="Chengheng Liao" w:date="2021-10-12T14:24:00Z">
        <w:del w:id="2287" w:author="fang wentong" w:date="2021-10-14T23:39:00Z">
          <w:r w:rsidR="0015379E" w:rsidDel="002D721A">
            <w:rPr>
              <w:rFonts w:ascii="Arial" w:eastAsia="Arial" w:hAnsi="Arial" w:cs="Arial"/>
              <w:b/>
              <w:bCs/>
              <w:sz w:val="22"/>
              <w:szCs w:val="22"/>
            </w:rPr>
            <w:delText xml:space="preserve">, </w:delText>
          </w:r>
        </w:del>
      </w:ins>
      <w:ins w:id="2288" w:author="fang wentong" w:date="2021-10-11T22:48:00Z">
        <w:del w:id="2289" w:author="fang wentong" w:date="2021-10-14T23:39:00Z">
          <w:r w:rsidRPr="00FE1D16" w:rsidDel="002D721A">
            <w:rPr>
              <w:rFonts w:ascii="Arial" w:eastAsia="Arial" w:hAnsi="Arial" w:cs="Arial"/>
              <w:b/>
              <w:bCs/>
              <w:sz w:val="22"/>
              <w:szCs w:val="22"/>
            </w:rPr>
            <w:delText>B</w:delText>
          </w:r>
          <w:r w:rsidRPr="00DE4C97" w:rsidDel="002D721A">
            <w:rPr>
              <w:rFonts w:ascii="Arial" w:eastAsia="Arial" w:hAnsi="Arial" w:cs="Arial"/>
              <w:sz w:val="22"/>
              <w:szCs w:val="22"/>
            </w:rPr>
            <w:delText>) The overall survival of breast cancer patients with high or low ZHX2 expression in different breast cancer subtypes. The K-M plots were generated from https://kmplot.com using two Affymetrix probe, ZHX2: 236169_at (A) and 203556_at (B). (</w:delText>
          </w:r>
          <w:r w:rsidRPr="00FE1D16" w:rsidDel="002D721A">
            <w:rPr>
              <w:rFonts w:ascii="Arial" w:eastAsia="Arial" w:hAnsi="Arial" w:cs="Arial"/>
              <w:b/>
              <w:bCs/>
              <w:sz w:val="22"/>
              <w:szCs w:val="22"/>
            </w:rPr>
            <w:delText>C</w:delText>
          </w:r>
          <w:r w:rsidRPr="00DE4C97" w:rsidDel="002D721A">
            <w:rPr>
              <w:rFonts w:ascii="Arial" w:eastAsia="Arial" w:hAnsi="Arial" w:cs="Arial"/>
              <w:sz w:val="22"/>
              <w:szCs w:val="22"/>
            </w:rPr>
            <w:delText>) Immunoblots of lysates from normal breast epithelial cell and TNBC cell lines. (</w:delText>
          </w:r>
          <w:r w:rsidRPr="00FE1D16" w:rsidDel="002D721A">
            <w:rPr>
              <w:rFonts w:ascii="Arial" w:eastAsia="Arial" w:hAnsi="Arial" w:cs="Arial"/>
              <w:b/>
              <w:bCs/>
              <w:sz w:val="22"/>
              <w:szCs w:val="22"/>
            </w:rPr>
            <w:delText>D</w:delText>
          </w:r>
          <w:r w:rsidRPr="00DE4C97" w:rsidDel="002D721A">
            <w:rPr>
              <w:rFonts w:ascii="Arial" w:eastAsia="Arial" w:hAnsi="Arial" w:cs="Arial"/>
              <w:sz w:val="22"/>
              <w:szCs w:val="22"/>
            </w:rPr>
            <w:delText xml:space="preserve">) </w:delText>
          </w:r>
        </w:del>
      </w:ins>
      <w:ins w:id="2290" w:author="fang wentong" w:date="2021-10-11T22:55:00Z">
        <w:del w:id="2291" w:author="fang wentong" w:date="2021-10-14T23:39:00Z">
          <w:r w:rsidR="00F63687" w:rsidDel="002D721A">
            <w:rPr>
              <w:rFonts w:ascii="Arial" w:eastAsia="Arial" w:hAnsi="Arial" w:cs="Arial"/>
              <w:sz w:val="22"/>
              <w:szCs w:val="22"/>
            </w:rPr>
            <w:delText>Immunoblot of cell lysates from MDA</w:delText>
          </w:r>
          <w:r w:rsidR="00F63687" w:rsidDel="002D721A">
            <w:rPr>
              <w:rFonts w:ascii="Arial" w:hAnsi="Arial" w:cs="Arial"/>
              <w:sz w:val="22"/>
              <w:szCs w:val="22"/>
            </w:rPr>
            <w:delText>-</w:delText>
          </w:r>
          <w:r w:rsidR="00F63687" w:rsidDel="002D721A">
            <w:rPr>
              <w:rFonts w:ascii="Arial" w:eastAsia="Arial" w:hAnsi="Arial" w:cs="Arial"/>
              <w:sz w:val="22"/>
              <w:szCs w:val="22"/>
            </w:rPr>
            <w:delText>MB</w:delText>
          </w:r>
          <w:r w:rsidR="00F63687" w:rsidDel="002D721A">
            <w:rPr>
              <w:rFonts w:ascii="Arial" w:hAnsi="Arial" w:cs="Arial"/>
              <w:sz w:val="22"/>
              <w:szCs w:val="22"/>
            </w:rPr>
            <w:delText>-</w:delText>
          </w:r>
          <w:r w:rsidR="00DE4C97" w:rsidDel="002D721A">
            <w:rPr>
              <w:rFonts w:ascii="Arial" w:eastAsia="Arial" w:hAnsi="Arial" w:cs="Arial"/>
              <w:sz w:val="22"/>
              <w:szCs w:val="22"/>
            </w:rPr>
            <w:delText>468</w:delText>
          </w:r>
        </w:del>
      </w:ins>
      <w:ins w:id="2292" w:author="fang wentong" w:date="2021-10-11T22:56:00Z">
        <w:del w:id="2293" w:author="fang wentong" w:date="2021-10-14T23:39:00Z">
          <w:r w:rsidR="00DE4C97" w:rsidDel="002D721A">
            <w:rPr>
              <w:rFonts w:ascii="Arial" w:eastAsia="Arial" w:hAnsi="Arial" w:cs="Arial"/>
              <w:sz w:val="22"/>
              <w:szCs w:val="22"/>
            </w:rPr>
            <w:delText xml:space="preserve"> cells</w:delText>
          </w:r>
        </w:del>
      </w:ins>
      <w:ins w:id="2294" w:author="fang wentong" w:date="2021-10-11T22:55:00Z">
        <w:del w:id="2295" w:author="fang wentong" w:date="2021-10-14T23:39:00Z">
          <w:r w:rsidR="00F63687" w:rsidDel="002D721A">
            <w:rPr>
              <w:rFonts w:ascii="Arial" w:hAnsi="Arial" w:cs="Arial"/>
              <w:sz w:val="22"/>
              <w:szCs w:val="22"/>
            </w:rPr>
            <w:delText xml:space="preserve"> </w:delText>
          </w:r>
          <w:r w:rsidR="00F63687" w:rsidDel="002D721A">
            <w:rPr>
              <w:rFonts w:ascii="Arial" w:eastAsia="Arial" w:hAnsi="Arial" w:cs="Arial"/>
              <w:sz w:val="22"/>
              <w:szCs w:val="22"/>
            </w:rPr>
            <w:delText xml:space="preserve">infected with lentivirus encoding either VHL sgRNAs (1, 2, or 8) or control </w:delText>
          </w:r>
          <w:r w:rsidR="00F63687" w:rsidDel="002D721A">
            <w:rPr>
              <w:rFonts w:ascii="Arial" w:hAnsi="Arial" w:cs="Arial"/>
              <w:sz w:val="22"/>
              <w:szCs w:val="22"/>
            </w:rPr>
            <w:delText xml:space="preserve">sgRNA </w:delText>
          </w:r>
          <w:r w:rsidR="00F63687" w:rsidDel="002D721A">
            <w:rPr>
              <w:rFonts w:ascii="Arial" w:eastAsia="Arial" w:hAnsi="Arial" w:cs="Arial"/>
              <w:sz w:val="22"/>
              <w:szCs w:val="22"/>
            </w:rPr>
            <w:delText>(Ctrl).</w:delText>
          </w:r>
          <w:r w:rsidR="00DE4C97" w:rsidDel="002D721A">
            <w:rPr>
              <w:rFonts w:ascii="Arial" w:hAnsi="Arial" w:cs="Arial"/>
              <w:sz w:val="22"/>
              <w:szCs w:val="22"/>
            </w:rPr>
            <w:delText xml:space="preserve"> </w:delText>
          </w:r>
          <w:r w:rsidR="00F63687" w:rsidDel="002D721A">
            <w:rPr>
              <w:rFonts w:ascii="Arial" w:hAnsi="Arial" w:cs="Arial"/>
              <w:sz w:val="22"/>
              <w:szCs w:val="22"/>
            </w:rPr>
            <w:delText>(</w:delText>
          </w:r>
        </w:del>
      </w:ins>
      <w:ins w:id="2296" w:author="fang wentong" w:date="2021-10-11T22:56:00Z">
        <w:del w:id="2297" w:author="fang wentong" w:date="2021-10-14T23:39:00Z">
          <w:r w:rsidR="00DE4C97" w:rsidDel="002D721A">
            <w:rPr>
              <w:rFonts w:ascii="Arial" w:hAnsi="Arial" w:cs="Arial"/>
              <w:b/>
              <w:sz w:val="22"/>
              <w:szCs w:val="22"/>
            </w:rPr>
            <w:delText>E</w:delText>
          </w:r>
        </w:del>
      </w:ins>
      <w:ins w:id="2298" w:author="fang wentong" w:date="2021-10-11T22:55:00Z">
        <w:del w:id="2299" w:author="fang wentong" w:date="2021-10-14T23:39:00Z">
          <w:r w:rsidR="00F63687" w:rsidDel="002D721A">
            <w:rPr>
              <w:rFonts w:ascii="Arial" w:hAnsi="Arial" w:cs="Arial"/>
              <w:sz w:val="22"/>
              <w:szCs w:val="22"/>
            </w:rPr>
            <w:delText>)</w:delText>
          </w:r>
          <w:r w:rsidR="00F63687" w:rsidDel="002D721A">
            <w:rPr>
              <w:rFonts w:ascii="Arial" w:eastAsia="Arial" w:hAnsi="Arial" w:cs="Arial"/>
              <w:sz w:val="22"/>
              <w:szCs w:val="22"/>
            </w:rPr>
            <w:delText xml:space="preserve"> Immunoblots of lysates from MDA</w:delText>
          </w:r>
          <w:r w:rsidR="00F63687" w:rsidDel="002D721A">
            <w:rPr>
              <w:rFonts w:ascii="Arial" w:hAnsi="Arial" w:cs="Arial"/>
              <w:sz w:val="22"/>
              <w:szCs w:val="22"/>
            </w:rPr>
            <w:delText>-</w:delText>
          </w:r>
          <w:r w:rsidR="00F63687" w:rsidDel="002D721A">
            <w:rPr>
              <w:rFonts w:ascii="Arial" w:eastAsia="Arial" w:hAnsi="Arial" w:cs="Arial"/>
              <w:sz w:val="22"/>
              <w:szCs w:val="22"/>
            </w:rPr>
            <w:delText>MB</w:delText>
          </w:r>
          <w:r w:rsidR="00F63687" w:rsidDel="002D721A">
            <w:rPr>
              <w:rFonts w:ascii="Arial" w:hAnsi="Arial" w:cs="Arial"/>
              <w:sz w:val="22"/>
              <w:szCs w:val="22"/>
            </w:rPr>
            <w:delText>-</w:delText>
          </w:r>
        </w:del>
      </w:ins>
      <w:ins w:id="2300" w:author="fang wentong" w:date="2021-10-11T22:56:00Z">
        <w:del w:id="2301" w:author="fang wentong" w:date="2021-10-14T23:39:00Z">
          <w:r w:rsidR="00DE4C97" w:rsidDel="002D721A">
            <w:rPr>
              <w:rFonts w:ascii="Arial" w:eastAsia="Arial" w:hAnsi="Arial" w:cs="Arial"/>
              <w:sz w:val="22"/>
              <w:szCs w:val="22"/>
            </w:rPr>
            <w:delText>468</w:delText>
          </w:r>
        </w:del>
      </w:ins>
      <w:ins w:id="2302" w:author="fang wentong" w:date="2021-10-11T22:55:00Z">
        <w:del w:id="2303" w:author="fang wentong" w:date="2021-10-14T23:39:00Z">
          <w:r w:rsidR="00F63687" w:rsidDel="002D721A">
            <w:rPr>
              <w:rFonts w:ascii="Arial" w:hAnsi="Arial" w:cs="Arial"/>
              <w:sz w:val="22"/>
              <w:szCs w:val="22"/>
            </w:rPr>
            <w:delText xml:space="preserve"> </w:delText>
          </w:r>
          <w:r w:rsidR="00F63687" w:rsidDel="002D721A">
            <w:rPr>
              <w:rFonts w:ascii="Arial" w:eastAsia="Arial" w:hAnsi="Arial" w:cs="Arial"/>
              <w:sz w:val="22"/>
              <w:szCs w:val="22"/>
            </w:rPr>
            <w:delText xml:space="preserve">cells treated with </w:delText>
          </w:r>
        </w:del>
      </w:ins>
      <w:ins w:id="2304" w:author="Chengheng Liao" w:date="2021-10-12T14:25:00Z">
        <w:del w:id="2305" w:author="fang wentong" w:date="2021-10-14T23:39:00Z">
          <w:r w:rsidR="0015379E" w:rsidDel="002D721A">
            <w:rPr>
              <w:rFonts w:ascii="Arial" w:eastAsia="Arial" w:hAnsi="Arial" w:cs="Arial"/>
              <w:sz w:val="22"/>
              <w:szCs w:val="22"/>
            </w:rPr>
            <w:delText xml:space="preserve">hypoxia or </w:delText>
          </w:r>
        </w:del>
      </w:ins>
      <w:ins w:id="2306" w:author="fang wentong" w:date="2021-10-11T22:55:00Z">
        <w:del w:id="2307" w:author="fang wentong" w:date="2021-10-14T23:39:00Z">
          <w:r w:rsidR="00F63687" w:rsidDel="002D721A">
            <w:rPr>
              <w:rFonts w:ascii="Arial" w:eastAsia="Arial" w:hAnsi="Arial" w:cs="Arial"/>
              <w:sz w:val="22"/>
              <w:szCs w:val="22"/>
            </w:rPr>
            <w:delText>indicated inhibitors for 8 h.</w:delText>
          </w:r>
        </w:del>
      </w:ins>
      <w:ins w:id="2308" w:author="fang wentong" w:date="2021-10-11T22:48:00Z">
        <w:del w:id="2309" w:author="fang wentong" w:date="2021-10-14T23:39:00Z">
          <w:r w:rsidRPr="00DE4C97" w:rsidDel="002D721A">
            <w:rPr>
              <w:rFonts w:ascii="Arial" w:eastAsia="Arial" w:hAnsi="Arial" w:cs="Arial"/>
              <w:sz w:val="22"/>
              <w:szCs w:val="22"/>
            </w:rPr>
            <w:delText xml:space="preserve"> (</w:delText>
          </w:r>
          <w:r w:rsidRPr="00DE4C97" w:rsidDel="002D721A">
            <w:rPr>
              <w:rFonts w:ascii="Arial" w:eastAsia="Arial" w:hAnsi="Arial" w:cs="Arial"/>
              <w:b/>
              <w:bCs/>
              <w:sz w:val="22"/>
              <w:szCs w:val="22"/>
            </w:rPr>
            <w:delText>F</w:delText>
          </w:r>
          <w:r w:rsidRPr="00DE4C97" w:rsidDel="002D721A">
            <w:rPr>
              <w:rFonts w:ascii="Arial" w:eastAsia="Arial" w:hAnsi="Arial" w:cs="Arial"/>
              <w:sz w:val="22"/>
              <w:szCs w:val="22"/>
            </w:rPr>
            <w:delText>) Immunoblots of lysates from paired TNBC patient-derived non-tumor</w:delText>
          </w:r>
        </w:del>
      </w:ins>
      <w:ins w:id="2310" w:author="Chengheng Liao" w:date="2021-10-12T14:25:00Z">
        <w:del w:id="2311" w:author="fang wentong" w:date="2021-10-14T23:39:00Z">
          <w:r w:rsidR="0015379E" w:rsidDel="002D721A">
            <w:rPr>
              <w:rFonts w:ascii="Arial" w:eastAsia="Arial" w:hAnsi="Arial" w:cs="Arial"/>
              <w:sz w:val="22"/>
              <w:szCs w:val="22"/>
            </w:rPr>
            <w:delText xml:space="preserve">normal </w:delText>
          </w:r>
        </w:del>
      </w:ins>
      <w:ins w:id="2312" w:author="fang wentong" w:date="2021-10-11T22:48:00Z">
        <w:del w:id="2313" w:author="fang wentong" w:date="2021-10-14T23:39:00Z">
          <w:r w:rsidRPr="00DE4C97" w:rsidDel="002D721A">
            <w:rPr>
              <w:rFonts w:ascii="Arial" w:eastAsia="Arial" w:hAnsi="Arial" w:cs="Arial"/>
              <w:sz w:val="22"/>
              <w:szCs w:val="22"/>
            </w:rPr>
            <w:delText xml:space="preserve"> (N) and tumor (T) breast tissues.</w:delText>
          </w:r>
        </w:del>
      </w:ins>
      <w:ins w:id="2314" w:author="fang wentong" w:date="2021-10-11T22:53:00Z">
        <w:del w:id="2315" w:author="fang wentong" w:date="2021-10-14T23:39:00Z">
          <w:r w:rsidR="00FE1D16" w:rsidDel="002D721A">
            <w:rPr>
              <w:rFonts w:ascii="Arial" w:eastAsia="Arial" w:hAnsi="Arial" w:cs="Arial"/>
              <w:sz w:val="22"/>
              <w:szCs w:val="22"/>
            </w:rPr>
            <w:delText xml:space="preserve"> </w:delText>
          </w:r>
        </w:del>
      </w:ins>
      <w:ins w:id="2316" w:author="fang wentong" w:date="2021-10-11T22:48:00Z">
        <w:del w:id="2317" w:author="fang wentong" w:date="2021-10-14T23:39:00Z">
          <w:r w:rsidRPr="00DE4C97" w:rsidDel="002D721A">
            <w:rPr>
              <w:rFonts w:ascii="Arial" w:eastAsia="Arial" w:hAnsi="Arial" w:cs="Arial"/>
              <w:sz w:val="22"/>
              <w:szCs w:val="22"/>
            </w:rPr>
            <w:delText>(</w:delText>
          </w:r>
          <w:r w:rsidRPr="00DE4C97" w:rsidDel="002D721A">
            <w:rPr>
              <w:rFonts w:ascii="Arial" w:eastAsia="Arial" w:hAnsi="Arial" w:cs="Arial"/>
              <w:b/>
              <w:bCs/>
              <w:sz w:val="22"/>
              <w:szCs w:val="22"/>
            </w:rPr>
            <w:delText>G</w:delText>
          </w:r>
          <w:r w:rsidRPr="00DE4C97" w:rsidDel="002D721A">
            <w:rPr>
              <w:rFonts w:ascii="Arial" w:eastAsia="Arial" w:hAnsi="Arial" w:cs="Arial"/>
              <w:sz w:val="22"/>
              <w:szCs w:val="22"/>
            </w:rPr>
            <w:delText xml:space="preserve">) </w:delText>
          </w:r>
        </w:del>
      </w:ins>
      <w:ins w:id="2318" w:author="Chengheng Liao" w:date="2021-10-12T14:27:00Z">
        <w:del w:id="2319" w:author="fang wentong" w:date="2021-10-14T23:39:00Z">
          <w:r w:rsidR="000529AD" w:rsidDel="002D721A">
            <w:rPr>
              <w:rFonts w:ascii="Arial" w:eastAsia="Arial" w:hAnsi="Arial" w:cs="Arial"/>
              <w:sz w:val="22"/>
              <w:szCs w:val="22"/>
            </w:rPr>
            <w:delText>I</w:delText>
          </w:r>
        </w:del>
      </w:ins>
      <w:ins w:id="2320" w:author="Chengheng Liao" w:date="2021-10-12T14:26:00Z">
        <w:del w:id="2321" w:author="fang wentong" w:date="2021-10-14T23:39:00Z">
          <w:r w:rsidR="00034400" w:rsidDel="002D721A">
            <w:rPr>
              <w:rFonts w:ascii="Arial" w:eastAsia="Arial" w:hAnsi="Arial" w:cs="Arial"/>
              <w:sz w:val="22"/>
              <w:szCs w:val="22"/>
            </w:rPr>
            <w:delText>mages of i</w:delText>
          </w:r>
        </w:del>
      </w:ins>
      <w:ins w:id="2322" w:author="fang wentong" w:date="2021-10-11T22:48:00Z">
        <w:del w:id="2323" w:author="fang wentong" w:date="2021-10-14T23:39:00Z">
          <w:r w:rsidRPr="00DE4C97" w:rsidDel="002D721A">
            <w:rPr>
              <w:rFonts w:ascii="Arial" w:eastAsia="Arial" w:hAnsi="Arial" w:cs="Arial"/>
              <w:sz w:val="22"/>
              <w:szCs w:val="22"/>
            </w:rPr>
            <w:delText xml:space="preserve">Immunohistochemistry (IHC) staining images of ZHX2 and </w:delText>
          </w:r>
        </w:del>
      </w:ins>
      <w:ins w:id="2324" w:author="Chengheng Liao" w:date="2021-10-12T14:26:00Z">
        <w:del w:id="2325" w:author="fang wentong" w:date="2021-10-14T23:39:00Z">
          <w:r w:rsidR="00034400" w:rsidDel="002D721A">
            <w:rPr>
              <w:rFonts w:ascii="Arial" w:eastAsia="Arial" w:hAnsi="Arial" w:cs="Arial"/>
              <w:sz w:val="22"/>
              <w:szCs w:val="22"/>
            </w:rPr>
            <w:delText>p</w:delText>
          </w:r>
        </w:del>
      </w:ins>
      <w:ins w:id="2326" w:author="fang wentong" w:date="2021-10-11T22:48:00Z">
        <w:del w:id="2327" w:author="fang wentong" w:date="2021-10-14T23:39:00Z">
          <w:r w:rsidRPr="00DE4C97" w:rsidDel="002D721A">
            <w:rPr>
              <w:rFonts w:ascii="Arial" w:eastAsia="Arial" w:hAnsi="Arial" w:cs="Arial"/>
              <w:sz w:val="22"/>
              <w:szCs w:val="22"/>
            </w:rPr>
            <w:delText xml:space="preserve">VHL protein level in TNBC tissue microarray (TMA). </w:delText>
          </w:r>
        </w:del>
      </w:ins>
    </w:p>
    <w:bookmarkEnd w:id="2275"/>
    <w:p w14:paraId="74F1AD09" w14:textId="0100A55C" w:rsidR="00B876B0" w:rsidDel="002D721A" w:rsidRDefault="00B876B0" w:rsidP="003425A0">
      <w:pPr>
        <w:rPr>
          <w:ins w:id="2328" w:author="fang wentong" w:date="2021-10-11T22:48:00Z"/>
          <w:del w:id="2329" w:author="fang wentong" w:date="2021-10-14T23:43:00Z"/>
          <w:rFonts w:ascii="Arial" w:eastAsia="Arial" w:hAnsi="Arial" w:cs="Arial"/>
          <w:b/>
          <w:bCs/>
          <w:sz w:val="22"/>
          <w:szCs w:val="22"/>
        </w:rPr>
      </w:pPr>
    </w:p>
    <w:p w14:paraId="6316317E" w14:textId="7C2E5CE6" w:rsidR="00B876B0" w:rsidDel="002D721A" w:rsidRDefault="00B876B0" w:rsidP="003425A0">
      <w:pPr>
        <w:rPr>
          <w:ins w:id="2330" w:author="fang wentong" w:date="2021-10-11T23:06:00Z"/>
          <w:del w:id="2331" w:author="fang wentong" w:date="2021-10-14T23:39:00Z"/>
          <w:rFonts w:ascii="Arial" w:eastAsia="Arial" w:hAnsi="Arial" w:cs="Arial"/>
          <w:sz w:val="22"/>
          <w:szCs w:val="22"/>
        </w:rPr>
      </w:pPr>
      <w:ins w:id="2332" w:author="fang wentong" w:date="2021-10-11T22:48:00Z">
        <w:del w:id="2333" w:author="fang wentong" w:date="2021-10-14T23:39:00Z">
          <w:r w:rsidRPr="00DC5587" w:rsidDel="002D721A">
            <w:rPr>
              <w:rFonts w:ascii="Arial" w:eastAsia="Arial" w:hAnsi="Arial" w:cs="Arial"/>
              <w:b/>
              <w:bCs/>
              <w:sz w:val="22"/>
              <w:szCs w:val="22"/>
            </w:rPr>
            <w:delText xml:space="preserve">Figure 2-figure supplement 1. The phenotype of ZHX2 shRNA on cell proliferation and invasion is due to its on-target effect. </w:delText>
          </w:r>
          <w:r w:rsidRPr="00B57014" w:rsidDel="002D721A">
            <w:rPr>
              <w:rFonts w:ascii="Arial" w:eastAsia="Arial" w:hAnsi="Arial" w:cs="Arial"/>
              <w:sz w:val="22"/>
              <w:szCs w:val="22"/>
            </w:rPr>
            <w:delText>(</w:delText>
          </w:r>
          <w:r w:rsidRPr="00C13ACE" w:rsidDel="002D721A">
            <w:rPr>
              <w:rFonts w:ascii="Arial" w:eastAsia="Arial" w:hAnsi="Arial" w:cs="Arial"/>
              <w:b/>
              <w:bCs/>
              <w:sz w:val="22"/>
              <w:szCs w:val="22"/>
            </w:rPr>
            <w:delText>A</w:delText>
          </w:r>
        </w:del>
      </w:ins>
      <w:ins w:id="2334" w:author="fang wentong" w:date="2021-10-11T23:01:00Z">
        <w:del w:id="2335" w:author="fang wentong" w:date="2021-10-14T23:39:00Z">
          <w:r w:rsidR="00811FCD" w:rsidDel="002D721A">
            <w:rPr>
              <w:rFonts w:ascii="Arial" w:eastAsia="Arial" w:hAnsi="Arial" w:cs="Arial"/>
              <w:b/>
              <w:bCs/>
              <w:sz w:val="22"/>
              <w:szCs w:val="22"/>
            </w:rPr>
            <w:delText>-E</w:delText>
          </w:r>
        </w:del>
      </w:ins>
      <w:ins w:id="2336" w:author="fang wentong" w:date="2021-10-11T22:48:00Z">
        <w:del w:id="2337" w:author="fang wentong" w:date="2021-10-14T23:39:00Z">
          <w:r w:rsidRPr="00B57014" w:rsidDel="002D721A">
            <w:rPr>
              <w:rFonts w:ascii="Arial" w:eastAsia="Arial" w:hAnsi="Arial" w:cs="Arial"/>
              <w:sz w:val="22"/>
              <w:szCs w:val="22"/>
            </w:rPr>
            <w:delText>) Immunoblot of cell lysates</w:delText>
          </w:r>
        </w:del>
      </w:ins>
      <w:ins w:id="2338" w:author="fang wentong" w:date="2021-10-11T22:59:00Z">
        <w:del w:id="2339" w:author="fang wentong" w:date="2021-10-14T23:39:00Z">
          <w:r w:rsidR="008F739B" w:rsidDel="002D721A">
            <w:rPr>
              <w:rFonts w:ascii="Arial" w:eastAsia="Arial" w:hAnsi="Arial" w:cs="Arial"/>
              <w:sz w:val="22"/>
              <w:szCs w:val="22"/>
            </w:rPr>
            <w:delText xml:space="preserve"> (A)</w:delText>
          </w:r>
          <w:r w:rsidR="00DE4A1B" w:rsidDel="002D721A">
            <w:rPr>
              <w:rFonts w:ascii="Arial" w:eastAsia="Arial" w:hAnsi="Arial" w:cs="Arial"/>
              <w:sz w:val="22"/>
              <w:szCs w:val="22"/>
            </w:rPr>
            <w:delText>,</w:delText>
          </w:r>
        </w:del>
      </w:ins>
      <w:ins w:id="2340" w:author="fang wentong" w:date="2021-10-11T22:48:00Z">
        <w:del w:id="2341" w:author="fang wentong" w:date="2021-10-14T23:39:00Z">
          <w:r w:rsidRPr="00B57014" w:rsidDel="002D721A">
            <w:rPr>
              <w:rFonts w:ascii="Arial" w:eastAsia="Arial" w:hAnsi="Arial" w:cs="Arial"/>
              <w:sz w:val="22"/>
              <w:szCs w:val="22"/>
            </w:rPr>
            <w:delText xml:space="preserve"> </w:delText>
          </w:r>
        </w:del>
      </w:ins>
      <w:ins w:id="2342" w:author="fang wentong" w:date="2021-10-11T22:59:00Z">
        <w:del w:id="2343" w:author="fang wentong" w:date="2021-10-14T23:39:00Z">
          <w:r w:rsidR="008F739B" w:rsidDel="002D721A">
            <w:rPr>
              <w:rFonts w:ascii="Arial" w:eastAsia="Arial" w:hAnsi="Arial" w:cs="Arial"/>
              <w:sz w:val="22"/>
              <w:szCs w:val="22"/>
            </w:rPr>
            <w:delText>c</w:delText>
          </w:r>
          <w:r w:rsidR="00DE4A1B" w:rsidRPr="005D20DC" w:rsidDel="002D721A">
            <w:rPr>
              <w:rFonts w:ascii="Arial" w:eastAsia="Arial" w:hAnsi="Arial" w:cs="Arial"/>
              <w:sz w:val="22"/>
              <w:szCs w:val="22"/>
            </w:rPr>
            <w:delText>ell proliferation assays</w:delText>
          </w:r>
        </w:del>
      </w:ins>
      <w:ins w:id="2344" w:author="fang wentong" w:date="2021-10-11T23:00:00Z">
        <w:del w:id="2345" w:author="fang wentong" w:date="2021-10-14T23:39:00Z">
          <w:r w:rsidR="008F739B" w:rsidDel="002D721A">
            <w:rPr>
              <w:rFonts w:ascii="Arial" w:eastAsia="Arial" w:hAnsi="Arial" w:cs="Arial"/>
              <w:sz w:val="22"/>
              <w:szCs w:val="22"/>
            </w:rPr>
            <w:delText xml:space="preserve"> (B)</w:delText>
          </w:r>
        </w:del>
      </w:ins>
      <w:ins w:id="2346" w:author="fang wentong" w:date="2021-10-11T22:59:00Z">
        <w:del w:id="2347" w:author="fang wentong" w:date="2021-10-14T23:39:00Z">
          <w:r w:rsidR="00DE4A1B" w:rsidDel="002D721A">
            <w:rPr>
              <w:rFonts w:ascii="Arial" w:eastAsia="Arial" w:hAnsi="Arial" w:cs="Arial"/>
              <w:sz w:val="22"/>
              <w:szCs w:val="22"/>
            </w:rPr>
            <w:delText>,</w:delText>
          </w:r>
        </w:del>
      </w:ins>
      <w:ins w:id="2348" w:author="fang wentong" w:date="2021-10-11T23:01:00Z">
        <w:del w:id="2349" w:author="fang wentong" w:date="2021-10-14T23:39:00Z">
          <w:r w:rsidR="00811FCD" w:rsidDel="002D721A">
            <w:rPr>
              <w:rFonts w:ascii="Arial" w:eastAsia="Arial" w:hAnsi="Arial" w:cs="Arial"/>
              <w:sz w:val="22"/>
              <w:szCs w:val="22"/>
            </w:rPr>
            <w:delText xml:space="preserve"> r</w:delText>
          </w:r>
          <w:r w:rsidR="00811FCD" w:rsidRPr="005D20DC" w:rsidDel="002D721A">
            <w:rPr>
              <w:rFonts w:ascii="Arial" w:eastAsia="Arial" w:hAnsi="Arial" w:cs="Arial"/>
              <w:sz w:val="22"/>
              <w:szCs w:val="22"/>
            </w:rPr>
            <w:delText>epresentative</w:delText>
          </w:r>
        </w:del>
      </w:ins>
      <w:ins w:id="2350" w:author="fang wentong" w:date="2021-10-11T22:59:00Z">
        <w:del w:id="2351" w:author="fang wentong" w:date="2021-10-14T23:39:00Z">
          <w:r w:rsidR="00DE4A1B" w:rsidRPr="005D20DC" w:rsidDel="002D721A">
            <w:rPr>
              <w:rFonts w:ascii="Arial" w:eastAsia="Arial" w:hAnsi="Arial" w:cs="Arial"/>
              <w:sz w:val="22"/>
              <w:szCs w:val="22"/>
            </w:rPr>
            <w:delText xml:space="preserve"> </w:delText>
          </w:r>
          <w:r w:rsidR="00DE4A1B" w:rsidRPr="001622DE" w:rsidDel="002D721A">
            <w:rPr>
              <w:rFonts w:ascii="Arial" w:eastAsia="Arial" w:hAnsi="Arial" w:cs="Arial"/>
              <w:sz w:val="22"/>
              <w:szCs w:val="22"/>
            </w:rPr>
            <w:delText xml:space="preserve">2-D colony formation </w:delText>
          </w:r>
        </w:del>
      </w:ins>
      <w:ins w:id="2352" w:author="fang wentong" w:date="2021-10-11T23:00:00Z">
        <w:del w:id="2353" w:author="fang wentong" w:date="2021-10-14T23:39:00Z">
          <w:r w:rsidR="008F739B" w:rsidDel="002D721A">
            <w:rPr>
              <w:rFonts w:ascii="Arial" w:eastAsia="Arial" w:hAnsi="Arial" w:cs="Arial"/>
              <w:sz w:val="22"/>
              <w:szCs w:val="22"/>
            </w:rPr>
            <w:delText>(C)</w:delText>
          </w:r>
        </w:del>
      </w:ins>
      <w:ins w:id="2354" w:author="fang wentong" w:date="2021-10-11T22:59:00Z">
        <w:del w:id="2355" w:author="fang wentong" w:date="2021-10-14T23:39:00Z">
          <w:r w:rsidR="00DE4A1B" w:rsidDel="002D721A">
            <w:rPr>
              <w:rFonts w:ascii="Arial" w:eastAsia="Arial" w:hAnsi="Arial" w:cs="Arial"/>
              <w:sz w:val="22"/>
              <w:szCs w:val="22"/>
            </w:rPr>
            <w:delText xml:space="preserve">, </w:delText>
          </w:r>
        </w:del>
      </w:ins>
      <w:ins w:id="2356" w:author="fang wentong" w:date="2021-10-11T23:01:00Z">
        <w:del w:id="2357" w:author="fang wentong" w:date="2021-10-14T23:39:00Z">
          <w:r w:rsidR="00811FCD" w:rsidDel="002D721A">
            <w:rPr>
              <w:rFonts w:ascii="Arial" w:eastAsia="Arial" w:hAnsi="Arial" w:cs="Arial"/>
              <w:sz w:val="22"/>
              <w:szCs w:val="22"/>
            </w:rPr>
            <w:delText>r</w:delText>
          </w:r>
        </w:del>
      </w:ins>
      <w:ins w:id="2358" w:author="fang wentong" w:date="2021-10-11T22:59:00Z">
        <w:del w:id="2359" w:author="fang wentong" w:date="2021-10-14T23:39:00Z">
          <w:r w:rsidR="00DE4A1B" w:rsidRPr="005D20DC" w:rsidDel="002D721A">
            <w:rPr>
              <w:rFonts w:ascii="Arial" w:eastAsia="Arial" w:hAnsi="Arial" w:cs="Arial"/>
              <w:sz w:val="22"/>
              <w:szCs w:val="22"/>
            </w:rPr>
            <w:delText>epresentative soft agar colony (D)</w:delText>
          </w:r>
        </w:del>
      </w:ins>
      <w:ins w:id="2360" w:author="fang wentong" w:date="2021-10-11T23:02:00Z">
        <w:del w:id="2361" w:author="fang wentong" w:date="2021-10-14T23:39:00Z">
          <w:r w:rsidR="006B6178" w:rsidDel="002D721A">
            <w:rPr>
              <w:rFonts w:ascii="Arial" w:eastAsia="Arial" w:hAnsi="Arial" w:cs="Arial"/>
              <w:sz w:val="22"/>
              <w:szCs w:val="22"/>
            </w:rPr>
            <w:delText>,</w:delText>
          </w:r>
        </w:del>
      </w:ins>
      <w:ins w:id="2362" w:author="fang wentong" w:date="2021-10-11T22:59:00Z">
        <w:del w:id="2363" w:author="fang wentong" w:date="2021-10-14T23:39:00Z">
          <w:r w:rsidR="00DE4A1B" w:rsidRPr="005D20DC" w:rsidDel="002D721A">
            <w:rPr>
              <w:rFonts w:ascii="Arial" w:eastAsia="Arial" w:hAnsi="Arial" w:cs="Arial"/>
              <w:sz w:val="22"/>
              <w:szCs w:val="22"/>
            </w:rPr>
            <w:delText xml:space="preserve"> quantification </w:delText>
          </w:r>
        </w:del>
      </w:ins>
      <w:ins w:id="2364" w:author="fang wentong" w:date="2021-10-11T23:00:00Z">
        <w:del w:id="2365" w:author="fang wentong" w:date="2021-10-14T23:39:00Z">
          <w:r w:rsidR="00B57014" w:rsidDel="002D721A">
            <w:rPr>
              <w:rFonts w:ascii="Arial" w:eastAsia="Arial" w:hAnsi="Arial" w:cs="Arial"/>
              <w:sz w:val="22"/>
              <w:szCs w:val="22"/>
            </w:rPr>
            <w:delText xml:space="preserve">of </w:delText>
          </w:r>
          <w:r w:rsidR="00B57014" w:rsidRPr="005D20DC" w:rsidDel="002D721A">
            <w:rPr>
              <w:rFonts w:ascii="Arial" w:eastAsia="Arial" w:hAnsi="Arial" w:cs="Arial"/>
              <w:sz w:val="22"/>
              <w:szCs w:val="22"/>
            </w:rPr>
            <w:delText xml:space="preserve">soft agar colony </w:delText>
          </w:r>
        </w:del>
      </w:ins>
      <w:ins w:id="2366" w:author="fang wentong" w:date="2021-10-11T22:59:00Z">
        <w:del w:id="2367" w:author="fang wentong" w:date="2021-10-14T23:39:00Z">
          <w:r w:rsidR="00DE4A1B" w:rsidRPr="005D20DC" w:rsidDel="002D721A">
            <w:rPr>
              <w:rFonts w:ascii="Arial" w:eastAsia="Arial" w:hAnsi="Arial" w:cs="Arial"/>
              <w:sz w:val="22"/>
              <w:szCs w:val="22"/>
            </w:rPr>
            <w:delText>(E)</w:delText>
          </w:r>
        </w:del>
      </w:ins>
      <w:ins w:id="2368" w:author="fang wentong" w:date="2021-10-11T23:03:00Z">
        <w:del w:id="2369" w:author="fang wentong" w:date="2021-10-14T23:39:00Z">
          <w:r w:rsidR="006B6178" w:rsidDel="002D721A">
            <w:rPr>
              <w:rFonts w:ascii="Arial" w:eastAsia="Arial" w:hAnsi="Arial" w:cs="Arial"/>
              <w:sz w:val="22"/>
              <w:szCs w:val="22"/>
            </w:rPr>
            <w:delText>,</w:delText>
          </w:r>
        </w:del>
      </w:ins>
      <w:ins w:id="2370" w:author="fang wentong" w:date="2021-10-11T22:59:00Z">
        <w:del w:id="2371" w:author="fang wentong" w:date="2021-10-14T23:39:00Z">
          <w:r w:rsidR="00DE4A1B" w:rsidRPr="005D20DC" w:rsidDel="002D721A">
            <w:rPr>
              <w:rFonts w:ascii="Arial" w:eastAsia="Arial" w:hAnsi="Arial" w:cs="Arial"/>
              <w:sz w:val="22"/>
              <w:szCs w:val="22"/>
            </w:rPr>
            <w:delText xml:space="preserve"> </w:delText>
          </w:r>
        </w:del>
      </w:ins>
      <w:ins w:id="2372" w:author="fang wentong" w:date="2021-10-11T23:04:00Z">
        <w:del w:id="2373" w:author="fang wentong" w:date="2021-10-14T23:39:00Z">
          <w:r w:rsidR="00DB0A1E" w:rsidDel="002D721A">
            <w:rPr>
              <w:rFonts w:ascii="Arial" w:eastAsia="Arial" w:hAnsi="Arial" w:cs="Arial"/>
              <w:sz w:val="22"/>
              <w:szCs w:val="22"/>
            </w:rPr>
            <w:delText>i</w:delText>
          </w:r>
          <w:r w:rsidR="002B7A09" w:rsidRPr="00B57014" w:rsidDel="002D721A">
            <w:rPr>
              <w:rFonts w:ascii="Arial" w:eastAsia="Arial" w:hAnsi="Arial" w:cs="Arial"/>
              <w:sz w:val="22"/>
              <w:szCs w:val="22"/>
            </w:rPr>
            <w:delText>nvasion assays (F)</w:delText>
          </w:r>
        </w:del>
      </w:ins>
      <w:ins w:id="2374" w:author="fang wentong" w:date="2021-10-11T23:05:00Z">
        <w:del w:id="2375" w:author="fang wentong" w:date="2021-10-14T23:39:00Z">
          <w:r w:rsidR="00DB0A1E" w:rsidDel="002D721A">
            <w:rPr>
              <w:rFonts w:ascii="Arial" w:eastAsia="Arial" w:hAnsi="Arial" w:cs="Arial"/>
              <w:sz w:val="22"/>
              <w:szCs w:val="22"/>
            </w:rPr>
            <w:delText xml:space="preserve">, </w:delText>
          </w:r>
        </w:del>
      </w:ins>
      <w:ins w:id="2376" w:author="fang wentong" w:date="2021-10-11T23:04:00Z">
        <w:del w:id="2377" w:author="fang wentong" w:date="2021-10-14T23:39:00Z">
          <w:r w:rsidR="002B7A09" w:rsidRPr="00B57014" w:rsidDel="002D721A">
            <w:rPr>
              <w:rFonts w:ascii="Arial" w:eastAsia="Arial" w:hAnsi="Arial" w:cs="Arial"/>
              <w:sz w:val="22"/>
              <w:szCs w:val="22"/>
            </w:rPr>
            <w:delText xml:space="preserve">and quantification </w:delText>
          </w:r>
        </w:del>
      </w:ins>
      <w:ins w:id="2378" w:author="fang wentong" w:date="2021-10-11T23:05:00Z">
        <w:del w:id="2379" w:author="fang wentong" w:date="2021-10-14T23:39:00Z">
          <w:r w:rsidR="00DB0A1E" w:rsidDel="002D721A">
            <w:rPr>
              <w:rFonts w:ascii="Arial" w:eastAsia="Arial" w:hAnsi="Arial" w:cs="Arial"/>
              <w:sz w:val="22"/>
              <w:szCs w:val="22"/>
            </w:rPr>
            <w:delText>of i</w:delText>
          </w:r>
          <w:r w:rsidR="00DB0A1E" w:rsidRPr="00B57014" w:rsidDel="002D721A">
            <w:rPr>
              <w:rFonts w:ascii="Arial" w:eastAsia="Arial" w:hAnsi="Arial" w:cs="Arial"/>
              <w:sz w:val="22"/>
              <w:szCs w:val="22"/>
            </w:rPr>
            <w:delText xml:space="preserve">nvasion assays </w:delText>
          </w:r>
        </w:del>
      </w:ins>
      <w:ins w:id="2380" w:author="fang wentong" w:date="2021-10-11T23:04:00Z">
        <w:del w:id="2381" w:author="fang wentong" w:date="2021-10-14T23:39:00Z">
          <w:r w:rsidR="002B7A09" w:rsidRPr="00B57014" w:rsidDel="002D721A">
            <w:rPr>
              <w:rFonts w:ascii="Arial" w:eastAsia="Arial" w:hAnsi="Arial" w:cs="Arial"/>
              <w:sz w:val="22"/>
              <w:szCs w:val="22"/>
            </w:rPr>
            <w:delText xml:space="preserve">(G) </w:delText>
          </w:r>
        </w:del>
      </w:ins>
      <w:ins w:id="2382" w:author="fang wentong" w:date="2021-10-11T22:48:00Z">
        <w:del w:id="2383" w:author="fang wentong" w:date="2021-10-14T23:39:00Z">
          <w:r w:rsidRPr="00B57014" w:rsidDel="002D721A">
            <w:rPr>
              <w:rFonts w:ascii="Arial" w:eastAsia="Arial" w:hAnsi="Arial" w:cs="Arial"/>
              <w:sz w:val="22"/>
              <w:szCs w:val="22"/>
            </w:rPr>
            <w:delText>of MDA-MB-468 cells transfected with ZHX2 sh45-resistant ZHX2 (ZHX2</w:delText>
          </w:r>
          <w:r w:rsidRPr="00B57014" w:rsidDel="002D721A">
            <w:rPr>
              <w:rFonts w:ascii="Arial" w:eastAsia="Arial" w:hAnsi="Arial" w:cs="Arial"/>
              <w:sz w:val="22"/>
              <w:szCs w:val="22"/>
              <w:vertAlign w:val="superscript"/>
            </w:rPr>
            <w:delText>res</w:delText>
          </w:r>
          <w:r w:rsidRPr="00B57014" w:rsidDel="002D721A">
            <w:rPr>
              <w:rFonts w:ascii="Arial" w:eastAsia="Arial" w:hAnsi="Arial" w:cs="Arial"/>
              <w:sz w:val="22"/>
              <w:szCs w:val="22"/>
            </w:rPr>
            <w:delText xml:space="preserve">) or empty (EV) vector, followed by ZHX2 sh45 or control (Ctrl) shRNA infection.  </w:delText>
          </w:r>
        </w:del>
      </w:ins>
    </w:p>
    <w:p w14:paraId="1EE47ED0" w14:textId="73B78D56" w:rsidR="00AA0069" w:rsidDel="002D721A" w:rsidRDefault="009C560E" w:rsidP="003425A0">
      <w:pPr>
        <w:rPr>
          <w:del w:id="2384" w:author="fang wentong" w:date="2021-10-14T23:39:00Z"/>
          <w:rFonts w:ascii="Arial" w:eastAsia="Arial" w:hAnsi="Arial" w:cs="Arial"/>
          <w:sz w:val="22"/>
          <w:szCs w:val="22"/>
        </w:rPr>
      </w:pPr>
      <w:ins w:id="2385" w:author="Chengheng Liao" w:date="2021-10-12T14:27:00Z">
        <w:del w:id="2386" w:author="fang wentong" w:date="2021-10-14T23:39:00Z">
          <w:r w:rsidDel="002D721A">
            <w:rPr>
              <w:rFonts w:ascii="Arial" w:eastAsia="Arial" w:hAnsi="Arial" w:cs="Arial"/>
              <w:sz w:val="22"/>
              <w:szCs w:val="22"/>
            </w:rPr>
            <w:delText>Error bars represent mean ± SEM, unpaired t-test. *, p &lt; 0.05; **, p &lt; 0.01; ***p &lt; 0.001.</w:delText>
          </w:r>
        </w:del>
      </w:ins>
      <w:ins w:id="2387" w:author="fang wentong" w:date="2021-10-11T23:06:00Z">
        <w:del w:id="2388" w:author="fang wentong" w:date="2021-10-14T23:39:00Z">
          <w:r w:rsidR="00AA0069" w:rsidDel="002D721A">
            <w:rPr>
              <w:rFonts w:ascii="Arial" w:eastAsia="Arial" w:hAnsi="Arial" w:cs="Arial"/>
              <w:sz w:val="22"/>
              <w:szCs w:val="22"/>
            </w:rPr>
            <w:delText>Error bars represent mean ± SEM, unpaired t-test.  * denotes p value of &lt;0.05, * * denotes p value of &lt;0.01, * * * denotes p value of &lt;0.005.</w:delText>
          </w:r>
        </w:del>
      </w:ins>
    </w:p>
    <w:p w14:paraId="70602866" w14:textId="63B61F71" w:rsidR="009C560E" w:rsidDel="002D721A" w:rsidRDefault="009C560E" w:rsidP="003425A0">
      <w:pPr>
        <w:rPr>
          <w:ins w:id="2389" w:author="Chengheng Liao" w:date="2021-10-12T14:28:00Z"/>
          <w:del w:id="2390" w:author="fang wentong" w:date="2021-10-14T23:39:00Z"/>
          <w:rFonts w:ascii="Arial" w:eastAsia="Arial" w:hAnsi="Arial" w:cs="Arial"/>
          <w:sz w:val="22"/>
          <w:szCs w:val="22"/>
        </w:rPr>
      </w:pPr>
    </w:p>
    <w:p w14:paraId="1360F1F0" w14:textId="10D47073" w:rsidR="007F08EA" w:rsidRPr="00B57014" w:rsidDel="002D721A" w:rsidRDefault="007F08EA" w:rsidP="003425A0">
      <w:pPr>
        <w:rPr>
          <w:ins w:id="2391" w:author="fang wentong" w:date="2021-10-11T22:48:00Z"/>
          <w:del w:id="2392" w:author="fang wentong" w:date="2021-10-14T23:43:00Z"/>
          <w:rFonts w:ascii="Arial" w:eastAsia="Arial" w:hAnsi="Arial" w:cs="Arial"/>
          <w:sz w:val="22"/>
          <w:szCs w:val="22"/>
        </w:rPr>
      </w:pPr>
    </w:p>
    <w:p w14:paraId="65758E4E" w14:textId="2153DECD" w:rsidR="00B876B0" w:rsidRPr="00BE139D" w:rsidDel="002D721A" w:rsidRDefault="00B876B0" w:rsidP="003425A0">
      <w:pPr>
        <w:rPr>
          <w:ins w:id="2393" w:author="fang wentong" w:date="2021-10-11T22:48:00Z"/>
          <w:del w:id="2394" w:author="fang wentong" w:date="2021-10-14T23:40:00Z"/>
          <w:rFonts w:ascii="Arial" w:eastAsia="Arial" w:hAnsi="Arial" w:cs="Arial"/>
          <w:sz w:val="22"/>
          <w:szCs w:val="22"/>
        </w:rPr>
      </w:pPr>
      <w:ins w:id="2395" w:author="fang wentong" w:date="2021-10-11T22:48:00Z">
        <w:del w:id="2396" w:author="fang wentong" w:date="2021-10-14T23:40:00Z">
          <w:r w:rsidRPr="00DC5587" w:rsidDel="002D721A">
            <w:rPr>
              <w:rFonts w:ascii="Arial" w:eastAsia="Arial" w:hAnsi="Arial" w:cs="Arial"/>
              <w:b/>
              <w:bCs/>
              <w:sz w:val="22"/>
              <w:szCs w:val="22"/>
            </w:rPr>
            <w:delText xml:space="preserve">Figure 3-figure supplement 1. ZHX2 is important for maintaining TNBC tumorigenesis </w:delText>
          </w:r>
          <w:r w:rsidRPr="00DC5587" w:rsidDel="002D721A">
            <w:rPr>
              <w:rFonts w:ascii="Arial" w:eastAsia="Arial" w:hAnsi="Arial" w:cs="Arial"/>
              <w:b/>
              <w:bCs/>
              <w:i/>
              <w:iCs/>
              <w:sz w:val="22"/>
              <w:szCs w:val="22"/>
            </w:rPr>
            <w:delText>in vivo</w:delText>
          </w:r>
          <w:r w:rsidRPr="00DC5587" w:rsidDel="002D721A">
            <w:rPr>
              <w:rFonts w:ascii="Arial" w:eastAsia="Arial" w:hAnsi="Arial" w:cs="Arial"/>
              <w:b/>
              <w:bCs/>
              <w:sz w:val="22"/>
              <w:szCs w:val="22"/>
            </w:rPr>
            <w:delText xml:space="preserve">. </w:delText>
          </w:r>
          <w:r w:rsidRPr="00BE139D" w:rsidDel="002D721A">
            <w:rPr>
              <w:rFonts w:ascii="Arial" w:eastAsia="Arial" w:hAnsi="Arial" w:cs="Arial"/>
              <w:sz w:val="22"/>
              <w:szCs w:val="22"/>
            </w:rPr>
            <w:delText>(</w:delText>
          </w:r>
          <w:r w:rsidRPr="008C6D9D" w:rsidDel="002D721A">
            <w:rPr>
              <w:rFonts w:ascii="Arial" w:eastAsia="Arial" w:hAnsi="Arial" w:cs="Arial"/>
              <w:b/>
              <w:bCs/>
              <w:sz w:val="22"/>
              <w:szCs w:val="22"/>
            </w:rPr>
            <w:delText>A-</w:delText>
          </w:r>
        </w:del>
      </w:ins>
      <w:ins w:id="2397" w:author="fang wentong" w:date="2021-10-11T23:07:00Z">
        <w:del w:id="2398" w:author="fang wentong" w:date="2021-10-14T23:40:00Z">
          <w:r w:rsidR="00A875CD" w:rsidDel="002D721A">
            <w:rPr>
              <w:rFonts w:ascii="Arial" w:eastAsia="Arial" w:hAnsi="Arial" w:cs="Arial"/>
              <w:b/>
              <w:bCs/>
              <w:sz w:val="22"/>
              <w:szCs w:val="22"/>
            </w:rPr>
            <w:delText>E</w:delText>
          </w:r>
        </w:del>
      </w:ins>
      <w:ins w:id="2399" w:author="fang wentong" w:date="2021-10-11T22:48:00Z">
        <w:del w:id="2400" w:author="fang wentong" w:date="2021-10-14T23:40:00Z">
          <w:r w:rsidRPr="00BE139D" w:rsidDel="002D721A">
            <w:rPr>
              <w:rFonts w:ascii="Arial" w:eastAsia="Arial" w:hAnsi="Arial" w:cs="Arial"/>
              <w:sz w:val="22"/>
              <w:szCs w:val="22"/>
            </w:rPr>
            <w:delText xml:space="preserve">) Immunoblot </w:delText>
          </w:r>
        </w:del>
      </w:ins>
      <w:ins w:id="2401" w:author="fang wentong" w:date="2021-10-11T23:09:00Z">
        <w:del w:id="2402" w:author="fang wentong" w:date="2021-10-14T23:40:00Z">
          <w:r w:rsidR="00BD5812" w:rsidDel="002D721A">
            <w:rPr>
              <w:rFonts w:ascii="Arial" w:eastAsia="Arial" w:hAnsi="Arial" w:cs="Arial"/>
              <w:sz w:val="22"/>
              <w:szCs w:val="22"/>
            </w:rPr>
            <w:delText>of cell lys</w:delText>
          </w:r>
        </w:del>
      </w:ins>
      <w:ins w:id="2403" w:author="fang wentong" w:date="2021-10-11T23:14:00Z">
        <w:del w:id="2404" w:author="fang wentong" w:date="2021-10-14T23:40:00Z">
          <w:r w:rsidR="00282491" w:rsidDel="002D721A">
            <w:rPr>
              <w:rFonts w:ascii="Arial" w:eastAsia="Arial" w:hAnsi="Arial" w:cs="Arial"/>
              <w:sz w:val="22"/>
              <w:szCs w:val="22"/>
            </w:rPr>
            <w:delText xml:space="preserve">ates </w:delText>
          </w:r>
        </w:del>
      </w:ins>
      <w:ins w:id="2405" w:author="fang wentong" w:date="2021-10-11T22:48:00Z">
        <w:del w:id="2406" w:author="fang wentong" w:date="2021-10-14T23:40:00Z">
          <w:r w:rsidRPr="00BE139D" w:rsidDel="002D721A">
            <w:rPr>
              <w:rFonts w:ascii="Arial" w:eastAsia="Arial" w:hAnsi="Arial" w:cs="Arial"/>
              <w:sz w:val="22"/>
              <w:szCs w:val="22"/>
            </w:rPr>
            <w:delText>(A)</w:delText>
          </w:r>
        </w:del>
      </w:ins>
      <w:ins w:id="2407" w:author="fang wentong" w:date="2021-10-11T23:07:00Z">
        <w:del w:id="2408" w:author="fang wentong" w:date="2021-10-14T23:40:00Z">
          <w:r w:rsidR="00A875CD" w:rsidDel="002D721A">
            <w:rPr>
              <w:rFonts w:ascii="Arial" w:eastAsia="Arial" w:hAnsi="Arial" w:cs="Arial"/>
              <w:sz w:val="22"/>
              <w:szCs w:val="22"/>
            </w:rPr>
            <w:delText>,</w:delText>
          </w:r>
        </w:del>
      </w:ins>
      <w:ins w:id="2409" w:author="fang wentong" w:date="2021-10-11T22:48:00Z">
        <w:del w:id="2410" w:author="fang wentong" w:date="2021-10-14T23:40:00Z">
          <w:r w:rsidRPr="00BE139D" w:rsidDel="002D721A">
            <w:rPr>
              <w:rFonts w:ascii="Arial" w:eastAsia="Arial" w:hAnsi="Arial" w:cs="Arial"/>
              <w:sz w:val="22"/>
              <w:szCs w:val="22"/>
            </w:rPr>
            <w:delText xml:space="preserve"> qRT-PCR (B)</w:delText>
          </w:r>
        </w:del>
      </w:ins>
      <w:ins w:id="2411" w:author="fang wentong" w:date="2021-10-11T23:07:00Z">
        <w:del w:id="2412" w:author="fang wentong" w:date="2021-10-14T23:40:00Z">
          <w:r w:rsidR="00A875CD" w:rsidDel="002D721A">
            <w:rPr>
              <w:rFonts w:ascii="Arial" w:eastAsia="Arial" w:hAnsi="Arial" w:cs="Arial"/>
              <w:sz w:val="22"/>
              <w:szCs w:val="22"/>
            </w:rPr>
            <w:delText xml:space="preserve">, </w:delText>
          </w:r>
          <w:r w:rsidR="00AF6359" w:rsidDel="002D721A">
            <w:rPr>
              <w:rFonts w:ascii="Arial" w:eastAsia="Arial" w:hAnsi="Arial" w:cs="Arial"/>
              <w:sz w:val="22"/>
              <w:szCs w:val="22"/>
            </w:rPr>
            <w:delText>c</w:delText>
          </w:r>
          <w:r w:rsidR="00A875CD" w:rsidRPr="005D20DC" w:rsidDel="002D721A">
            <w:rPr>
              <w:rFonts w:ascii="Arial" w:eastAsia="Arial" w:hAnsi="Arial" w:cs="Arial"/>
              <w:sz w:val="22"/>
              <w:szCs w:val="22"/>
            </w:rPr>
            <w:delText xml:space="preserve">ell proliferation assay (C), representative 2-D colony and soft-aga colony formation assay (D), and quantification of soft-aga </w:delText>
          </w:r>
        </w:del>
      </w:ins>
      <w:ins w:id="2413" w:author="fang wentong" w:date="2021-10-11T23:08:00Z">
        <w:del w:id="2414" w:author="fang wentong" w:date="2021-10-14T23:40:00Z">
          <w:r w:rsidR="00B0606E" w:rsidDel="002D721A">
            <w:rPr>
              <w:rFonts w:ascii="Arial" w:eastAsia="Arial" w:hAnsi="Arial" w:cs="Arial"/>
              <w:sz w:val="22"/>
              <w:szCs w:val="22"/>
            </w:rPr>
            <w:delText xml:space="preserve">(E) </w:delText>
          </w:r>
        </w:del>
      </w:ins>
      <w:ins w:id="2415" w:author="fang wentong" w:date="2021-10-11T22:48:00Z">
        <w:del w:id="2416" w:author="fang wentong" w:date="2021-10-14T23:40:00Z">
          <w:r w:rsidRPr="00BE139D" w:rsidDel="002D721A">
            <w:rPr>
              <w:rFonts w:ascii="Arial" w:eastAsia="Arial" w:hAnsi="Arial" w:cs="Arial"/>
              <w:sz w:val="22"/>
              <w:szCs w:val="22"/>
            </w:rPr>
            <w:delText>of MDA-MB-468</w:delText>
          </w:r>
        </w:del>
      </w:ins>
      <w:ins w:id="2417" w:author="Chengheng Liao" w:date="2021-10-12T14:28:00Z">
        <w:del w:id="2418" w:author="fang wentong" w:date="2021-10-14T23:40:00Z">
          <w:r w:rsidR="00205906" w:rsidDel="002D721A">
            <w:rPr>
              <w:rFonts w:ascii="Arial" w:eastAsia="Arial" w:hAnsi="Arial" w:cs="Arial"/>
              <w:sz w:val="22"/>
              <w:szCs w:val="22"/>
            </w:rPr>
            <w:delText>-luc</w:delText>
          </w:r>
        </w:del>
      </w:ins>
      <w:ins w:id="2419" w:author="fang wentong" w:date="2021-10-11T22:48:00Z">
        <w:del w:id="2420" w:author="fang wentong" w:date="2021-10-14T23:40:00Z">
          <w:r w:rsidRPr="00BE139D" w:rsidDel="002D721A">
            <w:rPr>
              <w:rFonts w:ascii="Arial" w:eastAsia="Arial" w:hAnsi="Arial" w:cs="Arial"/>
              <w:sz w:val="22"/>
              <w:szCs w:val="22"/>
            </w:rPr>
            <w:delText xml:space="preserve"> cells infected with lentivirus encoding either Teton-ZHX2 shRNA (43, 45) or Teton-Ctrl. (</w:delText>
          </w:r>
          <w:r w:rsidRPr="00FF0BCD" w:rsidDel="002D721A">
            <w:rPr>
              <w:rFonts w:ascii="Arial" w:eastAsia="Arial" w:hAnsi="Arial" w:cs="Arial"/>
              <w:b/>
              <w:bCs/>
              <w:sz w:val="22"/>
              <w:szCs w:val="22"/>
            </w:rPr>
            <w:delText>F-H</w:delText>
          </w:r>
          <w:r w:rsidRPr="00BE139D" w:rsidDel="002D721A">
            <w:rPr>
              <w:rFonts w:ascii="Arial" w:eastAsia="Arial" w:hAnsi="Arial" w:cs="Arial"/>
              <w:sz w:val="22"/>
              <w:szCs w:val="22"/>
            </w:rPr>
            <w:delText>) Representative 2-D colony (F), soft agar colony (G), and quantification of soft agar colony (H) of HCC70</w:delText>
          </w:r>
        </w:del>
      </w:ins>
      <w:ins w:id="2421" w:author="Chengheng Liao" w:date="2021-10-12T14:28:00Z">
        <w:del w:id="2422" w:author="fang wentong" w:date="2021-10-14T23:40:00Z">
          <w:r w:rsidR="00205906" w:rsidDel="002D721A">
            <w:rPr>
              <w:rFonts w:ascii="Arial" w:eastAsia="Arial" w:hAnsi="Arial" w:cs="Arial"/>
              <w:sz w:val="22"/>
              <w:szCs w:val="22"/>
            </w:rPr>
            <w:delText>-luc</w:delText>
          </w:r>
        </w:del>
      </w:ins>
      <w:ins w:id="2423" w:author="fang wentong" w:date="2021-10-11T22:48:00Z">
        <w:del w:id="2424" w:author="fang wentong" w:date="2021-10-14T23:40:00Z">
          <w:r w:rsidRPr="00BE139D" w:rsidDel="002D721A">
            <w:rPr>
              <w:rFonts w:ascii="Arial" w:eastAsia="Arial" w:hAnsi="Arial" w:cs="Arial"/>
              <w:sz w:val="22"/>
              <w:szCs w:val="22"/>
            </w:rPr>
            <w:delText xml:space="preserve"> cell lines infected with lentivirus encoding either Teton-ZHX2 shRNA (43, 45) or Teton-Ctrl.</w:delText>
          </w:r>
        </w:del>
      </w:ins>
    </w:p>
    <w:p w14:paraId="5BD99DB8" w14:textId="2A29B689" w:rsidR="00EF0A00" w:rsidDel="002D721A" w:rsidRDefault="00205906" w:rsidP="003425A0">
      <w:pPr>
        <w:rPr>
          <w:del w:id="2425" w:author="fang wentong" w:date="2021-10-14T23:40:00Z"/>
          <w:rFonts w:ascii="Arial" w:eastAsia="Arial" w:hAnsi="Arial" w:cs="Arial"/>
          <w:sz w:val="22"/>
          <w:szCs w:val="22"/>
        </w:rPr>
      </w:pPr>
      <w:ins w:id="2426" w:author="Chengheng Liao" w:date="2021-10-12T14:29:00Z">
        <w:del w:id="2427" w:author="fang wentong" w:date="2021-10-14T23:40:00Z">
          <w:r w:rsidDel="002D721A">
            <w:rPr>
              <w:rFonts w:ascii="Arial" w:eastAsia="Arial" w:hAnsi="Arial" w:cs="Arial"/>
              <w:sz w:val="22"/>
              <w:szCs w:val="22"/>
            </w:rPr>
            <w:delText>Error bars represent mean ± SEM, unpaired t-test. *, p &lt; 0.05; **, p &lt; 0.01; ***p &lt; 0.001.</w:delText>
          </w:r>
        </w:del>
      </w:ins>
      <w:ins w:id="2428" w:author="fang wentong" w:date="2021-10-11T23:16:00Z">
        <w:del w:id="2429" w:author="fang wentong" w:date="2021-10-14T23:40:00Z">
          <w:r w:rsidR="00EF0A00" w:rsidDel="002D721A">
            <w:rPr>
              <w:rFonts w:ascii="Arial" w:eastAsia="Arial" w:hAnsi="Arial" w:cs="Arial"/>
              <w:sz w:val="22"/>
              <w:szCs w:val="22"/>
            </w:rPr>
            <w:delText>Error bars represent mean ± SEM, unpaired t-test.  * denotes p value of &lt;0.05, * * denotes p value of &lt;0.01, * * * denotes p value of &lt;0.005.</w:delText>
          </w:r>
        </w:del>
      </w:ins>
    </w:p>
    <w:p w14:paraId="06B79F3A" w14:textId="1D4C63C7" w:rsidR="00205906" w:rsidDel="002D721A" w:rsidRDefault="00205906" w:rsidP="003425A0">
      <w:pPr>
        <w:rPr>
          <w:ins w:id="2430" w:author="Chengheng Liao" w:date="2021-10-12T14:29:00Z"/>
          <w:del w:id="2431" w:author="fang wentong" w:date="2021-10-14T23:40:00Z"/>
          <w:rFonts w:ascii="Arial" w:eastAsia="Arial" w:hAnsi="Arial" w:cs="Arial"/>
          <w:sz w:val="22"/>
          <w:szCs w:val="22"/>
        </w:rPr>
      </w:pPr>
    </w:p>
    <w:p w14:paraId="69E136E0" w14:textId="40EA9DD5" w:rsidR="00B876B0" w:rsidRPr="00BE139D" w:rsidDel="002D721A" w:rsidRDefault="00B876B0" w:rsidP="003425A0">
      <w:pPr>
        <w:rPr>
          <w:ins w:id="2432" w:author="fang wentong" w:date="2021-10-11T22:48:00Z"/>
          <w:del w:id="2433" w:author="fang wentong" w:date="2021-10-14T23:43:00Z"/>
          <w:rFonts w:ascii="Arial" w:eastAsia="Arial" w:hAnsi="Arial" w:cs="Arial"/>
          <w:sz w:val="22"/>
          <w:szCs w:val="22"/>
        </w:rPr>
      </w:pPr>
    </w:p>
    <w:p w14:paraId="000328D7" w14:textId="65AB0A9C" w:rsidR="00B876B0" w:rsidRPr="007F54ED" w:rsidDel="002D721A" w:rsidRDefault="00B876B0" w:rsidP="003425A0">
      <w:pPr>
        <w:rPr>
          <w:ins w:id="2434" w:author="fang wentong" w:date="2021-10-11T22:48:00Z"/>
          <w:del w:id="2435" w:author="fang wentong" w:date="2021-10-14T23:41:00Z"/>
          <w:rFonts w:ascii="Arial" w:eastAsia="Arial" w:hAnsi="Arial" w:cs="Arial"/>
          <w:b/>
          <w:bCs/>
          <w:sz w:val="22"/>
          <w:szCs w:val="22"/>
        </w:rPr>
      </w:pPr>
      <w:ins w:id="2436" w:author="fang wentong" w:date="2021-10-11T22:48:00Z">
        <w:del w:id="2437" w:author="fang wentong" w:date="2021-10-14T23:41:00Z">
          <w:r w:rsidRPr="007F54ED" w:rsidDel="002D721A">
            <w:rPr>
              <w:rFonts w:ascii="Arial" w:eastAsia="Arial" w:hAnsi="Arial" w:cs="Arial"/>
              <w:b/>
              <w:bCs/>
              <w:sz w:val="22"/>
              <w:szCs w:val="22"/>
            </w:rPr>
            <w:delText xml:space="preserve">Figure 4-figure supplement 1. ZHX2 does not affect p65 translocation in TNBC. </w:delText>
          </w:r>
        </w:del>
      </w:ins>
    </w:p>
    <w:p w14:paraId="14425E14" w14:textId="5EB3566B" w:rsidR="00B876B0" w:rsidRPr="00BE139D" w:rsidDel="002D721A" w:rsidRDefault="00B876B0" w:rsidP="003425A0">
      <w:pPr>
        <w:rPr>
          <w:ins w:id="2438" w:author="fang wentong" w:date="2021-10-11T22:48:00Z"/>
          <w:del w:id="2439" w:author="fang wentong" w:date="2021-10-14T23:41:00Z"/>
          <w:rFonts w:ascii="Arial" w:eastAsia="Arial" w:hAnsi="Arial" w:cs="Arial"/>
          <w:sz w:val="22"/>
          <w:szCs w:val="22"/>
        </w:rPr>
      </w:pPr>
      <w:ins w:id="2440" w:author="fang wentong" w:date="2021-10-11T22:48:00Z">
        <w:del w:id="2441" w:author="fang wentong" w:date="2021-10-14T23:41:00Z">
          <w:r w:rsidRPr="00BE139D" w:rsidDel="002D721A">
            <w:rPr>
              <w:rFonts w:ascii="Arial" w:eastAsia="Arial" w:hAnsi="Arial" w:cs="Arial"/>
              <w:sz w:val="22"/>
              <w:szCs w:val="22"/>
            </w:rPr>
            <w:delText>(</w:delText>
          </w:r>
          <w:r w:rsidRPr="00BE312A" w:rsidDel="002D721A">
            <w:rPr>
              <w:rFonts w:ascii="Arial" w:eastAsia="Arial" w:hAnsi="Arial" w:cs="Arial"/>
              <w:b/>
              <w:bCs/>
              <w:sz w:val="22"/>
              <w:szCs w:val="22"/>
            </w:rPr>
            <w:delText>A-</w:delText>
          </w:r>
        </w:del>
      </w:ins>
      <w:ins w:id="2442" w:author="Chengheng Liao" w:date="2021-10-12T14:29:00Z">
        <w:del w:id="2443" w:author="fang wentong" w:date="2021-10-14T23:41:00Z">
          <w:r w:rsidR="005A171B" w:rsidDel="002D721A">
            <w:rPr>
              <w:rFonts w:ascii="Arial" w:eastAsia="Arial" w:hAnsi="Arial" w:cs="Arial"/>
              <w:b/>
              <w:bCs/>
              <w:sz w:val="22"/>
              <w:szCs w:val="22"/>
            </w:rPr>
            <w:delText xml:space="preserve">, </w:delText>
          </w:r>
        </w:del>
      </w:ins>
      <w:ins w:id="2444" w:author="fang wentong" w:date="2021-10-11T22:48:00Z">
        <w:del w:id="2445" w:author="fang wentong" w:date="2021-10-14T23:41:00Z">
          <w:r w:rsidRPr="00BE312A" w:rsidDel="002D721A">
            <w:rPr>
              <w:rFonts w:ascii="Arial" w:eastAsia="Arial" w:hAnsi="Arial" w:cs="Arial"/>
              <w:b/>
              <w:bCs/>
              <w:sz w:val="22"/>
              <w:szCs w:val="22"/>
            </w:rPr>
            <w:delText>B</w:delText>
          </w:r>
          <w:r w:rsidRPr="00BE139D" w:rsidDel="002D721A">
            <w:rPr>
              <w:rFonts w:ascii="Arial" w:eastAsia="Arial" w:hAnsi="Arial" w:cs="Arial"/>
              <w:sz w:val="22"/>
              <w:szCs w:val="22"/>
            </w:rPr>
            <w:delText>) Immunoblot of i</w:delText>
          </w:r>
        </w:del>
      </w:ins>
      <w:ins w:id="2446" w:author="Chengheng Liao" w:date="2021-10-12T14:29:00Z">
        <w:del w:id="2447" w:author="fang wentong" w:date="2021-10-14T23:41:00Z">
          <w:r w:rsidR="005A171B" w:rsidDel="002D721A">
            <w:rPr>
              <w:rFonts w:ascii="Arial" w:eastAsia="Arial" w:hAnsi="Arial" w:cs="Arial"/>
              <w:sz w:val="22"/>
              <w:szCs w:val="22"/>
            </w:rPr>
            <w:delText>I</w:delText>
          </w:r>
        </w:del>
      </w:ins>
      <w:ins w:id="2448" w:author="fang wentong" w:date="2021-10-11T22:48:00Z">
        <w:del w:id="2449" w:author="fang wentong" w:date="2021-10-14T23:41:00Z">
          <w:r w:rsidRPr="00BE139D" w:rsidDel="002D721A">
            <w:rPr>
              <w:rFonts w:ascii="Arial" w:eastAsia="Arial" w:hAnsi="Arial" w:cs="Arial"/>
              <w:sz w:val="22"/>
              <w:szCs w:val="22"/>
            </w:rPr>
            <w:delText xml:space="preserve">mmunoprecipitations </w:delText>
          </w:r>
        </w:del>
      </w:ins>
      <w:ins w:id="2450" w:author="Chengheng Liao" w:date="2021-10-12T14:30:00Z">
        <w:del w:id="2451" w:author="fang wentong" w:date="2021-10-14T23:41:00Z">
          <w:r w:rsidR="008001C9" w:rsidDel="002D721A">
            <w:rPr>
              <w:rFonts w:ascii="Arial" w:eastAsia="Arial" w:hAnsi="Arial" w:cs="Arial"/>
              <w:sz w:val="22"/>
              <w:szCs w:val="22"/>
            </w:rPr>
            <w:delText>and i</w:delText>
          </w:r>
          <w:r w:rsidR="008001C9" w:rsidRPr="00BE139D" w:rsidDel="002D721A">
            <w:rPr>
              <w:rFonts w:ascii="Arial" w:eastAsia="Arial" w:hAnsi="Arial" w:cs="Arial"/>
              <w:sz w:val="22"/>
              <w:szCs w:val="22"/>
            </w:rPr>
            <w:delText>mmunoblot</w:delText>
          </w:r>
          <w:r w:rsidR="008001C9" w:rsidDel="002D721A">
            <w:rPr>
              <w:rFonts w:ascii="Arial" w:eastAsia="Arial" w:hAnsi="Arial" w:cs="Arial"/>
              <w:sz w:val="22"/>
              <w:szCs w:val="22"/>
            </w:rPr>
            <w:delText>s</w:delText>
          </w:r>
          <w:r w:rsidR="008001C9" w:rsidRPr="00BE139D" w:rsidDel="002D721A">
            <w:rPr>
              <w:rFonts w:ascii="Arial" w:eastAsia="Arial" w:hAnsi="Arial" w:cs="Arial"/>
              <w:sz w:val="22"/>
              <w:szCs w:val="22"/>
            </w:rPr>
            <w:delText xml:space="preserve"> </w:delText>
          </w:r>
        </w:del>
      </w:ins>
      <w:ins w:id="2452" w:author="fang wentong" w:date="2021-10-11T22:48:00Z">
        <w:del w:id="2453" w:author="fang wentong" w:date="2021-10-14T23:41:00Z">
          <w:r w:rsidRPr="00BE139D" w:rsidDel="002D721A">
            <w:rPr>
              <w:rFonts w:ascii="Arial" w:eastAsia="Arial" w:hAnsi="Arial" w:cs="Arial"/>
              <w:sz w:val="22"/>
              <w:szCs w:val="22"/>
            </w:rPr>
            <w:delText>of MDA-MB-231 and 468 cell</w:delText>
          </w:r>
        </w:del>
      </w:ins>
      <w:ins w:id="2454" w:author="Chengheng Liao" w:date="2021-10-12T14:30:00Z">
        <w:del w:id="2455" w:author="fang wentong" w:date="2021-10-14T23:41:00Z">
          <w:r w:rsidR="008001C9" w:rsidDel="002D721A">
            <w:rPr>
              <w:rFonts w:ascii="Arial" w:eastAsia="Arial" w:hAnsi="Arial" w:cs="Arial"/>
              <w:sz w:val="22"/>
              <w:szCs w:val="22"/>
            </w:rPr>
            <w:delText xml:space="preserve"> lysates</w:delText>
          </w:r>
        </w:del>
      </w:ins>
      <w:ins w:id="2456" w:author="fang wentong" w:date="2021-10-11T22:48:00Z">
        <w:del w:id="2457" w:author="fang wentong" w:date="2021-10-14T23:41:00Z">
          <w:r w:rsidRPr="00BE139D" w:rsidDel="002D721A">
            <w:rPr>
              <w:rFonts w:ascii="Arial" w:eastAsia="Arial" w:hAnsi="Arial" w:cs="Arial"/>
              <w:sz w:val="22"/>
              <w:szCs w:val="22"/>
            </w:rPr>
            <w:delText>s by ZHX2 antibody (A) or p65 antibody (B).  (</w:delText>
          </w:r>
          <w:r w:rsidRPr="00BE312A" w:rsidDel="002D721A">
            <w:rPr>
              <w:rFonts w:ascii="Arial" w:eastAsia="Arial" w:hAnsi="Arial" w:cs="Arial"/>
              <w:b/>
              <w:bCs/>
              <w:sz w:val="22"/>
              <w:szCs w:val="22"/>
            </w:rPr>
            <w:delText>C</w:delText>
          </w:r>
          <w:r w:rsidRPr="00BE139D" w:rsidDel="002D721A">
            <w:rPr>
              <w:rFonts w:ascii="Arial" w:eastAsia="Arial" w:hAnsi="Arial" w:cs="Arial"/>
              <w:sz w:val="22"/>
              <w:szCs w:val="22"/>
            </w:rPr>
            <w:delText>) Immunoblot of cell lysates from inducible ZHX2 knockdown MDA-MB-231 cells treated with or without doxycycline</w:delText>
          </w:r>
        </w:del>
      </w:ins>
      <w:ins w:id="2458" w:author="Chengheng Liao" w:date="2021-10-12T14:30:00Z">
        <w:del w:id="2459" w:author="fang wentong" w:date="2021-10-14T23:41:00Z">
          <w:r w:rsidR="005345BD" w:rsidDel="002D721A">
            <w:rPr>
              <w:rFonts w:ascii="Arial" w:eastAsia="Arial" w:hAnsi="Arial" w:cs="Arial"/>
              <w:sz w:val="22"/>
              <w:szCs w:val="22"/>
            </w:rPr>
            <w:delText xml:space="preserve"> (Dox)</w:delText>
          </w:r>
        </w:del>
      </w:ins>
      <w:ins w:id="2460" w:author="fang wentong" w:date="2021-10-11T22:48:00Z">
        <w:del w:id="2461" w:author="fang wentong" w:date="2021-10-14T23:41:00Z">
          <w:r w:rsidRPr="00BE139D" w:rsidDel="002D721A">
            <w:rPr>
              <w:rFonts w:ascii="Arial" w:eastAsia="Arial" w:hAnsi="Arial" w:cs="Arial"/>
              <w:sz w:val="22"/>
              <w:szCs w:val="22"/>
            </w:rPr>
            <w:delText>.  (</w:delText>
          </w:r>
          <w:r w:rsidRPr="00BE312A" w:rsidDel="002D721A">
            <w:rPr>
              <w:rFonts w:ascii="Arial" w:eastAsia="Arial" w:hAnsi="Arial" w:cs="Arial"/>
              <w:b/>
              <w:bCs/>
              <w:sz w:val="22"/>
              <w:szCs w:val="22"/>
            </w:rPr>
            <w:delText>D-E</w:delText>
          </w:r>
          <w:r w:rsidRPr="00BE139D" w:rsidDel="002D721A">
            <w:rPr>
              <w:rFonts w:ascii="Arial" w:eastAsia="Arial" w:hAnsi="Arial" w:cs="Arial"/>
              <w:sz w:val="22"/>
              <w:szCs w:val="22"/>
            </w:rPr>
            <w:delText>) Immunoblot of cell fractions from MDA-MB-231 (D) or MDA-MB-468 (E) infected with ZHX2 shRNA (Ctrl, sh43 or sh45).</w:delText>
          </w:r>
        </w:del>
      </w:ins>
    </w:p>
    <w:p w14:paraId="511FF1EB" w14:textId="210724E9" w:rsidR="00B876B0" w:rsidDel="002D721A" w:rsidRDefault="00B876B0" w:rsidP="003425A0">
      <w:pPr>
        <w:rPr>
          <w:ins w:id="2462" w:author="fang wentong" w:date="2021-10-11T22:48:00Z"/>
          <w:del w:id="2463" w:author="fang wentong" w:date="2021-10-14T23:41:00Z"/>
          <w:rFonts w:ascii="Arial" w:eastAsia="Arial" w:hAnsi="Arial" w:cs="Arial"/>
          <w:b/>
          <w:bCs/>
          <w:sz w:val="22"/>
          <w:szCs w:val="22"/>
        </w:rPr>
      </w:pPr>
    </w:p>
    <w:p w14:paraId="5190A511" w14:textId="548A407F" w:rsidR="00B876B0" w:rsidDel="002D721A" w:rsidRDefault="00B876B0" w:rsidP="003425A0">
      <w:pPr>
        <w:rPr>
          <w:ins w:id="2464" w:author="fang wentong" w:date="2021-10-11T23:17:00Z"/>
          <w:del w:id="2465" w:author="fang wentong" w:date="2021-10-14T23:41:00Z"/>
          <w:rFonts w:ascii="Arial" w:eastAsia="Arial" w:hAnsi="Arial" w:cs="Arial"/>
          <w:sz w:val="22"/>
          <w:szCs w:val="22"/>
        </w:rPr>
      </w:pPr>
      <w:ins w:id="2466" w:author="fang wentong" w:date="2021-10-11T22:48:00Z">
        <w:del w:id="2467" w:author="fang wentong" w:date="2021-10-14T23:41:00Z">
          <w:r w:rsidRPr="007F54ED" w:rsidDel="002D721A">
            <w:rPr>
              <w:rFonts w:ascii="Arial" w:eastAsia="Arial" w:hAnsi="Arial" w:cs="Arial"/>
              <w:b/>
              <w:bCs/>
              <w:sz w:val="22"/>
              <w:szCs w:val="22"/>
            </w:rPr>
            <w:delText xml:space="preserve">Figure 4-figure supplement 2. ZHX2 regulates HIF1 signaling in TNBC. </w:delText>
          </w:r>
          <w:r w:rsidRPr="00BE139D" w:rsidDel="002D721A">
            <w:rPr>
              <w:rFonts w:ascii="Arial" w:eastAsia="Arial" w:hAnsi="Arial" w:cs="Arial"/>
              <w:sz w:val="22"/>
              <w:szCs w:val="22"/>
            </w:rPr>
            <w:delText>(</w:delText>
          </w:r>
          <w:r w:rsidRPr="00BE312A" w:rsidDel="002D721A">
            <w:rPr>
              <w:rFonts w:ascii="Arial" w:eastAsia="Arial" w:hAnsi="Arial" w:cs="Arial"/>
              <w:b/>
              <w:bCs/>
              <w:sz w:val="22"/>
              <w:szCs w:val="22"/>
            </w:rPr>
            <w:delText>A</w:delText>
          </w:r>
          <w:r w:rsidRPr="00BE139D" w:rsidDel="002D721A">
            <w:rPr>
              <w:rFonts w:ascii="Arial" w:eastAsia="Arial" w:hAnsi="Arial" w:cs="Arial"/>
              <w:sz w:val="22"/>
              <w:szCs w:val="22"/>
            </w:rPr>
            <w:delText>) Gene set enrichment analysis (GSEA) of the significantly decreased pathways in ZHX2 depleted MDA-MB-231 cells. (</w:delText>
          </w:r>
          <w:r w:rsidRPr="00BE312A" w:rsidDel="002D721A">
            <w:rPr>
              <w:rFonts w:ascii="Arial" w:eastAsia="Arial" w:hAnsi="Arial" w:cs="Arial"/>
              <w:b/>
              <w:bCs/>
              <w:sz w:val="22"/>
              <w:szCs w:val="22"/>
            </w:rPr>
            <w:delText>B-</w:delText>
          </w:r>
        </w:del>
      </w:ins>
      <w:ins w:id="2468" w:author="Chengheng Liao" w:date="2021-10-12T14:31:00Z">
        <w:del w:id="2469" w:author="fang wentong" w:date="2021-10-14T23:41:00Z">
          <w:r w:rsidR="00161BB3" w:rsidDel="002D721A">
            <w:rPr>
              <w:rFonts w:ascii="Arial" w:eastAsia="Arial" w:hAnsi="Arial" w:cs="Arial"/>
              <w:b/>
              <w:bCs/>
              <w:sz w:val="22"/>
              <w:szCs w:val="22"/>
            </w:rPr>
            <w:delText xml:space="preserve">, </w:delText>
          </w:r>
        </w:del>
      </w:ins>
      <w:ins w:id="2470" w:author="fang wentong" w:date="2021-10-11T22:48:00Z">
        <w:del w:id="2471" w:author="fang wentong" w:date="2021-10-14T23:41:00Z">
          <w:r w:rsidRPr="00BE312A" w:rsidDel="002D721A">
            <w:rPr>
              <w:rFonts w:ascii="Arial" w:eastAsia="Arial" w:hAnsi="Arial" w:cs="Arial"/>
              <w:b/>
              <w:bCs/>
              <w:sz w:val="22"/>
              <w:szCs w:val="22"/>
            </w:rPr>
            <w:delText>C</w:delText>
          </w:r>
          <w:r w:rsidRPr="00BE139D" w:rsidDel="002D721A">
            <w:rPr>
              <w:rFonts w:ascii="Arial" w:eastAsia="Arial" w:hAnsi="Arial" w:cs="Arial"/>
              <w:sz w:val="22"/>
              <w:szCs w:val="22"/>
            </w:rPr>
            <w:delText>) GSEA p</w:delText>
          </w:r>
        </w:del>
      </w:ins>
      <w:ins w:id="2472" w:author="Chengheng Liao" w:date="2021-10-12T14:31:00Z">
        <w:del w:id="2473" w:author="fang wentong" w:date="2021-10-14T23:41:00Z">
          <w:r w:rsidR="00881C03" w:rsidDel="002D721A">
            <w:rPr>
              <w:rFonts w:ascii="Arial" w:eastAsia="Arial" w:hAnsi="Arial" w:cs="Arial"/>
              <w:sz w:val="22"/>
              <w:szCs w:val="22"/>
            </w:rPr>
            <w:delText>P</w:delText>
          </w:r>
        </w:del>
      </w:ins>
      <w:ins w:id="2474" w:author="fang wentong" w:date="2021-10-11T22:48:00Z">
        <w:del w:id="2475" w:author="fang wentong" w:date="2021-10-14T23:41:00Z">
          <w:r w:rsidRPr="00BE139D" w:rsidDel="002D721A">
            <w:rPr>
              <w:rFonts w:ascii="Arial" w:eastAsia="Arial" w:hAnsi="Arial" w:cs="Arial"/>
              <w:sz w:val="22"/>
              <w:szCs w:val="22"/>
            </w:rPr>
            <w:delText>lot (B) and gene set</w:delText>
          </w:r>
        </w:del>
      </w:ins>
      <w:ins w:id="2476" w:author="Chengheng Liao" w:date="2021-10-12T14:31:00Z">
        <w:del w:id="2477" w:author="fang wentong" w:date="2021-10-14T23:41:00Z">
          <w:r w:rsidR="00161BB3" w:rsidDel="002D721A">
            <w:rPr>
              <w:rFonts w:ascii="Arial" w:eastAsia="Arial" w:hAnsi="Arial" w:cs="Arial"/>
              <w:sz w:val="22"/>
              <w:szCs w:val="22"/>
            </w:rPr>
            <w:delText>related</w:delText>
          </w:r>
        </w:del>
      </w:ins>
      <w:ins w:id="2478" w:author="fang wentong" w:date="2021-10-11T22:48:00Z">
        <w:del w:id="2479" w:author="fang wentong" w:date="2021-10-14T23:41:00Z">
          <w:r w:rsidRPr="00BE139D" w:rsidDel="002D721A">
            <w:rPr>
              <w:rFonts w:ascii="Arial" w:eastAsia="Arial" w:hAnsi="Arial" w:cs="Arial"/>
              <w:sz w:val="22"/>
              <w:szCs w:val="22"/>
            </w:rPr>
            <w:delText xml:space="preserve"> heatmap (C) </w:delText>
          </w:r>
        </w:del>
      </w:ins>
      <w:ins w:id="2480" w:author="Chengheng Liao" w:date="2021-10-12T14:31:00Z">
        <w:del w:id="2481" w:author="fang wentong" w:date="2021-10-14T23:41:00Z">
          <w:r w:rsidR="00881C03" w:rsidDel="002D721A">
            <w:rPr>
              <w:rFonts w:ascii="Arial" w:eastAsia="Arial" w:hAnsi="Arial" w:cs="Arial"/>
              <w:sz w:val="22"/>
              <w:szCs w:val="22"/>
            </w:rPr>
            <w:delText xml:space="preserve">from GSEA analysis </w:delText>
          </w:r>
        </w:del>
      </w:ins>
      <w:ins w:id="2482" w:author="fang wentong" w:date="2021-10-11T22:48:00Z">
        <w:del w:id="2483" w:author="fang wentong" w:date="2021-10-14T23:41:00Z">
          <w:r w:rsidRPr="00BE139D" w:rsidDel="002D721A">
            <w:rPr>
              <w:rFonts w:ascii="Arial" w:eastAsia="Arial" w:hAnsi="Arial" w:cs="Arial"/>
              <w:sz w:val="22"/>
              <w:szCs w:val="22"/>
            </w:rPr>
            <w:delText>suggest hypoxia pathway is significantly downregulated in ZHX2 depleted MDA-MB-231 cells. (</w:delText>
          </w:r>
          <w:r w:rsidRPr="00BE312A" w:rsidDel="002D721A">
            <w:rPr>
              <w:rFonts w:ascii="Arial" w:eastAsia="Arial" w:hAnsi="Arial" w:cs="Arial"/>
              <w:b/>
              <w:bCs/>
              <w:sz w:val="22"/>
              <w:szCs w:val="22"/>
            </w:rPr>
            <w:delText>D</w:delText>
          </w:r>
          <w:r w:rsidRPr="00BE139D" w:rsidDel="002D721A">
            <w:rPr>
              <w:rFonts w:ascii="Arial" w:eastAsia="Arial" w:hAnsi="Arial" w:cs="Arial"/>
              <w:sz w:val="22"/>
              <w:szCs w:val="22"/>
            </w:rPr>
            <w:delText>) qRT-PCR quantification of relative mRNA expression of hypoxia target genes from MDA-MB-231 cells infected with ZHX2 shRNA 43, 45 or Ctrl under normoxia or hypoxia conditions. (</w:delText>
          </w:r>
          <w:r w:rsidRPr="00BE312A" w:rsidDel="002D721A">
            <w:rPr>
              <w:rFonts w:ascii="Arial" w:eastAsia="Arial" w:hAnsi="Arial" w:cs="Arial"/>
              <w:b/>
              <w:bCs/>
              <w:sz w:val="22"/>
              <w:szCs w:val="22"/>
            </w:rPr>
            <w:delText>E</w:delText>
          </w:r>
          <w:r w:rsidRPr="00BE139D" w:rsidDel="002D721A">
            <w:rPr>
              <w:rFonts w:ascii="Arial" w:eastAsia="Arial" w:hAnsi="Arial" w:cs="Arial"/>
              <w:sz w:val="22"/>
              <w:szCs w:val="22"/>
            </w:rPr>
            <w:delText>) HRE double luciferase gene assay of MDA-MB-231 cells infected with ZHX2 sh45, sh45-resistant ZHX2 (ZHX2</w:delText>
          </w:r>
          <w:r w:rsidRPr="00BE139D" w:rsidDel="002D721A">
            <w:rPr>
              <w:rFonts w:ascii="Arial" w:eastAsia="Arial" w:hAnsi="Arial" w:cs="Arial"/>
              <w:sz w:val="22"/>
              <w:szCs w:val="22"/>
              <w:vertAlign w:val="superscript"/>
            </w:rPr>
            <w:delText>res</w:delText>
          </w:r>
          <w:r w:rsidRPr="00BE139D" w:rsidDel="002D721A">
            <w:rPr>
              <w:rFonts w:ascii="Arial" w:eastAsia="Arial" w:hAnsi="Arial" w:cs="Arial"/>
              <w:sz w:val="22"/>
              <w:szCs w:val="22"/>
            </w:rPr>
            <w:delText>)  or Ctrl under normoxia or hypoxia condition. (</w:delText>
          </w:r>
          <w:r w:rsidRPr="00BE312A" w:rsidDel="002D721A">
            <w:rPr>
              <w:rFonts w:ascii="Arial" w:eastAsia="Arial" w:hAnsi="Arial" w:cs="Arial"/>
              <w:b/>
              <w:bCs/>
              <w:sz w:val="22"/>
              <w:szCs w:val="22"/>
            </w:rPr>
            <w:delText>F</w:delText>
          </w:r>
          <w:r w:rsidRPr="00BE139D" w:rsidDel="002D721A">
            <w:rPr>
              <w:rFonts w:ascii="Arial" w:eastAsia="Arial" w:hAnsi="Arial" w:cs="Arial"/>
              <w:sz w:val="22"/>
              <w:szCs w:val="22"/>
            </w:rPr>
            <w:delText>) HRE double luciferase gene assay of HEK293T cells infected with different amount of HA-ZHX2 sh45, 100ng HRE-luci and 30ng pCMV-Renilla. (</w:delText>
          </w:r>
          <w:r w:rsidRPr="00BE312A" w:rsidDel="002D721A">
            <w:rPr>
              <w:rFonts w:ascii="Arial" w:eastAsia="Arial" w:hAnsi="Arial" w:cs="Arial"/>
              <w:b/>
              <w:bCs/>
              <w:sz w:val="22"/>
              <w:szCs w:val="22"/>
            </w:rPr>
            <w:delText>G</w:delText>
          </w:r>
          <w:r w:rsidRPr="00BE139D" w:rsidDel="002D721A">
            <w:rPr>
              <w:rFonts w:ascii="Arial" w:eastAsia="Arial" w:hAnsi="Arial" w:cs="Arial"/>
              <w:sz w:val="22"/>
              <w:szCs w:val="22"/>
            </w:rPr>
            <w:delText>) Immunoblot of MDA-MB 231 cells infected with lentivirus encoding either HIF1</w:delText>
          </w:r>
          <w:r w:rsidRPr="00BE139D" w:rsidDel="002D721A">
            <w:rPr>
              <w:rFonts w:ascii="Arial" w:eastAsia="Arial" w:hAnsi="Arial" w:cs="Arial"/>
              <w:sz w:val="22"/>
              <w:szCs w:val="22"/>
              <w:lang w:val="el-GR"/>
            </w:rPr>
            <w:delText xml:space="preserve">α </w:delText>
          </w:r>
          <w:r w:rsidRPr="00BE139D" w:rsidDel="002D721A">
            <w:rPr>
              <w:rFonts w:ascii="Arial" w:eastAsia="Arial" w:hAnsi="Arial" w:cs="Arial"/>
              <w:sz w:val="22"/>
              <w:szCs w:val="22"/>
            </w:rPr>
            <w:delText>shRNA 3809, 3810 or Ctrl.</w:delText>
          </w:r>
        </w:del>
      </w:ins>
    </w:p>
    <w:p w14:paraId="4D84F867" w14:textId="0DB6FC08" w:rsidR="00BE312A" w:rsidDel="002D721A" w:rsidRDefault="005345BD" w:rsidP="003425A0">
      <w:pPr>
        <w:rPr>
          <w:del w:id="2484" w:author="fang wentong" w:date="2021-10-14T23:41:00Z"/>
          <w:rFonts w:ascii="Arial" w:eastAsia="Arial" w:hAnsi="Arial" w:cs="Arial"/>
          <w:sz w:val="22"/>
          <w:szCs w:val="22"/>
        </w:rPr>
      </w:pPr>
      <w:ins w:id="2485" w:author="Chengheng Liao" w:date="2021-10-12T14:31:00Z">
        <w:del w:id="2486" w:author="fang wentong" w:date="2021-10-14T23:41:00Z">
          <w:r w:rsidDel="002D721A">
            <w:rPr>
              <w:rFonts w:ascii="Arial" w:eastAsia="Arial" w:hAnsi="Arial" w:cs="Arial"/>
              <w:sz w:val="22"/>
              <w:szCs w:val="22"/>
            </w:rPr>
            <w:delText>Error bars represent mean ± SEM, unpaired t-test. *, p &lt; 0.05; **, p &lt; 0.01; ***p &lt; 0.001.</w:delText>
          </w:r>
        </w:del>
      </w:ins>
      <w:ins w:id="2487" w:author="fang wentong" w:date="2021-10-11T23:17:00Z">
        <w:del w:id="2488" w:author="fang wentong" w:date="2021-10-14T23:41:00Z">
          <w:r w:rsidR="00BE312A" w:rsidDel="002D721A">
            <w:rPr>
              <w:rFonts w:ascii="Arial" w:eastAsia="Arial" w:hAnsi="Arial" w:cs="Arial"/>
              <w:sz w:val="22"/>
              <w:szCs w:val="22"/>
            </w:rPr>
            <w:delText>Error bars represent mean ± SEM, unpaired t-test.  * denotes p value of &lt;0.05, * * denotes p value of &lt;0.01, * * * denotes p value of &lt;0.005.</w:delText>
          </w:r>
        </w:del>
      </w:ins>
    </w:p>
    <w:p w14:paraId="6A6D96C1" w14:textId="3FEF699E" w:rsidR="005345BD" w:rsidDel="002D721A" w:rsidRDefault="005345BD" w:rsidP="003425A0">
      <w:pPr>
        <w:rPr>
          <w:ins w:id="2489" w:author="Chengheng Liao" w:date="2021-10-12T14:31:00Z"/>
          <w:del w:id="2490" w:author="fang wentong" w:date="2021-10-14T23:41:00Z"/>
          <w:rFonts w:ascii="Arial" w:eastAsia="Arial" w:hAnsi="Arial" w:cs="Arial"/>
          <w:sz w:val="22"/>
          <w:szCs w:val="22"/>
        </w:rPr>
      </w:pPr>
    </w:p>
    <w:p w14:paraId="3519537F" w14:textId="03B5C03F" w:rsidR="00B876B0" w:rsidDel="002D721A" w:rsidRDefault="00B876B0" w:rsidP="003425A0">
      <w:pPr>
        <w:rPr>
          <w:ins w:id="2491" w:author="fang wentong" w:date="2021-10-11T22:48:00Z"/>
          <w:del w:id="2492" w:author="fang wentong" w:date="2021-10-14T23:43:00Z"/>
          <w:rFonts w:ascii="Arial" w:eastAsia="Arial" w:hAnsi="Arial" w:cs="Arial"/>
          <w:b/>
          <w:bCs/>
          <w:sz w:val="22"/>
          <w:szCs w:val="22"/>
        </w:rPr>
      </w:pPr>
    </w:p>
    <w:p w14:paraId="27A4EC35" w14:textId="3F41B6CC" w:rsidR="00B876B0" w:rsidRPr="0085531F" w:rsidDel="002D721A" w:rsidRDefault="00B876B0" w:rsidP="003425A0">
      <w:pPr>
        <w:rPr>
          <w:ins w:id="2493" w:author="fang wentong" w:date="2021-10-11T22:48:00Z"/>
          <w:del w:id="2494" w:author="fang wentong" w:date="2021-10-14T23:43:00Z"/>
          <w:rFonts w:ascii="Arial" w:eastAsia="Arial" w:hAnsi="Arial" w:cs="Arial"/>
          <w:b/>
          <w:bCs/>
          <w:sz w:val="22"/>
          <w:szCs w:val="22"/>
        </w:rPr>
      </w:pPr>
      <w:ins w:id="2495" w:author="fang wentong" w:date="2021-10-11T22:48:00Z">
        <w:del w:id="2496" w:author="fang wentong" w:date="2021-10-14T23:43:00Z">
          <w:r w:rsidRPr="0085531F" w:rsidDel="002D721A">
            <w:rPr>
              <w:rFonts w:ascii="Arial" w:eastAsia="Arial" w:hAnsi="Arial" w:cs="Arial"/>
              <w:b/>
              <w:bCs/>
              <w:sz w:val="22"/>
              <w:szCs w:val="22"/>
            </w:rPr>
            <w:delText>Figure 6-figure supplement 1. Residue-based DNA contact analysis derived from ensembles of DNA-bound HD proteins.</w:delText>
          </w:r>
        </w:del>
      </w:ins>
    </w:p>
    <w:p w14:paraId="36FF6AB2" w14:textId="6E9CF42B" w:rsidR="00B876B0" w:rsidDel="002D721A" w:rsidRDefault="00B876B0" w:rsidP="003425A0">
      <w:pPr>
        <w:rPr>
          <w:ins w:id="2497" w:author="fang wentong" w:date="2021-10-11T22:48:00Z"/>
          <w:del w:id="2498" w:author="fang wentong" w:date="2021-10-14T23:43:00Z"/>
          <w:rFonts w:ascii="Arial" w:eastAsia="Arial" w:hAnsi="Arial" w:cs="Arial"/>
          <w:b/>
          <w:bCs/>
          <w:sz w:val="22"/>
          <w:szCs w:val="22"/>
        </w:rPr>
      </w:pPr>
    </w:p>
    <w:p w14:paraId="7FAD0B0C" w14:textId="1A08C9E7" w:rsidR="00B876B0" w:rsidRPr="0068194C" w:rsidDel="002D721A" w:rsidRDefault="00B876B0" w:rsidP="003425A0">
      <w:pPr>
        <w:rPr>
          <w:ins w:id="2499" w:author="fang wentong" w:date="2021-10-11T22:48:00Z"/>
          <w:del w:id="2500" w:author="fang wentong" w:date="2021-10-14T23:43:00Z"/>
          <w:rFonts w:ascii="Arial" w:eastAsia="Arial" w:hAnsi="Arial" w:cs="Arial"/>
          <w:b/>
          <w:bCs/>
          <w:sz w:val="22"/>
          <w:szCs w:val="22"/>
        </w:rPr>
      </w:pPr>
      <w:ins w:id="2501" w:author="fang wentong" w:date="2021-10-11T22:48:00Z">
        <w:del w:id="2502" w:author="fang wentong" w:date="2021-10-14T23:43:00Z">
          <w:r w:rsidRPr="0068194C" w:rsidDel="002D721A">
            <w:rPr>
              <w:rFonts w:ascii="Arial" w:eastAsia="Arial" w:hAnsi="Arial" w:cs="Arial"/>
              <w:b/>
              <w:bCs/>
              <w:sz w:val="22"/>
              <w:szCs w:val="22"/>
            </w:rPr>
            <w:delText>Legend for Figure-source data</w:delText>
          </w:r>
        </w:del>
      </w:ins>
    </w:p>
    <w:p w14:paraId="2C8DCA24" w14:textId="001B2091" w:rsidR="00B876B0" w:rsidRPr="0068194C" w:rsidDel="002D721A" w:rsidRDefault="00B876B0" w:rsidP="003425A0">
      <w:pPr>
        <w:rPr>
          <w:ins w:id="2503" w:author="fang wentong" w:date="2021-10-11T22:48:00Z"/>
          <w:del w:id="2504" w:author="fang wentong" w:date="2021-10-14T23:43:00Z"/>
          <w:rFonts w:ascii="Arial" w:eastAsia="Arial" w:hAnsi="Arial" w:cs="Arial"/>
          <w:sz w:val="22"/>
          <w:szCs w:val="22"/>
        </w:rPr>
      </w:pPr>
      <w:ins w:id="2505" w:author="fang wentong" w:date="2021-10-11T22:48:00Z">
        <w:del w:id="2506" w:author="fang wentong" w:date="2021-10-14T23:43:00Z">
          <w:r w:rsidRPr="0068194C" w:rsidDel="002D721A">
            <w:rPr>
              <w:rFonts w:ascii="Arial" w:eastAsia="Arial" w:hAnsi="Arial" w:cs="Arial"/>
              <w:b/>
              <w:bCs/>
              <w:sz w:val="22"/>
              <w:szCs w:val="22"/>
            </w:rPr>
            <w:delText>Figure 1-source data</w:delText>
          </w:r>
          <w:r w:rsidRPr="0068194C" w:rsidDel="002D721A">
            <w:rPr>
              <w:rFonts w:ascii="Arial" w:eastAsia="Arial" w:hAnsi="Arial" w:cs="Arial"/>
              <w:sz w:val="22"/>
              <w:szCs w:val="22"/>
            </w:rPr>
            <w:delText>. Uncropped western blot images for Figure 1;</w:delText>
          </w:r>
        </w:del>
      </w:ins>
    </w:p>
    <w:p w14:paraId="56908771" w14:textId="7E712A7D" w:rsidR="00B876B0" w:rsidRPr="0068194C" w:rsidDel="002D721A" w:rsidRDefault="00B876B0" w:rsidP="003425A0">
      <w:pPr>
        <w:rPr>
          <w:ins w:id="2507" w:author="fang wentong" w:date="2021-10-11T22:48:00Z"/>
          <w:del w:id="2508" w:author="fang wentong" w:date="2021-10-14T23:43:00Z"/>
          <w:rFonts w:ascii="Arial" w:eastAsia="Arial" w:hAnsi="Arial" w:cs="Arial"/>
          <w:sz w:val="22"/>
          <w:szCs w:val="22"/>
        </w:rPr>
      </w:pPr>
      <w:ins w:id="2509" w:author="fang wentong" w:date="2021-10-11T22:48:00Z">
        <w:del w:id="2510" w:author="fang wentong" w:date="2021-10-14T23:43:00Z">
          <w:r w:rsidRPr="0068194C" w:rsidDel="002D721A">
            <w:rPr>
              <w:rFonts w:ascii="Arial" w:eastAsia="Arial" w:hAnsi="Arial" w:cs="Arial"/>
              <w:b/>
              <w:bCs/>
              <w:sz w:val="22"/>
              <w:szCs w:val="22"/>
            </w:rPr>
            <w:delText>Figure 2-source data</w:delText>
          </w:r>
          <w:r w:rsidRPr="0068194C" w:rsidDel="002D721A">
            <w:rPr>
              <w:rFonts w:ascii="Arial" w:eastAsia="Arial" w:hAnsi="Arial" w:cs="Arial"/>
              <w:sz w:val="22"/>
              <w:szCs w:val="22"/>
            </w:rPr>
            <w:delText>. Uncropped western blot images for Figure 2;</w:delText>
          </w:r>
        </w:del>
      </w:ins>
    </w:p>
    <w:p w14:paraId="01A8D505" w14:textId="12101FFA" w:rsidR="00B876B0" w:rsidRPr="0068194C" w:rsidDel="002D721A" w:rsidRDefault="00B876B0" w:rsidP="003425A0">
      <w:pPr>
        <w:rPr>
          <w:ins w:id="2511" w:author="fang wentong" w:date="2021-10-11T22:48:00Z"/>
          <w:del w:id="2512" w:author="fang wentong" w:date="2021-10-14T23:43:00Z"/>
          <w:rFonts w:ascii="Arial" w:eastAsia="Arial" w:hAnsi="Arial" w:cs="Arial"/>
          <w:sz w:val="22"/>
          <w:szCs w:val="22"/>
        </w:rPr>
      </w:pPr>
      <w:ins w:id="2513" w:author="fang wentong" w:date="2021-10-11T22:48:00Z">
        <w:del w:id="2514" w:author="fang wentong" w:date="2021-10-14T23:43:00Z">
          <w:r w:rsidRPr="0068194C" w:rsidDel="002D721A">
            <w:rPr>
              <w:rFonts w:ascii="Arial" w:eastAsia="Arial" w:hAnsi="Arial" w:cs="Arial"/>
              <w:b/>
              <w:bCs/>
              <w:sz w:val="22"/>
              <w:szCs w:val="22"/>
            </w:rPr>
            <w:delText>Figure 3-source data</w:delText>
          </w:r>
          <w:r w:rsidRPr="0068194C" w:rsidDel="002D721A">
            <w:rPr>
              <w:rFonts w:ascii="Arial" w:eastAsia="Arial" w:hAnsi="Arial" w:cs="Arial"/>
              <w:sz w:val="22"/>
              <w:szCs w:val="22"/>
            </w:rPr>
            <w:delText>. Uncropped western blot images for Figure 3;</w:delText>
          </w:r>
        </w:del>
      </w:ins>
    </w:p>
    <w:p w14:paraId="4500C18F" w14:textId="4F94465B" w:rsidR="00B876B0" w:rsidRPr="0068194C" w:rsidDel="002D721A" w:rsidRDefault="00B876B0" w:rsidP="003425A0">
      <w:pPr>
        <w:rPr>
          <w:ins w:id="2515" w:author="fang wentong" w:date="2021-10-11T22:48:00Z"/>
          <w:del w:id="2516" w:author="fang wentong" w:date="2021-10-14T23:43:00Z"/>
          <w:rFonts w:ascii="Arial" w:eastAsia="Arial" w:hAnsi="Arial" w:cs="Arial"/>
          <w:sz w:val="22"/>
          <w:szCs w:val="22"/>
        </w:rPr>
      </w:pPr>
      <w:ins w:id="2517" w:author="fang wentong" w:date="2021-10-11T22:48:00Z">
        <w:del w:id="2518" w:author="fang wentong" w:date="2021-10-14T23:43:00Z">
          <w:r w:rsidRPr="0068194C" w:rsidDel="002D721A">
            <w:rPr>
              <w:rFonts w:ascii="Arial" w:eastAsia="Arial" w:hAnsi="Arial" w:cs="Arial"/>
              <w:b/>
              <w:bCs/>
              <w:sz w:val="22"/>
              <w:szCs w:val="22"/>
            </w:rPr>
            <w:delText>Figure 4-source data</w:delText>
          </w:r>
          <w:r w:rsidRPr="0068194C" w:rsidDel="002D721A">
            <w:rPr>
              <w:rFonts w:ascii="Arial" w:eastAsia="Arial" w:hAnsi="Arial" w:cs="Arial"/>
              <w:sz w:val="22"/>
              <w:szCs w:val="22"/>
            </w:rPr>
            <w:delText>. Uncropped western blot images for Figure 4;</w:delText>
          </w:r>
        </w:del>
      </w:ins>
    </w:p>
    <w:p w14:paraId="490E7340" w14:textId="73B4747A" w:rsidR="00B876B0" w:rsidRPr="0068194C" w:rsidDel="002D721A" w:rsidRDefault="00B876B0" w:rsidP="003425A0">
      <w:pPr>
        <w:rPr>
          <w:ins w:id="2519" w:author="fang wentong" w:date="2021-10-11T22:48:00Z"/>
          <w:del w:id="2520" w:author="fang wentong" w:date="2021-10-14T23:43:00Z"/>
          <w:rFonts w:ascii="Arial" w:eastAsia="Arial" w:hAnsi="Arial" w:cs="Arial"/>
          <w:sz w:val="22"/>
          <w:szCs w:val="22"/>
        </w:rPr>
      </w:pPr>
      <w:ins w:id="2521" w:author="fang wentong" w:date="2021-10-11T22:48:00Z">
        <w:del w:id="2522" w:author="fang wentong" w:date="2021-10-14T23:43:00Z">
          <w:r w:rsidRPr="0068194C" w:rsidDel="002D721A">
            <w:rPr>
              <w:rFonts w:ascii="Arial" w:eastAsia="Arial" w:hAnsi="Arial" w:cs="Arial"/>
              <w:b/>
              <w:bCs/>
              <w:sz w:val="22"/>
              <w:szCs w:val="22"/>
            </w:rPr>
            <w:delText>Figure 6-source data</w:delText>
          </w:r>
          <w:r w:rsidRPr="0068194C" w:rsidDel="002D721A">
            <w:rPr>
              <w:rFonts w:ascii="Arial" w:eastAsia="Arial" w:hAnsi="Arial" w:cs="Arial"/>
              <w:sz w:val="22"/>
              <w:szCs w:val="22"/>
            </w:rPr>
            <w:delText>. Uncropped western blot images for Figure 6;</w:delText>
          </w:r>
        </w:del>
      </w:ins>
    </w:p>
    <w:p w14:paraId="4A683D8F" w14:textId="5FB6D562" w:rsidR="00B876B0" w:rsidRPr="0068194C" w:rsidDel="002D721A" w:rsidRDefault="00B876B0" w:rsidP="003425A0">
      <w:pPr>
        <w:rPr>
          <w:ins w:id="2523" w:author="fang wentong" w:date="2021-10-11T22:48:00Z"/>
          <w:del w:id="2524" w:author="fang wentong" w:date="2021-10-14T23:43:00Z"/>
          <w:rFonts w:ascii="Arial" w:eastAsia="Arial" w:hAnsi="Arial" w:cs="Arial"/>
          <w:sz w:val="22"/>
          <w:szCs w:val="22"/>
        </w:rPr>
      </w:pPr>
      <w:ins w:id="2525" w:author="fang wentong" w:date="2021-10-11T22:48:00Z">
        <w:del w:id="2526" w:author="fang wentong" w:date="2021-10-14T23:43:00Z">
          <w:r w:rsidRPr="0068194C" w:rsidDel="002D721A">
            <w:rPr>
              <w:rFonts w:ascii="Arial" w:hAnsi="Arial" w:cs="Arial"/>
              <w:b/>
              <w:bCs/>
              <w:sz w:val="22"/>
              <w:szCs w:val="22"/>
            </w:rPr>
            <w:delText xml:space="preserve">Figure </w:delText>
          </w:r>
          <w:r w:rsidDel="002D721A">
            <w:rPr>
              <w:rFonts w:ascii="Arial" w:hAnsi="Arial" w:cs="Arial"/>
              <w:b/>
              <w:bCs/>
              <w:sz w:val="22"/>
              <w:szCs w:val="22"/>
            </w:rPr>
            <w:delText xml:space="preserve">1-figure </w:delText>
          </w:r>
          <w:r w:rsidRPr="0068194C" w:rsidDel="002D721A">
            <w:rPr>
              <w:rFonts w:ascii="Arial" w:hAnsi="Arial" w:cs="Arial"/>
              <w:b/>
              <w:bCs/>
              <w:sz w:val="22"/>
              <w:szCs w:val="22"/>
            </w:rPr>
            <w:delText>supplement</w:delText>
          </w:r>
          <w:r w:rsidRPr="0068194C" w:rsidDel="002D721A">
            <w:rPr>
              <w:rFonts w:ascii="Arial" w:eastAsia="Arial" w:hAnsi="Arial" w:cs="Arial"/>
              <w:b/>
              <w:bCs/>
              <w:sz w:val="22"/>
              <w:szCs w:val="22"/>
            </w:rPr>
            <w:delText xml:space="preserve"> 1-source data</w:delText>
          </w:r>
          <w:r w:rsidRPr="0068194C" w:rsidDel="002D721A">
            <w:rPr>
              <w:rFonts w:ascii="Arial" w:eastAsia="Arial" w:hAnsi="Arial" w:cs="Arial"/>
              <w:sz w:val="22"/>
              <w:szCs w:val="22"/>
            </w:rPr>
            <w:delText>. Uncropped western blot images for Figure</w:delText>
          </w:r>
          <w:r w:rsidDel="002D721A">
            <w:rPr>
              <w:rFonts w:ascii="Arial" w:eastAsia="Arial" w:hAnsi="Arial" w:cs="Arial"/>
              <w:sz w:val="22"/>
              <w:szCs w:val="22"/>
            </w:rPr>
            <w:delText xml:space="preserve"> 2-figure </w:delText>
          </w:r>
          <w:r w:rsidRPr="0068194C" w:rsidDel="002D721A">
            <w:rPr>
              <w:rFonts w:ascii="Arial" w:eastAsia="Arial" w:hAnsi="Arial" w:cs="Arial"/>
              <w:sz w:val="22"/>
              <w:szCs w:val="22"/>
            </w:rPr>
            <w:delText>supplement 1;</w:delText>
          </w:r>
        </w:del>
      </w:ins>
    </w:p>
    <w:p w14:paraId="1C0E7297" w14:textId="6D789696" w:rsidR="00B876B0" w:rsidRPr="0068194C" w:rsidDel="002D721A" w:rsidRDefault="00B876B0" w:rsidP="003425A0">
      <w:pPr>
        <w:rPr>
          <w:ins w:id="2527" w:author="fang wentong" w:date="2021-10-11T22:48:00Z"/>
          <w:del w:id="2528" w:author="fang wentong" w:date="2021-10-14T23:43:00Z"/>
          <w:rFonts w:ascii="Arial" w:eastAsia="Arial" w:hAnsi="Arial" w:cs="Arial"/>
          <w:sz w:val="22"/>
          <w:szCs w:val="22"/>
        </w:rPr>
      </w:pPr>
      <w:ins w:id="2529" w:author="fang wentong" w:date="2021-10-11T22:48:00Z">
        <w:del w:id="2530" w:author="fang wentong" w:date="2021-10-14T23:43:00Z">
          <w:r w:rsidRPr="0068194C" w:rsidDel="002D721A">
            <w:rPr>
              <w:rFonts w:ascii="Arial" w:hAnsi="Arial" w:cs="Arial"/>
              <w:b/>
              <w:bCs/>
              <w:sz w:val="22"/>
              <w:szCs w:val="22"/>
            </w:rPr>
            <w:delText>Figure</w:delText>
          </w:r>
          <w:r w:rsidDel="002D721A">
            <w:rPr>
              <w:rFonts w:ascii="Arial" w:hAnsi="Arial" w:cs="Arial"/>
              <w:b/>
              <w:bCs/>
              <w:sz w:val="22"/>
              <w:szCs w:val="22"/>
            </w:rPr>
            <w:delText xml:space="preserve"> 2-figure</w:delText>
          </w:r>
          <w:r w:rsidRPr="0068194C" w:rsidDel="002D721A">
            <w:rPr>
              <w:rFonts w:ascii="Arial" w:hAnsi="Arial" w:cs="Arial"/>
              <w:b/>
              <w:bCs/>
              <w:sz w:val="22"/>
              <w:szCs w:val="22"/>
            </w:rPr>
            <w:delText xml:space="preserve"> supplement</w:delText>
          </w:r>
          <w:r w:rsidRPr="0068194C" w:rsidDel="002D721A">
            <w:rPr>
              <w:rFonts w:ascii="Arial" w:eastAsia="Arial" w:hAnsi="Arial" w:cs="Arial"/>
              <w:b/>
              <w:bCs/>
              <w:sz w:val="22"/>
              <w:szCs w:val="22"/>
            </w:rPr>
            <w:delText xml:space="preserve"> </w:delText>
          </w:r>
          <w:r w:rsidDel="002D721A">
            <w:rPr>
              <w:rFonts w:ascii="Arial" w:eastAsia="Arial" w:hAnsi="Arial" w:cs="Arial"/>
              <w:b/>
              <w:bCs/>
              <w:sz w:val="22"/>
              <w:szCs w:val="22"/>
            </w:rPr>
            <w:delText>1</w:delText>
          </w:r>
          <w:r w:rsidRPr="0068194C" w:rsidDel="002D721A">
            <w:rPr>
              <w:rFonts w:ascii="Arial" w:eastAsia="Arial" w:hAnsi="Arial" w:cs="Arial"/>
              <w:b/>
              <w:bCs/>
              <w:sz w:val="22"/>
              <w:szCs w:val="22"/>
            </w:rPr>
            <w:delText>-source data</w:delText>
          </w:r>
          <w:r w:rsidRPr="0068194C" w:rsidDel="002D721A">
            <w:rPr>
              <w:rFonts w:ascii="Arial" w:eastAsia="Arial" w:hAnsi="Arial" w:cs="Arial"/>
              <w:sz w:val="22"/>
              <w:szCs w:val="22"/>
            </w:rPr>
            <w:delText xml:space="preserve">. Uncropped western blot images for Figure </w:delText>
          </w:r>
          <w:r w:rsidDel="002D721A">
            <w:rPr>
              <w:rFonts w:ascii="Arial" w:eastAsia="Arial" w:hAnsi="Arial" w:cs="Arial"/>
              <w:sz w:val="22"/>
              <w:szCs w:val="22"/>
            </w:rPr>
            <w:delText xml:space="preserve">2-figure </w:delText>
          </w:r>
          <w:r w:rsidRPr="0068194C" w:rsidDel="002D721A">
            <w:rPr>
              <w:rFonts w:ascii="Arial" w:eastAsia="Arial" w:hAnsi="Arial" w:cs="Arial"/>
              <w:sz w:val="22"/>
              <w:szCs w:val="22"/>
            </w:rPr>
            <w:delText xml:space="preserve">supplement </w:delText>
          </w:r>
          <w:r w:rsidDel="002D721A">
            <w:rPr>
              <w:rFonts w:ascii="Arial" w:eastAsia="Arial" w:hAnsi="Arial" w:cs="Arial"/>
              <w:sz w:val="22"/>
              <w:szCs w:val="22"/>
            </w:rPr>
            <w:delText>1</w:delText>
          </w:r>
          <w:r w:rsidRPr="0068194C" w:rsidDel="002D721A">
            <w:rPr>
              <w:rFonts w:ascii="Arial" w:eastAsia="Arial" w:hAnsi="Arial" w:cs="Arial"/>
              <w:sz w:val="22"/>
              <w:szCs w:val="22"/>
            </w:rPr>
            <w:delText>;</w:delText>
          </w:r>
        </w:del>
      </w:ins>
    </w:p>
    <w:p w14:paraId="714EC3F3" w14:textId="3CFD2394" w:rsidR="00B876B0" w:rsidRPr="0068194C" w:rsidDel="002D721A" w:rsidRDefault="00B876B0" w:rsidP="003425A0">
      <w:pPr>
        <w:rPr>
          <w:ins w:id="2531" w:author="fang wentong" w:date="2021-10-11T22:48:00Z"/>
          <w:del w:id="2532" w:author="fang wentong" w:date="2021-10-14T23:43:00Z"/>
          <w:rFonts w:ascii="Arial" w:eastAsia="Arial" w:hAnsi="Arial" w:cs="Arial"/>
          <w:sz w:val="22"/>
          <w:szCs w:val="22"/>
        </w:rPr>
      </w:pPr>
      <w:ins w:id="2533" w:author="fang wentong" w:date="2021-10-11T22:48:00Z">
        <w:del w:id="2534" w:author="fang wentong" w:date="2021-10-14T23:43:00Z">
          <w:r w:rsidRPr="0068194C" w:rsidDel="002D721A">
            <w:rPr>
              <w:rFonts w:ascii="Arial" w:hAnsi="Arial" w:cs="Arial"/>
              <w:b/>
              <w:bCs/>
              <w:sz w:val="22"/>
              <w:szCs w:val="22"/>
            </w:rPr>
            <w:delText>Figure</w:delText>
          </w:r>
          <w:r w:rsidDel="002D721A">
            <w:rPr>
              <w:rFonts w:ascii="Arial" w:hAnsi="Arial" w:cs="Arial"/>
              <w:b/>
              <w:bCs/>
              <w:sz w:val="22"/>
              <w:szCs w:val="22"/>
            </w:rPr>
            <w:delText xml:space="preserve"> 3-figure</w:delText>
          </w:r>
          <w:r w:rsidRPr="0068194C" w:rsidDel="002D721A">
            <w:rPr>
              <w:rFonts w:ascii="Arial" w:hAnsi="Arial" w:cs="Arial"/>
              <w:b/>
              <w:bCs/>
              <w:sz w:val="22"/>
              <w:szCs w:val="22"/>
            </w:rPr>
            <w:delText xml:space="preserve"> supplement</w:delText>
          </w:r>
          <w:r w:rsidRPr="0068194C" w:rsidDel="002D721A">
            <w:rPr>
              <w:rFonts w:ascii="Arial" w:eastAsia="Arial" w:hAnsi="Arial" w:cs="Arial"/>
              <w:b/>
              <w:bCs/>
              <w:sz w:val="22"/>
              <w:szCs w:val="22"/>
            </w:rPr>
            <w:delText xml:space="preserve"> </w:delText>
          </w:r>
          <w:r w:rsidDel="002D721A">
            <w:rPr>
              <w:rFonts w:ascii="Arial" w:eastAsia="Arial" w:hAnsi="Arial" w:cs="Arial"/>
              <w:b/>
              <w:bCs/>
              <w:sz w:val="22"/>
              <w:szCs w:val="22"/>
            </w:rPr>
            <w:delText>1</w:delText>
          </w:r>
          <w:r w:rsidRPr="0068194C" w:rsidDel="002D721A">
            <w:rPr>
              <w:rFonts w:ascii="Arial" w:eastAsia="Arial" w:hAnsi="Arial" w:cs="Arial"/>
              <w:b/>
              <w:bCs/>
              <w:sz w:val="22"/>
              <w:szCs w:val="22"/>
            </w:rPr>
            <w:delText>-source data</w:delText>
          </w:r>
          <w:r w:rsidRPr="0068194C" w:rsidDel="002D721A">
            <w:rPr>
              <w:rFonts w:ascii="Arial" w:eastAsia="Arial" w:hAnsi="Arial" w:cs="Arial"/>
              <w:sz w:val="22"/>
              <w:szCs w:val="22"/>
            </w:rPr>
            <w:delText xml:space="preserve">. Uncropped western blot images for Figure </w:delText>
          </w:r>
          <w:r w:rsidDel="002D721A">
            <w:rPr>
              <w:rFonts w:ascii="Arial" w:eastAsia="Arial" w:hAnsi="Arial" w:cs="Arial"/>
              <w:sz w:val="22"/>
              <w:szCs w:val="22"/>
            </w:rPr>
            <w:delText xml:space="preserve">3-figure </w:delText>
          </w:r>
          <w:r w:rsidRPr="0068194C" w:rsidDel="002D721A">
            <w:rPr>
              <w:rFonts w:ascii="Arial" w:eastAsia="Arial" w:hAnsi="Arial" w:cs="Arial"/>
              <w:sz w:val="22"/>
              <w:szCs w:val="22"/>
            </w:rPr>
            <w:delText xml:space="preserve">supplement </w:delText>
          </w:r>
          <w:r w:rsidDel="002D721A">
            <w:rPr>
              <w:rFonts w:ascii="Arial" w:eastAsia="Arial" w:hAnsi="Arial" w:cs="Arial"/>
              <w:sz w:val="22"/>
              <w:szCs w:val="22"/>
            </w:rPr>
            <w:delText>1</w:delText>
          </w:r>
          <w:r w:rsidRPr="0068194C" w:rsidDel="002D721A">
            <w:rPr>
              <w:rFonts w:ascii="Arial" w:eastAsia="Arial" w:hAnsi="Arial" w:cs="Arial"/>
              <w:sz w:val="22"/>
              <w:szCs w:val="22"/>
            </w:rPr>
            <w:delText>;</w:delText>
          </w:r>
        </w:del>
      </w:ins>
    </w:p>
    <w:p w14:paraId="75C02AD9" w14:textId="329B9135" w:rsidR="00B876B0" w:rsidRPr="0068194C" w:rsidDel="002D721A" w:rsidRDefault="00B876B0" w:rsidP="003425A0">
      <w:pPr>
        <w:rPr>
          <w:ins w:id="2535" w:author="fang wentong" w:date="2021-10-11T22:48:00Z"/>
          <w:del w:id="2536" w:author="fang wentong" w:date="2021-10-14T23:43:00Z"/>
          <w:rFonts w:ascii="Arial" w:eastAsia="Arial" w:hAnsi="Arial" w:cs="Arial"/>
          <w:sz w:val="22"/>
          <w:szCs w:val="22"/>
        </w:rPr>
      </w:pPr>
      <w:ins w:id="2537" w:author="fang wentong" w:date="2021-10-11T22:48:00Z">
        <w:del w:id="2538" w:author="fang wentong" w:date="2021-10-14T23:43:00Z">
          <w:r w:rsidRPr="0068194C" w:rsidDel="002D721A">
            <w:rPr>
              <w:rFonts w:ascii="Arial" w:hAnsi="Arial" w:cs="Arial"/>
              <w:b/>
              <w:bCs/>
              <w:sz w:val="22"/>
              <w:szCs w:val="22"/>
            </w:rPr>
            <w:delText xml:space="preserve">Figure </w:delText>
          </w:r>
          <w:r w:rsidDel="002D721A">
            <w:rPr>
              <w:rFonts w:ascii="Arial" w:hAnsi="Arial" w:cs="Arial"/>
              <w:b/>
              <w:bCs/>
              <w:sz w:val="22"/>
              <w:szCs w:val="22"/>
            </w:rPr>
            <w:delText xml:space="preserve">4-figure </w:delText>
          </w:r>
          <w:r w:rsidRPr="0068194C" w:rsidDel="002D721A">
            <w:rPr>
              <w:rFonts w:ascii="Arial" w:hAnsi="Arial" w:cs="Arial"/>
              <w:b/>
              <w:bCs/>
              <w:sz w:val="22"/>
              <w:szCs w:val="22"/>
            </w:rPr>
            <w:delText>supplement</w:delText>
          </w:r>
          <w:r w:rsidRPr="0068194C" w:rsidDel="002D721A">
            <w:rPr>
              <w:rFonts w:ascii="Arial" w:eastAsia="Arial" w:hAnsi="Arial" w:cs="Arial"/>
              <w:b/>
              <w:bCs/>
              <w:sz w:val="22"/>
              <w:szCs w:val="22"/>
            </w:rPr>
            <w:delText xml:space="preserve"> </w:delText>
          </w:r>
          <w:r w:rsidDel="002D721A">
            <w:rPr>
              <w:rFonts w:ascii="Arial" w:eastAsia="Arial" w:hAnsi="Arial" w:cs="Arial"/>
              <w:b/>
              <w:bCs/>
              <w:sz w:val="22"/>
              <w:szCs w:val="22"/>
            </w:rPr>
            <w:delText>1</w:delText>
          </w:r>
          <w:r w:rsidRPr="0068194C" w:rsidDel="002D721A">
            <w:rPr>
              <w:rFonts w:ascii="Arial" w:eastAsia="Arial" w:hAnsi="Arial" w:cs="Arial"/>
              <w:b/>
              <w:bCs/>
              <w:sz w:val="22"/>
              <w:szCs w:val="22"/>
            </w:rPr>
            <w:delText>-source data</w:delText>
          </w:r>
          <w:r w:rsidRPr="0068194C" w:rsidDel="002D721A">
            <w:rPr>
              <w:rFonts w:ascii="Arial" w:eastAsia="Arial" w:hAnsi="Arial" w:cs="Arial"/>
              <w:sz w:val="22"/>
              <w:szCs w:val="22"/>
            </w:rPr>
            <w:delText>. Uncropped western blot images for Figure</w:delText>
          </w:r>
          <w:r w:rsidDel="002D721A">
            <w:rPr>
              <w:rFonts w:ascii="Arial" w:eastAsia="Arial" w:hAnsi="Arial" w:cs="Arial"/>
              <w:sz w:val="22"/>
              <w:szCs w:val="22"/>
            </w:rPr>
            <w:delText xml:space="preserve"> 4-</w:delText>
          </w:r>
          <w:r w:rsidRPr="0068194C" w:rsidDel="002D721A">
            <w:rPr>
              <w:rFonts w:ascii="Arial" w:eastAsia="Arial" w:hAnsi="Arial" w:cs="Arial"/>
              <w:sz w:val="22"/>
              <w:szCs w:val="22"/>
            </w:rPr>
            <w:delText xml:space="preserve"> </w:delText>
          </w:r>
          <w:r w:rsidDel="002D721A">
            <w:rPr>
              <w:rFonts w:ascii="Arial" w:eastAsia="Arial" w:hAnsi="Arial" w:cs="Arial"/>
              <w:sz w:val="22"/>
              <w:szCs w:val="22"/>
            </w:rPr>
            <w:delText xml:space="preserve">figure </w:delText>
          </w:r>
          <w:r w:rsidRPr="0068194C" w:rsidDel="002D721A">
            <w:rPr>
              <w:rFonts w:ascii="Arial" w:eastAsia="Arial" w:hAnsi="Arial" w:cs="Arial"/>
              <w:sz w:val="22"/>
              <w:szCs w:val="22"/>
            </w:rPr>
            <w:delText xml:space="preserve">supplement </w:delText>
          </w:r>
          <w:r w:rsidDel="002D721A">
            <w:rPr>
              <w:rFonts w:ascii="Arial" w:eastAsia="Arial" w:hAnsi="Arial" w:cs="Arial"/>
              <w:sz w:val="22"/>
              <w:szCs w:val="22"/>
            </w:rPr>
            <w:delText>1</w:delText>
          </w:r>
          <w:r w:rsidRPr="0068194C" w:rsidDel="002D721A">
            <w:rPr>
              <w:rFonts w:ascii="Arial" w:eastAsia="Arial" w:hAnsi="Arial" w:cs="Arial"/>
              <w:sz w:val="22"/>
              <w:szCs w:val="22"/>
            </w:rPr>
            <w:delText>;</w:delText>
          </w:r>
        </w:del>
      </w:ins>
    </w:p>
    <w:p w14:paraId="6838C47C" w14:textId="3AC6FE0F" w:rsidR="00B876B0" w:rsidRPr="0068194C" w:rsidDel="002D721A" w:rsidRDefault="00B876B0" w:rsidP="003425A0">
      <w:pPr>
        <w:rPr>
          <w:ins w:id="2539" w:author="fang wentong" w:date="2021-10-11T22:48:00Z"/>
          <w:del w:id="2540" w:author="fang wentong" w:date="2021-10-14T23:43:00Z"/>
          <w:rFonts w:ascii="Arial" w:eastAsia="Arial" w:hAnsi="Arial" w:cs="Arial"/>
          <w:sz w:val="22"/>
          <w:szCs w:val="22"/>
        </w:rPr>
      </w:pPr>
      <w:ins w:id="2541" w:author="fang wentong" w:date="2021-10-11T22:48:00Z">
        <w:del w:id="2542" w:author="fang wentong" w:date="2021-10-14T23:43:00Z">
          <w:r w:rsidRPr="0068194C" w:rsidDel="002D721A">
            <w:rPr>
              <w:rFonts w:ascii="Arial" w:hAnsi="Arial" w:cs="Arial"/>
              <w:b/>
              <w:bCs/>
              <w:sz w:val="22"/>
              <w:szCs w:val="22"/>
            </w:rPr>
            <w:delText xml:space="preserve">Figure </w:delText>
          </w:r>
          <w:r w:rsidDel="002D721A">
            <w:rPr>
              <w:rFonts w:ascii="Arial" w:hAnsi="Arial" w:cs="Arial"/>
              <w:b/>
              <w:bCs/>
              <w:sz w:val="22"/>
              <w:szCs w:val="22"/>
            </w:rPr>
            <w:delText xml:space="preserve">4-figure </w:delText>
          </w:r>
          <w:r w:rsidRPr="0068194C" w:rsidDel="002D721A">
            <w:rPr>
              <w:rFonts w:ascii="Arial" w:hAnsi="Arial" w:cs="Arial"/>
              <w:b/>
              <w:bCs/>
              <w:sz w:val="22"/>
              <w:szCs w:val="22"/>
            </w:rPr>
            <w:delText>supplement</w:delText>
          </w:r>
          <w:r w:rsidRPr="0068194C" w:rsidDel="002D721A">
            <w:rPr>
              <w:rFonts w:ascii="Arial" w:eastAsia="Arial" w:hAnsi="Arial" w:cs="Arial"/>
              <w:b/>
              <w:bCs/>
              <w:sz w:val="22"/>
              <w:szCs w:val="22"/>
            </w:rPr>
            <w:delText xml:space="preserve"> </w:delText>
          </w:r>
          <w:r w:rsidDel="002D721A">
            <w:rPr>
              <w:rFonts w:ascii="Arial" w:eastAsia="Arial" w:hAnsi="Arial" w:cs="Arial"/>
              <w:b/>
              <w:bCs/>
              <w:sz w:val="22"/>
              <w:szCs w:val="22"/>
            </w:rPr>
            <w:delText>2</w:delText>
          </w:r>
          <w:r w:rsidRPr="0068194C" w:rsidDel="002D721A">
            <w:rPr>
              <w:rFonts w:ascii="Arial" w:eastAsia="Arial" w:hAnsi="Arial" w:cs="Arial"/>
              <w:b/>
              <w:bCs/>
              <w:sz w:val="22"/>
              <w:szCs w:val="22"/>
            </w:rPr>
            <w:delText>-source data</w:delText>
          </w:r>
          <w:r w:rsidRPr="0068194C" w:rsidDel="002D721A">
            <w:rPr>
              <w:rFonts w:ascii="Arial" w:eastAsia="Arial" w:hAnsi="Arial" w:cs="Arial"/>
              <w:sz w:val="22"/>
              <w:szCs w:val="22"/>
            </w:rPr>
            <w:delText>. Uncropped western blot images for Figure</w:delText>
          </w:r>
          <w:r w:rsidDel="002D721A">
            <w:rPr>
              <w:rFonts w:ascii="Arial" w:eastAsia="Arial" w:hAnsi="Arial" w:cs="Arial"/>
              <w:sz w:val="22"/>
              <w:szCs w:val="22"/>
            </w:rPr>
            <w:delText xml:space="preserve"> 4-</w:delText>
          </w:r>
          <w:r w:rsidRPr="0068194C" w:rsidDel="002D721A">
            <w:rPr>
              <w:rFonts w:ascii="Arial" w:eastAsia="Arial" w:hAnsi="Arial" w:cs="Arial"/>
              <w:sz w:val="22"/>
              <w:szCs w:val="22"/>
            </w:rPr>
            <w:delText xml:space="preserve"> </w:delText>
          </w:r>
          <w:r w:rsidDel="002D721A">
            <w:rPr>
              <w:rFonts w:ascii="Arial" w:eastAsia="Arial" w:hAnsi="Arial" w:cs="Arial"/>
              <w:sz w:val="22"/>
              <w:szCs w:val="22"/>
            </w:rPr>
            <w:delText xml:space="preserve">figure </w:delText>
          </w:r>
          <w:r w:rsidRPr="0068194C" w:rsidDel="002D721A">
            <w:rPr>
              <w:rFonts w:ascii="Arial" w:eastAsia="Arial" w:hAnsi="Arial" w:cs="Arial"/>
              <w:sz w:val="22"/>
              <w:szCs w:val="22"/>
            </w:rPr>
            <w:delText xml:space="preserve">supplement </w:delText>
          </w:r>
          <w:r w:rsidDel="002D721A">
            <w:rPr>
              <w:rFonts w:ascii="Arial" w:eastAsia="Arial" w:hAnsi="Arial" w:cs="Arial"/>
              <w:sz w:val="22"/>
              <w:szCs w:val="22"/>
            </w:rPr>
            <w:delText>2</w:delText>
          </w:r>
          <w:r w:rsidRPr="0068194C" w:rsidDel="002D721A">
            <w:rPr>
              <w:rFonts w:ascii="Arial" w:eastAsia="Arial" w:hAnsi="Arial" w:cs="Arial"/>
              <w:sz w:val="22"/>
              <w:szCs w:val="22"/>
            </w:rPr>
            <w:delText>;</w:delText>
          </w:r>
        </w:del>
      </w:ins>
    </w:p>
    <w:p w14:paraId="64D6BA69" w14:textId="5694D314" w:rsidR="00B876B0" w:rsidRPr="0068194C" w:rsidDel="002D721A" w:rsidRDefault="00B876B0" w:rsidP="003425A0">
      <w:pPr>
        <w:rPr>
          <w:ins w:id="2543" w:author="fang wentong" w:date="2021-10-11T22:48:00Z"/>
          <w:del w:id="2544" w:author="fang wentong" w:date="2021-10-14T23:43:00Z"/>
          <w:rFonts w:ascii="Arial" w:eastAsia="Arial" w:hAnsi="Arial" w:cs="Arial"/>
          <w:sz w:val="22"/>
          <w:szCs w:val="22"/>
        </w:rPr>
      </w:pPr>
      <w:ins w:id="2545" w:author="fang wentong" w:date="2021-10-11T22:48:00Z">
        <w:del w:id="2546" w:author="fang wentong" w:date="2021-10-14T23:43:00Z">
          <w:r w:rsidRPr="0068194C" w:rsidDel="002D721A">
            <w:rPr>
              <w:rFonts w:ascii="Arial" w:hAnsi="Arial" w:cs="Arial"/>
              <w:b/>
              <w:bCs/>
              <w:sz w:val="22"/>
              <w:szCs w:val="22"/>
            </w:rPr>
            <w:delText xml:space="preserve">Figure </w:delText>
          </w:r>
          <w:r w:rsidDel="002D721A">
            <w:rPr>
              <w:rFonts w:ascii="Arial" w:hAnsi="Arial" w:cs="Arial"/>
              <w:b/>
              <w:bCs/>
              <w:sz w:val="22"/>
              <w:szCs w:val="22"/>
            </w:rPr>
            <w:delText xml:space="preserve">6-figure </w:delText>
          </w:r>
          <w:r w:rsidRPr="0068194C" w:rsidDel="002D721A">
            <w:rPr>
              <w:rFonts w:ascii="Arial" w:hAnsi="Arial" w:cs="Arial"/>
              <w:b/>
              <w:bCs/>
              <w:sz w:val="22"/>
              <w:szCs w:val="22"/>
            </w:rPr>
            <w:delText>supplement</w:delText>
          </w:r>
          <w:r w:rsidRPr="0068194C" w:rsidDel="002D721A">
            <w:rPr>
              <w:rFonts w:ascii="Arial" w:eastAsia="Arial" w:hAnsi="Arial" w:cs="Arial"/>
              <w:b/>
              <w:bCs/>
              <w:sz w:val="22"/>
              <w:szCs w:val="22"/>
            </w:rPr>
            <w:delText xml:space="preserve"> </w:delText>
          </w:r>
          <w:r w:rsidDel="002D721A">
            <w:rPr>
              <w:rFonts w:ascii="Arial" w:eastAsia="Arial" w:hAnsi="Arial" w:cs="Arial"/>
              <w:b/>
              <w:bCs/>
              <w:sz w:val="22"/>
              <w:szCs w:val="22"/>
            </w:rPr>
            <w:delText>1</w:delText>
          </w:r>
          <w:r w:rsidRPr="0068194C" w:rsidDel="002D721A">
            <w:rPr>
              <w:rFonts w:ascii="Arial" w:eastAsia="Arial" w:hAnsi="Arial" w:cs="Arial"/>
              <w:b/>
              <w:bCs/>
              <w:sz w:val="22"/>
              <w:szCs w:val="22"/>
            </w:rPr>
            <w:delText>-source data</w:delText>
          </w:r>
          <w:r w:rsidRPr="0068194C" w:rsidDel="002D721A">
            <w:rPr>
              <w:rFonts w:ascii="Arial" w:eastAsia="Arial" w:hAnsi="Arial" w:cs="Arial"/>
              <w:sz w:val="22"/>
              <w:szCs w:val="22"/>
            </w:rPr>
            <w:delText>. Uncropped western blot images for Figure</w:delText>
          </w:r>
          <w:r w:rsidDel="002D721A">
            <w:rPr>
              <w:rFonts w:ascii="Arial" w:eastAsia="Arial" w:hAnsi="Arial" w:cs="Arial"/>
              <w:sz w:val="22"/>
              <w:szCs w:val="22"/>
            </w:rPr>
            <w:delText xml:space="preserve"> 6-</w:delText>
          </w:r>
          <w:r w:rsidRPr="0068194C" w:rsidDel="002D721A">
            <w:rPr>
              <w:rFonts w:ascii="Arial" w:eastAsia="Arial" w:hAnsi="Arial" w:cs="Arial"/>
              <w:sz w:val="22"/>
              <w:szCs w:val="22"/>
            </w:rPr>
            <w:delText xml:space="preserve"> </w:delText>
          </w:r>
          <w:r w:rsidDel="002D721A">
            <w:rPr>
              <w:rFonts w:ascii="Arial" w:eastAsia="Arial" w:hAnsi="Arial" w:cs="Arial"/>
              <w:sz w:val="22"/>
              <w:szCs w:val="22"/>
            </w:rPr>
            <w:delText xml:space="preserve">figure </w:delText>
          </w:r>
          <w:r w:rsidRPr="0068194C" w:rsidDel="002D721A">
            <w:rPr>
              <w:rFonts w:ascii="Arial" w:eastAsia="Arial" w:hAnsi="Arial" w:cs="Arial"/>
              <w:sz w:val="22"/>
              <w:szCs w:val="22"/>
            </w:rPr>
            <w:delText xml:space="preserve">supplement </w:delText>
          </w:r>
          <w:r w:rsidDel="002D721A">
            <w:rPr>
              <w:rFonts w:ascii="Arial" w:eastAsia="Arial" w:hAnsi="Arial" w:cs="Arial"/>
              <w:sz w:val="22"/>
              <w:szCs w:val="22"/>
            </w:rPr>
            <w:delText>1</w:delText>
          </w:r>
          <w:r w:rsidRPr="0068194C" w:rsidDel="002D721A">
            <w:rPr>
              <w:rFonts w:ascii="Arial" w:eastAsia="Arial" w:hAnsi="Arial" w:cs="Arial"/>
              <w:sz w:val="22"/>
              <w:szCs w:val="22"/>
            </w:rPr>
            <w:delText>;</w:delText>
          </w:r>
        </w:del>
      </w:ins>
    </w:p>
    <w:p w14:paraId="29E55A56" w14:textId="00D8615A" w:rsidR="00E1780A" w:rsidRPr="0068194C" w:rsidRDefault="00E1780A" w:rsidP="003425A0">
      <w:pPr>
        <w:rPr>
          <w:rFonts w:ascii="Arial" w:hAnsi="Arial" w:cs="Arial"/>
          <w:sz w:val="22"/>
          <w:szCs w:val="22"/>
        </w:rPr>
      </w:pPr>
    </w:p>
    <w:sectPr w:rsidR="00E1780A" w:rsidRPr="0068194C" w:rsidSect="00D8381B">
      <w:footerReference w:type="default" r:id="rId6"/>
      <w:pgSz w:w="12240" w:h="15840"/>
      <w:pgMar w:top="1440" w:right="1440" w:bottom="1440" w:left="1440" w:header="720" w:footer="720" w:gutter="0"/>
      <w:lnNumType w:countBy="0" w:restart="continuous"/>
      <w:pgNumType w:start="1"/>
      <w:cols w:space="720"/>
      <w:docGrid w:linePitch="360"/>
      <w:sectPrChange w:id="2547" w:author="Chengheng Liao" w:date="2021-10-14T14:20:00Z">
        <w:sectPr w:rsidR="00E1780A" w:rsidRPr="0068194C" w:rsidSect="00D8381B">
          <w:pgMar w:top="1440" w:right="1440" w:bottom="1440" w:left="1440" w:header="720" w:footer="720" w:gutter="0"/>
          <w:lnNumType w:countBy="1"/>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CD86A" w14:textId="77777777" w:rsidR="00537E63" w:rsidRDefault="00537E63" w:rsidP="00CF2D87">
      <w:r>
        <w:separator/>
      </w:r>
    </w:p>
  </w:endnote>
  <w:endnote w:type="continuationSeparator" w:id="0">
    <w:p w14:paraId="667803BA" w14:textId="77777777" w:rsidR="00537E63" w:rsidRDefault="00537E63" w:rsidP="00CF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1238763"/>
      <w:docPartObj>
        <w:docPartGallery w:val="Page Numbers (Bottom of Page)"/>
        <w:docPartUnique/>
      </w:docPartObj>
    </w:sdtPr>
    <w:sdtEndPr/>
    <w:sdtContent>
      <w:p w14:paraId="1FD030ED" w14:textId="77777777" w:rsidR="002A306B" w:rsidRDefault="002A306B">
        <w:pPr>
          <w:pStyle w:val="Footer"/>
          <w:jc w:val="right"/>
        </w:pPr>
        <w:r>
          <w:fldChar w:fldCharType="begin"/>
        </w:r>
        <w:r>
          <w:instrText>PAGE   \* MERGEFORMAT</w:instrText>
        </w:r>
        <w:r>
          <w:fldChar w:fldCharType="separate"/>
        </w:r>
        <w:r w:rsidRPr="00E970F8">
          <w:rPr>
            <w:noProof/>
            <w:lang w:val="zh-CN"/>
          </w:rPr>
          <w:t>1</w:t>
        </w:r>
        <w:r>
          <w:fldChar w:fldCharType="end"/>
        </w:r>
      </w:p>
    </w:sdtContent>
  </w:sdt>
  <w:p w14:paraId="10F1C240" w14:textId="77777777" w:rsidR="002A306B" w:rsidRDefault="002A306B">
    <w:pPr>
      <w:pStyle w:val="Footer"/>
    </w:pPr>
  </w:p>
  <w:p w14:paraId="14F7C07B" w14:textId="77777777" w:rsidR="002A306B" w:rsidRDefault="002A30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1ABA6" w14:textId="77777777" w:rsidR="00537E63" w:rsidRDefault="00537E63" w:rsidP="00CF2D87">
      <w:r>
        <w:separator/>
      </w:r>
    </w:p>
  </w:footnote>
  <w:footnote w:type="continuationSeparator" w:id="0">
    <w:p w14:paraId="7E75810A" w14:textId="77777777" w:rsidR="00537E63" w:rsidRDefault="00537E63" w:rsidP="00CF2D8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engheng Liao">
    <w15:presenceInfo w15:providerId="AD" w15:userId="S::Chengheng.Liao@UTSouthwestern.edu::a3263f56-b88d-45cd-90d4-23db2a7e52cc"/>
  </w15:person>
  <w15:person w15:author="fang wentong">
    <w15:presenceInfo w15:providerId="Windows Live" w15:userId="3b0a274d6c1bd1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00pdssz8fwafrewx0pxt9ekfwx9awexdzdt&quot;&gt;new refernce Copy&lt;record-ids&gt;&lt;item&gt;14&lt;/item&gt;&lt;item&gt;30&lt;/item&gt;&lt;item&gt;32&lt;/item&gt;&lt;item&gt;33&lt;/item&gt;&lt;item&gt;42&lt;/item&gt;&lt;item&gt;43&lt;/item&gt;&lt;item&gt;44&lt;/item&gt;&lt;item&gt;45&lt;/item&gt;&lt;item&gt;50&lt;/item&gt;&lt;item&gt;51&lt;/item&gt;&lt;item&gt;52&lt;/item&gt;&lt;/record-ids&gt;&lt;/item&gt;&lt;/Libraries&gt;"/>
  </w:docVars>
  <w:rsids>
    <w:rsidRoot w:val="00260234"/>
    <w:rsid w:val="00013029"/>
    <w:rsid w:val="000342B9"/>
    <w:rsid w:val="00034400"/>
    <w:rsid w:val="0003570D"/>
    <w:rsid w:val="00043B30"/>
    <w:rsid w:val="000477A6"/>
    <w:rsid w:val="000529AD"/>
    <w:rsid w:val="00053B2E"/>
    <w:rsid w:val="000608FF"/>
    <w:rsid w:val="00085E37"/>
    <w:rsid w:val="000A258C"/>
    <w:rsid w:val="000A58DC"/>
    <w:rsid w:val="000D42D1"/>
    <w:rsid w:val="000F71D7"/>
    <w:rsid w:val="00150588"/>
    <w:rsid w:val="0015379E"/>
    <w:rsid w:val="00161BB3"/>
    <w:rsid w:val="00173A23"/>
    <w:rsid w:val="00191E89"/>
    <w:rsid w:val="001C1E03"/>
    <w:rsid w:val="002000EF"/>
    <w:rsid w:val="00205906"/>
    <w:rsid w:val="00223DA6"/>
    <w:rsid w:val="00260234"/>
    <w:rsid w:val="00263F06"/>
    <w:rsid w:val="00267972"/>
    <w:rsid w:val="0028207A"/>
    <w:rsid w:val="00282491"/>
    <w:rsid w:val="00290845"/>
    <w:rsid w:val="002A306B"/>
    <w:rsid w:val="002B7A09"/>
    <w:rsid w:val="002D1769"/>
    <w:rsid w:val="002D3908"/>
    <w:rsid w:val="002D721A"/>
    <w:rsid w:val="002E1030"/>
    <w:rsid w:val="002E2AE0"/>
    <w:rsid w:val="002E74DA"/>
    <w:rsid w:val="0030461E"/>
    <w:rsid w:val="003246A1"/>
    <w:rsid w:val="00336AF8"/>
    <w:rsid w:val="003425A0"/>
    <w:rsid w:val="0035695A"/>
    <w:rsid w:val="00370FE4"/>
    <w:rsid w:val="00376AB0"/>
    <w:rsid w:val="00385F94"/>
    <w:rsid w:val="003A338C"/>
    <w:rsid w:val="003B57B0"/>
    <w:rsid w:val="003B5F18"/>
    <w:rsid w:val="003C191B"/>
    <w:rsid w:val="00402A01"/>
    <w:rsid w:val="00440B16"/>
    <w:rsid w:val="004520A4"/>
    <w:rsid w:val="00455683"/>
    <w:rsid w:val="00472577"/>
    <w:rsid w:val="00476904"/>
    <w:rsid w:val="0048564A"/>
    <w:rsid w:val="004B0D52"/>
    <w:rsid w:val="004C43AD"/>
    <w:rsid w:val="004C6E28"/>
    <w:rsid w:val="004D5886"/>
    <w:rsid w:val="005345BD"/>
    <w:rsid w:val="00537E63"/>
    <w:rsid w:val="00577A33"/>
    <w:rsid w:val="00585352"/>
    <w:rsid w:val="00587F6F"/>
    <w:rsid w:val="00593777"/>
    <w:rsid w:val="00597DC8"/>
    <w:rsid w:val="005A171B"/>
    <w:rsid w:val="005A4D5E"/>
    <w:rsid w:val="005B34D7"/>
    <w:rsid w:val="005D2B61"/>
    <w:rsid w:val="005E3455"/>
    <w:rsid w:val="005E372F"/>
    <w:rsid w:val="005F71C6"/>
    <w:rsid w:val="00614260"/>
    <w:rsid w:val="00634CBF"/>
    <w:rsid w:val="0063533D"/>
    <w:rsid w:val="00637833"/>
    <w:rsid w:val="00657C6C"/>
    <w:rsid w:val="00657F8D"/>
    <w:rsid w:val="00672DE6"/>
    <w:rsid w:val="0067703F"/>
    <w:rsid w:val="0068194C"/>
    <w:rsid w:val="006A41BC"/>
    <w:rsid w:val="006B5925"/>
    <w:rsid w:val="006B6178"/>
    <w:rsid w:val="006E0C54"/>
    <w:rsid w:val="006E7247"/>
    <w:rsid w:val="006E7ABF"/>
    <w:rsid w:val="00705817"/>
    <w:rsid w:val="00724FC9"/>
    <w:rsid w:val="00742E7C"/>
    <w:rsid w:val="007812D4"/>
    <w:rsid w:val="007B3543"/>
    <w:rsid w:val="007B4091"/>
    <w:rsid w:val="007C4788"/>
    <w:rsid w:val="007E7200"/>
    <w:rsid w:val="007F08EA"/>
    <w:rsid w:val="007F54ED"/>
    <w:rsid w:val="008001C9"/>
    <w:rsid w:val="00811FCD"/>
    <w:rsid w:val="008220EE"/>
    <w:rsid w:val="00823DE3"/>
    <w:rsid w:val="0082440F"/>
    <w:rsid w:val="0085531F"/>
    <w:rsid w:val="00872584"/>
    <w:rsid w:val="00881C03"/>
    <w:rsid w:val="00890479"/>
    <w:rsid w:val="008A6A0D"/>
    <w:rsid w:val="008A77FB"/>
    <w:rsid w:val="008C6672"/>
    <w:rsid w:val="008C6D9D"/>
    <w:rsid w:val="008D3FD9"/>
    <w:rsid w:val="008F739B"/>
    <w:rsid w:val="008F7AF1"/>
    <w:rsid w:val="008F7E38"/>
    <w:rsid w:val="00906802"/>
    <w:rsid w:val="00925B65"/>
    <w:rsid w:val="009418BA"/>
    <w:rsid w:val="00990F5B"/>
    <w:rsid w:val="009920C5"/>
    <w:rsid w:val="00995C33"/>
    <w:rsid w:val="009A5819"/>
    <w:rsid w:val="009B0AC2"/>
    <w:rsid w:val="009C560E"/>
    <w:rsid w:val="009D6503"/>
    <w:rsid w:val="009D7B23"/>
    <w:rsid w:val="00A263D7"/>
    <w:rsid w:val="00A875CD"/>
    <w:rsid w:val="00AA0069"/>
    <w:rsid w:val="00AA4D02"/>
    <w:rsid w:val="00AD6355"/>
    <w:rsid w:val="00AF5B95"/>
    <w:rsid w:val="00AF6359"/>
    <w:rsid w:val="00B0606E"/>
    <w:rsid w:val="00B209B5"/>
    <w:rsid w:val="00B40C69"/>
    <w:rsid w:val="00B42507"/>
    <w:rsid w:val="00B57014"/>
    <w:rsid w:val="00B57EE6"/>
    <w:rsid w:val="00B717E3"/>
    <w:rsid w:val="00B828FA"/>
    <w:rsid w:val="00B876B0"/>
    <w:rsid w:val="00B94982"/>
    <w:rsid w:val="00BD5812"/>
    <w:rsid w:val="00BE139D"/>
    <w:rsid w:val="00BE312A"/>
    <w:rsid w:val="00BF0F2F"/>
    <w:rsid w:val="00C13ACE"/>
    <w:rsid w:val="00C21B8F"/>
    <w:rsid w:val="00C3786B"/>
    <w:rsid w:val="00CB7F3D"/>
    <w:rsid w:val="00CC6D4B"/>
    <w:rsid w:val="00CD5F9F"/>
    <w:rsid w:val="00CF2D87"/>
    <w:rsid w:val="00CF6BD6"/>
    <w:rsid w:val="00D249D4"/>
    <w:rsid w:val="00D30F6C"/>
    <w:rsid w:val="00D32538"/>
    <w:rsid w:val="00D444CF"/>
    <w:rsid w:val="00D541BD"/>
    <w:rsid w:val="00D54D3C"/>
    <w:rsid w:val="00D8381B"/>
    <w:rsid w:val="00D849A5"/>
    <w:rsid w:val="00D86AAA"/>
    <w:rsid w:val="00DB0A1E"/>
    <w:rsid w:val="00DC5587"/>
    <w:rsid w:val="00DD3332"/>
    <w:rsid w:val="00DD4727"/>
    <w:rsid w:val="00DE4A1B"/>
    <w:rsid w:val="00DE4C97"/>
    <w:rsid w:val="00DF605E"/>
    <w:rsid w:val="00E1780A"/>
    <w:rsid w:val="00E30143"/>
    <w:rsid w:val="00E410CF"/>
    <w:rsid w:val="00E41AAA"/>
    <w:rsid w:val="00E42E23"/>
    <w:rsid w:val="00E62DAD"/>
    <w:rsid w:val="00E65742"/>
    <w:rsid w:val="00E6580E"/>
    <w:rsid w:val="00E70BB0"/>
    <w:rsid w:val="00E7569F"/>
    <w:rsid w:val="00E87296"/>
    <w:rsid w:val="00E96E65"/>
    <w:rsid w:val="00E970F8"/>
    <w:rsid w:val="00ED1FA8"/>
    <w:rsid w:val="00ED3C22"/>
    <w:rsid w:val="00EF0A00"/>
    <w:rsid w:val="00EF41FA"/>
    <w:rsid w:val="00F1522C"/>
    <w:rsid w:val="00F30E88"/>
    <w:rsid w:val="00F4404B"/>
    <w:rsid w:val="00F57635"/>
    <w:rsid w:val="00F63687"/>
    <w:rsid w:val="00F638F4"/>
    <w:rsid w:val="00F701D1"/>
    <w:rsid w:val="00F74998"/>
    <w:rsid w:val="00F75EE4"/>
    <w:rsid w:val="00FB01A9"/>
    <w:rsid w:val="00FB5D21"/>
    <w:rsid w:val="00FC5DFC"/>
    <w:rsid w:val="00FD0FE6"/>
    <w:rsid w:val="00FE1D16"/>
    <w:rsid w:val="00FE4090"/>
    <w:rsid w:val="00FE6CB7"/>
    <w:rsid w:val="00FF0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95C212"/>
  <w15:docId w15:val="{AB6FE132-8600-4D7C-A535-A945C242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D87"/>
    <w:pPr>
      <w:spacing w:after="0" w:line="240" w:lineRule="auto"/>
    </w:pPr>
    <w:rPr>
      <w:rFonts w:ascii="Times New Roman" w:eastAsia="Times New Roman" w:hAnsi="Times New Roman" w:cs="Times New Roman"/>
      <w:sz w:val="24"/>
      <w:szCs w:val="20"/>
      <w:lang w:eastAsia="en-US"/>
    </w:rPr>
  </w:style>
  <w:style w:type="paragraph" w:styleId="Heading1">
    <w:name w:val="heading 1"/>
    <w:basedOn w:val="Normal"/>
    <w:next w:val="Normal"/>
    <w:link w:val="Heading1Char"/>
    <w:uiPriority w:val="9"/>
    <w:qFormat/>
    <w:rsid w:val="00CF2D8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2D87"/>
    <w:pPr>
      <w:tabs>
        <w:tab w:val="center" w:pos="4680"/>
        <w:tab w:val="right" w:pos="9360"/>
      </w:tabs>
    </w:pPr>
    <w:rPr>
      <w:rFonts w:asciiTheme="minorHAnsi" w:eastAsiaTheme="minorEastAsia" w:hAnsiTheme="minorHAnsi" w:cstheme="minorBidi"/>
      <w:sz w:val="22"/>
      <w:szCs w:val="22"/>
      <w:lang w:eastAsia="zh-CN"/>
    </w:rPr>
  </w:style>
  <w:style w:type="character" w:customStyle="1" w:styleId="HeaderChar">
    <w:name w:val="Header Char"/>
    <w:basedOn w:val="DefaultParagraphFont"/>
    <w:link w:val="Header"/>
    <w:uiPriority w:val="99"/>
    <w:rsid w:val="00CF2D87"/>
  </w:style>
  <w:style w:type="paragraph" w:styleId="Footer">
    <w:name w:val="footer"/>
    <w:basedOn w:val="Normal"/>
    <w:link w:val="FooterChar"/>
    <w:uiPriority w:val="99"/>
    <w:unhideWhenUsed/>
    <w:rsid w:val="00CF2D87"/>
    <w:pPr>
      <w:tabs>
        <w:tab w:val="center" w:pos="4680"/>
        <w:tab w:val="right" w:pos="9360"/>
      </w:tabs>
    </w:pPr>
    <w:rPr>
      <w:rFonts w:asciiTheme="minorHAnsi" w:eastAsiaTheme="minorEastAsia" w:hAnsiTheme="minorHAnsi" w:cstheme="minorBidi"/>
      <w:sz w:val="22"/>
      <w:szCs w:val="22"/>
      <w:lang w:eastAsia="zh-CN"/>
    </w:rPr>
  </w:style>
  <w:style w:type="character" w:customStyle="1" w:styleId="FooterChar">
    <w:name w:val="Footer Char"/>
    <w:basedOn w:val="DefaultParagraphFont"/>
    <w:link w:val="Footer"/>
    <w:uiPriority w:val="99"/>
    <w:rsid w:val="00CF2D87"/>
  </w:style>
  <w:style w:type="paragraph" w:customStyle="1" w:styleId="SMHeading">
    <w:name w:val="SM Heading"/>
    <w:basedOn w:val="Heading1"/>
    <w:qFormat/>
    <w:rsid w:val="00CF2D87"/>
    <w:pPr>
      <w:keepLines w:val="0"/>
      <w:spacing w:after="60"/>
    </w:pPr>
    <w:rPr>
      <w:rFonts w:ascii="Times New Roman" w:eastAsia="Times New Roman" w:hAnsi="Times New Roman" w:cs="Times New Roman"/>
      <w:b/>
      <w:bCs/>
      <w:color w:val="auto"/>
      <w:kern w:val="32"/>
      <w:sz w:val="24"/>
      <w:szCs w:val="24"/>
    </w:rPr>
  </w:style>
  <w:style w:type="paragraph" w:customStyle="1" w:styleId="SMText">
    <w:name w:val="SM Text"/>
    <w:basedOn w:val="Normal"/>
    <w:qFormat/>
    <w:rsid w:val="00CF2D87"/>
    <w:pPr>
      <w:ind w:firstLine="480"/>
    </w:pPr>
  </w:style>
  <w:style w:type="paragraph" w:customStyle="1" w:styleId="SMcaption">
    <w:name w:val="SM caption"/>
    <w:basedOn w:val="SMText"/>
    <w:qFormat/>
    <w:rsid w:val="00CF2D87"/>
    <w:pPr>
      <w:ind w:firstLine="0"/>
    </w:pPr>
  </w:style>
  <w:style w:type="character" w:styleId="Hyperlink">
    <w:name w:val="Hyperlink"/>
    <w:rsid w:val="00CF2D87"/>
    <w:rPr>
      <w:color w:val="0000FF"/>
      <w:u w:val="single"/>
    </w:rPr>
  </w:style>
  <w:style w:type="paragraph" w:customStyle="1" w:styleId="EndNoteBibliography">
    <w:name w:val="EndNote Bibliography"/>
    <w:basedOn w:val="Normal"/>
    <w:link w:val="EndNoteBibliography0"/>
    <w:rsid w:val="00CF2D87"/>
    <w:rPr>
      <w:noProof/>
    </w:rPr>
  </w:style>
  <w:style w:type="character" w:customStyle="1" w:styleId="EndNoteBibliography0">
    <w:name w:val="EndNote Bibliography 字符"/>
    <w:basedOn w:val="DefaultParagraphFont"/>
    <w:link w:val="EndNoteBibliography"/>
    <w:rsid w:val="00CF2D87"/>
    <w:rPr>
      <w:rFonts w:ascii="Times New Roman" w:eastAsia="Times New Roman" w:hAnsi="Times New Roman" w:cs="Times New Roman"/>
      <w:noProof/>
      <w:sz w:val="24"/>
      <w:szCs w:val="20"/>
      <w:lang w:eastAsia="en-US"/>
    </w:rPr>
  </w:style>
  <w:style w:type="character" w:customStyle="1" w:styleId="Heading1Char">
    <w:name w:val="Heading 1 Char"/>
    <w:basedOn w:val="DefaultParagraphFont"/>
    <w:link w:val="Heading1"/>
    <w:uiPriority w:val="9"/>
    <w:rsid w:val="00CF2D87"/>
    <w:rPr>
      <w:rFonts w:asciiTheme="majorHAnsi" w:eastAsiaTheme="majorEastAsia" w:hAnsiTheme="majorHAnsi" w:cstheme="majorBidi"/>
      <w:color w:val="2F5496" w:themeColor="accent1" w:themeShade="BF"/>
      <w:sz w:val="32"/>
      <w:szCs w:val="32"/>
      <w:lang w:eastAsia="en-US"/>
    </w:rPr>
  </w:style>
  <w:style w:type="paragraph" w:customStyle="1" w:styleId="EndNoteBibliographyTitle">
    <w:name w:val="EndNote Bibliography Title"/>
    <w:basedOn w:val="Normal"/>
    <w:link w:val="EndNoteBibliographyTitle0"/>
    <w:rsid w:val="00B94982"/>
    <w:pPr>
      <w:jc w:val="center"/>
    </w:pPr>
    <w:rPr>
      <w:noProof/>
    </w:rPr>
  </w:style>
  <w:style w:type="character" w:customStyle="1" w:styleId="EndNoteBibliographyTitle0">
    <w:name w:val="EndNote Bibliography Title 字符"/>
    <w:basedOn w:val="DefaultParagraphFont"/>
    <w:link w:val="EndNoteBibliographyTitle"/>
    <w:rsid w:val="00B94982"/>
    <w:rPr>
      <w:rFonts w:ascii="Times New Roman" w:eastAsia="Times New Roman" w:hAnsi="Times New Roman" w:cs="Times New Roman"/>
      <w:noProof/>
      <w:sz w:val="24"/>
      <w:szCs w:val="20"/>
      <w:lang w:eastAsia="en-US"/>
    </w:rPr>
  </w:style>
  <w:style w:type="character" w:styleId="LineNumber">
    <w:name w:val="line number"/>
    <w:basedOn w:val="DefaultParagraphFont"/>
    <w:uiPriority w:val="99"/>
    <w:semiHidden/>
    <w:unhideWhenUsed/>
    <w:rsid w:val="00F4404B"/>
  </w:style>
  <w:style w:type="character" w:customStyle="1" w:styleId="1">
    <w:name w:val="未处理的提及1"/>
    <w:basedOn w:val="DefaultParagraphFont"/>
    <w:uiPriority w:val="99"/>
    <w:semiHidden/>
    <w:unhideWhenUsed/>
    <w:rsid w:val="00F4404B"/>
    <w:rPr>
      <w:color w:val="605E5C"/>
      <w:shd w:val="clear" w:color="auto" w:fill="E1DFDD"/>
    </w:rPr>
  </w:style>
  <w:style w:type="paragraph" w:customStyle="1" w:styleId="Paragraph">
    <w:name w:val="Paragraph"/>
    <w:basedOn w:val="Normal"/>
    <w:rsid w:val="004B0D52"/>
    <w:pPr>
      <w:spacing w:before="120"/>
      <w:ind w:firstLine="720"/>
    </w:pPr>
    <w:rPr>
      <w:szCs w:val="24"/>
    </w:rPr>
  </w:style>
  <w:style w:type="character" w:styleId="CommentReference">
    <w:name w:val="annotation reference"/>
    <w:uiPriority w:val="99"/>
    <w:rsid w:val="00585352"/>
    <w:rPr>
      <w:sz w:val="18"/>
      <w:szCs w:val="18"/>
    </w:rPr>
  </w:style>
  <w:style w:type="paragraph" w:styleId="CommentText">
    <w:name w:val="annotation text"/>
    <w:basedOn w:val="Normal"/>
    <w:link w:val="CommentTextChar"/>
    <w:uiPriority w:val="99"/>
    <w:rsid w:val="00585352"/>
    <w:rPr>
      <w:sz w:val="20"/>
    </w:rPr>
  </w:style>
  <w:style w:type="character" w:customStyle="1" w:styleId="CommentTextChar">
    <w:name w:val="Comment Text Char"/>
    <w:basedOn w:val="DefaultParagraphFont"/>
    <w:link w:val="CommentText"/>
    <w:uiPriority w:val="99"/>
    <w:rsid w:val="00585352"/>
    <w:rPr>
      <w:rFonts w:ascii="Times New Roman" w:eastAsia="Times New Roman" w:hAnsi="Times New Roman" w:cs="Times New Roman"/>
      <w:sz w:val="20"/>
      <w:szCs w:val="20"/>
      <w:lang w:eastAsia="en-US"/>
    </w:rPr>
  </w:style>
  <w:style w:type="character" w:styleId="UnresolvedMention">
    <w:name w:val="Unresolved Mention"/>
    <w:basedOn w:val="DefaultParagraphFont"/>
    <w:uiPriority w:val="99"/>
    <w:semiHidden/>
    <w:unhideWhenUsed/>
    <w:rsid w:val="00585352"/>
    <w:rPr>
      <w:color w:val="605E5C"/>
      <w:shd w:val="clear" w:color="auto" w:fill="E1DFDD"/>
    </w:rPr>
  </w:style>
  <w:style w:type="table" w:styleId="TableGrid">
    <w:name w:val="Table Grid"/>
    <w:basedOn w:val="TableNormal"/>
    <w:uiPriority w:val="39"/>
    <w:rsid w:val="0028207A"/>
    <w:pPr>
      <w:spacing w:after="0" w:line="240" w:lineRule="auto"/>
    </w:pPr>
    <w:rPr>
      <w:rFonts w:ascii="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306B"/>
    <w:rPr>
      <w:sz w:val="18"/>
      <w:szCs w:val="18"/>
    </w:rPr>
  </w:style>
  <w:style w:type="character" w:customStyle="1" w:styleId="BalloonTextChar">
    <w:name w:val="Balloon Text Char"/>
    <w:basedOn w:val="DefaultParagraphFont"/>
    <w:link w:val="BalloonText"/>
    <w:uiPriority w:val="99"/>
    <w:semiHidden/>
    <w:rsid w:val="002A306B"/>
    <w:rPr>
      <w:rFonts w:ascii="Times New Roman" w:eastAsia="Times New Roman" w:hAnsi="Times New Roman" w:cs="Times New Roman"/>
      <w:sz w:val="18"/>
      <w:szCs w:val="18"/>
      <w:lang w:eastAsia="en-US"/>
    </w:rPr>
  </w:style>
  <w:style w:type="table" w:customStyle="1" w:styleId="TableGrid1">
    <w:name w:val="Table Grid1"/>
    <w:basedOn w:val="TableNormal"/>
    <w:next w:val="TableGrid"/>
    <w:uiPriority w:val="39"/>
    <w:rsid w:val="00A26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477A6"/>
    <w:rPr>
      <w:b/>
      <w:bCs/>
    </w:rPr>
  </w:style>
  <w:style w:type="character" w:customStyle="1" w:styleId="CommentSubjectChar">
    <w:name w:val="Comment Subject Char"/>
    <w:basedOn w:val="CommentTextChar"/>
    <w:link w:val="CommentSubject"/>
    <w:uiPriority w:val="99"/>
    <w:semiHidden/>
    <w:rsid w:val="000477A6"/>
    <w:rPr>
      <w:rFonts w:ascii="Times New Roman" w:eastAsia="Times New Roman" w:hAnsi="Times New Roman" w:cs="Times New Roman"/>
      <w:b/>
      <w:bCs/>
      <w:sz w:val="20"/>
      <w:szCs w:val="20"/>
      <w:lang w:eastAsia="en-US"/>
    </w:rPr>
  </w:style>
  <w:style w:type="paragraph" w:styleId="Revision">
    <w:name w:val="Revision"/>
    <w:hidden/>
    <w:uiPriority w:val="99"/>
    <w:semiHidden/>
    <w:rsid w:val="0048564A"/>
    <w:pPr>
      <w:spacing w:after="0" w:line="240" w:lineRule="auto"/>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96736">
      <w:bodyDiv w:val="1"/>
      <w:marLeft w:val="0"/>
      <w:marRight w:val="0"/>
      <w:marTop w:val="0"/>
      <w:marBottom w:val="0"/>
      <w:divBdr>
        <w:top w:val="none" w:sz="0" w:space="0" w:color="auto"/>
        <w:left w:val="none" w:sz="0" w:space="0" w:color="auto"/>
        <w:bottom w:val="none" w:sz="0" w:space="0" w:color="auto"/>
        <w:right w:val="none" w:sz="0" w:space="0" w:color="auto"/>
      </w:divBdr>
    </w:div>
    <w:div w:id="547036087">
      <w:bodyDiv w:val="1"/>
      <w:marLeft w:val="0"/>
      <w:marRight w:val="0"/>
      <w:marTop w:val="0"/>
      <w:marBottom w:val="0"/>
      <w:divBdr>
        <w:top w:val="none" w:sz="0" w:space="0" w:color="auto"/>
        <w:left w:val="none" w:sz="0" w:space="0" w:color="auto"/>
        <w:bottom w:val="none" w:sz="0" w:space="0" w:color="auto"/>
        <w:right w:val="none" w:sz="0" w:space="0" w:color="auto"/>
      </w:divBdr>
    </w:div>
    <w:div w:id="758216450">
      <w:bodyDiv w:val="1"/>
      <w:marLeft w:val="0"/>
      <w:marRight w:val="0"/>
      <w:marTop w:val="0"/>
      <w:marBottom w:val="0"/>
      <w:divBdr>
        <w:top w:val="none" w:sz="0" w:space="0" w:color="auto"/>
        <w:left w:val="none" w:sz="0" w:space="0" w:color="auto"/>
        <w:bottom w:val="none" w:sz="0" w:space="0" w:color="auto"/>
        <w:right w:val="none" w:sz="0" w:space="0" w:color="auto"/>
      </w:divBdr>
    </w:div>
    <w:div w:id="1151293980">
      <w:bodyDiv w:val="1"/>
      <w:marLeft w:val="0"/>
      <w:marRight w:val="0"/>
      <w:marTop w:val="0"/>
      <w:marBottom w:val="0"/>
      <w:divBdr>
        <w:top w:val="none" w:sz="0" w:space="0" w:color="auto"/>
        <w:left w:val="none" w:sz="0" w:space="0" w:color="auto"/>
        <w:bottom w:val="none" w:sz="0" w:space="0" w:color="auto"/>
        <w:right w:val="none" w:sz="0" w:space="0" w:color="auto"/>
      </w:divBdr>
    </w:div>
    <w:div w:id="1655987174">
      <w:bodyDiv w:val="1"/>
      <w:marLeft w:val="0"/>
      <w:marRight w:val="0"/>
      <w:marTop w:val="0"/>
      <w:marBottom w:val="0"/>
      <w:divBdr>
        <w:top w:val="none" w:sz="0" w:space="0" w:color="auto"/>
        <w:left w:val="none" w:sz="0" w:space="0" w:color="auto"/>
        <w:bottom w:val="none" w:sz="0" w:space="0" w:color="auto"/>
        <w:right w:val="none" w:sz="0" w:space="0" w:color="auto"/>
      </w:divBdr>
    </w:div>
    <w:div w:id="211432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Pages>
  <Words>7294</Words>
  <Characters>41577</Characters>
  <Application>Microsoft Office Word</Application>
  <DocSecurity>0</DocSecurity>
  <Lines>346</Lines>
  <Paragraphs>97</Paragraphs>
  <ScaleCrop>false</ScaleCrop>
  <Company/>
  <LinksUpToDate>false</LinksUpToDate>
  <CharactersWithSpaces>48774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文通 房</dc:creator>
  <cp:keywords/>
  <dc:description/>
  <cp:lastModifiedBy>Chengheng Liao</cp:lastModifiedBy>
  <cp:revision>52</cp:revision>
  <cp:lastPrinted>2021-05-25T14:56:00Z</cp:lastPrinted>
  <dcterms:created xsi:type="dcterms:W3CDTF">2021-10-14T15:11:00Z</dcterms:created>
  <dcterms:modified xsi:type="dcterms:W3CDTF">2021-11-06T15:38:00Z</dcterms:modified>
</cp:coreProperties>
</file>