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56163" w14:textId="77777777" w:rsidR="004241A7" w:rsidRPr="000C0099" w:rsidRDefault="004241A7" w:rsidP="004241A7">
      <w:pPr>
        <w:spacing w:line="480" w:lineRule="auto"/>
        <w:jc w:val="both"/>
        <w:rPr>
          <w:rFonts w:ascii="Calibri" w:eastAsia="Calibri" w:hAnsi="Calibri"/>
          <w:b/>
          <w:szCs w:val="22"/>
        </w:rPr>
      </w:pPr>
      <w:r w:rsidRPr="000C0099">
        <w:rPr>
          <w:rFonts w:ascii="Calibri" w:eastAsia="Calibri" w:hAnsi="Calibri"/>
          <w:b/>
          <w:i/>
          <w:szCs w:val="22"/>
        </w:rPr>
        <w:t>Plasmodium falciparum</w:t>
      </w:r>
      <w:r w:rsidRPr="000C0099">
        <w:rPr>
          <w:rFonts w:ascii="Calibri" w:eastAsia="Calibri" w:hAnsi="Calibri"/>
          <w:b/>
          <w:szCs w:val="22"/>
        </w:rPr>
        <w:t xml:space="preserve"> </w:t>
      </w:r>
      <w:r w:rsidRPr="000C0099">
        <w:rPr>
          <w:rFonts w:ascii="Calibri" w:eastAsia="Calibri" w:hAnsi="Calibri"/>
          <w:b/>
          <w:i/>
          <w:szCs w:val="22"/>
        </w:rPr>
        <w:t>hrp2</w:t>
      </w:r>
      <w:r w:rsidRPr="000C0099">
        <w:rPr>
          <w:rFonts w:ascii="Calibri" w:eastAsia="Calibri" w:hAnsi="Calibri"/>
          <w:b/>
          <w:szCs w:val="22"/>
        </w:rPr>
        <w:t xml:space="preserve"> and </w:t>
      </w:r>
      <w:r w:rsidRPr="000C0099">
        <w:rPr>
          <w:rFonts w:ascii="Calibri" w:eastAsia="Calibri" w:hAnsi="Calibri"/>
          <w:b/>
          <w:i/>
          <w:szCs w:val="22"/>
        </w:rPr>
        <w:t>hrp3</w:t>
      </w:r>
      <w:r w:rsidRPr="000C0099">
        <w:rPr>
          <w:rFonts w:ascii="Calibri" w:eastAsia="Calibri" w:hAnsi="Calibri"/>
          <w:b/>
          <w:szCs w:val="22"/>
        </w:rPr>
        <w:t xml:space="preserve"> gene deletion status in Africa and South America by highly sensitive and specific digital PCR</w:t>
      </w:r>
    </w:p>
    <w:p w14:paraId="5095EB88" w14:textId="77777777" w:rsidR="004241A7" w:rsidRPr="000C0099" w:rsidRDefault="004241A7" w:rsidP="004241A7">
      <w:pPr>
        <w:spacing w:line="480" w:lineRule="auto"/>
        <w:jc w:val="both"/>
        <w:rPr>
          <w:rFonts w:ascii="Calibri" w:eastAsia="Calibri" w:hAnsi="Calibri"/>
          <w:sz w:val="22"/>
          <w:szCs w:val="22"/>
        </w:rPr>
      </w:pPr>
      <w:r w:rsidRPr="000C0099">
        <w:rPr>
          <w:rFonts w:ascii="Calibri" w:eastAsia="Calibri" w:hAnsi="Calibri"/>
          <w:sz w:val="22"/>
          <w:szCs w:val="22"/>
        </w:rPr>
        <w:t xml:space="preserve">Claudia A. Vera-Arias </w:t>
      </w:r>
      <w:r w:rsidRPr="000C0099">
        <w:rPr>
          <w:rFonts w:ascii="Calibri" w:eastAsia="Calibri" w:hAnsi="Calibri"/>
          <w:i/>
          <w:sz w:val="22"/>
          <w:szCs w:val="22"/>
        </w:rPr>
        <w:t>et al.</w:t>
      </w:r>
    </w:p>
    <w:p w14:paraId="22798EB5" w14:textId="77777777" w:rsidR="004241A7" w:rsidRPr="000C0099" w:rsidRDefault="004241A7" w:rsidP="004241A7">
      <w:pPr>
        <w:spacing w:line="480" w:lineRule="auto"/>
        <w:jc w:val="both"/>
        <w:rPr>
          <w:rFonts w:ascii="Calibri" w:eastAsia="Calibri" w:hAnsi="Calibri"/>
          <w:b/>
          <w:sz w:val="18"/>
          <w:szCs w:val="18"/>
        </w:rPr>
      </w:pPr>
    </w:p>
    <w:p w14:paraId="2C64887A" w14:textId="4F9F2772" w:rsidR="004241A7" w:rsidRPr="000C0099" w:rsidRDefault="004241A7" w:rsidP="004241A7">
      <w:pPr>
        <w:spacing w:line="480" w:lineRule="auto"/>
        <w:jc w:val="both"/>
        <w:rPr>
          <w:rFonts w:ascii="Calibri" w:eastAsia="Calibri" w:hAnsi="Calibri"/>
          <w:b/>
          <w:szCs w:val="22"/>
        </w:rPr>
      </w:pPr>
      <w:r w:rsidRPr="000C0099">
        <w:rPr>
          <w:rFonts w:ascii="Calibri" w:eastAsia="Calibri" w:hAnsi="Calibri"/>
          <w:b/>
          <w:szCs w:val="22"/>
        </w:rPr>
        <w:t xml:space="preserve">Supplementary File </w:t>
      </w:r>
      <w:bookmarkStart w:id="0" w:name="_GoBack"/>
      <w:bookmarkEnd w:id="0"/>
      <w:r>
        <w:rPr>
          <w:rFonts w:ascii="Calibri" w:eastAsia="Calibri" w:hAnsi="Calibri"/>
          <w:b/>
          <w:szCs w:val="22"/>
        </w:rPr>
        <w:t>1</w:t>
      </w:r>
    </w:p>
    <w:p w14:paraId="27D4782E" w14:textId="77777777" w:rsidR="004241A7" w:rsidRDefault="004241A7" w:rsidP="004241A7">
      <w:pPr>
        <w:spacing w:line="480" w:lineRule="auto"/>
        <w:rPr>
          <w:rFonts w:ascii="Calibri" w:hAnsi="Calibri" w:cs="Calibri"/>
          <w:b/>
          <w:sz w:val="22"/>
          <w:szCs w:val="18"/>
        </w:rPr>
      </w:pPr>
    </w:p>
    <w:p w14:paraId="1D13379B" w14:textId="77777777" w:rsidR="004241A7" w:rsidRDefault="004241A7" w:rsidP="004241A7">
      <w:pPr>
        <w:spacing w:line="480" w:lineRule="auto"/>
        <w:rPr>
          <w:rFonts w:ascii="Calibri" w:hAnsi="Calibri" w:cs="Calibri"/>
          <w:b/>
          <w:sz w:val="22"/>
          <w:szCs w:val="18"/>
        </w:rPr>
      </w:pPr>
    </w:p>
    <w:p w14:paraId="0549064F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22"/>
          <w:szCs w:val="18"/>
        </w:rPr>
      </w:pPr>
      <w:r w:rsidRPr="00CC6B51">
        <w:rPr>
          <w:rFonts w:ascii="Calibri" w:hAnsi="Calibri" w:cs="Calibri"/>
          <w:b/>
          <w:sz w:val="22"/>
          <w:szCs w:val="18"/>
        </w:rPr>
        <w:t>ddPCR assays</w:t>
      </w:r>
    </w:p>
    <w:p w14:paraId="5D83C5BC" w14:textId="065FB434" w:rsidR="004241A7" w:rsidRPr="00FD3A6C" w:rsidRDefault="00FD3A6C" w:rsidP="004241A7">
      <w:pPr>
        <w:spacing w:line="480" w:lineRule="auto"/>
        <w:rPr>
          <w:rFonts w:ascii="Calibri" w:hAnsi="Calibri" w:cs="Calibri"/>
          <w:sz w:val="18"/>
          <w:szCs w:val="18"/>
        </w:rPr>
      </w:pPr>
      <w:ins w:id="1" w:author="Cristian Koepfli" w:date="2022-02-10T15:13:00Z">
        <w:r w:rsidRPr="00FD3A6C">
          <w:rPr>
            <w:rFonts w:ascii="Calibri" w:hAnsi="Calibri" w:cs="Calibri"/>
            <w:sz w:val="18"/>
            <w:szCs w:val="18"/>
          </w:rPr>
          <w:t xml:space="preserve">Instrument: </w:t>
        </w:r>
      </w:ins>
      <w:ins w:id="2" w:author="Cristian Koepfli" w:date="2022-02-10T15:16:00Z">
        <w:r>
          <w:rPr>
            <w:rFonts w:ascii="Calibri" w:hAnsi="Calibri" w:cs="Calibri"/>
            <w:sz w:val="18"/>
            <w:szCs w:val="18"/>
          </w:rPr>
          <w:t xml:space="preserve">BioRad QX200 </w:t>
        </w:r>
      </w:ins>
      <w:ins w:id="3" w:author="Cristian Koepfli" w:date="2022-02-10T15:17:00Z">
        <w:r>
          <w:rPr>
            <w:rFonts w:ascii="Calibri" w:hAnsi="Calibri" w:cs="Calibri"/>
            <w:sz w:val="18"/>
            <w:szCs w:val="18"/>
          </w:rPr>
          <w:t>Droplet Digital PCR System</w:t>
        </w:r>
      </w:ins>
    </w:p>
    <w:p w14:paraId="2345B09D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>Supermix from BioRad</w:t>
      </w:r>
    </w:p>
    <w:p w14:paraId="43953F6A" w14:textId="473D455D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 xml:space="preserve">All primers </w:t>
      </w:r>
      <w:ins w:id="4" w:author="Cristian Koepfli" w:date="2022-02-10T15:13:00Z">
        <w:r w:rsidR="00FD3A6C">
          <w:rPr>
            <w:rFonts w:ascii="Calibri" w:hAnsi="Calibri" w:cs="Calibri"/>
            <w:sz w:val="18"/>
            <w:szCs w:val="18"/>
          </w:rPr>
          <w:t xml:space="preserve">and probes </w:t>
        </w:r>
      </w:ins>
      <w:r w:rsidRPr="00CC6B51">
        <w:rPr>
          <w:rFonts w:ascii="Calibri" w:hAnsi="Calibri" w:cs="Calibri"/>
          <w:sz w:val="18"/>
          <w:szCs w:val="18"/>
        </w:rPr>
        <w:t>at 10 µM</w:t>
      </w:r>
    </w:p>
    <w:p w14:paraId="4FAEB12E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i/>
          <w:sz w:val="18"/>
          <w:szCs w:val="18"/>
        </w:rPr>
      </w:pPr>
    </w:p>
    <w:p w14:paraId="7771D0BA" w14:textId="7E0E39F4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i/>
          <w:sz w:val="18"/>
          <w:szCs w:val="18"/>
        </w:rPr>
        <w:t>hrp2</w:t>
      </w:r>
      <w:r w:rsidRPr="00CC6B51">
        <w:rPr>
          <w:rFonts w:ascii="Calibri" w:hAnsi="Calibri" w:cs="Calibri"/>
          <w:b/>
          <w:sz w:val="18"/>
          <w:szCs w:val="18"/>
        </w:rPr>
        <w:t xml:space="preserve"> exon 2 ddPCR</w:t>
      </w:r>
    </w:p>
    <w:tbl>
      <w:tblPr>
        <w:tblW w:w="7860" w:type="dxa"/>
        <w:tblLook w:val="04A0" w:firstRow="1" w:lastRow="0" w:firstColumn="1" w:lastColumn="0" w:noHBand="0" w:noVBand="1"/>
      </w:tblPr>
      <w:tblGrid>
        <w:gridCol w:w="2660"/>
        <w:gridCol w:w="1300"/>
        <w:gridCol w:w="1300"/>
        <w:gridCol w:w="460"/>
        <w:gridCol w:w="2296"/>
      </w:tblGrid>
      <w:tr w:rsidR="004241A7" w:rsidRPr="00CC6B51" w14:paraId="066FA1F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70A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4F21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53E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46C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67870D9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D18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SuperMix for Probes (no dUTP)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175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4DE1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927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F3D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8A4762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75C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hrp2_Exon 2_fwd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534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613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A0F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045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03AE41EA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0D0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hrp2_Exon 2_rev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F68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740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5DE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331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664CDCB6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519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hrp2_Exon 2_Probe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E3F2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F26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980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56°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D6EB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 =&gt; 44 x back to step 2</w:t>
            </w:r>
          </w:p>
        </w:tc>
      </w:tr>
      <w:tr w:rsidR="004241A7" w:rsidRPr="00CC6B51" w14:paraId="1D8CC72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0C7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A6C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B67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610C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98°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884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483565F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844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7DF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4A1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3AA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305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hold</w:t>
            </w:r>
          </w:p>
        </w:tc>
      </w:tr>
      <w:tr w:rsidR="004241A7" w:rsidRPr="00CC6B51" w14:paraId="3EA0B11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345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AAA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3DA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150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3DF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5520AC0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3A5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EEA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79F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2DB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193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211E8F06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2A5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221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240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E4B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728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C61A010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38465935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0EA55F67" w14:textId="1E46060A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i/>
          <w:sz w:val="18"/>
          <w:szCs w:val="18"/>
        </w:rPr>
        <w:t>hrp2</w:t>
      </w:r>
      <w:r w:rsidRPr="00CC6B51">
        <w:rPr>
          <w:rFonts w:ascii="Calibri" w:hAnsi="Calibri" w:cs="Calibri"/>
          <w:b/>
          <w:sz w:val="18"/>
          <w:szCs w:val="18"/>
        </w:rPr>
        <w:t xml:space="preserve"> exon 1 ddPCR</w:t>
      </w:r>
    </w:p>
    <w:tbl>
      <w:tblPr>
        <w:tblW w:w="8016" w:type="dxa"/>
        <w:tblLook w:val="04A0" w:firstRow="1" w:lastRow="0" w:firstColumn="1" w:lastColumn="0" w:noHBand="0" w:noVBand="1"/>
      </w:tblPr>
      <w:tblGrid>
        <w:gridCol w:w="2660"/>
        <w:gridCol w:w="1300"/>
        <w:gridCol w:w="1300"/>
        <w:gridCol w:w="460"/>
        <w:gridCol w:w="2296"/>
      </w:tblGrid>
      <w:tr w:rsidR="004241A7" w:rsidRPr="00CC6B51" w14:paraId="6DA422DE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A07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1D2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16B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923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3E1E4BB3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852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SuperMix for Probes (no dUTP)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EF3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578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307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E4D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AED429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D6F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hrp2-exon1_fwd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796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3CA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7DE8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95°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38B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07D870D4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65F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hrp2-exon1_rev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159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1FA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A67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A1D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3941DFCA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1F9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hrp2-exon1_Probe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2AD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24D1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2DE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F2A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 =&gt; 44 x back to step 2</w:t>
            </w:r>
          </w:p>
        </w:tc>
      </w:tr>
      <w:tr w:rsidR="004241A7" w:rsidRPr="00CC6B51" w14:paraId="10589AF6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0A2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FFE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B9B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DD9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98°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20C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713DBA0E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7DF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928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DD9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2CA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5A0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hold</w:t>
            </w:r>
          </w:p>
        </w:tc>
      </w:tr>
      <w:tr w:rsidR="004241A7" w:rsidRPr="00CC6B51" w14:paraId="3C94330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90C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756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1E8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E62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6BB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6C931CA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6EC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91B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405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5D8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59D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BAEC3CD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C9F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1BD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E9E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3FF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135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A9A9AB0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182D3EA9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4469F370" w14:textId="7E951BCC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i/>
          <w:sz w:val="18"/>
          <w:szCs w:val="18"/>
        </w:rPr>
        <w:t>hrp3</w:t>
      </w:r>
      <w:r w:rsidRPr="00CC6B51">
        <w:rPr>
          <w:rFonts w:ascii="Calibri" w:hAnsi="Calibri" w:cs="Calibri"/>
          <w:b/>
          <w:sz w:val="18"/>
          <w:szCs w:val="18"/>
        </w:rPr>
        <w:t xml:space="preserve"> ddPCR</w:t>
      </w:r>
    </w:p>
    <w:tbl>
      <w:tblPr>
        <w:tblW w:w="7860" w:type="dxa"/>
        <w:tblLook w:val="04A0" w:firstRow="1" w:lastRow="0" w:firstColumn="1" w:lastColumn="0" w:noHBand="0" w:noVBand="1"/>
      </w:tblPr>
      <w:tblGrid>
        <w:gridCol w:w="2660"/>
        <w:gridCol w:w="1300"/>
        <w:gridCol w:w="1300"/>
        <w:gridCol w:w="460"/>
        <w:gridCol w:w="2296"/>
      </w:tblGrid>
      <w:tr w:rsidR="004241A7" w:rsidRPr="00CC6B51" w14:paraId="672A26A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EB7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6E5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540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688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6F29059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D65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SuperMix for Probes (no dUTP)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BE1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98C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E00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A52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08B3664D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051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hrp3_fwd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F73C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A07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10F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95°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8BA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68A82703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3E1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hrp3_rev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A37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10A1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C8D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4CC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2EB3EF4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8B3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hrp3_Probe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75E5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BAA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075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55°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2FD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 =&gt; 44 x back to step 2</w:t>
            </w:r>
          </w:p>
        </w:tc>
      </w:tr>
      <w:tr w:rsidR="004241A7" w:rsidRPr="00CC6B51" w14:paraId="2D86184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064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tRNA_fwd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EF0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1D0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CA4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4°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976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hold</w:t>
            </w:r>
          </w:p>
        </w:tc>
      </w:tr>
      <w:tr w:rsidR="004241A7" w:rsidRPr="00CC6B51" w14:paraId="651A5CF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DDE6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701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CA5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2BB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047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6017C9E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112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tRNA_Probe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B91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A2D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D2C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A00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DEEBB8D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A33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A14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3.24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4B7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7EF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401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33BBABE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DA1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F50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08B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92B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A42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57802FC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7817500A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31668F50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sz w:val="18"/>
          <w:szCs w:val="18"/>
        </w:rPr>
        <w:t xml:space="preserve">Nested PCR assays </w:t>
      </w:r>
    </w:p>
    <w:p w14:paraId="75F55139" w14:textId="2A2D9405" w:rsidR="00FD3A6C" w:rsidRDefault="00FD3A6C" w:rsidP="00FD3A6C">
      <w:pPr>
        <w:spacing w:line="480" w:lineRule="auto"/>
        <w:rPr>
          <w:ins w:id="5" w:author="Cristian Koepfli" w:date="2022-02-10T15:15:00Z"/>
          <w:rFonts w:ascii="Calibri" w:hAnsi="Calibri" w:cs="Calibri"/>
          <w:sz w:val="18"/>
          <w:szCs w:val="18"/>
        </w:rPr>
      </w:pPr>
      <w:ins w:id="6" w:author="Cristian Koepfli" w:date="2022-02-10T15:15:00Z">
        <w:r>
          <w:rPr>
            <w:rFonts w:ascii="Calibri" w:hAnsi="Calibri" w:cs="Calibri"/>
            <w:sz w:val="18"/>
            <w:szCs w:val="18"/>
          </w:rPr>
          <w:t>Instrument: BioRad T100 The</w:t>
        </w:r>
      </w:ins>
      <w:ins w:id="7" w:author="Cristian Koepfli" w:date="2022-02-10T15:16:00Z">
        <w:r>
          <w:rPr>
            <w:rFonts w:ascii="Calibri" w:hAnsi="Calibri" w:cs="Calibri"/>
            <w:sz w:val="18"/>
            <w:szCs w:val="18"/>
          </w:rPr>
          <w:t>r</w:t>
        </w:r>
      </w:ins>
      <w:ins w:id="8" w:author="Cristian Koepfli" w:date="2022-02-10T15:15:00Z">
        <w:r>
          <w:rPr>
            <w:rFonts w:ascii="Calibri" w:hAnsi="Calibri" w:cs="Calibri"/>
            <w:sz w:val="18"/>
            <w:szCs w:val="18"/>
          </w:rPr>
          <w:t>mal Cycler</w:t>
        </w:r>
      </w:ins>
    </w:p>
    <w:p w14:paraId="76D992B7" w14:textId="17BAD7CB" w:rsidR="00FD3A6C" w:rsidRPr="00CC6B51" w:rsidRDefault="00FD3A6C" w:rsidP="00FD3A6C">
      <w:pPr>
        <w:spacing w:line="480" w:lineRule="auto"/>
        <w:rPr>
          <w:moveTo w:id="9" w:author="Cristian Koepfli" w:date="2022-02-10T15:15:00Z"/>
          <w:rFonts w:ascii="Calibri" w:hAnsi="Calibri" w:cs="Calibri"/>
          <w:sz w:val="18"/>
          <w:szCs w:val="18"/>
        </w:rPr>
      </w:pPr>
      <w:moveToRangeStart w:id="10" w:author="Cristian Koepfli" w:date="2022-02-10T15:15:00Z" w:name="move95398541"/>
      <w:moveTo w:id="11" w:author="Cristian Koepfli" w:date="2022-02-10T15:15:00Z">
        <w:r w:rsidRPr="00CC6B51">
          <w:rPr>
            <w:rFonts w:ascii="Calibri" w:hAnsi="Calibri" w:cs="Calibri"/>
            <w:sz w:val="18"/>
            <w:szCs w:val="18"/>
          </w:rPr>
          <w:t>Polymerase, buffer, and dNTPs from Solis Biodyne</w:t>
        </w:r>
      </w:moveTo>
    </w:p>
    <w:p w14:paraId="13DE678D" w14:textId="77777777" w:rsidR="00FD3A6C" w:rsidRPr="00CC6B51" w:rsidRDefault="00FD3A6C" w:rsidP="00FD3A6C">
      <w:pPr>
        <w:spacing w:line="480" w:lineRule="auto"/>
        <w:rPr>
          <w:moveTo w:id="12" w:author="Cristian Koepfli" w:date="2022-02-10T15:15:00Z"/>
          <w:rFonts w:ascii="Calibri" w:hAnsi="Calibri" w:cs="Calibri"/>
          <w:sz w:val="18"/>
          <w:szCs w:val="18"/>
          <w:u w:val="single"/>
        </w:rPr>
      </w:pPr>
      <w:moveTo w:id="13" w:author="Cristian Koepfli" w:date="2022-02-10T15:15:00Z">
        <w:r w:rsidRPr="00CC6B51">
          <w:rPr>
            <w:rFonts w:ascii="Calibri" w:hAnsi="Calibri" w:cs="Calibri"/>
            <w:sz w:val="18"/>
            <w:szCs w:val="18"/>
          </w:rPr>
          <w:t>All primers at 10 µM</w:t>
        </w:r>
      </w:moveTo>
    </w:p>
    <w:moveToRangeEnd w:id="10"/>
    <w:p w14:paraId="4694B752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i/>
          <w:sz w:val="18"/>
          <w:szCs w:val="18"/>
        </w:rPr>
      </w:pPr>
    </w:p>
    <w:p w14:paraId="6BD9095C" w14:textId="5AF22C3B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i/>
          <w:sz w:val="18"/>
          <w:szCs w:val="18"/>
        </w:rPr>
        <w:lastRenderedPageBreak/>
        <w:t>hrp2</w:t>
      </w:r>
      <w:r w:rsidRPr="00CC6B51">
        <w:rPr>
          <w:rFonts w:ascii="Calibri" w:hAnsi="Calibri" w:cs="Calibri"/>
          <w:b/>
          <w:sz w:val="18"/>
          <w:szCs w:val="18"/>
        </w:rPr>
        <w:t xml:space="preserve"> nested PCR</w:t>
      </w:r>
    </w:p>
    <w:p w14:paraId="0048F2D4" w14:textId="4D91AB36" w:rsidR="004241A7" w:rsidRPr="00CC6B51" w:rsidDel="00FD3A6C" w:rsidRDefault="004241A7" w:rsidP="004241A7">
      <w:pPr>
        <w:spacing w:line="480" w:lineRule="auto"/>
        <w:rPr>
          <w:moveFrom w:id="14" w:author="Cristian Koepfli" w:date="2022-02-10T15:15:00Z"/>
          <w:rFonts w:ascii="Calibri" w:hAnsi="Calibri" w:cs="Calibri"/>
          <w:sz w:val="18"/>
          <w:szCs w:val="18"/>
        </w:rPr>
      </w:pPr>
      <w:moveFromRangeStart w:id="15" w:author="Cristian Koepfli" w:date="2022-02-10T15:15:00Z" w:name="move95398541"/>
      <w:moveFrom w:id="16" w:author="Cristian Koepfli" w:date="2022-02-10T15:15:00Z">
        <w:r w:rsidRPr="00CC6B51" w:rsidDel="00FD3A6C">
          <w:rPr>
            <w:rFonts w:ascii="Calibri" w:hAnsi="Calibri" w:cs="Calibri"/>
            <w:sz w:val="18"/>
            <w:szCs w:val="18"/>
          </w:rPr>
          <w:t>Polymerase, buffer, and dNTPs from Solis Biodyne</w:t>
        </w:r>
      </w:moveFrom>
    </w:p>
    <w:p w14:paraId="099871C8" w14:textId="175FF02F" w:rsidR="004241A7" w:rsidRPr="00CC6B51" w:rsidDel="00FD3A6C" w:rsidRDefault="004241A7" w:rsidP="004241A7">
      <w:pPr>
        <w:spacing w:line="480" w:lineRule="auto"/>
        <w:rPr>
          <w:moveFrom w:id="17" w:author="Cristian Koepfli" w:date="2022-02-10T15:15:00Z"/>
          <w:rFonts w:ascii="Calibri" w:hAnsi="Calibri" w:cs="Calibri"/>
          <w:sz w:val="18"/>
          <w:szCs w:val="18"/>
          <w:u w:val="single"/>
        </w:rPr>
      </w:pPr>
      <w:moveFrom w:id="18" w:author="Cristian Koepfli" w:date="2022-02-10T15:15:00Z">
        <w:r w:rsidRPr="00CC6B51" w:rsidDel="00FD3A6C">
          <w:rPr>
            <w:rFonts w:ascii="Calibri" w:hAnsi="Calibri" w:cs="Calibri"/>
            <w:sz w:val="18"/>
            <w:szCs w:val="18"/>
          </w:rPr>
          <w:t>All primers at 10 µM</w:t>
        </w:r>
      </w:moveFrom>
    </w:p>
    <w:moveFromRangeEnd w:id="15"/>
    <w:p w14:paraId="3851B311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tbl>
      <w:tblPr>
        <w:tblW w:w="7860" w:type="dxa"/>
        <w:tblLook w:val="04A0" w:firstRow="1" w:lastRow="0" w:firstColumn="1" w:lastColumn="0" w:noHBand="0" w:noVBand="1"/>
      </w:tblPr>
      <w:tblGrid>
        <w:gridCol w:w="2660"/>
        <w:gridCol w:w="1300"/>
        <w:gridCol w:w="1300"/>
        <w:gridCol w:w="460"/>
        <w:gridCol w:w="2302"/>
      </w:tblGrid>
      <w:tr w:rsidR="004241A7" w:rsidRPr="00CC6B51" w14:paraId="3A4AF3E9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57E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Primary PCR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0C95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92A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31C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3CB89DA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04F6" w14:textId="025349D1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Taq FirePol</w:t>
            </w:r>
            <w:ins w:id="19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50F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20B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38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21A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5954C65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8416" w14:textId="74653406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Buffer B</w:t>
            </w:r>
            <w:ins w:id="20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071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3262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AD7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D21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64BD6992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F4AA" w14:textId="6722D7F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MgCl2</w:t>
            </w:r>
            <w:ins w:id="21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D74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91F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A22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923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50 sec</w:t>
            </w:r>
          </w:p>
        </w:tc>
      </w:tr>
      <w:tr w:rsidR="004241A7" w:rsidRPr="00CC6B51" w14:paraId="27A739F2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E4F9" w14:textId="0342BB41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dNTPs</w:t>
            </w:r>
            <w:ins w:id="22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039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921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B0C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D17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 sec  =&gt; 39x back to step 2  </w:t>
            </w:r>
          </w:p>
        </w:tc>
      </w:tr>
      <w:tr w:rsidR="004241A7" w:rsidRPr="00CC6B51" w14:paraId="5B0A6B7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BFB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hrp2_F1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E8A2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732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8DD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558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min   </w:t>
            </w:r>
          </w:p>
        </w:tc>
      </w:tr>
      <w:tr w:rsidR="004241A7" w:rsidRPr="00CC6B51" w14:paraId="582B5DB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C5D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hrp2_R1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73C5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272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F42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9F7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 min</w:t>
            </w:r>
          </w:p>
        </w:tc>
      </w:tr>
      <w:tr w:rsidR="004241A7" w:rsidRPr="00CC6B51" w14:paraId="5D429284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CB2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9EA3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8.25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1A2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048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E8B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01996E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AA3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FF2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9E8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9A4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91A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583C9F9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FBE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9A8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A73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491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DC3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385A52C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44C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Nested PCR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435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41E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463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30BDACD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1307" w14:textId="444DA4F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Taq FirePol</w:t>
            </w:r>
            <w:ins w:id="23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F93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8E9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22D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2C2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4FF9E48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103E" w14:textId="329BF9C3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Buffer B</w:t>
            </w:r>
            <w:ins w:id="24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0DB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F9D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C1C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F7D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10 min</w:t>
            </w:r>
          </w:p>
        </w:tc>
      </w:tr>
      <w:tr w:rsidR="004241A7" w:rsidRPr="00CC6B51" w14:paraId="35FF1C89" w14:textId="77777777" w:rsidTr="00D15528">
        <w:trPr>
          <w:trHeight w:val="28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A8D9" w14:textId="62ABECC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MgCl</w:t>
            </w:r>
            <w:r w:rsidRPr="00CC6B51">
              <w:rPr>
                <w:rFonts w:ascii="Calibri" w:hAnsi="Calibri" w:cs="Calibri"/>
                <w:color w:val="000000"/>
                <w:sz w:val="18"/>
                <w:szCs w:val="18"/>
                <w:vertAlign w:val="subscript"/>
              </w:rPr>
              <w:t>2</w:t>
            </w:r>
            <w:ins w:id="25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  <w:vertAlign w:val="subscript"/>
                </w:rPr>
                <w:t xml:space="preserve"> </w:t>
              </w:r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>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6C7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FC32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FF8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94°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BC9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50 sec</w:t>
            </w:r>
          </w:p>
        </w:tc>
      </w:tr>
      <w:tr w:rsidR="004241A7" w:rsidRPr="00CC6B51" w14:paraId="78A370DA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6720A" w14:textId="4BAE56DD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dNTPs</w:t>
            </w:r>
            <w:ins w:id="26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9AF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B09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950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55°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174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50 sec  =&gt; 39x back to step 2  </w:t>
            </w:r>
          </w:p>
        </w:tc>
      </w:tr>
      <w:tr w:rsidR="004241A7" w:rsidRPr="00CC6B51" w14:paraId="5B5E1FE6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63A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hrp2_F2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5B9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DC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94C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AD1C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 min   </w:t>
            </w:r>
          </w:p>
        </w:tc>
      </w:tr>
      <w:tr w:rsidR="004241A7" w:rsidRPr="00CC6B51" w14:paraId="32020287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904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hrp2_R1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9F7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E12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CE6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70°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D2F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 min</w:t>
            </w:r>
          </w:p>
        </w:tc>
      </w:tr>
      <w:tr w:rsidR="004241A7" w:rsidRPr="00CC6B51" w14:paraId="2B1EE96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B78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AE2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8.25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C86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16C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A81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4DC34507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AC2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23F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7FA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54B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319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73BF416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320FC1F7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sz w:val="18"/>
          <w:szCs w:val="18"/>
        </w:rPr>
        <w:t>Primer sequences</w:t>
      </w:r>
    </w:p>
    <w:p w14:paraId="2190EFA2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</w:p>
    <w:p w14:paraId="5045D798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>Hrp2 F1</w:t>
      </w:r>
      <w:r w:rsidRPr="00CC6B51">
        <w:rPr>
          <w:rFonts w:ascii="Calibri" w:hAnsi="Calibri" w:cs="Calibri"/>
          <w:sz w:val="18"/>
          <w:szCs w:val="18"/>
        </w:rPr>
        <w:tab/>
      </w:r>
      <w:r w:rsidRPr="00CC6B51">
        <w:rPr>
          <w:rFonts w:ascii="Calibri" w:hAnsi="Calibri" w:cs="Calibri"/>
          <w:sz w:val="18"/>
          <w:szCs w:val="18"/>
        </w:rPr>
        <w:tab/>
        <w:t>5′-CAAAAGGACTTAATTTAAATAAGAG-3′</w:t>
      </w:r>
    </w:p>
    <w:p w14:paraId="226CAF79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>Hrp2 R1</w:t>
      </w:r>
      <w:r w:rsidRPr="00CC6B51">
        <w:rPr>
          <w:rFonts w:ascii="Calibri" w:hAnsi="Calibri" w:cs="Calibri"/>
          <w:sz w:val="18"/>
          <w:szCs w:val="18"/>
        </w:rPr>
        <w:tab/>
      </w:r>
      <w:r w:rsidRPr="00CC6B51">
        <w:rPr>
          <w:rFonts w:ascii="Calibri" w:hAnsi="Calibri" w:cs="Calibri"/>
          <w:sz w:val="18"/>
          <w:szCs w:val="18"/>
        </w:rPr>
        <w:tab/>
        <w:t>5′-AATAAATTTAATGGCGTAGGCA-3′</w:t>
      </w:r>
    </w:p>
    <w:p w14:paraId="3E9472D9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>Hr</w:t>
      </w:r>
      <w:r>
        <w:rPr>
          <w:rFonts w:ascii="Calibri" w:hAnsi="Calibri" w:cs="Calibri"/>
          <w:sz w:val="18"/>
          <w:szCs w:val="18"/>
        </w:rPr>
        <w:t>p</w:t>
      </w:r>
      <w:r w:rsidRPr="00CC6B51">
        <w:rPr>
          <w:rFonts w:ascii="Calibri" w:hAnsi="Calibri" w:cs="Calibri"/>
          <w:sz w:val="18"/>
          <w:szCs w:val="18"/>
        </w:rPr>
        <w:t>2 F2</w:t>
      </w:r>
      <w:r w:rsidRPr="00CC6B51">
        <w:rPr>
          <w:rFonts w:ascii="Calibri" w:hAnsi="Calibri" w:cs="Calibri"/>
          <w:sz w:val="18"/>
          <w:szCs w:val="18"/>
        </w:rPr>
        <w:tab/>
      </w:r>
      <w:r w:rsidRPr="00CC6B51">
        <w:rPr>
          <w:rFonts w:ascii="Calibri" w:hAnsi="Calibri" w:cs="Calibri"/>
          <w:sz w:val="18"/>
          <w:szCs w:val="18"/>
        </w:rPr>
        <w:tab/>
        <w:t>5′-ATTATTACACGAAACTCAAGCAC-3′</w:t>
      </w:r>
    </w:p>
    <w:p w14:paraId="6006CA05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7F80FDD3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129689F5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34372AAF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  <w:r w:rsidRPr="00CC6B51">
        <w:rPr>
          <w:rFonts w:ascii="Calibri" w:hAnsi="Calibri" w:cs="Calibri"/>
          <w:b/>
          <w:i/>
          <w:sz w:val="18"/>
          <w:szCs w:val="18"/>
        </w:rPr>
        <w:t xml:space="preserve">msp2 </w:t>
      </w:r>
      <w:r w:rsidRPr="00CC6B51">
        <w:rPr>
          <w:rFonts w:ascii="Calibri" w:hAnsi="Calibri" w:cs="Calibri"/>
          <w:b/>
          <w:sz w:val="18"/>
          <w:szCs w:val="18"/>
        </w:rPr>
        <w:t>nested PCR</w:t>
      </w:r>
    </w:p>
    <w:p w14:paraId="436D5BA2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55612A72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sz w:val="18"/>
          <w:szCs w:val="18"/>
        </w:rPr>
        <w:t>Polymerase, buffer, and dNTPs from Solis Biodyne</w:t>
      </w:r>
    </w:p>
    <w:p w14:paraId="0BA63407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u w:val="single"/>
        </w:rPr>
      </w:pPr>
      <w:r w:rsidRPr="00CC6B51">
        <w:rPr>
          <w:rFonts w:ascii="Calibri" w:hAnsi="Calibri" w:cs="Calibri"/>
          <w:sz w:val="18"/>
          <w:szCs w:val="18"/>
        </w:rPr>
        <w:t>All primers at 10 µM</w:t>
      </w:r>
    </w:p>
    <w:p w14:paraId="0226B781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tbl>
      <w:tblPr>
        <w:tblW w:w="7860" w:type="dxa"/>
        <w:tblLook w:val="04A0" w:firstRow="1" w:lastRow="0" w:firstColumn="1" w:lastColumn="0" w:noHBand="0" w:noVBand="1"/>
      </w:tblPr>
      <w:tblGrid>
        <w:gridCol w:w="2660"/>
        <w:gridCol w:w="1300"/>
        <w:gridCol w:w="1300"/>
        <w:gridCol w:w="457"/>
        <w:gridCol w:w="2299"/>
      </w:tblGrid>
      <w:tr w:rsidR="004241A7" w:rsidRPr="00CC6B51" w14:paraId="424869BE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83D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Primary PCR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9161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E36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6E0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46787B97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732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ddH2O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131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C35C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E1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5EA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C30AC93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2AAC" w14:textId="1B6C9ED9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Buffer B</w:t>
            </w:r>
            <w:ins w:id="27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C1A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143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2EB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E6D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</w:t>
            </w:r>
          </w:p>
        </w:tc>
      </w:tr>
      <w:tr w:rsidR="004241A7" w:rsidRPr="00CC6B51" w14:paraId="76E8BA0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7CA2" w14:textId="4DD4F693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MgCl2 25 mM</w:t>
            </w:r>
            <w:ins w:id="28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4F2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988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767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CA1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016A1778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5B167" w14:textId="0542B075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dNTPs 2.5 mM</w:t>
            </w:r>
            <w:ins w:id="29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96DA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329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8FF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FC4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72E694E2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FF8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Primer </w:t>
            </w:r>
            <w:r w:rsidRPr="00CC6B51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msp2_</w:t>
            </w: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S2-fw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D87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77E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1D9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72˚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6FA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 =&gt; 34 x back to step 2</w:t>
            </w:r>
          </w:p>
        </w:tc>
      </w:tr>
      <w:tr w:rsidR="004241A7" w:rsidRPr="00CC6B51" w14:paraId="4CD5604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85A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Primer </w:t>
            </w:r>
            <w:r w:rsidRPr="00CC6B51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msp2</w:t>
            </w: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_S3-rev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4D7C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6FC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138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72˚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23B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 min</w:t>
            </w:r>
          </w:p>
        </w:tc>
      </w:tr>
      <w:tr w:rsidR="004241A7" w:rsidRPr="00CC6B51" w14:paraId="44402183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1387" w14:textId="1DC09EEE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Taq FirePol</w:t>
            </w:r>
            <w:ins w:id="30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016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9535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C73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604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073E2B3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2744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CCB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915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2A7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071A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412B796C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B9D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1C9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B30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F0E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B45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ED12424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FBD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Nested PCR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B47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[uL]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A813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A3E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Cycling conditions</w:t>
            </w:r>
          </w:p>
        </w:tc>
      </w:tr>
      <w:tr w:rsidR="004241A7" w:rsidRPr="00CC6B51" w14:paraId="7B201B7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4966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ddH2O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C37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8.975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9E46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A87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B5B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143CFB8B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BD95" w14:textId="1D69D4BD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Buffer B</w:t>
            </w:r>
            <w:ins w:id="31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B69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F1A2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BCF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9698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</w:t>
            </w:r>
          </w:p>
        </w:tc>
      </w:tr>
      <w:tr w:rsidR="004241A7" w:rsidRPr="00CC6B51" w14:paraId="3FD773EF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D16D" w14:textId="79C88C39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MgCl2 25 mM</w:t>
            </w:r>
            <w:ins w:id="32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0F27B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0EC9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050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95˚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5089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31BB2545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75B56" w14:textId="7B16B0E9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dNTPs 2.5 mM</w:t>
            </w:r>
            <w:ins w:id="33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7BEF8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09E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E77F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55˚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CC87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30 sec</w:t>
            </w:r>
          </w:p>
        </w:tc>
      </w:tr>
      <w:tr w:rsidR="004241A7" w:rsidRPr="00CC6B51" w14:paraId="1D4A7686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93D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M5_Fc27 (10 uM)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AB44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30BC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7EC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72˚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7FAB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 min =&gt; 34 x back to step 2</w:t>
            </w:r>
          </w:p>
        </w:tc>
      </w:tr>
      <w:tr w:rsidR="004241A7" w:rsidRPr="00CC6B51" w14:paraId="09BF7ED2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BD6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N5 3D7 (10 uM)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4D1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CB0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D5AD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72˚</w:t>
            </w: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07FE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5 min</w:t>
            </w:r>
          </w:p>
        </w:tc>
      </w:tr>
      <w:tr w:rsidR="004241A7" w:rsidRPr="00CC6B51" w14:paraId="09F05D89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EA80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Primer S1-tail fw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EA6C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F45F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B0C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F0EC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7EF700E7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1567" w14:textId="347EB2F2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Taq FirePol</w:t>
            </w:r>
            <w:ins w:id="34" w:author="Cristian Koepfli" w:date="2022-02-10T15:14:00Z">
              <w:r w:rsidR="00FD3A6C">
                <w:rPr>
                  <w:rFonts w:ascii="Calibri" w:hAnsi="Calibri" w:cs="Calibri"/>
                  <w:color w:val="000000"/>
                  <w:sz w:val="18"/>
                  <w:szCs w:val="18"/>
                </w:rPr>
                <w:t xml:space="preserve"> (</w:t>
              </w:r>
              <w:r w:rsidR="00FD3A6C" w:rsidRPr="00CC6B51">
                <w:rPr>
                  <w:rFonts w:ascii="Calibri" w:hAnsi="Calibri" w:cs="Calibri"/>
                  <w:sz w:val="18"/>
                  <w:szCs w:val="18"/>
                </w:rPr>
                <w:t>Solis Biodyne</w:t>
              </w:r>
              <w:r w:rsidR="00FD3A6C">
                <w:rPr>
                  <w:rFonts w:ascii="Calibri" w:hAnsi="Calibri" w:cs="Calibri"/>
                  <w:sz w:val="18"/>
                  <w:szCs w:val="18"/>
                </w:rPr>
                <w:t>)</w:t>
              </w:r>
            </w:ins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F8F2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1E4D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474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C6A1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41A7" w:rsidRPr="00CC6B51" w14:paraId="5E313EC1" w14:textId="77777777" w:rsidTr="00D15528">
        <w:trPr>
          <w:trHeight w:val="24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9CC5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Primary PCR as template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1F57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6B5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040E" w14:textId="77777777" w:rsidR="004241A7" w:rsidRPr="00CC6B51" w:rsidRDefault="004241A7" w:rsidP="004241A7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5073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0A92" w14:textId="77777777" w:rsidR="004241A7" w:rsidRPr="00CC6B51" w:rsidRDefault="004241A7" w:rsidP="004241A7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416967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42754E7D" w14:textId="77777777" w:rsidR="004241A7" w:rsidRPr="00CC6B51" w:rsidRDefault="004241A7" w:rsidP="004241A7">
      <w:pPr>
        <w:spacing w:line="480" w:lineRule="auto"/>
        <w:rPr>
          <w:rFonts w:ascii="Calibri" w:hAnsi="Calibri" w:cs="Calibri"/>
          <w:b/>
          <w:sz w:val="18"/>
          <w:szCs w:val="18"/>
        </w:rPr>
      </w:pPr>
    </w:p>
    <w:p w14:paraId="2950E27C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</w:p>
    <w:p w14:paraId="1F0D770E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</w:rPr>
      </w:pPr>
      <w:r w:rsidRPr="00CC6B51">
        <w:rPr>
          <w:rFonts w:ascii="Calibri" w:hAnsi="Calibri" w:cs="Calibri"/>
          <w:b/>
          <w:sz w:val="18"/>
          <w:szCs w:val="18"/>
        </w:rPr>
        <w:lastRenderedPageBreak/>
        <w:t>Primer sequences</w:t>
      </w:r>
    </w:p>
    <w:p w14:paraId="629D1CEA" w14:textId="77777777" w:rsidR="004241A7" w:rsidRPr="00CC6B51" w:rsidRDefault="004241A7" w:rsidP="004241A7">
      <w:pPr>
        <w:spacing w:line="480" w:lineRule="auto"/>
        <w:rPr>
          <w:rFonts w:ascii="Calibri" w:hAnsi="Calibri" w:cs="Calibri"/>
          <w:i/>
          <w:sz w:val="18"/>
          <w:szCs w:val="18"/>
          <w:u w:val="single"/>
        </w:rPr>
      </w:pPr>
    </w:p>
    <w:p w14:paraId="406B2C20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  <w:r w:rsidRPr="00CC6B51">
        <w:rPr>
          <w:rFonts w:ascii="Calibri" w:hAnsi="Calibri" w:cs="Calibri"/>
          <w:i/>
          <w:sz w:val="18"/>
          <w:szCs w:val="18"/>
        </w:rPr>
        <w:t>msp2_</w:t>
      </w:r>
      <w:r w:rsidRPr="00CC6B51">
        <w:rPr>
          <w:rFonts w:ascii="Calibri" w:hAnsi="Calibri" w:cs="Calibri"/>
          <w:sz w:val="18"/>
          <w:szCs w:val="18"/>
          <w:lang w:val="en-AU"/>
        </w:rPr>
        <w:t>S2-fw:</w:t>
      </w:r>
      <w:r w:rsidRPr="00CC6B51">
        <w:rPr>
          <w:rFonts w:ascii="Calibri" w:hAnsi="Calibri" w:cs="Calibri"/>
          <w:sz w:val="18"/>
          <w:szCs w:val="18"/>
          <w:lang w:val="en-AU"/>
        </w:rPr>
        <w:tab/>
      </w:r>
      <w:r w:rsidRPr="00CC6B51">
        <w:rPr>
          <w:rFonts w:ascii="Calibri" w:hAnsi="Calibri" w:cs="Calibri"/>
          <w:sz w:val="18"/>
          <w:szCs w:val="18"/>
          <w:lang w:val="en-AU"/>
        </w:rPr>
        <w:tab/>
        <w:t>5’- GAAGGTAATTAAAACATTGTC-3’</w:t>
      </w:r>
    </w:p>
    <w:p w14:paraId="6A88AFC6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  <w:r w:rsidRPr="00CC6B51">
        <w:rPr>
          <w:rFonts w:ascii="Calibri" w:hAnsi="Calibri" w:cs="Calibri"/>
          <w:i/>
          <w:iCs/>
          <w:sz w:val="18"/>
          <w:szCs w:val="18"/>
          <w:lang w:val="en-AU"/>
        </w:rPr>
        <w:t>msp2</w:t>
      </w:r>
      <w:r w:rsidRPr="00CC6B51">
        <w:rPr>
          <w:rFonts w:ascii="Calibri" w:hAnsi="Calibri" w:cs="Calibri"/>
          <w:sz w:val="18"/>
          <w:szCs w:val="18"/>
          <w:lang w:val="en-AU"/>
        </w:rPr>
        <w:t>_S3-rev:</w:t>
      </w:r>
      <w:r w:rsidRPr="00CC6B51">
        <w:rPr>
          <w:rFonts w:ascii="Calibri" w:hAnsi="Calibri" w:cs="Calibri"/>
          <w:sz w:val="18"/>
          <w:szCs w:val="18"/>
          <w:lang w:val="en-AU"/>
        </w:rPr>
        <w:tab/>
      </w:r>
      <w:r w:rsidRPr="00CC6B51">
        <w:rPr>
          <w:rFonts w:ascii="Calibri" w:hAnsi="Calibri" w:cs="Calibri"/>
          <w:sz w:val="18"/>
          <w:szCs w:val="18"/>
          <w:lang w:val="en-AU"/>
        </w:rPr>
        <w:tab/>
        <w:t>5’- GAGGGATGTTGCTGCTCCACAG -3’</w:t>
      </w:r>
    </w:p>
    <w:p w14:paraId="18CC2B34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  <w:r w:rsidRPr="00CC6B51">
        <w:rPr>
          <w:rFonts w:ascii="Calibri" w:hAnsi="Calibri" w:cs="Calibri"/>
          <w:i/>
          <w:sz w:val="18"/>
          <w:szCs w:val="18"/>
        </w:rPr>
        <w:t>msp2_</w:t>
      </w:r>
      <w:r w:rsidRPr="00CC6B51">
        <w:rPr>
          <w:rFonts w:ascii="Calibri" w:hAnsi="Calibri" w:cs="Calibri"/>
          <w:sz w:val="18"/>
          <w:szCs w:val="18"/>
          <w:lang w:val="en-AU"/>
        </w:rPr>
        <w:t xml:space="preserve">S1Tail-fw : </w:t>
      </w:r>
      <w:r w:rsidRPr="00CC6B51">
        <w:rPr>
          <w:rFonts w:ascii="Calibri" w:hAnsi="Calibri" w:cs="Calibri"/>
          <w:sz w:val="18"/>
          <w:szCs w:val="18"/>
          <w:lang w:val="en-AU"/>
        </w:rPr>
        <w:tab/>
      </w:r>
      <w:r>
        <w:rPr>
          <w:rFonts w:ascii="Calibri" w:hAnsi="Calibri" w:cs="Calibri"/>
          <w:sz w:val="18"/>
          <w:szCs w:val="18"/>
          <w:lang w:val="en-AU"/>
        </w:rPr>
        <w:tab/>
      </w:r>
      <w:r w:rsidRPr="00CC6B51">
        <w:rPr>
          <w:rFonts w:ascii="Calibri" w:hAnsi="Calibri" w:cs="Calibri"/>
          <w:sz w:val="18"/>
          <w:szCs w:val="18"/>
          <w:lang w:val="en-AU"/>
        </w:rPr>
        <w:t>5’- GCTTATAATATGAGTATAAGGAGAA -3’</w:t>
      </w:r>
    </w:p>
    <w:p w14:paraId="6BA22F6C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  <w:r w:rsidRPr="00CC6B51">
        <w:rPr>
          <w:rFonts w:ascii="Calibri" w:hAnsi="Calibri" w:cs="Calibri"/>
          <w:i/>
          <w:sz w:val="18"/>
          <w:szCs w:val="18"/>
        </w:rPr>
        <w:t>msp2_FC27 type_</w:t>
      </w:r>
      <w:r w:rsidRPr="00CC6B51">
        <w:rPr>
          <w:rFonts w:ascii="Calibri" w:hAnsi="Calibri" w:cs="Calibri"/>
          <w:sz w:val="18"/>
          <w:szCs w:val="18"/>
          <w:lang w:val="en-AU"/>
        </w:rPr>
        <w:t>M5-rev:</w:t>
      </w:r>
      <w:r w:rsidRPr="00CC6B51">
        <w:rPr>
          <w:rFonts w:ascii="Calibri" w:hAnsi="Calibri" w:cs="Calibri"/>
          <w:sz w:val="18"/>
          <w:szCs w:val="18"/>
          <w:lang w:val="en-AU"/>
        </w:rPr>
        <w:tab/>
        <w:t xml:space="preserve">5’- GCATTGCCAGAACTTGAA -3’ </w:t>
      </w:r>
    </w:p>
    <w:p w14:paraId="480231A7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  <w:r w:rsidRPr="00CC6B51">
        <w:rPr>
          <w:rFonts w:ascii="Calibri" w:hAnsi="Calibri" w:cs="Calibri"/>
          <w:i/>
          <w:sz w:val="18"/>
          <w:szCs w:val="18"/>
        </w:rPr>
        <w:t>msp2_3D7 type_</w:t>
      </w:r>
      <w:r w:rsidRPr="00CC6B51">
        <w:rPr>
          <w:rFonts w:ascii="Calibri" w:hAnsi="Calibri" w:cs="Calibri"/>
          <w:sz w:val="18"/>
          <w:szCs w:val="18"/>
          <w:lang w:val="en-AU"/>
        </w:rPr>
        <w:t>N5 -rev:</w:t>
      </w:r>
      <w:r w:rsidRPr="00CC6B51">
        <w:rPr>
          <w:rFonts w:ascii="Calibri" w:hAnsi="Calibri" w:cs="Calibri"/>
          <w:sz w:val="18"/>
          <w:szCs w:val="18"/>
          <w:lang w:val="en-AU"/>
        </w:rPr>
        <w:tab/>
        <w:t>5’- VIC-CTGAAGAGGTACTGGTAGA -3’</w:t>
      </w:r>
    </w:p>
    <w:p w14:paraId="1737B168" w14:textId="77777777" w:rsidR="004241A7" w:rsidRPr="00CC6B51" w:rsidRDefault="004241A7" w:rsidP="004241A7">
      <w:pPr>
        <w:spacing w:line="480" w:lineRule="auto"/>
        <w:rPr>
          <w:rFonts w:ascii="Calibri" w:hAnsi="Calibri" w:cs="Calibri"/>
          <w:iCs/>
          <w:sz w:val="18"/>
          <w:szCs w:val="18"/>
          <w:lang w:val="en-AU"/>
        </w:rPr>
      </w:pPr>
    </w:p>
    <w:p w14:paraId="4E9D9F2C" w14:textId="77777777" w:rsidR="004241A7" w:rsidRPr="00CC6B51" w:rsidRDefault="004241A7" w:rsidP="004241A7">
      <w:pPr>
        <w:spacing w:line="480" w:lineRule="auto"/>
        <w:rPr>
          <w:rFonts w:ascii="Calibri" w:hAnsi="Calibri" w:cs="Calibri"/>
          <w:sz w:val="18"/>
          <w:szCs w:val="18"/>
          <w:lang w:val="en-AU"/>
        </w:rPr>
      </w:pPr>
    </w:p>
    <w:p w14:paraId="4EC3FEB9" w14:textId="07F033C8" w:rsidR="00E0537E" w:rsidRPr="004F7094" w:rsidRDefault="00E0537E" w:rsidP="00ED598A">
      <w:pPr>
        <w:spacing w:line="480" w:lineRule="auto"/>
        <w:rPr>
          <w:sz w:val="22"/>
          <w:szCs w:val="22"/>
        </w:rPr>
      </w:pPr>
    </w:p>
    <w:sectPr w:rsidR="00E0537E" w:rsidRPr="004F7094" w:rsidSect="00314C76">
      <w:footerReference w:type="even" r:id="rId7"/>
      <w:footerReference w:type="default" r:id="rId8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AC566" w14:textId="77777777" w:rsidR="00874BDD" w:rsidRDefault="00874BDD" w:rsidP="00673EAC">
      <w:r>
        <w:separator/>
      </w:r>
    </w:p>
  </w:endnote>
  <w:endnote w:type="continuationSeparator" w:id="0">
    <w:p w14:paraId="02CE439F" w14:textId="77777777" w:rsidR="00874BDD" w:rsidRDefault="00874BDD" w:rsidP="0067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762878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0D2396" w14:textId="0907F62A" w:rsidR="002A2409" w:rsidRDefault="002A2409" w:rsidP="00472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39876D" w14:textId="77777777" w:rsidR="002A2409" w:rsidRDefault="002A2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9417299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B255F7" w14:textId="6EB13604" w:rsidR="002A2409" w:rsidRDefault="002A2409" w:rsidP="00472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760534" w14:textId="77777777" w:rsidR="002A2409" w:rsidRDefault="002A24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28F0C" w14:textId="77777777" w:rsidR="00874BDD" w:rsidRDefault="00874BDD" w:rsidP="00673EAC">
      <w:r>
        <w:separator/>
      </w:r>
    </w:p>
  </w:footnote>
  <w:footnote w:type="continuationSeparator" w:id="0">
    <w:p w14:paraId="1BFD6765" w14:textId="77777777" w:rsidR="00874BDD" w:rsidRDefault="00874BDD" w:rsidP="00673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F5B0E"/>
    <w:multiLevelType w:val="multilevel"/>
    <w:tmpl w:val="D3702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57D3A"/>
    <w:multiLevelType w:val="hybridMultilevel"/>
    <w:tmpl w:val="CA5E1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332C5"/>
    <w:multiLevelType w:val="hybridMultilevel"/>
    <w:tmpl w:val="BCBAB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B69A4"/>
    <w:multiLevelType w:val="hybridMultilevel"/>
    <w:tmpl w:val="EC9A8E94"/>
    <w:lvl w:ilvl="0" w:tplc="BD92154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B67EE"/>
    <w:multiLevelType w:val="hybridMultilevel"/>
    <w:tmpl w:val="B4E6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ristian Koepfli">
    <w15:presenceInfo w15:providerId="None" w15:userId="Cristian Koepfl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arz52pwz2fdjewdx75w5w6p5v9t9rfssfd&quot;&gt;R21_Werables&lt;record-ids&gt;&lt;item&gt;48&lt;/item&gt;&lt;item&gt;49&lt;/item&gt;&lt;item&gt;50&lt;/item&gt;&lt;item&gt;52&lt;/item&gt;&lt;item&gt;53&lt;/item&gt;&lt;item&gt;54&lt;/item&gt;&lt;item&gt;55&lt;/item&gt;&lt;item&gt;56&lt;/item&gt;&lt;item&gt;133&lt;/item&gt;&lt;item&gt;134&lt;/item&gt;&lt;item&gt;144&lt;/item&gt;&lt;item&gt;146&lt;/item&gt;&lt;item&gt;147&lt;/item&gt;&lt;/record-ids&gt;&lt;/item&gt;&lt;/Libraries&gt;"/>
  </w:docVars>
  <w:rsids>
    <w:rsidRoot w:val="006C2E08"/>
    <w:rsid w:val="00001510"/>
    <w:rsid w:val="000021BB"/>
    <w:rsid w:val="00003C39"/>
    <w:rsid w:val="000057F8"/>
    <w:rsid w:val="00011320"/>
    <w:rsid w:val="00011356"/>
    <w:rsid w:val="00011B03"/>
    <w:rsid w:val="000155CD"/>
    <w:rsid w:val="000156D4"/>
    <w:rsid w:val="00015CB1"/>
    <w:rsid w:val="00016F17"/>
    <w:rsid w:val="00017A78"/>
    <w:rsid w:val="000234A9"/>
    <w:rsid w:val="0002504D"/>
    <w:rsid w:val="00025336"/>
    <w:rsid w:val="00027ABF"/>
    <w:rsid w:val="00030437"/>
    <w:rsid w:val="000331D6"/>
    <w:rsid w:val="00036929"/>
    <w:rsid w:val="00036AB6"/>
    <w:rsid w:val="00036BDF"/>
    <w:rsid w:val="0003796C"/>
    <w:rsid w:val="00041FA3"/>
    <w:rsid w:val="00042F3A"/>
    <w:rsid w:val="00045176"/>
    <w:rsid w:val="00047760"/>
    <w:rsid w:val="00051BAC"/>
    <w:rsid w:val="00051C3A"/>
    <w:rsid w:val="00052A1E"/>
    <w:rsid w:val="0005304D"/>
    <w:rsid w:val="0005453E"/>
    <w:rsid w:val="000550D6"/>
    <w:rsid w:val="000672C0"/>
    <w:rsid w:val="000718B5"/>
    <w:rsid w:val="00073CD1"/>
    <w:rsid w:val="0008005C"/>
    <w:rsid w:val="0008012F"/>
    <w:rsid w:val="00081415"/>
    <w:rsid w:val="00082178"/>
    <w:rsid w:val="00084644"/>
    <w:rsid w:val="000867B8"/>
    <w:rsid w:val="00086B6C"/>
    <w:rsid w:val="00086DD5"/>
    <w:rsid w:val="000872D5"/>
    <w:rsid w:val="00087BFE"/>
    <w:rsid w:val="000912E3"/>
    <w:rsid w:val="0009188B"/>
    <w:rsid w:val="00091CD4"/>
    <w:rsid w:val="00091F3B"/>
    <w:rsid w:val="00093453"/>
    <w:rsid w:val="00096E5D"/>
    <w:rsid w:val="000977AE"/>
    <w:rsid w:val="000A1911"/>
    <w:rsid w:val="000A1C81"/>
    <w:rsid w:val="000A3CAF"/>
    <w:rsid w:val="000B078E"/>
    <w:rsid w:val="000B0AD1"/>
    <w:rsid w:val="000B3253"/>
    <w:rsid w:val="000B40A8"/>
    <w:rsid w:val="000B4C95"/>
    <w:rsid w:val="000B5693"/>
    <w:rsid w:val="000B5FBA"/>
    <w:rsid w:val="000C0860"/>
    <w:rsid w:val="000C3360"/>
    <w:rsid w:val="000C5FF0"/>
    <w:rsid w:val="000C6615"/>
    <w:rsid w:val="000C71FE"/>
    <w:rsid w:val="000C7E4B"/>
    <w:rsid w:val="000D163B"/>
    <w:rsid w:val="000D35C9"/>
    <w:rsid w:val="000D46FA"/>
    <w:rsid w:val="000D4E7C"/>
    <w:rsid w:val="000D6BA1"/>
    <w:rsid w:val="000E0395"/>
    <w:rsid w:val="000E06FD"/>
    <w:rsid w:val="000E120F"/>
    <w:rsid w:val="000E27C5"/>
    <w:rsid w:val="000F379F"/>
    <w:rsid w:val="000F4CBE"/>
    <w:rsid w:val="000F52DC"/>
    <w:rsid w:val="000F65AA"/>
    <w:rsid w:val="000F6E7A"/>
    <w:rsid w:val="000F7435"/>
    <w:rsid w:val="00106DD2"/>
    <w:rsid w:val="001072C7"/>
    <w:rsid w:val="0011055C"/>
    <w:rsid w:val="001107D5"/>
    <w:rsid w:val="00113F9E"/>
    <w:rsid w:val="00115E39"/>
    <w:rsid w:val="0011694F"/>
    <w:rsid w:val="00120D71"/>
    <w:rsid w:val="00123660"/>
    <w:rsid w:val="001238DC"/>
    <w:rsid w:val="00124B16"/>
    <w:rsid w:val="0012766A"/>
    <w:rsid w:val="00127FE7"/>
    <w:rsid w:val="00131498"/>
    <w:rsid w:val="001335D6"/>
    <w:rsid w:val="0013389D"/>
    <w:rsid w:val="00135F44"/>
    <w:rsid w:val="001374E5"/>
    <w:rsid w:val="00140206"/>
    <w:rsid w:val="0014113B"/>
    <w:rsid w:val="001424F7"/>
    <w:rsid w:val="001427BE"/>
    <w:rsid w:val="00143B5B"/>
    <w:rsid w:val="0014496C"/>
    <w:rsid w:val="00144BA5"/>
    <w:rsid w:val="00147BD0"/>
    <w:rsid w:val="00161535"/>
    <w:rsid w:val="00165C05"/>
    <w:rsid w:val="00173A49"/>
    <w:rsid w:val="00174154"/>
    <w:rsid w:val="00175571"/>
    <w:rsid w:val="001761DB"/>
    <w:rsid w:val="0017716E"/>
    <w:rsid w:val="00181058"/>
    <w:rsid w:val="00192011"/>
    <w:rsid w:val="0019308B"/>
    <w:rsid w:val="00195B72"/>
    <w:rsid w:val="001A5C77"/>
    <w:rsid w:val="001B1A98"/>
    <w:rsid w:val="001B6408"/>
    <w:rsid w:val="001B6C18"/>
    <w:rsid w:val="001B737F"/>
    <w:rsid w:val="001B7D4D"/>
    <w:rsid w:val="001C08AC"/>
    <w:rsid w:val="001C1952"/>
    <w:rsid w:val="001C2EDC"/>
    <w:rsid w:val="001C4A6D"/>
    <w:rsid w:val="001C6167"/>
    <w:rsid w:val="001D25FD"/>
    <w:rsid w:val="001D5312"/>
    <w:rsid w:val="001E2A5B"/>
    <w:rsid w:val="001E334B"/>
    <w:rsid w:val="001E7833"/>
    <w:rsid w:val="001E7A54"/>
    <w:rsid w:val="001F06D6"/>
    <w:rsid w:val="001F2436"/>
    <w:rsid w:val="001F2A45"/>
    <w:rsid w:val="001F4C90"/>
    <w:rsid w:val="001F5380"/>
    <w:rsid w:val="001F577A"/>
    <w:rsid w:val="001F64E7"/>
    <w:rsid w:val="00202486"/>
    <w:rsid w:val="00202E07"/>
    <w:rsid w:val="00203BD8"/>
    <w:rsid w:val="00203C23"/>
    <w:rsid w:val="0020475C"/>
    <w:rsid w:val="00205484"/>
    <w:rsid w:val="0020573C"/>
    <w:rsid w:val="00210C76"/>
    <w:rsid w:val="002130E5"/>
    <w:rsid w:val="00214E19"/>
    <w:rsid w:val="002173C7"/>
    <w:rsid w:val="002212C9"/>
    <w:rsid w:val="002229E0"/>
    <w:rsid w:val="00223A68"/>
    <w:rsid w:val="00224F37"/>
    <w:rsid w:val="00225E2F"/>
    <w:rsid w:val="00234C0B"/>
    <w:rsid w:val="002400EB"/>
    <w:rsid w:val="00242135"/>
    <w:rsid w:val="002439CB"/>
    <w:rsid w:val="00243F75"/>
    <w:rsid w:val="0024541B"/>
    <w:rsid w:val="00246AFD"/>
    <w:rsid w:val="00250122"/>
    <w:rsid w:val="002555DD"/>
    <w:rsid w:val="002607F7"/>
    <w:rsid w:val="00261130"/>
    <w:rsid w:val="002654D5"/>
    <w:rsid w:val="0026699E"/>
    <w:rsid w:val="00271192"/>
    <w:rsid w:val="00271613"/>
    <w:rsid w:val="002718DA"/>
    <w:rsid w:val="002805EA"/>
    <w:rsid w:val="002830DE"/>
    <w:rsid w:val="00283689"/>
    <w:rsid w:val="00283B67"/>
    <w:rsid w:val="00283ED9"/>
    <w:rsid w:val="002842C4"/>
    <w:rsid w:val="002912FA"/>
    <w:rsid w:val="002938C8"/>
    <w:rsid w:val="00294183"/>
    <w:rsid w:val="00295814"/>
    <w:rsid w:val="002A023B"/>
    <w:rsid w:val="002A1049"/>
    <w:rsid w:val="002A2409"/>
    <w:rsid w:val="002A2BA2"/>
    <w:rsid w:val="002A2D57"/>
    <w:rsid w:val="002A42EA"/>
    <w:rsid w:val="002A51FF"/>
    <w:rsid w:val="002A5662"/>
    <w:rsid w:val="002A577C"/>
    <w:rsid w:val="002A6FBD"/>
    <w:rsid w:val="002B00A1"/>
    <w:rsid w:val="002B2730"/>
    <w:rsid w:val="002B4317"/>
    <w:rsid w:val="002B5646"/>
    <w:rsid w:val="002B72B0"/>
    <w:rsid w:val="002C2ADD"/>
    <w:rsid w:val="002C349F"/>
    <w:rsid w:val="002C4456"/>
    <w:rsid w:val="002C5D4B"/>
    <w:rsid w:val="002C661F"/>
    <w:rsid w:val="002C6B3E"/>
    <w:rsid w:val="002C7BB9"/>
    <w:rsid w:val="002C7C90"/>
    <w:rsid w:val="002D2650"/>
    <w:rsid w:val="002D3EAC"/>
    <w:rsid w:val="002E1111"/>
    <w:rsid w:val="002E1982"/>
    <w:rsid w:val="002E62F8"/>
    <w:rsid w:val="002E642C"/>
    <w:rsid w:val="002E795B"/>
    <w:rsid w:val="002F2877"/>
    <w:rsid w:val="002F3426"/>
    <w:rsid w:val="002F6CF6"/>
    <w:rsid w:val="002F716B"/>
    <w:rsid w:val="00300884"/>
    <w:rsid w:val="0030112B"/>
    <w:rsid w:val="003011AD"/>
    <w:rsid w:val="00301B96"/>
    <w:rsid w:val="003021C2"/>
    <w:rsid w:val="0030282F"/>
    <w:rsid w:val="00306760"/>
    <w:rsid w:val="003135CC"/>
    <w:rsid w:val="00314C76"/>
    <w:rsid w:val="0031560F"/>
    <w:rsid w:val="0031563D"/>
    <w:rsid w:val="0031692E"/>
    <w:rsid w:val="00322169"/>
    <w:rsid w:val="00322E72"/>
    <w:rsid w:val="00325326"/>
    <w:rsid w:val="00327070"/>
    <w:rsid w:val="00332991"/>
    <w:rsid w:val="00333902"/>
    <w:rsid w:val="00335D39"/>
    <w:rsid w:val="00337546"/>
    <w:rsid w:val="00342547"/>
    <w:rsid w:val="0034287E"/>
    <w:rsid w:val="00345158"/>
    <w:rsid w:val="00346CE1"/>
    <w:rsid w:val="00346FA9"/>
    <w:rsid w:val="0035297D"/>
    <w:rsid w:val="0035382F"/>
    <w:rsid w:val="00356B68"/>
    <w:rsid w:val="00357ADB"/>
    <w:rsid w:val="00357B20"/>
    <w:rsid w:val="00366296"/>
    <w:rsid w:val="00367F83"/>
    <w:rsid w:val="003718DA"/>
    <w:rsid w:val="00372891"/>
    <w:rsid w:val="00373348"/>
    <w:rsid w:val="003760C0"/>
    <w:rsid w:val="00376B4C"/>
    <w:rsid w:val="00377EBE"/>
    <w:rsid w:val="00382841"/>
    <w:rsid w:val="00383B79"/>
    <w:rsid w:val="0038407A"/>
    <w:rsid w:val="00384FEF"/>
    <w:rsid w:val="003863A8"/>
    <w:rsid w:val="00386567"/>
    <w:rsid w:val="00387F13"/>
    <w:rsid w:val="00390EA9"/>
    <w:rsid w:val="00391349"/>
    <w:rsid w:val="0039211A"/>
    <w:rsid w:val="00392139"/>
    <w:rsid w:val="00392B76"/>
    <w:rsid w:val="00392FCF"/>
    <w:rsid w:val="0039408A"/>
    <w:rsid w:val="00394A2E"/>
    <w:rsid w:val="00395E07"/>
    <w:rsid w:val="00397F0C"/>
    <w:rsid w:val="003A0054"/>
    <w:rsid w:val="003A019D"/>
    <w:rsid w:val="003A0B95"/>
    <w:rsid w:val="003A1858"/>
    <w:rsid w:val="003A28D6"/>
    <w:rsid w:val="003A3CF2"/>
    <w:rsid w:val="003A4AB1"/>
    <w:rsid w:val="003B1D49"/>
    <w:rsid w:val="003B21C5"/>
    <w:rsid w:val="003B2764"/>
    <w:rsid w:val="003B33A7"/>
    <w:rsid w:val="003B3E5C"/>
    <w:rsid w:val="003B4218"/>
    <w:rsid w:val="003B4681"/>
    <w:rsid w:val="003B501A"/>
    <w:rsid w:val="003B60D3"/>
    <w:rsid w:val="003B76B3"/>
    <w:rsid w:val="003B782C"/>
    <w:rsid w:val="003C0F5A"/>
    <w:rsid w:val="003C19B2"/>
    <w:rsid w:val="003C1B46"/>
    <w:rsid w:val="003C52F6"/>
    <w:rsid w:val="003C68E7"/>
    <w:rsid w:val="003C7C4A"/>
    <w:rsid w:val="003D08FE"/>
    <w:rsid w:val="003D244C"/>
    <w:rsid w:val="003D2C9A"/>
    <w:rsid w:val="003E0792"/>
    <w:rsid w:val="003E2A49"/>
    <w:rsid w:val="003E4DF2"/>
    <w:rsid w:val="003E5CEF"/>
    <w:rsid w:val="003E5E33"/>
    <w:rsid w:val="003E7DCF"/>
    <w:rsid w:val="003F04EE"/>
    <w:rsid w:val="003F31FB"/>
    <w:rsid w:val="003F6E2A"/>
    <w:rsid w:val="003F7714"/>
    <w:rsid w:val="004021D0"/>
    <w:rsid w:val="00402629"/>
    <w:rsid w:val="0040439E"/>
    <w:rsid w:val="00410428"/>
    <w:rsid w:val="0041587C"/>
    <w:rsid w:val="004173CE"/>
    <w:rsid w:val="00417448"/>
    <w:rsid w:val="004219F8"/>
    <w:rsid w:val="004241A7"/>
    <w:rsid w:val="00424EA7"/>
    <w:rsid w:val="00427A1B"/>
    <w:rsid w:val="00431CA4"/>
    <w:rsid w:val="00432632"/>
    <w:rsid w:val="0044114C"/>
    <w:rsid w:val="00441A38"/>
    <w:rsid w:val="00443044"/>
    <w:rsid w:val="00445E84"/>
    <w:rsid w:val="004460FD"/>
    <w:rsid w:val="00450448"/>
    <w:rsid w:val="00450F87"/>
    <w:rsid w:val="004533B3"/>
    <w:rsid w:val="004539D9"/>
    <w:rsid w:val="0045437F"/>
    <w:rsid w:val="00455106"/>
    <w:rsid w:val="00455118"/>
    <w:rsid w:val="00456AC6"/>
    <w:rsid w:val="0045766F"/>
    <w:rsid w:val="0046001D"/>
    <w:rsid w:val="00462B83"/>
    <w:rsid w:val="00462C99"/>
    <w:rsid w:val="004642F4"/>
    <w:rsid w:val="004670D9"/>
    <w:rsid w:val="004676BB"/>
    <w:rsid w:val="0047178C"/>
    <w:rsid w:val="00472570"/>
    <w:rsid w:val="00472EA9"/>
    <w:rsid w:val="0047631F"/>
    <w:rsid w:val="00476B63"/>
    <w:rsid w:val="00481C9F"/>
    <w:rsid w:val="004825D4"/>
    <w:rsid w:val="004841FD"/>
    <w:rsid w:val="004873F7"/>
    <w:rsid w:val="004913F7"/>
    <w:rsid w:val="00491FF1"/>
    <w:rsid w:val="00493CD9"/>
    <w:rsid w:val="00494CC3"/>
    <w:rsid w:val="00495FBC"/>
    <w:rsid w:val="00497C4A"/>
    <w:rsid w:val="00497D31"/>
    <w:rsid w:val="004A4DE4"/>
    <w:rsid w:val="004A538A"/>
    <w:rsid w:val="004A59A5"/>
    <w:rsid w:val="004A6B56"/>
    <w:rsid w:val="004B4B40"/>
    <w:rsid w:val="004B4C3E"/>
    <w:rsid w:val="004B7671"/>
    <w:rsid w:val="004C10E2"/>
    <w:rsid w:val="004C1DBD"/>
    <w:rsid w:val="004C1E7C"/>
    <w:rsid w:val="004C2470"/>
    <w:rsid w:val="004C3E09"/>
    <w:rsid w:val="004D268A"/>
    <w:rsid w:val="004D26B9"/>
    <w:rsid w:val="004D515F"/>
    <w:rsid w:val="004D675F"/>
    <w:rsid w:val="004E4915"/>
    <w:rsid w:val="004F241B"/>
    <w:rsid w:val="004F2C8E"/>
    <w:rsid w:val="004F3AAB"/>
    <w:rsid w:val="004F3C3D"/>
    <w:rsid w:val="004F4932"/>
    <w:rsid w:val="004F7094"/>
    <w:rsid w:val="005003A2"/>
    <w:rsid w:val="00503399"/>
    <w:rsid w:val="00503FCE"/>
    <w:rsid w:val="00512720"/>
    <w:rsid w:val="00512F45"/>
    <w:rsid w:val="00516900"/>
    <w:rsid w:val="00520A12"/>
    <w:rsid w:val="00520F8D"/>
    <w:rsid w:val="00525C9E"/>
    <w:rsid w:val="00526508"/>
    <w:rsid w:val="00531041"/>
    <w:rsid w:val="005325F4"/>
    <w:rsid w:val="00540BA7"/>
    <w:rsid w:val="00544D81"/>
    <w:rsid w:val="00544E16"/>
    <w:rsid w:val="00546C54"/>
    <w:rsid w:val="0054732B"/>
    <w:rsid w:val="00550131"/>
    <w:rsid w:val="00550A28"/>
    <w:rsid w:val="00551359"/>
    <w:rsid w:val="0055198C"/>
    <w:rsid w:val="00552798"/>
    <w:rsid w:val="00553850"/>
    <w:rsid w:val="00553880"/>
    <w:rsid w:val="00555CDE"/>
    <w:rsid w:val="005619A9"/>
    <w:rsid w:val="005628F9"/>
    <w:rsid w:val="00564215"/>
    <w:rsid w:val="00566607"/>
    <w:rsid w:val="0057079C"/>
    <w:rsid w:val="00570997"/>
    <w:rsid w:val="00570B23"/>
    <w:rsid w:val="00570C35"/>
    <w:rsid w:val="00572429"/>
    <w:rsid w:val="00572689"/>
    <w:rsid w:val="00572A31"/>
    <w:rsid w:val="00575A1D"/>
    <w:rsid w:val="0057693C"/>
    <w:rsid w:val="00577711"/>
    <w:rsid w:val="005813B2"/>
    <w:rsid w:val="005828F0"/>
    <w:rsid w:val="00582F23"/>
    <w:rsid w:val="005877B8"/>
    <w:rsid w:val="00590ABD"/>
    <w:rsid w:val="00590B8F"/>
    <w:rsid w:val="00590E15"/>
    <w:rsid w:val="00591FAC"/>
    <w:rsid w:val="0059284E"/>
    <w:rsid w:val="00594FF0"/>
    <w:rsid w:val="005A3413"/>
    <w:rsid w:val="005A60BE"/>
    <w:rsid w:val="005B0324"/>
    <w:rsid w:val="005B0568"/>
    <w:rsid w:val="005B0CF5"/>
    <w:rsid w:val="005B275E"/>
    <w:rsid w:val="005B32A1"/>
    <w:rsid w:val="005B370C"/>
    <w:rsid w:val="005B678A"/>
    <w:rsid w:val="005B7227"/>
    <w:rsid w:val="005B75A7"/>
    <w:rsid w:val="005B7918"/>
    <w:rsid w:val="005D2586"/>
    <w:rsid w:val="005D292F"/>
    <w:rsid w:val="005D3C0D"/>
    <w:rsid w:val="005D65B8"/>
    <w:rsid w:val="005D780C"/>
    <w:rsid w:val="005E3807"/>
    <w:rsid w:val="005E3B5D"/>
    <w:rsid w:val="005E5AC7"/>
    <w:rsid w:val="005F00C9"/>
    <w:rsid w:val="005F10EE"/>
    <w:rsid w:val="005F411F"/>
    <w:rsid w:val="005F5E9C"/>
    <w:rsid w:val="005F74B8"/>
    <w:rsid w:val="00601AA5"/>
    <w:rsid w:val="00604712"/>
    <w:rsid w:val="00611DA5"/>
    <w:rsid w:val="0061304C"/>
    <w:rsid w:val="0061467D"/>
    <w:rsid w:val="00614F14"/>
    <w:rsid w:val="00615E97"/>
    <w:rsid w:val="0061678A"/>
    <w:rsid w:val="00623AE3"/>
    <w:rsid w:val="00624878"/>
    <w:rsid w:val="0063023C"/>
    <w:rsid w:val="00630ADB"/>
    <w:rsid w:val="00631566"/>
    <w:rsid w:val="0063463D"/>
    <w:rsid w:val="00636DAC"/>
    <w:rsid w:val="00640005"/>
    <w:rsid w:val="00642BDA"/>
    <w:rsid w:val="006453AF"/>
    <w:rsid w:val="00647782"/>
    <w:rsid w:val="00650455"/>
    <w:rsid w:val="00650BBE"/>
    <w:rsid w:val="006512FA"/>
    <w:rsid w:val="00652076"/>
    <w:rsid w:val="00652B25"/>
    <w:rsid w:val="0065376E"/>
    <w:rsid w:val="00660D69"/>
    <w:rsid w:val="00662436"/>
    <w:rsid w:val="0066372B"/>
    <w:rsid w:val="0066477A"/>
    <w:rsid w:val="00665316"/>
    <w:rsid w:val="0066561B"/>
    <w:rsid w:val="006676E5"/>
    <w:rsid w:val="00667A0C"/>
    <w:rsid w:val="006721E9"/>
    <w:rsid w:val="0067233E"/>
    <w:rsid w:val="00672348"/>
    <w:rsid w:val="00673EAC"/>
    <w:rsid w:val="006769A9"/>
    <w:rsid w:val="00680ACA"/>
    <w:rsid w:val="0068118E"/>
    <w:rsid w:val="0068410A"/>
    <w:rsid w:val="00684364"/>
    <w:rsid w:val="006853BF"/>
    <w:rsid w:val="006858FE"/>
    <w:rsid w:val="00686391"/>
    <w:rsid w:val="006914EE"/>
    <w:rsid w:val="00691A17"/>
    <w:rsid w:val="00692A41"/>
    <w:rsid w:val="00692CE7"/>
    <w:rsid w:val="00693A4C"/>
    <w:rsid w:val="00696429"/>
    <w:rsid w:val="006A54BF"/>
    <w:rsid w:val="006A6670"/>
    <w:rsid w:val="006A73A5"/>
    <w:rsid w:val="006B0DFE"/>
    <w:rsid w:val="006B5300"/>
    <w:rsid w:val="006C2CAC"/>
    <w:rsid w:val="006C2E08"/>
    <w:rsid w:val="006C5F8E"/>
    <w:rsid w:val="006C643D"/>
    <w:rsid w:val="006D2047"/>
    <w:rsid w:val="006D4C5C"/>
    <w:rsid w:val="006D4E32"/>
    <w:rsid w:val="006D4E33"/>
    <w:rsid w:val="006D59EB"/>
    <w:rsid w:val="006D6ACC"/>
    <w:rsid w:val="006E1734"/>
    <w:rsid w:val="006E2F14"/>
    <w:rsid w:val="006E31D3"/>
    <w:rsid w:val="006E32B5"/>
    <w:rsid w:val="006E55B7"/>
    <w:rsid w:val="006E59FB"/>
    <w:rsid w:val="006E6580"/>
    <w:rsid w:val="006E7D47"/>
    <w:rsid w:val="006F0F7C"/>
    <w:rsid w:val="006F3799"/>
    <w:rsid w:val="006F419A"/>
    <w:rsid w:val="006F6AED"/>
    <w:rsid w:val="006F7A0B"/>
    <w:rsid w:val="006F7F60"/>
    <w:rsid w:val="00704D84"/>
    <w:rsid w:val="00711565"/>
    <w:rsid w:val="00712E8B"/>
    <w:rsid w:val="00713480"/>
    <w:rsid w:val="007146B9"/>
    <w:rsid w:val="00715353"/>
    <w:rsid w:val="00717221"/>
    <w:rsid w:val="00722AA3"/>
    <w:rsid w:val="007241E8"/>
    <w:rsid w:val="00725AE7"/>
    <w:rsid w:val="00726452"/>
    <w:rsid w:val="007271F8"/>
    <w:rsid w:val="0072755F"/>
    <w:rsid w:val="00732B33"/>
    <w:rsid w:val="0073407D"/>
    <w:rsid w:val="00734305"/>
    <w:rsid w:val="00741D64"/>
    <w:rsid w:val="007514E4"/>
    <w:rsid w:val="00751744"/>
    <w:rsid w:val="00751998"/>
    <w:rsid w:val="00752F49"/>
    <w:rsid w:val="0075327A"/>
    <w:rsid w:val="007543F5"/>
    <w:rsid w:val="0075760A"/>
    <w:rsid w:val="00760B59"/>
    <w:rsid w:val="0076202D"/>
    <w:rsid w:val="00762BA1"/>
    <w:rsid w:val="00763740"/>
    <w:rsid w:val="00763D1E"/>
    <w:rsid w:val="0076499E"/>
    <w:rsid w:val="00765BF3"/>
    <w:rsid w:val="007662E9"/>
    <w:rsid w:val="00767300"/>
    <w:rsid w:val="00767864"/>
    <w:rsid w:val="007708F6"/>
    <w:rsid w:val="007717C4"/>
    <w:rsid w:val="00773A2F"/>
    <w:rsid w:val="00774A01"/>
    <w:rsid w:val="00775F4D"/>
    <w:rsid w:val="007765A1"/>
    <w:rsid w:val="00781F4B"/>
    <w:rsid w:val="007820BE"/>
    <w:rsid w:val="00782148"/>
    <w:rsid w:val="00782912"/>
    <w:rsid w:val="00782A8D"/>
    <w:rsid w:val="00786124"/>
    <w:rsid w:val="0079140B"/>
    <w:rsid w:val="00792FAD"/>
    <w:rsid w:val="007A0FE0"/>
    <w:rsid w:val="007A17E1"/>
    <w:rsid w:val="007A4D96"/>
    <w:rsid w:val="007A6735"/>
    <w:rsid w:val="007B361C"/>
    <w:rsid w:val="007B3FFA"/>
    <w:rsid w:val="007B4334"/>
    <w:rsid w:val="007B5DE7"/>
    <w:rsid w:val="007B5E02"/>
    <w:rsid w:val="007B6AAD"/>
    <w:rsid w:val="007B7CC1"/>
    <w:rsid w:val="007C142C"/>
    <w:rsid w:val="007C2D27"/>
    <w:rsid w:val="007D0CC4"/>
    <w:rsid w:val="007D4A2D"/>
    <w:rsid w:val="007D62A3"/>
    <w:rsid w:val="007D647F"/>
    <w:rsid w:val="007E1BC7"/>
    <w:rsid w:val="007E2686"/>
    <w:rsid w:val="007E4694"/>
    <w:rsid w:val="007E497E"/>
    <w:rsid w:val="007F3FA8"/>
    <w:rsid w:val="007F62DE"/>
    <w:rsid w:val="00800D0F"/>
    <w:rsid w:val="00805036"/>
    <w:rsid w:val="00806B3C"/>
    <w:rsid w:val="00806D3B"/>
    <w:rsid w:val="0081092B"/>
    <w:rsid w:val="00810B5D"/>
    <w:rsid w:val="008121D9"/>
    <w:rsid w:val="00813341"/>
    <w:rsid w:val="00814B94"/>
    <w:rsid w:val="00815C77"/>
    <w:rsid w:val="00816DCE"/>
    <w:rsid w:val="008175DA"/>
    <w:rsid w:val="00820FB8"/>
    <w:rsid w:val="00821066"/>
    <w:rsid w:val="008214AD"/>
    <w:rsid w:val="00823DB5"/>
    <w:rsid w:val="00824686"/>
    <w:rsid w:val="008248CE"/>
    <w:rsid w:val="00824CCD"/>
    <w:rsid w:val="00826820"/>
    <w:rsid w:val="00827719"/>
    <w:rsid w:val="0083171C"/>
    <w:rsid w:val="00831E9C"/>
    <w:rsid w:val="00834BA0"/>
    <w:rsid w:val="00835E78"/>
    <w:rsid w:val="00840F91"/>
    <w:rsid w:val="00842E22"/>
    <w:rsid w:val="008451EA"/>
    <w:rsid w:val="00846549"/>
    <w:rsid w:val="00847906"/>
    <w:rsid w:val="00850110"/>
    <w:rsid w:val="00850ACA"/>
    <w:rsid w:val="0085212E"/>
    <w:rsid w:val="0085358E"/>
    <w:rsid w:val="00854157"/>
    <w:rsid w:val="0085551C"/>
    <w:rsid w:val="00856ACE"/>
    <w:rsid w:val="00857436"/>
    <w:rsid w:val="0086126B"/>
    <w:rsid w:val="00861B44"/>
    <w:rsid w:val="00861CC1"/>
    <w:rsid w:val="00861E29"/>
    <w:rsid w:val="00864C72"/>
    <w:rsid w:val="00864E00"/>
    <w:rsid w:val="0086588E"/>
    <w:rsid w:val="00866976"/>
    <w:rsid w:val="008670E9"/>
    <w:rsid w:val="00872DA6"/>
    <w:rsid w:val="00873497"/>
    <w:rsid w:val="00874BDD"/>
    <w:rsid w:val="00881689"/>
    <w:rsid w:val="00881BD5"/>
    <w:rsid w:val="00883596"/>
    <w:rsid w:val="008861DA"/>
    <w:rsid w:val="0088798F"/>
    <w:rsid w:val="00887C39"/>
    <w:rsid w:val="008944D5"/>
    <w:rsid w:val="00894CB0"/>
    <w:rsid w:val="008965E6"/>
    <w:rsid w:val="00896ABF"/>
    <w:rsid w:val="00896D90"/>
    <w:rsid w:val="0089769E"/>
    <w:rsid w:val="008A0A5A"/>
    <w:rsid w:val="008A6B09"/>
    <w:rsid w:val="008B376E"/>
    <w:rsid w:val="008B65AA"/>
    <w:rsid w:val="008B7EC3"/>
    <w:rsid w:val="008C2184"/>
    <w:rsid w:val="008C239F"/>
    <w:rsid w:val="008C2E2C"/>
    <w:rsid w:val="008C390D"/>
    <w:rsid w:val="008C5FDF"/>
    <w:rsid w:val="008C6B68"/>
    <w:rsid w:val="008C7C70"/>
    <w:rsid w:val="008D2474"/>
    <w:rsid w:val="008D27FA"/>
    <w:rsid w:val="008D29F8"/>
    <w:rsid w:val="008D3043"/>
    <w:rsid w:val="008D3192"/>
    <w:rsid w:val="008D326F"/>
    <w:rsid w:val="008D348F"/>
    <w:rsid w:val="008E1534"/>
    <w:rsid w:val="008E1CC3"/>
    <w:rsid w:val="008E3F23"/>
    <w:rsid w:val="008E6478"/>
    <w:rsid w:val="008F47D5"/>
    <w:rsid w:val="008F7C56"/>
    <w:rsid w:val="009042DD"/>
    <w:rsid w:val="00911DEF"/>
    <w:rsid w:val="00914398"/>
    <w:rsid w:val="0091493E"/>
    <w:rsid w:val="00915C74"/>
    <w:rsid w:val="00917B29"/>
    <w:rsid w:val="009244AC"/>
    <w:rsid w:val="009269D4"/>
    <w:rsid w:val="00930A43"/>
    <w:rsid w:val="00931C2C"/>
    <w:rsid w:val="00932707"/>
    <w:rsid w:val="00932867"/>
    <w:rsid w:val="009375BC"/>
    <w:rsid w:val="00937CD4"/>
    <w:rsid w:val="009409E1"/>
    <w:rsid w:val="00941E8D"/>
    <w:rsid w:val="00942205"/>
    <w:rsid w:val="00942840"/>
    <w:rsid w:val="009435B5"/>
    <w:rsid w:val="00944F3A"/>
    <w:rsid w:val="00950C19"/>
    <w:rsid w:val="0095115B"/>
    <w:rsid w:val="009517D0"/>
    <w:rsid w:val="0095196F"/>
    <w:rsid w:val="009519C8"/>
    <w:rsid w:val="009521FA"/>
    <w:rsid w:val="00952567"/>
    <w:rsid w:val="00954BFB"/>
    <w:rsid w:val="00955D31"/>
    <w:rsid w:val="00955F0D"/>
    <w:rsid w:val="00957082"/>
    <w:rsid w:val="009620DC"/>
    <w:rsid w:val="009623AC"/>
    <w:rsid w:val="00962672"/>
    <w:rsid w:val="0096353E"/>
    <w:rsid w:val="00964F3B"/>
    <w:rsid w:val="009660E8"/>
    <w:rsid w:val="0096662A"/>
    <w:rsid w:val="00970643"/>
    <w:rsid w:val="0097153C"/>
    <w:rsid w:val="009725C0"/>
    <w:rsid w:val="00974FB3"/>
    <w:rsid w:val="00976899"/>
    <w:rsid w:val="00976C8F"/>
    <w:rsid w:val="00977A31"/>
    <w:rsid w:val="00982B37"/>
    <w:rsid w:val="00983371"/>
    <w:rsid w:val="00986654"/>
    <w:rsid w:val="00986BFF"/>
    <w:rsid w:val="00990129"/>
    <w:rsid w:val="0099202C"/>
    <w:rsid w:val="00992CA6"/>
    <w:rsid w:val="00992CC0"/>
    <w:rsid w:val="00993B0E"/>
    <w:rsid w:val="00993D01"/>
    <w:rsid w:val="00995981"/>
    <w:rsid w:val="00995BDD"/>
    <w:rsid w:val="009966C2"/>
    <w:rsid w:val="0099713E"/>
    <w:rsid w:val="009A015C"/>
    <w:rsid w:val="009A191D"/>
    <w:rsid w:val="009A2264"/>
    <w:rsid w:val="009A2D17"/>
    <w:rsid w:val="009A43BD"/>
    <w:rsid w:val="009A559B"/>
    <w:rsid w:val="009A7059"/>
    <w:rsid w:val="009B10D9"/>
    <w:rsid w:val="009B2A31"/>
    <w:rsid w:val="009B463A"/>
    <w:rsid w:val="009C0263"/>
    <w:rsid w:val="009C10CE"/>
    <w:rsid w:val="009C124C"/>
    <w:rsid w:val="009C3C3C"/>
    <w:rsid w:val="009C504D"/>
    <w:rsid w:val="009C6866"/>
    <w:rsid w:val="009C7180"/>
    <w:rsid w:val="009D18EE"/>
    <w:rsid w:val="009D285C"/>
    <w:rsid w:val="009E0253"/>
    <w:rsid w:val="009E22C9"/>
    <w:rsid w:val="009E2AC6"/>
    <w:rsid w:val="009E73DD"/>
    <w:rsid w:val="009E74A3"/>
    <w:rsid w:val="009E77D4"/>
    <w:rsid w:val="009F4341"/>
    <w:rsid w:val="009F5CD3"/>
    <w:rsid w:val="009F723B"/>
    <w:rsid w:val="00A00479"/>
    <w:rsid w:val="00A005CC"/>
    <w:rsid w:val="00A0332E"/>
    <w:rsid w:val="00A06F42"/>
    <w:rsid w:val="00A102A5"/>
    <w:rsid w:val="00A11ADD"/>
    <w:rsid w:val="00A11B32"/>
    <w:rsid w:val="00A12F17"/>
    <w:rsid w:val="00A1528E"/>
    <w:rsid w:val="00A21400"/>
    <w:rsid w:val="00A23A7F"/>
    <w:rsid w:val="00A24E40"/>
    <w:rsid w:val="00A26664"/>
    <w:rsid w:val="00A30A52"/>
    <w:rsid w:val="00A31552"/>
    <w:rsid w:val="00A31C30"/>
    <w:rsid w:val="00A33F3E"/>
    <w:rsid w:val="00A35F7D"/>
    <w:rsid w:val="00A40432"/>
    <w:rsid w:val="00A43B2F"/>
    <w:rsid w:val="00A449F3"/>
    <w:rsid w:val="00A5254D"/>
    <w:rsid w:val="00A52A1E"/>
    <w:rsid w:val="00A53598"/>
    <w:rsid w:val="00A545A0"/>
    <w:rsid w:val="00A60332"/>
    <w:rsid w:val="00A620CA"/>
    <w:rsid w:val="00A67AB9"/>
    <w:rsid w:val="00A67EEF"/>
    <w:rsid w:val="00A72FBF"/>
    <w:rsid w:val="00A73B53"/>
    <w:rsid w:val="00A73C91"/>
    <w:rsid w:val="00A80632"/>
    <w:rsid w:val="00A81B36"/>
    <w:rsid w:val="00A82272"/>
    <w:rsid w:val="00A82BAF"/>
    <w:rsid w:val="00A8475D"/>
    <w:rsid w:val="00A85723"/>
    <w:rsid w:val="00A86702"/>
    <w:rsid w:val="00A87273"/>
    <w:rsid w:val="00A879E0"/>
    <w:rsid w:val="00A903EA"/>
    <w:rsid w:val="00A93EEE"/>
    <w:rsid w:val="00A95466"/>
    <w:rsid w:val="00A95782"/>
    <w:rsid w:val="00A96F9A"/>
    <w:rsid w:val="00A97A57"/>
    <w:rsid w:val="00A97B2A"/>
    <w:rsid w:val="00A97FBC"/>
    <w:rsid w:val="00AA0B18"/>
    <w:rsid w:val="00AA2236"/>
    <w:rsid w:val="00AA2986"/>
    <w:rsid w:val="00AA480E"/>
    <w:rsid w:val="00AA5E7D"/>
    <w:rsid w:val="00AA71D2"/>
    <w:rsid w:val="00AB2328"/>
    <w:rsid w:val="00AB4444"/>
    <w:rsid w:val="00AB45ED"/>
    <w:rsid w:val="00AC01FB"/>
    <w:rsid w:val="00AC1460"/>
    <w:rsid w:val="00AC3B88"/>
    <w:rsid w:val="00AC4237"/>
    <w:rsid w:val="00AC5F81"/>
    <w:rsid w:val="00AC67C8"/>
    <w:rsid w:val="00AD0A8F"/>
    <w:rsid w:val="00AD1291"/>
    <w:rsid w:val="00AD2672"/>
    <w:rsid w:val="00AD324B"/>
    <w:rsid w:val="00AD4F7A"/>
    <w:rsid w:val="00AD6372"/>
    <w:rsid w:val="00AD6E14"/>
    <w:rsid w:val="00AD7B49"/>
    <w:rsid w:val="00AE2A76"/>
    <w:rsid w:val="00AE57F3"/>
    <w:rsid w:val="00AF4052"/>
    <w:rsid w:val="00AF479C"/>
    <w:rsid w:val="00B0295C"/>
    <w:rsid w:val="00B03FF7"/>
    <w:rsid w:val="00B0417A"/>
    <w:rsid w:val="00B04AA4"/>
    <w:rsid w:val="00B04BF9"/>
    <w:rsid w:val="00B11820"/>
    <w:rsid w:val="00B1579F"/>
    <w:rsid w:val="00B16A7E"/>
    <w:rsid w:val="00B17504"/>
    <w:rsid w:val="00B2203B"/>
    <w:rsid w:val="00B2425E"/>
    <w:rsid w:val="00B2440E"/>
    <w:rsid w:val="00B27F22"/>
    <w:rsid w:val="00B30074"/>
    <w:rsid w:val="00B31227"/>
    <w:rsid w:val="00B318A9"/>
    <w:rsid w:val="00B409B2"/>
    <w:rsid w:val="00B41B66"/>
    <w:rsid w:val="00B4213A"/>
    <w:rsid w:val="00B43FEB"/>
    <w:rsid w:val="00B46597"/>
    <w:rsid w:val="00B46E4C"/>
    <w:rsid w:val="00B51466"/>
    <w:rsid w:val="00B52FAF"/>
    <w:rsid w:val="00B53408"/>
    <w:rsid w:val="00B53861"/>
    <w:rsid w:val="00B61B00"/>
    <w:rsid w:val="00B6569D"/>
    <w:rsid w:val="00B70D19"/>
    <w:rsid w:val="00B71009"/>
    <w:rsid w:val="00B72977"/>
    <w:rsid w:val="00B75893"/>
    <w:rsid w:val="00B806F0"/>
    <w:rsid w:val="00B80F2F"/>
    <w:rsid w:val="00B833BF"/>
    <w:rsid w:val="00B84441"/>
    <w:rsid w:val="00B861DB"/>
    <w:rsid w:val="00B90010"/>
    <w:rsid w:val="00B91288"/>
    <w:rsid w:val="00B912DE"/>
    <w:rsid w:val="00B914ED"/>
    <w:rsid w:val="00B919E2"/>
    <w:rsid w:val="00B91B15"/>
    <w:rsid w:val="00B92E95"/>
    <w:rsid w:val="00B93845"/>
    <w:rsid w:val="00B93C58"/>
    <w:rsid w:val="00B97A13"/>
    <w:rsid w:val="00BA1F07"/>
    <w:rsid w:val="00BA2E3A"/>
    <w:rsid w:val="00BA50BE"/>
    <w:rsid w:val="00BA5CFC"/>
    <w:rsid w:val="00BA732B"/>
    <w:rsid w:val="00BB4F75"/>
    <w:rsid w:val="00BB6974"/>
    <w:rsid w:val="00BC1219"/>
    <w:rsid w:val="00BC1424"/>
    <w:rsid w:val="00BD3A2F"/>
    <w:rsid w:val="00BD6F0E"/>
    <w:rsid w:val="00BD78B8"/>
    <w:rsid w:val="00BE197C"/>
    <w:rsid w:val="00BE3D38"/>
    <w:rsid w:val="00BF28CC"/>
    <w:rsid w:val="00BF2E68"/>
    <w:rsid w:val="00BF315D"/>
    <w:rsid w:val="00BF5A60"/>
    <w:rsid w:val="00C00DFF"/>
    <w:rsid w:val="00C036A2"/>
    <w:rsid w:val="00C07D8A"/>
    <w:rsid w:val="00C12E6A"/>
    <w:rsid w:val="00C14F04"/>
    <w:rsid w:val="00C15977"/>
    <w:rsid w:val="00C208D0"/>
    <w:rsid w:val="00C20C3B"/>
    <w:rsid w:val="00C20F5C"/>
    <w:rsid w:val="00C21492"/>
    <w:rsid w:val="00C220B1"/>
    <w:rsid w:val="00C253A3"/>
    <w:rsid w:val="00C255B7"/>
    <w:rsid w:val="00C27E31"/>
    <w:rsid w:val="00C327DD"/>
    <w:rsid w:val="00C334CA"/>
    <w:rsid w:val="00C340F4"/>
    <w:rsid w:val="00C40870"/>
    <w:rsid w:val="00C4108E"/>
    <w:rsid w:val="00C46F8B"/>
    <w:rsid w:val="00C474DF"/>
    <w:rsid w:val="00C52359"/>
    <w:rsid w:val="00C52694"/>
    <w:rsid w:val="00C52768"/>
    <w:rsid w:val="00C5314D"/>
    <w:rsid w:val="00C5686B"/>
    <w:rsid w:val="00C56988"/>
    <w:rsid w:val="00C56F35"/>
    <w:rsid w:val="00C6271F"/>
    <w:rsid w:val="00C6576D"/>
    <w:rsid w:val="00C735EE"/>
    <w:rsid w:val="00C74D39"/>
    <w:rsid w:val="00C80337"/>
    <w:rsid w:val="00C82D8B"/>
    <w:rsid w:val="00C82E4F"/>
    <w:rsid w:val="00C82F1E"/>
    <w:rsid w:val="00C8386C"/>
    <w:rsid w:val="00C860BF"/>
    <w:rsid w:val="00C865F7"/>
    <w:rsid w:val="00C90003"/>
    <w:rsid w:val="00C90629"/>
    <w:rsid w:val="00C90E39"/>
    <w:rsid w:val="00C924F8"/>
    <w:rsid w:val="00C928BB"/>
    <w:rsid w:val="00C96C04"/>
    <w:rsid w:val="00C9797A"/>
    <w:rsid w:val="00CA2FEC"/>
    <w:rsid w:val="00CA40DB"/>
    <w:rsid w:val="00CA536E"/>
    <w:rsid w:val="00CA5448"/>
    <w:rsid w:val="00CA7852"/>
    <w:rsid w:val="00CB1CEC"/>
    <w:rsid w:val="00CB340D"/>
    <w:rsid w:val="00CB50A0"/>
    <w:rsid w:val="00CB7A69"/>
    <w:rsid w:val="00CB7D61"/>
    <w:rsid w:val="00CC01CB"/>
    <w:rsid w:val="00CC0FB9"/>
    <w:rsid w:val="00CC10AC"/>
    <w:rsid w:val="00CC27A3"/>
    <w:rsid w:val="00CC5B02"/>
    <w:rsid w:val="00CD03AE"/>
    <w:rsid w:val="00CD0A4E"/>
    <w:rsid w:val="00CE162F"/>
    <w:rsid w:val="00CF4538"/>
    <w:rsid w:val="00D028DA"/>
    <w:rsid w:val="00D02B03"/>
    <w:rsid w:val="00D05900"/>
    <w:rsid w:val="00D06D79"/>
    <w:rsid w:val="00D07454"/>
    <w:rsid w:val="00D07FC4"/>
    <w:rsid w:val="00D11C1E"/>
    <w:rsid w:val="00D15528"/>
    <w:rsid w:val="00D15BBE"/>
    <w:rsid w:val="00D15E00"/>
    <w:rsid w:val="00D171EE"/>
    <w:rsid w:val="00D22053"/>
    <w:rsid w:val="00D24CF3"/>
    <w:rsid w:val="00D25315"/>
    <w:rsid w:val="00D26F7D"/>
    <w:rsid w:val="00D27FF9"/>
    <w:rsid w:val="00D35026"/>
    <w:rsid w:val="00D35919"/>
    <w:rsid w:val="00D35FE1"/>
    <w:rsid w:val="00D40F6D"/>
    <w:rsid w:val="00D41650"/>
    <w:rsid w:val="00D42DAD"/>
    <w:rsid w:val="00D42F86"/>
    <w:rsid w:val="00D445D7"/>
    <w:rsid w:val="00D448E8"/>
    <w:rsid w:val="00D451D5"/>
    <w:rsid w:val="00D52827"/>
    <w:rsid w:val="00D530F6"/>
    <w:rsid w:val="00D577A6"/>
    <w:rsid w:val="00D57BEB"/>
    <w:rsid w:val="00D60556"/>
    <w:rsid w:val="00D62471"/>
    <w:rsid w:val="00D63221"/>
    <w:rsid w:val="00D645FB"/>
    <w:rsid w:val="00D714FB"/>
    <w:rsid w:val="00D740EE"/>
    <w:rsid w:val="00D75C18"/>
    <w:rsid w:val="00D81E1F"/>
    <w:rsid w:val="00D82FA4"/>
    <w:rsid w:val="00D83D89"/>
    <w:rsid w:val="00D86D50"/>
    <w:rsid w:val="00D90C61"/>
    <w:rsid w:val="00D914FE"/>
    <w:rsid w:val="00D92D93"/>
    <w:rsid w:val="00D9427F"/>
    <w:rsid w:val="00DA0F6C"/>
    <w:rsid w:val="00DA2D49"/>
    <w:rsid w:val="00DB0C95"/>
    <w:rsid w:val="00DB2AB3"/>
    <w:rsid w:val="00DB6729"/>
    <w:rsid w:val="00DB789C"/>
    <w:rsid w:val="00DC09CF"/>
    <w:rsid w:val="00DD0C63"/>
    <w:rsid w:val="00DD289A"/>
    <w:rsid w:val="00DD2BBE"/>
    <w:rsid w:val="00DD504F"/>
    <w:rsid w:val="00DD6580"/>
    <w:rsid w:val="00DD6EB5"/>
    <w:rsid w:val="00DD7AB4"/>
    <w:rsid w:val="00DE1B9F"/>
    <w:rsid w:val="00DE3FD2"/>
    <w:rsid w:val="00DE6FD1"/>
    <w:rsid w:val="00DE74B5"/>
    <w:rsid w:val="00DF3945"/>
    <w:rsid w:val="00DF4E4F"/>
    <w:rsid w:val="00DF5E04"/>
    <w:rsid w:val="00DF6FB3"/>
    <w:rsid w:val="00E0537E"/>
    <w:rsid w:val="00E06B7F"/>
    <w:rsid w:val="00E07181"/>
    <w:rsid w:val="00E07226"/>
    <w:rsid w:val="00E11892"/>
    <w:rsid w:val="00E11E1E"/>
    <w:rsid w:val="00E133D2"/>
    <w:rsid w:val="00E22638"/>
    <w:rsid w:val="00E22D40"/>
    <w:rsid w:val="00E31F3B"/>
    <w:rsid w:val="00E32A2A"/>
    <w:rsid w:val="00E32FEB"/>
    <w:rsid w:val="00E33FA1"/>
    <w:rsid w:val="00E3460B"/>
    <w:rsid w:val="00E3599F"/>
    <w:rsid w:val="00E360E7"/>
    <w:rsid w:val="00E37ACD"/>
    <w:rsid w:val="00E40F43"/>
    <w:rsid w:val="00E4279F"/>
    <w:rsid w:val="00E43E28"/>
    <w:rsid w:val="00E46A33"/>
    <w:rsid w:val="00E51854"/>
    <w:rsid w:val="00E5230D"/>
    <w:rsid w:val="00E5452B"/>
    <w:rsid w:val="00E579DD"/>
    <w:rsid w:val="00E6222A"/>
    <w:rsid w:val="00E62E86"/>
    <w:rsid w:val="00E64636"/>
    <w:rsid w:val="00E6483A"/>
    <w:rsid w:val="00E64BEE"/>
    <w:rsid w:val="00E65462"/>
    <w:rsid w:val="00E70406"/>
    <w:rsid w:val="00E7060A"/>
    <w:rsid w:val="00E72E8F"/>
    <w:rsid w:val="00E736BF"/>
    <w:rsid w:val="00E74D6D"/>
    <w:rsid w:val="00E77973"/>
    <w:rsid w:val="00E82A84"/>
    <w:rsid w:val="00E848F6"/>
    <w:rsid w:val="00E84A10"/>
    <w:rsid w:val="00E87AC3"/>
    <w:rsid w:val="00E927AA"/>
    <w:rsid w:val="00E92D70"/>
    <w:rsid w:val="00E9736F"/>
    <w:rsid w:val="00EA11DB"/>
    <w:rsid w:val="00EA20CD"/>
    <w:rsid w:val="00EB0D81"/>
    <w:rsid w:val="00EB1F71"/>
    <w:rsid w:val="00EB2061"/>
    <w:rsid w:val="00EB324C"/>
    <w:rsid w:val="00EB3949"/>
    <w:rsid w:val="00EB3952"/>
    <w:rsid w:val="00EB4950"/>
    <w:rsid w:val="00EB695D"/>
    <w:rsid w:val="00EC012A"/>
    <w:rsid w:val="00EC1AF7"/>
    <w:rsid w:val="00EC1CFE"/>
    <w:rsid w:val="00EC2895"/>
    <w:rsid w:val="00EC5AFE"/>
    <w:rsid w:val="00EC654E"/>
    <w:rsid w:val="00EC6F4A"/>
    <w:rsid w:val="00ED26EC"/>
    <w:rsid w:val="00ED2F3E"/>
    <w:rsid w:val="00ED598A"/>
    <w:rsid w:val="00EE117A"/>
    <w:rsid w:val="00EE2927"/>
    <w:rsid w:val="00EE4044"/>
    <w:rsid w:val="00EE4490"/>
    <w:rsid w:val="00EE5C29"/>
    <w:rsid w:val="00EE66F2"/>
    <w:rsid w:val="00EE674A"/>
    <w:rsid w:val="00EE67E2"/>
    <w:rsid w:val="00EE7CDA"/>
    <w:rsid w:val="00EE7F3F"/>
    <w:rsid w:val="00EF0B15"/>
    <w:rsid w:val="00EF232C"/>
    <w:rsid w:val="00EF31E8"/>
    <w:rsid w:val="00EF33E3"/>
    <w:rsid w:val="00EF3879"/>
    <w:rsid w:val="00EF5E3B"/>
    <w:rsid w:val="00EF605B"/>
    <w:rsid w:val="00F000C1"/>
    <w:rsid w:val="00F052EA"/>
    <w:rsid w:val="00F05A22"/>
    <w:rsid w:val="00F07D92"/>
    <w:rsid w:val="00F07F44"/>
    <w:rsid w:val="00F12FC1"/>
    <w:rsid w:val="00F138AF"/>
    <w:rsid w:val="00F13D53"/>
    <w:rsid w:val="00F1472C"/>
    <w:rsid w:val="00F1504E"/>
    <w:rsid w:val="00F17709"/>
    <w:rsid w:val="00F17B95"/>
    <w:rsid w:val="00F17C82"/>
    <w:rsid w:val="00F2384F"/>
    <w:rsid w:val="00F23F59"/>
    <w:rsid w:val="00F24B9F"/>
    <w:rsid w:val="00F261DA"/>
    <w:rsid w:val="00F2626A"/>
    <w:rsid w:val="00F2670A"/>
    <w:rsid w:val="00F269FF"/>
    <w:rsid w:val="00F432CA"/>
    <w:rsid w:val="00F441ED"/>
    <w:rsid w:val="00F44E7B"/>
    <w:rsid w:val="00F452CA"/>
    <w:rsid w:val="00F470ED"/>
    <w:rsid w:val="00F4739E"/>
    <w:rsid w:val="00F54FA9"/>
    <w:rsid w:val="00F55252"/>
    <w:rsid w:val="00F60284"/>
    <w:rsid w:val="00F603FD"/>
    <w:rsid w:val="00F606B2"/>
    <w:rsid w:val="00F609DD"/>
    <w:rsid w:val="00F62018"/>
    <w:rsid w:val="00F62F6C"/>
    <w:rsid w:val="00F6309E"/>
    <w:rsid w:val="00F638A5"/>
    <w:rsid w:val="00F6459B"/>
    <w:rsid w:val="00F64788"/>
    <w:rsid w:val="00F66379"/>
    <w:rsid w:val="00F66E80"/>
    <w:rsid w:val="00F70078"/>
    <w:rsid w:val="00F732BF"/>
    <w:rsid w:val="00F769C7"/>
    <w:rsid w:val="00F76D92"/>
    <w:rsid w:val="00F77B20"/>
    <w:rsid w:val="00F8024B"/>
    <w:rsid w:val="00F80684"/>
    <w:rsid w:val="00F91103"/>
    <w:rsid w:val="00F930E2"/>
    <w:rsid w:val="00F956D6"/>
    <w:rsid w:val="00FA0794"/>
    <w:rsid w:val="00FA121E"/>
    <w:rsid w:val="00FA165A"/>
    <w:rsid w:val="00FA1A84"/>
    <w:rsid w:val="00FA4C15"/>
    <w:rsid w:val="00FA4C66"/>
    <w:rsid w:val="00FB1B80"/>
    <w:rsid w:val="00FB3EBF"/>
    <w:rsid w:val="00FB4B6D"/>
    <w:rsid w:val="00FB5FD1"/>
    <w:rsid w:val="00FB6777"/>
    <w:rsid w:val="00FB7B64"/>
    <w:rsid w:val="00FC07C1"/>
    <w:rsid w:val="00FC1337"/>
    <w:rsid w:val="00FC2618"/>
    <w:rsid w:val="00FC3796"/>
    <w:rsid w:val="00FC4A24"/>
    <w:rsid w:val="00FC4F74"/>
    <w:rsid w:val="00FC5BC7"/>
    <w:rsid w:val="00FC7182"/>
    <w:rsid w:val="00FC7A8C"/>
    <w:rsid w:val="00FD3A6C"/>
    <w:rsid w:val="00FD466C"/>
    <w:rsid w:val="00FE1783"/>
    <w:rsid w:val="00FE5832"/>
    <w:rsid w:val="00FE5E38"/>
    <w:rsid w:val="00FE603C"/>
    <w:rsid w:val="00FE6432"/>
    <w:rsid w:val="00FE652B"/>
    <w:rsid w:val="00FF0BC5"/>
    <w:rsid w:val="00FF78A7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E9502E"/>
  <w15:docId w15:val="{982BE45F-1041-7C44-B226-04A52A42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2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4287E"/>
    <w:pPr>
      <w:jc w:val="center"/>
    </w:pPr>
    <w:rPr>
      <w:rFonts w:ascii="Calibri" w:eastAsiaTheme="minorHAns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287E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34287E"/>
    <w:rPr>
      <w:rFonts w:ascii="Calibri" w:eastAsiaTheme="minorHAns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34287E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F6637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B6D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B6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4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A01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A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A0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4F04"/>
  </w:style>
  <w:style w:type="character" w:styleId="LineNumber">
    <w:name w:val="line number"/>
    <w:basedOn w:val="DefaultParagraphFont"/>
    <w:uiPriority w:val="99"/>
    <w:semiHidden/>
    <w:unhideWhenUsed/>
    <w:rsid w:val="00314C76"/>
  </w:style>
  <w:style w:type="character" w:styleId="Hyperlink">
    <w:name w:val="Hyperlink"/>
    <w:basedOn w:val="DefaultParagraphFont"/>
    <w:uiPriority w:val="99"/>
    <w:unhideWhenUsed/>
    <w:rsid w:val="008214A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4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A2FEC"/>
  </w:style>
  <w:style w:type="paragraph" w:styleId="Footer">
    <w:name w:val="footer"/>
    <w:basedOn w:val="Normal"/>
    <w:link w:val="FooterChar"/>
    <w:uiPriority w:val="99"/>
    <w:unhideWhenUsed/>
    <w:rsid w:val="00673EA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73EAC"/>
  </w:style>
  <w:style w:type="character" w:styleId="PageNumber">
    <w:name w:val="page number"/>
    <w:basedOn w:val="DefaultParagraphFont"/>
    <w:uiPriority w:val="99"/>
    <w:semiHidden/>
    <w:unhideWhenUsed/>
    <w:rsid w:val="00673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1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3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8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8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6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3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7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2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Cristian Koepfli</cp:lastModifiedBy>
  <cp:revision>4</cp:revision>
  <dcterms:created xsi:type="dcterms:W3CDTF">2022-02-24T20:01:00Z</dcterms:created>
  <dcterms:modified xsi:type="dcterms:W3CDTF">2022-03-01T16:17:00Z</dcterms:modified>
</cp:coreProperties>
</file>