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D8272" w14:textId="4BF00339" w:rsidR="004B4D93" w:rsidRDefault="004B4D93" w:rsidP="004B4D93">
      <w:pPr>
        <w:pStyle w:val="NoSpacing"/>
        <w:rPr>
          <w:b/>
          <w:bCs/>
          <w:lang w:val="en-US"/>
        </w:rPr>
      </w:pPr>
      <w:r w:rsidRPr="005D30EA">
        <w:rPr>
          <w:b/>
          <w:bCs/>
          <w:lang w:val="en-US"/>
        </w:rPr>
        <w:t xml:space="preserve">Supplementary </w:t>
      </w:r>
      <w:del w:id="0" w:author="Cortenbach, Kim" w:date="2021-12-01T13:22:00Z">
        <w:r w:rsidR="005D30EA" w:rsidRPr="005D30EA" w:rsidDel="006F6CAD">
          <w:rPr>
            <w:b/>
            <w:bCs/>
            <w:lang w:val="en-US"/>
          </w:rPr>
          <w:delText>t</w:delText>
        </w:r>
        <w:r w:rsidRPr="005D30EA" w:rsidDel="006F6CAD">
          <w:rPr>
            <w:b/>
            <w:bCs/>
            <w:lang w:val="en-US"/>
          </w:rPr>
          <w:delText>able</w:delText>
        </w:r>
        <w:r w:rsidR="005D30EA" w:rsidRPr="005D30EA" w:rsidDel="006F6CAD">
          <w:rPr>
            <w:b/>
            <w:bCs/>
            <w:lang w:val="en-US"/>
          </w:rPr>
          <w:delText>s</w:delText>
        </w:r>
      </w:del>
      <w:ins w:id="1" w:author="Cortenbach, Kim" w:date="2021-12-01T13:22:00Z">
        <w:r w:rsidR="006F6CAD">
          <w:rPr>
            <w:b/>
            <w:bCs/>
            <w:lang w:val="en-US"/>
          </w:rPr>
          <w:t xml:space="preserve">file </w:t>
        </w:r>
      </w:ins>
      <w:ins w:id="2" w:author="Fiona Bryant" w:date="2021-12-02T16:46:00Z">
        <w:r w:rsidR="005477D3">
          <w:rPr>
            <w:b/>
            <w:bCs/>
            <w:lang w:val="en-US"/>
          </w:rPr>
          <w:t>1</w:t>
        </w:r>
      </w:ins>
    </w:p>
    <w:p w14:paraId="722248DF" w14:textId="77777777" w:rsidR="005D30EA" w:rsidRPr="005D30EA" w:rsidRDefault="005D30EA" w:rsidP="004B4D93">
      <w:pPr>
        <w:pStyle w:val="NoSpacing"/>
        <w:rPr>
          <w:b/>
          <w:bCs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4"/>
        <w:gridCol w:w="1289"/>
        <w:gridCol w:w="1578"/>
        <w:gridCol w:w="2359"/>
        <w:gridCol w:w="1161"/>
        <w:gridCol w:w="1161"/>
      </w:tblGrid>
      <w:tr w:rsidR="004B4D93" w:rsidRPr="004B4D93" w14:paraId="3D720770" w14:textId="77777777" w:rsidTr="004C041D">
        <w:tc>
          <w:tcPr>
            <w:tcW w:w="4390" w:type="dxa"/>
            <w:gridSpan w:val="3"/>
          </w:tcPr>
          <w:p w14:paraId="28527DB6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PCA1</w:t>
            </w:r>
          </w:p>
        </w:tc>
        <w:tc>
          <w:tcPr>
            <w:tcW w:w="4672" w:type="dxa"/>
            <w:gridSpan w:val="3"/>
          </w:tcPr>
          <w:p w14:paraId="7FAD7BC4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PCA2</w:t>
            </w:r>
          </w:p>
        </w:tc>
      </w:tr>
      <w:tr w:rsidR="004B4D93" w:rsidRPr="004B4D93" w14:paraId="436DA0A7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5A9429A1" w14:textId="77777777" w:rsidR="004B4D93" w:rsidRPr="004B4D93" w:rsidRDefault="004B4D93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1291" w:type="dxa"/>
            <w:noWrap/>
            <w:hideMark/>
          </w:tcPr>
          <w:p w14:paraId="010DEC72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PC1</w:t>
            </w:r>
          </w:p>
        </w:tc>
        <w:tc>
          <w:tcPr>
            <w:tcW w:w="1581" w:type="dxa"/>
            <w:noWrap/>
            <w:hideMark/>
          </w:tcPr>
          <w:p w14:paraId="0E34748F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PC2</w:t>
            </w:r>
          </w:p>
        </w:tc>
        <w:tc>
          <w:tcPr>
            <w:tcW w:w="2364" w:type="dxa"/>
            <w:noWrap/>
            <w:hideMark/>
          </w:tcPr>
          <w:p w14:paraId="0D684CB3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</w:p>
        </w:tc>
        <w:tc>
          <w:tcPr>
            <w:tcW w:w="1154" w:type="dxa"/>
            <w:noWrap/>
            <w:hideMark/>
          </w:tcPr>
          <w:p w14:paraId="75531739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PC1</w:t>
            </w:r>
          </w:p>
        </w:tc>
        <w:tc>
          <w:tcPr>
            <w:tcW w:w="1154" w:type="dxa"/>
            <w:noWrap/>
            <w:hideMark/>
          </w:tcPr>
          <w:p w14:paraId="0FAEE400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PC2</w:t>
            </w:r>
          </w:p>
        </w:tc>
      </w:tr>
      <w:tr w:rsidR="004B4D93" w:rsidRPr="004B4D93" w14:paraId="68945077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5FB8F989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neutrophils</w:t>
            </w:r>
            <w:proofErr w:type="spellEnd"/>
            <w:r w:rsidRPr="004B4D93"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</w:p>
        </w:tc>
        <w:tc>
          <w:tcPr>
            <w:tcW w:w="1291" w:type="dxa"/>
            <w:noWrap/>
            <w:hideMark/>
          </w:tcPr>
          <w:p w14:paraId="5649F8ED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0.1552966</w:t>
            </w:r>
          </w:p>
        </w:tc>
        <w:tc>
          <w:tcPr>
            <w:tcW w:w="1581" w:type="dxa"/>
            <w:noWrap/>
            <w:hideMark/>
          </w:tcPr>
          <w:p w14:paraId="6EDF751C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-0.95938201</w:t>
            </w:r>
          </w:p>
        </w:tc>
        <w:tc>
          <w:tcPr>
            <w:tcW w:w="2364" w:type="dxa"/>
            <w:noWrap/>
            <w:hideMark/>
          </w:tcPr>
          <w:p w14:paraId="0D9CAB49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proofErr w:type="spellStart"/>
            <w:r>
              <w:rPr>
                <w:rFonts w:eastAsia="Times New Roman" w:cs="Arial"/>
                <w:color w:val="000000"/>
                <w:lang w:eastAsia="nl-NL"/>
              </w:rPr>
              <w:t>neutrophils</w:t>
            </w:r>
            <w:proofErr w:type="spellEnd"/>
          </w:p>
        </w:tc>
        <w:tc>
          <w:tcPr>
            <w:tcW w:w="1154" w:type="dxa"/>
            <w:noWrap/>
            <w:hideMark/>
          </w:tcPr>
          <w:p w14:paraId="4E63C997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516,36</w:t>
            </w:r>
          </w:p>
        </w:tc>
        <w:tc>
          <w:tcPr>
            <w:tcW w:w="1154" w:type="dxa"/>
            <w:noWrap/>
            <w:hideMark/>
          </w:tcPr>
          <w:p w14:paraId="653976ED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1821,29</w:t>
            </w:r>
          </w:p>
        </w:tc>
      </w:tr>
      <w:tr w:rsidR="004B4D93" w:rsidRPr="004B4D93" w14:paraId="6B5F3D05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1CDFD46D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 xml:space="preserve">Percentage T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cells</w:t>
            </w:r>
            <w:proofErr w:type="spellEnd"/>
          </w:p>
        </w:tc>
        <w:tc>
          <w:tcPr>
            <w:tcW w:w="1291" w:type="dxa"/>
            <w:noWrap/>
            <w:hideMark/>
          </w:tcPr>
          <w:p w14:paraId="51E5225A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-0.7273946</w:t>
            </w:r>
          </w:p>
        </w:tc>
        <w:tc>
          <w:tcPr>
            <w:tcW w:w="1581" w:type="dxa"/>
            <w:noWrap/>
            <w:hideMark/>
          </w:tcPr>
          <w:p w14:paraId="5E63BED8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-0.27008496</w:t>
            </w:r>
          </w:p>
        </w:tc>
        <w:tc>
          <w:tcPr>
            <w:tcW w:w="2364" w:type="dxa"/>
            <w:noWrap/>
            <w:hideMark/>
          </w:tcPr>
          <w:p w14:paraId="339D50BE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Percentage MMP9 positive neutrophils</w:t>
            </w:r>
          </w:p>
        </w:tc>
        <w:tc>
          <w:tcPr>
            <w:tcW w:w="1154" w:type="dxa"/>
            <w:noWrap/>
            <w:hideMark/>
          </w:tcPr>
          <w:p w14:paraId="352F4E8F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-163,75</w:t>
            </w:r>
          </w:p>
        </w:tc>
        <w:tc>
          <w:tcPr>
            <w:tcW w:w="1154" w:type="dxa"/>
            <w:noWrap/>
            <w:hideMark/>
          </w:tcPr>
          <w:p w14:paraId="72E58D00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-4250,44</w:t>
            </w:r>
          </w:p>
        </w:tc>
      </w:tr>
      <w:tr w:rsidR="004B4D93" w:rsidRPr="004B4D93" w14:paraId="1A5C9653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3FB4EB1E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 xml:space="preserve">Percentage B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cells</w:t>
            </w:r>
            <w:proofErr w:type="spellEnd"/>
          </w:p>
        </w:tc>
        <w:tc>
          <w:tcPr>
            <w:tcW w:w="1291" w:type="dxa"/>
            <w:noWrap/>
            <w:hideMark/>
          </w:tcPr>
          <w:p w14:paraId="1AACB2F2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-0.6517750</w:t>
            </w:r>
          </w:p>
        </w:tc>
        <w:tc>
          <w:tcPr>
            <w:tcW w:w="1581" w:type="dxa"/>
            <w:noWrap/>
            <w:hideMark/>
          </w:tcPr>
          <w:p w14:paraId="6E59A79B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0.07806938</w:t>
            </w:r>
          </w:p>
        </w:tc>
        <w:tc>
          <w:tcPr>
            <w:tcW w:w="2364" w:type="dxa"/>
            <w:noWrap/>
            <w:hideMark/>
          </w:tcPr>
          <w:p w14:paraId="007FE045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proofErr w:type="spellStart"/>
            <w:r>
              <w:rPr>
                <w:rFonts w:eastAsia="Times New Roman" w:cs="Arial"/>
                <w:color w:val="000000"/>
                <w:lang w:eastAsia="nl-NL"/>
              </w:rPr>
              <w:t>macrophages</w:t>
            </w:r>
            <w:proofErr w:type="spellEnd"/>
          </w:p>
        </w:tc>
        <w:tc>
          <w:tcPr>
            <w:tcW w:w="1154" w:type="dxa"/>
            <w:noWrap/>
            <w:hideMark/>
          </w:tcPr>
          <w:p w14:paraId="44CB6D64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-693,36</w:t>
            </w:r>
          </w:p>
        </w:tc>
        <w:tc>
          <w:tcPr>
            <w:tcW w:w="1154" w:type="dxa"/>
            <w:noWrap/>
            <w:hideMark/>
          </w:tcPr>
          <w:p w14:paraId="4B306341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-982,44</w:t>
            </w:r>
          </w:p>
        </w:tc>
      </w:tr>
      <w:tr w:rsidR="004B4D93" w:rsidRPr="004B4D93" w14:paraId="382D4496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6CFF9C3B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Percentage CDC2</w:t>
            </w:r>
          </w:p>
        </w:tc>
        <w:tc>
          <w:tcPr>
            <w:tcW w:w="1291" w:type="dxa"/>
            <w:noWrap/>
            <w:hideMark/>
          </w:tcPr>
          <w:p w14:paraId="25197879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-0.0094728</w:t>
            </w:r>
          </w:p>
        </w:tc>
        <w:tc>
          <w:tcPr>
            <w:tcW w:w="1581" w:type="dxa"/>
            <w:noWrap/>
            <w:hideMark/>
          </w:tcPr>
          <w:p w14:paraId="5D2F894E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0.00237974</w:t>
            </w:r>
          </w:p>
        </w:tc>
        <w:tc>
          <w:tcPr>
            <w:tcW w:w="2364" w:type="dxa"/>
            <w:noWrap/>
            <w:hideMark/>
          </w:tcPr>
          <w:p w14:paraId="03B35CE4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r w:rsidRPr="004B4D93">
              <w:rPr>
                <w:rFonts w:eastAsia="Times New Roman" w:cs="Arial"/>
                <w:color w:val="000000"/>
                <w:lang w:eastAsia="nl-NL"/>
              </w:rPr>
              <w:t>M1</w:t>
            </w:r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macr</w:t>
            </w:r>
            <w:r>
              <w:rPr>
                <w:rFonts w:eastAsia="Times New Roman" w:cs="Arial"/>
                <w:color w:val="000000"/>
                <w:lang w:eastAsia="nl-NL"/>
              </w:rPr>
              <w:t>ophages</w:t>
            </w:r>
            <w:proofErr w:type="spellEnd"/>
          </w:p>
        </w:tc>
        <w:tc>
          <w:tcPr>
            <w:tcW w:w="1154" w:type="dxa"/>
            <w:noWrap/>
            <w:hideMark/>
          </w:tcPr>
          <w:p w14:paraId="12FF4B5B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-469,67</w:t>
            </w:r>
          </w:p>
        </w:tc>
        <w:tc>
          <w:tcPr>
            <w:tcW w:w="1154" w:type="dxa"/>
            <w:noWrap/>
            <w:hideMark/>
          </w:tcPr>
          <w:p w14:paraId="66FAA232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3542,92</w:t>
            </w:r>
          </w:p>
        </w:tc>
      </w:tr>
      <w:tr w:rsidR="004B4D93" w:rsidRPr="004B4D93" w14:paraId="48C8DB3C" w14:textId="77777777" w:rsidTr="004C041D">
        <w:trPr>
          <w:trHeight w:val="318"/>
        </w:trPr>
        <w:tc>
          <w:tcPr>
            <w:tcW w:w="1518" w:type="dxa"/>
            <w:noWrap/>
            <w:hideMark/>
          </w:tcPr>
          <w:p w14:paraId="3BAD01F7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proofErr w:type="spellStart"/>
            <w:r>
              <w:rPr>
                <w:rFonts w:eastAsia="Times New Roman" w:cs="Arial"/>
                <w:color w:val="000000"/>
                <w:lang w:eastAsia="nl-NL"/>
              </w:rPr>
              <w:t>m</w:t>
            </w:r>
            <w:r w:rsidRPr="004B4D93">
              <w:rPr>
                <w:rFonts w:eastAsia="Times New Roman" w:cs="Arial"/>
                <w:color w:val="000000"/>
                <w:lang w:eastAsia="nl-NL"/>
              </w:rPr>
              <w:t>acrophages</w:t>
            </w:r>
            <w:proofErr w:type="spellEnd"/>
          </w:p>
        </w:tc>
        <w:tc>
          <w:tcPr>
            <w:tcW w:w="1291" w:type="dxa"/>
            <w:noWrap/>
            <w:hideMark/>
          </w:tcPr>
          <w:p w14:paraId="7731218A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-0.1479181</w:t>
            </w:r>
          </w:p>
        </w:tc>
        <w:tc>
          <w:tcPr>
            <w:tcW w:w="1581" w:type="dxa"/>
            <w:noWrap/>
            <w:hideMark/>
          </w:tcPr>
          <w:p w14:paraId="32E0AFE8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-0.02323317</w:t>
            </w:r>
          </w:p>
        </w:tc>
        <w:tc>
          <w:tcPr>
            <w:tcW w:w="2364" w:type="dxa"/>
            <w:noWrap/>
            <w:hideMark/>
          </w:tcPr>
          <w:p w14:paraId="70C92C06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GMCSF positive M1 macrophages </w:t>
            </w:r>
          </w:p>
        </w:tc>
        <w:tc>
          <w:tcPr>
            <w:tcW w:w="1154" w:type="dxa"/>
            <w:noWrap/>
            <w:hideMark/>
          </w:tcPr>
          <w:p w14:paraId="70AACCBA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-705,11</w:t>
            </w:r>
          </w:p>
        </w:tc>
        <w:tc>
          <w:tcPr>
            <w:tcW w:w="1154" w:type="dxa"/>
            <w:noWrap/>
            <w:hideMark/>
          </w:tcPr>
          <w:p w14:paraId="637CE0CC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80,70</w:t>
            </w:r>
          </w:p>
        </w:tc>
      </w:tr>
      <w:tr w:rsidR="004C041D" w:rsidRPr="004B4D93" w14:paraId="38AE89E2" w14:textId="77777777" w:rsidTr="004C041D">
        <w:trPr>
          <w:trHeight w:val="318"/>
        </w:trPr>
        <w:tc>
          <w:tcPr>
            <w:tcW w:w="4390" w:type="dxa"/>
            <w:gridSpan w:val="3"/>
            <w:vMerge w:val="restart"/>
            <w:noWrap/>
            <w:hideMark/>
          </w:tcPr>
          <w:p w14:paraId="5C8F6091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378775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M1 macrophages in infiltrate </w:t>
            </w:r>
          </w:p>
        </w:tc>
        <w:tc>
          <w:tcPr>
            <w:tcW w:w="1154" w:type="dxa"/>
            <w:noWrap/>
            <w:hideMark/>
          </w:tcPr>
          <w:p w14:paraId="3F87F8B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-3412,24</w:t>
            </w:r>
          </w:p>
        </w:tc>
        <w:tc>
          <w:tcPr>
            <w:tcW w:w="1154" w:type="dxa"/>
            <w:noWrap/>
            <w:hideMark/>
          </w:tcPr>
          <w:p w14:paraId="5E5D345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-2848,68</w:t>
            </w:r>
          </w:p>
        </w:tc>
      </w:tr>
      <w:tr w:rsidR="004C041D" w:rsidRPr="004B4D93" w14:paraId="5ACC67A0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AEC827D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7E56B1A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MMP9 positive M1 macrophages </w:t>
            </w:r>
          </w:p>
        </w:tc>
        <w:tc>
          <w:tcPr>
            <w:tcW w:w="1154" w:type="dxa"/>
            <w:noWrap/>
            <w:hideMark/>
          </w:tcPr>
          <w:p w14:paraId="5EEA2F01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-207,85</w:t>
            </w:r>
          </w:p>
        </w:tc>
        <w:tc>
          <w:tcPr>
            <w:tcW w:w="1154" w:type="dxa"/>
            <w:noWrap/>
            <w:hideMark/>
          </w:tcPr>
          <w:p w14:paraId="591A236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-437,87</w:t>
            </w:r>
          </w:p>
        </w:tc>
      </w:tr>
      <w:tr w:rsidR="004C041D" w:rsidRPr="004B4D93" w14:paraId="5282298E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6EB05D15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7EEFE76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M1 macrophages in tissue </w:t>
            </w:r>
          </w:p>
        </w:tc>
        <w:tc>
          <w:tcPr>
            <w:tcW w:w="1154" w:type="dxa"/>
            <w:noWrap/>
            <w:hideMark/>
          </w:tcPr>
          <w:p w14:paraId="548D9FD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3412,24</w:t>
            </w:r>
          </w:p>
        </w:tc>
        <w:tc>
          <w:tcPr>
            <w:tcW w:w="1154" w:type="dxa"/>
            <w:noWrap/>
            <w:hideMark/>
          </w:tcPr>
          <w:p w14:paraId="583A600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2848,68</w:t>
            </w:r>
          </w:p>
        </w:tc>
      </w:tr>
      <w:tr w:rsidR="004C041D" w:rsidRPr="004B4D93" w14:paraId="16A8A98E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66811DF3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266ECA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r w:rsidRPr="004B4D93">
              <w:rPr>
                <w:rFonts w:eastAsia="Times New Roman" w:cs="Arial"/>
                <w:color w:val="000000"/>
                <w:lang w:eastAsia="nl-NL"/>
              </w:rPr>
              <w:t>M2</w:t>
            </w:r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lang w:eastAsia="nl-NL"/>
              </w:rPr>
              <w:t>macrophages</w:t>
            </w:r>
            <w:proofErr w:type="spellEnd"/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</w:p>
        </w:tc>
        <w:tc>
          <w:tcPr>
            <w:tcW w:w="1154" w:type="dxa"/>
            <w:noWrap/>
            <w:hideMark/>
          </w:tcPr>
          <w:p w14:paraId="4191F320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469,67</w:t>
            </w:r>
          </w:p>
        </w:tc>
        <w:tc>
          <w:tcPr>
            <w:tcW w:w="1154" w:type="dxa"/>
            <w:noWrap/>
            <w:hideMark/>
          </w:tcPr>
          <w:p w14:paraId="1728E36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-3542,92</w:t>
            </w:r>
          </w:p>
        </w:tc>
      </w:tr>
      <w:tr w:rsidR="004C041D" w:rsidRPr="004B4D93" w14:paraId="029C1954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F7D7CD5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6C2AE5D2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GMCSF positive M2 macrophages </w:t>
            </w:r>
          </w:p>
        </w:tc>
        <w:tc>
          <w:tcPr>
            <w:tcW w:w="1154" w:type="dxa"/>
            <w:noWrap/>
            <w:hideMark/>
          </w:tcPr>
          <w:p w14:paraId="44BF9F7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-232,48</w:t>
            </w:r>
          </w:p>
        </w:tc>
        <w:tc>
          <w:tcPr>
            <w:tcW w:w="1154" w:type="dxa"/>
            <w:noWrap/>
            <w:hideMark/>
          </w:tcPr>
          <w:p w14:paraId="0654E9D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-301,30</w:t>
            </w:r>
          </w:p>
        </w:tc>
      </w:tr>
      <w:tr w:rsidR="004C041D" w:rsidRPr="004B4D93" w14:paraId="7F482FA1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398469C8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7DAF55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M2 macrophages in infiltrate </w:t>
            </w:r>
          </w:p>
        </w:tc>
        <w:tc>
          <w:tcPr>
            <w:tcW w:w="1154" w:type="dxa"/>
            <w:noWrap/>
            <w:hideMark/>
          </w:tcPr>
          <w:p w14:paraId="16024F91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-313,83</w:t>
            </w:r>
          </w:p>
        </w:tc>
        <w:tc>
          <w:tcPr>
            <w:tcW w:w="1154" w:type="dxa"/>
            <w:noWrap/>
            <w:hideMark/>
          </w:tcPr>
          <w:p w14:paraId="71B31C0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-1463,77</w:t>
            </w:r>
          </w:p>
        </w:tc>
      </w:tr>
      <w:tr w:rsidR="004C041D" w:rsidRPr="004B4D93" w14:paraId="7D8EE97D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0F583F15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4778CB6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MMP9 positive M2 macrophages </w:t>
            </w:r>
          </w:p>
        </w:tc>
        <w:tc>
          <w:tcPr>
            <w:tcW w:w="1154" w:type="dxa"/>
            <w:noWrap/>
            <w:hideMark/>
          </w:tcPr>
          <w:p w14:paraId="001F8F1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119,56</w:t>
            </w:r>
          </w:p>
        </w:tc>
        <w:tc>
          <w:tcPr>
            <w:tcW w:w="1154" w:type="dxa"/>
            <w:noWrap/>
            <w:hideMark/>
          </w:tcPr>
          <w:p w14:paraId="55C18EC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259,98</w:t>
            </w:r>
          </w:p>
        </w:tc>
      </w:tr>
      <w:tr w:rsidR="004C041D" w:rsidRPr="004B4D93" w14:paraId="3E4E391A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6EA06B66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1B45262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M2 macrophages in tissue </w:t>
            </w:r>
          </w:p>
        </w:tc>
        <w:tc>
          <w:tcPr>
            <w:tcW w:w="1154" w:type="dxa"/>
            <w:noWrap/>
            <w:hideMark/>
          </w:tcPr>
          <w:p w14:paraId="46D5C15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313,83</w:t>
            </w:r>
          </w:p>
        </w:tc>
        <w:tc>
          <w:tcPr>
            <w:tcW w:w="1154" w:type="dxa"/>
            <w:noWrap/>
            <w:hideMark/>
          </w:tcPr>
          <w:p w14:paraId="11672DA1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1463,77</w:t>
            </w:r>
          </w:p>
        </w:tc>
      </w:tr>
      <w:tr w:rsidR="004C041D" w:rsidRPr="004B4D93" w14:paraId="0C595085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9F17C73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040381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Percentage MMP9 positive macr</w:t>
            </w:r>
            <w:r>
              <w:rPr>
                <w:rFonts w:eastAsia="Times New Roman" w:cs="Arial"/>
                <w:color w:val="000000"/>
                <w:lang w:val="en-US" w:eastAsia="nl-NL"/>
              </w:rPr>
              <w:t>o</w:t>
            </w: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phages </w:t>
            </w:r>
          </w:p>
        </w:tc>
        <w:tc>
          <w:tcPr>
            <w:tcW w:w="1154" w:type="dxa"/>
            <w:noWrap/>
            <w:hideMark/>
          </w:tcPr>
          <w:p w14:paraId="5AB4D545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-79,59</w:t>
            </w:r>
          </w:p>
        </w:tc>
        <w:tc>
          <w:tcPr>
            <w:tcW w:w="1154" w:type="dxa"/>
            <w:noWrap/>
            <w:hideMark/>
          </w:tcPr>
          <w:p w14:paraId="6666AF20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19,63</w:t>
            </w:r>
          </w:p>
        </w:tc>
      </w:tr>
      <w:tr w:rsidR="004C041D" w:rsidRPr="004B4D93" w14:paraId="31888424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972B563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0A5843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GMCSF positive pixels corrected for macrophages </w:t>
            </w:r>
          </w:p>
        </w:tc>
        <w:tc>
          <w:tcPr>
            <w:tcW w:w="1154" w:type="dxa"/>
            <w:noWrap/>
            <w:hideMark/>
          </w:tcPr>
          <w:p w14:paraId="08CDDF0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-86,67</w:t>
            </w:r>
          </w:p>
        </w:tc>
        <w:tc>
          <w:tcPr>
            <w:tcW w:w="1154" w:type="dxa"/>
            <w:noWrap/>
            <w:hideMark/>
          </w:tcPr>
          <w:p w14:paraId="5CF1564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3217,79</w:t>
            </w:r>
          </w:p>
        </w:tc>
      </w:tr>
      <w:tr w:rsidR="004C041D" w:rsidRPr="004B4D93" w14:paraId="5CDF039D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D422D72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4ED65C7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r w:rsidRPr="004B4D93">
              <w:rPr>
                <w:rFonts w:eastAsia="Times New Roman" w:cs="Arial"/>
                <w:color w:val="000000"/>
                <w:lang w:eastAsia="nl-NL"/>
              </w:rPr>
              <w:t>T</w:t>
            </w:r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cells</w:t>
            </w:r>
            <w:proofErr w:type="spellEnd"/>
          </w:p>
        </w:tc>
        <w:tc>
          <w:tcPr>
            <w:tcW w:w="1154" w:type="dxa"/>
            <w:noWrap/>
            <w:hideMark/>
          </w:tcPr>
          <w:p w14:paraId="10A6D45F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-2180,58</w:t>
            </w:r>
          </w:p>
        </w:tc>
        <w:tc>
          <w:tcPr>
            <w:tcW w:w="1154" w:type="dxa"/>
            <w:noWrap/>
            <w:hideMark/>
          </w:tcPr>
          <w:p w14:paraId="6B2DF36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-3188,14</w:t>
            </w:r>
          </w:p>
        </w:tc>
      </w:tr>
      <w:tr w:rsidR="004C041D" w:rsidRPr="004B4D93" w14:paraId="6926ED62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729A988A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FDAE5A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Percentage cytotoxic T cell</w:t>
            </w:r>
            <w:r>
              <w:rPr>
                <w:rFonts w:eastAsia="Times New Roman" w:cs="Arial"/>
                <w:color w:val="000000"/>
                <w:lang w:val="en-US" w:eastAsia="nl-NL"/>
              </w:rPr>
              <w:t>s</w:t>
            </w: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 </w:t>
            </w:r>
          </w:p>
        </w:tc>
        <w:tc>
          <w:tcPr>
            <w:tcW w:w="1154" w:type="dxa"/>
            <w:noWrap/>
            <w:hideMark/>
          </w:tcPr>
          <w:p w14:paraId="7BA9643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869,39</w:t>
            </w:r>
          </w:p>
        </w:tc>
        <w:tc>
          <w:tcPr>
            <w:tcW w:w="1154" w:type="dxa"/>
            <w:noWrap/>
            <w:hideMark/>
          </w:tcPr>
          <w:p w14:paraId="2C76EB20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-11045,55</w:t>
            </w:r>
          </w:p>
        </w:tc>
      </w:tr>
      <w:tr w:rsidR="004C041D" w:rsidRPr="004B4D93" w14:paraId="029BFBFE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56DC2BD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ED482F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Percentage cytotoxic T cells i</w:t>
            </w:r>
            <w:r>
              <w:rPr>
                <w:rFonts w:eastAsia="Times New Roman" w:cs="Arial"/>
                <w:color w:val="000000"/>
                <w:lang w:val="en-US" w:eastAsia="nl-NL"/>
              </w:rPr>
              <w:t>n infiltrate</w:t>
            </w:r>
          </w:p>
        </w:tc>
        <w:tc>
          <w:tcPr>
            <w:tcW w:w="1154" w:type="dxa"/>
            <w:noWrap/>
            <w:hideMark/>
          </w:tcPr>
          <w:p w14:paraId="29B1CB7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-5824,95</w:t>
            </w:r>
          </w:p>
        </w:tc>
        <w:tc>
          <w:tcPr>
            <w:tcW w:w="1154" w:type="dxa"/>
            <w:noWrap/>
            <w:hideMark/>
          </w:tcPr>
          <w:p w14:paraId="24D7B73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-6658,77</w:t>
            </w:r>
          </w:p>
        </w:tc>
      </w:tr>
      <w:tr w:rsidR="004C041D" w:rsidRPr="004B4D93" w14:paraId="53330993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351EF84B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02837D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Cytotoxic T cells per i</w:t>
            </w:r>
            <w:r>
              <w:rPr>
                <w:rFonts w:eastAsia="Times New Roman" w:cs="Arial"/>
                <w:color w:val="000000"/>
                <w:lang w:val="en-US" w:eastAsia="nl-NL"/>
              </w:rPr>
              <w:t xml:space="preserve">nfiltrate area </w:t>
            </w:r>
          </w:p>
        </w:tc>
        <w:tc>
          <w:tcPr>
            <w:tcW w:w="1154" w:type="dxa"/>
            <w:noWrap/>
            <w:hideMark/>
          </w:tcPr>
          <w:p w14:paraId="21F3988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5601,63</w:t>
            </w:r>
          </w:p>
        </w:tc>
        <w:tc>
          <w:tcPr>
            <w:tcW w:w="1154" w:type="dxa"/>
            <w:noWrap/>
            <w:hideMark/>
          </w:tcPr>
          <w:p w14:paraId="192FA0A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-989077,50</w:t>
            </w:r>
          </w:p>
        </w:tc>
      </w:tr>
      <w:tr w:rsidR="004C041D" w:rsidRPr="004B4D93" w14:paraId="6AA48509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68031D3F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5A85F9B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>Percentage cytotoxic T cells in tissue</w:t>
            </w:r>
          </w:p>
        </w:tc>
        <w:tc>
          <w:tcPr>
            <w:tcW w:w="1154" w:type="dxa"/>
            <w:noWrap/>
            <w:hideMark/>
          </w:tcPr>
          <w:p w14:paraId="60C9B6A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5824,95</w:t>
            </w:r>
          </w:p>
        </w:tc>
        <w:tc>
          <w:tcPr>
            <w:tcW w:w="1154" w:type="dxa"/>
            <w:noWrap/>
            <w:hideMark/>
          </w:tcPr>
          <w:p w14:paraId="3571D27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6658,77</w:t>
            </w:r>
          </w:p>
        </w:tc>
      </w:tr>
      <w:tr w:rsidR="004C041D" w:rsidRPr="004B4D93" w14:paraId="287EF7E7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449087A1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77B011C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helper T </w:t>
            </w:r>
            <w:r>
              <w:rPr>
                <w:rFonts w:eastAsia="Times New Roman" w:cs="Arial"/>
                <w:color w:val="000000"/>
                <w:lang w:val="en-US" w:eastAsia="nl-NL"/>
              </w:rPr>
              <w:t>cells</w:t>
            </w:r>
          </w:p>
        </w:tc>
        <w:tc>
          <w:tcPr>
            <w:tcW w:w="1154" w:type="dxa"/>
            <w:noWrap/>
            <w:hideMark/>
          </w:tcPr>
          <w:p w14:paraId="38A663B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-869,39</w:t>
            </w:r>
          </w:p>
        </w:tc>
        <w:tc>
          <w:tcPr>
            <w:tcW w:w="1154" w:type="dxa"/>
            <w:noWrap/>
            <w:hideMark/>
          </w:tcPr>
          <w:p w14:paraId="624C69AD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11045,55</w:t>
            </w:r>
          </w:p>
        </w:tc>
      </w:tr>
      <w:tr w:rsidR="004C041D" w:rsidRPr="004B4D93" w14:paraId="0AAE00B2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29F91B88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54A1F63D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memory T </w:t>
            </w:r>
            <w:proofErr w:type="spellStart"/>
            <w:r>
              <w:rPr>
                <w:rFonts w:eastAsia="Times New Roman" w:cs="Arial"/>
                <w:color w:val="000000"/>
                <w:lang w:eastAsia="nl-NL"/>
              </w:rPr>
              <w:t>cells</w:t>
            </w:r>
            <w:proofErr w:type="spellEnd"/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</w:p>
        </w:tc>
        <w:tc>
          <w:tcPr>
            <w:tcW w:w="1154" w:type="dxa"/>
            <w:noWrap/>
            <w:hideMark/>
          </w:tcPr>
          <w:p w14:paraId="6470671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155,55</w:t>
            </w:r>
          </w:p>
        </w:tc>
        <w:tc>
          <w:tcPr>
            <w:tcW w:w="1154" w:type="dxa"/>
            <w:noWrap/>
            <w:hideMark/>
          </w:tcPr>
          <w:p w14:paraId="472FAA8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4093,50</w:t>
            </w:r>
          </w:p>
        </w:tc>
      </w:tr>
      <w:tr w:rsidR="004C041D" w:rsidRPr="004B4D93" w14:paraId="289BB207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05D659C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A0FED50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Percentage non-memory T cells </w:t>
            </w:r>
          </w:p>
        </w:tc>
        <w:tc>
          <w:tcPr>
            <w:tcW w:w="1154" w:type="dxa"/>
            <w:noWrap/>
            <w:hideMark/>
          </w:tcPr>
          <w:p w14:paraId="400FCF2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-155,55</w:t>
            </w:r>
          </w:p>
        </w:tc>
        <w:tc>
          <w:tcPr>
            <w:tcW w:w="1154" w:type="dxa"/>
            <w:noWrap/>
            <w:hideMark/>
          </w:tcPr>
          <w:p w14:paraId="398B1B1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-4093,50</w:t>
            </w:r>
          </w:p>
        </w:tc>
      </w:tr>
      <w:tr w:rsidR="004C041D" w:rsidRPr="004B4D93" w14:paraId="3391C8E4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78097A80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1EAD770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>
              <w:rPr>
                <w:rFonts w:eastAsia="Times New Roman" w:cs="Arial"/>
                <w:color w:val="000000"/>
                <w:lang w:val="en-US" w:eastAsia="nl-NL"/>
              </w:rPr>
              <w:t>M</w:t>
            </w:r>
            <w:r w:rsidRPr="004B4D93">
              <w:rPr>
                <w:rFonts w:eastAsia="Times New Roman" w:cs="Arial"/>
                <w:color w:val="000000"/>
                <w:lang w:val="en-US" w:eastAsia="nl-NL"/>
              </w:rPr>
              <w:t xml:space="preserve">emory T cells </w:t>
            </w:r>
            <w:r>
              <w:rPr>
                <w:rFonts w:eastAsia="Times New Roman" w:cs="Arial"/>
                <w:color w:val="000000"/>
                <w:lang w:val="en-US" w:eastAsia="nl-NL"/>
              </w:rPr>
              <w:t xml:space="preserve">per </w:t>
            </w:r>
            <w:r w:rsidRPr="004B4D93">
              <w:rPr>
                <w:rFonts w:eastAsia="Times New Roman" w:cs="Arial"/>
                <w:color w:val="000000"/>
                <w:lang w:val="en-US" w:eastAsia="nl-NL"/>
              </w:rPr>
              <w:t>infi</w:t>
            </w:r>
            <w:r>
              <w:rPr>
                <w:rFonts w:eastAsia="Times New Roman" w:cs="Arial"/>
                <w:color w:val="000000"/>
                <w:lang w:val="en-US" w:eastAsia="nl-NL"/>
              </w:rPr>
              <w:t xml:space="preserve">ltrate area </w:t>
            </w:r>
          </w:p>
        </w:tc>
        <w:tc>
          <w:tcPr>
            <w:tcW w:w="1154" w:type="dxa"/>
            <w:noWrap/>
            <w:hideMark/>
          </w:tcPr>
          <w:p w14:paraId="7FBC7BE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-5430,45</w:t>
            </w:r>
          </w:p>
        </w:tc>
        <w:tc>
          <w:tcPr>
            <w:tcW w:w="1154" w:type="dxa"/>
            <w:noWrap/>
            <w:hideMark/>
          </w:tcPr>
          <w:p w14:paraId="7CE9E20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609,06</w:t>
            </w:r>
          </w:p>
        </w:tc>
      </w:tr>
      <w:tr w:rsidR="004C041D" w:rsidRPr="004B4D93" w14:paraId="6B9E54AA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7AD4A745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4B21F71B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Memory T cells per tissue area </w:t>
            </w:r>
          </w:p>
        </w:tc>
        <w:tc>
          <w:tcPr>
            <w:tcW w:w="1154" w:type="dxa"/>
            <w:noWrap/>
            <w:hideMark/>
          </w:tcPr>
          <w:p w14:paraId="7111962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5430,45</w:t>
            </w:r>
          </w:p>
        </w:tc>
        <w:tc>
          <w:tcPr>
            <w:tcW w:w="1154" w:type="dxa"/>
            <w:noWrap/>
            <w:hideMark/>
          </w:tcPr>
          <w:p w14:paraId="4ABA6415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-609,06</w:t>
            </w:r>
          </w:p>
        </w:tc>
      </w:tr>
      <w:tr w:rsidR="004C041D" w:rsidRPr="004B4D93" w14:paraId="04C82A03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3422F233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3BB24C7E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Percentage of non-memory T cells in infil</w:t>
            </w:r>
            <w:r>
              <w:rPr>
                <w:rFonts w:eastAsia="Times New Roman" w:cs="Arial"/>
                <w:color w:val="000000"/>
                <w:lang w:val="en-US" w:eastAsia="nl-NL"/>
              </w:rPr>
              <w:t xml:space="preserve">trate </w:t>
            </w:r>
          </w:p>
        </w:tc>
        <w:tc>
          <w:tcPr>
            <w:tcW w:w="1154" w:type="dxa"/>
            <w:noWrap/>
            <w:hideMark/>
          </w:tcPr>
          <w:p w14:paraId="422D5FE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-7380,74</w:t>
            </w:r>
          </w:p>
        </w:tc>
        <w:tc>
          <w:tcPr>
            <w:tcW w:w="1154" w:type="dxa"/>
            <w:noWrap/>
            <w:hideMark/>
          </w:tcPr>
          <w:p w14:paraId="61C6055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-820,21</w:t>
            </w:r>
          </w:p>
        </w:tc>
      </w:tr>
      <w:tr w:rsidR="004C041D" w:rsidRPr="004B4D93" w14:paraId="44FDCAC0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0E00602D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3F7662D5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Percentage of non-memory T cells in ti</w:t>
            </w:r>
            <w:r>
              <w:rPr>
                <w:rFonts w:eastAsia="Times New Roman" w:cs="Arial"/>
                <w:color w:val="000000"/>
                <w:lang w:val="en-US" w:eastAsia="nl-NL"/>
              </w:rPr>
              <w:t xml:space="preserve">ssue </w:t>
            </w:r>
          </w:p>
        </w:tc>
        <w:tc>
          <w:tcPr>
            <w:tcW w:w="1154" w:type="dxa"/>
            <w:noWrap/>
            <w:hideMark/>
          </w:tcPr>
          <w:p w14:paraId="3BBA5FF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7380,74</w:t>
            </w:r>
          </w:p>
        </w:tc>
        <w:tc>
          <w:tcPr>
            <w:tcW w:w="1154" w:type="dxa"/>
            <w:noWrap/>
            <w:hideMark/>
          </w:tcPr>
          <w:p w14:paraId="780077B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820,21</w:t>
            </w:r>
          </w:p>
        </w:tc>
      </w:tr>
      <w:tr w:rsidR="004C041D" w:rsidRPr="004B4D93" w14:paraId="4CD9DD99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757F9CC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6516DCFA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Percentage regulatory T cells </w:t>
            </w:r>
          </w:p>
        </w:tc>
        <w:tc>
          <w:tcPr>
            <w:tcW w:w="1154" w:type="dxa"/>
            <w:noWrap/>
            <w:hideMark/>
          </w:tcPr>
          <w:p w14:paraId="392842C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-804,13</w:t>
            </w:r>
          </w:p>
        </w:tc>
        <w:tc>
          <w:tcPr>
            <w:tcW w:w="1154" w:type="dxa"/>
            <w:noWrap/>
            <w:hideMark/>
          </w:tcPr>
          <w:p w14:paraId="5897A67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-698,70</w:t>
            </w:r>
          </w:p>
        </w:tc>
      </w:tr>
      <w:tr w:rsidR="004C041D" w:rsidRPr="004B4D93" w14:paraId="657AB1F6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D172387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5BBACFED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Percentage regulatory T cells in infiltrate </w:t>
            </w:r>
          </w:p>
        </w:tc>
        <w:tc>
          <w:tcPr>
            <w:tcW w:w="1154" w:type="dxa"/>
            <w:noWrap/>
            <w:hideMark/>
          </w:tcPr>
          <w:p w14:paraId="28C7A7C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-7218,02</w:t>
            </w:r>
          </w:p>
        </w:tc>
        <w:tc>
          <w:tcPr>
            <w:tcW w:w="1154" w:type="dxa"/>
            <w:noWrap/>
            <w:hideMark/>
          </w:tcPr>
          <w:p w14:paraId="0E7CD16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3767,40</w:t>
            </w:r>
          </w:p>
        </w:tc>
      </w:tr>
      <w:tr w:rsidR="004C041D" w:rsidRPr="004B4D93" w14:paraId="1DB626A4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2F0A1E22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3232CA2E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Regulatory T cells per infiltrate area </w:t>
            </w:r>
          </w:p>
        </w:tc>
        <w:tc>
          <w:tcPr>
            <w:tcW w:w="1154" w:type="dxa"/>
            <w:noWrap/>
            <w:hideMark/>
          </w:tcPr>
          <w:p w14:paraId="618319A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-77030,30</w:t>
            </w:r>
          </w:p>
        </w:tc>
        <w:tc>
          <w:tcPr>
            <w:tcW w:w="1154" w:type="dxa"/>
            <w:noWrap/>
            <w:hideMark/>
          </w:tcPr>
          <w:p w14:paraId="7D7C1EC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-77745,88</w:t>
            </w:r>
          </w:p>
        </w:tc>
      </w:tr>
      <w:tr w:rsidR="004C041D" w:rsidRPr="004B4D93" w14:paraId="393C0E6B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6FF533C6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CD016BC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Percentage regulatory T cells in tissue </w:t>
            </w:r>
          </w:p>
        </w:tc>
        <w:tc>
          <w:tcPr>
            <w:tcW w:w="1154" w:type="dxa"/>
            <w:noWrap/>
            <w:hideMark/>
          </w:tcPr>
          <w:p w14:paraId="4605020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6580,36</w:t>
            </w:r>
          </w:p>
        </w:tc>
        <w:tc>
          <w:tcPr>
            <w:tcW w:w="1154" w:type="dxa"/>
            <w:noWrap/>
            <w:hideMark/>
          </w:tcPr>
          <w:p w14:paraId="492C0802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-6416,75</w:t>
            </w:r>
          </w:p>
        </w:tc>
      </w:tr>
      <w:tr w:rsidR="004C041D" w:rsidRPr="004B4D93" w14:paraId="1B6F272D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5001E29B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735F35F0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 xml:space="preserve">Regulatory T cells per tissue area </w:t>
            </w:r>
          </w:p>
        </w:tc>
        <w:tc>
          <w:tcPr>
            <w:tcW w:w="1154" w:type="dxa"/>
            <w:noWrap/>
            <w:hideMark/>
          </w:tcPr>
          <w:p w14:paraId="26A52C0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-774,68</w:t>
            </w:r>
          </w:p>
        </w:tc>
        <w:tc>
          <w:tcPr>
            <w:tcW w:w="1154" w:type="dxa"/>
            <w:noWrap/>
            <w:hideMark/>
          </w:tcPr>
          <w:p w14:paraId="2996DB7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-7320,17</w:t>
            </w:r>
          </w:p>
        </w:tc>
      </w:tr>
      <w:tr w:rsidR="004C041D" w:rsidRPr="004B4D93" w14:paraId="4CF3B59B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23E97E2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65564DD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Percentage T cel</w:t>
            </w:r>
            <w:r>
              <w:rPr>
                <w:rFonts w:eastAsia="Times New Roman" w:cs="Arial"/>
                <w:color w:val="000000"/>
                <w:lang w:val="en-US" w:eastAsia="nl-NL"/>
              </w:rPr>
              <w:t>l</w:t>
            </w:r>
            <w:r w:rsidRPr="004C041D">
              <w:rPr>
                <w:rFonts w:eastAsia="Times New Roman" w:cs="Arial"/>
                <w:color w:val="000000"/>
                <w:lang w:val="en-US" w:eastAsia="nl-NL"/>
              </w:rPr>
              <w:t>s in tissue</w:t>
            </w:r>
          </w:p>
        </w:tc>
        <w:tc>
          <w:tcPr>
            <w:tcW w:w="1154" w:type="dxa"/>
            <w:noWrap/>
            <w:hideMark/>
          </w:tcPr>
          <w:p w14:paraId="150B28C3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7048,73</w:t>
            </w:r>
          </w:p>
        </w:tc>
        <w:tc>
          <w:tcPr>
            <w:tcW w:w="1154" w:type="dxa"/>
            <w:noWrap/>
            <w:hideMark/>
          </w:tcPr>
          <w:p w14:paraId="68277656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142,36</w:t>
            </w:r>
          </w:p>
        </w:tc>
      </w:tr>
      <w:tr w:rsidR="004C041D" w:rsidRPr="004B4D93" w14:paraId="5B747853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3C8AD885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35A13EA8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T cells per tissue are</w:t>
            </w:r>
            <w:r>
              <w:rPr>
                <w:rFonts w:eastAsia="Times New Roman" w:cs="Arial"/>
                <w:color w:val="000000"/>
                <w:lang w:val="en-US" w:eastAsia="nl-NL"/>
              </w:rPr>
              <w:t>a</w:t>
            </w:r>
          </w:p>
        </w:tc>
        <w:tc>
          <w:tcPr>
            <w:tcW w:w="1154" w:type="dxa"/>
            <w:noWrap/>
            <w:hideMark/>
          </w:tcPr>
          <w:p w14:paraId="05ED92CB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-3743,11</w:t>
            </w:r>
          </w:p>
        </w:tc>
        <w:tc>
          <w:tcPr>
            <w:tcW w:w="1154" w:type="dxa"/>
            <w:noWrap/>
            <w:hideMark/>
          </w:tcPr>
          <w:p w14:paraId="06252E78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-122418,90</w:t>
            </w:r>
          </w:p>
        </w:tc>
      </w:tr>
      <w:tr w:rsidR="004C041D" w:rsidRPr="004B4D93" w14:paraId="753BE99F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E38F3FA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9F47FE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</w:t>
            </w:r>
            <w:r w:rsidRPr="004B4D93">
              <w:rPr>
                <w:rFonts w:eastAsia="Times New Roman" w:cs="Arial"/>
                <w:color w:val="000000"/>
                <w:lang w:eastAsia="nl-NL"/>
              </w:rPr>
              <w:t>B</w:t>
            </w:r>
            <w:r>
              <w:rPr>
                <w:rFonts w:eastAsia="Times New Roman" w:cs="Arial"/>
                <w:color w:val="000000"/>
                <w:lang w:eastAsia="nl-NL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nl-NL"/>
              </w:rPr>
              <w:t>cells</w:t>
            </w:r>
            <w:proofErr w:type="spellEnd"/>
          </w:p>
        </w:tc>
        <w:tc>
          <w:tcPr>
            <w:tcW w:w="1154" w:type="dxa"/>
            <w:noWrap/>
            <w:hideMark/>
          </w:tcPr>
          <w:p w14:paraId="03DBC911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-3654,05</w:t>
            </w:r>
          </w:p>
        </w:tc>
        <w:tc>
          <w:tcPr>
            <w:tcW w:w="1154" w:type="dxa"/>
            <w:noWrap/>
            <w:hideMark/>
          </w:tcPr>
          <w:p w14:paraId="21BD463A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211,69</w:t>
            </w:r>
          </w:p>
        </w:tc>
      </w:tr>
      <w:tr w:rsidR="004C041D" w:rsidRPr="004B4D93" w14:paraId="1D25D048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67E6EB4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B699F46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Percentage B cells in i</w:t>
            </w:r>
            <w:r>
              <w:rPr>
                <w:rFonts w:eastAsia="Times New Roman" w:cs="Arial"/>
                <w:color w:val="000000"/>
                <w:lang w:val="en-US" w:eastAsia="nl-NL"/>
              </w:rPr>
              <w:t>nfiltrate</w:t>
            </w:r>
          </w:p>
        </w:tc>
        <w:tc>
          <w:tcPr>
            <w:tcW w:w="1154" w:type="dxa"/>
            <w:noWrap/>
            <w:hideMark/>
          </w:tcPr>
          <w:p w14:paraId="6E0FF68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-5632,75</w:t>
            </w:r>
          </w:p>
        </w:tc>
        <w:tc>
          <w:tcPr>
            <w:tcW w:w="1154" w:type="dxa"/>
            <w:noWrap/>
            <w:hideMark/>
          </w:tcPr>
          <w:p w14:paraId="7571786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-2590,95</w:t>
            </w:r>
          </w:p>
        </w:tc>
      </w:tr>
      <w:tr w:rsidR="004C041D" w:rsidRPr="004B4D93" w14:paraId="7BB265E4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4EB4162C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6DC382C7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B cells per infiltrate a</w:t>
            </w:r>
            <w:r>
              <w:rPr>
                <w:rFonts w:eastAsia="Times New Roman" w:cs="Arial"/>
                <w:color w:val="000000"/>
                <w:lang w:val="en-US" w:eastAsia="nl-NL"/>
              </w:rPr>
              <w:t>rea</w:t>
            </w:r>
          </w:p>
        </w:tc>
        <w:tc>
          <w:tcPr>
            <w:tcW w:w="1154" w:type="dxa"/>
            <w:noWrap/>
            <w:hideMark/>
          </w:tcPr>
          <w:p w14:paraId="007D029C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-996561,50</w:t>
            </w:r>
          </w:p>
        </w:tc>
        <w:tc>
          <w:tcPr>
            <w:tcW w:w="1154" w:type="dxa"/>
            <w:noWrap/>
            <w:hideMark/>
          </w:tcPr>
          <w:p w14:paraId="56D9C6F4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1180,00</w:t>
            </w:r>
          </w:p>
        </w:tc>
      </w:tr>
      <w:tr w:rsidR="004C041D" w:rsidRPr="004B4D93" w14:paraId="55465310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05FBCCAD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27E7AB3E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Percentage B cells in tiss</w:t>
            </w:r>
            <w:r>
              <w:rPr>
                <w:rFonts w:eastAsia="Times New Roman" w:cs="Arial"/>
                <w:color w:val="000000"/>
                <w:lang w:val="en-US" w:eastAsia="nl-NL"/>
              </w:rPr>
              <w:t>ue</w:t>
            </w:r>
          </w:p>
        </w:tc>
        <w:tc>
          <w:tcPr>
            <w:tcW w:w="1154" w:type="dxa"/>
            <w:noWrap/>
            <w:hideMark/>
          </w:tcPr>
          <w:p w14:paraId="7DA12B4F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5632,75</w:t>
            </w:r>
          </w:p>
        </w:tc>
        <w:tc>
          <w:tcPr>
            <w:tcW w:w="1154" w:type="dxa"/>
            <w:noWrap/>
            <w:hideMark/>
          </w:tcPr>
          <w:p w14:paraId="2B0761F9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2590,95</w:t>
            </w:r>
          </w:p>
        </w:tc>
      </w:tr>
      <w:tr w:rsidR="004C041D" w:rsidRPr="004B4D93" w14:paraId="2932D5A0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05ED8334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03CF1512" w14:textId="77777777" w:rsidR="004C041D" w:rsidRPr="004C041D" w:rsidRDefault="004C041D" w:rsidP="004B4D93">
            <w:pPr>
              <w:pStyle w:val="NoSpacing"/>
              <w:rPr>
                <w:rFonts w:eastAsia="Times New Roman" w:cs="Arial"/>
                <w:color w:val="000000"/>
                <w:lang w:val="en-US" w:eastAsia="nl-NL"/>
              </w:rPr>
            </w:pPr>
            <w:r w:rsidRPr="004C041D">
              <w:rPr>
                <w:rFonts w:eastAsia="Times New Roman" w:cs="Arial"/>
                <w:color w:val="000000"/>
                <w:lang w:val="en-US" w:eastAsia="nl-NL"/>
              </w:rPr>
              <w:t>B cells per tissue a</w:t>
            </w:r>
            <w:r>
              <w:rPr>
                <w:rFonts w:eastAsia="Times New Roman" w:cs="Arial"/>
                <w:color w:val="000000"/>
                <w:lang w:val="en-US" w:eastAsia="nl-NL"/>
              </w:rPr>
              <w:t>re</w:t>
            </w:r>
          </w:p>
        </w:tc>
        <w:tc>
          <w:tcPr>
            <w:tcW w:w="1154" w:type="dxa"/>
            <w:noWrap/>
            <w:hideMark/>
          </w:tcPr>
          <w:p w14:paraId="3A68095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-19889,18</w:t>
            </w:r>
          </w:p>
        </w:tc>
        <w:tc>
          <w:tcPr>
            <w:tcW w:w="1154" w:type="dxa"/>
            <w:noWrap/>
            <w:hideMark/>
          </w:tcPr>
          <w:p w14:paraId="443B121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-10651,42</w:t>
            </w:r>
          </w:p>
        </w:tc>
      </w:tr>
      <w:tr w:rsidR="004C041D" w:rsidRPr="004B4D93" w14:paraId="7B88ED59" w14:textId="77777777" w:rsidTr="004C041D">
        <w:trPr>
          <w:trHeight w:val="318"/>
        </w:trPr>
        <w:tc>
          <w:tcPr>
            <w:tcW w:w="4390" w:type="dxa"/>
            <w:gridSpan w:val="3"/>
            <w:vMerge/>
            <w:noWrap/>
            <w:hideMark/>
          </w:tcPr>
          <w:p w14:paraId="1E3A34F7" w14:textId="77777777" w:rsidR="004C041D" w:rsidRPr="004B4D93" w:rsidRDefault="004C041D" w:rsidP="004B4D93">
            <w:pPr>
              <w:pStyle w:val="NoSpacing"/>
              <w:rPr>
                <w:rFonts w:eastAsia="Times New Roman"/>
                <w:lang w:eastAsia="nl-NL"/>
              </w:rPr>
            </w:pPr>
          </w:p>
        </w:tc>
        <w:tc>
          <w:tcPr>
            <w:tcW w:w="2364" w:type="dxa"/>
            <w:noWrap/>
            <w:hideMark/>
          </w:tcPr>
          <w:p w14:paraId="3A0EB967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>
              <w:rPr>
                <w:rFonts w:eastAsia="Times New Roman" w:cs="Arial"/>
                <w:color w:val="000000"/>
                <w:lang w:eastAsia="nl-NL"/>
              </w:rPr>
              <w:t xml:space="preserve">Percentage CDc2 </w:t>
            </w:r>
          </w:p>
        </w:tc>
        <w:tc>
          <w:tcPr>
            <w:tcW w:w="1154" w:type="dxa"/>
            <w:noWrap/>
            <w:hideMark/>
          </w:tcPr>
          <w:p w14:paraId="61EB7DCE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-41,23</w:t>
            </w:r>
          </w:p>
        </w:tc>
        <w:tc>
          <w:tcPr>
            <w:tcW w:w="1154" w:type="dxa"/>
            <w:noWrap/>
            <w:hideMark/>
          </w:tcPr>
          <w:p w14:paraId="22463C6D" w14:textId="77777777" w:rsidR="004C041D" w:rsidRPr="004B4D93" w:rsidRDefault="004C041D" w:rsidP="004B4D93">
            <w:pPr>
              <w:pStyle w:val="NoSpacing"/>
              <w:rPr>
                <w:rFonts w:eastAsia="Times New Roman" w:cs="Arial"/>
                <w:color w:val="000000"/>
                <w:lang w:eastAsia="nl-NL"/>
              </w:rPr>
            </w:pPr>
            <w:r w:rsidRPr="004B4D93">
              <w:rPr>
                <w:rFonts w:eastAsia="Times New Roman" w:cs="Arial"/>
                <w:color w:val="000000"/>
                <w:lang w:eastAsia="nl-NL"/>
              </w:rPr>
              <w:t>87,21</w:t>
            </w:r>
          </w:p>
        </w:tc>
      </w:tr>
    </w:tbl>
    <w:p w14:paraId="4F0661AC" w14:textId="77777777" w:rsidR="004B4D93" w:rsidRPr="004C041D" w:rsidRDefault="004C041D" w:rsidP="004B4D93">
      <w:pPr>
        <w:pStyle w:val="NoSpacing"/>
        <w:rPr>
          <w:sz w:val="18"/>
          <w:szCs w:val="18"/>
          <w:lang w:val="en-US"/>
        </w:rPr>
      </w:pPr>
      <w:r w:rsidRPr="004C041D">
        <w:rPr>
          <w:sz w:val="18"/>
          <w:szCs w:val="18"/>
          <w:lang w:val="en-US"/>
        </w:rPr>
        <w:t xml:space="preserve">Supplementary </w:t>
      </w:r>
      <w:del w:id="3" w:author="Kim" w:date="2021-11-30T11:40:00Z">
        <w:r w:rsidRPr="004C041D" w:rsidDel="000C1C9A">
          <w:rPr>
            <w:sz w:val="18"/>
            <w:szCs w:val="18"/>
            <w:lang w:val="en-US"/>
          </w:rPr>
          <w:delText xml:space="preserve">table </w:delText>
        </w:r>
      </w:del>
      <w:ins w:id="4" w:author="Kim" w:date="2021-11-30T11:40:00Z">
        <w:r w:rsidR="000C1C9A">
          <w:rPr>
            <w:sz w:val="18"/>
            <w:szCs w:val="18"/>
            <w:lang w:val="en-US"/>
          </w:rPr>
          <w:t>File</w:t>
        </w:r>
        <w:r w:rsidR="000C1C9A" w:rsidRPr="004C041D">
          <w:rPr>
            <w:sz w:val="18"/>
            <w:szCs w:val="18"/>
            <w:lang w:val="en-US"/>
          </w:rPr>
          <w:t xml:space="preserve"> </w:t>
        </w:r>
      </w:ins>
      <w:r w:rsidRPr="004C041D">
        <w:rPr>
          <w:sz w:val="18"/>
          <w:szCs w:val="18"/>
          <w:lang w:val="en-US"/>
        </w:rPr>
        <w:t>1</w:t>
      </w:r>
      <w:ins w:id="5" w:author="Cortenbach, Kim" w:date="2021-11-25T14:39:00Z">
        <w:r w:rsidR="001A0D92">
          <w:rPr>
            <w:sz w:val="18"/>
            <w:szCs w:val="18"/>
            <w:lang w:val="en-US"/>
          </w:rPr>
          <w:t>A</w:t>
        </w:r>
      </w:ins>
      <w:r w:rsidRPr="004C041D">
        <w:rPr>
          <w:sz w:val="18"/>
          <w:szCs w:val="18"/>
          <w:lang w:val="en-US"/>
        </w:rPr>
        <w:t xml:space="preserve">: Loadings of Principal Component Analysis 1 and 2 as depicted in Figure </w:t>
      </w:r>
      <w:del w:id="6" w:author="Cortenbach, Kim" w:date="2021-11-25T14:43:00Z">
        <w:r w:rsidRPr="004C041D" w:rsidDel="001A0D92">
          <w:rPr>
            <w:sz w:val="18"/>
            <w:szCs w:val="18"/>
            <w:lang w:val="en-US"/>
          </w:rPr>
          <w:delText>2</w:delText>
        </w:r>
      </w:del>
      <w:ins w:id="7" w:author="Cortenbach, Kim" w:date="2021-11-25T14:43:00Z">
        <w:r w:rsidR="001A0D92">
          <w:rPr>
            <w:sz w:val="18"/>
            <w:szCs w:val="18"/>
            <w:lang w:val="en-US"/>
          </w:rPr>
          <w:t>4</w:t>
        </w:r>
      </w:ins>
      <w:r w:rsidRPr="004C041D">
        <w:rPr>
          <w:sz w:val="18"/>
          <w:szCs w:val="18"/>
          <w:lang w:val="en-US"/>
        </w:rPr>
        <w:t xml:space="preserve">. </w:t>
      </w:r>
      <w:r w:rsidR="004B4D93" w:rsidRPr="004C041D">
        <w:rPr>
          <w:sz w:val="18"/>
          <w:szCs w:val="18"/>
          <w:lang w:val="en-US"/>
        </w:rPr>
        <w:br w:type="page"/>
      </w:r>
    </w:p>
    <w:p w14:paraId="42DDE484" w14:textId="77777777" w:rsidR="004B4D93" w:rsidRPr="004B4D93" w:rsidRDefault="004B4D93" w:rsidP="004B4D93">
      <w:pPr>
        <w:pStyle w:val="NoSpacing"/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2"/>
        <w:gridCol w:w="2311"/>
        <w:gridCol w:w="2255"/>
        <w:gridCol w:w="2334"/>
      </w:tblGrid>
      <w:tr w:rsidR="004B4D93" w:rsidRPr="004B4D93" w14:paraId="5B0DE5DD" w14:textId="77777777" w:rsidTr="008A3112">
        <w:tc>
          <w:tcPr>
            <w:tcW w:w="3498" w:type="dxa"/>
          </w:tcPr>
          <w:p w14:paraId="55947E68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3CC24F8C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057279B1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Vendor</w:t>
            </w:r>
          </w:p>
        </w:tc>
        <w:tc>
          <w:tcPr>
            <w:tcW w:w="3498" w:type="dxa"/>
          </w:tcPr>
          <w:p w14:paraId="13B327E3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Concentration</w:t>
            </w:r>
          </w:p>
        </w:tc>
      </w:tr>
      <w:tr w:rsidR="004B4D93" w:rsidRPr="004B4D93" w14:paraId="54423B78" w14:textId="77777777" w:rsidTr="008A3112">
        <w:tc>
          <w:tcPr>
            <w:tcW w:w="3498" w:type="dxa"/>
          </w:tcPr>
          <w:p w14:paraId="3F38242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Primary antibodies</w:t>
            </w:r>
          </w:p>
        </w:tc>
        <w:tc>
          <w:tcPr>
            <w:tcW w:w="3498" w:type="dxa"/>
          </w:tcPr>
          <w:p w14:paraId="67D0CAD5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CD3 (SP7)</w:t>
            </w:r>
          </w:p>
        </w:tc>
        <w:tc>
          <w:tcPr>
            <w:tcW w:w="3498" w:type="dxa"/>
          </w:tcPr>
          <w:p w14:paraId="50022A37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Thermo-Fisher</w:t>
            </w:r>
          </w:p>
        </w:tc>
        <w:tc>
          <w:tcPr>
            <w:tcW w:w="3498" w:type="dxa"/>
          </w:tcPr>
          <w:p w14:paraId="7E1A5BD7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 xml:space="preserve">1:400 </w:t>
            </w:r>
          </w:p>
        </w:tc>
      </w:tr>
      <w:tr w:rsidR="004B4D93" w:rsidRPr="004B4D93" w14:paraId="694B894A" w14:textId="77777777" w:rsidTr="008A3112">
        <w:tc>
          <w:tcPr>
            <w:tcW w:w="3498" w:type="dxa"/>
          </w:tcPr>
          <w:p w14:paraId="0BF047E2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1C02620D" w14:textId="77777777" w:rsidR="004B4D93" w:rsidRPr="004B4D93" w:rsidRDefault="004B4D93" w:rsidP="004B4D93">
            <w:pPr>
              <w:pStyle w:val="NoSpacing"/>
            </w:pPr>
            <w:r w:rsidRPr="004B4D93">
              <w:t>CD8 (CD8/144B)</w:t>
            </w:r>
          </w:p>
        </w:tc>
        <w:tc>
          <w:tcPr>
            <w:tcW w:w="3498" w:type="dxa"/>
          </w:tcPr>
          <w:p w14:paraId="22784200" w14:textId="77777777" w:rsidR="004B4D93" w:rsidRPr="004B4D93" w:rsidRDefault="004B4D93" w:rsidP="004B4D93">
            <w:pPr>
              <w:pStyle w:val="NoSpacing"/>
            </w:pPr>
            <w:proofErr w:type="spellStart"/>
            <w:r w:rsidRPr="004B4D93">
              <w:t>Dako</w:t>
            </w:r>
            <w:proofErr w:type="spellEnd"/>
          </w:p>
        </w:tc>
        <w:tc>
          <w:tcPr>
            <w:tcW w:w="3498" w:type="dxa"/>
          </w:tcPr>
          <w:p w14:paraId="7A88B318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1:1600</w:t>
            </w:r>
          </w:p>
        </w:tc>
      </w:tr>
      <w:tr w:rsidR="004B4D93" w:rsidRPr="004B4D93" w14:paraId="1E363C1E" w14:textId="77777777" w:rsidTr="008A3112">
        <w:tc>
          <w:tcPr>
            <w:tcW w:w="3498" w:type="dxa"/>
          </w:tcPr>
          <w:p w14:paraId="11DED98A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2D4C4E10" w14:textId="77777777" w:rsidR="004B4D93" w:rsidRPr="004B4D93" w:rsidRDefault="004B4D93" w:rsidP="004B4D93">
            <w:pPr>
              <w:pStyle w:val="NoSpacing"/>
            </w:pPr>
            <w:r w:rsidRPr="004B4D93">
              <w:t>CD20 (L26)</w:t>
            </w:r>
          </w:p>
        </w:tc>
        <w:tc>
          <w:tcPr>
            <w:tcW w:w="3498" w:type="dxa"/>
          </w:tcPr>
          <w:p w14:paraId="635B87DD" w14:textId="77777777" w:rsidR="004B4D93" w:rsidRPr="004B4D93" w:rsidRDefault="004B4D93" w:rsidP="004B4D93">
            <w:pPr>
              <w:pStyle w:val="NoSpacing"/>
            </w:pPr>
            <w:r w:rsidRPr="004B4D93">
              <w:t>Thermo-Fisher</w:t>
            </w:r>
          </w:p>
        </w:tc>
        <w:tc>
          <w:tcPr>
            <w:tcW w:w="3498" w:type="dxa"/>
          </w:tcPr>
          <w:p w14:paraId="49781123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1:300</w:t>
            </w:r>
          </w:p>
        </w:tc>
      </w:tr>
      <w:tr w:rsidR="004B4D93" w:rsidRPr="004B4D93" w14:paraId="62DDB341" w14:textId="77777777" w:rsidTr="008A3112">
        <w:tc>
          <w:tcPr>
            <w:tcW w:w="3498" w:type="dxa"/>
          </w:tcPr>
          <w:p w14:paraId="21ACFA8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0414E125" w14:textId="77777777" w:rsidR="004B4D93" w:rsidRPr="004B4D93" w:rsidRDefault="004B4D93" w:rsidP="004B4D93">
            <w:pPr>
              <w:pStyle w:val="NoSpacing"/>
            </w:pPr>
            <w:r w:rsidRPr="004B4D93">
              <w:t>CD1c (2F4)</w:t>
            </w:r>
          </w:p>
        </w:tc>
        <w:tc>
          <w:tcPr>
            <w:tcW w:w="3498" w:type="dxa"/>
          </w:tcPr>
          <w:p w14:paraId="300E0DD4" w14:textId="77777777" w:rsidR="004B4D93" w:rsidRPr="004B4D93" w:rsidRDefault="004B4D93" w:rsidP="004B4D93">
            <w:pPr>
              <w:pStyle w:val="NoSpacing"/>
            </w:pPr>
            <w:r w:rsidRPr="004B4D93">
              <w:t>Abcam</w:t>
            </w:r>
          </w:p>
        </w:tc>
        <w:tc>
          <w:tcPr>
            <w:tcW w:w="3498" w:type="dxa"/>
          </w:tcPr>
          <w:p w14:paraId="26353923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1:150</w:t>
            </w:r>
          </w:p>
        </w:tc>
      </w:tr>
      <w:tr w:rsidR="004B4D93" w:rsidRPr="004B4D93" w14:paraId="2482A117" w14:textId="77777777" w:rsidTr="008A3112">
        <w:tc>
          <w:tcPr>
            <w:tcW w:w="3498" w:type="dxa"/>
          </w:tcPr>
          <w:p w14:paraId="6E329FA6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272397BF" w14:textId="77777777" w:rsidR="004B4D93" w:rsidRPr="004B4D93" w:rsidRDefault="004B4D93" w:rsidP="004B4D93">
            <w:pPr>
              <w:pStyle w:val="NoSpacing"/>
            </w:pPr>
            <w:r w:rsidRPr="004B4D93">
              <w:t>FoxP3 (236A/E7)</w:t>
            </w:r>
          </w:p>
        </w:tc>
        <w:tc>
          <w:tcPr>
            <w:tcW w:w="3498" w:type="dxa"/>
          </w:tcPr>
          <w:p w14:paraId="1B81385B" w14:textId="77777777" w:rsidR="004B4D93" w:rsidRPr="004B4D93" w:rsidRDefault="004B4D93" w:rsidP="004B4D93">
            <w:pPr>
              <w:pStyle w:val="NoSpacing"/>
            </w:pPr>
            <w:proofErr w:type="spellStart"/>
            <w:proofErr w:type="gramStart"/>
            <w:r w:rsidRPr="004B4D93">
              <w:t>eBioscience</w:t>
            </w:r>
            <w:proofErr w:type="spellEnd"/>
            <w:proofErr w:type="gramEnd"/>
          </w:p>
        </w:tc>
        <w:tc>
          <w:tcPr>
            <w:tcW w:w="3498" w:type="dxa"/>
          </w:tcPr>
          <w:p w14:paraId="475BB6DA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1:300</w:t>
            </w:r>
          </w:p>
        </w:tc>
      </w:tr>
      <w:tr w:rsidR="004B4D93" w:rsidRPr="004B4D93" w14:paraId="58C2B4C5" w14:textId="77777777" w:rsidTr="008A3112">
        <w:tc>
          <w:tcPr>
            <w:tcW w:w="3498" w:type="dxa"/>
          </w:tcPr>
          <w:p w14:paraId="426AA54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105472C9" w14:textId="77777777" w:rsidR="004B4D93" w:rsidRPr="004B4D93" w:rsidRDefault="004B4D93" w:rsidP="004B4D93">
            <w:pPr>
              <w:pStyle w:val="NoSpacing"/>
            </w:pPr>
            <w:r w:rsidRPr="004B4D93">
              <w:t>CD45RO (UCHL-1)</w:t>
            </w:r>
          </w:p>
        </w:tc>
        <w:tc>
          <w:tcPr>
            <w:tcW w:w="3498" w:type="dxa"/>
          </w:tcPr>
          <w:p w14:paraId="12C44D82" w14:textId="77777777" w:rsidR="004B4D93" w:rsidRPr="004B4D93" w:rsidRDefault="004B4D93" w:rsidP="004B4D93">
            <w:pPr>
              <w:pStyle w:val="NoSpacing"/>
            </w:pPr>
            <w:r w:rsidRPr="004B4D93">
              <w:t>Thermo-Fisher</w:t>
            </w:r>
          </w:p>
        </w:tc>
        <w:tc>
          <w:tcPr>
            <w:tcW w:w="3498" w:type="dxa"/>
          </w:tcPr>
          <w:p w14:paraId="0FDE2874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1:3000</w:t>
            </w:r>
          </w:p>
        </w:tc>
      </w:tr>
      <w:tr w:rsidR="004B4D93" w:rsidRPr="004B4D93" w14:paraId="181D8A3E" w14:textId="77777777" w:rsidTr="008A3112">
        <w:tc>
          <w:tcPr>
            <w:tcW w:w="3498" w:type="dxa"/>
          </w:tcPr>
          <w:p w14:paraId="409DC01C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7EDFC424" w14:textId="77777777" w:rsidR="004B4D93" w:rsidRPr="004B4D93" w:rsidRDefault="004B4D93" w:rsidP="004B4D93">
            <w:pPr>
              <w:pStyle w:val="NoSpacing"/>
            </w:pPr>
            <w:r w:rsidRPr="004B4D93">
              <w:rPr>
                <w:rFonts w:cs="Arial"/>
                <w:lang w:val="en-GB"/>
              </w:rPr>
              <w:t>CD68 (PG-M1)</w:t>
            </w:r>
          </w:p>
        </w:tc>
        <w:tc>
          <w:tcPr>
            <w:tcW w:w="3498" w:type="dxa"/>
          </w:tcPr>
          <w:p w14:paraId="69748E57" w14:textId="77777777" w:rsidR="004B4D93" w:rsidRPr="004B4D93" w:rsidRDefault="004B4D93" w:rsidP="004B4D93">
            <w:pPr>
              <w:pStyle w:val="NoSpacing"/>
            </w:pPr>
            <w:proofErr w:type="spellStart"/>
            <w:r w:rsidRPr="004B4D93">
              <w:t>Dako</w:t>
            </w:r>
            <w:proofErr w:type="spellEnd"/>
          </w:p>
        </w:tc>
        <w:tc>
          <w:tcPr>
            <w:tcW w:w="3498" w:type="dxa"/>
          </w:tcPr>
          <w:p w14:paraId="378583C9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1:200</w:t>
            </w:r>
          </w:p>
        </w:tc>
      </w:tr>
      <w:tr w:rsidR="004B4D93" w:rsidRPr="004B4D93" w14:paraId="53F219B1" w14:textId="77777777" w:rsidTr="008A3112">
        <w:tc>
          <w:tcPr>
            <w:tcW w:w="3498" w:type="dxa"/>
          </w:tcPr>
          <w:p w14:paraId="404D264B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6AC2E6CE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r w:rsidRPr="004B4D93">
              <w:rPr>
                <w:rFonts w:cs="Arial"/>
                <w:lang w:val="en-GB"/>
              </w:rPr>
              <w:t>CD206 (CL038+)</w:t>
            </w:r>
          </w:p>
        </w:tc>
        <w:tc>
          <w:tcPr>
            <w:tcW w:w="3498" w:type="dxa"/>
          </w:tcPr>
          <w:p w14:paraId="521D6BB0" w14:textId="77777777" w:rsidR="004B4D93" w:rsidRPr="004B4D93" w:rsidRDefault="004B4D93" w:rsidP="004B4D93">
            <w:pPr>
              <w:pStyle w:val="NoSpacing"/>
            </w:pPr>
            <w:r w:rsidRPr="004B4D93">
              <w:t>Sigma</w:t>
            </w:r>
          </w:p>
        </w:tc>
        <w:tc>
          <w:tcPr>
            <w:tcW w:w="3498" w:type="dxa"/>
          </w:tcPr>
          <w:p w14:paraId="4DB92CA2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1:2500</w:t>
            </w:r>
          </w:p>
        </w:tc>
      </w:tr>
      <w:tr w:rsidR="004B4D93" w:rsidRPr="004B4D93" w14:paraId="02E60C9D" w14:textId="77777777" w:rsidTr="008A3112">
        <w:tc>
          <w:tcPr>
            <w:tcW w:w="3498" w:type="dxa"/>
          </w:tcPr>
          <w:p w14:paraId="09D08926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202A3539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r w:rsidRPr="004B4D93">
              <w:rPr>
                <w:rFonts w:cs="Arial"/>
                <w:lang w:val="en-GB"/>
              </w:rPr>
              <w:t>CD15 (MMA)</w:t>
            </w:r>
          </w:p>
        </w:tc>
        <w:tc>
          <w:tcPr>
            <w:tcW w:w="3498" w:type="dxa"/>
          </w:tcPr>
          <w:p w14:paraId="0E488AF3" w14:textId="77777777" w:rsidR="004B4D93" w:rsidRPr="004B4D93" w:rsidRDefault="004B4D93" w:rsidP="004B4D93">
            <w:pPr>
              <w:pStyle w:val="NoSpacing"/>
            </w:pPr>
            <w:r w:rsidRPr="004B4D93">
              <w:t xml:space="preserve">BD </w:t>
            </w:r>
            <w:proofErr w:type="spellStart"/>
            <w:r w:rsidRPr="004B4D93">
              <w:t>Biosciences</w:t>
            </w:r>
            <w:proofErr w:type="spellEnd"/>
          </w:p>
        </w:tc>
        <w:tc>
          <w:tcPr>
            <w:tcW w:w="3498" w:type="dxa"/>
          </w:tcPr>
          <w:p w14:paraId="10074B72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1:600</w:t>
            </w:r>
          </w:p>
        </w:tc>
      </w:tr>
      <w:tr w:rsidR="004B4D93" w:rsidRPr="004B4D93" w14:paraId="4AB0269F" w14:textId="77777777" w:rsidTr="008A3112">
        <w:tc>
          <w:tcPr>
            <w:tcW w:w="3498" w:type="dxa"/>
          </w:tcPr>
          <w:p w14:paraId="4E7E9F5A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6AB42200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r w:rsidRPr="004B4D93">
              <w:rPr>
                <w:rFonts w:cs="Arial"/>
                <w:lang w:val="en-GB"/>
              </w:rPr>
              <w:t>CD31 (JC70A)</w:t>
            </w:r>
          </w:p>
        </w:tc>
        <w:tc>
          <w:tcPr>
            <w:tcW w:w="3498" w:type="dxa"/>
          </w:tcPr>
          <w:p w14:paraId="1B8956D5" w14:textId="77777777" w:rsidR="004B4D93" w:rsidRPr="004B4D93" w:rsidRDefault="004B4D93" w:rsidP="004B4D93">
            <w:pPr>
              <w:pStyle w:val="NoSpacing"/>
            </w:pPr>
            <w:proofErr w:type="spellStart"/>
            <w:r w:rsidRPr="004B4D93">
              <w:t>Dako</w:t>
            </w:r>
            <w:proofErr w:type="spellEnd"/>
          </w:p>
        </w:tc>
        <w:tc>
          <w:tcPr>
            <w:tcW w:w="3498" w:type="dxa"/>
          </w:tcPr>
          <w:p w14:paraId="7ED4F461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1:800</w:t>
            </w:r>
          </w:p>
        </w:tc>
      </w:tr>
      <w:tr w:rsidR="004B4D93" w:rsidRPr="004B4D93" w14:paraId="3B4C1A01" w14:textId="77777777" w:rsidTr="008A3112">
        <w:tc>
          <w:tcPr>
            <w:tcW w:w="3498" w:type="dxa"/>
          </w:tcPr>
          <w:p w14:paraId="62C6857D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74FC038B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r w:rsidRPr="004B4D93">
              <w:rPr>
                <w:rFonts w:cs="Arial"/>
                <w:lang w:val="en-GB"/>
              </w:rPr>
              <w:t>MMP9 (polyclonal)</w:t>
            </w:r>
          </w:p>
        </w:tc>
        <w:tc>
          <w:tcPr>
            <w:tcW w:w="3498" w:type="dxa"/>
          </w:tcPr>
          <w:p w14:paraId="0320E45C" w14:textId="77777777" w:rsidR="004B4D93" w:rsidRPr="004B4D93" w:rsidRDefault="004B4D93" w:rsidP="004B4D93">
            <w:pPr>
              <w:pStyle w:val="NoSpacing"/>
            </w:pPr>
            <w:r w:rsidRPr="004B4D93">
              <w:t xml:space="preserve">Atlas </w:t>
            </w:r>
            <w:proofErr w:type="spellStart"/>
            <w:r w:rsidRPr="004B4D93">
              <w:t>antibodies</w:t>
            </w:r>
            <w:proofErr w:type="spellEnd"/>
          </w:p>
        </w:tc>
        <w:tc>
          <w:tcPr>
            <w:tcW w:w="3498" w:type="dxa"/>
          </w:tcPr>
          <w:p w14:paraId="1FE55073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1:600</w:t>
            </w:r>
          </w:p>
        </w:tc>
      </w:tr>
      <w:tr w:rsidR="004B4D93" w:rsidRPr="004B4D93" w14:paraId="691D14F4" w14:textId="77777777" w:rsidTr="008A3112">
        <w:tc>
          <w:tcPr>
            <w:tcW w:w="3498" w:type="dxa"/>
          </w:tcPr>
          <w:p w14:paraId="718E7B1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0216172D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r w:rsidRPr="004B4D93">
              <w:rPr>
                <w:rFonts w:cs="Arial"/>
                <w:lang w:val="en-GB"/>
              </w:rPr>
              <w:t>GM-CSF (polyclonal)</w:t>
            </w:r>
          </w:p>
        </w:tc>
        <w:tc>
          <w:tcPr>
            <w:tcW w:w="3498" w:type="dxa"/>
          </w:tcPr>
          <w:p w14:paraId="2483D4C5" w14:textId="77777777" w:rsidR="004B4D93" w:rsidRPr="004B4D93" w:rsidRDefault="004B4D93" w:rsidP="004B4D93">
            <w:pPr>
              <w:pStyle w:val="NoSpacing"/>
            </w:pPr>
            <w:proofErr w:type="spellStart"/>
            <w:r w:rsidRPr="004B4D93">
              <w:t>Sanbio</w:t>
            </w:r>
            <w:proofErr w:type="spellEnd"/>
          </w:p>
        </w:tc>
        <w:tc>
          <w:tcPr>
            <w:tcW w:w="3498" w:type="dxa"/>
          </w:tcPr>
          <w:p w14:paraId="70863E9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t>1:200</w:t>
            </w:r>
          </w:p>
        </w:tc>
      </w:tr>
      <w:tr w:rsidR="004B4D93" w:rsidRPr="004B4D93" w14:paraId="2DD69C95" w14:textId="77777777" w:rsidTr="008A3112">
        <w:tc>
          <w:tcPr>
            <w:tcW w:w="3498" w:type="dxa"/>
          </w:tcPr>
          <w:p w14:paraId="1BB9C1AA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40475540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</w:p>
        </w:tc>
        <w:tc>
          <w:tcPr>
            <w:tcW w:w="3498" w:type="dxa"/>
          </w:tcPr>
          <w:p w14:paraId="0B9E3E76" w14:textId="77777777" w:rsidR="004B4D93" w:rsidRPr="004B4D93" w:rsidRDefault="004B4D93" w:rsidP="004B4D93">
            <w:pPr>
              <w:pStyle w:val="NoSpacing"/>
            </w:pPr>
          </w:p>
        </w:tc>
        <w:tc>
          <w:tcPr>
            <w:tcW w:w="3498" w:type="dxa"/>
          </w:tcPr>
          <w:p w14:paraId="50CEEFE9" w14:textId="77777777" w:rsidR="004B4D93" w:rsidRPr="004B4D93" w:rsidRDefault="004B4D93" w:rsidP="004B4D93">
            <w:pPr>
              <w:pStyle w:val="NoSpacing"/>
            </w:pPr>
          </w:p>
        </w:tc>
      </w:tr>
      <w:tr w:rsidR="004B4D93" w:rsidRPr="006F6CAD" w14:paraId="11B70884" w14:textId="77777777" w:rsidTr="008A3112">
        <w:tc>
          <w:tcPr>
            <w:tcW w:w="3498" w:type="dxa"/>
          </w:tcPr>
          <w:p w14:paraId="1D41B8ED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Other equipment and reagents</w:t>
            </w:r>
          </w:p>
        </w:tc>
        <w:tc>
          <w:tcPr>
            <w:tcW w:w="3498" w:type="dxa"/>
          </w:tcPr>
          <w:p w14:paraId="7D6029CB" w14:textId="77777777" w:rsidR="004B4D93" w:rsidRPr="004B4D93" w:rsidRDefault="004B4D93" w:rsidP="004B4D93">
            <w:pPr>
              <w:pStyle w:val="NoSpacing"/>
              <w:rPr>
                <w:rFonts w:cs="Arial"/>
                <w:lang w:val="en-GB"/>
              </w:rPr>
            </w:pPr>
            <w:proofErr w:type="spellStart"/>
            <w:r w:rsidRPr="004B4D93">
              <w:t>Silane</w:t>
            </w:r>
            <w:proofErr w:type="spellEnd"/>
            <w:r w:rsidRPr="004B4D93">
              <w:t xml:space="preserve"> </w:t>
            </w:r>
            <w:proofErr w:type="spellStart"/>
            <w:r w:rsidRPr="004B4D93">
              <w:t>coated</w:t>
            </w:r>
            <w:proofErr w:type="spellEnd"/>
            <w:r w:rsidRPr="004B4D93">
              <w:t xml:space="preserve"> </w:t>
            </w:r>
            <w:proofErr w:type="spellStart"/>
            <w:r w:rsidRPr="004B4D93">
              <w:t>glass</w:t>
            </w:r>
            <w:proofErr w:type="spellEnd"/>
            <w:r w:rsidRPr="004B4D93">
              <w:t xml:space="preserve"> slides</w:t>
            </w:r>
          </w:p>
        </w:tc>
        <w:tc>
          <w:tcPr>
            <w:tcW w:w="3498" w:type="dxa"/>
          </w:tcPr>
          <w:p w14:paraId="6D305ECF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rFonts w:eastAsia="Times New Roman" w:cs="Arial"/>
                <w:color w:val="000000"/>
                <w:lang w:val="en-US" w:eastAsia="en-GB"/>
              </w:rPr>
              <w:t>New Silane III, MUTO PURE CHEMICALS, Japan</w:t>
            </w:r>
          </w:p>
        </w:tc>
        <w:tc>
          <w:tcPr>
            <w:tcW w:w="3498" w:type="dxa"/>
          </w:tcPr>
          <w:p w14:paraId="73B21405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</w:tr>
      <w:tr w:rsidR="004B4D93" w:rsidRPr="004B4D93" w14:paraId="29BCDF64" w14:textId="77777777" w:rsidTr="008A3112">
        <w:tc>
          <w:tcPr>
            <w:tcW w:w="3498" w:type="dxa"/>
          </w:tcPr>
          <w:p w14:paraId="35CE7DCE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4DBD171C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  <w:r w:rsidRPr="004B4D93">
              <w:rPr>
                <w:lang w:val="en-US"/>
              </w:rPr>
              <w:t>BOND Epitope Retrieval 1</w:t>
            </w:r>
          </w:p>
        </w:tc>
        <w:tc>
          <w:tcPr>
            <w:tcW w:w="3498" w:type="dxa"/>
          </w:tcPr>
          <w:p w14:paraId="6A2C6DC1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en-GB"/>
              </w:rPr>
            </w:pPr>
            <w:r w:rsidRPr="004B4D93">
              <w:rPr>
                <w:lang w:val="en-US"/>
              </w:rPr>
              <w:t>AR9961, Leica Biosystems</w:t>
            </w:r>
          </w:p>
        </w:tc>
        <w:tc>
          <w:tcPr>
            <w:tcW w:w="3498" w:type="dxa"/>
          </w:tcPr>
          <w:p w14:paraId="457B641F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</w:tr>
      <w:tr w:rsidR="004B4D93" w:rsidRPr="004B4D93" w14:paraId="236158CF" w14:textId="77777777" w:rsidTr="008A3112">
        <w:tc>
          <w:tcPr>
            <w:tcW w:w="3498" w:type="dxa"/>
          </w:tcPr>
          <w:p w14:paraId="4DD2C8E8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2A72545C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en-GB"/>
              </w:rPr>
            </w:pPr>
            <w:r w:rsidRPr="004B4D93">
              <w:rPr>
                <w:lang w:val="en-US"/>
              </w:rPr>
              <w:t>BOND Epitope Retrieval 2</w:t>
            </w:r>
          </w:p>
        </w:tc>
        <w:tc>
          <w:tcPr>
            <w:tcW w:w="3498" w:type="dxa"/>
          </w:tcPr>
          <w:p w14:paraId="7F1B0C5C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en-GB"/>
              </w:rPr>
            </w:pPr>
            <w:r w:rsidRPr="004B4D93">
              <w:rPr>
                <w:lang w:val="en-US"/>
              </w:rPr>
              <w:t>AR9640, Leica Biosystems</w:t>
            </w:r>
          </w:p>
        </w:tc>
        <w:tc>
          <w:tcPr>
            <w:tcW w:w="3498" w:type="dxa"/>
          </w:tcPr>
          <w:p w14:paraId="4BB61570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</w:tr>
      <w:tr w:rsidR="004B4D93" w:rsidRPr="004B4D93" w14:paraId="0A32D66B" w14:textId="77777777" w:rsidTr="008A3112">
        <w:tc>
          <w:tcPr>
            <w:tcW w:w="3498" w:type="dxa"/>
          </w:tcPr>
          <w:p w14:paraId="6898BEFC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46E3B5D1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Akoya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Antibody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Diluent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>/Block</w:t>
            </w:r>
          </w:p>
        </w:tc>
        <w:tc>
          <w:tcPr>
            <w:tcW w:w="3498" w:type="dxa"/>
          </w:tcPr>
          <w:p w14:paraId="28C2FED3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Akoya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biosciences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>, MA</w:t>
            </w:r>
          </w:p>
        </w:tc>
        <w:tc>
          <w:tcPr>
            <w:tcW w:w="3498" w:type="dxa"/>
          </w:tcPr>
          <w:p w14:paraId="5BB6ADB5" w14:textId="77777777" w:rsidR="004B4D93" w:rsidRPr="004B4D93" w:rsidRDefault="004B4D93" w:rsidP="004B4D93">
            <w:pPr>
              <w:pStyle w:val="NoSpacing"/>
            </w:pPr>
          </w:p>
        </w:tc>
      </w:tr>
      <w:tr w:rsidR="004B4D93" w:rsidRPr="004B4D93" w14:paraId="48C2BFD3" w14:textId="77777777" w:rsidTr="008A3112">
        <w:tc>
          <w:tcPr>
            <w:tcW w:w="3498" w:type="dxa"/>
          </w:tcPr>
          <w:p w14:paraId="5B587C4B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6CA536A4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Polymer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HRP Ms + Rb</w:t>
            </w:r>
          </w:p>
        </w:tc>
        <w:tc>
          <w:tcPr>
            <w:tcW w:w="3498" w:type="dxa"/>
          </w:tcPr>
          <w:p w14:paraId="192E12EA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Akoya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biosciences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>, MA</w:t>
            </w:r>
          </w:p>
        </w:tc>
        <w:tc>
          <w:tcPr>
            <w:tcW w:w="3498" w:type="dxa"/>
          </w:tcPr>
          <w:p w14:paraId="17984CB0" w14:textId="77777777" w:rsidR="004B4D93" w:rsidRPr="004B4D93" w:rsidRDefault="004B4D93" w:rsidP="004B4D93">
            <w:pPr>
              <w:pStyle w:val="NoSpacing"/>
            </w:pPr>
          </w:p>
        </w:tc>
      </w:tr>
      <w:tr w:rsidR="004B4D93" w:rsidRPr="004B4D93" w14:paraId="45F44E85" w14:textId="77777777" w:rsidTr="008A3112">
        <w:tc>
          <w:tcPr>
            <w:tcW w:w="3498" w:type="dxa"/>
          </w:tcPr>
          <w:p w14:paraId="7245CADB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7A841F27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Plus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Amplification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Diluent</w:t>
            </w:r>
            <w:proofErr w:type="spellEnd"/>
          </w:p>
        </w:tc>
        <w:tc>
          <w:tcPr>
            <w:tcW w:w="3498" w:type="dxa"/>
          </w:tcPr>
          <w:p w14:paraId="39AC1514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Akoya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</w:t>
            </w: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biosciences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>, MA</w:t>
            </w:r>
          </w:p>
        </w:tc>
        <w:tc>
          <w:tcPr>
            <w:tcW w:w="3498" w:type="dxa"/>
          </w:tcPr>
          <w:p w14:paraId="19B16820" w14:textId="77777777" w:rsidR="004B4D93" w:rsidRPr="004B4D93" w:rsidRDefault="004B4D93" w:rsidP="004B4D93">
            <w:pPr>
              <w:pStyle w:val="NoSpacing"/>
            </w:pPr>
          </w:p>
        </w:tc>
      </w:tr>
      <w:tr w:rsidR="004B4D93" w:rsidRPr="006F6CAD" w14:paraId="71F0BFCF" w14:textId="77777777" w:rsidTr="008A3112">
        <w:tc>
          <w:tcPr>
            <w:tcW w:w="3498" w:type="dxa"/>
          </w:tcPr>
          <w:p w14:paraId="48751550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4EBF8577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Fluoromount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>-G</w:t>
            </w:r>
          </w:p>
        </w:tc>
        <w:tc>
          <w:tcPr>
            <w:tcW w:w="3498" w:type="dxa"/>
          </w:tcPr>
          <w:p w14:paraId="246FF32F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en-GB"/>
              </w:rPr>
            </w:pPr>
            <w:r w:rsidRPr="004B4D93">
              <w:rPr>
                <w:rFonts w:eastAsia="Times New Roman" w:cs="Arial"/>
                <w:color w:val="000000"/>
                <w:lang w:val="en-US" w:eastAsia="en-GB"/>
              </w:rPr>
              <w:t>Southern Biotech, Birmingham, AL, USA</w:t>
            </w:r>
          </w:p>
        </w:tc>
        <w:tc>
          <w:tcPr>
            <w:tcW w:w="3498" w:type="dxa"/>
          </w:tcPr>
          <w:p w14:paraId="75D11A74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</w:tr>
      <w:tr w:rsidR="004B4D93" w:rsidRPr="004B4D93" w14:paraId="6D8AB5AE" w14:textId="77777777" w:rsidTr="008A3112">
        <w:tc>
          <w:tcPr>
            <w:tcW w:w="3498" w:type="dxa"/>
          </w:tcPr>
          <w:p w14:paraId="3BFB6927" w14:textId="77777777" w:rsidR="004B4D93" w:rsidRPr="004B4D93" w:rsidRDefault="004B4D93" w:rsidP="004B4D93">
            <w:pPr>
              <w:pStyle w:val="NoSpacing"/>
              <w:rPr>
                <w:lang w:val="en-US"/>
              </w:rPr>
            </w:pPr>
          </w:p>
        </w:tc>
        <w:tc>
          <w:tcPr>
            <w:tcW w:w="3498" w:type="dxa"/>
          </w:tcPr>
          <w:p w14:paraId="36FDC7DF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val="en-US" w:eastAsia="en-GB"/>
              </w:rPr>
            </w:pPr>
            <w:r w:rsidRPr="004B4D93">
              <w:rPr>
                <w:rFonts w:eastAsia="Times New Roman" w:cs="Arial"/>
                <w:color w:val="000000"/>
                <w:lang w:val="en-US" w:eastAsia="en-GB"/>
              </w:rPr>
              <w:t>Opal 7-Color IHC kit including DAPI, Opal 520, Opal 540, Opal 570, Opal 620, Opal 650, Opal 690</w:t>
            </w:r>
          </w:p>
        </w:tc>
        <w:tc>
          <w:tcPr>
            <w:tcW w:w="3498" w:type="dxa"/>
          </w:tcPr>
          <w:p w14:paraId="40E99386" w14:textId="77777777" w:rsidR="004B4D93" w:rsidRPr="004B4D93" w:rsidRDefault="004B4D93" w:rsidP="004B4D93">
            <w:pPr>
              <w:pStyle w:val="NoSpacing"/>
              <w:rPr>
                <w:rFonts w:eastAsia="Times New Roman" w:cs="Arial"/>
                <w:color w:val="000000"/>
                <w:lang w:eastAsia="en-GB"/>
              </w:rPr>
            </w:pPr>
            <w:proofErr w:type="spellStart"/>
            <w:r w:rsidRPr="004B4D93">
              <w:rPr>
                <w:rFonts w:eastAsia="Times New Roman" w:cs="Arial"/>
                <w:color w:val="000000"/>
                <w:lang w:eastAsia="en-GB"/>
              </w:rPr>
              <w:t>Perkin</w:t>
            </w:r>
            <w:proofErr w:type="spellEnd"/>
            <w:r w:rsidRPr="004B4D93">
              <w:rPr>
                <w:rFonts w:eastAsia="Times New Roman" w:cs="Arial"/>
                <w:color w:val="000000"/>
                <w:lang w:eastAsia="en-GB"/>
              </w:rPr>
              <w:t xml:space="preserve"> Elmer</w:t>
            </w:r>
          </w:p>
        </w:tc>
        <w:tc>
          <w:tcPr>
            <w:tcW w:w="3498" w:type="dxa"/>
          </w:tcPr>
          <w:p w14:paraId="5BCD4987" w14:textId="77777777" w:rsidR="004B4D93" w:rsidRPr="004B4D93" w:rsidRDefault="004B4D93" w:rsidP="004B4D93">
            <w:pPr>
              <w:pStyle w:val="NoSpacing"/>
            </w:pPr>
          </w:p>
        </w:tc>
      </w:tr>
    </w:tbl>
    <w:p w14:paraId="7D68B4CA" w14:textId="35A3D8BF" w:rsidR="004B4D93" w:rsidRPr="004B4D93" w:rsidRDefault="004B4D93" w:rsidP="004B4D93">
      <w:pPr>
        <w:pStyle w:val="NoSpacing"/>
        <w:rPr>
          <w:sz w:val="18"/>
          <w:szCs w:val="18"/>
          <w:lang w:val="en-US"/>
        </w:rPr>
      </w:pPr>
      <w:r w:rsidRPr="004B4D93">
        <w:rPr>
          <w:sz w:val="18"/>
          <w:szCs w:val="18"/>
          <w:lang w:val="en-US"/>
        </w:rPr>
        <w:t xml:space="preserve">Supplementary </w:t>
      </w:r>
      <w:del w:id="8" w:author="Kim" w:date="2021-11-30T11:40:00Z">
        <w:r w:rsidRPr="004B4D93" w:rsidDel="000C1C9A">
          <w:rPr>
            <w:sz w:val="18"/>
            <w:szCs w:val="18"/>
            <w:lang w:val="en-US"/>
          </w:rPr>
          <w:delText xml:space="preserve">Table </w:delText>
        </w:r>
      </w:del>
      <w:ins w:id="9" w:author="Kim" w:date="2021-11-30T11:40:00Z">
        <w:r w:rsidR="000C1C9A">
          <w:rPr>
            <w:sz w:val="18"/>
            <w:szCs w:val="18"/>
            <w:lang w:val="en-US"/>
          </w:rPr>
          <w:t>File</w:t>
        </w:r>
        <w:r w:rsidR="000C1C9A" w:rsidRPr="004B4D93">
          <w:rPr>
            <w:sz w:val="18"/>
            <w:szCs w:val="18"/>
            <w:lang w:val="en-US"/>
          </w:rPr>
          <w:t xml:space="preserve"> </w:t>
        </w:r>
      </w:ins>
      <w:ins w:id="10" w:author="Fiona Bryant" w:date="2021-12-02T16:46:00Z">
        <w:r w:rsidR="005477D3">
          <w:rPr>
            <w:sz w:val="18"/>
            <w:szCs w:val="18"/>
            <w:lang w:val="en-US"/>
          </w:rPr>
          <w:t>1</w:t>
        </w:r>
      </w:ins>
      <w:del w:id="11" w:author="Fiona Bryant" w:date="2021-12-02T16:46:00Z">
        <w:r w:rsidRPr="004B4D93" w:rsidDel="005477D3">
          <w:rPr>
            <w:sz w:val="18"/>
            <w:szCs w:val="18"/>
            <w:lang w:val="en-US"/>
          </w:rPr>
          <w:delText>2</w:delText>
        </w:r>
      </w:del>
      <w:ins w:id="12" w:author="Cortenbach, Kim" w:date="2021-11-25T14:39:00Z">
        <w:r w:rsidR="001A0D92">
          <w:rPr>
            <w:sz w:val="18"/>
            <w:szCs w:val="18"/>
            <w:lang w:val="en-US"/>
          </w:rPr>
          <w:t>A</w:t>
        </w:r>
      </w:ins>
      <w:r w:rsidRPr="004B4D93">
        <w:rPr>
          <w:sz w:val="18"/>
          <w:szCs w:val="18"/>
          <w:lang w:val="en-US"/>
        </w:rPr>
        <w:t xml:space="preserve">: Overview of reagents and dilutions. </w:t>
      </w:r>
    </w:p>
    <w:p w14:paraId="34ECAED5" w14:textId="77777777" w:rsidR="00936CF0" w:rsidRPr="004B4D93" w:rsidRDefault="005477D3" w:rsidP="004B4D93">
      <w:pPr>
        <w:pStyle w:val="NoSpacing"/>
        <w:rPr>
          <w:lang w:val="en-US"/>
        </w:rPr>
      </w:pPr>
    </w:p>
    <w:sectPr w:rsidR="00936CF0" w:rsidRPr="004B4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ortenbach, Kim">
    <w15:presenceInfo w15:providerId="AD" w15:userId="S::Kim.Cortenbach@radboudumc.nl::ffbb38f5-121b-49bf-aa2f-323fc9a388cb"/>
  </w15:person>
  <w15:person w15:author="Fiona Bryant">
    <w15:presenceInfo w15:providerId="AD" w15:userId="S::f.bryant@elifesciences.onmicrosoft.com::66a40322-55f0-42c5-a09c-b18b08e1e338"/>
  </w15:person>
  <w15:person w15:author="Kim">
    <w15:presenceInfo w15:providerId="AD" w15:userId="S::Kim.Cortenbach@radboudumc.nl::ffbb38f5-121b-49bf-aa2f-323fc9a388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DE6"/>
    <w:rsid w:val="000C1C9A"/>
    <w:rsid w:val="001A0D92"/>
    <w:rsid w:val="004B4D93"/>
    <w:rsid w:val="004C041D"/>
    <w:rsid w:val="005477D3"/>
    <w:rsid w:val="005D30EA"/>
    <w:rsid w:val="006F6CAD"/>
    <w:rsid w:val="007E6484"/>
    <w:rsid w:val="00AC3831"/>
    <w:rsid w:val="00AE58B6"/>
    <w:rsid w:val="00B96DE6"/>
    <w:rsid w:val="00DB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781A1"/>
  <w15:chartTrackingRefBased/>
  <w15:docId w15:val="{04559D4C-0F95-4915-972F-AD0A1064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4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D9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4B4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B4D93"/>
    <w:pPr>
      <w:spacing w:after="0" w:line="240" w:lineRule="auto"/>
    </w:pPr>
  </w:style>
  <w:style w:type="paragraph" w:styleId="Revision">
    <w:name w:val="Revision"/>
    <w:hidden/>
    <w:uiPriority w:val="99"/>
    <w:semiHidden/>
    <w:rsid w:val="005477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Fiona Bryant</cp:lastModifiedBy>
  <cp:revision>5</cp:revision>
  <dcterms:created xsi:type="dcterms:W3CDTF">2021-11-25T15:15:00Z</dcterms:created>
  <dcterms:modified xsi:type="dcterms:W3CDTF">2021-12-02T16:46:00Z</dcterms:modified>
</cp:coreProperties>
</file>