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CD622" w14:textId="485CF1E0" w:rsidR="005178B4" w:rsidRPr="008F7111" w:rsidRDefault="00EA3338" w:rsidP="005178B4">
      <w:pPr>
        <w:rPr>
          <w:sz w:val="20"/>
          <w:szCs w:val="20"/>
        </w:rPr>
      </w:pPr>
      <w:r>
        <w:rPr>
          <w:b/>
          <w:sz w:val="20"/>
          <w:szCs w:val="20"/>
        </w:rPr>
        <w:t>S</w:t>
      </w:r>
      <w:r>
        <w:rPr>
          <w:b/>
          <w:sz w:val="20"/>
          <w:szCs w:val="20"/>
        </w:rPr>
        <w:t>upple</w:t>
      </w:r>
      <w:bookmarkStart w:id="0" w:name="_GoBack"/>
      <w:bookmarkEnd w:id="0"/>
      <w:r>
        <w:rPr>
          <w:b/>
          <w:sz w:val="20"/>
          <w:szCs w:val="20"/>
        </w:rPr>
        <w:t xml:space="preserve">mentary file </w:t>
      </w:r>
      <w:r w:rsidR="007949A9">
        <w:rPr>
          <w:b/>
          <w:sz w:val="20"/>
          <w:szCs w:val="20"/>
        </w:rPr>
        <w:t>3</w:t>
      </w:r>
      <w:r w:rsidR="005178B4" w:rsidRPr="008F7111">
        <w:rPr>
          <w:sz w:val="20"/>
          <w:szCs w:val="20"/>
        </w:rPr>
        <w:t xml:space="preserve">. List of the deviations from the pre-registered analyses followed by their justification. These deviations are marked with a </w:t>
      </w:r>
      <w:r w:rsidR="005178B4" w:rsidRPr="008F7111">
        <w:rPr>
          <w:sz w:val="20"/>
          <w:szCs w:val="20"/>
          <w:vertAlign w:val="superscript"/>
        </w:rPr>
        <w:t>#</w:t>
      </w:r>
      <w:r w:rsidR="005178B4" w:rsidRPr="008F7111">
        <w:rPr>
          <w:sz w:val="20"/>
          <w:szCs w:val="20"/>
        </w:rPr>
        <w:t xml:space="preserve"> in the main manuscript.</w:t>
      </w:r>
    </w:p>
    <w:tbl>
      <w:tblPr>
        <w:tblStyle w:val="TableGrid"/>
        <w:tblW w:w="9042" w:type="dxa"/>
        <w:tblLook w:val="04A0" w:firstRow="1" w:lastRow="0" w:firstColumn="1" w:lastColumn="0" w:noHBand="0" w:noVBand="1"/>
      </w:tblPr>
      <w:tblGrid>
        <w:gridCol w:w="411"/>
        <w:gridCol w:w="4315"/>
        <w:gridCol w:w="4316"/>
      </w:tblGrid>
      <w:tr w:rsidR="005178B4" w:rsidRPr="00D53C70" w14:paraId="74379773" w14:textId="77777777" w:rsidTr="00477792">
        <w:tc>
          <w:tcPr>
            <w:tcW w:w="411" w:type="dxa"/>
            <w:tcBorders>
              <w:top w:val="double" w:sz="4" w:space="0" w:color="auto"/>
              <w:left w:val="double" w:sz="4" w:space="0" w:color="auto"/>
              <w:bottom w:val="double" w:sz="4" w:space="0" w:color="auto"/>
            </w:tcBorders>
          </w:tcPr>
          <w:p w14:paraId="526FC2FF" w14:textId="77777777" w:rsidR="005178B4" w:rsidRPr="00D53C70" w:rsidRDefault="005178B4" w:rsidP="00477792">
            <w:pPr>
              <w:rPr>
                <w:b/>
                <w:sz w:val="20"/>
                <w:szCs w:val="20"/>
              </w:rPr>
            </w:pPr>
          </w:p>
        </w:tc>
        <w:tc>
          <w:tcPr>
            <w:tcW w:w="4315" w:type="dxa"/>
            <w:tcBorders>
              <w:top w:val="double" w:sz="4" w:space="0" w:color="auto"/>
              <w:left w:val="double" w:sz="4" w:space="0" w:color="auto"/>
              <w:bottom w:val="double" w:sz="4" w:space="0" w:color="auto"/>
            </w:tcBorders>
          </w:tcPr>
          <w:p w14:paraId="24989904" w14:textId="77777777" w:rsidR="005178B4" w:rsidRPr="00D53C70" w:rsidRDefault="005178B4" w:rsidP="00477792">
            <w:pPr>
              <w:rPr>
                <w:b/>
                <w:sz w:val="20"/>
                <w:szCs w:val="20"/>
              </w:rPr>
            </w:pPr>
            <w:r w:rsidRPr="00D53C70">
              <w:rPr>
                <w:b/>
                <w:sz w:val="20"/>
                <w:szCs w:val="20"/>
              </w:rPr>
              <w:t>Pre-registered</w:t>
            </w:r>
          </w:p>
        </w:tc>
        <w:tc>
          <w:tcPr>
            <w:tcW w:w="4316" w:type="dxa"/>
            <w:tcBorders>
              <w:top w:val="double" w:sz="4" w:space="0" w:color="auto"/>
              <w:bottom w:val="double" w:sz="4" w:space="0" w:color="auto"/>
              <w:right w:val="double" w:sz="4" w:space="0" w:color="auto"/>
            </w:tcBorders>
          </w:tcPr>
          <w:p w14:paraId="0D32E2E8" w14:textId="77777777" w:rsidR="005178B4" w:rsidRPr="00D53C70" w:rsidRDefault="005178B4" w:rsidP="00477792">
            <w:pPr>
              <w:rPr>
                <w:b/>
                <w:sz w:val="20"/>
                <w:szCs w:val="20"/>
              </w:rPr>
            </w:pPr>
            <w:r w:rsidRPr="00D53C70">
              <w:rPr>
                <w:b/>
                <w:sz w:val="20"/>
                <w:szCs w:val="20"/>
              </w:rPr>
              <w:t>Final report</w:t>
            </w:r>
          </w:p>
        </w:tc>
      </w:tr>
      <w:tr w:rsidR="005178B4" w:rsidRPr="00D53C70" w14:paraId="7AE41FE7" w14:textId="77777777" w:rsidTr="00477792">
        <w:tc>
          <w:tcPr>
            <w:tcW w:w="411" w:type="dxa"/>
            <w:vMerge w:val="restart"/>
            <w:tcBorders>
              <w:top w:val="double" w:sz="4" w:space="0" w:color="auto"/>
              <w:left w:val="double" w:sz="4" w:space="0" w:color="auto"/>
            </w:tcBorders>
          </w:tcPr>
          <w:p w14:paraId="13BA0753" w14:textId="77777777" w:rsidR="005178B4" w:rsidRPr="00D53C70" w:rsidRDefault="005178B4" w:rsidP="00477792">
            <w:pPr>
              <w:rPr>
                <w:sz w:val="20"/>
                <w:szCs w:val="20"/>
              </w:rPr>
            </w:pPr>
            <w:r w:rsidRPr="00D53C70">
              <w:rPr>
                <w:sz w:val="20"/>
                <w:szCs w:val="20"/>
              </w:rPr>
              <w:t>1</w:t>
            </w:r>
          </w:p>
        </w:tc>
        <w:tc>
          <w:tcPr>
            <w:tcW w:w="4315" w:type="dxa"/>
            <w:tcBorders>
              <w:top w:val="double" w:sz="4" w:space="0" w:color="auto"/>
              <w:left w:val="double" w:sz="4" w:space="0" w:color="auto"/>
            </w:tcBorders>
          </w:tcPr>
          <w:p w14:paraId="62B7A808" w14:textId="77777777" w:rsidR="005178B4" w:rsidRPr="00D53C70" w:rsidRDefault="005178B4" w:rsidP="00477792">
            <w:pPr>
              <w:rPr>
                <w:sz w:val="20"/>
                <w:szCs w:val="20"/>
              </w:rPr>
            </w:pPr>
            <w:r w:rsidRPr="00D53C70">
              <w:rPr>
                <w:sz w:val="20"/>
                <w:szCs w:val="20"/>
              </w:rPr>
              <w:t>Only right-handed participants</w:t>
            </w:r>
          </w:p>
        </w:tc>
        <w:tc>
          <w:tcPr>
            <w:tcW w:w="4316" w:type="dxa"/>
            <w:tcBorders>
              <w:top w:val="double" w:sz="4" w:space="0" w:color="auto"/>
              <w:right w:val="double" w:sz="4" w:space="0" w:color="auto"/>
            </w:tcBorders>
          </w:tcPr>
          <w:p w14:paraId="3AB6338B" w14:textId="77777777" w:rsidR="005178B4" w:rsidRPr="00D53C70" w:rsidRDefault="005178B4" w:rsidP="00477792">
            <w:pPr>
              <w:rPr>
                <w:sz w:val="20"/>
                <w:szCs w:val="20"/>
              </w:rPr>
            </w:pPr>
            <w:r w:rsidRPr="00D53C70">
              <w:rPr>
                <w:sz w:val="20"/>
                <w:szCs w:val="20"/>
              </w:rPr>
              <w:t xml:space="preserve">Both right- and </w:t>
            </w:r>
            <w:r w:rsidRPr="00D53C70">
              <w:rPr>
                <w:b/>
                <w:sz w:val="20"/>
                <w:szCs w:val="20"/>
                <w:u w:val="single"/>
              </w:rPr>
              <w:t>left</w:t>
            </w:r>
            <w:r w:rsidRPr="00D53C70">
              <w:rPr>
                <w:sz w:val="20"/>
                <w:szCs w:val="20"/>
              </w:rPr>
              <w:t>-handed participants</w:t>
            </w:r>
          </w:p>
        </w:tc>
      </w:tr>
      <w:tr w:rsidR="005178B4" w:rsidRPr="00D53C70" w14:paraId="54EDDC4A" w14:textId="77777777" w:rsidTr="00477792">
        <w:tc>
          <w:tcPr>
            <w:tcW w:w="411" w:type="dxa"/>
            <w:vMerge/>
            <w:tcBorders>
              <w:left w:val="double" w:sz="4" w:space="0" w:color="auto"/>
              <w:bottom w:val="double" w:sz="4" w:space="0" w:color="auto"/>
              <w:right w:val="double" w:sz="4" w:space="0" w:color="auto"/>
            </w:tcBorders>
          </w:tcPr>
          <w:p w14:paraId="1CA8DAE7" w14:textId="77777777" w:rsidR="005178B4" w:rsidRPr="00D53C70" w:rsidRDefault="005178B4" w:rsidP="00477792">
            <w:pPr>
              <w:rPr>
                <w:sz w:val="20"/>
                <w:szCs w:val="20"/>
              </w:rPr>
            </w:pPr>
          </w:p>
        </w:tc>
        <w:tc>
          <w:tcPr>
            <w:tcW w:w="8631" w:type="dxa"/>
            <w:gridSpan w:val="2"/>
            <w:tcBorders>
              <w:left w:val="double" w:sz="4" w:space="0" w:color="auto"/>
              <w:bottom w:val="double" w:sz="4" w:space="0" w:color="auto"/>
              <w:right w:val="double" w:sz="4" w:space="0" w:color="auto"/>
            </w:tcBorders>
          </w:tcPr>
          <w:p w14:paraId="14E29EAC" w14:textId="77777777" w:rsidR="005178B4" w:rsidRPr="00D53C70" w:rsidRDefault="005178B4" w:rsidP="00477792">
            <w:pPr>
              <w:rPr>
                <w:sz w:val="20"/>
                <w:szCs w:val="20"/>
              </w:rPr>
            </w:pPr>
            <w:r w:rsidRPr="00D53C70">
              <w:rPr>
                <w:b/>
                <w:sz w:val="20"/>
                <w:szCs w:val="20"/>
              </w:rPr>
              <w:t>Justification</w:t>
            </w:r>
            <w:r w:rsidRPr="00D53C70">
              <w:rPr>
                <w:sz w:val="20"/>
                <w:szCs w:val="20"/>
              </w:rPr>
              <w:t>: Based on the bimanual nature of our motor task, we elected to not restrict our participant pool to only right-handers in order to facilitate recruitment (N= 2 left-handers).</w:t>
            </w:r>
          </w:p>
        </w:tc>
      </w:tr>
      <w:tr w:rsidR="005178B4" w:rsidRPr="00D53C70" w14:paraId="709AE786" w14:textId="77777777" w:rsidTr="00477792">
        <w:tc>
          <w:tcPr>
            <w:tcW w:w="411" w:type="dxa"/>
            <w:vMerge w:val="restart"/>
            <w:tcBorders>
              <w:top w:val="double" w:sz="4" w:space="0" w:color="auto"/>
              <w:left w:val="double" w:sz="4" w:space="0" w:color="auto"/>
            </w:tcBorders>
          </w:tcPr>
          <w:p w14:paraId="4428D860" w14:textId="77777777" w:rsidR="005178B4" w:rsidRPr="00D53C70" w:rsidRDefault="005178B4" w:rsidP="00477792">
            <w:pPr>
              <w:rPr>
                <w:sz w:val="20"/>
                <w:szCs w:val="20"/>
              </w:rPr>
            </w:pPr>
            <w:r w:rsidRPr="00D53C70">
              <w:rPr>
                <w:sz w:val="20"/>
                <w:szCs w:val="20"/>
              </w:rPr>
              <w:t>2</w:t>
            </w:r>
          </w:p>
        </w:tc>
        <w:tc>
          <w:tcPr>
            <w:tcW w:w="4315" w:type="dxa"/>
            <w:tcBorders>
              <w:top w:val="double" w:sz="4" w:space="0" w:color="auto"/>
              <w:left w:val="double" w:sz="4" w:space="0" w:color="auto"/>
            </w:tcBorders>
          </w:tcPr>
          <w:p w14:paraId="6E01BE61" w14:textId="77777777" w:rsidR="005178B4" w:rsidRPr="00D53C70" w:rsidRDefault="005178B4" w:rsidP="00477792">
            <w:pPr>
              <w:rPr>
                <w:sz w:val="20"/>
                <w:szCs w:val="20"/>
              </w:rPr>
            </w:pPr>
            <w:r w:rsidRPr="00D53C70">
              <w:rPr>
                <w:sz w:val="20"/>
                <w:szCs w:val="20"/>
              </w:rPr>
              <w:t>Pre-nap performance for offline gain computation on last 4 blocks of the MSL</w:t>
            </w:r>
          </w:p>
        </w:tc>
        <w:tc>
          <w:tcPr>
            <w:tcW w:w="4316" w:type="dxa"/>
            <w:tcBorders>
              <w:top w:val="double" w:sz="4" w:space="0" w:color="auto"/>
              <w:right w:val="double" w:sz="4" w:space="0" w:color="auto"/>
            </w:tcBorders>
          </w:tcPr>
          <w:p w14:paraId="53F17178" w14:textId="77777777" w:rsidR="005178B4" w:rsidRPr="00D53C70" w:rsidRDefault="005178B4" w:rsidP="00477792">
            <w:pPr>
              <w:rPr>
                <w:sz w:val="20"/>
                <w:szCs w:val="20"/>
              </w:rPr>
            </w:pPr>
            <w:r w:rsidRPr="00D53C70">
              <w:rPr>
                <w:sz w:val="20"/>
                <w:szCs w:val="20"/>
              </w:rPr>
              <w:t xml:space="preserve">Pre-nap performance for offline gain computation on last </w:t>
            </w:r>
            <w:r w:rsidRPr="00D53C70">
              <w:rPr>
                <w:b/>
                <w:sz w:val="20"/>
                <w:szCs w:val="20"/>
                <w:u w:val="single"/>
              </w:rPr>
              <w:t>3</w:t>
            </w:r>
            <w:r w:rsidRPr="00D53C70">
              <w:rPr>
                <w:sz w:val="20"/>
                <w:szCs w:val="20"/>
              </w:rPr>
              <w:t xml:space="preserve"> blocks of the MSL</w:t>
            </w:r>
          </w:p>
        </w:tc>
      </w:tr>
      <w:tr w:rsidR="005178B4" w:rsidRPr="00D53C70" w14:paraId="3FE26D4D" w14:textId="77777777" w:rsidTr="00477792">
        <w:trPr>
          <w:trHeight w:val="1701"/>
        </w:trPr>
        <w:tc>
          <w:tcPr>
            <w:tcW w:w="411" w:type="dxa"/>
            <w:vMerge/>
            <w:tcBorders>
              <w:left w:val="double" w:sz="4" w:space="0" w:color="auto"/>
              <w:right w:val="double" w:sz="4" w:space="0" w:color="auto"/>
            </w:tcBorders>
          </w:tcPr>
          <w:p w14:paraId="01B10535" w14:textId="77777777" w:rsidR="005178B4" w:rsidRPr="00D53C70" w:rsidRDefault="005178B4" w:rsidP="00477792">
            <w:pPr>
              <w:rPr>
                <w:sz w:val="20"/>
                <w:szCs w:val="20"/>
              </w:rPr>
            </w:pPr>
          </w:p>
        </w:tc>
        <w:tc>
          <w:tcPr>
            <w:tcW w:w="8631" w:type="dxa"/>
            <w:gridSpan w:val="2"/>
            <w:tcBorders>
              <w:left w:val="double" w:sz="4" w:space="0" w:color="auto"/>
              <w:right w:val="double" w:sz="4" w:space="0" w:color="auto"/>
            </w:tcBorders>
          </w:tcPr>
          <w:p w14:paraId="7F2169BD" w14:textId="77777777" w:rsidR="005178B4" w:rsidRPr="00D53C70" w:rsidRDefault="005178B4" w:rsidP="00477792">
            <w:pPr>
              <w:rPr>
                <w:sz w:val="20"/>
                <w:szCs w:val="20"/>
              </w:rPr>
            </w:pPr>
            <w:r w:rsidRPr="00D53C70">
              <w:rPr>
                <w:sz w:val="20"/>
                <w:szCs w:val="20"/>
                <w:u w:val="single"/>
              </w:rPr>
              <w:t>Justification</w:t>
            </w:r>
            <w:r w:rsidRPr="00D53C70">
              <w:rPr>
                <w:sz w:val="20"/>
                <w:szCs w:val="20"/>
              </w:rPr>
              <w:t xml:space="preserve">: See main manuscript for details. Briefly, against our expectations based on previous research using learning of a single sequence, participants only reached plateau performance on the two sequences starting on block 2 of the pre-nap test. In order to meet the performance plateau pre-requisite to compute offline gains in performance, we therefore excluded the first block of the pre-nap test and computed offline gains based on the last 3 blocks of the pre-nap test which showed stable performance levels for both sequences. </w:t>
            </w:r>
          </w:p>
        </w:tc>
      </w:tr>
      <w:tr w:rsidR="005178B4" w:rsidRPr="00D53C70" w14:paraId="00717C73" w14:textId="77777777" w:rsidTr="00477792">
        <w:tc>
          <w:tcPr>
            <w:tcW w:w="411" w:type="dxa"/>
            <w:vMerge w:val="restart"/>
            <w:tcBorders>
              <w:top w:val="double" w:sz="4" w:space="0" w:color="auto"/>
              <w:left w:val="double" w:sz="4" w:space="0" w:color="auto"/>
            </w:tcBorders>
          </w:tcPr>
          <w:p w14:paraId="6C87F444" w14:textId="77777777" w:rsidR="005178B4" w:rsidRPr="00D53C70" w:rsidRDefault="005178B4" w:rsidP="00477792">
            <w:pPr>
              <w:rPr>
                <w:sz w:val="20"/>
                <w:szCs w:val="20"/>
              </w:rPr>
            </w:pPr>
            <w:r w:rsidRPr="00D53C70">
              <w:rPr>
                <w:sz w:val="20"/>
                <w:szCs w:val="20"/>
              </w:rPr>
              <w:t>3</w:t>
            </w:r>
          </w:p>
        </w:tc>
        <w:tc>
          <w:tcPr>
            <w:tcW w:w="4315" w:type="dxa"/>
            <w:tcBorders>
              <w:top w:val="double" w:sz="4" w:space="0" w:color="auto"/>
              <w:left w:val="double" w:sz="4" w:space="0" w:color="auto"/>
            </w:tcBorders>
          </w:tcPr>
          <w:p w14:paraId="36B2D7FA" w14:textId="77777777" w:rsidR="005178B4" w:rsidRPr="00D53C70" w:rsidRDefault="005178B4" w:rsidP="00477792">
            <w:pPr>
              <w:rPr>
                <w:sz w:val="20"/>
                <w:szCs w:val="20"/>
              </w:rPr>
            </w:pPr>
            <w:r w:rsidRPr="00D53C70">
              <w:rPr>
                <w:sz w:val="20"/>
                <w:szCs w:val="20"/>
              </w:rPr>
              <w:t>We will classify auditory evoked responses into evoked SO if the standard criteria of a SO are met (negative peak ≤ -40 µV and the peak-to-peak amplitude ≥ 75 µV). Mean auditory-evoked SO amplitude will be computed for each subject in each condition separately.</w:t>
            </w:r>
          </w:p>
        </w:tc>
        <w:tc>
          <w:tcPr>
            <w:tcW w:w="4316" w:type="dxa"/>
            <w:tcBorders>
              <w:top w:val="double" w:sz="4" w:space="0" w:color="auto"/>
              <w:right w:val="double" w:sz="4" w:space="0" w:color="auto"/>
            </w:tcBorders>
          </w:tcPr>
          <w:p w14:paraId="061474A8" w14:textId="77777777" w:rsidR="005178B4" w:rsidRPr="00D53C70" w:rsidRDefault="005178B4" w:rsidP="00477792">
            <w:pPr>
              <w:pStyle w:val="CommentText"/>
            </w:pPr>
            <w:r w:rsidRPr="00D53C70">
              <w:t xml:space="preserve">Auditory-evoked responses were averaged </w:t>
            </w:r>
            <w:r w:rsidRPr="00D53C70">
              <w:rPr>
                <w:b/>
                <w:u w:val="single"/>
              </w:rPr>
              <w:t>across all trials</w:t>
            </w:r>
            <w:r w:rsidRPr="00D53C70">
              <w:t xml:space="preserve"> for each condition. Mean auditory </w:t>
            </w:r>
            <w:r w:rsidRPr="00D53C70">
              <w:rPr>
                <w:b/>
                <w:u w:val="single"/>
              </w:rPr>
              <w:t>ERP</w:t>
            </w:r>
            <w:r w:rsidRPr="00D53C70">
              <w:t xml:space="preserve"> amplitude was computed for each subject in each condition separately. </w:t>
            </w:r>
          </w:p>
          <w:p w14:paraId="59CBF48C" w14:textId="77777777" w:rsidR="005178B4" w:rsidRPr="00D53C70" w:rsidRDefault="005178B4" w:rsidP="00477792">
            <w:pPr>
              <w:rPr>
                <w:sz w:val="20"/>
                <w:szCs w:val="20"/>
              </w:rPr>
            </w:pPr>
          </w:p>
        </w:tc>
      </w:tr>
      <w:tr w:rsidR="005178B4" w:rsidRPr="00D53C70" w14:paraId="032124BD" w14:textId="77777777" w:rsidTr="00477792">
        <w:tc>
          <w:tcPr>
            <w:tcW w:w="411" w:type="dxa"/>
            <w:vMerge/>
            <w:tcBorders>
              <w:left w:val="double" w:sz="4" w:space="0" w:color="auto"/>
              <w:right w:val="double" w:sz="4" w:space="0" w:color="auto"/>
            </w:tcBorders>
          </w:tcPr>
          <w:p w14:paraId="1CBFF63C" w14:textId="77777777" w:rsidR="005178B4" w:rsidRPr="00D53C70" w:rsidRDefault="005178B4" w:rsidP="00477792">
            <w:pPr>
              <w:rPr>
                <w:sz w:val="20"/>
                <w:szCs w:val="20"/>
              </w:rPr>
            </w:pPr>
          </w:p>
        </w:tc>
        <w:tc>
          <w:tcPr>
            <w:tcW w:w="8631" w:type="dxa"/>
            <w:gridSpan w:val="2"/>
            <w:tcBorders>
              <w:left w:val="double" w:sz="4" w:space="0" w:color="auto"/>
              <w:right w:val="double" w:sz="4" w:space="0" w:color="auto"/>
            </w:tcBorders>
          </w:tcPr>
          <w:p w14:paraId="0B5626F4" w14:textId="77777777" w:rsidR="005178B4" w:rsidRPr="00D53C70" w:rsidRDefault="005178B4" w:rsidP="00477792">
            <w:pPr>
              <w:rPr>
                <w:sz w:val="20"/>
                <w:szCs w:val="20"/>
              </w:rPr>
            </w:pPr>
            <w:r w:rsidRPr="00D53C70">
              <w:rPr>
                <w:sz w:val="20"/>
                <w:szCs w:val="20"/>
                <w:u w:val="single"/>
              </w:rPr>
              <w:t>Justification</w:t>
            </w:r>
            <w:r w:rsidRPr="00D53C70">
              <w:rPr>
                <w:sz w:val="20"/>
                <w:szCs w:val="20"/>
              </w:rPr>
              <w:t xml:space="preserve">: The number of auditory ERPs reaching the pre-registered amplitude criteria was not sufficient to perform a powerful statistical analysis. This issue being highlighted in previous research </w:t>
            </w:r>
            <w:r w:rsidRPr="00D53C70">
              <w:rPr>
                <w:sz w:val="20"/>
                <w:szCs w:val="20"/>
              </w:rPr>
              <w:fldChar w:fldCharType="begin"/>
            </w:r>
            <w:r>
              <w:rPr>
                <w:sz w:val="20"/>
                <w:szCs w:val="20"/>
              </w:rPr>
              <w:instrText xml:space="preserve"> ADDIN ZOTERO_ITEM CSL_CITATION {"citationID":"PBITOb2c","properties":{"formattedCitation":"(4)","plainCitation":"(4)","noteIndex":0},"citationItems":[{"id":956,"uris":["http://zotero.org/users/1644966/items/XLCMZVC9"],"uri":["http://zotero.org/users/1644966/items/XLCMZVC9"],"itemData":{"id":956,"type":"article-journal","abstract":"How are brief encounters transformed into lasting memories? Previous research has established the role of non-rapid eye movement (NREM) sleep, along with its electrophysiological signatures of slow oscillations (SOs) and spindles, for memory consolidation [1–4]. In related work, experimental manipulations have demonstrated that NREM sleep provides a window of opportunity to selectively strengthen particular memory traces via the delivery of auditory cues [5–10], a procedure known as targeted memory reactivation (TMR). It has remained unclear, however, whether TMR triggers the brain’s endogenous consolidation mechanisms (linked to SOs and/or spindles) and whether those mechanisms in turn mediate effective processing of mnemonic information. We devised a novel paradigm in which associative memories (adjective-object and adjective-scene pairs) were selectively cued during a post-learning nap, successfully stabilizing next-day retention relative to non-cued memories. First, we found that, compared to novel control adjectives, memory cues evoked an increase in fast spindles. Critically, during the time window of cue-induced spindle activity, the memory category linked to the verbal cue (object or scene) could be reliably decoded, with the ﬁdelity of this decoding predicting the behavioral consolidation beneﬁts of TMR. These results provide correlative evidence for an information processing role of sleep spindles in service of memory consolidation.","container-title":"Current Biology","DOI":"10.1016/j.cub.2018.01.087","ISSN":"09609822","issue":"6","language":"en","page":"948-954.e4","source":"Crossref","title":"Memory Consolidation Is Linked to Spindle-Mediated Information Processing during Sleep","volume":"28","author":[{"family":"Cairney","given":"Scott A."},{"family":"Guttesen","given":"Anna á Váli"},{"family":"El Marj","given":"Nicole"},{"family":"Staresina","given":"Bernhard P."}],"issued":{"date-parts":[["2018",3]]}}}],"schema":"https://github.com/citation-style-language/schema/raw/master/csl-citation.json"} </w:instrText>
            </w:r>
            <w:r w:rsidRPr="00D53C70">
              <w:rPr>
                <w:sz w:val="20"/>
                <w:szCs w:val="20"/>
              </w:rPr>
              <w:fldChar w:fldCharType="separate"/>
            </w:r>
            <w:r w:rsidRPr="00C600E8">
              <w:rPr>
                <w:rFonts w:ascii="Calibri Light" w:hAnsi="Calibri Light" w:cs="Calibri Light"/>
                <w:sz w:val="20"/>
              </w:rPr>
              <w:t>(4)</w:t>
            </w:r>
            <w:r w:rsidRPr="00D53C70">
              <w:rPr>
                <w:sz w:val="20"/>
                <w:szCs w:val="20"/>
              </w:rPr>
              <w:fldChar w:fldCharType="end"/>
            </w:r>
            <w:r w:rsidRPr="00D53C70">
              <w:rPr>
                <w:sz w:val="20"/>
                <w:szCs w:val="20"/>
              </w:rPr>
              <w:t xml:space="preserve">, we followed similar procedures and averaged all the auditory-evoked responses (irrespective of their amplitude) on the one hand and all the detected SO on the other hand </w:t>
            </w:r>
            <w:r w:rsidRPr="00D53C70">
              <w:rPr>
                <w:sz w:val="20"/>
                <w:szCs w:val="20"/>
              </w:rPr>
              <w:fldChar w:fldCharType="begin"/>
            </w:r>
            <w:r>
              <w:rPr>
                <w:sz w:val="20"/>
                <w:szCs w:val="20"/>
              </w:rPr>
              <w:instrText xml:space="preserve"> ADDIN ZOTERO_ITEM CSL_CITATION {"citationID":"I1sDL4bG","properties":{"formattedCitation":"(4)","plainCitation":"(4)","noteIndex":0},"citationItems":[{"id":956,"uris":["http://zotero.org/users/1644966/items/XLCMZVC9"],"uri":["http://zotero.org/users/1644966/items/XLCMZVC9"],"itemData":{"id":956,"type":"article-journal","abstract":"How are brief encounters transformed into lasting memories? Previous research has established the role of non-rapid eye movement (NREM) sleep, along with its electrophysiological signatures of slow oscillations (SOs) and spindles, for memory consolidation [1–4]. In related work, experimental manipulations have demonstrated that NREM sleep provides a window of opportunity to selectively strengthen particular memory traces via the delivery of auditory cues [5–10], a procedure known as targeted memory reactivation (TMR). It has remained unclear, however, whether TMR triggers the brain’s endogenous consolidation mechanisms (linked to SOs and/or spindles) and whether those mechanisms in turn mediate effective processing of mnemonic information. We devised a novel paradigm in which associative memories (adjective-object and adjective-scene pairs) were selectively cued during a post-learning nap, successfully stabilizing next-day retention relative to non-cued memories. First, we found that, compared to novel control adjectives, memory cues evoked an increase in fast spindles. Critically, during the time window of cue-induced spindle activity, the memory category linked to the verbal cue (object or scene) could be reliably decoded, with the ﬁdelity of this decoding predicting the behavioral consolidation beneﬁts of TMR. These results provide correlative evidence for an information processing role of sleep spindles in service of memory consolidation.","container-title":"Current Biology","DOI":"10.1016/j.cub.2018.01.087","ISSN":"09609822","issue":"6","language":"en","page":"948-954.e4","source":"Crossref","title":"Memory Consolidation Is Linked to Spindle-Mediated Information Processing during Sleep","volume":"28","author":[{"family":"Cairney","given":"Scott A."},{"family":"Guttesen","given":"Anna á Váli"},{"family":"El Marj","given":"Nicole"},{"family":"Staresina","given":"Bernhard P."}],"issued":{"date-parts":[["2018",3]]}}}],"schema":"https://github.com/citation-style-language/schema/raw/master/csl-citation.json"} </w:instrText>
            </w:r>
            <w:r w:rsidRPr="00D53C70">
              <w:rPr>
                <w:sz w:val="20"/>
                <w:szCs w:val="20"/>
              </w:rPr>
              <w:fldChar w:fldCharType="separate"/>
            </w:r>
            <w:r w:rsidRPr="00C600E8">
              <w:rPr>
                <w:rFonts w:ascii="Calibri Light" w:hAnsi="Calibri Light" w:cs="Calibri Light"/>
                <w:sz w:val="20"/>
              </w:rPr>
              <w:t>(4)</w:t>
            </w:r>
            <w:r w:rsidRPr="00D53C70">
              <w:rPr>
                <w:sz w:val="20"/>
                <w:szCs w:val="20"/>
              </w:rPr>
              <w:fldChar w:fldCharType="end"/>
            </w:r>
            <w:r w:rsidRPr="00D53C70">
              <w:rPr>
                <w:sz w:val="20"/>
                <w:szCs w:val="20"/>
              </w:rPr>
              <w:t>.</w:t>
            </w:r>
          </w:p>
        </w:tc>
      </w:tr>
      <w:tr w:rsidR="005178B4" w:rsidRPr="00D53C70" w14:paraId="11F1B2A6" w14:textId="77777777" w:rsidTr="00477792">
        <w:tc>
          <w:tcPr>
            <w:tcW w:w="411" w:type="dxa"/>
            <w:vMerge w:val="restart"/>
            <w:tcBorders>
              <w:top w:val="double" w:sz="4" w:space="0" w:color="auto"/>
              <w:left w:val="double" w:sz="4" w:space="0" w:color="auto"/>
            </w:tcBorders>
          </w:tcPr>
          <w:p w14:paraId="298B2A6F" w14:textId="77777777" w:rsidR="005178B4" w:rsidRPr="00D53C70" w:rsidRDefault="005178B4" w:rsidP="00477792">
            <w:pPr>
              <w:rPr>
                <w:sz w:val="20"/>
                <w:szCs w:val="20"/>
              </w:rPr>
            </w:pPr>
            <w:r w:rsidRPr="00D53C70">
              <w:rPr>
                <w:sz w:val="20"/>
                <w:szCs w:val="20"/>
              </w:rPr>
              <w:t>4</w:t>
            </w:r>
          </w:p>
        </w:tc>
        <w:tc>
          <w:tcPr>
            <w:tcW w:w="4315" w:type="dxa"/>
            <w:tcBorders>
              <w:top w:val="double" w:sz="4" w:space="0" w:color="auto"/>
              <w:left w:val="double" w:sz="4" w:space="0" w:color="auto"/>
            </w:tcBorders>
          </w:tcPr>
          <w:p w14:paraId="5AE7B642" w14:textId="77777777" w:rsidR="005178B4" w:rsidRPr="00D53C70" w:rsidRDefault="005178B4" w:rsidP="00477792">
            <w:pPr>
              <w:rPr>
                <w:sz w:val="20"/>
                <w:szCs w:val="20"/>
              </w:rPr>
            </w:pPr>
            <w:r w:rsidRPr="00D53C70">
              <w:rPr>
                <w:sz w:val="20"/>
                <w:szCs w:val="20"/>
              </w:rPr>
              <w:t xml:space="preserve">To analyze spindle activity, we will compute Time-Frequency representations (TFR) using </w:t>
            </w:r>
            <w:proofErr w:type="spellStart"/>
            <w:r w:rsidRPr="00D53C70">
              <w:rPr>
                <w:sz w:val="20"/>
                <w:szCs w:val="20"/>
              </w:rPr>
              <w:t>Morlet</w:t>
            </w:r>
            <w:proofErr w:type="spellEnd"/>
            <w:r w:rsidRPr="00D53C70">
              <w:rPr>
                <w:sz w:val="20"/>
                <w:szCs w:val="20"/>
              </w:rPr>
              <w:t xml:space="preserve"> Wavelet decomposition with a width of five cycles per wavelet (m=7) at center frequencies between 12 and 16 Hz (sigma frequency band), in steps of 0.5 Hz and 10 </w:t>
            </w:r>
            <w:proofErr w:type="spellStart"/>
            <w:r w:rsidRPr="00D53C70">
              <w:rPr>
                <w:sz w:val="20"/>
                <w:szCs w:val="20"/>
              </w:rPr>
              <w:t>ms.</w:t>
            </w:r>
            <w:proofErr w:type="spellEnd"/>
          </w:p>
        </w:tc>
        <w:tc>
          <w:tcPr>
            <w:tcW w:w="4316" w:type="dxa"/>
            <w:tcBorders>
              <w:top w:val="double" w:sz="4" w:space="0" w:color="auto"/>
              <w:right w:val="double" w:sz="4" w:space="0" w:color="auto"/>
            </w:tcBorders>
          </w:tcPr>
          <w:p w14:paraId="0647F795" w14:textId="77777777" w:rsidR="005178B4" w:rsidRPr="00D53C70" w:rsidRDefault="005178B4" w:rsidP="00477792">
            <w:pPr>
              <w:rPr>
                <w:sz w:val="20"/>
                <w:szCs w:val="20"/>
              </w:rPr>
            </w:pPr>
            <w:r w:rsidRPr="00D53C70">
              <w:rPr>
                <w:sz w:val="20"/>
                <w:szCs w:val="20"/>
              </w:rPr>
              <w:t xml:space="preserve">To analyze spindle activity, we computed Time-Frequency representations (TFR) using </w:t>
            </w:r>
            <w:r w:rsidRPr="00D53C70">
              <w:rPr>
                <w:b/>
                <w:sz w:val="20"/>
                <w:szCs w:val="20"/>
                <w:u w:val="single"/>
              </w:rPr>
              <w:t>an adaptive sliding time window of five cycles length per frequency (</w:t>
            </w:r>
            <w:proofErr w:type="spellStart"/>
            <w:r w:rsidRPr="00D53C70">
              <w:rPr>
                <w:b/>
                <w:sz w:val="20"/>
                <w:szCs w:val="20"/>
                <w:u w:val="single"/>
              </w:rPr>
              <w:t>Δt</w:t>
            </w:r>
            <w:proofErr w:type="spellEnd"/>
            <w:r w:rsidRPr="00D53C70">
              <w:rPr>
                <w:b/>
                <w:sz w:val="20"/>
                <w:szCs w:val="20"/>
                <w:u w:val="single"/>
              </w:rPr>
              <w:t xml:space="preserve"> = 5/f; 20-ms step size), and estimated power using the </w:t>
            </w:r>
            <w:proofErr w:type="spellStart"/>
            <w:r w:rsidRPr="00D53C70">
              <w:rPr>
                <w:b/>
                <w:sz w:val="20"/>
                <w:szCs w:val="20"/>
                <w:u w:val="single"/>
              </w:rPr>
              <w:t>Hanning</w:t>
            </w:r>
            <w:proofErr w:type="spellEnd"/>
            <w:r w:rsidRPr="00D53C70">
              <w:rPr>
                <w:b/>
                <w:sz w:val="20"/>
                <w:szCs w:val="20"/>
                <w:u w:val="single"/>
              </w:rPr>
              <w:t xml:space="preserve"> taper/FFT approach between 5 and 30 Hz</w:t>
            </w:r>
            <w:r w:rsidRPr="00D53C70">
              <w:rPr>
                <w:sz w:val="20"/>
                <w:szCs w:val="20"/>
              </w:rPr>
              <w:t>.</w:t>
            </w:r>
          </w:p>
        </w:tc>
      </w:tr>
      <w:tr w:rsidR="005178B4" w:rsidRPr="00D53C70" w14:paraId="7B316570" w14:textId="77777777" w:rsidTr="00477792">
        <w:tc>
          <w:tcPr>
            <w:tcW w:w="411" w:type="dxa"/>
            <w:vMerge/>
            <w:tcBorders>
              <w:left w:val="double" w:sz="4" w:space="0" w:color="auto"/>
              <w:right w:val="double" w:sz="4" w:space="0" w:color="auto"/>
            </w:tcBorders>
          </w:tcPr>
          <w:p w14:paraId="005F4188" w14:textId="77777777" w:rsidR="005178B4" w:rsidRPr="00D53C70" w:rsidRDefault="005178B4" w:rsidP="00477792">
            <w:pPr>
              <w:rPr>
                <w:sz w:val="20"/>
                <w:szCs w:val="20"/>
              </w:rPr>
            </w:pPr>
          </w:p>
        </w:tc>
        <w:tc>
          <w:tcPr>
            <w:tcW w:w="8631" w:type="dxa"/>
            <w:gridSpan w:val="2"/>
            <w:tcBorders>
              <w:left w:val="double" w:sz="4" w:space="0" w:color="auto"/>
              <w:right w:val="double" w:sz="4" w:space="0" w:color="auto"/>
            </w:tcBorders>
          </w:tcPr>
          <w:p w14:paraId="6161ACDC" w14:textId="77777777" w:rsidR="005178B4" w:rsidRPr="00D53C70" w:rsidRDefault="005178B4" w:rsidP="00477792">
            <w:pPr>
              <w:rPr>
                <w:sz w:val="20"/>
                <w:szCs w:val="20"/>
              </w:rPr>
            </w:pPr>
            <w:r w:rsidRPr="00D53C70">
              <w:rPr>
                <w:sz w:val="20"/>
                <w:szCs w:val="20"/>
                <w:u w:val="single"/>
              </w:rPr>
              <w:t>Justification</w:t>
            </w:r>
            <w:r w:rsidRPr="00D53C70">
              <w:rPr>
                <w:sz w:val="20"/>
                <w:szCs w:val="20"/>
              </w:rPr>
              <w:t xml:space="preserve">: For completeness, we decided to broaden our analysis from 12-16 Hz to 5-30 Hz. Consequently, the </w:t>
            </w:r>
            <w:proofErr w:type="spellStart"/>
            <w:r w:rsidRPr="00D53C70">
              <w:rPr>
                <w:sz w:val="20"/>
                <w:szCs w:val="20"/>
              </w:rPr>
              <w:t>Morlet</w:t>
            </w:r>
            <w:proofErr w:type="spellEnd"/>
            <w:r w:rsidRPr="00D53C70">
              <w:rPr>
                <w:sz w:val="20"/>
                <w:szCs w:val="20"/>
              </w:rPr>
              <w:t xml:space="preserve"> wavelet decomposition approach was not appropriate to capture low (around 5 Hz) frequency band in regards of the epoch size. Note that any effects observed outside the pre-registered frequency band (</w:t>
            </w:r>
            <w:proofErr w:type="spellStart"/>
            <w:r w:rsidRPr="00D53C70">
              <w:rPr>
                <w:sz w:val="20"/>
                <w:szCs w:val="20"/>
              </w:rPr>
              <w:t>i.e</w:t>
            </w:r>
            <w:proofErr w:type="spellEnd"/>
            <w:r w:rsidRPr="00D53C70">
              <w:rPr>
                <w:sz w:val="20"/>
                <w:szCs w:val="20"/>
              </w:rPr>
              <w:t>, sigma) are reported in the main text as the result of exploratory analyses. A similar frequency window approach was used for the PAC analyses.</w:t>
            </w:r>
          </w:p>
        </w:tc>
      </w:tr>
      <w:tr w:rsidR="005178B4" w:rsidRPr="00D53C70" w14:paraId="70111336" w14:textId="77777777" w:rsidTr="00477792">
        <w:tc>
          <w:tcPr>
            <w:tcW w:w="411" w:type="dxa"/>
            <w:vMerge w:val="restart"/>
            <w:tcBorders>
              <w:top w:val="double" w:sz="4" w:space="0" w:color="auto"/>
              <w:left w:val="double" w:sz="4" w:space="0" w:color="auto"/>
            </w:tcBorders>
          </w:tcPr>
          <w:p w14:paraId="310D6908" w14:textId="77777777" w:rsidR="005178B4" w:rsidRPr="00D53C70" w:rsidRDefault="005178B4" w:rsidP="00477792">
            <w:pPr>
              <w:rPr>
                <w:sz w:val="20"/>
                <w:szCs w:val="20"/>
              </w:rPr>
            </w:pPr>
            <w:r w:rsidRPr="00D53C70">
              <w:rPr>
                <w:sz w:val="20"/>
                <w:szCs w:val="20"/>
              </w:rPr>
              <w:t>5</w:t>
            </w:r>
          </w:p>
        </w:tc>
        <w:tc>
          <w:tcPr>
            <w:tcW w:w="4315" w:type="dxa"/>
            <w:tcBorders>
              <w:top w:val="double" w:sz="4" w:space="0" w:color="auto"/>
              <w:left w:val="double" w:sz="4" w:space="0" w:color="auto"/>
            </w:tcBorders>
          </w:tcPr>
          <w:p w14:paraId="6A832EBF" w14:textId="77777777" w:rsidR="005178B4" w:rsidRPr="00D53C70" w:rsidRDefault="005178B4" w:rsidP="00477792">
            <w:pPr>
              <w:rPr>
                <w:sz w:val="20"/>
                <w:szCs w:val="20"/>
              </w:rPr>
            </w:pPr>
            <w:r w:rsidRPr="00D53C70">
              <w:rPr>
                <w:sz w:val="20"/>
                <w:szCs w:val="20"/>
              </w:rPr>
              <w:t>The mean of the circular angle values for SO-spindle coupling will be compared between stimulation blocks of associated vs. unassociated auditory cues using a one-tailed paired student t test.</w:t>
            </w:r>
          </w:p>
        </w:tc>
        <w:tc>
          <w:tcPr>
            <w:tcW w:w="4316" w:type="dxa"/>
            <w:tcBorders>
              <w:top w:val="double" w:sz="4" w:space="0" w:color="auto"/>
              <w:right w:val="double" w:sz="4" w:space="0" w:color="auto"/>
            </w:tcBorders>
          </w:tcPr>
          <w:p w14:paraId="45A5433B" w14:textId="70043FAF" w:rsidR="005178B4" w:rsidRPr="00AF039F" w:rsidRDefault="005178B4" w:rsidP="00477792">
            <w:pPr>
              <w:rPr>
                <w:sz w:val="20"/>
                <w:szCs w:val="20"/>
              </w:rPr>
            </w:pPr>
            <w:r w:rsidRPr="00AF039F">
              <w:rPr>
                <w:sz w:val="20"/>
                <w:szCs w:val="20"/>
              </w:rPr>
              <w:t xml:space="preserve">The mean of the circular angle values for SO-spindle coupling was compared between stimulation blocks of associated vs. unassociated auditory cues using </w:t>
            </w:r>
            <w:bookmarkStart w:id="1" w:name="_Hlk99969632"/>
            <w:ins w:id="2" w:author="Judith Nicolas" w:date="2022-04-04T12:58:00Z">
              <w:r w:rsidR="00932727" w:rsidRPr="00AF039F">
                <w:rPr>
                  <w:b/>
                  <w:sz w:val="20"/>
                  <w:szCs w:val="20"/>
                  <w:u w:val="single"/>
                </w:rPr>
                <w:t xml:space="preserve">the </w:t>
              </w:r>
              <w:proofErr w:type="spellStart"/>
              <w:r w:rsidR="00932727" w:rsidRPr="00AF039F">
                <w:rPr>
                  <w:b/>
                  <w:sz w:val="20"/>
                  <w:szCs w:val="20"/>
                  <w:u w:val="single"/>
                </w:rPr>
                <w:t>CircStat</w:t>
              </w:r>
              <w:proofErr w:type="spellEnd"/>
              <w:r w:rsidR="00932727" w:rsidRPr="00AF039F">
                <w:rPr>
                  <w:b/>
                  <w:sz w:val="20"/>
                  <w:szCs w:val="20"/>
                  <w:u w:val="single"/>
                </w:rPr>
                <w:t xml:space="preserve"> toolbox </w:t>
              </w:r>
              <w:r w:rsidR="00932727" w:rsidRPr="00AF039F">
                <w:rPr>
                  <w:b/>
                  <w:sz w:val="20"/>
                  <w:szCs w:val="20"/>
                  <w:u w:val="single"/>
                </w:rPr>
                <w:fldChar w:fldCharType="begin"/>
              </w:r>
              <w:r w:rsidR="00932727" w:rsidRPr="00AF039F">
                <w:rPr>
                  <w:b/>
                  <w:sz w:val="20"/>
                  <w:szCs w:val="20"/>
                  <w:u w:val="single"/>
                </w:rPr>
                <w:instrText xml:space="preserve"> ADDIN ZOTERO_ITEM CSL_CITATION {"citationID":"3qPT7pR9","properties":{"formattedCitation":"(24)","plainCitation":"(24)","noteIndex":0},"citationItems":[{"id":2927,"uris":["http://zotero.org/users/1644966/items/B387VZNJ"],"itemData":{"id":2927,"type":"article-journal","container-title":"Journal of Statistical Software","DOI":"10.18637/jss.v031.i10","ISSN":"1548-7660","issue":"10","journalAbbreviation":"J. Stat. Soft.","language":"en","source":"DOI.org (Crossref)","title":"&lt;b&gt;CircStat&lt;/b&gt; : A &lt;i&gt;MATLAB&lt;/i&gt; Toolbox for Circular Statistics","title-short":"&lt;b&gt;CircStat&lt;/b&gt;","URL":"http://www.jstatsoft.org/v31/i10/","volume":"31","author":[{"family":"Berens","given":"Philipp"}],"accessed":{"date-parts":[["2022",3,23]]},"issued":{"date-parts":[["2009"]]}}}],"schema":"https://github.com/citation-style-language/schema/raw/master/csl-citation.json"} </w:instrText>
              </w:r>
              <w:r w:rsidR="00932727" w:rsidRPr="00AF039F">
                <w:rPr>
                  <w:b/>
                  <w:sz w:val="20"/>
                  <w:szCs w:val="20"/>
                  <w:u w:val="single"/>
                </w:rPr>
                <w:fldChar w:fldCharType="separate"/>
              </w:r>
              <w:r w:rsidR="00932727" w:rsidRPr="00AF039F">
                <w:rPr>
                  <w:rFonts w:ascii="Calibri Light" w:hAnsi="Calibri Light" w:cs="Calibri Light"/>
                  <w:b/>
                  <w:sz w:val="20"/>
                  <w:szCs w:val="20"/>
                  <w:u w:val="single"/>
                </w:rPr>
                <w:t>(24)</w:t>
              </w:r>
              <w:r w:rsidR="00932727" w:rsidRPr="00AF039F">
                <w:rPr>
                  <w:b/>
                  <w:sz w:val="20"/>
                  <w:szCs w:val="20"/>
                  <w:u w:val="single"/>
                </w:rPr>
                <w:fldChar w:fldCharType="end"/>
              </w:r>
            </w:ins>
            <w:del w:id="3" w:author="Judith Nicolas" w:date="2022-04-04T12:58:00Z">
              <w:r w:rsidRPr="00AF039F" w:rsidDel="00932727">
                <w:rPr>
                  <w:b/>
                  <w:sz w:val="20"/>
                  <w:szCs w:val="20"/>
                  <w:u w:val="single"/>
                </w:rPr>
                <w:delText>a Watson's goodness of fit test for the von Mises or circular uniform distribution.</w:delText>
              </w:r>
            </w:del>
            <w:ins w:id="4" w:author="Judith Nicolas" w:date="2022-04-04T12:58:00Z">
              <w:r w:rsidR="00932727" w:rsidRPr="00AF039F">
                <w:rPr>
                  <w:b/>
                  <w:sz w:val="20"/>
                  <w:szCs w:val="20"/>
                  <w:u w:val="single"/>
                </w:rPr>
                <w:t xml:space="preserve"> implementing </w:t>
              </w:r>
            </w:ins>
            <w:ins w:id="5" w:author="Judith Nicolas" w:date="2022-04-04T12:59:00Z">
              <w:r w:rsidR="00932727" w:rsidRPr="00AF039F">
                <w:rPr>
                  <w:b/>
                  <w:sz w:val="20"/>
                  <w:szCs w:val="20"/>
                  <w:u w:val="single"/>
                </w:rPr>
                <w:t xml:space="preserve">Rayleigh test for non-uniformity and </w:t>
              </w:r>
              <w:r w:rsidR="00932727" w:rsidRPr="00AF039F">
                <w:rPr>
                  <w:rFonts w:eastAsia="Times New Roman"/>
                  <w:b/>
                  <w:color w:val="201F1E"/>
                  <w:sz w:val="20"/>
                  <w:szCs w:val="20"/>
                  <w:u w:val="single"/>
                </w:rPr>
                <w:t>Watson-Williams multi-sample test for equal means</w:t>
              </w:r>
            </w:ins>
            <w:bookmarkEnd w:id="1"/>
          </w:p>
        </w:tc>
      </w:tr>
      <w:tr w:rsidR="005178B4" w:rsidRPr="00D53C70" w14:paraId="5030D292" w14:textId="77777777" w:rsidTr="00477792">
        <w:tc>
          <w:tcPr>
            <w:tcW w:w="411" w:type="dxa"/>
            <w:vMerge/>
            <w:tcBorders>
              <w:left w:val="double" w:sz="4" w:space="0" w:color="auto"/>
              <w:bottom w:val="double" w:sz="4" w:space="0" w:color="auto"/>
              <w:right w:val="double" w:sz="4" w:space="0" w:color="auto"/>
            </w:tcBorders>
          </w:tcPr>
          <w:p w14:paraId="5A1AE438" w14:textId="77777777" w:rsidR="005178B4" w:rsidRPr="00D53C70" w:rsidRDefault="005178B4" w:rsidP="00477792">
            <w:pPr>
              <w:rPr>
                <w:sz w:val="20"/>
                <w:szCs w:val="20"/>
              </w:rPr>
            </w:pPr>
          </w:p>
        </w:tc>
        <w:tc>
          <w:tcPr>
            <w:tcW w:w="8631" w:type="dxa"/>
            <w:gridSpan w:val="2"/>
            <w:tcBorders>
              <w:left w:val="double" w:sz="4" w:space="0" w:color="auto"/>
              <w:right w:val="double" w:sz="4" w:space="0" w:color="auto"/>
            </w:tcBorders>
          </w:tcPr>
          <w:p w14:paraId="54B21DDF" w14:textId="77777777" w:rsidR="005178B4" w:rsidRPr="00D53C70" w:rsidRDefault="005178B4" w:rsidP="00477792">
            <w:pPr>
              <w:rPr>
                <w:sz w:val="20"/>
                <w:szCs w:val="20"/>
              </w:rPr>
            </w:pPr>
            <w:r w:rsidRPr="00D53C70">
              <w:rPr>
                <w:sz w:val="20"/>
                <w:szCs w:val="20"/>
                <w:u w:val="single"/>
              </w:rPr>
              <w:t>Justification</w:t>
            </w:r>
            <w:r w:rsidRPr="00D53C70">
              <w:rPr>
                <w:sz w:val="20"/>
                <w:szCs w:val="20"/>
              </w:rPr>
              <w:t xml:space="preserve">: This statistical test was more appropriate for circular data as compared to the classical student t test </w:t>
            </w:r>
            <w:r w:rsidRPr="00D53C70">
              <w:rPr>
                <w:sz w:val="20"/>
                <w:szCs w:val="20"/>
              </w:rPr>
              <w:fldChar w:fldCharType="begin"/>
            </w:r>
            <w:r>
              <w:rPr>
                <w:sz w:val="20"/>
                <w:szCs w:val="20"/>
              </w:rPr>
              <w:instrText xml:space="preserve"> ADDIN ZOTERO_ITEM CSL_CITATION {"citationID":"v9NsNFb3","properties":{"formattedCitation":"(5)","plainCitation":"(5)","noteIndex":0},"citationItems":[{"id":2245,"uris":["http://zotero.org/users/1644966/items/BNW6L26X"],"uri":["http://zotero.org/users/1644966/items/BNW6L26X"],"itemData":{"id":2245,"type":"book","collection-title":"Series on Multivariate Analysis","ISBN":"978-981-02-3778-3","language":"en","note":"DOI: 10.1142/4031","publisher":"WORLD SCIENTIFIC","source":"DOI.org (Crossref)","title":"Topics in Circular Statistics","URL":"https://www.worldscientific.com/worldscibooks/10.1142/4031","volume":"5","author":[{"family":"Jammalamadaka","given":"S Rao"},{"family":"SenGupta","given":"Ashis"}],"accessed":{"date-parts":[["2021",4,2]]},"issued":{"date-parts":[["2001",4]]}}}],"schema":"https://github.com/citation-style-language/schema/raw/master/csl-citation.json"} </w:instrText>
            </w:r>
            <w:r w:rsidRPr="00D53C70">
              <w:rPr>
                <w:sz w:val="20"/>
                <w:szCs w:val="20"/>
              </w:rPr>
              <w:fldChar w:fldCharType="separate"/>
            </w:r>
            <w:r w:rsidRPr="00C600E8">
              <w:rPr>
                <w:rFonts w:ascii="Calibri Light" w:hAnsi="Calibri Light" w:cs="Calibri Light"/>
                <w:sz w:val="20"/>
              </w:rPr>
              <w:t>(5)</w:t>
            </w:r>
            <w:r w:rsidRPr="00D53C70">
              <w:rPr>
                <w:sz w:val="20"/>
                <w:szCs w:val="20"/>
              </w:rPr>
              <w:fldChar w:fldCharType="end"/>
            </w:r>
            <w:r w:rsidRPr="00D53C70">
              <w:rPr>
                <w:sz w:val="20"/>
                <w:szCs w:val="20"/>
              </w:rPr>
              <w:t xml:space="preserve">. </w:t>
            </w:r>
          </w:p>
        </w:tc>
      </w:tr>
      <w:tr w:rsidR="005178B4" w:rsidRPr="00D53C70" w14:paraId="74D413EB" w14:textId="77777777" w:rsidTr="00477792">
        <w:tc>
          <w:tcPr>
            <w:tcW w:w="411" w:type="dxa"/>
            <w:vMerge w:val="restart"/>
            <w:tcBorders>
              <w:top w:val="single" w:sz="4" w:space="0" w:color="000000"/>
              <w:left w:val="double" w:sz="4" w:space="0" w:color="auto"/>
            </w:tcBorders>
          </w:tcPr>
          <w:p w14:paraId="7C0B0DB7" w14:textId="77777777" w:rsidR="005178B4" w:rsidRPr="00D53C70" w:rsidRDefault="005178B4" w:rsidP="00477792">
            <w:pPr>
              <w:rPr>
                <w:sz w:val="20"/>
                <w:szCs w:val="20"/>
              </w:rPr>
            </w:pPr>
            <w:r w:rsidRPr="00D53C70">
              <w:rPr>
                <w:sz w:val="20"/>
                <w:szCs w:val="20"/>
              </w:rPr>
              <w:t>6</w:t>
            </w:r>
          </w:p>
        </w:tc>
        <w:tc>
          <w:tcPr>
            <w:tcW w:w="4315" w:type="dxa"/>
            <w:tcBorders>
              <w:top w:val="single" w:sz="4" w:space="0" w:color="000000"/>
              <w:left w:val="double" w:sz="4" w:space="0" w:color="auto"/>
              <w:bottom w:val="single" w:sz="4" w:space="0" w:color="auto"/>
              <w:right w:val="single" w:sz="4" w:space="0" w:color="000000"/>
            </w:tcBorders>
          </w:tcPr>
          <w:p w14:paraId="4F1A2E26" w14:textId="77777777" w:rsidR="005178B4" w:rsidRPr="00D53C70" w:rsidRDefault="005178B4" w:rsidP="00477792">
            <w:pPr>
              <w:rPr>
                <w:sz w:val="20"/>
                <w:szCs w:val="20"/>
              </w:rPr>
            </w:pPr>
            <w:r w:rsidRPr="00D53C70">
              <w:rPr>
                <w:sz w:val="20"/>
                <w:szCs w:val="20"/>
              </w:rPr>
              <w:t xml:space="preserve">Parametric statistical testing will be applied, namely Student t-tests for comparison of means and Pearson tests for correlation analyses. </w:t>
            </w:r>
          </w:p>
        </w:tc>
        <w:tc>
          <w:tcPr>
            <w:tcW w:w="4316" w:type="dxa"/>
            <w:tcBorders>
              <w:top w:val="single" w:sz="4" w:space="0" w:color="000000"/>
              <w:left w:val="single" w:sz="4" w:space="0" w:color="000000"/>
              <w:bottom w:val="single" w:sz="4" w:space="0" w:color="auto"/>
              <w:right w:val="double" w:sz="4" w:space="0" w:color="auto"/>
            </w:tcBorders>
          </w:tcPr>
          <w:p w14:paraId="3A694DA2" w14:textId="77777777" w:rsidR="005178B4" w:rsidRPr="00D53C70" w:rsidRDefault="005178B4" w:rsidP="00477792">
            <w:pPr>
              <w:rPr>
                <w:sz w:val="20"/>
                <w:szCs w:val="20"/>
              </w:rPr>
            </w:pPr>
            <w:r w:rsidRPr="00D53C70">
              <w:rPr>
                <w:sz w:val="20"/>
                <w:szCs w:val="20"/>
              </w:rPr>
              <w:t xml:space="preserve">We performed non-parametric statistical testing whenever the normality criterion was not met, </w:t>
            </w:r>
            <w:r w:rsidRPr="00D53C70">
              <w:rPr>
                <w:b/>
                <w:bCs/>
                <w:sz w:val="20"/>
                <w:szCs w:val="20"/>
                <w:u w:val="single"/>
              </w:rPr>
              <w:t>namely Wilcoxon signed-rank tests for comparison of means and Spearman tests for correlation analyses.</w:t>
            </w:r>
            <w:r w:rsidRPr="00D53C70">
              <w:rPr>
                <w:sz w:val="20"/>
                <w:szCs w:val="20"/>
              </w:rPr>
              <w:t xml:space="preserve"> </w:t>
            </w:r>
          </w:p>
        </w:tc>
      </w:tr>
      <w:tr w:rsidR="005178B4" w:rsidRPr="00D53C70" w14:paraId="4D55C450" w14:textId="77777777" w:rsidTr="00477792">
        <w:tc>
          <w:tcPr>
            <w:tcW w:w="411" w:type="dxa"/>
            <w:vMerge/>
            <w:tcBorders>
              <w:left w:val="double" w:sz="4" w:space="0" w:color="auto"/>
              <w:bottom w:val="double" w:sz="4" w:space="0" w:color="auto"/>
            </w:tcBorders>
          </w:tcPr>
          <w:p w14:paraId="070D16EF" w14:textId="77777777" w:rsidR="005178B4" w:rsidRPr="00D53C70" w:rsidRDefault="005178B4" w:rsidP="00477792">
            <w:pPr>
              <w:rPr>
                <w:sz w:val="20"/>
                <w:szCs w:val="20"/>
              </w:rPr>
            </w:pPr>
          </w:p>
        </w:tc>
        <w:tc>
          <w:tcPr>
            <w:tcW w:w="8631" w:type="dxa"/>
            <w:gridSpan w:val="2"/>
            <w:tcBorders>
              <w:top w:val="single" w:sz="4" w:space="0" w:color="000000"/>
              <w:left w:val="double" w:sz="4" w:space="0" w:color="auto"/>
              <w:bottom w:val="single" w:sz="4" w:space="0" w:color="auto"/>
              <w:right w:val="double" w:sz="4" w:space="0" w:color="auto"/>
            </w:tcBorders>
          </w:tcPr>
          <w:p w14:paraId="1C358C58" w14:textId="77777777" w:rsidR="005178B4" w:rsidRPr="00D53C70" w:rsidRDefault="005178B4" w:rsidP="00477792">
            <w:pPr>
              <w:rPr>
                <w:sz w:val="20"/>
                <w:szCs w:val="20"/>
              </w:rPr>
            </w:pPr>
            <w:r w:rsidRPr="00D53C70">
              <w:rPr>
                <w:sz w:val="20"/>
                <w:szCs w:val="20"/>
                <w:u w:val="single"/>
              </w:rPr>
              <w:t>Justification</w:t>
            </w:r>
            <w:r w:rsidRPr="00D53C70">
              <w:rPr>
                <w:sz w:val="20"/>
                <w:szCs w:val="20"/>
              </w:rPr>
              <w:t xml:space="preserve">: The assumption of normality was not met for some metrics; we thus used the equivalent non-parametric test in these cases. </w:t>
            </w:r>
          </w:p>
        </w:tc>
      </w:tr>
      <w:tr w:rsidR="005178B4" w:rsidRPr="00D53C70" w14:paraId="4978E792" w14:textId="77777777" w:rsidTr="00477792">
        <w:tc>
          <w:tcPr>
            <w:tcW w:w="411" w:type="dxa"/>
            <w:vMerge w:val="restart"/>
            <w:tcBorders>
              <w:top w:val="double" w:sz="4" w:space="0" w:color="auto"/>
              <w:left w:val="double" w:sz="4" w:space="0" w:color="auto"/>
              <w:bottom w:val="double" w:sz="4" w:space="0" w:color="auto"/>
            </w:tcBorders>
          </w:tcPr>
          <w:p w14:paraId="6E5921AD" w14:textId="77777777" w:rsidR="005178B4" w:rsidRPr="00D53C70" w:rsidRDefault="005178B4" w:rsidP="00477792">
            <w:pPr>
              <w:rPr>
                <w:sz w:val="20"/>
                <w:szCs w:val="20"/>
              </w:rPr>
            </w:pPr>
            <w:r w:rsidRPr="00D53C70">
              <w:rPr>
                <w:sz w:val="20"/>
                <w:szCs w:val="20"/>
              </w:rPr>
              <w:t>7</w:t>
            </w:r>
          </w:p>
        </w:tc>
        <w:tc>
          <w:tcPr>
            <w:tcW w:w="4315" w:type="dxa"/>
            <w:tcBorders>
              <w:top w:val="double" w:sz="4" w:space="0" w:color="auto"/>
              <w:left w:val="double" w:sz="4" w:space="0" w:color="auto"/>
              <w:bottom w:val="single" w:sz="4" w:space="0" w:color="auto"/>
            </w:tcBorders>
          </w:tcPr>
          <w:p w14:paraId="6C6DEA46" w14:textId="77777777" w:rsidR="005178B4" w:rsidRPr="00D53C70" w:rsidRDefault="005178B4" w:rsidP="00477792">
            <w:pPr>
              <w:rPr>
                <w:sz w:val="20"/>
                <w:szCs w:val="20"/>
              </w:rPr>
            </w:pPr>
            <w:r w:rsidRPr="00D53C70">
              <w:rPr>
                <w:sz w:val="20"/>
                <w:szCs w:val="20"/>
              </w:rPr>
              <w:t xml:space="preserve">Pearson correlations will be performed between the TMR index and the relative change between </w:t>
            </w:r>
            <w:r w:rsidRPr="00D53C70">
              <w:rPr>
                <w:sz w:val="20"/>
                <w:szCs w:val="20"/>
              </w:rPr>
              <w:lastRenderedPageBreak/>
              <w:t>sigma band power time-locked to the associated auditory cues and the sigma band power time-locked to unassociated auditory cues.</w:t>
            </w:r>
          </w:p>
        </w:tc>
        <w:tc>
          <w:tcPr>
            <w:tcW w:w="4316" w:type="dxa"/>
            <w:tcBorders>
              <w:top w:val="double" w:sz="4" w:space="0" w:color="auto"/>
              <w:bottom w:val="single" w:sz="4" w:space="0" w:color="auto"/>
              <w:right w:val="double" w:sz="4" w:space="0" w:color="auto"/>
            </w:tcBorders>
          </w:tcPr>
          <w:p w14:paraId="4FC16628" w14:textId="77777777" w:rsidR="005178B4" w:rsidRPr="00D53C70" w:rsidRDefault="005178B4" w:rsidP="00477792">
            <w:pPr>
              <w:rPr>
                <w:sz w:val="20"/>
                <w:szCs w:val="20"/>
              </w:rPr>
            </w:pPr>
            <w:r w:rsidRPr="00D53C70">
              <w:rPr>
                <w:sz w:val="20"/>
                <w:szCs w:val="20"/>
              </w:rPr>
              <w:lastRenderedPageBreak/>
              <w:t xml:space="preserve">The correlation between TMR index and the difference between sigma band power time-locked </w:t>
            </w:r>
            <w:r w:rsidRPr="00D53C70">
              <w:rPr>
                <w:sz w:val="20"/>
                <w:szCs w:val="20"/>
              </w:rPr>
              <w:lastRenderedPageBreak/>
              <w:t xml:space="preserve">to the associated auditory cues and the sigma band power time-locked to unassociated auditory cues was performed using </w:t>
            </w:r>
            <w:r w:rsidRPr="00D53C70">
              <w:rPr>
                <w:b/>
                <w:sz w:val="20"/>
                <w:szCs w:val="20"/>
                <w:u w:val="single"/>
              </w:rPr>
              <w:t>CBP tests due to the time-frequency dimension of the data.</w:t>
            </w:r>
          </w:p>
        </w:tc>
      </w:tr>
      <w:tr w:rsidR="005178B4" w:rsidRPr="00D53C70" w14:paraId="4295F6B3" w14:textId="77777777" w:rsidTr="00477792">
        <w:tc>
          <w:tcPr>
            <w:tcW w:w="411" w:type="dxa"/>
            <w:vMerge/>
            <w:tcBorders>
              <w:top w:val="double" w:sz="4" w:space="0" w:color="auto"/>
              <w:left w:val="double" w:sz="4" w:space="0" w:color="auto"/>
              <w:bottom w:val="double" w:sz="4" w:space="0" w:color="auto"/>
              <w:right w:val="double" w:sz="4" w:space="0" w:color="auto"/>
            </w:tcBorders>
          </w:tcPr>
          <w:p w14:paraId="3E589A1D" w14:textId="77777777" w:rsidR="005178B4" w:rsidRPr="00D53C70" w:rsidRDefault="005178B4" w:rsidP="00477792">
            <w:pPr>
              <w:rPr>
                <w:strike/>
                <w:sz w:val="20"/>
                <w:szCs w:val="20"/>
              </w:rPr>
            </w:pPr>
          </w:p>
        </w:tc>
        <w:tc>
          <w:tcPr>
            <w:tcW w:w="8631" w:type="dxa"/>
            <w:gridSpan w:val="2"/>
            <w:tcBorders>
              <w:left w:val="double" w:sz="4" w:space="0" w:color="auto"/>
              <w:bottom w:val="double" w:sz="4" w:space="0" w:color="auto"/>
              <w:right w:val="double" w:sz="4" w:space="0" w:color="auto"/>
            </w:tcBorders>
          </w:tcPr>
          <w:p w14:paraId="681D2EB6" w14:textId="77777777" w:rsidR="005178B4" w:rsidRPr="00D53C70" w:rsidRDefault="005178B4" w:rsidP="00477792">
            <w:pPr>
              <w:rPr>
                <w:sz w:val="20"/>
                <w:szCs w:val="20"/>
              </w:rPr>
            </w:pPr>
            <w:r w:rsidRPr="00D53C70">
              <w:rPr>
                <w:sz w:val="20"/>
                <w:szCs w:val="20"/>
                <w:u w:val="single"/>
              </w:rPr>
              <w:t>Justification</w:t>
            </w:r>
            <w:r w:rsidRPr="00D53C70">
              <w:rPr>
                <w:sz w:val="20"/>
                <w:szCs w:val="20"/>
              </w:rPr>
              <w:t xml:space="preserve">: Correlation analyses between the TMR index and the raw difference in sigma band power time-locked to the associated and unassociated auditory cues were performed using Cluster Based permutation tests </w:t>
            </w:r>
            <w:r w:rsidRPr="00D53C70">
              <w:rPr>
                <w:sz w:val="20"/>
                <w:szCs w:val="20"/>
              </w:rPr>
              <w:fldChar w:fldCharType="begin"/>
            </w:r>
            <w:r>
              <w:rPr>
                <w:sz w:val="20"/>
                <w:szCs w:val="20"/>
              </w:rPr>
              <w:instrText xml:space="preserve"> ADDIN ZOTERO_ITEM CSL_CITATION {"citationID":"wygUpQme","properties":{"formattedCitation":"(6)","plainCitation":"(6)","noteIndex":0},"citationItems":[{"id":248,"uris":["http://zotero.org/users/1644966/items/ZTVM4VKF"],"uri":["http://zotero.org/users/1644966/items/ZTVM4VKF"],"itemData":{"id":248,"type":"article-journal","container-title":"Journal of Neuroscience Methods","DOI":"10.1016/j.jneumeth.2007.03.024","ISSN":"01650270","issue":"1","language":"en","page":"177-190","source":"CrossRef","title":"Nonparametric statistical testing of EEG- and MEG-data","volume":"164","author":[{"family":"Maris","given":"Eric"},{"family":"Oostenveld","given":"Robert"}],"issued":{"date-parts":[["2007",8]]}}}],"schema":"https://github.com/citation-style-language/schema/raw/master/csl-citation.json"} </w:instrText>
            </w:r>
            <w:r w:rsidRPr="00D53C70">
              <w:rPr>
                <w:sz w:val="20"/>
                <w:szCs w:val="20"/>
              </w:rPr>
              <w:fldChar w:fldCharType="separate"/>
            </w:r>
            <w:r w:rsidRPr="00C600E8">
              <w:rPr>
                <w:rFonts w:ascii="Calibri Light" w:hAnsi="Calibri Light" w:cs="Calibri Light"/>
                <w:sz w:val="20"/>
              </w:rPr>
              <w:t>(6)</w:t>
            </w:r>
            <w:r w:rsidRPr="00D53C70">
              <w:rPr>
                <w:sz w:val="20"/>
                <w:szCs w:val="20"/>
              </w:rPr>
              <w:fldChar w:fldCharType="end"/>
            </w:r>
            <w:r w:rsidRPr="00D53C70">
              <w:rPr>
                <w:sz w:val="20"/>
                <w:szCs w:val="20"/>
              </w:rPr>
              <w:t>. This approach was preferred as it is more conservative than the analysis initially pre-registered and allows to handle and correct for the large time-frequency dimension of the data. Accordingly, CBP approaches were also used for the correlation analyses between PAC and TMR index.</w:t>
            </w:r>
          </w:p>
        </w:tc>
      </w:tr>
    </w:tbl>
    <w:p w14:paraId="0E26112A" w14:textId="77777777" w:rsidR="005178B4" w:rsidRDefault="005178B4" w:rsidP="005178B4">
      <w:pPr>
        <w:rPr>
          <w:b/>
        </w:rPr>
      </w:pPr>
    </w:p>
    <w:p w14:paraId="3D1EDA97" w14:textId="77777777" w:rsidR="006C6FB5" w:rsidRDefault="006C6FB5"/>
    <w:sectPr w:rsidR="006C6F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dith Nicolas">
    <w15:presenceInfo w15:providerId="AD" w15:userId="S-1-5-21-4060015860-3155939536-3220560164-7405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8B4"/>
    <w:rsid w:val="00484034"/>
    <w:rsid w:val="005178B4"/>
    <w:rsid w:val="006C6FB5"/>
    <w:rsid w:val="007949A9"/>
    <w:rsid w:val="00804B00"/>
    <w:rsid w:val="00932727"/>
    <w:rsid w:val="00AF039F"/>
    <w:rsid w:val="00E13856"/>
    <w:rsid w:val="00EA333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24B35"/>
  <w15:chartTrackingRefBased/>
  <w15:docId w15:val="{677C1589-81F2-45E6-A31D-5F71806B7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8B4"/>
    <w:pPr>
      <w:jc w:val="both"/>
    </w:pPr>
    <w:rPr>
      <w:rFonts w:asciiTheme="majorHAnsi" w:hAnsiTheme="majorHAnsi" w:cstheme="majorHAns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5178B4"/>
    <w:pPr>
      <w:spacing w:line="240" w:lineRule="auto"/>
    </w:pPr>
    <w:rPr>
      <w:sz w:val="20"/>
      <w:szCs w:val="20"/>
    </w:rPr>
  </w:style>
  <w:style w:type="character" w:customStyle="1" w:styleId="CommentTextChar">
    <w:name w:val="Comment Text Char"/>
    <w:basedOn w:val="DefaultParagraphFont"/>
    <w:link w:val="CommentText"/>
    <w:uiPriority w:val="99"/>
    <w:rsid w:val="005178B4"/>
    <w:rPr>
      <w:rFonts w:asciiTheme="majorHAnsi" w:hAnsiTheme="majorHAnsi" w:cstheme="majorHAnsi"/>
      <w:sz w:val="20"/>
      <w:szCs w:val="20"/>
      <w:lang w:val="en-US"/>
    </w:rPr>
  </w:style>
  <w:style w:type="table" w:styleId="TableGrid">
    <w:name w:val="Table Grid"/>
    <w:basedOn w:val="TableNormal"/>
    <w:uiPriority w:val="39"/>
    <w:rsid w:val="005178B4"/>
    <w:pPr>
      <w:spacing w:after="0" w:line="240" w:lineRule="auto"/>
    </w:pPr>
    <w:rPr>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27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2727"/>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1856</Words>
  <Characters>10584</Characters>
  <Application>Microsoft Office Word</Application>
  <DocSecurity>0</DocSecurity>
  <Lines>88</Lines>
  <Paragraphs>24</Paragraphs>
  <ScaleCrop>false</ScaleCrop>
  <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nicolas</dc:creator>
  <cp:keywords/>
  <dc:description/>
  <cp:lastModifiedBy>Judith Nicolas</cp:lastModifiedBy>
  <cp:revision>5</cp:revision>
  <dcterms:created xsi:type="dcterms:W3CDTF">2021-11-30T02:47:00Z</dcterms:created>
  <dcterms:modified xsi:type="dcterms:W3CDTF">2022-04-20T10:22:00Z</dcterms:modified>
</cp:coreProperties>
</file>