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F7FCA" w14:textId="77777777" w:rsidR="006532E6" w:rsidRDefault="006532E6" w:rsidP="006532E6">
      <w:pPr>
        <w:rPr>
          <w:ins w:id="0" w:author="Anand Masson" w:date="2022-09-14T11:58:00Z"/>
          <w:rFonts w:ascii="Times New Roman" w:hAnsi="Times New Roman" w:cs="Times New Roman"/>
        </w:rPr>
      </w:pPr>
      <w:ins w:id="1" w:author="Anand Masson" w:date="2022-09-14T11:58:00Z">
        <w:r>
          <w:rPr>
            <w:rFonts w:ascii="Calibri" w:eastAsia="Times New Roman" w:hAnsi="Calibri" w:cs="Calibri"/>
            <w:b/>
            <w:noProof/>
            <w:lang w:val="en-US" w:eastAsia="en-CA"/>
          </w:rPr>
          <w:drawing>
            <wp:inline distT="0" distB="0" distL="0" distR="0" wp14:anchorId="25AE4D8D" wp14:editId="2AE1D352">
              <wp:extent cx="5731510" cy="922427"/>
              <wp:effectExtent l="0" t="0" r="2540" b="0"/>
              <wp:docPr id="7" name="Picture 7" descr="Graphical user interface, application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Picture 7" descr="Graphical user interface, application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92242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17164E70" w14:textId="095A8411" w:rsidR="006532E6" w:rsidRPr="008A0140" w:rsidRDefault="006532E6" w:rsidP="006532E6">
      <w:pPr>
        <w:jc w:val="both"/>
        <w:rPr>
          <w:rFonts w:ascii="Times New Roman" w:hAnsi="Times New Roman" w:cs="Times New Roman"/>
        </w:rPr>
      </w:pPr>
      <w:ins w:id="2" w:author="Anand Masson" w:date="2022-09-14T11:58:00Z">
        <w:r w:rsidRPr="008A0140">
          <w:rPr>
            <w:rFonts w:ascii="Times New Roman" w:eastAsiaTheme="minorEastAsia" w:hAnsi="Times New Roman" w:cs="Times New Roman"/>
            <w:b/>
          </w:rPr>
          <w:t>Figur</w:t>
        </w:r>
        <w:r w:rsidRPr="008A0140">
          <w:rPr>
            <w:rFonts w:ascii="Times New Roman" w:hAnsi="Times New Roman" w:cs="Times New Roman"/>
            <w:b/>
            <w:bCs/>
          </w:rPr>
          <w:t>e</w:t>
        </w:r>
      </w:ins>
      <w:ins w:id="3" w:author="Anand Masson" w:date="2022-09-14T11:59:00Z">
        <w:r>
          <w:rPr>
            <w:rFonts w:ascii="Times New Roman" w:hAnsi="Times New Roman" w:cs="Times New Roman"/>
            <w:b/>
            <w:bCs/>
          </w:rPr>
          <w:t xml:space="preserve"> </w:t>
        </w:r>
      </w:ins>
      <w:r w:rsidR="00D13218">
        <w:rPr>
          <w:rFonts w:ascii="Times New Roman" w:hAnsi="Times New Roman" w:cs="Times New Roman"/>
          <w:b/>
          <w:bCs/>
        </w:rPr>
        <w:t>2 Supplement 2</w:t>
      </w:r>
      <w:ins w:id="4" w:author="Anand Masson" w:date="2022-09-14T11:59:00Z">
        <w:r>
          <w:rPr>
            <w:rFonts w:ascii="Times New Roman" w:hAnsi="Times New Roman" w:cs="Times New Roman"/>
            <w:b/>
            <w:bCs/>
          </w:rPr>
          <w:t xml:space="preserve">. </w:t>
        </w:r>
      </w:ins>
      <w:ins w:id="5" w:author="Anand Masson" w:date="2022-09-14T12:02:00Z">
        <w:r w:rsidRPr="008A0140">
          <w:rPr>
            <w:rFonts w:ascii="Times New Roman" w:eastAsiaTheme="minorEastAsia" w:hAnsi="Times New Roman" w:cs="Times New Roman"/>
            <w:bCs/>
          </w:rPr>
          <w:t>3D PTA-XRM imaging and segmentation protocol of contralateral femoral condyles (</w:t>
        </w:r>
        <w:r w:rsidRPr="00D86AEE">
          <w:rPr>
            <w:rFonts w:ascii="Times New Roman" w:eastAsiaTheme="minorEastAsia" w:hAnsi="Times New Roman" w:cs="Times New Roman"/>
            <w:bCs/>
            <w:i/>
            <w:iCs/>
          </w:rPr>
          <w:t>n</w:t>
        </w:r>
        <w:r w:rsidRPr="008A0140">
          <w:rPr>
            <w:rFonts w:ascii="Times New Roman" w:eastAsiaTheme="minorEastAsia" w:hAnsi="Times New Roman" w:cs="Times New Roman"/>
            <w:bCs/>
          </w:rPr>
          <w:t xml:space="preserve"> = 5) that were not subjected to biomechanical testing (B) Cartilage thickness distribution maps as measured by PTA-XRM imaging for three representative samples. AC: articular cartilage, VOIs: volumes of interest.</w:t>
        </w:r>
      </w:ins>
    </w:p>
    <w:p w14:paraId="4DCBE14C" w14:textId="77777777" w:rsidR="006532E6" w:rsidRPr="0069340C" w:rsidRDefault="006532E6" w:rsidP="006532E6">
      <w:pPr>
        <w:rPr>
          <w:rFonts w:ascii="Times New Roman" w:hAnsi="Times New Roman" w:cs="Times New Roman"/>
        </w:rPr>
      </w:pPr>
    </w:p>
    <w:p w14:paraId="218F0CCF" w14:textId="77777777" w:rsidR="006532E6" w:rsidRPr="0069340C" w:rsidRDefault="006532E6" w:rsidP="006532E6">
      <w:pPr>
        <w:rPr>
          <w:rFonts w:ascii="Times New Roman" w:hAnsi="Times New Roman" w:cs="Times New Roman"/>
        </w:rPr>
      </w:pPr>
    </w:p>
    <w:p w14:paraId="07FF0812" w14:textId="77777777" w:rsidR="00B25551" w:rsidRDefault="00B25551"/>
    <w:sectPr w:rsidR="00B255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nd Masson">
    <w15:presenceInfo w15:providerId="None" w15:userId="Anand Mas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2E6"/>
    <w:rsid w:val="006532E6"/>
    <w:rsid w:val="00B25551"/>
    <w:rsid w:val="00D1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58A2E"/>
  <w15:chartTrackingRefBased/>
  <w15:docId w15:val="{853BF2E2-AC8B-4B99-9C3D-710E3EA0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Krawetz</dc:creator>
  <cp:keywords/>
  <dc:description/>
  <cp:lastModifiedBy>Roman Krawetz</cp:lastModifiedBy>
  <cp:revision>2</cp:revision>
  <dcterms:created xsi:type="dcterms:W3CDTF">2022-09-20T16:06:00Z</dcterms:created>
  <dcterms:modified xsi:type="dcterms:W3CDTF">2022-09-22T17:31:00Z</dcterms:modified>
</cp:coreProperties>
</file>