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1C3F63" w14:textId="77777777" w:rsidR="00B75288" w:rsidRPr="00630409" w:rsidRDefault="00236C34">
      <w:pPr>
        <w:jc w:val="center"/>
        <w:rPr>
          <w:rFonts w:asciiTheme="majorHAnsi" w:hAnsiTheme="majorHAnsi" w:cstheme="majorHAnsi"/>
          <w:b/>
          <w:sz w:val="24"/>
          <w:szCs w:val="24"/>
        </w:rPr>
      </w:pPr>
      <w:r w:rsidRPr="00630409">
        <w:rPr>
          <w:rFonts w:asciiTheme="majorHAnsi" w:hAnsiTheme="majorHAnsi" w:cstheme="majorHAnsi"/>
          <w:b/>
          <w:sz w:val="24"/>
          <w:szCs w:val="24"/>
        </w:rPr>
        <w:t>File S1</w:t>
      </w:r>
    </w:p>
    <w:p w14:paraId="3B1C3F64" w14:textId="04426749" w:rsidR="00B75288" w:rsidRPr="00630409" w:rsidRDefault="00236C34">
      <w:pPr>
        <w:jc w:val="center"/>
        <w:rPr>
          <w:rFonts w:asciiTheme="majorHAnsi" w:hAnsiTheme="majorHAnsi" w:cstheme="majorHAnsi"/>
          <w:b/>
          <w:sz w:val="24"/>
          <w:szCs w:val="24"/>
        </w:rPr>
      </w:pPr>
      <w:r w:rsidRPr="00630409">
        <w:rPr>
          <w:rFonts w:asciiTheme="majorHAnsi" w:hAnsiTheme="majorHAnsi" w:cstheme="majorHAnsi"/>
          <w:b/>
          <w:sz w:val="24"/>
          <w:szCs w:val="24"/>
        </w:rPr>
        <w:t>Detailed protocol for cloning-free CRISPR/Cas9 knock-in of fluorescent reporters in Medaka</w:t>
      </w:r>
    </w:p>
    <w:p w14:paraId="3B1C3F65" w14:textId="77777777" w:rsidR="00B75288" w:rsidRPr="00630409" w:rsidRDefault="00B75288">
      <w:pPr>
        <w:rPr>
          <w:rFonts w:asciiTheme="majorHAnsi" w:hAnsiTheme="majorHAnsi" w:cstheme="majorHAnsi"/>
          <w:sz w:val="24"/>
          <w:szCs w:val="24"/>
        </w:rPr>
      </w:pPr>
    </w:p>
    <w:p w14:paraId="3B1C3F66" w14:textId="77777777" w:rsidR="00B75288" w:rsidRPr="00630409" w:rsidRDefault="00B75288">
      <w:pPr>
        <w:rPr>
          <w:rFonts w:asciiTheme="majorHAnsi" w:hAnsiTheme="majorHAnsi" w:cstheme="majorHAnsi"/>
          <w:sz w:val="24"/>
          <w:szCs w:val="24"/>
        </w:rPr>
      </w:pPr>
    </w:p>
    <w:p w14:paraId="3B1C3F67" w14:textId="1483DA87"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Here, we provide a step-by-step protocol to tag endogenous genes with Fluorescent Protein</w:t>
      </w:r>
      <w:r w:rsidR="00B1556A">
        <w:rPr>
          <w:rFonts w:asciiTheme="majorHAnsi" w:hAnsiTheme="majorHAnsi" w:cstheme="majorHAnsi"/>
          <w:sz w:val="24"/>
          <w:szCs w:val="24"/>
        </w:rPr>
        <w:t>s</w:t>
      </w:r>
      <w:r w:rsidRPr="00630409">
        <w:rPr>
          <w:rFonts w:asciiTheme="majorHAnsi" w:hAnsiTheme="majorHAnsi" w:cstheme="majorHAnsi"/>
          <w:sz w:val="24"/>
          <w:szCs w:val="24"/>
        </w:rPr>
        <w:t xml:space="preserve"> (FP) in medaka embryos </w:t>
      </w:r>
      <w:r w:rsidR="00BC5B5A" w:rsidRPr="00630409">
        <w:rPr>
          <w:rFonts w:asciiTheme="majorHAnsi" w:hAnsiTheme="majorHAnsi" w:cstheme="majorHAnsi"/>
          <w:sz w:val="24"/>
          <w:szCs w:val="24"/>
        </w:rPr>
        <w:fldChar w:fldCharType="begin">
          <w:fldData xml:space="preserve">PEVuZE5vdGU+PENpdGU+PEF1dGhvcj5Jd2FtYXRzdTwvQXV0aG9yPjxZZWFyPjIwMDQ8L1llYXI+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=
</w:fldData>
        </w:fldChar>
      </w:r>
      <w:r w:rsidR="00630409">
        <w:rPr>
          <w:rFonts w:asciiTheme="majorHAnsi" w:hAnsiTheme="majorHAnsi" w:cstheme="majorHAnsi"/>
          <w:sz w:val="24"/>
          <w:szCs w:val="24"/>
        </w:rPr>
        <w:instrText xml:space="preserve"> ADDIN EN.CITE </w:instrText>
      </w:r>
      <w:r w:rsidR="00630409">
        <w:rPr>
          <w:rFonts w:asciiTheme="majorHAnsi" w:hAnsiTheme="majorHAnsi" w:cstheme="majorHAnsi"/>
          <w:sz w:val="24"/>
          <w:szCs w:val="24"/>
        </w:rPr>
        <w:fldChar w:fldCharType="begin">
          <w:fldData xml:space="preserve">PEVuZE5vdGU+PENpdGU+PEF1dGhvcj5Jd2FtYXRzdTwvQXV0aG9yPjxZZWFyPjIwMDQ8L1llYXI+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=
</w:fldData>
        </w:fldChar>
      </w:r>
      <w:r w:rsidR="00630409">
        <w:rPr>
          <w:rFonts w:asciiTheme="majorHAnsi" w:hAnsiTheme="majorHAnsi" w:cstheme="majorHAnsi"/>
          <w:sz w:val="24"/>
          <w:szCs w:val="24"/>
        </w:rPr>
        <w:instrText xml:space="preserve"> ADDIN EN.CITE.DATA </w:instrText>
      </w:r>
      <w:r w:rsidR="00630409">
        <w:rPr>
          <w:rFonts w:asciiTheme="majorHAnsi" w:hAnsiTheme="majorHAnsi" w:cstheme="majorHAnsi"/>
          <w:sz w:val="24"/>
          <w:szCs w:val="24"/>
        </w:rPr>
      </w:r>
      <w:r w:rsidR="00630409">
        <w:rPr>
          <w:rFonts w:asciiTheme="majorHAnsi" w:hAnsiTheme="majorHAnsi" w:cstheme="majorHAnsi"/>
          <w:sz w:val="24"/>
          <w:szCs w:val="24"/>
        </w:rPr>
        <w:fldChar w:fldCharType="end"/>
      </w:r>
      <w:r w:rsidR="00BC5B5A" w:rsidRPr="00630409">
        <w:rPr>
          <w:rFonts w:asciiTheme="majorHAnsi" w:hAnsiTheme="majorHAnsi" w:cstheme="majorHAnsi"/>
          <w:sz w:val="24"/>
          <w:szCs w:val="24"/>
        </w:rPr>
      </w:r>
      <w:r w:rsidR="00BC5B5A" w:rsidRPr="00630409">
        <w:rPr>
          <w:rFonts w:asciiTheme="majorHAnsi" w:hAnsiTheme="majorHAnsi" w:cstheme="majorHAnsi"/>
          <w:sz w:val="24"/>
          <w:szCs w:val="24"/>
        </w:rPr>
        <w:fldChar w:fldCharType="separate"/>
      </w:r>
      <w:r w:rsidR="00630409">
        <w:rPr>
          <w:rFonts w:asciiTheme="majorHAnsi" w:hAnsiTheme="majorHAnsi" w:cstheme="majorHAnsi"/>
          <w:noProof/>
          <w:sz w:val="24"/>
          <w:szCs w:val="24"/>
        </w:rPr>
        <w:t>(Iwamatsu, 2004, Naruse et al., 2004, Kasahara et al., 2007)</w:t>
      </w:r>
      <w:r w:rsidR="00BC5B5A" w:rsidRPr="00630409">
        <w:rPr>
          <w:rFonts w:asciiTheme="majorHAnsi" w:hAnsiTheme="majorHAnsi" w:cstheme="majorHAnsi"/>
          <w:sz w:val="24"/>
          <w:szCs w:val="24"/>
        </w:rPr>
        <w:fldChar w:fldCharType="end"/>
      </w:r>
      <w:r w:rsidRPr="00630409">
        <w:rPr>
          <w:rFonts w:asciiTheme="majorHAnsi" w:hAnsiTheme="majorHAnsi" w:cstheme="majorHAnsi"/>
          <w:sz w:val="24"/>
          <w:szCs w:val="24"/>
        </w:rPr>
        <w:t xml:space="preserve"> using</w:t>
      </w:r>
      <w:r w:rsidR="00B1556A">
        <w:rPr>
          <w:rFonts w:asciiTheme="majorHAnsi" w:hAnsiTheme="majorHAnsi" w:cstheme="majorHAnsi"/>
          <w:sz w:val="24"/>
          <w:szCs w:val="24"/>
        </w:rPr>
        <w:t xml:space="preserve"> the</w:t>
      </w:r>
      <w:r w:rsidRPr="00630409">
        <w:rPr>
          <w:rFonts w:asciiTheme="majorHAnsi" w:hAnsiTheme="majorHAnsi" w:cstheme="majorHAnsi"/>
          <w:sz w:val="24"/>
          <w:szCs w:val="24"/>
        </w:rPr>
        <w:t xml:space="preserve"> CRISPR/Cas9 system </w:t>
      </w:r>
      <w:r w:rsidR="00BC5B5A" w:rsidRPr="00630409">
        <w:rPr>
          <w:rFonts w:asciiTheme="majorHAnsi" w:hAnsiTheme="majorHAnsi" w:cstheme="majorHAnsi"/>
          <w:sz w:val="24"/>
          <w:szCs w:val="24"/>
        </w:rPr>
        <w:fldChar w:fldCharType="begin"/>
      </w:r>
      <w:r w:rsidR="00630409">
        <w:rPr>
          <w:rFonts w:asciiTheme="majorHAnsi" w:hAnsiTheme="majorHAnsi" w:cstheme="majorHAnsi"/>
          <w:sz w:val="24"/>
          <w:szCs w:val="24"/>
        </w:rPr>
        <w:instrText xml:space="preserve"> ADDIN EN.CITE &lt;EndNote&gt;&lt;Cite&gt;&lt;Author&gt;Jinek&lt;/Author&gt;&lt;Year&gt;2012&lt;/Year&gt;&lt;RecNum&gt;21&lt;/RecNum&gt;&lt;DisplayText&gt;(Jinek et al., 2012)&lt;/DisplayText&gt;&lt;record&gt;&lt;rec-number&gt;21&lt;/rec-number&gt;&lt;foreign-keys&gt;&lt;key app="EN" db-id="rdzrs5xzr2r0tje2tzjvafxjxtfxavdwrx00" timestamp="1625867714"&gt;21&lt;/key&gt;&lt;/foreign-keys&gt;&lt;ref-type name="Journal Article"&gt;17&lt;/ref-type&gt;&lt;contributors&gt;&lt;authors&gt;&lt;author&gt;Jinek, M.&lt;/author&gt;&lt;author&gt;Chylinski, K.&lt;/author&gt;&lt;author&gt;Fonfara, I.&lt;/author&gt;&lt;author&gt;Hauer, M.&lt;/author&gt;&lt;author&gt;Doudna, J. A.&lt;/author&gt;&lt;author&gt;Charpentier, E.&lt;/author&gt;&lt;/authors&gt;&lt;/contributors&gt;&lt;auth-address&gt;Howard Hughes Medical Institute, University of California, Berkeley, CA 94720, USA.&lt;/auth-address&gt;&lt;titles&gt;&lt;title&gt;A programmable dual-RNA-guided DNA endonuclease in adaptive bacterial immunity&lt;/title&gt;&lt;secondary-title&gt;Science&lt;/secondary-title&gt;&lt;/titles&gt;&lt;periodical&gt;&lt;full-title&gt;Science&lt;/full-title&gt;&lt;/periodical&gt;&lt;pages&gt;816-21&lt;/pages&gt;&lt;volume&gt;337&lt;/volume&gt;&lt;number&gt;6096&lt;/number&gt;&lt;edition&gt;2012/06/30&lt;/edition&gt;&lt;keywords&gt;&lt;keyword&gt;Bacteriophages/*immunology&lt;/keyword&gt;&lt;keyword&gt;Base Sequence&lt;/keyword&gt;&lt;keyword&gt;*DNA Breaks, Double-Stranded&lt;/keyword&gt;&lt;keyword&gt;*DNA Cleavage&lt;/keyword&gt;&lt;keyword&gt;Deoxyribonucleases, Type II Site-Specific/chemistry/genetics/*metabolism&lt;/keyword&gt;&lt;keyword&gt;*Inverted Repeat Sequences&lt;/keyword&gt;&lt;keyword&gt;Molecular Sequence Data&lt;/keyword&gt;&lt;keyword&gt;Nucleic Acid Conformation&lt;/keyword&gt;&lt;keyword&gt;Plasmids/metabolism&lt;/keyword&gt;&lt;keyword&gt;RNA/chemistry/*metabolism&lt;/keyword&gt;&lt;keyword&gt;Streptococcus pyogenes/*enzymology/physiology&lt;/keyword&gt;&lt;/keywords&gt;&lt;dates&gt;&lt;year&gt;2012&lt;/year&gt;&lt;pub-dates&gt;&lt;date&gt;Aug 17&lt;/date&gt;&lt;/pub-dates&gt;&lt;/dates&gt;&lt;isbn&gt;1095-9203 (Electronic)&amp;#xD;0036-8075 (Linking)&lt;/isbn&gt;&lt;accession-num&gt;22745249&lt;/accession-num&gt;&lt;urls&gt;&lt;related-urls&gt;&lt;url&gt;https://www.ncbi.nlm.nih.gov/pubmed/22745249&lt;/url&gt;&lt;/related-urls&gt;&lt;/urls&gt;&lt;custom2&gt;PMC6286148&lt;/custom2&gt;&lt;electronic-resource-num&gt;10.1126/science.1225829&lt;/electronic-resource-num&gt;&lt;/record&gt;&lt;/Cite&gt;&lt;/EndNote&gt;</w:instrText>
      </w:r>
      <w:r w:rsidR="00BC5B5A" w:rsidRPr="00630409">
        <w:rPr>
          <w:rFonts w:asciiTheme="majorHAnsi" w:hAnsiTheme="majorHAnsi" w:cstheme="majorHAnsi"/>
          <w:sz w:val="24"/>
          <w:szCs w:val="24"/>
        </w:rPr>
        <w:fldChar w:fldCharType="separate"/>
      </w:r>
      <w:r w:rsidR="00630409">
        <w:rPr>
          <w:rFonts w:asciiTheme="majorHAnsi" w:hAnsiTheme="majorHAnsi" w:cstheme="majorHAnsi"/>
          <w:noProof/>
          <w:sz w:val="24"/>
          <w:szCs w:val="24"/>
        </w:rPr>
        <w:t>(Jinek et al., 2012)</w:t>
      </w:r>
      <w:r w:rsidR="00BC5B5A" w:rsidRPr="00630409">
        <w:rPr>
          <w:rFonts w:asciiTheme="majorHAnsi" w:hAnsiTheme="majorHAnsi" w:cstheme="majorHAnsi"/>
          <w:sz w:val="24"/>
          <w:szCs w:val="24"/>
        </w:rPr>
        <w:fldChar w:fldCharType="end"/>
      </w:r>
      <w:r w:rsidRPr="00630409">
        <w:rPr>
          <w:rFonts w:asciiTheme="majorHAnsi" w:hAnsiTheme="majorHAnsi" w:cstheme="majorHAnsi"/>
          <w:sz w:val="24"/>
          <w:szCs w:val="24"/>
        </w:rPr>
        <w:t xml:space="preserve">. The protocol consists of Cas9 mRNA guided endonuclease from the bacteria </w:t>
      </w:r>
      <w:r w:rsidRPr="00630409">
        <w:rPr>
          <w:rFonts w:asciiTheme="majorHAnsi" w:hAnsiTheme="majorHAnsi" w:cstheme="majorHAnsi"/>
          <w:i/>
          <w:sz w:val="24"/>
          <w:szCs w:val="24"/>
        </w:rPr>
        <w:t>Streptococcus pyogenes</w:t>
      </w:r>
      <w:r w:rsidRPr="00630409">
        <w:rPr>
          <w:rFonts w:asciiTheme="majorHAnsi" w:hAnsiTheme="majorHAnsi" w:cstheme="majorHAnsi"/>
          <w:sz w:val="24"/>
          <w:szCs w:val="24"/>
        </w:rPr>
        <w:t xml:space="preserve">, a single guide RNA (sgRNA) targeting Cas9 to the desired </w:t>
      </w:r>
      <w:r w:rsidRPr="00630409">
        <w:rPr>
          <w:rFonts w:asciiTheme="majorHAnsi" w:hAnsiTheme="majorHAnsi" w:cstheme="majorHAnsi"/>
          <w:i/>
          <w:sz w:val="24"/>
          <w:szCs w:val="24"/>
        </w:rPr>
        <w:t>locus</w:t>
      </w:r>
      <w:r w:rsidRPr="00630409">
        <w:rPr>
          <w:rFonts w:asciiTheme="majorHAnsi" w:hAnsiTheme="majorHAnsi" w:cstheme="majorHAnsi"/>
          <w:sz w:val="24"/>
          <w:szCs w:val="24"/>
        </w:rPr>
        <w:t>, and a repair donor containing the FP sequence of choice generated by PCR amplification. The Cas9 protein specificity comes from the choice of sgRNA, and the success of the FP insertion depends on the design of the donor in conjunction with the sgRNA used.</w:t>
      </w:r>
    </w:p>
    <w:p w14:paraId="3B1C3F68" w14:textId="77777777" w:rsidR="00B75288" w:rsidRPr="00630409" w:rsidRDefault="00B75288">
      <w:pPr>
        <w:rPr>
          <w:rFonts w:asciiTheme="majorHAnsi" w:hAnsiTheme="majorHAnsi" w:cstheme="majorHAnsi"/>
          <w:sz w:val="24"/>
          <w:szCs w:val="24"/>
        </w:rPr>
      </w:pPr>
    </w:p>
    <w:p w14:paraId="3B1C3F69" w14:textId="77777777" w:rsidR="00B75288" w:rsidRPr="00630409" w:rsidRDefault="00236C34">
      <w:pPr>
        <w:rPr>
          <w:rFonts w:asciiTheme="majorHAnsi" w:hAnsiTheme="majorHAnsi" w:cstheme="majorHAnsi"/>
          <w:b/>
          <w:sz w:val="24"/>
          <w:szCs w:val="24"/>
        </w:rPr>
      </w:pPr>
      <w:r w:rsidRPr="00630409">
        <w:rPr>
          <w:rFonts w:asciiTheme="majorHAnsi" w:hAnsiTheme="majorHAnsi" w:cstheme="majorHAnsi"/>
          <w:b/>
          <w:sz w:val="24"/>
          <w:szCs w:val="24"/>
        </w:rPr>
        <w:t>PROTOCOL OVERVIEW</w:t>
      </w:r>
    </w:p>
    <w:p w14:paraId="3B1C3F6A" w14:textId="77777777"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 xml:space="preserve">-Cas9 mRNA </w:t>
      </w:r>
      <w:r w:rsidRPr="00630409">
        <w:rPr>
          <w:rFonts w:asciiTheme="majorHAnsi" w:hAnsiTheme="majorHAnsi" w:cstheme="majorHAnsi"/>
          <w:i/>
          <w:sz w:val="24"/>
          <w:szCs w:val="24"/>
        </w:rPr>
        <w:t>in vitro</w:t>
      </w:r>
      <w:r w:rsidRPr="00630409">
        <w:rPr>
          <w:rFonts w:asciiTheme="majorHAnsi" w:hAnsiTheme="majorHAnsi" w:cstheme="majorHAnsi"/>
          <w:sz w:val="24"/>
          <w:szCs w:val="24"/>
        </w:rPr>
        <w:t xml:space="preserve"> transcription</w:t>
      </w:r>
    </w:p>
    <w:p w14:paraId="3B1C3F6B" w14:textId="77777777"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-Design of sgRNA</w:t>
      </w:r>
    </w:p>
    <w:p w14:paraId="3B1C3F6C" w14:textId="34E4E0BD"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 xml:space="preserve">-Design of PCR </w:t>
      </w:r>
      <w:r w:rsidR="00630409">
        <w:rPr>
          <w:rFonts w:asciiTheme="majorHAnsi" w:hAnsiTheme="majorHAnsi" w:cstheme="majorHAnsi"/>
          <w:sz w:val="24"/>
          <w:szCs w:val="24"/>
        </w:rPr>
        <w:t xml:space="preserve">repair </w:t>
      </w:r>
      <w:r w:rsidRPr="00630409">
        <w:rPr>
          <w:rFonts w:asciiTheme="majorHAnsi" w:hAnsiTheme="majorHAnsi" w:cstheme="majorHAnsi"/>
          <w:sz w:val="24"/>
          <w:szCs w:val="24"/>
        </w:rPr>
        <w:t>donor</w:t>
      </w:r>
    </w:p>
    <w:p w14:paraId="3B1C3F6D" w14:textId="77777777"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-Synthesis of PCR repair donor</w:t>
      </w:r>
    </w:p>
    <w:p w14:paraId="3B1C3F6E" w14:textId="02811BAA"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-Injection of the CRISPR</w:t>
      </w:r>
      <w:r w:rsidR="00E3286C" w:rsidRPr="00630409">
        <w:rPr>
          <w:rFonts w:asciiTheme="majorHAnsi" w:hAnsiTheme="majorHAnsi" w:cstheme="majorHAnsi"/>
          <w:sz w:val="24"/>
          <w:szCs w:val="24"/>
        </w:rPr>
        <w:t>/Cas9</w:t>
      </w:r>
      <w:r w:rsidRPr="00630409">
        <w:rPr>
          <w:rFonts w:asciiTheme="majorHAnsi" w:hAnsiTheme="majorHAnsi" w:cstheme="majorHAnsi"/>
          <w:sz w:val="24"/>
          <w:szCs w:val="24"/>
        </w:rPr>
        <w:t xml:space="preserve"> mix in medaka embryos</w:t>
      </w:r>
    </w:p>
    <w:p w14:paraId="3B1C3F6F" w14:textId="77777777"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-Medaka embryos screening and strain establishment</w:t>
      </w:r>
    </w:p>
    <w:p w14:paraId="3B1C3F70" w14:textId="77777777"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-Genotyping</w:t>
      </w:r>
    </w:p>
    <w:p w14:paraId="3B1C3F71" w14:textId="77777777"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-Positive control</w:t>
      </w:r>
    </w:p>
    <w:p w14:paraId="3B1C3F72" w14:textId="77777777"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-References</w:t>
      </w:r>
    </w:p>
    <w:p w14:paraId="3B1C3F73" w14:textId="77777777" w:rsidR="00B75288" w:rsidRPr="00630409" w:rsidRDefault="00B75288">
      <w:pPr>
        <w:rPr>
          <w:rFonts w:asciiTheme="majorHAnsi" w:hAnsiTheme="majorHAnsi" w:cstheme="majorHAnsi"/>
          <w:sz w:val="24"/>
          <w:szCs w:val="24"/>
        </w:rPr>
      </w:pPr>
    </w:p>
    <w:p w14:paraId="3B1C3F74" w14:textId="43241A29" w:rsidR="00B75288" w:rsidRPr="00630409" w:rsidRDefault="00236C34">
      <w:pPr>
        <w:rPr>
          <w:rFonts w:asciiTheme="majorHAnsi" w:hAnsiTheme="majorHAnsi" w:cstheme="majorHAnsi"/>
          <w:b/>
          <w:sz w:val="24"/>
          <w:szCs w:val="24"/>
        </w:rPr>
      </w:pPr>
      <w:r w:rsidRPr="00630409">
        <w:rPr>
          <w:rFonts w:asciiTheme="majorHAnsi" w:hAnsiTheme="majorHAnsi" w:cstheme="majorHAnsi"/>
          <w:b/>
          <w:sz w:val="24"/>
          <w:szCs w:val="24"/>
        </w:rPr>
        <w:t>A. CRISPR</w:t>
      </w:r>
      <w:r w:rsidR="00E3286C" w:rsidRPr="00630409">
        <w:rPr>
          <w:rFonts w:asciiTheme="majorHAnsi" w:hAnsiTheme="majorHAnsi" w:cstheme="majorHAnsi"/>
          <w:b/>
          <w:sz w:val="24"/>
          <w:szCs w:val="24"/>
        </w:rPr>
        <w:t>/Cas9</w:t>
      </w:r>
      <w:r w:rsidRPr="00630409">
        <w:rPr>
          <w:rFonts w:asciiTheme="majorHAnsi" w:hAnsiTheme="majorHAnsi" w:cstheme="majorHAnsi"/>
          <w:b/>
          <w:sz w:val="24"/>
          <w:szCs w:val="24"/>
        </w:rPr>
        <w:t xml:space="preserve"> </w:t>
      </w:r>
      <w:r w:rsidR="00630409">
        <w:rPr>
          <w:rFonts w:asciiTheme="majorHAnsi" w:hAnsiTheme="majorHAnsi" w:cstheme="majorHAnsi"/>
          <w:b/>
          <w:sz w:val="24"/>
          <w:szCs w:val="24"/>
        </w:rPr>
        <w:t xml:space="preserve">KI </w:t>
      </w:r>
      <w:r w:rsidRPr="00630409">
        <w:rPr>
          <w:rFonts w:asciiTheme="majorHAnsi" w:hAnsiTheme="majorHAnsi" w:cstheme="majorHAnsi"/>
          <w:b/>
          <w:sz w:val="24"/>
          <w:szCs w:val="24"/>
        </w:rPr>
        <w:t>cloning-free reagents</w:t>
      </w:r>
    </w:p>
    <w:p w14:paraId="3B1C3F75" w14:textId="5A1CC489" w:rsidR="00B75288" w:rsidRDefault="00236C34">
      <w:pPr>
        <w:rPr>
          <w:rFonts w:asciiTheme="majorHAnsi" w:hAnsiTheme="majorHAnsi" w:cstheme="majorHAnsi"/>
          <w:sz w:val="24"/>
          <w:szCs w:val="24"/>
        </w:rPr>
      </w:pPr>
      <w:r w:rsidRPr="00630409">
        <w:rPr>
          <w:rFonts w:asciiTheme="majorHAnsi" w:hAnsiTheme="majorHAnsi" w:cstheme="majorHAnsi"/>
          <w:sz w:val="24"/>
          <w:szCs w:val="24"/>
        </w:rPr>
        <w:t>To avoid RNAse contamination, use clean solutions and materials. Use RNAse free H2O (no DEPC treated, as ThermoFisher #AM9938).</w:t>
      </w:r>
    </w:p>
    <w:p w14:paraId="1CACA845" w14:textId="77777777" w:rsidR="004177D6" w:rsidRPr="00630409" w:rsidRDefault="004177D6">
      <w:pPr>
        <w:rPr>
          <w:rFonts w:asciiTheme="majorHAnsi" w:hAnsiTheme="majorHAnsi" w:cstheme="majorHAnsi"/>
          <w:sz w:val="24"/>
          <w:szCs w:val="24"/>
        </w:rPr>
      </w:pPr>
    </w:p>
    <w:p w14:paraId="3B1C3F76" w14:textId="2163387F" w:rsidR="00B75288" w:rsidRDefault="00B75288">
      <w:pPr>
        <w:rPr>
          <w:rFonts w:asciiTheme="majorHAnsi" w:hAnsiTheme="majorHAnsi" w:cstheme="majorHAnsi"/>
          <w:sz w:val="24"/>
          <w:szCs w:val="24"/>
        </w:rPr>
      </w:pPr>
    </w:p>
    <w:p w14:paraId="767B369A" w14:textId="6FEAA34F" w:rsidR="00B1556A" w:rsidRDefault="00B1556A">
      <w:pPr>
        <w:rPr>
          <w:rFonts w:asciiTheme="majorHAnsi" w:hAnsiTheme="majorHAnsi" w:cstheme="majorHAnsi"/>
          <w:sz w:val="24"/>
          <w:szCs w:val="24"/>
        </w:rPr>
      </w:pPr>
    </w:p>
    <w:p w14:paraId="17880729" w14:textId="77777777" w:rsidR="00B1556A" w:rsidRPr="00630409" w:rsidRDefault="00B1556A">
      <w:pPr>
        <w:rPr>
          <w:rFonts w:asciiTheme="majorHAnsi" w:hAnsiTheme="majorHAnsi" w:cstheme="majorHAnsi"/>
          <w:sz w:val="24"/>
          <w:szCs w:val="24"/>
        </w:rPr>
      </w:pPr>
    </w:p>
    <w:p w14:paraId="3B1C3F77" w14:textId="77777777" w:rsidR="00B75288" w:rsidRPr="00630409" w:rsidRDefault="00236C34">
      <w:pPr>
        <w:rPr>
          <w:rFonts w:asciiTheme="majorHAnsi" w:hAnsiTheme="majorHAnsi" w:cstheme="majorHAnsi"/>
          <w:sz w:val="24"/>
          <w:szCs w:val="24"/>
          <w:u w:val="single"/>
        </w:rPr>
      </w:pPr>
      <w:r w:rsidRPr="00630409">
        <w:rPr>
          <w:rFonts w:asciiTheme="majorHAnsi" w:hAnsiTheme="majorHAnsi" w:cstheme="majorHAnsi"/>
          <w:sz w:val="24"/>
          <w:szCs w:val="24"/>
          <w:u w:val="single"/>
        </w:rPr>
        <w:lastRenderedPageBreak/>
        <w:t xml:space="preserve">Cas9 mRNA </w:t>
      </w:r>
      <w:r w:rsidRPr="00630409">
        <w:rPr>
          <w:rFonts w:asciiTheme="majorHAnsi" w:hAnsiTheme="majorHAnsi" w:cstheme="majorHAnsi"/>
          <w:i/>
          <w:sz w:val="24"/>
          <w:szCs w:val="24"/>
          <w:u w:val="single"/>
        </w:rPr>
        <w:t>in vitro</w:t>
      </w:r>
      <w:r w:rsidRPr="00630409">
        <w:rPr>
          <w:rFonts w:asciiTheme="majorHAnsi" w:hAnsiTheme="majorHAnsi" w:cstheme="majorHAnsi"/>
          <w:sz w:val="24"/>
          <w:szCs w:val="24"/>
          <w:u w:val="single"/>
        </w:rPr>
        <w:t xml:space="preserve"> transcription</w:t>
      </w:r>
    </w:p>
    <w:p w14:paraId="7AD09E95" w14:textId="13DA51F9" w:rsidR="004177D6" w:rsidRDefault="00B1556A">
      <w:pPr>
        <w:rPr>
          <w:rFonts w:asciiTheme="majorHAnsi" w:hAnsiTheme="majorHAnsi" w:cstheme="majorHAnsi"/>
          <w:sz w:val="24"/>
          <w:szCs w:val="24"/>
        </w:rPr>
      </w:pPr>
      <w:r w:rsidRPr="00B1556A">
        <w:rPr>
          <w:rFonts w:asciiTheme="majorHAnsi" w:hAnsiTheme="majorHAnsi" w:cstheme="majorHAnsi"/>
          <w:sz w:val="24"/>
          <w:szCs w:val="24"/>
        </w:rPr>
        <w:t>While</w:t>
      </w:r>
      <w:r w:rsidR="004177D6" w:rsidRPr="00B1556A">
        <w:rPr>
          <w:rFonts w:asciiTheme="majorHAnsi" w:hAnsiTheme="majorHAnsi" w:cstheme="majorHAnsi"/>
          <w:sz w:val="24"/>
          <w:szCs w:val="24"/>
        </w:rPr>
        <w:t xml:space="preserve"> Cas9 with and without mSA can be used to generate KI</w:t>
      </w:r>
      <w:r w:rsidRPr="00B1556A">
        <w:rPr>
          <w:rFonts w:asciiTheme="majorHAnsi" w:hAnsiTheme="majorHAnsi" w:cstheme="majorHAnsi"/>
          <w:sz w:val="24"/>
          <w:szCs w:val="24"/>
        </w:rPr>
        <w:t>s</w:t>
      </w:r>
      <w:r w:rsidR="004177D6" w:rsidRPr="00B1556A">
        <w:rPr>
          <w:rFonts w:asciiTheme="majorHAnsi" w:hAnsiTheme="majorHAnsi" w:cstheme="majorHAnsi"/>
          <w:sz w:val="24"/>
          <w:szCs w:val="24"/>
        </w:rPr>
        <w:t xml:space="preserve"> with high efficiency(Table S7), we have generated and validated the</w:t>
      </w:r>
      <w:r w:rsidRPr="00B1556A">
        <w:rPr>
          <w:rFonts w:asciiTheme="majorHAnsi" w:hAnsiTheme="majorHAnsi" w:cstheme="majorHAnsi"/>
          <w:sz w:val="24"/>
          <w:szCs w:val="24"/>
        </w:rPr>
        <w:t xml:space="preserve"> majority of</w:t>
      </w:r>
      <w:r w:rsidR="004177D6" w:rsidRPr="00B1556A">
        <w:rPr>
          <w:rFonts w:asciiTheme="majorHAnsi" w:hAnsiTheme="majorHAnsi" w:cstheme="majorHAnsi"/>
          <w:sz w:val="24"/>
          <w:szCs w:val="24"/>
        </w:rPr>
        <w:t xml:space="preserve"> KI lines presented in this manuscript using Cas9-mSA</w:t>
      </w:r>
      <w:ins w:id="0" w:author="Microsoft Office User" w:date="2021-11-29T15:18:00Z">
        <w:r w:rsidR="006036CC">
          <w:rPr>
            <w:rFonts w:asciiTheme="majorHAnsi" w:hAnsiTheme="majorHAnsi" w:cstheme="majorHAnsi"/>
            <w:sz w:val="24"/>
            <w:szCs w:val="24"/>
          </w:rPr>
          <w:t xml:space="preserve"> (all other Cas9 mRNA coding plasmids can be found in Table S4)</w:t>
        </w:r>
      </w:ins>
      <w:bookmarkStart w:id="1" w:name="_GoBack"/>
      <w:bookmarkEnd w:id="1"/>
      <w:ins w:id="2" w:author="Microsoft Office User" w:date="2021-11-27T10:13:00Z">
        <w:r w:rsidR="002505F1">
          <w:rPr>
            <w:rFonts w:asciiTheme="majorHAnsi" w:hAnsiTheme="majorHAnsi" w:cstheme="majorHAnsi"/>
            <w:sz w:val="24"/>
            <w:szCs w:val="24"/>
          </w:rPr>
          <w:t>.</w:t>
        </w:r>
      </w:ins>
      <w:del w:id="3" w:author="Microsoft Office User" w:date="2021-11-27T10:13:00Z">
        <w:r w:rsidRPr="00B1556A" w:rsidDel="002505F1">
          <w:rPr>
            <w:rFonts w:asciiTheme="majorHAnsi" w:hAnsiTheme="majorHAnsi" w:cstheme="majorHAnsi"/>
            <w:sz w:val="24"/>
            <w:szCs w:val="24"/>
          </w:rPr>
          <w:delText xml:space="preserve"> and</w:delText>
        </w:r>
        <w:r w:rsidR="004177D6" w:rsidRPr="00B1556A" w:rsidDel="002505F1">
          <w:rPr>
            <w:rFonts w:asciiTheme="majorHAnsi" w:hAnsiTheme="majorHAnsi" w:cstheme="majorHAnsi"/>
            <w:sz w:val="24"/>
            <w:szCs w:val="24"/>
          </w:rPr>
          <w:delText xml:space="preserve"> therefore recommend using it.</w:delText>
        </w:r>
      </w:del>
    </w:p>
    <w:p w14:paraId="3B1C3F78" w14:textId="6579D94F"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 xml:space="preserve">pCS2+ Cas9-mSA plasmid was a gift from Janet Rossant to Addgene (plasmid #103882) </w:t>
      </w:r>
      <w:r w:rsidR="00BC5B5A" w:rsidRPr="00630409">
        <w:rPr>
          <w:rFonts w:asciiTheme="majorHAnsi" w:hAnsiTheme="majorHAnsi" w:cstheme="majorHAnsi"/>
          <w:sz w:val="24"/>
          <w:szCs w:val="24"/>
        </w:rPr>
        <w:fldChar w:fldCharType="begin"/>
      </w:r>
      <w:r w:rsidR="00630409">
        <w:rPr>
          <w:rFonts w:asciiTheme="majorHAnsi" w:hAnsiTheme="majorHAnsi" w:cstheme="majorHAnsi"/>
          <w:sz w:val="24"/>
          <w:szCs w:val="24"/>
        </w:rPr>
        <w:instrText xml:space="preserve"> ADDIN EN.CITE &lt;EndNote&gt;&lt;Cite&gt;&lt;Author&gt;Gu&lt;/Author&gt;&lt;Year&gt;2018&lt;/Year&gt;&lt;RecNum&gt;25&lt;/RecNum&gt;&lt;DisplayText&gt;(Gu et al., 2018)&lt;/DisplayText&gt;&lt;record&gt;&lt;rec-number&gt;25&lt;/rec-number&gt;&lt;foreign-keys&gt;&lt;key app="EN" db-id="rdzrs5xzr2r0tje2tzjvafxjxtfxavdwrx00" timestamp="1625867907"&gt;25&lt;/key&gt;&lt;/foreign-keys&gt;&lt;ref-type name="Journal Article"&gt;17&lt;/ref-type&gt;&lt;contributors&gt;&lt;authors&gt;&lt;author&gt;Gu, B.&lt;/author&gt;&lt;author&gt;Posfai, E.&lt;/author&gt;&lt;author&gt;Rossant, J.&lt;/author&gt;&lt;/authors&gt;&lt;/contributors&gt;&lt;auth-address&gt;Program in Developmental and Stem Cell Biology, Hospital for Sick Children, Toronto, Ontario, Canada.&amp;#xD;Department of Molecular Genetics, University of Toronto, Toronto, Ontario, Canada.&lt;/auth-address&gt;&lt;titles&gt;&lt;title&gt;Efficient generation of targeted large insertions by microinjection into two-cell-stage mouse embryos&lt;/title&gt;&lt;secondary-title&gt;Nat Biotechnol&lt;/secondary-title&gt;&lt;/titles&gt;&lt;periodical&gt;&lt;full-title&gt;Nat Biotechnol&lt;/full-title&gt;&lt;/periodical&gt;&lt;pages&gt;632-637&lt;/pages&gt;&lt;volume&gt;36&lt;/volume&gt;&lt;number&gt;7&lt;/number&gt;&lt;edition&gt;2018/06/12&lt;/edition&gt;&lt;keywords&gt;&lt;keyword&gt;Animals&lt;/keyword&gt;&lt;keyword&gt;Bacterial Proteins/genetics&lt;/keyword&gt;&lt;keyword&gt;Biotin/analogs &amp;amp; derivatives/genetics&lt;/keyword&gt;&lt;keyword&gt;Blastocyst&lt;/keyword&gt;&lt;keyword&gt;CRISPR-Cas Systems/*genetics&lt;/keyword&gt;&lt;keyword&gt;DNA Repair/genetics&lt;/keyword&gt;&lt;keyword&gt;Gene Editing/*methods&lt;/keyword&gt;&lt;keyword&gt;Gene Expression Regulation, Developmental&lt;/keyword&gt;&lt;keyword&gt;Gene Knock-In Techniques&lt;/keyword&gt;&lt;keyword&gt;*Gene Transfer Techniques&lt;/keyword&gt;&lt;keyword&gt;Genome/*genetics&lt;/keyword&gt;&lt;keyword&gt;Homologous Recombination/genetics&lt;/keyword&gt;&lt;keyword&gt;Mice&lt;/keyword&gt;&lt;/keywords&gt;&lt;dates&gt;&lt;year&gt;2018&lt;/year&gt;&lt;pub-dates&gt;&lt;date&gt;Aug&lt;/date&gt;&lt;/pub-dates&gt;&lt;/dates&gt;&lt;isbn&gt;1546-1696 (Electronic)&amp;#xD;1087-0156 (Linking)&lt;/isbn&gt;&lt;accession-num&gt;29889212&lt;/accession-num&gt;&lt;urls&gt;&lt;related-urls&gt;&lt;url&gt;https://www.ncbi.nlm.nih.gov/pubmed/29889212&lt;/url&gt;&lt;/related-urls&gt;&lt;/urls&gt;&lt;electronic-resource-num&gt;10.1038/nbt.4166&lt;/electronic-resource-num&gt;&lt;/record&gt;&lt;/Cite&gt;&lt;/EndNote&gt;</w:instrText>
      </w:r>
      <w:r w:rsidR="00BC5B5A" w:rsidRPr="00630409">
        <w:rPr>
          <w:rFonts w:asciiTheme="majorHAnsi" w:hAnsiTheme="majorHAnsi" w:cstheme="majorHAnsi"/>
          <w:sz w:val="24"/>
          <w:szCs w:val="24"/>
        </w:rPr>
        <w:fldChar w:fldCharType="separate"/>
      </w:r>
      <w:r w:rsidR="00630409">
        <w:rPr>
          <w:rFonts w:asciiTheme="majorHAnsi" w:hAnsiTheme="majorHAnsi" w:cstheme="majorHAnsi"/>
          <w:noProof/>
          <w:sz w:val="24"/>
          <w:szCs w:val="24"/>
        </w:rPr>
        <w:t>(Gu et al., 2018)</w:t>
      </w:r>
      <w:r w:rsidR="00BC5B5A" w:rsidRPr="00630409">
        <w:rPr>
          <w:rFonts w:asciiTheme="majorHAnsi" w:hAnsiTheme="majorHAnsi" w:cstheme="majorHAnsi"/>
          <w:sz w:val="24"/>
          <w:szCs w:val="24"/>
        </w:rPr>
        <w:fldChar w:fldCharType="end"/>
      </w:r>
      <w:r w:rsidRPr="00630409">
        <w:rPr>
          <w:rFonts w:asciiTheme="majorHAnsi" w:hAnsiTheme="majorHAnsi" w:cstheme="majorHAnsi"/>
          <w:sz w:val="24"/>
          <w:szCs w:val="24"/>
        </w:rPr>
        <w:t xml:space="preserve">. Linearize 6-8µg of Cas9-mSA plasmid by Not1 HF restriction enzyme (NEB #R3189L). Run a 1.5% agarose gel and cut out the 8.8kb linearized fragment. Extract DNA using QIAquick Gel Extraction Kit (Qiagen #28115). Perform the </w:t>
      </w:r>
      <w:r w:rsidRPr="00630409">
        <w:rPr>
          <w:rFonts w:asciiTheme="majorHAnsi" w:hAnsiTheme="majorHAnsi" w:cstheme="majorHAnsi"/>
          <w:i/>
          <w:sz w:val="24"/>
          <w:szCs w:val="24"/>
        </w:rPr>
        <w:t>in vitro</w:t>
      </w:r>
      <w:r w:rsidRPr="00630409">
        <w:rPr>
          <w:rFonts w:asciiTheme="majorHAnsi" w:hAnsiTheme="majorHAnsi" w:cstheme="majorHAnsi"/>
          <w:sz w:val="24"/>
          <w:szCs w:val="24"/>
        </w:rPr>
        <w:t xml:space="preserve"> transcription reaction using mMACHINE SP6 Transcription Kit (Invitrogen #AM1340).</w:t>
      </w:r>
    </w:p>
    <w:p w14:paraId="3B1C3F79" w14:textId="782DACCC"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Linearized DNA: approx. 100</w:t>
      </w:r>
      <w:r w:rsidR="00630409">
        <w:rPr>
          <w:rFonts w:asciiTheme="majorHAnsi" w:hAnsiTheme="majorHAnsi" w:cstheme="majorHAnsi"/>
          <w:sz w:val="24"/>
          <w:szCs w:val="24"/>
        </w:rPr>
        <w:t xml:space="preserve"> </w:t>
      </w:r>
      <w:r w:rsidRPr="00630409">
        <w:rPr>
          <w:rFonts w:asciiTheme="majorHAnsi" w:hAnsiTheme="majorHAnsi" w:cstheme="majorHAnsi"/>
          <w:sz w:val="24"/>
          <w:szCs w:val="24"/>
        </w:rPr>
        <w:t>ng/</w:t>
      </w:r>
      <w:r w:rsidR="00630409" w:rsidRPr="00630409">
        <w:rPr>
          <w:rFonts w:asciiTheme="majorHAnsi" w:hAnsiTheme="majorHAnsi" w:cstheme="majorHAnsi"/>
          <w:sz w:val="24"/>
          <w:szCs w:val="24"/>
        </w:rPr>
        <w:t>µ</w:t>
      </w:r>
      <w:r w:rsidRPr="00630409">
        <w:rPr>
          <w:rFonts w:asciiTheme="majorHAnsi" w:hAnsiTheme="majorHAnsi" w:cstheme="majorHAnsi"/>
          <w:sz w:val="24"/>
          <w:szCs w:val="24"/>
        </w:rPr>
        <w:t>l</w:t>
      </w:r>
    </w:p>
    <w:p w14:paraId="3B1C3F7A" w14:textId="0B4B0C84"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2X NTP/CAP mix: 10</w:t>
      </w:r>
      <w:r w:rsidR="00630409">
        <w:rPr>
          <w:rFonts w:asciiTheme="majorHAnsi" w:hAnsiTheme="majorHAnsi" w:cstheme="majorHAnsi"/>
          <w:sz w:val="24"/>
          <w:szCs w:val="24"/>
        </w:rPr>
        <w:t xml:space="preserve"> </w:t>
      </w:r>
      <w:r w:rsidR="00630409" w:rsidRPr="00630409">
        <w:rPr>
          <w:rFonts w:asciiTheme="majorHAnsi" w:hAnsiTheme="majorHAnsi" w:cstheme="majorHAnsi"/>
          <w:sz w:val="24"/>
          <w:szCs w:val="24"/>
        </w:rPr>
        <w:t>µ</w:t>
      </w:r>
      <w:r w:rsidRPr="00630409">
        <w:rPr>
          <w:rFonts w:asciiTheme="majorHAnsi" w:hAnsiTheme="majorHAnsi" w:cstheme="majorHAnsi"/>
          <w:sz w:val="24"/>
          <w:szCs w:val="24"/>
        </w:rPr>
        <w:t>l</w:t>
      </w:r>
    </w:p>
    <w:p w14:paraId="3B1C3F7B" w14:textId="592BE7E9"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10X SP6 Reaction Buffer: 2</w:t>
      </w:r>
      <w:r w:rsidR="00630409">
        <w:rPr>
          <w:rFonts w:asciiTheme="majorHAnsi" w:hAnsiTheme="majorHAnsi" w:cstheme="majorHAnsi"/>
          <w:sz w:val="24"/>
          <w:szCs w:val="24"/>
        </w:rPr>
        <w:t xml:space="preserve"> </w:t>
      </w:r>
      <w:r w:rsidR="00630409" w:rsidRPr="00630409">
        <w:rPr>
          <w:rFonts w:asciiTheme="majorHAnsi" w:hAnsiTheme="majorHAnsi" w:cstheme="majorHAnsi"/>
          <w:sz w:val="24"/>
          <w:szCs w:val="24"/>
        </w:rPr>
        <w:t>µ</w:t>
      </w:r>
      <w:r w:rsidRPr="00630409">
        <w:rPr>
          <w:rFonts w:asciiTheme="majorHAnsi" w:hAnsiTheme="majorHAnsi" w:cstheme="majorHAnsi"/>
          <w:sz w:val="24"/>
          <w:szCs w:val="24"/>
        </w:rPr>
        <w:t>l</w:t>
      </w:r>
    </w:p>
    <w:p w14:paraId="3B1C3F7C" w14:textId="046CCC2F"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10X SP6 Enzyme: 2</w:t>
      </w:r>
      <w:r w:rsidR="00630409">
        <w:rPr>
          <w:rFonts w:asciiTheme="majorHAnsi" w:hAnsiTheme="majorHAnsi" w:cstheme="majorHAnsi"/>
          <w:sz w:val="24"/>
          <w:szCs w:val="24"/>
        </w:rPr>
        <w:t xml:space="preserve"> </w:t>
      </w:r>
      <w:r w:rsidR="00630409" w:rsidRPr="00630409">
        <w:rPr>
          <w:rFonts w:asciiTheme="majorHAnsi" w:hAnsiTheme="majorHAnsi" w:cstheme="majorHAnsi"/>
          <w:sz w:val="24"/>
          <w:szCs w:val="24"/>
        </w:rPr>
        <w:t>µ</w:t>
      </w:r>
      <w:r w:rsidRPr="00630409">
        <w:rPr>
          <w:rFonts w:asciiTheme="majorHAnsi" w:hAnsiTheme="majorHAnsi" w:cstheme="majorHAnsi"/>
          <w:sz w:val="24"/>
          <w:szCs w:val="24"/>
        </w:rPr>
        <w:t>l</w:t>
      </w:r>
    </w:p>
    <w:p w14:paraId="3B1C3F7D" w14:textId="77777777"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Incubate for 3-4h at 37°C</w:t>
      </w:r>
    </w:p>
    <w:p w14:paraId="3B1C3F7E" w14:textId="77777777"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Add TurboDNase for 15 minutes at 37°C</w:t>
      </w:r>
    </w:p>
    <w:p w14:paraId="3B1C3F7F" w14:textId="77777777"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Proceed directly to RNA clean up using RNAeasy Mini Kit (Qiagen #74104)</w:t>
      </w:r>
    </w:p>
    <w:p w14:paraId="3B1C3F80" w14:textId="5CE1E82F"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 xml:space="preserve">Elute in 35 </w:t>
      </w:r>
      <w:r w:rsidR="00630409" w:rsidRPr="00630409">
        <w:rPr>
          <w:rFonts w:asciiTheme="majorHAnsi" w:hAnsiTheme="majorHAnsi" w:cstheme="majorHAnsi"/>
          <w:sz w:val="24"/>
          <w:szCs w:val="24"/>
        </w:rPr>
        <w:t>µ</w:t>
      </w:r>
      <w:r w:rsidRPr="00630409">
        <w:rPr>
          <w:rFonts w:asciiTheme="majorHAnsi" w:hAnsiTheme="majorHAnsi" w:cstheme="majorHAnsi"/>
          <w:sz w:val="24"/>
          <w:szCs w:val="24"/>
        </w:rPr>
        <w:t>l RNAse free water</w:t>
      </w:r>
    </w:p>
    <w:p w14:paraId="3B1C3F81" w14:textId="6B478E50"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Measure concentration on a NanoDrop</w:t>
      </w:r>
      <w:r w:rsidR="00F0403F">
        <w:rPr>
          <w:rFonts w:asciiTheme="majorHAnsi" w:hAnsiTheme="majorHAnsi" w:cstheme="majorHAnsi"/>
          <w:sz w:val="24"/>
          <w:szCs w:val="24"/>
        </w:rPr>
        <w:t>: expected concentration range 300-500 ng/</w:t>
      </w:r>
      <w:r w:rsidR="00F0403F" w:rsidRPr="00630409">
        <w:rPr>
          <w:rFonts w:asciiTheme="majorHAnsi" w:hAnsiTheme="majorHAnsi" w:cstheme="majorHAnsi"/>
          <w:sz w:val="24"/>
          <w:szCs w:val="24"/>
        </w:rPr>
        <w:t>µl</w:t>
      </w:r>
    </w:p>
    <w:p w14:paraId="3B1C3F82" w14:textId="77777777" w:rsidR="00B75288" w:rsidRPr="00630409" w:rsidRDefault="00B75288">
      <w:pPr>
        <w:rPr>
          <w:rFonts w:asciiTheme="majorHAnsi" w:hAnsiTheme="majorHAnsi" w:cstheme="majorHAnsi"/>
          <w:sz w:val="24"/>
          <w:szCs w:val="24"/>
        </w:rPr>
      </w:pPr>
    </w:p>
    <w:p w14:paraId="3B1C3F83" w14:textId="77777777" w:rsidR="00B75288" w:rsidRPr="00630409" w:rsidRDefault="00236C34">
      <w:pPr>
        <w:rPr>
          <w:rFonts w:asciiTheme="majorHAnsi" w:hAnsiTheme="majorHAnsi" w:cstheme="majorHAnsi"/>
          <w:sz w:val="24"/>
          <w:szCs w:val="24"/>
          <w:u w:val="single"/>
        </w:rPr>
      </w:pPr>
      <w:r w:rsidRPr="00630409">
        <w:rPr>
          <w:rFonts w:asciiTheme="majorHAnsi" w:hAnsiTheme="majorHAnsi" w:cstheme="majorHAnsi"/>
          <w:sz w:val="24"/>
          <w:szCs w:val="24"/>
          <w:u w:val="single"/>
        </w:rPr>
        <w:t>Design of sgRNAs</w:t>
      </w:r>
    </w:p>
    <w:p w14:paraId="3B1C3F84" w14:textId="149ADEE4"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 xml:space="preserve">Single-guide RNAs (sgRNA) consist of the fusion of the two RNA molecules found in the CRISPR system: a </w:t>
      </w:r>
      <w:r w:rsidRPr="00630409">
        <w:rPr>
          <w:rFonts w:asciiTheme="majorHAnsi" w:hAnsiTheme="majorHAnsi" w:cstheme="majorHAnsi"/>
          <w:i/>
          <w:sz w:val="24"/>
          <w:szCs w:val="24"/>
        </w:rPr>
        <w:t>locus</w:t>
      </w:r>
      <w:r w:rsidRPr="00630409">
        <w:rPr>
          <w:rFonts w:asciiTheme="majorHAnsi" w:hAnsiTheme="majorHAnsi" w:cstheme="majorHAnsi"/>
          <w:sz w:val="24"/>
          <w:szCs w:val="24"/>
        </w:rPr>
        <w:t xml:space="preserve"> specific crRNA and invariant tracrRNA to link the crRNA and the Cas9 protein. The sgRNA target</w:t>
      </w:r>
      <w:r w:rsidR="00F0403F">
        <w:rPr>
          <w:rFonts w:asciiTheme="majorHAnsi" w:hAnsiTheme="majorHAnsi" w:cstheme="majorHAnsi"/>
          <w:sz w:val="24"/>
          <w:szCs w:val="24"/>
        </w:rPr>
        <w:t>s</w:t>
      </w:r>
      <w:r w:rsidRPr="00630409">
        <w:rPr>
          <w:rFonts w:asciiTheme="majorHAnsi" w:hAnsiTheme="majorHAnsi" w:cstheme="majorHAnsi"/>
          <w:sz w:val="24"/>
          <w:szCs w:val="24"/>
        </w:rPr>
        <w:t xml:space="preserve"> a sequence of 20nt </w:t>
      </w:r>
      <w:r w:rsidR="00F0403F">
        <w:rPr>
          <w:rFonts w:asciiTheme="majorHAnsi" w:hAnsiTheme="majorHAnsi" w:cstheme="majorHAnsi"/>
          <w:sz w:val="24"/>
          <w:szCs w:val="24"/>
        </w:rPr>
        <w:t>(</w:t>
      </w:r>
      <w:r w:rsidRPr="00630409">
        <w:rPr>
          <w:rFonts w:asciiTheme="majorHAnsi" w:hAnsiTheme="majorHAnsi" w:cstheme="majorHAnsi"/>
          <w:sz w:val="24"/>
          <w:szCs w:val="24"/>
        </w:rPr>
        <w:t>spacer sequence) upstream a PAM</w:t>
      </w:r>
      <w:r w:rsidR="00F0403F">
        <w:rPr>
          <w:rFonts w:asciiTheme="majorHAnsi" w:hAnsiTheme="majorHAnsi" w:cstheme="majorHAnsi"/>
          <w:sz w:val="24"/>
          <w:szCs w:val="24"/>
        </w:rPr>
        <w:t xml:space="preserve"> (</w:t>
      </w:r>
      <w:r w:rsidR="00306629">
        <w:rPr>
          <w:rFonts w:asciiTheme="majorHAnsi" w:hAnsiTheme="majorHAnsi" w:cstheme="majorHAnsi"/>
          <w:sz w:val="24"/>
          <w:szCs w:val="24"/>
        </w:rPr>
        <w:t>P</w:t>
      </w:r>
      <w:r w:rsidR="00F0403F">
        <w:rPr>
          <w:rFonts w:asciiTheme="majorHAnsi" w:hAnsiTheme="majorHAnsi" w:cstheme="majorHAnsi"/>
          <w:sz w:val="24"/>
          <w:szCs w:val="24"/>
        </w:rPr>
        <w:t>roto-</w:t>
      </w:r>
      <w:r w:rsidR="00306629">
        <w:rPr>
          <w:rFonts w:asciiTheme="majorHAnsi" w:hAnsiTheme="majorHAnsi" w:cstheme="majorHAnsi"/>
          <w:sz w:val="24"/>
          <w:szCs w:val="24"/>
        </w:rPr>
        <w:t xml:space="preserve">Spacer Adjacent </w:t>
      </w:r>
      <w:r w:rsidR="00F0403F">
        <w:rPr>
          <w:rFonts w:asciiTheme="majorHAnsi" w:hAnsiTheme="majorHAnsi" w:cstheme="majorHAnsi"/>
          <w:sz w:val="24"/>
          <w:szCs w:val="24"/>
        </w:rPr>
        <w:t>motif) which most commonly is an</w:t>
      </w:r>
      <w:r w:rsidRPr="00630409">
        <w:rPr>
          <w:rFonts w:asciiTheme="majorHAnsi" w:hAnsiTheme="majorHAnsi" w:cstheme="majorHAnsi"/>
          <w:sz w:val="24"/>
          <w:szCs w:val="24"/>
        </w:rPr>
        <w:t xml:space="preserve"> NGG</w:t>
      </w:r>
      <w:r w:rsidR="00F0403F">
        <w:rPr>
          <w:rFonts w:asciiTheme="majorHAnsi" w:hAnsiTheme="majorHAnsi" w:cstheme="majorHAnsi"/>
          <w:sz w:val="24"/>
          <w:szCs w:val="24"/>
        </w:rPr>
        <w:t xml:space="preserve"> sequence</w:t>
      </w:r>
      <w:r w:rsidRPr="00630409">
        <w:rPr>
          <w:rFonts w:asciiTheme="majorHAnsi" w:hAnsiTheme="majorHAnsi" w:cstheme="majorHAnsi"/>
          <w:sz w:val="24"/>
          <w:szCs w:val="24"/>
        </w:rPr>
        <w:t xml:space="preserve"> </w:t>
      </w:r>
      <w:r w:rsidR="00BC5B5A" w:rsidRPr="00630409">
        <w:rPr>
          <w:rFonts w:asciiTheme="majorHAnsi" w:hAnsiTheme="majorHAnsi" w:cstheme="majorHAnsi"/>
          <w:sz w:val="24"/>
          <w:szCs w:val="24"/>
        </w:rPr>
        <w:fldChar w:fldCharType="begin"/>
      </w:r>
      <w:r w:rsidR="00630409">
        <w:rPr>
          <w:rFonts w:asciiTheme="majorHAnsi" w:hAnsiTheme="majorHAnsi" w:cstheme="majorHAnsi"/>
          <w:sz w:val="24"/>
          <w:szCs w:val="24"/>
        </w:rPr>
        <w:instrText xml:space="preserve"> ADDIN EN.CITE &lt;EndNote&gt;&lt;Cite&gt;&lt;Author&gt;Jinek&lt;/Author&gt;&lt;Year&gt;2012&lt;/Year&gt;&lt;RecNum&gt;21&lt;/RecNum&gt;&lt;DisplayText&gt;(Jinek et al., 2012)&lt;/DisplayText&gt;&lt;record&gt;&lt;rec-number&gt;21&lt;/rec-number&gt;&lt;foreign-keys&gt;&lt;key app="EN" db-id="rdzrs5xzr2r0tje2tzjvafxjxtfxavdwrx00" timestamp="1625867714"&gt;21&lt;/key&gt;&lt;/foreign-keys&gt;&lt;ref-type name="Journal Article"&gt;17&lt;/ref-type&gt;&lt;contributors&gt;&lt;authors&gt;&lt;author&gt;Jinek, M.&lt;/author&gt;&lt;author&gt;Chylinski, K.&lt;/author&gt;&lt;author&gt;Fonfara, I.&lt;/author&gt;&lt;author&gt;Hauer, M.&lt;/author&gt;&lt;author&gt;Doudna, J. A.&lt;/author&gt;&lt;author&gt;Charpentier, E.&lt;/author&gt;&lt;/authors&gt;&lt;/contributors&gt;&lt;auth-address&gt;Howard Hughes Medical Institute, University of California, Berkeley, CA 94720, USA.&lt;/auth-address&gt;&lt;titles&gt;&lt;title&gt;A programmable dual-RNA-guided DNA endonuclease in adaptive bacterial immunity&lt;/title&gt;&lt;secondary-title&gt;Science&lt;/secondary-title&gt;&lt;/titles&gt;&lt;periodical&gt;&lt;full-title&gt;Science&lt;/full-title&gt;&lt;/periodical&gt;&lt;pages&gt;816-21&lt;/pages&gt;&lt;volume&gt;337&lt;/volume&gt;&lt;number&gt;6096&lt;/number&gt;&lt;edition&gt;2012/06/30&lt;/edition&gt;&lt;keywords&gt;&lt;keyword&gt;Bacteriophages/*immunology&lt;/keyword&gt;&lt;keyword&gt;Base Sequence&lt;/keyword&gt;&lt;keyword&gt;*DNA Breaks, Double-Stranded&lt;/keyword&gt;&lt;keyword&gt;*DNA Cleavage&lt;/keyword&gt;&lt;keyword&gt;Deoxyribonucleases, Type II Site-Specific/chemistry/genetics/*metabolism&lt;/keyword&gt;&lt;keyword&gt;*Inverted Repeat Sequences&lt;/keyword&gt;&lt;keyword&gt;Molecular Sequence Data&lt;/keyword&gt;&lt;keyword&gt;Nucleic Acid Conformation&lt;/keyword&gt;&lt;keyword&gt;Plasmids/metabolism&lt;/keyword&gt;&lt;keyword&gt;RNA/chemistry/*metabolism&lt;/keyword&gt;&lt;keyword&gt;Streptococcus pyogenes/*enzymology/physiology&lt;/keyword&gt;&lt;/keywords&gt;&lt;dates&gt;&lt;year&gt;2012&lt;/year&gt;&lt;pub-dates&gt;&lt;date&gt;Aug 17&lt;/date&gt;&lt;/pub-dates&gt;&lt;/dates&gt;&lt;isbn&gt;1095-9203 (Electronic)&amp;#xD;0036-8075 (Linking)&lt;/isbn&gt;&lt;accession-num&gt;22745249&lt;/accession-num&gt;&lt;urls&gt;&lt;related-urls&gt;&lt;url&gt;https://www.ncbi.nlm.nih.gov/pubmed/22745249&lt;/url&gt;&lt;/related-urls&gt;&lt;/urls&gt;&lt;custom2&gt;PMC6286148&lt;/custom2&gt;&lt;electronic-resource-num&gt;10.1126/science.1225829&lt;/electronic-resource-num&gt;&lt;/record&gt;&lt;/Cite&gt;&lt;/EndNote&gt;</w:instrText>
      </w:r>
      <w:r w:rsidR="00BC5B5A" w:rsidRPr="00630409">
        <w:rPr>
          <w:rFonts w:asciiTheme="majorHAnsi" w:hAnsiTheme="majorHAnsi" w:cstheme="majorHAnsi"/>
          <w:sz w:val="24"/>
          <w:szCs w:val="24"/>
        </w:rPr>
        <w:fldChar w:fldCharType="separate"/>
      </w:r>
      <w:r w:rsidR="00630409">
        <w:rPr>
          <w:rFonts w:asciiTheme="majorHAnsi" w:hAnsiTheme="majorHAnsi" w:cstheme="majorHAnsi"/>
          <w:noProof/>
          <w:sz w:val="24"/>
          <w:szCs w:val="24"/>
        </w:rPr>
        <w:t>(Jinek et al., 2012)</w:t>
      </w:r>
      <w:r w:rsidR="00BC5B5A" w:rsidRPr="00630409">
        <w:rPr>
          <w:rFonts w:asciiTheme="majorHAnsi" w:hAnsiTheme="majorHAnsi" w:cstheme="majorHAnsi"/>
          <w:sz w:val="24"/>
          <w:szCs w:val="24"/>
        </w:rPr>
        <w:fldChar w:fldCharType="end"/>
      </w:r>
      <w:r w:rsidRPr="00630409">
        <w:rPr>
          <w:rFonts w:asciiTheme="majorHAnsi" w:hAnsiTheme="majorHAnsi" w:cstheme="majorHAnsi"/>
          <w:sz w:val="24"/>
          <w:szCs w:val="24"/>
        </w:rPr>
        <w:t>.</w:t>
      </w:r>
    </w:p>
    <w:p w14:paraId="3B1C3F85" w14:textId="799072B4"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 xml:space="preserve">-Find your gene of interest in a genome browser (as </w:t>
      </w:r>
      <w:r w:rsidRPr="00630409">
        <w:rPr>
          <w:rFonts w:asciiTheme="majorHAnsi" w:hAnsiTheme="majorHAnsi" w:cstheme="majorHAnsi"/>
          <w:i/>
          <w:sz w:val="24"/>
          <w:szCs w:val="24"/>
        </w:rPr>
        <w:t>Ensembl!</w:t>
      </w:r>
      <w:r w:rsidRPr="00630409">
        <w:rPr>
          <w:rFonts w:asciiTheme="majorHAnsi" w:hAnsiTheme="majorHAnsi" w:cstheme="majorHAnsi"/>
          <w:sz w:val="24"/>
          <w:szCs w:val="24"/>
        </w:rPr>
        <w:t>) and extract its sequence (including exons, introns, and flanking genomic regions). For medaka, the standard southern population genome is HdrR and this is compatible with the Cab strains maintained in the laboratory. Please note that a single polymorphism in the sequence recognized by the sgRNA can impair Cas9 cut if located near the PAM, but few variations in the homology arms should not impair Homology Directed Repair (HDR).</w:t>
      </w:r>
    </w:p>
    <w:p w14:paraId="3B1C3F86" w14:textId="2C90E41F"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-Choose the site of insertion of the fluorescent reporter (usually N-terminus or C-terminus fusion). Some fusion can be non-functional (for example, in mammalian cells the Actb protein tagged in Ct with eGFP is nonfunctional)</w:t>
      </w:r>
      <w:r w:rsidR="00BC5B5A" w:rsidRPr="00630409">
        <w:rPr>
          <w:rFonts w:asciiTheme="majorHAnsi" w:hAnsiTheme="majorHAnsi" w:cstheme="majorHAnsi"/>
          <w:sz w:val="24"/>
          <w:szCs w:val="24"/>
        </w:rPr>
        <w:t xml:space="preserve"> </w:t>
      </w:r>
      <w:r w:rsidR="00BC5B5A" w:rsidRPr="00630409">
        <w:rPr>
          <w:rFonts w:asciiTheme="majorHAnsi" w:hAnsiTheme="majorHAnsi" w:cstheme="majorHAnsi"/>
          <w:sz w:val="24"/>
          <w:szCs w:val="24"/>
        </w:rPr>
        <w:fldChar w:fldCharType="begin"/>
      </w:r>
      <w:r w:rsidR="00630409">
        <w:rPr>
          <w:rFonts w:asciiTheme="majorHAnsi" w:hAnsiTheme="majorHAnsi" w:cstheme="majorHAnsi"/>
          <w:sz w:val="24"/>
          <w:szCs w:val="24"/>
        </w:rPr>
        <w:instrText xml:space="preserve"> ADDIN EN.CITE &lt;EndNote&gt;&lt;Cite&gt;&lt;Author&gt;Paix&lt;/Author&gt;&lt;Year&gt;2019&lt;/Year&gt;&lt;RecNum&gt;7&lt;/RecNum&gt;&lt;DisplayText&gt;(Paix et al., 2019)&lt;/DisplayText&gt;&lt;record&gt;&lt;rec-number&gt;7&lt;/rec-number&gt;&lt;foreign-keys&gt;&lt;key app="EN" db-id="rdzrs5xzr2r0tje2tzjvafxjxtfxavdwrx00" timestamp="1625867034"&gt;7&lt;/key&gt;&lt;/foreign-keys&gt;&lt;ref-type name="Journal Article"&gt;17&lt;/ref-type&gt;&lt;contributors&gt;&lt;authors&gt;&lt;author&gt;Paix, A.&lt;/author&gt;&lt;author&gt;Rasoloson, D.&lt;/author&gt;&lt;author&gt;Folkmann, A.&lt;/author&gt;&lt;author&gt;Seydoux, G.&lt;/author&gt;&lt;/authors&gt;&lt;/contributors&gt;&lt;auth-address&gt;Department of Molecular Biology and Genetics, Howard Hughes Medical Institute, The Johns Hopkins University School of Medicine, Baltimore, Maryland.&lt;/auth-address&gt;&lt;titles&gt;&lt;title&gt;Rapid Tagging of Human Proteins with Fluorescent Reporters by Genome Engineering using Double-Stranded DNA Donors&lt;/title&gt;&lt;secondary-title&gt;Curr Protoc Mol Biol&lt;/secondary-title&gt;&lt;/titles&gt;&lt;periodical&gt;&lt;full-title&gt;Curr Protoc Mol Biol&lt;/full-title&gt;&lt;/periodical&gt;&lt;pages&gt;e102&lt;/pages&gt;&lt;volume&gt;129&lt;/volume&gt;&lt;number&gt;1&lt;/number&gt;&lt;edition&gt;2019/11/12&lt;/edition&gt;&lt;keywords&gt;&lt;keyword&gt;*CRISPR-Cas Systems&lt;/keyword&gt;&lt;keyword&gt;DNA, Single-Stranded/*genetics&lt;/keyword&gt;&lt;keyword&gt;Gene Editing/*methods&lt;/keyword&gt;&lt;keyword&gt;Green Fluorescent Proteins/genetics&lt;/keyword&gt;&lt;keyword&gt;HEK293 Cells&lt;/keyword&gt;&lt;keyword&gt;Humans&lt;/keyword&gt;&lt;keyword&gt;Proteins/genetics&lt;/keyword&gt;&lt;keyword&gt;*crispr&lt;/keyword&gt;&lt;keyword&gt;*Cas9&lt;/keyword&gt;&lt;keyword&gt;*double-stranded DNA donors&lt;/keyword&gt;&lt;keyword&gt;*fluorescent protein&lt;/keyword&gt;&lt;keyword&gt;*genome engineering&lt;/keyword&gt;&lt;keyword&gt;*homology-directed repair&lt;/keyword&gt;&lt;keyword&gt;*tissue culture cells&lt;/keyword&gt;&lt;/keywords&gt;&lt;dates&gt;&lt;year&gt;2019&lt;/year&gt;&lt;pub-dates&gt;&lt;date&gt;Dec&lt;/date&gt;&lt;/pub-dates&gt;&lt;/dates&gt;&lt;isbn&gt;1934-3647 (Electronic)&amp;#xD;1934-3647 (Linking)&lt;/isbn&gt;&lt;accession-num&gt;31710422&lt;/accession-num&gt;&lt;urls&gt;&lt;related-urls&gt;&lt;url&gt;https://www.ncbi.nlm.nih.gov/pubmed/31710422&lt;/url&gt;&lt;/related-urls&gt;&lt;/urls&gt;&lt;custom2&gt;PMC6935516&lt;/custom2&gt;&lt;electronic-resource-num&gt;10.1002/cpmb.102&lt;/electronic-resource-num&gt;&lt;/record&gt;&lt;/Cite&gt;&lt;/EndNote&gt;</w:instrText>
      </w:r>
      <w:r w:rsidR="00BC5B5A" w:rsidRPr="00630409">
        <w:rPr>
          <w:rFonts w:asciiTheme="majorHAnsi" w:hAnsiTheme="majorHAnsi" w:cstheme="majorHAnsi"/>
          <w:sz w:val="24"/>
          <w:szCs w:val="24"/>
        </w:rPr>
        <w:fldChar w:fldCharType="separate"/>
      </w:r>
      <w:r w:rsidR="00630409">
        <w:rPr>
          <w:rFonts w:asciiTheme="majorHAnsi" w:hAnsiTheme="majorHAnsi" w:cstheme="majorHAnsi"/>
          <w:noProof/>
          <w:sz w:val="24"/>
          <w:szCs w:val="24"/>
        </w:rPr>
        <w:t>(Paix et al., 2019)</w:t>
      </w:r>
      <w:r w:rsidR="00BC5B5A" w:rsidRPr="00630409">
        <w:rPr>
          <w:rFonts w:asciiTheme="majorHAnsi" w:hAnsiTheme="majorHAnsi" w:cstheme="majorHAnsi"/>
          <w:sz w:val="24"/>
          <w:szCs w:val="24"/>
        </w:rPr>
        <w:fldChar w:fldCharType="end"/>
      </w:r>
      <w:r w:rsidRPr="00630409">
        <w:rPr>
          <w:rFonts w:asciiTheme="majorHAnsi" w:hAnsiTheme="majorHAnsi" w:cstheme="majorHAnsi"/>
          <w:sz w:val="24"/>
          <w:szCs w:val="24"/>
        </w:rPr>
        <w:t>, therefore exploring the literature beforehand can be useful. If no information is available, we recommend trying both Ct and Nt fusions.</w:t>
      </w:r>
    </w:p>
    <w:p w14:paraId="3B1C3F87" w14:textId="08EE8439"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lastRenderedPageBreak/>
        <w:t xml:space="preserve">-Find a suitable spacer sequence (20nt upstream an NGG, look at both DNA strands). This can be done manually or by utilizing freely available tools (we recommend using CCTop at https://cctop.cos.uni-heidelberg.de:8043/ or CHOPCHOP at https://chopchop.cbu.uib.no/) </w:t>
      </w:r>
      <w:r w:rsidR="00BC5B5A" w:rsidRPr="00630409">
        <w:rPr>
          <w:rFonts w:asciiTheme="majorHAnsi" w:hAnsiTheme="majorHAnsi" w:cstheme="majorHAnsi"/>
          <w:sz w:val="24"/>
          <w:szCs w:val="24"/>
        </w:rPr>
        <w:fldChar w:fldCharType="begin">
          <w:fldData xml:space="preserve">PEVuZE5vdGU+PENpdGU+PEF1dGhvcj5MYWJ1bjwvQXV0aG9yPjxZZWFyPjIwMTk8L1llYXI+PFJl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</w:fldData>
        </w:fldChar>
      </w:r>
      <w:r w:rsidR="00630409">
        <w:rPr>
          <w:rFonts w:asciiTheme="majorHAnsi" w:hAnsiTheme="majorHAnsi" w:cstheme="majorHAnsi"/>
          <w:sz w:val="24"/>
          <w:szCs w:val="24"/>
        </w:rPr>
        <w:instrText xml:space="preserve"> ADDIN EN.CITE </w:instrText>
      </w:r>
      <w:r w:rsidR="00630409">
        <w:rPr>
          <w:rFonts w:asciiTheme="majorHAnsi" w:hAnsiTheme="majorHAnsi" w:cstheme="majorHAnsi"/>
          <w:sz w:val="24"/>
          <w:szCs w:val="24"/>
        </w:rPr>
        <w:fldChar w:fldCharType="begin">
          <w:fldData xml:space="preserve">PEVuZE5vdGU+PENpdGU+PEF1dGhvcj5MYWJ1bjwvQXV0aG9yPjxZZWFyPjIwMTk8L1llYXI+PFJl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</w:fldData>
        </w:fldChar>
      </w:r>
      <w:r w:rsidR="00630409">
        <w:rPr>
          <w:rFonts w:asciiTheme="majorHAnsi" w:hAnsiTheme="majorHAnsi" w:cstheme="majorHAnsi"/>
          <w:sz w:val="24"/>
          <w:szCs w:val="24"/>
        </w:rPr>
        <w:instrText xml:space="preserve"> ADDIN EN.CITE.DATA </w:instrText>
      </w:r>
      <w:r w:rsidR="00630409">
        <w:rPr>
          <w:rFonts w:asciiTheme="majorHAnsi" w:hAnsiTheme="majorHAnsi" w:cstheme="majorHAnsi"/>
          <w:sz w:val="24"/>
          <w:szCs w:val="24"/>
        </w:rPr>
      </w:r>
      <w:r w:rsidR="00630409">
        <w:rPr>
          <w:rFonts w:asciiTheme="majorHAnsi" w:hAnsiTheme="majorHAnsi" w:cstheme="majorHAnsi"/>
          <w:sz w:val="24"/>
          <w:szCs w:val="24"/>
        </w:rPr>
        <w:fldChar w:fldCharType="end"/>
      </w:r>
      <w:r w:rsidR="00BC5B5A" w:rsidRPr="00630409">
        <w:rPr>
          <w:rFonts w:asciiTheme="majorHAnsi" w:hAnsiTheme="majorHAnsi" w:cstheme="majorHAnsi"/>
          <w:sz w:val="24"/>
          <w:szCs w:val="24"/>
        </w:rPr>
      </w:r>
      <w:r w:rsidR="00BC5B5A" w:rsidRPr="00630409">
        <w:rPr>
          <w:rFonts w:asciiTheme="majorHAnsi" w:hAnsiTheme="majorHAnsi" w:cstheme="majorHAnsi"/>
          <w:sz w:val="24"/>
          <w:szCs w:val="24"/>
        </w:rPr>
        <w:fldChar w:fldCharType="separate"/>
      </w:r>
      <w:r w:rsidR="00630409">
        <w:rPr>
          <w:rFonts w:asciiTheme="majorHAnsi" w:hAnsiTheme="majorHAnsi" w:cstheme="majorHAnsi"/>
          <w:noProof/>
          <w:sz w:val="24"/>
          <w:szCs w:val="24"/>
        </w:rPr>
        <w:t>(Labun et al., 2019, Stemmer et al., 2015)</w:t>
      </w:r>
      <w:r w:rsidR="00BC5B5A" w:rsidRPr="00630409">
        <w:rPr>
          <w:rFonts w:asciiTheme="majorHAnsi" w:hAnsiTheme="majorHAnsi" w:cstheme="majorHAnsi"/>
          <w:sz w:val="24"/>
          <w:szCs w:val="24"/>
        </w:rPr>
        <w:fldChar w:fldCharType="end"/>
      </w:r>
      <w:r w:rsidRPr="00630409">
        <w:rPr>
          <w:rFonts w:asciiTheme="majorHAnsi" w:hAnsiTheme="majorHAnsi" w:cstheme="majorHAnsi"/>
          <w:sz w:val="24"/>
          <w:szCs w:val="24"/>
        </w:rPr>
        <w:t xml:space="preserve">. It is recommended to choose a spacer sequence as close as possible to the intended site of FP insertion. We recommend &lt;10bp between the Cas9 cut (-3bp from PAM) and the site of insertion since it has been shown in mammalian cells and </w:t>
      </w:r>
      <w:r w:rsidRPr="00630409">
        <w:rPr>
          <w:rFonts w:asciiTheme="majorHAnsi" w:hAnsiTheme="majorHAnsi" w:cstheme="majorHAnsi"/>
          <w:i/>
          <w:sz w:val="24"/>
          <w:szCs w:val="24"/>
        </w:rPr>
        <w:t>C. elegans</w:t>
      </w:r>
      <w:r w:rsidRPr="00630409">
        <w:rPr>
          <w:rFonts w:asciiTheme="majorHAnsi" w:hAnsiTheme="majorHAnsi" w:cstheme="majorHAnsi"/>
          <w:sz w:val="24"/>
          <w:szCs w:val="24"/>
        </w:rPr>
        <w:t xml:space="preserve"> that the insertion efficiency drops proportionally to the distance between the DSB and the site of insertion </w:t>
      </w:r>
      <w:r w:rsidR="00BC5B5A" w:rsidRPr="00630409">
        <w:rPr>
          <w:rFonts w:asciiTheme="majorHAnsi" w:hAnsiTheme="majorHAnsi" w:cstheme="majorHAnsi"/>
          <w:sz w:val="24"/>
          <w:szCs w:val="24"/>
        </w:rPr>
        <w:fldChar w:fldCharType="begin">
          <w:fldData xml:space="preserve">PEVuZE5vdGU+PENpdGU+PEF1dGhvcj5QYWl4PC9BdXRob3I+PFllYXI+MjAxNzwvWWVhcj48UmVj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=
</w:fldData>
        </w:fldChar>
      </w:r>
      <w:r w:rsidR="00630409">
        <w:rPr>
          <w:rFonts w:asciiTheme="majorHAnsi" w:hAnsiTheme="majorHAnsi" w:cstheme="majorHAnsi"/>
          <w:sz w:val="24"/>
          <w:szCs w:val="24"/>
        </w:rPr>
        <w:instrText xml:space="preserve"> ADDIN EN.CITE </w:instrText>
      </w:r>
      <w:r w:rsidR="00630409">
        <w:rPr>
          <w:rFonts w:asciiTheme="majorHAnsi" w:hAnsiTheme="majorHAnsi" w:cstheme="majorHAnsi"/>
          <w:sz w:val="24"/>
          <w:szCs w:val="24"/>
        </w:rPr>
        <w:fldChar w:fldCharType="begin">
          <w:fldData xml:space="preserve">PEVuZE5vdGU+PENpdGU+PEF1dGhvcj5QYWl4PC9BdXRob3I+PFllYXI+MjAxNzwvWWVhcj48UmVj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=
</w:fldData>
        </w:fldChar>
      </w:r>
      <w:r w:rsidR="00630409">
        <w:rPr>
          <w:rFonts w:asciiTheme="majorHAnsi" w:hAnsiTheme="majorHAnsi" w:cstheme="majorHAnsi"/>
          <w:sz w:val="24"/>
          <w:szCs w:val="24"/>
        </w:rPr>
        <w:instrText xml:space="preserve"> ADDIN EN.CITE.DATA </w:instrText>
      </w:r>
      <w:r w:rsidR="00630409">
        <w:rPr>
          <w:rFonts w:asciiTheme="majorHAnsi" w:hAnsiTheme="majorHAnsi" w:cstheme="majorHAnsi"/>
          <w:sz w:val="24"/>
          <w:szCs w:val="24"/>
        </w:rPr>
      </w:r>
      <w:r w:rsidR="00630409">
        <w:rPr>
          <w:rFonts w:asciiTheme="majorHAnsi" w:hAnsiTheme="majorHAnsi" w:cstheme="majorHAnsi"/>
          <w:sz w:val="24"/>
          <w:szCs w:val="24"/>
        </w:rPr>
        <w:fldChar w:fldCharType="end"/>
      </w:r>
      <w:r w:rsidR="00BC5B5A" w:rsidRPr="00630409">
        <w:rPr>
          <w:rFonts w:asciiTheme="majorHAnsi" w:hAnsiTheme="majorHAnsi" w:cstheme="majorHAnsi"/>
          <w:sz w:val="24"/>
          <w:szCs w:val="24"/>
        </w:rPr>
      </w:r>
      <w:r w:rsidR="00BC5B5A" w:rsidRPr="00630409">
        <w:rPr>
          <w:rFonts w:asciiTheme="majorHAnsi" w:hAnsiTheme="majorHAnsi" w:cstheme="majorHAnsi"/>
          <w:sz w:val="24"/>
          <w:szCs w:val="24"/>
        </w:rPr>
        <w:fldChar w:fldCharType="separate"/>
      </w:r>
      <w:r w:rsidR="00630409">
        <w:rPr>
          <w:rFonts w:asciiTheme="majorHAnsi" w:hAnsiTheme="majorHAnsi" w:cstheme="majorHAnsi"/>
          <w:noProof/>
          <w:sz w:val="24"/>
          <w:szCs w:val="24"/>
        </w:rPr>
        <w:t>(Paix et al., 2017, Paix et al., 2019)</w:t>
      </w:r>
      <w:r w:rsidR="00BC5B5A" w:rsidRPr="00630409">
        <w:rPr>
          <w:rFonts w:asciiTheme="majorHAnsi" w:hAnsiTheme="majorHAnsi" w:cstheme="majorHAnsi"/>
          <w:sz w:val="24"/>
          <w:szCs w:val="24"/>
        </w:rPr>
        <w:fldChar w:fldCharType="end"/>
      </w:r>
      <w:r w:rsidRPr="00630409">
        <w:rPr>
          <w:rFonts w:asciiTheme="majorHAnsi" w:hAnsiTheme="majorHAnsi" w:cstheme="majorHAnsi"/>
          <w:sz w:val="24"/>
          <w:szCs w:val="24"/>
        </w:rPr>
        <w:t>. In addition, inserting an FP away from the Cas9 cut increases the complexity of the PCR donor synthesis due to the necessity of using longer PCR primers. It is possible to insert an FP not at the extremities of the corresponding fusion protein, if it doesn’t impair any functional domains (use SMART website to find protein domain at http://smart.embl-heidelberg.de/). For secreted protein and Nt tagging, insert the FP downstream the signal peptide.</w:t>
      </w:r>
    </w:p>
    <w:p w14:paraId="3B1C3F88" w14:textId="6D4F2F85"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-Since it had been reported that a Guanine nucleotide just upstream the PAM increases sgRNA efficiency, whereas a Cytosine decreases the efficiency, it is recommended</w:t>
      </w:r>
      <w:r w:rsidR="00D94E3F">
        <w:rPr>
          <w:rFonts w:asciiTheme="majorHAnsi" w:hAnsiTheme="majorHAnsi" w:cstheme="majorHAnsi"/>
          <w:sz w:val="24"/>
          <w:szCs w:val="24"/>
        </w:rPr>
        <w:t>,</w:t>
      </w:r>
      <w:r w:rsidRPr="00630409">
        <w:rPr>
          <w:rFonts w:asciiTheme="majorHAnsi" w:hAnsiTheme="majorHAnsi" w:cstheme="majorHAnsi"/>
          <w:sz w:val="24"/>
          <w:szCs w:val="24"/>
        </w:rPr>
        <w:t xml:space="preserve"> when possible</w:t>
      </w:r>
      <w:r w:rsidR="00630409">
        <w:rPr>
          <w:rFonts w:asciiTheme="majorHAnsi" w:hAnsiTheme="majorHAnsi" w:cstheme="majorHAnsi"/>
          <w:sz w:val="24"/>
          <w:szCs w:val="24"/>
        </w:rPr>
        <w:t>,</w:t>
      </w:r>
      <w:r w:rsidRPr="00630409">
        <w:rPr>
          <w:rFonts w:asciiTheme="majorHAnsi" w:hAnsiTheme="majorHAnsi" w:cstheme="majorHAnsi"/>
          <w:sz w:val="24"/>
          <w:szCs w:val="24"/>
        </w:rPr>
        <w:t xml:space="preserve"> to choose a sgRNA with a G upstream of the PAM </w:t>
      </w:r>
      <w:r w:rsidR="00BC5B5A" w:rsidRPr="00630409">
        <w:rPr>
          <w:rFonts w:asciiTheme="majorHAnsi" w:hAnsiTheme="majorHAnsi" w:cstheme="majorHAnsi"/>
          <w:sz w:val="24"/>
          <w:szCs w:val="24"/>
        </w:rPr>
        <w:fldChar w:fldCharType="begin">
          <w:fldData xml:space="preserve">PEVuZE5vdGU+PENpdGU+PEF1dGhvcj5Eb2VuY2g8L0F1dGhvcj48WWVhcj4yMDE2PC9ZZWFyPjxS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</w:fldData>
        </w:fldChar>
      </w:r>
      <w:r w:rsidR="00630409">
        <w:rPr>
          <w:rFonts w:asciiTheme="majorHAnsi" w:hAnsiTheme="majorHAnsi" w:cstheme="majorHAnsi"/>
          <w:sz w:val="24"/>
          <w:szCs w:val="24"/>
        </w:rPr>
        <w:instrText xml:space="preserve"> ADDIN EN.CITE </w:instrText>
      </w:r>
      <w:r w:rsidR="00630409">
        <w:rPr>
          <w:rFonts w:asciiTheme="majorHAnsi" w:hAnsiTheme="majorHAnsi" w:cstheme="majorHAnsi"/>
          <w:sz w:val="24"/>
          <w:szCs w:val="24"/>
        </w:rPr>
        <w:fldChar w:fldCharType="begin">
          <w:fldData xml:space="preserve">PEVuZE5vdGU+PENpdGU+PEF1dGhvcj5Eb2VuY2g8L0F1dGhvcj48WWVhcj4yMDE2PC9ZZWFyPjxS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</w:fldData>
        </w:fldChar>
      </w:r>
      <w:r w:rsidR="00630409">
        <w:rPr>
          <w:rFonts w:asciiTheme="majorHAnsi" w:hAnsiTheme="majorHAnsi" w:cstheme="majorHAnsi"/>
          <w:sz w:val="24"/>
          <w:szCs w:val="24"/>
        </w:rPr>
        <w:instrText xml:space="preserve"> ADDIN EN.CITE.DATA </w:instrText>
      </w:r>
      <w:r w:rsidR="00630409">
        <w:rPr>
          <w:rFonts w:asciiTheme="majorHAnsi" w:hAnsiTheme="majorHAnsi" w:cstheme="majorHAnsi"/>
          <w:sz w:val="24"/>
          <w:szCs w:val="24"/>
        </w:rPr>
      </w:r>
      <w:r w:rsidR="00630409">
        <w:rPr>
          <w:rFonts w:asciiTheme="majorHAnsi" w:hAnsiTheme="majorHAnsi" w:cstheme="majorHAnsi"/>
          <w:sz w:val="24"/>
          <w:szCs w:val="24"/>
        </w:rPr>
        <w:fldChar w:fldCharType="end"/>
      </w:r>
      <w:r w:rsidR="00BC5B5A" w:rsidRPr="00630409">
        <w:rPr>
          <w:rFonts w:asciiTheme="majorHAnsi" w:hAnsiTheme="majorHAnsi" w:cstheme="majorHAnsi"/>
          <w:sz w:val="24"/>
          <w:szCs w:val="24"/>
        </w:rPr>
      </w:r>
      <w:r w:rsidR="00BC5B5A" w:rsidRPr="00630409">
        <w:rPr>
          <w:rFonts w:asciiTheme="majorHAnsi" w:hAnsiTheme="majorHAnsi" w:cstheme="majorHAnsi"/>
          <w:sz w:val="24"/>
          <w:szCs w:val="24"/>
        </w:rPr>
        <w:fldChar w:fldCharType="separate"/>
      </w:r>
      <w:r w:rsidR="00630409">
        <w:rPr>
          <w:rFonts w:asciiTheme="majorHAnsi" w:hAnsiTheme="majorHAnsi" w:cstheme="majorHAnsi"/>
          <w:noProof/>
          <w:sz w:val="24"/>
          <w:szCs w:val="24"/>
        </w:rPr>
        <w:t>(Doench et al., 2016)</w:t>
      </w:r>
      <w:r w:rsidR="00BC5B5A" w:rsidRPr="00630409">
        <w:rPr>
          <w:rFonts w:asciiTheme="majorHAnsi" w:hAnsiTheme="majorHAnsi" w:cstheme="majorHAnsi"/>
          <w:sz w:val="24"/>
          <w:szCs w:val="24"/>
        </w:rPr>
        <w:fldChar w:fldCharType="end"/>
      </w:r>
      <w:r w:rsidRPr="00630409">
        <w:rPr>
          <w:rFonts w:asciiTheme="majorHAnsi" w:hAnsiTheme="majorHAnsi" w:cstheme="majorHAnsi"/>
          <w:sz w:val="24"/>
          <w:szCs w:val="24"/>
        </w:rPr>
        <w:t xml:space="preserve">. Also, when possible, choose a sgRNA with a GC content between 50-70% </w:t>
      </w:r>
      <w:r w:rsidR="00BC5B5A" w:rsidRPr="00630409">
        <w:rPr>
          <w:rFonts w:asciiTheme="majorHAnsi" w:hAnsiTheme="majorHAnsi" w:cstheme="majorHAnsi"/>
          <w:sz w:val="24"/>
          <w:szCs w:val="24"/>
        </w:rPr>
        <w:fldChar w:fldCharType="begin">
          <w:fldData xml:space="preserve">PEVuZE5vdGU+PENpdGU+PEF1dGhvcj5HYWdub248L0F1dGhvcj48WWVhcj4yMDE0PC9ZZWFyPjxS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</w:fldData>
        </w:fldChar>
      </w:r>
      <w:r w:rsidR="00630409">
        <w:rPr>
          <w:rFonts w:asciiTheme="majorHAnsi" w:hAnsiTheme="majorHAnsi" w:cstheme="majorHAnsi"/>
          <w:sz w:val="24"/>
          <w:szCs w:val="24"/>
        </w:rPr>
        <w:instrText xml:space="preserve"> ADDIN EN.CITE </w:instrText>
      </w:r>
      <w:r w:rsidR="00630409">
        <w:rPr>
          <w:rFonts w:asciiTheme="majorHAnsi" w:hAnsiTheme="majorHAnsi" w:cstheme="majorHAnsi"/>
          <w:sz w:val="24"/>
          <w:szCs w:val="24"/>
        </w:rPr>
        <w:fldChar w:fldCharType="begin">
          <w:fldData xml:space="preserve">PEVuZE5vdGU+PENpdGU+PEF1dGhvcj5HYWdub248L0F1dGhvcj48WWVhcj4yMDE0PC9ZZWFyPjxS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</w:fldData>
        </w:fldChar>
      </w:r>
      <w:r w:rsidR="00630409">
        <w:rPr>
          <w:rFonts w:asciiTheme="majorHAnsi" w:hAnsiTheme="majorHAnsi" w:cstheme="majorHAnsi"/>
          <w:sz w:val="24"/>
          <w:szCs w:val="24"/>
        </w:rPr>
        <w:instrText xml:space="preserve"> ADDIN EN.CITE.DATA </w:instrText>
      </w:r>
      <w:r w:rsidR="00630409">
        <w:rPr>
          <w:rFonts w:asciiTheme="majorHAnsi" w:hAnsiTheme="majorHAnsi" w:cstheme="majorHAnsi"/>
          <w:sz w:val="24"/>
          <w:szCs w:val="24"/>
        </w:rPr>
      </w:r>
      <w:r w:rsidR="00630409">
        <w:rPr>
          <w:rFonts w:asciiTheme="majorHAnsi" w:hAnsiTheme="majorHAnsi" w:cstheme="majorHAnsi"/>
          <w:sz w:val="24"/>
          <w:szCs w:val="24"/>
        </w:rPr>
        <w:fldChar w:fldCharType="end"/>
      </w:r>
      <w:r w:rsidR="00BC5B5A" w:rsidRPr="00630409">
        <w:rPr>
          <w:rFonts w:asciiTheme="majorHAnsi" w:hAnsiTheme="majorHAnsi" w:cstheme="majorHAnsi"/>
          <w:sz w:val="24"/>
          <w:szCs w:val="24"/>
        </w:rPr>
      </w:r>
      <w:r w:rsidR="00BC5B5A" w:rsidRPr="00630409">
        <w:rPr>
          <w:rFonts w:asciiTheme="majorHAnsi" w:hAnsiTheme="majorHAnsi" w:cstheme="majorHAnsi"/>
          <w:sz w:val="24"/>
          <w:szCs w:val="24"/>
        </w:rPr>
        <w:fldChar w:fldCharType="separate"/>
      </w:r>
      <w:r w:rsidR="00630409">
        <w:rPr>
          <w:rFonts w:asciiTheme="majorHAnsi" w:hAnsiTheme="majorHAnsi" w:cstheme="majorHAnsi"/>
          <w:noProof/>
          <w:sz w:val="24"/>
          <w:szCs w:val="24"/>
        </w:rPr>
        <w:t>(Gagnon et al., 2014)</w:t>
      </w:r>
      <w:r w:rsidR="00BC5B5A" w:rsidRPr="00630409">
        <w:rPr>
          <w:rFonts w:asciiTheme="majorHAnsi" w:hAnsiTheme="majorHAnsi" w:cstheme="majorHAnsi"/>
          <w:sz w:val="24"/>
          <w:szCs w:val="24"/>
        </w:rPr>
        <w:fldChar w:fldCharType="end"/>
      </w:r>
      <w:r w:rsidRPr="00630409">
        <w:rPr>
          <w:rFonts w:asciiTheme="majorHAnsi" w:hAnsiTheme="majorHAnsi" w:cstheme="majorHAnsi"/>
          <w:sz w:val="24"/>
          <w:szCs w:val="24"/>
        </w:rPr>
        <w:t>.</w:t>
      </w:r>
    </w:p>
    <w:p w14:paraId="3B1C3F89" w14:textId="50EE372A"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 xml:space="preserve">-Finally, verify that the selected sgRNA is specific for the desired </w:t>
      </w:r>
      <w:r w:rsidRPr="00630409">
        <w:rPr>
          <w:rFonts w:asciiTheme="majorHAnsi" w:hAnsiTheme="majorHAnsi" w:cstheme="majorHAnsi"/>
          <w:i/>
          <w:sz w:val="24"/>
          <w:szCs w:val="24"/>
        </w:rPr>
        <w:t>locus</w:t>
      </w:r>
      <w:r w:rsidRPr="00630409">
        <w:rPr>
          <w:rFonts w:asciiTheme="majorHAnsi" w:hAnsiTheme="majorHAnsi" w:cstheme="majorHAnsi"/>
          <w:sz w:val="24"/>
          <w:szCs w:val="24"/>
        </w:rPr>
        <w:t xml:space="preserve"> by screening the list of off-target candidates. Several tools can be used (</w:t>
      </w:r>
      <w:r w:rsidR="00DD4043" w:rsidRPr="00630409">
        <w:rPr>
          <w:rFonts w:asciiTheme="majorHAnsi" w:hAnsiTheme="majorHAnsi" w:cstheme="majorHAnsi"/>
          <w:sz w:val="24"/>
          <w:szCs w:val="24"/>
        </w:rPr>
        <w:t xml:space="preserve">such </w:t>
      </w:r>
      <w:r w:rsidRPr="00630409">
        <w:rPr>
          <w:rFonts w:asciiTheme="majorHAnsi" w:hAnsiTheme="majorHAnsi" w:cstheme="majorHAnsi"/>
          <w:sz w:val="24"/>
          <w:szCs w:val="24"/>
        </w:rPr>
        <w:t xml:space="preserve">as CCTop and CHOPCHOP). Generally, two or more mismatches in the 10bp upstream the PAM are sufficient to impair the Cas9 cut </w:t>
      </w:r>
      <w:r w:rsidR="00BC5B5A" w:rsidRPr="00630409">
        <w:rPr>
          <w:rFonts w:asciiTheme="majorHAnsi" w:hAnsiTheme="majorHAnsi" w:cstheme="majorHAnsi"/>
          <w:sz w:val="24"/>
          <w:szCs w:val="24"/>
        </w:rPr>
        <w:fldChar w:fldCharType="begin">
          <w:fldData xml:space="preserve">PEVuZE5vdGU+PENpdGU+PEF1dGhvcj5Eb2VuY2g8L0F1dGhvcj48WWVhcj4yMDE2PC9ZZWFyPjxS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</w:fldData>
        </w:fldChar>
      </w:r>
      <w:r w:rsidR="00630409">
        <w:rPr>
          <w:rFonts w:asciiTheme="majorHAnsi" w:hAnsiTheme="majorHAnsi" w:cstheme="majorHAnsi"/>
          <w:sz w:val="24"/>
          <w:szCs w:val="24"/>
        </w:rPr>
        <w:instrText xml:space="preserve"> ADDIN EN.CITE </w:instrText>
      </w:r>
      <w:r w:rsidR="00630409">
        <w:rPr>
          <w:rFonts w:asciiTheme="majorHAnsi" w:hAnsiTheme="majorHAnsi" w:cstheme="majorHAnsi"/>
          <w:sz w:val="24"/>
          <w:szCs w:val="24"/>
        </w:rPr>
        <w:fldChar w:fldCharType="begin">
          <w:fldData xml:space="preserve">PEVuZE5vdGU+PENpdGU+PEF1dGhvcj5Eb2VuY2g8L0F1dGhvcj48WWVhcj4yMDE2PC9ZZWFyPjxS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</w:fldData>
        </w:fldChar>
      </w:r>
      <w:r w:rsidR="00630409">
        <w:rPr>
          <w:rFonts w:asciiTheme="majorHAnsi" w:hAnsiTheme="majorHAnsi" w:cstheme="majorHAnsi"/>
          <w:sz w:val="24"/>
          <w:szCs w:val="24"/>
        </w:rPr>
        <w:instrText xml:space="preserve"> ADDIN EN.CITE.DATA </w:instrText>
      </w:r>
      <w:r w:rsidR="00630409">
        <w:rPr>
          <w:rFonts w:asciiTheme="majorHAnsi" w:hAnsiTheme="majorHAnsi" w:cstheme="majorHAnsi"/>
          <w:sz w:val="24"/>
          <w:szCs w:val="24"/>
        </w:rPr>
      </w:r>
      <w:r w:rsidR="00630409">
        <w:rPr>
          <w:rFonts w:asciiTheme="majorHAnsi" w:hAnsiTheme="majorHAnsi" w:cstheme="majorHAnsi"/>
          <w:sz w:val="24"/>
          <w:szCs w:val="24"/>
        </w:rPr>
        <w:fldChar w:fldCharType="end"/>
      </w:r>
      <w:r w:rsidR="00BC5B5A" w:rsidRPr="00630409">
        <w:rPr>
          <w:rFonts w:asciiTheme="majorHAnsi" w:hAnsiTheme="majorHAnsi" w:cstheme="majorHAnsi"/>
          <w:sz w:val="24"/>
          <w:szCs w:val="24"/>
        </w:rPr>
      </w:r>
      <w:r w:rsidR="00BC5B5A" w:rsidRPr="00630409">
        <w:rPr>
          <w:rFonts w:asciiTheme="majorHAnsi" w:hAnsiTheme="majorHAnsi" w:cstheme="majorHAnsi"/>
          <w:sz w:val="24"/>
          <w:szCs w:val="24"/>
        </w:rPr>
        <w:fldChar w:fldCharType="separate"/>
      </w:r>
      <w:r w:rsidR="00630409">
        <w:rPr>
          <w:rFonts w:asciiTheme="majorHAnsi" w:hAnsiTheme="majorHAnsi" w:cstheme="majorHAnsi"/>
          <w:noProof/>
          <w:sz w:val="24"/>
          <w:szCs w:val="24"/>
        </w:rPr>
        <w:t>(Doench et al., 2016)</w:t>
      </w:r>
      <w:r w:rsidR="00BC5B5A" w:rsidRPr="00630409">
        <w:rPr>
          <w:rFonts w:asciiTheme="majorHAnsi" w:hAnsiTheme="majorHAnsi" w:cstheme="majorHAnsi"/>
          <w:sz w:val="24"/>
          <w:szCs w:val="24"/>
        </w:rPr>
        <w:fldChar w:fldCharType="end"/>
      </w:r>
      <w:r w:rsidRPr="00630409">
        <w:rPr>
          <w:rFonts w:asciiTheme="majorHAnsi" w:hAnsiTheme="majorHAnsi" w:cstheme="majorHAnsi"/>
          <w:sz w:val="24"/>
          <w:szCs w:val="24"/>
        </w:rPr>
        <w:t>.</w:t>
      </w:r>
    </w:p>
    <w:p w14:paraId="3B1C3F8A" w14:textId="031DFB21" w:rsidR="00B75288" w:rsidRPr="005058F8" w:rsidRDefault="00236C34">
      <w:pPr>
        <w:rPr>
          <w:rFonts w:asciiTheme="majorHAnsi" w:hAnsiTheme="majorHAnsi" w:cstheme="majorHAnsi"/>
          <w:sz w:val="24"/>
          <w:szCs w:val="24"/>
        </w:rPr>
      </w:pPr>
      <w:r w:rsidRPr="00630409">
        <w:rPr>
          <w:rFonts w:asciiTheme="majorHAnsi" w:hAnsiTheme="majorHAnsi" w:cstheme="majorHAnsi"/>
          <w:sz w:val="24"/>
          <w:szCs w:val="24"/>
        </w:rPr>
        <w:t xml:space="preserve">-Order the sgRNA from a commercial provider (for </w:t>
      </w:r>
      <w:r w:rsidRPr="00630409">
        <w:rPr>
          <w:rFonts w:asciiTheme="majorHAnsi" w:hAnsiTheme="majorHAnsi" w:cstheme="majorHAnsi"/>
          <w:i/>
          <w:sz w:val="24"/>
          <w:szCs w:val="24"/>
        </w:rPr>
        <w:t>e.g</w:t>
      </w:r>
      <w:r w:rsidRPr="00630409">
        <w:rPr>
          <w:rFonts w:asciiTheme="majorHAnsi" w:hAnsiTheme="majorHAnsi" w:cstheme="majorHAnsi"/>
          <w:sz w:val="24"/>
          <w:szCs w:val="24"/>
        </w:rPr>
        <w:t xml:space="preserve"> Sigma-Aldrich: spyCas9 sgRNA, 3nmole, HPLC purification, no modification): Upon receipt, short spin the tubes and reconstitute to 100uM with </w:t>
      </w:r>
      <w:r w:rsidRPr="00630409">
        <w:rPr>
          <w:rFonts w:asciiTheme="majorHAnsi" w:hAnsiTheme="majorHAnsi" w:cstheme="majorHAnsi"/>
          <w:color w:val="000000" w:themeColor="text1"/>
          <w:sz w:val="24"/>
          <w:szCs w:val="24"/>
        </w:rPr>
        <w:t>H2O (30</w:t>
      </w:r>
      <w:r w:rsidR="00630409">
        <w:rPr>
          <w:rFonts w:asciiTheme="majorHAnsi" w:hAnsiTheme="majorHAnsi" w:cstheme="majorHAnsi"/>
          <w:color w:val="000000" w:themeColor="text1"/>
          <w:sz w:val="24"/>
          <w:szCs w:val="24"/>
        </w:rPr>
        <w:t xml:space="preserve"> </w:t>
      </w:r>
      <w:r w:rsidR="00630409" w:rsidRPr="00630409">
        <w:rPr>
          <w:rFonts w:asciiTheme="majorHAnsi" w:hAnsiTheme="majorHAnsi" w:cstheme="majorHAnsi"/>
          <w:sz w:val="24"/>
          <w:szCs w:val="24"/>
        </w:rPr>
        <w:t>µ</w:t>
      </w:r>
      <w:r w:rsidRPr="00630409">
        <w:rPr>
          <w:rFonts w:asciiTheme="majorHAnsi" w:hAnsiTheme="majorHAnsi" w:cstheme="majorHAnsi"/>
          <w:color w:val="000000" w:themeColor="text1"/>
          <w:sz w:val="24"/>
          <w:szCs w:val="24"/>
        </w:rPr>
        <w:t>l for 3</w:t>
      </w:r>
      <w:r w:rsidR="00630409">
        <w:rPr>
          <w:rFonts w:asciiTheme="majorHAnsi" w:hAnsiTheme="majorHAnsi" w:cstheme="majorHAnsi"/>
          <w:color w:val="000000" w:themeColor="text1"/>
          <w:sz w:val="24"/>
          <w:szCs w:val="24"/>
        </w:rPr>
        <w:t xml:space="preserve"> </w:t>
      </w:r>
      <w:r w:rsidRPr="00630409">
        <w:rPr>
          <w:rFonts w:asciiTheme="majorHAnsi" w:hAnsiTheme="majorHAnsi" w:cstheme="majorHAnsi"/>
          <w:color w:val="000000" w:themeColor="text1"/>
          <w:sz w:val="24"/>
          <w:szCs w:val="24"/>
        </w:rPr>
        <w:t xml:space="preserve">nmol, ~3.2 </w:t>
      </w:r>
      <w:r w:rsidR="00630409" w:rsidRPr="00630409">
        <w:rPr>
          <w:rFonts w:asciiTheme="majorHAnsi" w:hAnsiTheme="majorHAnsi" w:cstheme="majorHAnsi"/>
          <w:sz w:val="24"/>
          <w:szCs w:val="24"/>
        </w:rPr>
        <w:t>µ</w:t>
      </w:r>
      <w:r w:rsidRPr="00630409">
        <w:rPr>
          <w:rFonts w:asciiTheme="majorHAnsi" w:hAnsiTheme="majorHAnsi" w:cstheme="majorHAnsi"/>
          <w:color w:val="000000" w:themeColor="text1"/>
          <w:sz w:val="24"/>
          <w:szCs w:val="24"/>
        </w:rPr>
        <w:t>g/</w:t>
      </w:r>
      <w:r w:rsidR="00630409" w:rsidRPr="00630409">
        <w:rPr>
          <w:rFonts w:asciiTheme="majorHAnsi" w:hAnsiTheme="majorHAnsi" w:cstheme="majorHAnsi"/>
          <w:sz w:val="24"/>
          <w:szCs w:val="24"/>
        </w:rPr>
        <w:t>µ</w:t>
      </w:r>
      <w:r w:rsidRPr="00630409">
        <w:rPr>
          <w:rFonts w:asciiTheme="majorHAnsi" w:hAnsiTheme="majorHAnsi" w:cstheme="majorHAnsi"/>
          <w:color w:val="000000" w:themeColor="text1"/>
          <w:sz w:val="24"/>
          <w:szCs w:val="24"/>
        </w:rPr>
        <w:t xml:space="preserve">l), </w:t>
      </w:r>
      <w:r w:rsidRPr="00630409">
        <w:rPr>
          <w:rFonts w:asciiTheme="majorHAnsi" w:hAnsiTheme="majorHAnsi" w:cstheme="majorHAnsi"/>
          <w:sz w:val="24"/>
          <w:szCs w:val="24"/>
        </w:rPr>
        <w:t xml:space="preserve">mix by pipetting and store at -80C. </w:t>
      </w:r>
      <w:r w:rsidRPr="00630409">
        <w:rPr>
          <w:rFonts w:asciiTheme="majorHAnsi" w:hAnsiTheme="majorHAnsi" w:cstheme="majorHAnsi"/>
          <w:color w:val="000000" w:themeColor="text1"/>
          <w:sz w:val="24"/>
          <w:szCs w:val="24"/>
        </w:rPr>
        <w:t>Prepare a working dilution of 150-200 ng/</w:t>
      </w:r>
      <w:r w:rsidR="00630409" w:rsidRPr="00630409">
        <w:rPr>
          <w:rFonts w:asciiTheme="majorHAnsi" w:hAnsiTheme="majorHAnsi" w:cstheme="majorHAnsi"/>
          <w:sz w:val="24"/>
          <w:szCs w:val="24"/>
        </w:rPr>
        <w:t>µ</w:t>
      </w:r>
      <w:r w:rsidRPr="00630409">
        <w:rPr>
          <w:rFonts w:asciiTheme="majorHAnsi" w:hAnsiTheme="majorHAnsi" w:cstheme="majorHAnsi"/>
          <w:color w:val="000000" w:themeColor="text1"/>
          <w:sz w:val="24"/>
          <w:szCs w:val="24"/>
        </w:rPr>
        <w:t>l in H2O and measure concentration on a Nanodrop, store at -80C.</w:t>
      </w:r>
    </w:p>
    <w:p w14:paraId="3B1C3F8B" w14:textId="77777777" w:rsidR="00B75288" w:rsidRPr="00630409" w:rsidRDefault="00B75288">
      <w:pPr>
        <w:rPr>
          <w:rFonts w:asciiTheme="majorHAnsi" w:hAnsiTheme="majorHAnsi" w:cstheme="majorHAnsi"/>
          <w:sz w:val="24"/>
          <w:szCs w:val="24"/>
        </w:rPr>
      </w:pPr>
    </w:p>
    <w:p w14:paraId="3B1C3F8C" w14:textId="77777777" w:rsidR="00B75288" w:rsidRPr="00630409" w:rsidRDefault="00236C34">
      <w:pPr>
        <w:rPr>
          <w:rFonts w:asciiTheme="majorHAnsi" w:hAnsiTheme="majorHAnsi" w:cstheme="majorHAnsi"/>
          <w:sz w:val="24"/>
          <w:szCs w:val="24"/>
          <w:u w:val="single"/>
        </w:rPr>
      </w:pPr>
      <w:r w:rsidRPr="00630409">
        <w:rPr>
          <w:rFonts w:asciiTheme="majorHAnsi" w:hAnsiTheme="majorHAnsi" w:cstheme="majorHAnsi"/>
          <w:sz w:val="24"/>
          <w:szCs w:val="24"/>
          <w:u w:val="single"/>
        </w:rPr>
        <w:t>Design of PCR donors</w:t>
      </w:r>
    </w:p>
    <w:p w14:paraId="03B38C79" w14:textId="28A24EBD" w:rsidR="00C939B8" w:rsidRPr="00630409" w:rsidRDefault="00236C34">
      <w:pPr>
        <w:rPr>
          <w:ins w:id="4" w:author="Microsoft Office User" w:date="2021-11-27T09:54:00Z"/>
          <w:rFonts w:asciiTheme="majorHAnsi" w:hAnsiTheme="majorHAnsi" w:cstheme="majorHAnsi"/>
          <w:sz w:val="24"/>
          <w:szCs w:val="24"/>
        </w:rPr>
      </w:pPr>
      <w:r w:rsidRPr="00630409">
        <w:rPr>
          <w:rFonts w:asciiTheme="majorHAnsi" w:hAnsiTheme="majorHAnsi" w:cstheme="majorHAnsi"/>
          <w:sz w:val="24"/>
          <w:szCs w:val="24"/>
        </w:rPr>
        <w:t>Following the</w:t>
      </w:r>
      <w:ins w:id="5" w:author="Microsoft Office User" w:date="2021-11-27T12:44:00Z">
        <w:r w:rsidR="002D0C0A">
          <w:rPr>
            <w:rFonts w:asciiTheme="majorHAnsi" w:hAnsiTheme="majorHAnsi" w:cstheme="majorHAnsi"/>
            <w:sz w:val="24"/>
            <w:szCs w:val="24"/>
          </w:rPr>
          <w:t xml:space="preserve"> site-specific DSB</w:t>
        </w:r>
      </w:ins>
      <w:r w:rsidRPr="00630409">
        <w:rPr>
          <w:rFonts w:asciiTheme="majorHAnsi" w:hAnsiTheme="majorHAnsi" w:cstheme="majorHAnsi"/>
          <w:sz w:val="24"/>
          <w:szCs w:val="24"/>
        </w:rPr>
        <w:t xml:space="preserve"> mediated by the sgRNA</w:t>
      </w:r>
      <w:ins w:id="6" w:author="Microsoft Office User" w:date="2021-11-27T12:45:00Z">
        <w:r w:rsidR="002D0C0A">
          <w:rPr>
            <w:rFonts w:asciiTheme="majorHAnsi" w:hAnsiTheme="majorHAnsi" w:cstheme="majorHAnsi"/>
            <w:sz w:val="24"/>
            <w:szCs w:val="24"/>
          </w:rPr>
          <w:t>/Cas9</w:t>
        </w:r>
      </w:ins>
      <w:r w:rsidRPr="00630409">
        <w:rPr>
          <w:rFonts w:asciiTheme="majorHAnsi" w:hAnsiTheme="majorHAnsi" w:cstheme="majorHAnsi"/>
          <w:sz w:val="24"/>
          <w:szCs w:val="24"/>
        </w:rPr>
        <w:t>, a repair donor</w:t>
      </w:r>
      <w:ins w:id="7" w:author="Microsoft Office User" w:date="2021-11-27T12:45:00Z">
        <w:r w:rsidR="002D0C0A">
          <w:rPr>
            <w:rFonts w:asciiTheme="majorHAnsi" w:hAnsiTheme="majorHAnsi" w:cstheme="majorHAnsi"/>
            <w:sz w:val="24"/>
            <w:szCs w:val="24"/>
          </w:rPr>
          <w:t xml:space="preserve"> (PCR product, see below) </w:t>
        </w:r>
      </w:ins>
      <w:r w:rsidRPr="00630409">
        <w:rPr>
          <w:rFonts w:asciiTheme="majorHAnsi" w:hAnsiTheme="majorHAnsi" w:cstheme="majorHAnsi"/>
          <w:sz w:val="24"/>
          <w:szCs w:val="24"/>
        </w:rPr>
        <w:t>can be used to insert an FP</w:t>
      </w:r>
      <w:ins w:id="8" w:author="Microsoft Office User" w:date="2021-11-27T12:45:00Z">
        <w:r w:rsidR="002D0C0A">
          <w:rPr>
            <w:rFonts w:asciiTheme="majorHAnsi" w:hAnsiTheme="majorHAnsi" w:cstheme="majorHAnsi"/>
            <w:sz w:val="24"/>
            <w:szCs w:val="24"/>
          </w:rPr>
          <w:t xml:space="preserve"> sequence,</w:t>
        </w:r>
      </w:ins>
      <w:r w:rsidRPr="00630409">
        <w:rPr>
          <w:rFonts w:asciiTheme="majorHAnsi" w:hAnsiTheme="majorHAnsi" w:cstheme="majorHAnsi"/>
          <w:sz w:val="24"/>
          <w:szCs w:val="24"/>
        </w:rPr>
        <w:t xml:space="preserve"> in</w:t>
      </w:r>
      <w:ins w:id="9" w:author="Microsoft Office User" w:date="2021-11-27T09:54:00Z">
        <w:r w:rsidR="00C939B8">
          <w:rPr>
            <w:rFonts w:asciiTheme="majorHAnsi" w:hAnsiTheme="majorHAnsi" w:cstheme="majorHAnsi"/>
            <w:sz w:val="24"/>
            <w:szCs w:val="24"/>
          </w:rPr>
          <w:t>-</w:t>
        </w:r>
      </w:ins>
      <w:r w:rsidRPr="00630409">
        <w:rPr>
          <w:rFonts w:asciiTheme="majorHAnsi" w:hAnsiTheme="majorHAnsi" w:cstheme="majorHAnsi"/>
          <w:sz w:val="24"/>
          <w:szCs w:val="24"/>
        </w:rPr>
        <w:t>frame with the protein coded by the targeted gene. Repair donors</w:t>
      </w:r>
      <w:ins w:id="10" w:author="Microsoft Office User" w:date="2021-11-27T12:45:00Z">
        <w:r w:rsidR="002D0C0A">
          <w:rPr>
            <w:rFonts w:asciiTheme="majorHAnsi" w:hAnsiTheme="majorHAnsi" w:cstheme="majorHAnsi"/>
            <w:sz w:val="24"/>
            <w:szCs w:val="24"/>
          </w:rPr>
          <w:t xml:space="preserve"> are generated via </w:t>
        </w:r>
      </w:ins>
      <w:r w:rsidRPr="00630409">
        <w:rPr>
          <w:rFonts w:asciiTheme="majorHAnsi" w:hAnsiTheme="majorHAnsi" w:cstheme="majorHAnsi"/>
          <w:sz w:val="24"/>
          <w:szCs w:val="24"/>
        </w:rPr>
        <w:t>PCR (linear dsDNA)</w:t>
      </w:r>
      <w:ins w:id="11" w:author="Microsoft Office User" w:date="2021-11-27T12:45:00Z">
        <w:r w:rsidR="002D0C0A">
          <w:rPr>
            <w:rFonts w:asciiTheme="majorHAnsi" w:hAnsiTheme="majorHAnsi" w:cstheme="majorHAnsi"/>
            <w:sz w:val="24"/>
            <w:szCs w:val="24"/>
          </w:rPr>
          <w:t xml:space="preserve"> and</w:t>
        </w:r>
      </w:ins>
      <w:ins w:id="12" w:author="Microsoft Office User" w:date="2021-11-27T12:46:00Z">
        <w:r w:rsidR="002D0C0A">
          <w:rPr>
            <w:rFonts w:asciiTheme="majorHAnsi" w:hAnsiTheme="majorHAnsi" w:cstheme="majorHAnsi"/>
            <w:sz w:val="24"/>
            <w:szCs w:val="24"/>
          </w:rPr>
          <w:t xml:space="preserve"> </w:t>
        </w:r>
      </w:ins>
      <w:r w:rsidRPr="00630409">
        <w:rPr>
          <w:rFonts w:asciiTheme="majorHAnsi" w:hAnsiTheme="majorHAnsi" w:cstheme="majorHAnsi"/>
          <w:sz w:val="24"/>
          <w:szCs w:val="24"/>
        </w:rPr>
        <w:t>contain the FP</w:t>
      </w:r>
      <w:ins w:id="13" w:author="Microsoft Office User" w:date="2021-11-27T12:46:00Z">
        <w:r w:rsidR="002D0C0A">
          <w:rPr>
            <w:rFonts w:asciiTheme="majorHAnsi" w:hAnsiTheme="majorHAnsi" w:cstheme="majorHAnsi"/>
            <w:sz w:val="24"/>
            <w:szCs w:val="24"/>
          </w:rPr>
          <w:t xml:space="preserve"> sequence, flanked by short (30-40nt) 5’ and 3’</w:t>
        </w:r>
        <w:r w:rsidR="002D0C0A" w:rsidRPr="00630409">
          <w:rPr>
            <w:rFonts w:asciiTheme="majorHAnsi" w:hAnsiTheme="majorHAnsi" w:cstheme="majorHAnsi"/>
            <w:sz w:val="24"/>
            <w:szCs w:val="24"/>
          </w:rPr>
          <w:t xml:space="preserve"> </w:t>
        </w:r>
      </w:ins>
      <w:r w:rsidRPr="00630409">
        <w:rPr>
          <w:rFonts w:asciiTheme="majorHAnsi" w:hAnsiTheme="majorHAnsi" w:cstheme="majorHAnsi"/>
          <w:sz w:val="24"/>
          <w:szCs w:val="24"/>
        </w:rPr>
        <w:t>homology arms</w:t>
      </w:r>
      <w:ins w:id="14" w:author="Microsoft Office User" w:date="2021-11-27T12:46:00Z">
        <w:r w:rsidR="002D0C0A">
          <w:rPr>
            <w:rFonts w:asciiTheme="majorHAnsi" w:hAnsiTheme="majorHAnsi" w:cstheme="majorHAnsi"/>
            <w:sz w:val="24"/>
            <w:szCs w:val="24"/>
          </w:rPr>
          <w:t>,</w:t>
        </w:r>
      </w:ins>
      <w:r w:rsidRPr="00630409">
        <w:rPr>
          <w:rFonts w:asciiTheme="majorHAnsi" w:hAnsiTheme="majorHAnsi" w:cstheme="majorHAnsi"/>
          <w:sz w:val="24"/>
          <w:szCs w:val="24"/>
        </w:rPr>
        <w:t xml:space="preserve"> corresponding to sequences</w:t>
      </w:r>
      <w:ins w:id="15" w:author="Microsoft Office User" w:date="2021-11-27T12:46:00Z">
        <w:r w:rsidR="002D0C0A">
          <w:rPr>
            <w:rFonts w:asciiTheme="majorHAnsi" w:hAnsiTheme="majorHAnsi" w:cstheme="majorHAnsi"/>
            <w:sz w:val="24"/>
            <w:szCs w:val="24"/>
          </w:rPr>
          <w:t xml:space="preserve"> flanking</w:t>
        </w:r>
      </w:ins>
      <w:r w:rsidRPr="00630409">
        <w:rPr>
          <w:rFonts w:asciiTheme="majorHAnsi" w:hAnsiTheme="majorHAnsi" w:cstheme="majorHAnsi"/>
          <w:sz w:val="24"/>
          <w:szCs w:val="24"/>
        </w:rPr>
        <w:t xml:space="preserve"> the DSB and the site of FP insert</w:t>
      </w:r>
      <w:r w:rsidR="00DD4043" w:rsidRPr="00630409">
        <w:rPr>
          <w:rFonts w:asciiTheme="majorHAnsi" w:hAnsiTheme="majorHAnsi" w:cstheme="majorHAnsi"/>
          <w:sz w:val="24"/>
          <w:szCs w:val="24"/>
        </w:rPr>
        <w:t xml:space="preserve">ion. </w:t>
      </w:r>
      <w:r w:rsidRPr="00630409">
        <w:rPr>
          <w:rFonts w:asciiTheme="majorHAnsi" w:hAnsiTheme="majorHAnsi" w:cstheme="majorHAnsi"/>
          <w:sz w:val="24"/>
          <w:szCs w:val="24"/>
        </w:rPr>
        <w:t>PCR primers contain</w:t>
      </w:r>
      <w:ins w:id="16" w:author="Microsoft Office User" w:date="2021-11-27T09:49:00Z">
        <w:r w:rsidR="00C939B8">
          <w:rPr>
            <w:rFonts w:asciiTheme="majorHAnsi" w:hAnsiTheme="majorHAnsi" w:cstheme="majorHAnsi"/>
            <w:sz w:val="24"/>
            <w:szCs w:val="24"/>
          </w:rPr>
          <w:t xml:space="preserve"> a </w:t>
        </w:r>
      </w:ins>
      <w:ins w:id="17" w:author="Microsoft Office User" w:date="2021-11-27T12:47:00Z">
        <w:r w:rsidR="002D0C0A">
          <w:rPr>
            <w:rFonts w:asciiTheme="majorHAnsi" w:hAnsiTheme="majorHAnsi" w:cstheme="majorHAnsi"/>
            <w:sz w:val="24"/>
            <w:szCs w:val="24"/>
          </w:rPr>
          <w:t>b</w:t>
        </w:r>
      </w:ins>
      <w:ins w:id="18" w:author="Microsoft Office User" w:date="2021-11-27T09:49:00Z">
        <w:r w:rsidR="00C939B8">
          <w:rPr>
            <w:rFonts w:asciiTheme="majorHAnsi" w:hAnsiTheme="majorHAnsi" w:cstheme="majorHAnsi"/>
            <w:sz w:val="24"/>
            <w:szCs w:val="24"/>
          </w:rPr>
          <w:t>iotin mo</w:t>
        </w:r>
      </w:ins>
      <w:ins w:id="19" w:author="Microsoft Office User" w:date="2021-11-27T09:50:00Z">
        <w:r w:rsidR="00C939B8">
          <w:rPr>
            <w:rFonts w:asciiTheme="majorHAnsi" w:hAnsiTheme="majorHAnsi" w:cstheme="majorHAnsi"/>
            <w:sz w:val="24"/>
            <w:szCs w:val="24"/>
          </w:rPr>
          <w:t>iety on their 5’ ends</w:t>
        </w:r>
      </w:ins>
      <w:ins w:id="20" w:author="Microsoft Office User" w:date="2021-11-27T12:46:00Z">
        <w:r w:rsidR="002D0C0A">
          <w:rPr>
            <w:rFonts w:asciiTheme="majorHAnsi" w:hAnsiTheme="majorHAnsi" w:cstheme="majorHAnsi"/>
            <w:sz w:val="24"/>
            <w:szCs w:val="24"/>
          </w:rPr>
          <w:t>,</w:t>
        </w:r>
      </w:ins>
      <w:ins w:id="21" w:author="Microsoft Office User" w:date="2021-11-27T09:50:00Z">
        <w:r w:rsidR="00C939B8">
          <w:rPr>
            <w:rFonts w:asciiTheme="majorHAnsi" w:hAnsiTheme="majorHAnsi" w:cstheme="majorHAnsi"/>
            <w:sz w:val="24"/>
            <w:szCs w:val="24"/>
          </w:rPr>
          <w:t xml:space="preserve"> the</w:t>
        </w:r>
      </w:ins>
      <w:ins w:id="22" w:author="Microsoft Office User" w:date="2021-11-27T09:52:00Z">
        <w:r w:rsidR="00C939B8">
          <w:rPr>
            <w:rFonts w:asciiTheme="majorHAnsi" w:hAnsiTheme="majorHAnsi" w:cstheme="majorHAnsi"/>
            <w:sz w:val="24"/>
            <w:szCs w:val="24"/>
          </w:rPr>
          <w:t xml:space="preserve"> homology arm</w:t>
        </w:r>
      </w:ins>
      <w:ins w:id="23" w:author="Microsoft Office User" w:date="2021-11-27T09:53:00Z">
        <w:r w:rsidR="00C939B8">
          <w:rPr>
            <w:rFonts w:asciiTheme="majorHAnsi" w:hAnsiTheme="majorHAnsi" w:cstheme="majorHAnsi"/>
            <w:sz w:val="24"/>
            <w:szCs w:val="24"/>
          </w:rPr>
          <w:t xml:space="preserve"> sequence (30-40nt)</w:t>
        </w:r>
      </w:ins>
      <w:ins w:id="24" w:author="Microsoft Office User" w:date="2021-11-27T12:47:00Z">
        <w:r w:rsidR="002D0C0A">
          <w:rPr>
            <w:rFonts w:asciiTheme="majorHAnsi" w:hAnsiTheme="majorHAnsi" w:cstheme="majorHAnsi"/>
            <w:sz w:val="24"/>
            <w:szCs w:val="24"/>
          </w:rPr>
          <w:t xml:space="preserve">, followed by </w:t>
        </w:r>
      </w:ins>
      <w:ins w:id="25" w:author="Microsoft Office User" w:date="2021-11-27T11:33:00Z">
        <w:r w:rsidR="00BE761A">
          <w:rPr>
            <w:rFonts w:asciiTheme="majorHAnsi" w:hAnsiTheme="majorHAnsi" w:cstheme="majorHAnsi"/>
            <w:sz w:val="24"/>
            <w:szCs w:val="24"/>
          </w:rPr>
          <w:t>the</w:t>
        </w:r>
      </w:ins>
      <w:ins w:id="26" w:author="Microsoft Office User" w:date="2021-11-27T12:47:00Z">
        <w:r w:rsidR="002D0C0A">
          <w:rPr>
            <w:rFonts w:asciiTheme="majorHAnsi" w:hAnsiTheme="majorHAnsi" w:cstheme="majorHAnsi"/>
            <w:sz w:val="24"/>
            <w:szCs w:val="24"/>
          </w:rPr>
          <w:t xml:space="preserve"> FP</w:t>
        </w:r>
      </w:ins>
      <w:r w:rsidRPr="00630409">
        <w:rPr>
          <w:rFonts w:asciiTheme="majorHAnsi" w:hAnsiTheme="majorHAnsi" w:cstheme="majorHAnsi"/>
          <w:sz w:val="24"/>
          <w:szCs w:val="24"/>
        </w:rPr>
        <w:t xml:space="preserve"> sequences</w:t>
      </w:r>
      <w:ins w:id="27" w:author="Microsoft Office User" w:date="2021-11-27T12:47:00Z">
        <w:r w:rsidR="002D0C0A">
          <w:rPr>
            <w:rFonts w:asciiTheme="majorHAnsi" w:hAnsiTheme="majorHAnsi" w:cstheme="majorHAnsi"/>
            <w:sz w:val="24"/>
            <w:szCs w:val="24"/>
          </w:rPr>
          <w:t xml:space="preserve"> </w:t>
        </w:r>
        <w:r w:rsidR="002D0C0A" w:rsidRPr="00630409">
          <w:rPr>
            <w:rFonts w:asciiTheme="majorHAnsi" w:hAnsiTheme="majorHAnsi" w:cstheme="majorHAnsi"/>
            <w:sz w:val="24"/>
            <w:szCs w:val="24"/>
          </w:rPr>
          <w:t xml:space="preserve">(19-21nt) </w:t>
        </w:r>
        <w:r w:rsidR="002D0C0A">
          <w:rPr>
            <w:rFonts w:asciiTheme="majorHAnsi" w:hAnsiTheme="majorHAnsi" w:cstheme="majorHAnsi"/>
            <w:sz w:val="24"/>
            <w:szCs w:val="24"/>
          </w:rPr>
          <w:t>for</w:t>
        </w:r>
      </w:ins>
      <w:r w:rsidRPr="00630409">
        <w:rPr>
          <w:rFonts w:asciiTheme="majorHAnsi" w:hAnsiTheme="majorHAnsi" w:cstheme="majorHAnsi"/>
          <w:sz w:val="24"/>
          <w:szCs w:val="24"/>
        </w:rPr>
        <w:t xml:space="preserve"> annealing</w:t>
      </w:r>
      <w:ins w:id="28" w:author="Microsoft Office User" w:date="2021-11-27T12:47:00Z">
        <w:r w:rsidR="002D0C0A">
          <w:rPr>
            <w:rFonts w:asciiTheme="majorHAnsi" w:hAnsiTheme="majorHAnsi" w:cstheme="majorHAnsi"/>
            <w:sz w:val="24"/>
            <w:szCs w:val="24"/>
          </w:rPr>
          <w:t xml:space="preserve"> with the template containing the respective FP coding sequence (excluding start and stop codon).</w:t>
        </w:r>
      </w:ins>
    </w:p>
    <w:p w14:paraId="3B1C3F8F" w14:textId="7C8A52B9"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 xml:space="preserve"> It is important to introduce silent mutations to prevent a subsequent Cas9 cut of the PCR donor and edited </w:t>
      </w:r>
      <w:r w:rsidRPr="00630409">
        <w:rPr>
          <w:rFonts w:asciiTheme="majorHAnsi" w:hAnsiTheme="majorHAnsi" w:cstheme="majorHAnsi"/>
          <w:i/>
          <w:color w:val="000000" w:themeColor="text1"/>
          <w:sz w:val="24"/>
          <w:szCs w:val="24"/>
        </w:rPr>
        <w:t xml:space="preserve">locus </w:t>
      </w:r>
      <w:r w:rsidRPr="00630409">
        <w:rPr>
          <w:rFonts w:asciiTheme="majorHAnsi" w:hAnsiTheme="majorHAnsi" w:cstheme="majorHAnsi"/>
          <w:color w:val="000000" w:themeColor="text1"/>
          <w:sz w:val="24"/>
          <w:szCs w:val="24"/>
        </w:rPr>
        <w:t>if the FP insertion does not impair the PAM or sequence recognized by the sgRNA</w:t>
      </w:r>
      <w:r w:rsidRPr="00630409">
        <w:rPr>
          <w:rFonts w:asciiTheme="majorHAnsi" w:hAnsiTheme="majorHAnsi" w:cstheme="majorHAnsi"/>
          <w:color w:val="FF0000"/>
          <w:sz w:val="24"/>
          <w:szCs w:val="24"/>
        </w:rPr>
        <w:t xml:space="preserve"> </w:t>
      </w:r>
      <w:r w:rsidR="00BC5B5A" w:rsidRPr="00630409">
        <w:rPr>
          <w:rFonts w:asciiTheme="majorHAnsi" w:hAnsiTheme="majorHAnsi" w:cstheme="majorHAnsi"/>
          <w:sz w:val="24"/>
          <w:szCs w:val="24"/>
        </w:rPr>
        <w:fldChar w:fldCharType="begin">
          <w:fldData xml:space="preserve">PEVuZE5vdGU+PENpdGU+PEF1dGhvcj5Eb2VuY2g8L0F1dGhvcj48WWVhcj4yMDE2PC9ZZWFyPjxS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</w:fldData>
        </w:fldChar>
      </w:r>
      <w:r w:rsidR="00630409">
        <w:rPr>
          <w:rFonts w:asciiTheme="majorHAnsi" w:hAnsiTheme="majorHAnsi" w:cstheme="majorHAnsi"/>
          <w:sz w:val="24"/>
          <w:szCs w:val="24"/>
        </w:rPr>
        <w:instrText xml:space="preserve"> ADDIN EN.CITE </w:instrText>
      </w:r>
      <w:r w:rsidR="00630409">
        <w:rPr>
          <w:rFonts w:asciiTheme="majorHAnsi" w:hAnsiTheme="majorHAnsi" w:cstheme="majorHAnsi"/>
          <w:sz w:val="24"/>
          <w:szCs w:val="24"/>
        </w:rPr>
        <w:fldChar w:fldCharType="begin">
          <w:fldData xml:space="preserve">PEVuZE5vdGU+PENpdGU+PEF1dGhvcj5Eb2VuY2g8L0F1dGhvcj48WWVhcj4yMDE2PC9ZZWFyPjxS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</w:fldData>
        </w:fldChar>
      </w:r>
      <w:r w:rsidR="00630409">
        <w:rPr>
          <w:rFonts w:asciiTheme="majorHAnsi" w:hAnsiTheme="majorHAnsi" w:cstheme="majorHAnsi"/>
          <w:sz w:val="24"/>
          <w:szCs w:val="24"/>
        </w:rPr>
        <w:instrText xml:space="preserve"> ADDIN EN.CITE.DATA </w:instrText>
      </w:r>
      <w:r w:rsidR="00630409">
        <w:rPr>
          <w:rFonts w:asciiTheme="majorHAnsi" w:hAnsiTheme="majorHAnsi" w:cstheme="majorHAnsi"/>
          <w:sz w:val="24"/>
          <w:szCs w:val="24"/>
        </w:rPr>
      </w:r>
      <w:r w:rsidR="00630409">
        <w:rPr>
          <w:rFonts w:asciiTheme="majorHAnsi" w:hAnsiTheme="majorHAnsi" w:cstheme="majorHAnsi"/>
          <w:sz w:val="24"/>
          <w:szCs w:val="24"/>
        </w:rPr>
        <w:fldChar w:fldCharType="end"/>
      </w:r>
      <w:r w:rsidR="00BC5B5A" w:rsidRPr="00630409">
        <w:rPr>
          <w:rFonts w:asciiTheme="majorHAnsi" w:hAnsiTheme="majorHAnsi" w:cstheme="majorHAnsi"/>
          <w:sz w:val="24"/>
          <w:szCs w:val="24"/>
        </w:rPr>
      </w:r>
      <w:r w:rsidR="00BC5B5A" w:rsidRPr="00630409">
        <w:rPr>
          <w:rFonts w:asciiTheme="majorHAnsi" w:hAnsiTheme="majorHAnsi" w:cstheme="majorHAnsi"/>
          <w:sz w:val="24"/>
          <w:szCs w:val="24"/>
        </w:rPr>
        <w:fldChar w:fldCharType="separate"/>
      </w:r>
      <w:r w:rsidR="00630409">
        <w:rPr>
          <w:rFonts w:asciiTheme="majorHAnsi" w:hAnsiTheme="majorHAnsi" w:cstheme="majorHAnsi"/>
          <w:noProof/>
          <w:sz w:val="24"/>
          <w:szCs w:val="24"/>
        </w:rPr>
        <w:t>(Doench et al., 2016, Paix et al., 2019, Paix et al., 2017)</w:t>
      </w:r>
      <w:r w:rsidR="00BC5B5A" w:rsidRPr="00630409">
        <w:rPr>
          <w:rFonts w:asciiTheme="majorHAnsi" w:hAnsiTheme="majorHAnsi" w:cstheme="majorHAnsi"/>
          <w:sz w:val="24"/>
          <w:szCs w:val="24"/>
        </w:rPr>
        <w:fldChar w:fldCharType="end"/>
      </w:r>
      <w:r w:rsidRPr="00630409">
        <w:rPr>
          <w:rFonts w:asciiTheme="majorHAnsi" w:hAnsiTheme="majorHAnsi" w:cstheme="majorHAnsi"/>
          <w:sz w:val="24"/>
          <w:szCs w:val="24"/>
        </w:rPr>
        <w:t xml:space="preserve">. We recommend checking that the insertion will be in frame and does not create unintended codon changes </w:t>
      </w:r>
      <w:r w:rsidRPr="00630409">
        <w:rPr>
          <w:rFonts w:asciiTheme="majorHAnsi" w:hAnsiTheme="majorHAnsi" w:cstheme="majorHAnsi"/>
          <w:sz w:val="24"/>
          <w:szCs w:val="24"/>
        </w:rPr>
        <w:lastRenderedPageBreak/>
        <w:t>by translating</w:t>
      </w:r>
      <w:r w:rsidRPr="00630409">
        <w:rPr>
          <w:rFonts w:asciiTheme="majorHAnsi" w:hAnsiTheme="majorHAnsi" w:cstheme="majorHAnsi"/>
          <w:i/>
          <w:sz w:val="24"/>
          <w:szCs w:val="24"/>
        </w:rPr>
        <w:t xml:space="preserve"> in silico</w:t>
      </w:r>
      <w:r w:rsidRPr="00630409">
        <w:rPr>
          <w:rFonts w:asciiTheme="majorHAnsi" w:hAnsiTheme="majorHAnsi" w:cstheme="majorHAnsi"/>
          <w:sz w:val="24"/>
          <w:szCs w:val="24"/>
        </w:rPr>
        <w:t xml:space="preserve"> the predicted gene fusion (as Expasy at https://web.expasy.org/translate/)</w:t>
      </w:r>
    </w:p>
    <w:p w14:paraId="3B1C3F90" w14:textId="358735EE"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 xml:space="preserve">-Order the PCR primer with a commercial provider (for </w:t>
      </w:r>
      <w:r w:rsidRPr="00630409">
        <w:rPr>
          <w:rFonts w:asciiTheme="majorHAnsi" w:hAnsiTheme="majorHAnsi" w:cstheme="majorHAnsi"/>
          <w:i/>
          <w:sz w:val="24"/>
          <w:szCs w:val="24"/>
        </w:rPr>
        <w:t>e.g.</w:t>
      </w:r>
      <w:r w:rsidRPr="00630409">
        <w:rPr>
          <w:rFonts w:asciiTheme="majorHAnsi" w:hAnsiTheme="majorHAnsi" w:cstheme="majorHAnsi"/>
          <w:sz w:val="24"/>
          <w:szCs w:val="24"/>
        </w:rPr>
        <w:t xml:space="preserve"> Sigma-Aldrich: 25nmole scale, desalted, 5’Biotin</w:t>
      </w:r>
      <w:r w:rsidR="00F23FE9">
        <w:rPr>
          <w:rFonts w:asciiTheme="majorHAnsi" w:hAnsiTheme="majorHAnsi" w:cstheme="majorHAnsi"/>
          <w:sz w:val="24"/>
          <w:szCs w:val="24"/>
        </w:rPr>
        <w:t>. No other modifications</w:t>
      </w:r>
      <w:r w:rsidR="00F0403F">
        <w:rPr>
          <w:rFonts w:asciiTheme="majorHAnsi" w:hAnsiTheme="majorHAnsi" w:cstheme="majorHAnsi"/>
          <w:sz w:val="24"/>
          <w:szCs w:val="24"/>
        </w:rPr>
        <w:t xml:space="preserve"> such</w:t>
      </w:r>
      <w:r w:rsidR="00F23FE9">
        <w:rPr>
          <w:rFonts w:asciiTheme="majorHAnsi" w:hAnsiTheme="majorHAnsi" w:cstheme="majorHAnsi"/>
          <w:sz w:val="24"/>
          <w:szCs w:val="24"/>
        </w:rPr>
        <w:t xml:space="preserve"> as </w:t>
      </w:r>
      <w:r w:rsidR="00F23FE9" w:rsidRPr="00F23FE9">
        <w:rPr>
          <w:rFonts w:asciiTheme="majorHAnsi" w:hAnsiTheme="majorHAnsi" w:cstheme="majorHAnsi"/>
          <w:sz w:val="24"/>
          <w:szCs w:val="24"/>
        </w:rPr>
        <w:t>phosphorothioate bonds</w:t>
      </w:r>
      <w:r w:rsidR="00F23FE9">
        <w:rPr>
          <w:rFonts w:asciiTheme="majorHAnsi" w:hAnsiTheme="majorHAnsi" w:cstheme="majorHAnsi"/>
          <w:sz w:val="24"/>
          <w:szCs w:val="24"/>
        </w:rPr>
        <w:t xml:space="preserve"> were added</w:t>
      </w:r>
      <w:r w:rsidRPr="00630409">
        <w:rPr>
          <w:rFonts w:asciiTheme="majorHAnsi" w:hAnsiTheme="majorHAnsi" w:cstheme="majorHAnsi"/>
          <w:sz w:val="24"/>
          <w:szCs w:val="24"/>
        </w:rPr>
        <w:t xml:space="preserve">. 5’end Biotin is added to the primers to  prevent </w:t>
      </w:r>
      <w:r w:rsidRPr="00630409">
        <w:rPr>
          <w:rFonts w:asciiTheme="majorHAnsi" w:hAnsiTheme="majorHAnsi" w:cstheme="majorHAnsi"/>
          <w:i/>
          <w:sz w:val="24"/>
          <w:szCs w:val="24"/>
        </w:rPr>
        <w:t>in vivo</w:t>
      </w:r>
      <w:r w:rsidRPr="00630409">
        <w:rPr>
          <w:rFonts w:asciiTheme="majorHAnsi" w:hAnsiTheme="majorHAnsi" w:cstheme="majorHAnsi"/>
          <w:sz w:val="24"/>
          <w:szCs w:val="24"/>
        </w:rPr>
        <w:t xml:space="preserve"> concatemerization of the repair donor (and </w:t>
      </w:r>
      <w:r w:rsidR="00630409">
        <w:rPr>
          <w:rFonts w:asciiTheme="majorHAnsi" w:hAnsiTheme="majorHAnsi" w:cstheme="majorHAnsi"/>
          <w:sz w:val="24"/>
          <w:szCs w:val="24"/>
        </w:rPr>
        <w:t>possibl</w:t>
      </w:r>
      <w:r w:rsidR="00F0403F">
        <w:rPr>
          <w:rFonts w:asciiTheme="majorHAnsi" w:hAnsiTheme="majorHAnsi" w:cstheme="majorHAnsi"/>
          <w:sz w:val="24"/>
          <w:szCs w:val="24"/>
        </w:rPr>
        <w:t>e</w:t>
      </w:r>
      <w:r w:rsidR="00630409">
        <w:rPr>
          <w:rFonts w:asciiTheme="majorHAnsi" w:hAnsiTheme="majorHAnsi" w:cstheme="majorHAnsi"/>
          <w:sz w:val="24"/>
          <w:szCs w:val="24"/>
        </w:rPr>
        <w:t xml:space="preserve"> </w:t>
      </w:r>
      <w:r w:rsidRPr="00630409">
        <w:rPr>
          <w:rFonts w:asciiTheme="majorHAnsi" w:hAnsiTheme="majorHAnsi" w:cstheme="majorHAnsi"/>
          <w:sz w:val="24"/>
          <w:szCs w:val="24"/>
        </w:rPr>
        <w:t>degradation</w:t>
      </w:r>
      <w:r w:rsidR="00F0403F">
        <w:rPr>
          <w:rFonts w:asciiTheme="majorHAnsi" w:hAnsiTheme="majorHAnsi" w:cstheme="majorHAnsi"/>
          <w:sz w:val="24"/>
          <w:szCs w:val="24"/>
        </w:rPr>
        <w:t xml:space="preserve"> as well</w:t>
      </w:r>
      <w:r w:rsidRPr="00630409">
        <w:rPr>
          <w:rFonts w:asciiTheme="majorHAnsi" w:hAnsiTheme="majorHAnsi" w:cstheme="majorHAnsi"/>
          <w:sz w:val="24"/>
          <w:szCs w:val="24"/>
        </w:rPr>
        <w:t xml:space="preserve">) </w:t>
      </w:r>
      <w:r w:rsidR="00BC5B5A" w:rsidRPr="00630409">
        <w:rPr>
          <w:rFonts w:asciiTheme="majorHAnsi" w:hAnsiTheme="majorHAnsi" w:cstheme="majorHAnsi"/>
          <w:sz w:val="24"/>
          <w:szCs w:val="24"/>
        </w:rPr>
        <w:fldChar w:fldCharType="begin">
          <w:fldData xml:space="preserve">PEVuZE5vdGU+PENpdGU+PEF1dGhvcj5HdXRpZXJyZXotVHJpYW5hPC9BdXRob3I+PFllYXI+MjAx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</w:fldData>
        </w:fldChar>
      </w:r>
      <w:r w:rsidR="00630409">
        <w:rPr>
          <w:rFonts w:asciiTheme="majorHAnsi" w:hAnsiTheme="majorHAnsi" w:cstheme="majorHAnsi"/>
          <w:sz w:val="24"/>
          <w:szCs w:val="24"/>
        </w:rPr>
        <w:instrText xml:space="preserve"> ADDIN EN.CITE </w:instrText>
      </w:r>
      <w:r w:rsidR="00630409">
        <w:rPr>
          <w:rFonts w:asciiTheme="majorHAnsi" w:hAnsiTheme="majorHAnsi" w:cstheme="majorHAnsi"/>
          <w:sz w:val="24"/>
          <w:szCs w:val="24"/>
        </w:rPr>
        <w:fldChar w:fldCharType="begin">
          <w:fldData xml:space="preserve">PEVuZE5vdGU+PENpdGU+PEF1dGhvcj5HdXRpZXJyZXotVHJpYW5hPC9BdXRob3I+PFllYXI+MjAx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</w:fldData>
        </w:fldChar>
      </w:r>
      <w:r w:rsidR="00630409">
        <w:rPr>
          <w:rFonts w:asciiTheme="majorHAnsi" w:hAnsiTheme="majorHAnsi" w:cstheme="majorHAnsi"/>
          <w:sz w:val="24"/>
          <w:szCs w:val="24"/>
        </w:rPr>
        <w:instrText xml:space="preserve"> ADDIN EN.CITE.DATA </w:instrText>
      </w:r>
      <w:r w:rsidR="00630409">
        <w:rPr>
          <w:rFonts w:asciiTheme="majorHAnsi" w:hAnsiTheme="majorHAnsi" w:cstheme="majorHAnsi"/>
          <w:sz w:val="24"/>
          <w:szCs w:val="24"/>
        </w:rPr>
      </w:r>
      <w:r w:rsidR="00630409">
        <w:rPr>
          <w:rFonts w:asciiTheme="majorHAnsi" w:hAnsiTheme="majorHAnsi" w:cstheme="majorHAnsi"/>
          <w:sz w:val="24"/>
          <w:szCs w:val="24"/>
        </w:rPr>
        <w:fldChar w:fldCharType="end"/>
      </w:r>
      <w:r w:rsidR="00BC5B5A" w:rsidRPr="00630409">
        <w:rPr>
          <w:rFonts w:asciiTheme="majorHAnsi" w:hAnsiTheme="majorHAnsi" w:cstheme="majorHAnsi"/>
          <w:sz w:val="24"/>
          <w:szCs w:val="24"/>
        </w:rPr>
      </w:r>
      <w:r w:rsidR="00BC5B5A" w:rsidRPr="00630409">
        <w:rPr>
          <w:rFonts w:asciiTheme="majorHAnsi" w:hAnsiTheme="majorHAnsi" w:cstheme="majorHAnsi"/>
          <w:sz w:val="24"/>
          <w:szCs w:val="24"/>
        </w:rPr>
        <w:fldChar w:fldCharType="separate"/>
      </w:r>
      <w:r w:rsidR="00630409">
        <w:rPr>
          <w:rFonts w:asciiTheme="majorHAnsi" w:hAnsiTheme="majorHAnsi" w:cstheme="majorHAnsi"/>
          <w:noProof/>
          <w:sz w:val="24"/>
          <w:szCs w:val="24"/>
        </w:rPr>
        <w:t>(Gutierrez-Triana et al., 2018)</w:t>
      </w:r>
      <w:r w:rsidR="00BC5B5A" w:rsidRPr="00630409">
        <w:rPr>
          <w:rFonts w:asciiTheme="majorHAnsi" w:hAnsiTheme="majorHAnsi" w:cstheme="majorHAnsi"/>
          <w:sz w:val="24"/>
          <w:szCs w:val="24"/>
        </w:rPr>
        <w:fldChar w:fldCharType="end"/>
      </w:r>
      <w:r w:rsidRPr="00630409">
        <w:rPr>
          <w:rFonts w:asciiTheme="majorHAnsi" w:hAnsiTheme="majorHAnsi" w:cstheme="majorHAnsi"/>
          <w:sz w:val="24"/>
          <w:szCs w:val="24"/>
        </w:rPr>
        <w:t xml:space="preserve">. In addition, the Cas9-mSA has high affinity to the Biotin tags on the PCR donor and may help to bring the donor to the site of Cas9 cut </w:t>
      </w:r>
      <w:r w:rsidR="00BC5B5A" w:rsidRPr="00630409">
        <w:rPr>
          <w:rFonts w:asciiTheme="majorHAnsi" w:hAnsiTheme="majorHAnsi" w:cstheme="majorHAnsi"/>
          <w:sz w:val="24"/>
          <w:szCs w:val="24"/>
        </w:rPr>
        <w:fldChar w:fldCharType="begin"/>
      </w:r>
      <w:r w:rsidR="00630409">
        <w:rPr>
          <w:rFonts w:asciiTheme="majorHAnsi" w:hAnsiTheme="majorHAnsi" w:cstheme="majorHAnsi"/>
          <w:sz w:val="24"/>
          <w:szCs w:val="24"/>
        </w:rPr>
        <w:instrText xml:space="preserve"> ADDIN EN.CITE &lt;EndNote&gt;&lt;Cite&gt;&lt;Author&gt;Gu&lt;/Author&gt;&lt;Year&gt;2018&lt;/Year&gt;&lt;RecNum&gt;25&lt;/RecNum&gt;&lt;DisplayText&gt;(Gu et al., 2018)&lt;/DisplayText&gt;&lt;record&gt;&lt;rec-number&gt;25&lt;/rec-number&gt;&lt;foreign-keys&gt;&lt;key app="EN" db-id="rdzrs5xzr2r0tje2tzjvafxjxtfxavdwrx00" timestamp="1625867907"&gt;25&lt;/key&gt;&lt;/foreign-keys&gt;&lt;ref-type name="Journal Article"&gt;17&lt;/ref-type&gt;&lt;contributors&gt;&lt;authors&gt;&lt;author&gt;Gu, B.&lt;/author&gt;&lt;author&gt;Posfai, E.&lt;/author&gt;&lt;author&gt;Rossant, J.&lt;/author&gt;&lt;/authors&gt;&lt;/contributors&gt;&lt;auth-address&gt;Program in Developmental and Stem Cell Biology, Hospital for Sick Children, Toronto, Ontario, Canada.&amp;#xD;Department of Molecular Genetics, University of Toronto, Toronto, Ontario, Canada.&lt;/auth-address&gt;&lt;titles&gt;&lt;title&gt;Efficient generation of targeted large insertions by microinjection into two-cell-stage mouse embryos&lt;/title&gt;&lt;secondary-title&gt;Nat Biotechnol&lt;/secondary-title&gt;&lt;/titles&gt;&lt;periodical&gt;&lt;full-title&gt;Nat Biotechnol&lt;/full-title&gt;&lt;/periodical&gt;&lt;pages&gt;632-637&lt;/pages&gt;&lt;volume&gt;36&lt;/volume&gt;&lt;number&gt;7&lt;/number&gt;&lt;edition&gt;2018/06/12&lt;/edition&gt;&lt;keywords&gt;&lt;keyword&gt;Animals&lt;/keyword&gt;&lt;keyword&gt;Bacterial Proteins/genetics&lt;/keyword&gt;&lt;keyword&gt;Biotin/analogs &amp;amp; derivatives/genetics&lt;/keyword&gt;&lt;keyword&gt;Blastocyst&lt;/keyword&gt;&lt;keyword&gt;CRISPR-Cas Systems/*genetics&lt;/keyword&gt;&lt;keyword&gt;DNA Repair/genetics&lt;/keyword&gt;&lt;keyword&gt;Gene Editing/*methods&lt;/keyword&gt;&lt;keyword&gt;Gene Expression Regulation, Developmental&lt;/keyword&gt;&lt;keyword&gt;Gene Knock-In Techniques&lt;/keyword&gt;&lt;keyword&gt;*Gene Transfer Techniques&lt;/keyword&gt;&lt;keyword&gt;Genome/*genetics&lt;/keyword&gt;&lt;keyword&gt;Homologous Recombination/genetics&lt;/keyword&gt;&lt;keyword&gt;Mice&lt;/keyword&gt;&lt;/keywords&gt;&lt;dates&gt;&lt;year&gt;2018&lt;/year&gt;&lt;pub-dates&gt;&lt;date&gt;Aug&lt;/date&gt;&lt;/pub-dates&gt;&lt;/dates&gt;&lt;isbn&gt;1546-1696 (Electronic)&amp;#xD;1087-0156 (Linking)&lt;/isbn&gt;&lt;accession-num&gt;29889212&lt;/accession-num&gt;&lt;urls&gt;&lt;related-urls&gt;&lt;url&gt;https://www.ncbi.nlm.nih.gov/pubmed/29889212&lt;/url&gt;&lt;/related-urls&gt;&lt;/urls&gt;&lt;electronic-resource-num&gt;10.1038/nbt.4166&lt;/electronic-resource-num&gt;&lt;/record&gt;&lt;/Cite&gt;&lt;/EndNote&gt;</w:instrText>
      </w:r>
      <w:r w:rsidR="00BC5B5A" w:rsidRPr="00630409">
        <w:rPr>
          <w:rFonts w:asciiTheme="majorHAnsi" w:hAnsiTheme="majorHAnsi" w:cstheme="majorHAnsi"/>
          <w:sz w:val="24"/>
          <w:szCs w:val="24"/>
        </w:rPr>
        <w:fldChar w:fldCharType="separate"/>
      </w:r>
      <w:r w:rsidR="00630409">
        <w:rPr>
          <w:rFonts w:asciiTheme="majorHAnsi" w:hAnsiTheme="majorHAnsi" w:cstheme="majorHAnsi"/>
          <w:noProof/>
          <w:sz w:val="24"/>
          <w:szCs w:val="24"/>
        </w:rPr>
        <w:t>(Gu et al., 2018)</w:t>
      </w:r>
      <w:r w:rsidR="00BC5B5A" w:rsidRPr="00630409">
        <w:rPr>
          <w:rFonts w:asciiTheme="majorHAnsi" w:hAnsiTheme="majorHAnsi" w:cstheme="majorHAnsi"/>
          <w:sz w:val="24"/>
          <w:szCs w:val="24"/>
        </w:rPr>
        <w:fldChar w:fldCharType="end"/>
      </w:r>
      <w:r w:rsidRPr="00630409">
        <w:rPr>
          <w:rFonts w:asciiTheme="majorHAnsi" w:hAnsiTheme="majorHAnsi" w:cstheme="majorHAnsi"/>
          <w:sz w:val="24"/>
          <w:szCs w:val="24"/>
        </w:rPr>
        <w:t>. Upon receipt, reconstitute the oligo at 100uM in H2O, and store at -20</w:t>
      </w:r>
      <w:r w:rsidR="00630409" w:rsidRPr="00630409">
        <w:rPr>
          <w:rFonts w:asciiTheme="majorHAnsi" w:hAnsiTheme="majorHAnsi" w:cstheme="majorHAnsi"/>
          <w:sz w:val="24"/>
          <w:szCs w:val="24"/>
        </w:rPr>
        <w:t>°</w:t>
      </w:r>
      <w:r w:rsidRPr="00630409">
        <w:rPr>
          <w:rFonts w:asciiTheme="majorHAnsi" w:hAnsiTheme="majorHAnsi" w:cstheme="majorHAnsi"/>
          <w:sz w:val="24"/>
          <w:szCs w:val="24"/>
        </w:rPr>
        <w:t xml:space="preserve">C. </w:t>
      </w:r>
    </w:p>
    <w:p w14:paraId="3B1C3F91" w14:textId="77777777" w:rsidR="00B75288" w:rsidRPr="00630409" w:rsidRDefault="00B75288">
      <w:pPr>
        <w:rPr>
          <w:rFonts w:asciiTheme="majorHAnsi" w:hAnsiTheme="majorHAnsi" w:cstheme="majorHAnsi"/>
          <w:b/>
          <w:sz w:val="24"/>
          <w:szCs w:val="24"/>
        </w:rPr>
      </w:pPr>
    </w:p>
    <w:p w14:paraId="3B1C3F92" w14:textId="77777777" w:rsidR="00B75288" w:rsidRPr="00630409" w:rsidRDefault="00236C34">
      <w:pPr>
        <w:rPr>
          <w:rFonts w:asciiTheme="majorHAnsi" w:hAnsiTheme="majorHAnsi" w:cstheme="majorHAnsi"/>
          <w:sz w:val="24"/>
          <w:szCs w:val="24"/>
          <w:u w:val="single"/>
        </w:rPr>
      </w:pPr>
      <w:r w:rsidRPr="00630409">
        <w:rPr>
          <w:rFonts w:asciiTheme="majorHAnsi" w:hAnsiTheme="majorHAnsi" w:cstheme="majorHAnsi"/>
          <w:sz w:val="24"/>
          <w:szCs w:val="24"/>
          <w:u w:val="single"/>
        </w:rPr>
        <w:t>Synthesis of PCR repair donors</w:t>
      </w:r>
    </w:p>
    <w:p w14:paraId="3B1C3F93" w14:textId="3568EAD1"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PCR donors can be simply synthesized using a high-fidelity DNA polymerase (</w:t>
      </w:r>
      <w:r w:rsidR="00630409">
        <w:rPr>
          <w:rFonts w:asciiTheme="majorHAnsi" w:hAnsiTheme="majorHAnsi" w:cstheme="majorHAnsi"/>
          <w:sz w:val="24"/>
          <w:szCs w:val="24"/>
        </w:rPr>
        <w:t>as</w:t>
      </w:r>
      <w:r w:rsidRPr="00630409">
        <w:rPr>
          <w:rFonts w:asciiTheme="majorHAnsi" w:hAnsiTheme="majorHAnsi" w:cstheme="majorHAnsi"/>
          <w:sz w:val="24"/>
          <w:szCs w:val="24"/>
        </w:rPr>
        <w:t xml:space="preserve"> NEB Master Mix Phusion with HF buffer #M0531L or NEB Master Mix Q5 #M0492L), a template plasmid containing the FP of interest (Table S4), and the custom designed primers containing the homology arms. We found that in more of &gt;80% of the time, a PCR annealing temperature of 61.5</w:t>
      </w:r>
      <w:r w:rsidR="00630409" w:rsidRPr="00630409">
        <w:rPr>
          <w:rFonts w:asciiTheme="majorHAnsi" w:hAnsiTheme="majorHAnsi" w:cstheme="majorHAnsi"/>
          <w:sz w:val="24"/>
          <w:szCs w:val="24"/>
        </w:rPr>
        <w:t>°</w:t>
      </w:r>
      <w:r w:rsidRPr="00630409">
        <w:rPr>
          <w:rFonts w:asciiTheme="majorHAnsi" w:hAnsiTheme="majorHAnsi" w:cstheme="majorHAnsi"/>
          <w:sz w:val="24"/>
          <w:szCs w:val="24"/>
        </w:rPr>
        <w:t>C provides a clean PCR product in the case of Phusion</w:t>
      </w:r>
      <w:r w:rsidR="00E3286C" w:rsidRPr="00630409">
        <w:rPr>
          <w:rFonts w:asciiTheme="majorHAnsi" w:hAnsiTheme="majorHAnsi" w:cstheme="majorHAnsi"/>
          <w:sz w:val="24"/>
          <w:szCs w:val="24"/>
        </w:rPr>
        <w:t xml:space="preserve"> polymerase</w:t>
      </w:r>
      <w:r w:rsidRPr="00630409">
        <w:rPr>
          <w:rFonts w:asciiTheme="majorHAnsi" w:hAnsiTheme="majorHAnsi" w:cstheme="majorHAnsi"/>
          <w:sz w:val="24"/>
          <w:szCs w:val="24"/>
        </w:rPr>
        <w:t>, 45s of elongation is enough to amplify the FP and homology arms (usually &lt;800bp total), and 30 cycles are enough to get a sufficient concentration of  repair donors.</w:t>
      </w:r>
    </w:p>
    <w:p w14:paraId="3B1C3F94" w14:textId="3AB6ECFB"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-Mix in PCR tubes (thin walled): 0.1ul of plasmid template at 50-100 ng/</w:t>
      </w:r>
      <w:r w:rsidR="009345E6" w:rsidRPr="00630409">
        <w:rPr>
          <w:rFonts w:asciiTheme="majorHAnsi" w:hAnsiTheme="majorHAnsi" w:cstheme="majorHAnsi"/>
          <w:sz w:val="24"/>
          <w:szCs w:val="24"/>
        </w:rPr>
        <w:t>µ</w:t>
      </w:r>
      <w:r w:rsidRPr="00630409">
        <w:rPr>
          <w:rFonts w:asciiTheme="majorHAnsi" w:hAnsiTheme="majorHAnsi" w:cstheme="majorHAnsi"/>
          <w:sz w:val="24"/>
          <w:szCs w:val="24"/>
        </w:rPr>
        <w:t>l (from a standard plasmid miniprep) + 0.25</w:t>
      </w:r>
      <w:r w:rsidR="009345E6">
        <w:rPr>
          <w:rFonts w:asciiTheme="majorHAnsi" w:hAnsiTheme="majorHAnsi" w:cstheme="majorHAnsi"/>
          <w:sz w:val="24"/>
          <w:szCs w:val="24"/>
        </w:rPr>
        <w:t xml:space="preserve"> </w:t>
      </w:r>
      <w:r w:rsidR="009345E6" w:rsidRPr="00630409">
        <w:rPr>
          <w:rFonts w:asciiTheme="majorHAnsi" w:hAnsiTheme="majorHAnsi" w:cstheme="majorHAnsi"/>
          <w:sz w:val="24"/>
          <w:szCs w:val="24"/>
        </w:rPr>
        <w:t>µ</w:t>
      </w:r>
      <w:r w:rsidRPr="00630409">
        <w:rPr>
          <w:rFonts w:asciiTheme="majorHAnsi" w:hAnsiTheme="majorHAnsi" w:cstheme="majorHAnsi"/>
          <w:sz w:val="24"/>
          <w:szCs w:val="24"/>
        </w:rPr>
        <w:t>l of each PCR primers at 100</w:t>
      </w:r>
      <w:r w:rsidR="009345E6">
        <w:rPr>
          <w:rFonts w:asciiTheme="majorHAnsi" w:hAnsiTheme="majorHAnsi" w:cstheme="majorHAnsi"/>
          <w:sz w:val="24"/>
          <w:szCs w:val="24"/>
        </w:rPr>
        <w:t xml:space="preserve"> </w:t>
      </w:r>
      <w:r w:rsidR="009345E6" w:rsidRPr="00630409">
        <w:rPr>
          <w:rFonts w:asciiTheme="majorHAnsi" w:hAnsiTheme="majorHAnsi" w:cstheme="majorHAnsi"/>
          <w:sz w:val="24"/>
          <w:szCs w:val="24"/>
        </w:rPr>
        <w:t>µ</w:t>
      </w:r>
      <w:r w:rsidRPr="00630409">
        <w:rPr>
          <w:rFonts w:asciiTheme="majorHAnsi" w:hAnsiTheme="majorHAnsi" w:cstheme="majorHAnsi"/>
          <w:sz w:val="24"/>
          <w:szCs w:val="24"/>
        </w:rPr>
        <w:t>M + 25</w:t>
      </w:r>
      <w:r w:rsidR="009345E6">
        <w:rPr>
          <w:rFonts w:asciiTheme="majorHAnsi" w:hAnsiTheme="majorHAnsi" w:cstheme="majorHAnsi"/>
          <w:sz w:val="24"/>
          <w:szCs w:val="24"/>
        </w:rPr>
        <w:t xml:space="preserve"> </w:t>
      </w:r>
      <w:r w:rsidR="009345E6" w:rsidRPr="00630409">
        <w:rPr>
          <w:rFonts w:asciiTheme="majorHAnsi" w:hAnsiTheme="majorHAnsi" w:cstheme="majorHAnsi"/>
          <w:sz w:val="24"/>
          <w:szCs w:val="24"/>
        </w:rPr>
        <w:t>µ</w:t>
      </w:r>
      <w:r w:rsidRPr="00630409">
        <w:rPr>
          <w:rFonts w:asciiTheme="majorHAnsi" w:hAnsiTheme="majorHAnsi" w:cstheme="majorHAnsi"/>
          <w:sz w:val="24"/>
          <w:szCs w:val="24"/>
        </w:rPr>
        <w:t>l of 2X Phusion or Q5 Master Mix + 24.4</w:t>
      </w:r>
      <w:r w:rsidR="009345E6">
        <w:rPr>
          <w:rFonts w:asciiTheme="majorHAnsi" w:hAnsiTheme="majorHAnsi" w:cstheme="majorHAnsi"/>
          <w:sz w:val="24"/>
          <w:szCs w:val="24"/>
        </w:rPr>
        <w:t xml:space="preserve"> </w:t>
      </w:r>
      <w:r w:rsidR="009345E6" w:rsidRPr="00630409">
        <w:rPr>
          <w:rFonts w:asciiTheme="majorHAnsi" w:hAnsiTheme="majorHAnsi" w:cstheme="majorHAnsi"/>
          <w:sz w:val="24"/>
          <w:szCs w:val="24"/>
        </w:rPr>
        <w:t>µ</w:t>
      </w:r>
      <w:r w:rsidRPr="00630409">
        <w:rPr>
          <w:rFonts w:asciiTheme="majorHAnsi" w:hAnsiTheme="majorHAnsi" w:cstheme="majorHAnsi"/>
          <w:sz w:val="24"/>
          <w:szCs w:val="24"/>
        </w:rPr>
        <w:t>l of H2O. Vortex, quick spin down and run the PCR as follow: 2</w:t>
      </w:r>
      <w:r w:rsidR="009345E6">
        <w:rPr>
          <w:rFonts w:asciiTheme="majorHAnsi" w:hAnsiTheme="majorHAnsi" w:cstheme="majorHAnsi"/>
          <w:sz w:val="24"/>
          <w:szCs w:val="24"/>
        </w:rPr>
        <w:t xml:space="preserve"> </w:t>
      </w:r>
      <w:r w:rsidRPr="00630409">
        <w:rPr>
          <w:rFonts w:asciiTheme="majorHAnsi" w:hAnsiTheme="majorHAnsi" w:cstheme="majorHAnsi"/>
          <w:sz w:val="24"/>
          <w:szCs w:val="24"/>
        </w:rPr>
        <w:t>min</w:t>
      </w:r>
      <w:r w:rsidR="009345E6">
        <w:rPr>
          <w:rFonts w:asciiTheme="majorHAnsi" w:hAnsiTheme="majorHAnsi" w:cstheme="majorHAnsi"/>
          <w:sz w:val="24"/>
          <w:szCs w:val="24"/>
        </w:rPr>
        <w:t>utes</w:t>
      </w:r>
      <w:r w:rsidRPr="00630409">
        <w:rPr>
          <w:rFonts w:asciiTheme="majorHAnsi" w:hAnsiTheme="majorHAnsi" w:cstheme="majorHAnsi"/>
          <w:sz w:val="24"/>
          <w:szCs w:val="24"/>
        </w:rPr>
        <w:t xml:space="preserve"> at 98</w:t>
      </w:r>
      <w:r w:rsidR="009345E6" w:rsidRPr="00630409">
        <w:rPr>
          <w:rFonts w:asciiTheme="majorHAnsi" w:hAnsiTheme="majorHAnsi" w:cstheme="majorHAnsi"/>
          <w:sz w:val="24"/>
          <w:szCs w:val="24"/>
        </w:rPr>
        <w:t>°</w:t>
      </w:r>
      <w:r w:rsidRPr="00630409">
        <w:rPr>
          <w:rFonts w:asciiTheme="majorHAnsi" w:hAnsiTheme="majorHAnsi" w:cstheme="majorHAnsi"/>
          <w:sz w:val="24"/>
          <w:szCs w:val="24"/>
        </w:rPr>
        <w:t>C / 30s at 98</w:t>
      </w:r>
      <w:r w:rsidR="009345E6" w:rsidRPr="00630409">
        <w:rPr>
          <w:rFonts w:asciiTheme="majorHAnsi" w:hAnsiTheme="majorHAnsi" w:cstheme="majorHAnsi"/>
          <w:sz w:val="24"/>
          <w:szCs w:val="24"/>
        </w:rPr>
        <w:t>°</w:t>
      </w:r>
      <w:r w:rsidRPr="00630409">
        <w:rPr>
          <w:rFonts w:asciiTheme="majorHAnsi" w:hAnsiTheme="majorHAnsi" w:cstheme="majorHAnsi"/>
          <w:sz w:val="24"/>
          <w:szCs w:val="24"/>
        </w:rPr>
        <w:t>C, 30s at 61.5</w:t>
      </w:r>
      <w:r w:rsidR="009345E6" w:rsidRPr="00630409">
        <w:rPr>
          <w:rFonts w:asciiTheme="majorHAnsi" w:hAnsiTheme="majorHAnsi" w:cstheme="majorHAnsi"/>
          <w:sz w:val="24"/>
          <w:szCs w:val="24"/>
        </w:rPr>
        <w:t>°</w:t>
      </w:r>
      <w:r w:rsidRPr="00630409">
        <w:rPr>
          <w:rFonts w:asciiTheme="majorHAnsi" w:hAnsiTheme="majorHAnsi" w:cstheme="majorHAnsi"/>
          <w:sz w:val="24"/>
          <w:szCs w:val="24"/>
        </w:rPr>
        <w:t>C, 45s at 72</w:t>
      </w:r>
      <w:r w:rsidR="009345E6" w:rsidRPr="00630409">
        <w:rPr>
          <w:rFonts w:asciiTheme="majorHAnsi" w:hAnsiTheme="majorHAnsi" w:cstheme="majorHAnsi"/>
          <w:sz w:val="24"/>
          <w:szCs w:val="24"/>
        </w:rPr>
        <w:t>°</w:t>
      </w:r>
      <w:r w:rsidRPr="00630409">
        <w:rPr>
          <w:rFonts w:asciiTheme="majorHAnsi" w:hAnsiTheme="majorHAnsi" w:cstheme="majorHAnsi"/>
          <w:sz w:val="24"/>
          <w:szCs w:val="24"/>
        </w:rPr>
        <w:t>C, for 30 cycles / 10</w:t>
      </w:r>
      <w:r w:rsidR="009345E6">
        <w:rPr>
          <w:rFonts w:asciiTheme="majorHAnsi" w:hAnsiTheme="majorHAnsi" w:cstheme="majorHAnsi"/>
          <w:sz w:val="24"/>
          <w:szCs w:val="24"/>
        </w:rPr>
        <w:t xml:space="preserve"> </w:t>
      </w:r>
      <w:r w:rsidRPr="00630409">
        <w:rPr>
          <w:rFonts w:asciiTheme="majorHAnsi" w:hAnsiTheme="majorHAnsi" w:cstheme="majorHAnsi"/>
          <w:sz w:val="24"/>
          <w:szCs w:val="24"/>
        </w:rPr>
        <w:t>min</w:t>
      </w:r>
      <w:r w:rsidR="009345E6">
        <w:rPr>
          <w:rFonts w:asciiTheme="majorHAnsi" w:hAnsiTheme="majorHAnsi" w:cstheme="majorHAnsi"/>
          <w:sz w:val="24"/>
          <w:szCs w:val="24"/>
        </w:rPr>
        <w:t>utes</w:t>
      </w:r>
      <w:r w:rsidRPr="00630409">
        <w:rPr>
          <w:rFonts w:asciiTheme="majorHAnsi" w:hAnsiTheme="majorHAnsi" w:cstheme="majorHAnsi"/>
          <w:sz w:val="24"/>
          <w:szCs w:val="24"/>
        </w:rPr>
        <w:t xml:space="preserve"> at 72</w:t>
      </w:r>
      <w:r w:rsidR="009345E6" w:rsidRPr="00630409">
        <w:rPr>
          <w:rFonts w:asciiTheme="majorHAnsi" w:hAnsiTheme="majorHAnsi" w:cstheme="majorHAnsi"/>
          <w:sz w:val="24"/>
          <w:szCs w:val="24"/>
        </w:rPr>
        <w:t>°</w:t>
      </w:r>
      <w:r w:rsidRPr="00630409">
        <w:rPr>
          <w:rFonts w:asciiTheme="majorHAnsi" w:hAnsiTheme="majorHAnsi" w:cstheme="majorHAnsi"/>
          <w:sz w:val="24"/>
          <w:szCs w:val="24"/>
        </w:rPr>
        <w:t>C / Hold at 10</w:t>
      </w:r>
      <w:r w:rsidR="009345E6" w:rsidRPr="00630409">
        <w:rPr>
          <w:rFonts w:asciiTheme="majorHAnsi" w:hAnsiTheme="majorHAnsi" w:cstheme="majorHAnsi"/>
          <w:sz w:val="24"/>
          <w:szCs w:val="24"/>
        </w:rPr>
        <w:t>°</w:t>
      </w:r>
      <w:r w:rsidRPr="00630409">
        <w:rPr>
          <w:rFonts w:asciiTheme="majorHAnsi" w:hAnsiTheme="majorHAnsi" w:cstheme="majorHAnsi"/>
          <w:sz w:val="24"/>
          <w:szCs w:val="24"/>
        </w:rPr>
        <w:t>C</w:t>
      </w:r>
      <w:r w:rsidR="009345E6">
        <w:rPr>
          <w:rFonts w:asciiTheme="majorHAnsi" w:hAnsiTheme="majorHAnsi" w:cstheme="majorHAnsi"/>
          <w:sz w:val="24"/>
          <w:szCs w:val="24"/>
        </w:rPr>
        <w:t>.</w:t>
      </w:r>
    </w:p>
    <w:p w14:paraId="3B1C3F95" w14:textId="11DEB0A3"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 xml:space="preserve">-Add a gel loading dye (as Bioworld Orange-G #10570024-1) to the finished PCR reaction and run on </w:t>
      </w:r>
      <w:r w:rsidR="009345E6" w:rsidRPr="00630409">
        <w:rPr>
          <w:rFonts w:asciiTheme="majorHAnsi" w:hAnsiTheme="majorHAnsi" w:cstheme="majorHAnsi"/>
          <w:sz w:val="24"/>
          <w:szCs w:val="24"/>
        </w:rPr>
        <w:t>an</w:t>
      </w:r>
      <w:r w:rsidRPr="00630409">
        <w:rPr>
          <w:rFonts w:asciiTheme="majorHAnsi" w:hAnsiTheme="majorHAnsi" w:cstheme="majorHAnsi"/>
          <w:sz w:val="24"/>
          <w:szCs w:val="24"/>
        </w:rPr>
        <w:t xml:space="preserve"> agarose gel (1-1.5%) to check that a single band at the expected size is obtained.</w:t>
      </w:r>
    </w:p>
    <w:p w14:paraId="3B1C3F96" w14:textId="3ECAB111"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-If the PCR product is not clean, we advise to run a PCR gradient to find the best annealing temperature. Make a PCR Master Mix with 0.8</w:t>
      </w:r>
      <w:r w:rsidR="009345E6">
        <w:rPr>
          <w:rFonts w:asciiTheme="majorHAnsi" w:hAnsiTheme="majorHAnsi" w:cstheme="majorHAnsi"/>
          <w:sz w:val="24"/>
          <w:szCs w:val="24"/>
        </w:rPr>
        <w:t xml:space="preserve"> </w:t>
      </w:r>
      <w:r w:rsidR="009345E6" w:rsidRPr="00630409">
        <w:rPr>
          <w:rFonts w:asciiTheme="majorHAnsi" w:hAnsiTheme="majorHAnsi" w:cstheme="majorHAnsi"/>
          <w:sz w:val="24"/>
          <w:szCs w:val="24"/>
        </w:rPr>
        <w:t>µ</w:t>
      </w:r>
      <w:r w:rsidRPr="00630409">
        <w:rPr>
          <w:rFonts w:asciiTheme="majorHAnsi" w:hAnsiTheme="majorHAnsi" w:cstheme="majorHAnsi"/>
          <w:sz w:val="24"/>
          <w:szCs w:val="24"/>
        </w:rPr>
        <w:t>l of plasmid template at 50-100 ng/</w:t>
      </w:r>
      <w:r w:rsidR="009345E6" w:rsidRPr="00630409">
        <w:rPr>
          <w:rFonts w:asciiTheme="majorHAnsi" w:hAnsiTheme="majorHAnsi" w:cstheme="majorHAnsi"/>
          <w:sz w:val="24"/>
          <w:szCs w:val="24"/>
        </w:rPr>
        <w:t>µ</w:t>
      </w:r>
      <w:r w:rsidRPr="00630409">
        <w:rPr>
          <w:rFonts w:asciiTheme="majorHAnsi" w:hAnsiTheme="majorHAnsi" w:cstheme="majorHAnsi"/>
          <w:sz w:val="24"/>
          <w:szCs w:val="24"/>
        </w:rPr>
        <w:t>l (from a standard plasmid miniprep) + 2</w:t>
      </w:r>
      <w:r w:rsidR="009345E6">
        <w:rPr>
          <w:rFonts w:asciiTheme="majorHAnsi" w:hAnsiTheme="majorHAnsi" w:cstheme="majorHAnsi"/>
          <w:sz w:val="24"/>
          <w:szCs w:val="24"/>
        </w:rPr>
        <w:t xml:space="preserve"> </w:t>
      </w:r>
      <w:r w:rsidR="009345E6" w:rsidRPr="00630409">
        <w:rPr>
          <w:rFonts w:asciiTheme="majorHAnsi" w:hAnsiTheme="majorHAnsi" w:cstheme="majorHAnsi"/>
          <w:sz w:val="24"/>
          <w:szCs w:val="24"/>
        </w:rPr>
        <w:t>µ</w:t>
      </w:r>
      <w:r w:rsidRPr="00630409">
        <w:rPr>
          <w:rFonts w:asciiTheme="majorHAnsi" w:hAnsiTheme="majorHAnsi" w:cstheme="majorHAnsi"/>
          <w:sz w:val="24"/>
          <w:szCs w:val="24"/>
        </w:rPr>
        <w:t>l of each PCR primers at 100</w:t>
      </w:r>
      <w:r w:rsidR="009345E6">
        <w:rPr>
          <w:rFonts w:asciiTheme="majorHAnsi" w:hAnsiTheme="majorHAnsi" w:cstheme="majorHAnsi"/>
          <w:sz w:val="24"/>
          <w:szCs w:val="24"/>
        </w:rPr>
        <w:t xml:space="preserve"> </w:t>
      </w:r>
      <w:r w:rsidR="009345E6" w:rsidRPr="00630409">
        <w:rPr>
          <w:rFonts w:asciiTheme="majorHAnsi" w:hAnsiTheme="majorHAnsi" w:cstheme="majorHAnsi"/>
          <w:sz w:val="24"/>
          <w:szCs w:val="24"/>
        </w:rPr>
        <w:t>µ</w:t>
      </w:r>
      <w:r w:rsidRPr="00630409">
        <w:rPr>
          <w:rFonts w:asciiTheme="majorHAnsi" w:hAnsiTheme="majorHAnsi" w:cstheme="majorHAnsi"/>
          <w:sz w:val="24"/>
          <w:szCs w:val="24"/>
        </w:rPr>
        <w:t>M + 200</w:t>
      </w:r>
      <w:r w:rsidR="009345E6">
        <w:rPr>
          <w:rFonts w:asciiTheme="majorHAnsi" w:hAnsiTheme="majorHAnsi" w:cstheme="majorHAnsi"/>
          <w:sz w:val="24"/>
          <w:szCs w:val="24"/>
        </w:rPr>
        <w:t xml:space="preserve"> </w:t>
      </w:r>
      <w:r w:rsidR="009345E6" w:rsidRPr="00630409">
        <w:rPr>
          <w:rFonts w:asciiTheme="majorHAnsi" w:hAnsiTheme="majorHAnsi" w:cstheme="majorHAnsi"/>
          <w:sz w:val="24"/>
          <w:szCs w:val="24"/>
        </w:rPr>
        <w:t>µ</w:t>
      </w:r>
      <w:r w:rsidRPr="00630409">
        <w:rPr>
          <w:rFonts w:asciiTheme="majorHAnsi" w:hAnsiTheme="majorHAnsi" w:cstheme="majorHAnsi"/>
          <w:sz w:val="24"/>
          <w:szCs w:val="24"/>
        </w:rPr>
        <w:t>l of 2X Phusion or Q5 Master Mix + 195.2</w:t>
      </w:r>
      <w:r w:rsidR="009345E6">
        <w:rPr>
          <w:rFonts w:asciiTheme="majorHAnsi" w:hAnsiTheme="majorHAnsi" w:cstheme="majorHAnsi"/>
          <w:sz w:val="24"/>
          <w:szCs w:val="24"/>
        </w:rPr>
        <w:t xml:space="preserve"> </w:t>
      </w:r>
      <w:r w:rsidR="009345E6" w:rsidRPr="00630409">
        <w:rPr>
          <w:rFonts w:asciiTheme="majorHAnsi" w:hAnsiTheme="majorHAnsi" w:cstheme="majorHAnsi"/>
          <w:sz w:val="24"/>
          <w:szCs w:val="24"/>
        </w:rPr>
        <w:t>µ</w:t>
      </w:r>
      <w:r w:rsidRPr="00630409">
        <w:rPr>
          <w:rFonts w:asciiTheme="majorHAnsi" w:hAnsiTheme="majorHAnsi" w:cstheme="majorHAnsi"/>
          <w:sz w:val="24"/>
          <w:szCs w:val="24"/>
        </w:rPr>
        <w:t xml:space="preserve">l of H2O, and split in </w:t>
      </w:r>
      <w:r w:rsidR="009345E6">
        <w:rPr>
          <w:rFonts w:asciiTheme="majorHAnsi" w:hAnsiTheme="majorHAnsi" w:cstheme="majorHAnsi"/>
          <w:sz w:val="24"/>
          <w:szCs w:val="24"/>
        </w:rPr>
        <w:t>8</w:t>
      </w:r>
      <w:r w:rsidRPr="00630409">
        <w:rPr>
          <w:rFonts w:asciiTheme="majorHAnsi" w:hAnsiTheme="majorHAnsi" w:cstheme="majorHAnsi"/>
          <w:sz w:val="24"/>
          <w:szCs w:val="24"/>
        </w:rPr>
        <w:t>*50</w:t>
      </w:r>
      <w:r w:rsidR="009345E6">
        <w:rPr>
          <w:rFonts w:asciiTheme="majorHAnsi" w:hAnsiTheme="majorHAnsi" w:cstheme="majorHAnsi"/>
          <w:sz w:val="24"/>
          <w:szCs w:val="24"/>
        </w:rPr>
        <w:t xml:space="preserve"> </w:t>
      </w:r>
      <w:r w:rsidR="009345E6" w:rsidRPr="00630409">
        <w:rPr>
          <w:rFonts w:asciiTheme="majorHAnsi" w:hAnsiTheme="majorHAnsi" w:cstheme="majorHAnsi"/>
          <w:sz w:val="24"/>
          <w:szCs w:val="24"/>
        </w:rPr>
        <w:t>µ</w:t>
      </w:r>
      <w:r w:rsidRPr="00630409">
        <w:rPr>
          <w:rFonts w:asciiTheme="majorHAnsi" w:hAnsiTheme="majorHAnsi" w:cstheme="majorHAnsi"/>
          <w:sz w:val="24"/>
          <w:szCs w:val="24"/>
        </w:rPr>
        <w:t>l in PCR tubes. Run the PCR gradient as follow: 2</w:t>
      </w:r>
      <w:r w:rsidR="009345E6">
        <w:rPr>
          <w:rFonts w:asciiTheme="majorHAnsi" w:hAnsiTheme="majorHAnsi" w:cstheme="majorHAnsi"/>
          <w:sz w:val="24"/>
          <w:szCs w:val="24"/>
        </w:rPr>
        <w:t xml:space="preserve"> </w:t>
      </w:r>
      <w:r w:rsidRPr="00630409">
        <w:rPr>
          <w:rFonts w:asciiTheme="majorHAnsi" w:hAnsiTheme="majorHAnsi" w:cstheme="majorHAnsi"/>
          <w:sz w:val="24"/>
          <w:szCs w:val="24"/>
        </w:rPr>
        <w:t>min</w:t>
      </w:r>
      <w:r w:rsidR="009345E6">
        <w:rPr>
          <w:rFonts w:asciiTheme="majorHAnsi" w:hAnsiTheme="majorHAnsi" w:cstheme="majorHAnsi"/>
          <w:sz w:val="24"/>
          <w:szCs w:val="24"/>
        </w:rPr>
        <w:t>utes</w:t>
      </w:r>
      <w:r w:rsidRPr="00630409">
        <w:rPr>
          <w:rFonts w:asciiTheme="majorHAnsi" w:hAnsiTheme="majorHAnsi" w:cstheme="majorHAnsi"/>
          <w:sz w:val="24"/>
          <w:szCs w:val="24"/>
        </w:rPr>
        <w:t xml:space="preserve"> at 98</w:t>
      </w:r>
      <w:r w:rsidR="009345E6" w:rsidRPr="00630409">
        <w:rPr>
          <w:rFonts w:asciiTheme="majorHAnsi" w:hAnsiTheme="majorHAnsi" w:cstheme="majorHAnsi"/>
          <w:sz w:val="24"/>
          <w:szCs w:val="24"/>
        </w:rPr>
        <w:t>°</w:t>
      </w:r>
      <w:r w:rsidRPr="00630409">
        <w:rPr>
          <w:rFonts w:asciiTheme="majorHAnsi" w:hAnsiTheme="majorHAnsi" w:cstheme="majorHAnsi"/>
          <w:sz w:val="24"/>
          <w:szCs w:val="24"/>
        </w:rPr>
        <w:t>C / 30s at 98</w:t>
      </w:r>
      <w:r w:rsidR="009345E6" w:rsidRPr="00630409">
        <w:rPr>
          <w:rFonts w:asciiTheme="majorHAnsi" w:hAnsiTheme="majorHAnsi" w:cstheme="majorHAnsi"/>
          <w:sz w:val="24"/>
          <w:szCs w:val="24"/>
        </w:rPr>
        <w:t>°</w:t>
      </w:r>
      <w:r w:rsidRPr="00630409">
        <w:rPr>
          <w:rFonts w:asciiTheme="majorHAnsi" w:hAnsiTheme="majorHAnsi" w:cstheme="majorHAnsi"/>
          <w:sz w:val="24"/>
          <w:szCs w:val="24"/>
        </w:rPr>
        <w:t>C, 30s with a gradient from 60</w:t>
      </w:r>
      <w:r w:rsidR="009345E6" w:rsidRPr="00630409">
        <w:rPr>
          <w:rFonts w:asciiTheme="majorHAnsi" w:hAnsiTheme="majorHAnsi" w:cstheme="majorHAnsi"/>
          <w:sz w:val="24"/>
          <w:szCs w:val="24"/>
        </w:rPr>
        <w:t>°</w:t>
      </w:r>
      <w:r w:rsidRPr="00630409">
        <w:rPr>
          <w:rFonts w:asciiTheme="majorHAnsi" w:hAnsiTheme="majorHAnsi" w:cstheme="majorHAnsi"/>
          <w:sz w:val="24"/>
          <w:szCs w:val="24"/>
        </w:rPr>
        <w:t>C to 72</w:t>
      </w:r>
      <w:r w:rsidR="009345E6" w:rsidRPr="00630409">
        <w:rPr>
          <w:rFonts w:asciiTheme="majorHAnsi" w:hAnsiTheme="majorHAnsi" w:cstheme="majorHAnsi"/>
          <w:sz w:val="24"/>
          <w:szCs w:val="24"/>
        </w:rPr>
        <w:t>°</w:t>
      </w:r>
      <w:r w:rsidRPr="00630409">
        <w:rPr>
          <w:rFonts w:asciiTheme="majorHAnsi" w:hAnsiTheme="majorHAnsi" w:cstheme="majorHAnsi"/>
          <w:sz w:val="24"/>
          <w:szCs w:val="24"/>
        </w:rPr>
        <w:t>C, 45s at 72</w:t>
      </w:r>
      <w:r w:rsidR="009345E6" w:rsidRPr="00630409">
        <w:rPr>
          <w:rFonts w:asciiTheme="majorHAnsi" w:hAnsiTheme="majorHAnsi" w:cstheme="majorHAnsi"/>
          <w:sz w:val="24"/>
          <w:szCs w:val="24"/>
        </w:rPr>
        <w:t>°</w:t>
      </w:r>
      <w:r w:rsidRPr="00630409">
        <w:rPr>
          <w:rFonts w:asciiTheme="majorHAnsi" w:hAnsiTheme="majorHAnsi" w:cstheme="majorHAnsi"/>
          <w:sz w:val="24"/>
          <w:szCs w:val="24"/>
        </w:rPr>
        <w:t>C, for 30 cycles / 10</w:t>
      </w:r>
      <w:r w:rsidR="009345E6">
        <w:rPr>
          <w:rFonts w:asciiTheme="majorHAnsi" w:hAnsiTheme="majorHAnsi" w:cstheme="majorHAnsi"/>
          <w:sz w:val="24"/>
          <w:szCs w:val="24"/>
        </w:rPr>
        <w:t xml:space="preserve"> </w:t>
      </w:r>
      <w:r w:rsidRPr="00630409">
        <w:rPr>
          <w:rFonts w:asciiTheme="majorHAnsi" w:hAnsiTheme="majorHAnsi" w:cstheme="majorHAnsi"/>
          <w:sz w:val="24"/>
          <w:szCs w:val="24"/>
        </w:rPr>
        <w:t>min</w:t>
      </w:r>
      <w:r w:rsidR="009345E6">
        <w:rPr>
          <w:rFonts w:asciiTheme="majorHAnsi" w:hAnsiTheme="majorHAnsi" w:cstheme="majorHAnsi"/>
          <w:sz w:val="24"/>
          <w:szCs w:val="24"/>
        </w:rPr>
        <w:t>utes</w:t>
      </w:r>
      <w:r w:rsidRPr="00630409">
        <w:rPr>
          <w:rFonts w:asciiTheme="majorHAnsi" w:hAnsiTheme="majorHAnsi" w:cstheme="majorHAnsi"/>
          <w:sz w:val="24"/>
          <w:szCs w:val="24"/>
        </w:rPr>
        <w:t xml:space="preserve"> at 72</w:t>
      </w:r>
      <w:r w:rsidR="009345E6" w:rsidRPr="00630409">
        <w:rPr>
          <w:rFonts w:asciiTheme="majorHAnsi" w:hAnsiTheme="majorHAnsi" w:cstheme="majorHAnsi"/>
          <w:sz w:val="24"/>
          <w:szCs w:val="24"/>
        </w:rPr>
        <w:t>°</w:t>
      </w:r>
      <w:r w:rsidRPr="00630409">
        <w:rPr>
          <w:rFonts w:asciiTheme="majorHAnsi" w:hAnsiTheme="majorHAnsi" w:cstheme="majorHAnsi"/>
          <w:sz w:val="24"/>
          <w:szCs w:val="24"/>
        </w:rPr>
        <w:t>C / Hold at 10</w:t>
      </w:r>
      <w:r w:rsidR="009345E6" w:rsidRPr="00630409">
        <w:rPr>
          <w:rFonts w:asciiTheme="majorHAnsi" w:hAnsiTheme="majorHAnsi" w:cstheme="majorHAnsi"/>
          <w:sz w:val="24"/>
          <w:szCs w:val="24"/>
        </w:rPr>
        <w:t>°</w:t>
      </w:r>
      <w:r w:rsidRPr="00630409">
        <w:rPr>
          <w:rFonts w:asciiTheme="majorHAnsi" w:hAnsiTheme="majorHAnsi" w:cstheme="majorHAnsi"/>
          <w:sz w:val="24"/>
          <w:szCs w:val="24"/>
        </w:rPr>
        <w:t>C. Run an agarose gel and identify the annealing temperatures giving a clean product and pool them.</w:t>
      </w:r>
    </w:p>
    <w:p w14:paraId="3B1C3F97" w14:textId="6D38AEEB"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 xml:space="preserve">-Purified the PCR products with MinElute PCR Purification Kit (Qiagen #28004).) following </w:t>
      </w:r>
      <w:r w:rsidR="002A3BE9">
        <w:rPr>
          <w:rFonts w:asciiTheme="majorHAnsi" w:hAnsiTheme="majorHAnsi" w:cstheme="majorHAnsi"/>
          <w:sz w:val="24"/>
          <w:szCs w:val="24"/>
        </w:rPr>
        <w:t xml:space="preserve">the </w:t>
      </w:r>
      <w:r w:rsidRPr="00630409">
        <w:rPr>
          <w:rFonts w:asciiTheme="majorHAnsi" w:hAnsiTheme="majorHAnsi" w:cstheme="majorHAnsi"/>
          <w:sz w:val="24"/>
          <w:szCs w:val="24"/>
        </w:rPr>
        <w:t>manufacturer protocol. Elute in 10</w:t>
      </w:r>
      <w:r w:rsidR="009345E6">
        <w:rPr>
          <w:rFonts w:asciiTheme="majorHAnsi" w:hAnsiTheme="majorHAnsi" w:cstheme="majorHAnsi"/>
          <w:sz w:val="24"/>
          <w:szCs w:val="24"/>
        </w:rPr>
        <w:t xml:space="preserve"> </w:t>
      </w:r>
      <w:r w:rsidR="009345E6" w:rsidRPr="00630409">
        <w:rPr>
          <w:rFonts w:asciiTheme="majorHAnsi" w:hAnsiTheme="majorHAnsi" w:cstheme="majorHAnsi"/>
          <w:sz w:val="24"/>
          <w:szCs w:val="24"/>
        </w:rPr>
        <w:t>µ</w:t>
      </w:r>
      <w:r w:rsidRPr="00630409">
        <w:rPr>
          <w:rFonts w:asciiTheme="majorHAnsi" w:hAnsiTheme="majorHAnsi" w:cstheme="majorHAnsi"/>
          <w:sz w:val="24"/>
          <w:szCs w:val="24"/>
        </w:rPr>
        <w:t>l of H2O.</w:t>
      </w:r>
      <w:r w:rsidR="00F23FE9">
        <w:rPr>
          <w:rFonts w:asciiTheme="majorHAnsi" w:hAnsiTheme="majorHAnsi" w:cstheme="majorHAnsi"/>
          <w:sz w:val="24"/>
          <w:szCs w:val="24"/>
        </w:rPr>
        <w:t xml:space="preserve"> Please note t</w:t>
      </w:r>
      <w:r w:rsidR="00D94E3F">
        <w:rPr>
          <w:rFonts w:asciiTheme="majorHAnsi" w:hAnsiTheme="majorHAnsi" w:cstheme="majorHAnsi"/>
          <w:sz w:val="24"/>
          <w:szCs w:val="24"/>
        </w:rPr>
        <w:t>hat we do not perform gel purification of the PCR products</w:t>
      </w:r>
      <w:r w:rsidR="00306629">
        <w:rPr>
          <w:rFonts w:asciiTheme="majorHAnsi" w:hAnsiTheme="majorHAnsi" w:cstheme="majorHAnsi"/>
          <w:sz w:val="24"/>
          <w:szCs w:val="24"/>
        </w:rPr>
        <w:t xml:space="preserve"> since PCR primers &lt;70nt are removed </w:t>
      </w:r>
      <w:r w:rsidR="00306629" w:rsidRPr="00630409">
        <w:rPr>
          <w:rFonts w:asciiTheme="majorHAnsi" w:hAnsiTheme="majorHAnsi" w:cstheme="majorHAnsi"/>
          <w:sz w:val="24"/>
          <w:szCs w:val="24"/>
        </w:rPr>
        <w:t>with MinElute PCR Purification</w:t>
      </w:r>
      <w:r w:rsidR="00306629">
        <w:rPr>
          <w:rFonts w:asciiTheme="majorHAnsi" w:hAnsiTheme="majorHAnsi" w:cstheme="majorHAnsi"/>
          <w:sz w:val="24"/>
          <w:szCs w:val="24"/>
        </w:rPr>
        <w:t xml:space="preserve"> Kit</w:t>
      </w:r>
      <w:r w:rsidR="00F23FE9">
        <w:rPr>
          <w:rFonts w:asciiTheme="majorHAnsi" w:hAnsiTheme="majorHAnsi" w:cstheme="majorHAnsi"/>
          <w:sz w:val="24"/>
          <w:szCs w:val="24"/>
        </w:rPr>
        <w:t>.</w:t>
      </w:r>
    </w:p>
    <w:p w14:paraId="3B1C3F98" w14:textId="1E4BFDAF"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-Check the concentration on a Nanodrop (approx. 50-100 ng/</w:t>
      </w:r>
      <w:r w:rsidR="009345E6" w:rsidRPr="00630409">
        <w:rPr>
          <w:rFonts w:asciiTheme="majorHAnsi" w:hAnsiTheme="majorHAnsi" w:cstheme="majorHAnsi"/>
          <w:sz w:val="24"/>
          <w:szCs w:val="24"/>
        </w:rPr>
        <w:t>µ</w:t>
      </w:r>
      <w:r w:rsidRPr="00630409">
        <w:rPr>
          <w:rFonts w:asciiTheme="majorHAnsi" w:hAnsiTheme="majorHAnsi" w:cstheme="majorHAnsi"/>
          <w:sz w:val="24"/>
          <w:szCs w:val="24"/>
        </w:rPr>
        <w:t>l</w:t>
      </w:r>
      <w:r w:rsidR="009345E6">
        <w:rPr>
          <w:rFonts w:asciiTheme="majorHAnsi" w:hAnsiTheme="majorHAnsi" w:cstheme="majorHAnsi"/>
          <w:sz w:val="24"/>
          <w:szCs w:val="24"/>
        </w:rPr>
        <w:t xml:space="preserve"> for the purification of a 50 </w:t>
      </w:r>
      <w:r w:rsidR="009345E6" w:rsidRPr="00630409">
        <w:rPr>
          <w:rFonts w:asciiTheme="majorHAnsi" w:hAnsiTheme="majorHAnsi" w:cstheme="majorHAnsi"/>
          <w:sz w:val="24"/>
          <w:szCs w:val="24"/>
        </w:rPr>
        <w:t>µ</w:t>
      </w:r>
      <w:r w:rsidR="009345E6">
        <w:rPr>
          <w:rFonts w:asciiTheme="majorHAnsi" w:hAnsiTheme="majorHAnsi" w:cstheme="majorHAnsi"/>
          <w:sz w:val="24"/>
          <w:szCs w:val="24"/>
        </w:rPr>
        <w:t>l PCR amplification</w:t>
      </w:r>
      <w:r w:rsidRPr="00630409">
        <w:rPr>
          <w:rFonts w:asciiTheme="majorHAnsi" w:hAnsiTheme="majorHAnsi" w:cstheme="majorHAnsi"/>
          <w:sz w:val="24"/>
          <w:szCs w:val="24"/>
        </w:rPr>
        <w:t xml:space="preserve">) and store at </w:t>
      </w:r>
      <w:r w:rsidR="009345E6">
        <w:rPr>
          <w:rFonts w:asciiTheme="majorHAnsi" w:hAnsiTheme="majorHAnsi" w:cstheme="majorHAnsi"/>
          <w:sz w:val="24"/>
          <w:szCs w:val="24"/>
        </w:rPr>
        <w:t>-20</w:t>
      </w:r>
      <w:r w:rsidRPr="00630409">
        <w:rPr>
          <w:rFonts w:asciiTheme="majorHAnsi" w:hAnsiTheme="majorHAnsi" w:cstheme="majorHAnsi"/>
          <w:sz w:val="24"/>
          <w:szCs w:val="24"/>
        </w:rPr>
        <w:t>°C.</w:t>
      </w:r>
    </w:p>
    <w:p w14:paraId="3B1C3F99" w14:textId="77777777" w:rsidR="00B75288" w:rsidRPr="00630409" w:rsidRDefault="00B75288">
      <w:pPr>
        <w:rPr>
          <w:rFonts w:asciiTheme="majorHAnsi" w:hAnsiTheme="majorHAnsi" w:cstheme="majorHAnsi"/>
          <w:sz w:val="24"/>
          <w:szCs w:val="24"/>
        </w:rPr>
      </w:pPr>
    </w:p>
    <w:p w14:paraId="3B1C3F9A" w14:textId="77777777" w:rsidR="00B75288" w:rsidRPr="00630409" w:rsidRDefault="00B75288">
      <w:pPr>
        <w:rPr>
          <w:rFonts w:asciiTheme="majorHAnsi" w:hAnsiTheme="majorHAnsi" w:cstheme="majorHAnsi"/>
          <w:sz w:val="24"/>
          <w:szCs w:val="24"/>
        </w:rPr>
      </w:pPr>
    </w:p>
    <w:p w14:paraId="3B1C3F9B" w14:textId="77777777" w:rsidR="00B75288" w:rsidRPr="00630409" w:rsidRDefault="00236C34">
      <w:pPr>
        <w:rPr>
          <w:rFonts w:asciiTheme="majorHAnsi" w:hAnsiTheme="majorHAnsi" w:cstheme="majorHAnsi"/>
          <w:b/>
          <w:sz w:val="24"/>
          <w:szCs w:val="24"/>
        </w:rPr>
      </w:pPr>
      <w:r w:rsidRPr="00630409">
        <w:rPr>
          <w:rFonts w:asciiTheme="majorHAnsi" w:hAnsiTheme="majorHAnsi" w:cstheme="majorHAnsi"/>
          <w:b/>
          <w:sz w:val="24"/>
          <w:szCs w:val="24"/>
        </w:rPr>
        <w:t>B. CRISPR/Cas9 insertion of fluorescent reporter</w:t>
      </w:r>
    </w:p>
    <w:p w14:paraId="3B1C3F9C" w14:textId="77777777" w:rsidR="00B75288" w:rsidRPr="00630409" w:rsidRDefault="00B75288">
      <w:pPr>
        <w:rPr>
          <w:rFonts w:asciiTheme="majorHAnsi" w:hAnsiTheme="majorHAnsi" w:cstheme="majorHAnsi"/>
          <w:sz w:val="24"/>
          <w:szCs w:val="24"/>
        </w:rPr>
      </w:pPr>
    </w:p>
    <w:p w14:paraId="3B1C3F9D" w14:textId="19D5D013" w:rsidR="00B75288" w:rsidRPr="00630409" w:rsidRDefault="00236C34">
      <w:pPr>
        <w:rPr>
          <w:rFonts w:asciiTheme="majorHAnsi" w:hAnsiTheme="majorHAnsi" w:cstheme="majorHAnsi"/>
          <w:color w:val="000000"/>
          <w:sz w:val="24"/>
          <w:szCs w:val="24"/>
          <w:u w:val="single"/>
        </w:rPr>
      </w:pPr>
      <w:r w:rsidRPr="00630409">
        <w:rPr>
          <w:rFonts w:asciiTheme="majorHAnsi" w:hAnsiTheme="majorHAnsi" w:cstheme="majorHAnsi"/>
          <w:color w:val="000000"/>
          <w:sz w:val="24"/>
          <w:szCs w:val="24"/>
          <w:u w:val="single"/>
        </w:rPr>
        <w:t>Injection of the CRISPR</w:t>
      </w:r>
      <w:r w:rsidR="00E3286C" w:rsidRPr="00630409">
        <w:rPr>
          <w:rFonts w:asciiTheme="majorHAnsi" w:hAnsiTheme="majorHAnsi" w:cstheme="majorHAnsi"/>
          <w:color w:val="000000"/>
          <w:sz w:val="24"/>
          <w:szCs w:val="24"/>
          <w:u w:val="single"/>
        </w:rPr>
        <w:t>/Cas9</w:t>
      </w:r>
      <w:r w:rsidRPr="00630409">
        <w:rPr>
          <w:rFonts w:asciiTheme="majorHAnsi" w:hAnsiTheme="majorHAnsi" w:cstheme="majorHAnsi"/>
          <w:color w:val="000000"/>
          <w:sz w:val="24"/>
          <w:szCs w:val="24"/>
          <w:u w:val="single"/>
        </w:rPr>
        <w:t xml:space="preserve"> mix in medaka embryos</w:t>
      </w:r>
    </w:p>
    <w:p w14:paraId="3B1C3F9E" w14:textId="6FF510C7" w:rsidR="00B75288" w:rsidRPr="00630409" w:rsidRDefault="00236C34">
      <w:pPr>
        <w:rPr>
          <w:rFonts w:asciiTheme="majorHAnsi" w:hAnsiTheme="majorHAnsi" w:cstheme="majorHAnsi"/>
          <w:color w:val="000000"/>
          <w:sz w:val="24"/>
          <w:szCs w:val="24"/>
        </w:rPr>
      </w:pPr>
      <w:bookmarkStart w:id="29" w:name="_gjdgxs" w:colFirst="0" w:colLast="0"/>
      <w:bookmarkEnd w:id="29"/>
      <w:r w:rsidRPr="00630409">
        <w:rPr>
          <w:rFonts w:asciiTheme="majorHAnsi" w:hAnsiTheme="majorHAnsi" w:cstheme="majorHAnsi"/>
          <w:color w:val="000000"/>
          <w:sz w:val="24"/>
          <w:szCs w:val="24"/>
        </w:rPr>
        <w:t xml:space="preserve">The injection mix in medaka contains the </w:t>
      </w:r>
      <w:r w:rsidRPr="00630409">
        <w:rPr>
          <w:rFonts w:asciiTheme="majorHAnsi" w:hAnsiTheme="majorHAnsi" w:cstheme="majorHAnsi"/>
          <w:color w:val="000000" w:themeColor="text1"/>
          <w:sz w:val="24"/>
          <w:szCs w:val="24"/>
        </w:rPr>
        <w:t>sgRNA (15-20</w:t>
      </w:r>
      <w:r w:rsidR="009345E6">
        <w:rPr>
          <w:rFonts w:asciiTheme="majorHAnsi" w:hAnsiTheme="majorHAnsi" w:cstheme="majorHAnsi"/>
          <w:color w:val="000000" w:themeColor="text1"/>
          <w:sz w:val="24"/>
          <w:szCs w:val="24"/>
        </w:rPr>
        <w:t xml:space="preserve"> </w:t>
      </w:r>
      <w:r w:rsidRPr="00630409">
        <w:rPr>
          <w:rFonts w:asciiTheme="majorHAnsi" w:hAnsiTheme="majorHAnsi" w:cstheme="majorHAnsi"/>
          <w:color w:val="000000" w:themeColor="text1"/>
          <w:sz w:val="24"/>
          <w:szCs w:val="24"/>
        </w:rPr>
        <w:t>ng/</w:t>
      </w:r>
      <w:r w:rsidR="009345E6" w:rsidRPr="00630409">
        <w:rPr>
          <w:rFonts w:asciiTheme="majorHAnsi" w:hAnsiTheme="majorHAnsi" w:cstheme="majorHAnsi"/>
          <w:sz w:val="24"/>
          <w:szCs w:val="24"/>
        </w:rPr>
        <w:t>µ</w:t>
      </w:r>
      <w:r w:rsidRPr="00630409">
        <w:rPr>
          <w:rFonts w:asciiTheme="majorHAnsi" w:hAnsiTheme="majorHAnsi" w:cstheme="majorHAnsi"/>
          <w:color w:val="000000" w:themeColor="text1"/>
          <w:sz w:val="24"/>
          <w:szCs w:val="24"/>
        </w:rPr>
        <w:t xml:space="preserve">l) </w:t>
      </w:r>
      <w:r w:rsidRPr="00630409">
        <w:rPr>
          <w:rFonts w:asciiTheme="majorHAnsi" w:hAnsiTheme="majorHAnsi" w:cstheme="majorHAnsi"/>
          <w:color w:val="000000"/>
          <w:sz w:val="24"/>
          <w:szCs w:val="24"/>
        </w:rPr>
        <w:t>+ Cas9-mSA mRNA (150 ng/</w:t>
      </w:r>
      <w:r w:rsidR="009345E6" w:rsidRPr="00630409">
        <w:rPr>
          <w:rFonts w:asciiTheme="majorHAnsi" w:hAnsiTheme="majorHAnsi" w:cstheme="majorHAnsi"/>
          <w:sz w:val="24"/>
          <w:szCs w:val="24"/>
        </w:rPr>
        <w:t>µ</w:t>
      </w:r>
      <w:r w:rsidRPr="00630409">
        <w:rPr>
          <w:rFonts w:asciiTheme="majorHAnsi" w:hAnsiTheme="majorHAnsi" w:cstheme="majorHAnsi"/>
          <w:sz w:val="24"/>
          <w:szCs w:val="24"/>
        </w:rPr>
        <w:t>l</w:t>
      </w:r>
      <w:r w:rsidRPr="00630409">
        <w:rPr>
          <w:rFonts w:asciiTheme="majorHAnsi" w:hAnsiTheme="majorHAnsi" w:cstheme="majorHAnsi"/>
          <w:color w:val="000000"/>
          <w:sz w:val="24"/>
          <w:szCs w:val="24"/>
        </w:rPr>
        <w:t>) + repair donor template (8-10 ng/</w:t>
      </w:r>
      <w:r w:rsidR="009345E6" w:rsidRPr="00630409">
        <w:rPr>
          <w:rFonts w:asciiTheme="majorHAnsi" w:hAnsiTheme="majorHAnsi" w:cstheme="majorHAnsi"/>
          <w:sz w:val="24"/>
          <w:szCs w:val="24"/>
        </w:rPr>
        <w:t>µ</w:t>
      </w:r>
      <w:r w:rsidRPr="00630409">
        <w:rPr>
          <w:rFonts w:asciiTheme="majorHAnsi" w:hAnsiTheme="majorHAnsi" w:cstheme="majorHAnsi"/>
          <w:sz w:val="24"/>
          <w:szCs w:val="24"/>
        </w:rPr>
        <w:t>l</w:t>
      </w:r>
      <w:r w:rsidRPr="00630409">
        <w:rPr>
          <w:rFonts w:asciiTheme="majorHAnsi" w:hAnsiTheme="majorHAnsi" w:cstheme="majorHAnsi"/>
          <w:color w:val="000000"/>
          <w:sz w:val="24"/>
          <w:szCs w:val="24"/>
        </w:rPr>
        <w:t xml:space="preserve">). Male and female adult medakas are put together at the desired time and fertilized eggs are collected. The mix is injected in one-cell staged embryos </w:t>
      </w:r>
      <w:r w:rsidR="00BC5B5A" w:rsidRPr="00630409">
        <w:rPr>
          <w:rFonts w:asciiTheme="majorHAnsi" w:hAnsiTheme="majorHAnsi" w:cstheme="majorHAnsi"/>
          <w:color w:val="000000"/>
          <w:sz w:val="24"/>
          <w:szCs w:val="24"/>
        </w:rPr>
        <w:fldChar w:fldCharType="begin"/>
      </w:r>
      <w:r w:rsidR="00630409">
        <w:rPr>
          <w:rFonts w:asciiTheme="majorHAnsi" w:hAnsiTheme="majorHAnsi" w:cstheme="majorHAnsi"/>
          <w:color w:val="000000"/>
          <w:sz w:val="24"/>
          <w:szCs w:val="24"/>
        </w:rPr>
        <w:instrText xml:space="preserve"> ADDIN EN.CITE &lt;EndNote&gt;&lt;Cite&gt;&lt;Author&gt;Iwamatsu&lt;/Author&gt;&lt;Year&gt;2004&lt;/Year&gt;&lt;RecNum&gt;62&lt;/RecNum&gt;&lt;DisplayText&gt;(Iwamatsu, 2004)&lt;/DisplayText&gt;&lt;record&gt;&lt;rec-number&gt;62&lt;/rec-number&gt;&lt;foreign-keys&gt;&lt;key app="EN" db-id="rdzrs5xzr2r0tje2tzjvafxjxtfxavdwrx00" timestamp="1625917507"&gt;62&lt;/key&gt;&lt;/foreign-keys&gt;&lt;ref-type name="Journal Article"&gt;17&lt;/ref-type&gt;&lt;contributors&gt;&lt;authors&gt;&lt;author&gt;Iwamatsu, T.&lt;/author&gt;&lt;/authors&gt;&lt;/contributors&gt;&lt;auth-address&gt;Department of Biology, Aichi University of Education, 16 Terayamashita, Igaya-cho, Kariya City, Aichi 448-0001, Japan. ashima@fan.hi-ho.ne.jp&lt;/auth-address&gt;&lt;titles&gt;&lt;title&gt;Stages of normal development in the medaka Oryzias latipes&lt;/title&gt;&lt;secondary-title&gt;Mech Dev&lt;/secondary-title&gt;&lt;/titles&gt;&lt;periodical&gt;&lt;full-title&gt;Mech Dev&lt;/full-title&gt;&lt;/periodical&gt;&lt;pages&gt;605-18&lt;/pages&gt;&lt;volume&gt;121&lt;/volume&gt;&lt;number&gt;7-8&lt;/number&gt;&lt;edition&gt;2004/06/24&lt;/edition&gt;&lt;keywords&gt;&lt;keyword&gt;Animals&lt;/keyword&gt;&lt;keyword&gt;Blastula&lt;/keyword&gt;&lt;keyword&gt;Cleavage Stage, Ovum&lt;/keyword&gt;&lt;keyword&gt;Ear/embryology&lt;/keyword&gt;&lt;keyword&gt;Eye/embryology&lt;/keyword&gt;&lt;keyword&gt;Gastrula&lt;/keyword&gt;&lt;keyword&gt;Morula&lt;/keyword&gt;&lt;keyword&gt;Oryzias/*embryology&lt;/keyword&gt;&lt;keyword&gt;Ovum/cytology&lt;/keyword&gt;&lt;keyword&gt;Somites&lt;/keyword&gt;&lt;/keywords&gt;&lt;dates&gt;&lt;year&gt;2004&lt;/year&gt;&lt;pub-dates&gt;&lt;date&gt;Jul&lt;/date&gt;&lt;/pub-dates&gt;&lt;/dates&gt;&lt;isbn&gt;0925-4773 (Print)&amp;#xD;0925-4773 (Linking)&lt;/isbn&gt;&lt;accession-num&gt;15210170&lt;/accession-num&gt;&lt;urls&gt;&lt;related-urls&gt;&lt;url&gt;https://www.ncbi.nlm.nih.gov/pubmed/15210170&lt;/url&gt;&lt;/related-urls&gt;&lt;/urls&gt;&lt;electronic-resource-num&gt;10.1016/j.mod.2004.03.012&lt;/electronic-resource-num&gt;&lt;/record&gt;&lt;/Cite&gt;&lt;/EndNote&gt;</w:instrText>
      </w:r>
      <w:r w:rsidR="00BC5B5A" w:rsidRPr="00630409">
        <w:rPr>
          <w:rFonts w:asciiTheme="majorHAnsi" w:hAnsiTheme="majorHAnsi" w:cstheme="majorHAnsi"/>
          <w:color w:val="000000"/>
          <w:sz w:val="24"/>
          <w:szCs w:val="24"/>
        </w:rPr>
        <w:fldChar w:fldCharType="separate"/>
      </w:r>
      <w:r w:rsidR="00630409">
        <w:rPr>
          <w:rFonts w:asciiTheme="majorHAnsi" w:hAnsiTheme="majorHAnsi" w:cstheme="majorHAnsi"/>
          <w:noProof/>
          <w:color w:val="000000"/>
          <w:sz w:val="24"/>
          <w:szCs w:val="24"/>
        </w:rPr>
        <w:t>(Iwamatsu, 2004)</w:t>
      </w:r>
      <w:r w:rsidR="00BC5B5A" w:rsidRPr="00630409">
        <w:rPr>
          <w:rFonts w:asciiTheme="majorHAnsi" w:hAnsiTheme="majorHAnsi" w:cstheme="majorHAnsi"/>
          <w:color w:val="000000"/>
          <w:sz w:val="24"/>
          <w:szCs w:val="24"/>
        </w:rPr>
        <w:fldChar w:fldCharType="end"/>
      </w:r>
      <w:r w:rsidRPr="00630409">
        <w:rPr>
          <w:rFonts w:asciiTheme="majorHAnsi" w:hAnsiTheme="majorHAnsi" w:cstheme="majorHAnsi"/>
          <w:color w:val="000000"/>
          <w:sz w:val="24"/>
          <w:szCs w:val="24"/>
        </w:rPr>
        <w:t>. The embryos are raised at 28</w:t>
      </w:r>
      <w:r w:rsidRPr="00630409">
        <w:rPr>
          <w:rFonts w:asciiTheme="majorHAnsi" w:hAnsiTheme="majorHAnsi" w:cstheme="majorHAnsi"/>
          <w:sz w:val="24"/>
          <w:szCs w:val="24"/>
        </w:rPr>
        <w:t>°C</w:t>
      </w:r>
      <w:r w:rsidRPr="00630409">
        <w:rPr>
          <w:rFonts w:asciiTheme="majorHAnsi" w:hAnsiTheme="majorHAnsi" w:cstheme="majorHAnsi"/>
          <w:color w:val="000000"/>
          <w:sz w:val="24"/>
          <w:szCs w:val="24"/>
        </w:rPr>
        <w:t xml:space="preserve"> in 1X ERM </w:t>
      </w:r>
      <w:r w:rsidR="00013660" w:rsidRPr="00630409">
        <w:rPr>
          <w:rFonts w:asciiTheme="majorHAnsi" w:hAnsiTheme="majorHAnsi" w:cstheme="majorHAnsi"/>
          <w:color w:val="000000"/>
          <w:sz w:val="24"/>
          <w:szCs w:val="24"/>
        </w:rPr>
        <w:t>(</w:t>
      </w:r>
      <w:r w:rsidR="00013660" w:rsidRPr="00630409">
        <w:rPr>
          <w:rFonts w:asciiTheme="majorHAnsi" w:hAnsiTheme="majorHAnsi" w:cstheme="majorHAnsi"/>
          <w:sz w:val="24"/>
          <w:szCs w:val="24"/>
        </w:rPr>
        <w:t>Embryo Rearing Medium)</w:t>
      </w:r>
      <w:r w:rsidR="00013660" w:rsidRPr="00630409">
        <w:rPr>
          <w:rFonts w:asciiTheme="majorHAnsi" w:hAnsiTheme="majorHAnsi" w:cstheme="majorHAnsi"/>
          <w:color w:val="000000"/>
          <w:sz w:val="24"/>
          <w:szCs w:val="24"/>
        </w:rPr>
        <w:t xml:space="preserve"> </w:t>
      </w:r>
      <w:r w:rsidR="00013660" w:rsidRPr="00630409">
        <w:rPr>
          <w:rFonts w:asciiTheme="majorHAnsi" w:hAnsiTheme="majorHAnsi" w:cstheme="majorHAnsi"/>
          <w:color w:val="000000"/>
          <w:sz w:val="24"/>
          <w:szCs w:val="24"/>
        </w:rPr>
        <w:fldChar w:fldCharType="begin">
          <w:fldData xml:space="preserve">PEVuZE5vdGU+PENpdGU+PEF1dGhvcj5SZW1ib2xkPC9BdXRob3I+PFllYXI+MjAwNjwvWWVhcj48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</w:fldData>
        </w:fldChar>
      </w:r>
      <w:r w:rsidR="00630409">
        <w:rPr>
          <w:rFonts w:asciiTheme="majorHAnsi" w:hAnsiTheme="majorHAnsi" w:cstheme="majorHAnsi"/>
          <w:color w:val="000000"/>
          <w:sz w:val="24"/>
          <w:szCs w:val="24"/>
        </w:rPr>
        <w:instrText xml:space="preserve"> ADDIN EN.CITE </w:instrText>
      </w:r>
      <w:r w:rsidR="00630409">
        <w:rPr>
          <w:rFonts w:asciiTheme="majorHAnsi" w:hAnsiTheme="majorHAnsi" w:cstheme="majorHAnsi"/>
          <w:color w:val="000000"/>
          <w:sz w:val="24"/>
          <w:szCs w:val="24"/>
        </w:rPr>
        <w:fldChar w:fldCharType="begin">
          <w:fldData xml:space="preserve">PEVuZE5vdGU+PENpdGU+PEF1dGhvcj5SZW1ib2xkPC9BdXRob3I+PFllYXI+MjAwNjwvWWVhcj48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</w:fldData>
        </w:fldChar>
      </w:r>
      <w:r w:rsidR="00630409">
        <w:rPr>
          <w:rFonts w:asciiTheme="majorHAnsi" w:hAnsiTheme="majorHAnsi" w:cstheme="majorHAnsi"/>
          <w:color w:val="000000"/>
          <w:sz w:val="24"/>
          <w:szCs w:val="24"/>
        </w:rPr>
        <w:instrText xml:space="preserve"> ADDIN EN.CITE.DATA </w:instrText>
      </w:r>
      <w:r w:rsidR="00630409">
        <w:rPr>
          <w:rFonts w:asciiTheme="majorHAnsi" w:hAnsiTheme="majorHAnsi" w:cstheme="majorHAnsi"/>
          <w:color w:val="000000"/>
          <w:sz w:val="24"/>
          <w:szCs w:val="24"/>
        </w:rPr>
      </w:r>
      <w:r w:rsidR="00630409">
        <w:rPr>
          <w:rFonts w:asciiTheme="majorHAnsi" w:hAnsiTheme="majorHAnsi" w:cstheme="majorHAnsi"/>
          <w:color w:val="000000"/>
          <w:sz w:val="24"/>
          <w:szCs w:val="24"/>
        </w:rPr>
        <w:fldChar w:fldCharType="end"/>
      </w:r>
      <w:r w:rsidR="00013660" w:rsidRPr="00630409">
        <w:rPr>
          <w:rFonts w:asciiTheme="majorHAnsi" w:hAnsiTheme="majorHAnsi" w:cstheme="majorHAnsi"/>
          <w:color w:val="000000"/>
          <w:sz w:val="24"/>
          <w:szCs w:val="24"/>
        </w:rPr>
      </w:r>
      <w:r w:rsidR="00013660" w:rsidRPr="00630409">
        <w:rPr>
          <w:rFonts w:asciiTheme="majorHAnsi" w:hAnsiTheme="majorHAnsi" w:cstheme="majorHAnsi"/>
          <w:color w:val="000000"/>
          <w:sz w:val="24"/>
          <w:szCs w:val="24"/>
        </w:rPr>
        <w:fldChar w:fldCharType="separate"/>
      </w:r>
      <w:r w:rsidR="00630409">
        <w:rPr>
          <w:rFonts w:asciiTheme="majorHAnsi" w:hAnsiTheme="majorHAnsi" w:cstheme="majorHAnsi"/>
          <w:noProof/>
          <w:color w:val="000000"/>
          <w:sz w:val="24"/>
          <w:szCs w:val="24"/>
        </w:rPr>
        <w:t>(Rembold et al., 2006, Seleit et al., 2017a, Seleit et al., 2017b)</w:t>
      </w:r>
      <w:r w:rsidR="00013660" w:rsidRPr="00630409">
        <w:rPr>
          <w:rFonts w:asciiTheme="majorHAnsi" w:hAnsiTheme="majorHAnsi" w:cstheme="majorHAnsi"/>
          <w:color w:val="000000"/>
          <w:sz w:val="24"/>
          <w:szCs w:val="24"/>
        </w:rPr>
        <w:fldChar w:fldCharType="end"/>
      </w:r>
      <w:r w:rsidRPr="00630409">
        <w:rPr>
          <w:rFonts w:asciiTheme="majorHAnsi" w:hAnsiTheme="majorHAnsi" w:cstheme="majorHAnsi"/>
          <w:color w:val="000000"/>
          <w:sz w:val="24"/>
          <w:szCs w:val="24"/>
        </w:rPr>
        <w:t>.</w:t>
      </w:r>
    </w:p>
    <w:p w14:paraId="3B1C3F9F" w14:textId="77777777" w:rsidR="00B75288" w:rsidRPr="00630409" w:rsidRDefault="00B75288">
      <w:pPr>
        <w:rPr>
          <w:rFonts w:asciiTheme="majorHAnsi" w:hAnsiTheme="majorHAnsi" w:cstheme="majorHAnsi"/>
          <w:color w:val="000000"/>
          <w:sz w:val="24"/>
          <w:szCs w:val="24"/>
        </w:rPr>
      </w:pPr>
    </w:p>
    <w:p w14:paraId="3B1C3FA0" w14:textId="77777777" w:rsidR="00B75288" w:rsidRPr="00630409" w:rsidRDefault="00236C34">
      <w:pPr>
        <w:rPr>
          <w:rFonts w:asciiTheme="majorHAnsi" w:hAnsiTheme="majorHAnsi" w:cstheme="majorHAnsi"/>
          <w:sz w:val="24"/>
          <w:szCs w:val="24"/>
          <w:u w:val="single"/>
        </w:rPr>
      </w:pPr>
      <w:r w:rsidRPr="00630409">
        <w:rPr>
          <w:rFonts w:asciiTheme="majorHAnsi" w:hAnsiTheme="majorHAnsi" w:cstheme="majorHAnsi"/>
          <w:sz w:val="24"/>
          <w:szCs w:val="24"/>
          <w:u w:val="single"/>
        </w:rPr>
        <w:t>Medaka embryos screening and strain establishment</w:t>
      </w:r>
    </w:p>
    <w:p w14:paraId="3B1C3FA1" w14:textId="3311998F" w:rsidR="00B75288" w:rsidRPr="00630409" w:rsidRDefault="00236C34">
      <w:pPr>
        <w:rPr>
          <w:rFonts w:asciiTheme="majorHAnsi" w:hAnsiTheme="majorHAnsi" w:cstheme="majorHAnsi"/>
          <w:color w:val="000000"/>
          <w:sz w:val="24"/>
          <w:szCs w:val="24"/>
        </w:rPr>
      </w:pPr>
      <w:r w:rsidRPr="00630409">
        <w:rPr>
          <w:rFonts w:asciiTheme="majorHAnsi" w:hAnsiTheme="majorHAnsi" w:cstheme="majorHAnsi"/>
          <w:color w:val="000000"/>
          <w:sz w:val="24"/>
          <w:szCs w:val="24"/>
        </w:rPr>
        <w:t xml:space="preserve">Injected embryos are screened daily under a fluorescence stereoscope for signs of FP signal. Positive </w:t>
      </w:r>
      <w:r w:rsidR="00036772">
        <w:rPr>
          <w:rFonts w:asciiTheme="majorHAnsi" w:hAnsiTheme="majorHAnsi" w:cstheme="majorHAnsi"/>
          <w:color w:val="000000"/>
          <w:sz w:val="24"/>
          <w:szCs w:val="24"/>
        </w:rPr>
        <w:t>embryos</w:t>
      </w:r>
      <w:r w:rsidRPr="00630409">
        <w:rPr>
          <w:rFonts w:asciiTheme="majorHAnsi" w:hAnsiTheme="majorHAnsi" w:cstheme="majorHAnsi"/>
          <w:color w:val="000000"/>
          <w:sz w:val="24"/>
          <w:szCs w:val="24"/>
        </w:rPr>
        <w:t xml:space="preserve"> are selected and grown separately. At hatch the fishes are screened once more, the brightest and most ubiquitous expressing fish are then grown to adulthood. Once adults the potential founders are outcrossed to the </w:t>
      </w:r>
      <w:r w:rsidR="009345E6" w:rsidRPr="00036772">
        <w:rPr>
          <w:rFonts w:asciiTheme="majorHAnsi" w:hAnsiTheme="majorHAnsi" w:cstheme="majorHAnsi"/>
          <w:iCs/>
          <w:color w:val="000000"/>
          <w:sz w:val="24"/>
          <w:szCs w:val="24"/>
        </w:rPr>
        <w:t>wildtype</w:t>
      </w:r>
      <w:r w:rsidR="00036772">
        <w:rPr>
          <w:rFonts w:asciiTheme="majorHAnsi" w:hAnsiTheme="majorHAnsi" w:cstheme="majorHAnsi"/>
          <w:iCs/>
          <w:color w:val="000000"/>
          <w:sz w:val="24"/>
          <w:szCs w:val="24"/>
        </w:rPr>
        <w:t xml:space="preserve"> CAB</w:t>
      </w:r>
      <w:r w:rsidR="009345E6" w:rsidRPr="00630409">
        <w:rPr>
          <w:rFonts w:asciiTheme="majorHAnsi" w:hAnsiTheme="majorHAnsi" w:cstheme="majorHAnsi"/>
          <w:color w:val="000000"/>
          <w:sz w:val="24"/>
          <w:szCs w:val="24"/>
        </w:rPr>
        <w:t xml:space="preserve"> </w:t>
      </w:r>
      <w:r w:rsidRPr="00630409">
        <w:rPr>
          <w:rFonts w:asciiTheme="majorHAnsi" w:hAnsiTheme="majorHAnsi" w:cstheme="majorHAnsi"/>
          <w:color w:val="000000"/>
          <w:sz w:val="24"/>
          <w:szCs w:val="24"/>
        </w:rPr>
        <w:t>strain. Embryos are collected daily and founder adults are designated.</w:t>
      </w:r>
    </w:p>
    <w:p w14:paraId="3B1C3FA2" w14:textId="77777777" w:rsidR="00B75288" w:rsidRPr="00630409" w:rsidRDefault="00B75288">
      <w:pPr>
        <w:rPr>
          <w:rFonts w:asciiTheme="majorHAnsi" w:hAnsiTheme="majorHAnsi" w:cstheme="majorHAnsi"/>
          <w:color w:val="000000"/>
          <w:sz w:val="24"/>
          <w:szCs w:val="24"/>
        </w:rPr>
      </w:pPr>
    </w:p>
    <w:p w14:paraId="3B1C3FA3" w14:textId="77777777" w:rsidR="00B75288" w:rsidRPr="00630409" w:rsidRDefault="00236C34">
      <w:pPr>
        <w:rPr>
          <w:rFonts w:asciiTheme="majorHAnsi" w:hAnsiTheme="majorHAnsi" w:cstheme="majorHAnsi"/>
          <w:sz w:val="24"/>
          <w:szCs w:val="24"/>
          <w:u w:val="single"/>
        </w:rPr>
      </w:pPr>
      <w:r w:rsidRPr="00630409">
        <w:rPr>
          <w:rFonts w:asciiTheme="majorHAnsi" w:hAnsiTheme="majorHAnsi" w:cstheme="majorHAnsi"/>
          <w:sz w:val="24"/>
          <w:szCs w:val="24"/>
          <w:u w:val="single"/>
        </w:rPr>
        <w:t>Genotyping</w:t>
      </w:r>
    </w:p>
    <w:p w14:paraId="3B1C3FA4" w14:textId="531D9E5B"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 xml:space="preserve">Positive F1s for FP expression can be genotyped by PCR. Use primers annealing at ~250bp from each side of the site of FP insertion, in order to get a band of ~500bp for the </w:t>
      </w:r>
      <w:r w:rsidR="009345E6">
        <w:rPr>
          <w:rFonts w:asciiTheme="majorHAnsi" w:hAnsiTheme="majorHAnsi" w:cstheme="majorHAnsi"/>
          <w:sz w:val="24"/>
          <w:szCs w:val="24"/>
        </w:rPr>
        <w:t>wildtype</w:t>
      </w:r>
      <w:r w:rsidRPr="00630409">
        <w:rPr>
          <w:rFonts w:asciiTheme="majorHAnsi" w:hAnsiTheme="majorHAnsi" w:cstheme="majorHAnsi"/>
          <w:sz w:val="24"/>
          <w:szCs w:val="24"/>
        </w:rPr>
        <w:t xml:space="preserve"> allele and ~1200bp for insertion. This ratio allows the amplification of the insertion allele even with the competition of the</w:t>
      </w:r>
      <w:r w:rsidR="00036772">
        <w:rPr>
          <w:rFonts w:asciiTheme="majorHAnsi" w:hAnsiTheme="majorHAnsi" w:cstheme="majorHAnsi"/>
          <w:sz w:val="24"/>
          <w:szCs w:val="24"/>
        </w:rPr>
        <w:t xml:space="preserve"> wildtype</w:t>
      </w:r>
      <w:r w:rsidRPr="00630409">
        <w:rPr>
          <w:rFonts w:asciiTheme="majorHAnsi" w:hAnsiTheme="majorHAnsi" w:cstheme="majorHAnsi"/>
          <w:sz w:val="24"/>
          <w:szCs w:val="24"/>
        </w:rPr>
        <w:t xml:space="preserve"> allele. PCR bands corresponding to the insertion can be gel purified and sequenced, or directly purified and sequenced using primers annealing in the FP insert.</w:t>
      </w:r>
    </w:p>
    <w:p w14:paraId="3B1C3FA5" w14:textId="77777777" w:rsidR="00B75288" w:rsidRPr="00630409" w:rsidRDefault="00B75288">
      <w:pPr>
        <w:rPr>
          <w:rFonts w:asciiTheme="majorHAnsi" w:hAnsiTheme="majorHAnsi" w:cstheme="majorHAnsi"/>
          <w:sz w:val="24"/>
          <w:szCs w:val="24"/>
        </w:rPr>
      </w:pPr>
    </w:p>
    <w:p w14:paraId="3B1C3FA7" w14:textId="77777777" w:rsidR="00B75288" w:rsidRPr="00630409" w:rsidRDefault="00B75288">
      <w:pPr>
        <w:rPr>
          <w:rFonts w:asciiTheme="majorHAnsi" w:hAnsiTheme="majorHAnsi" w:cstheme="majorHAnsi"/>
          <w:sz w:val="24"/>
          <w:szCs w:val="24"/>
        </w:rPr>
      </w:pPr>
    </w:p>
    <w:p w14:paraId="3B1C3FA8" w14:textId="77777777" w:rsidR="00B75288" w:rsidRPr="00630409" w:rsidRDefault="00236C34">
      <w:pPr>
        <w:rPr>
          <w:rFonts w:asciiTheme="majorHAnsi" w:hAnsiTheme="majorHAnsi" w:cstheme="majorHAnsi"/>
          <w:b/>
          <w:sz w:val="24"/>
          <w:szCs w:val="24"/>
        </w:rPr>
      </w:pPr>
      <w:r w:rsidRPr="00630409">
        <w:rPr>
          <w:rFonts w:asciiTheme="majorHAnsi" w:hAnsiTheme="majorHAnsi" w:cstheme="majorHAnsi"/>
          <w:b/>
          <w:sz w:val="24"/>
          <w:szCs w:val="24"/>
        </w:rPr>
        <w:t>C. Positive control</w:t>
      </w:r>
    </w:p>
    <w:p w14:paraId="3B1C3FA9" w14:textId="151FB9D9"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 xml:space="preserve">We recommend for first users to tag the </w:t>
      </w:r>
      <w:r w:rsidRPr="00630409">
        <w:rPr>
          <w:rFonts w:asciiTheme="majorHAnsi" w:hAnsiTheme="majorHAnsi" w:cstheme="majorHAnsi"/>
          <w:i/>
          <w:sz w:val="24"/>
          <w:szCs w:val="24"/>
        </w:rPr>
        <w:t>myosinhc</w:t>
      </w:r>
      <w:r w:rsidRPr="00630409">
        <w:rPr>
          <w:rFonts w:asciiTheme="majorHAnsi" w:hAnsiTheme="majorHAnsi" w:cstheme="majorHAnsi"/>
          <w:sz w:val="24"/>
          <w:szCs w:val="24"/>
        </w:rPr>
        <w:t xml:space="preserve"> gene (File S2) with mNeonGreen. Insertion efficiency is expected to be good (~20%</w:t>
      </w:r>
      <w:r w:rsidR="00D054CB">
        <w:rPr>
          <w:rFonts w:asciiTheme="majorHAnsi" w:hAnsiTheme="majorHAnsi" w:cstheme="majorHAnsi"/>
          <w:sz w:val="24"/>
          <w:szCs w:val="24"/>
        </w:rPr>
        <w:t xml:space="preserve"> of m</w:t>
      </w:r>
      <w:r w:rsidR="00D054CB" w:rsidRPr="00D054CB">
        <w:rPr>
          <w:rFonts w:asciiTheme="majorHAnsi" w:hAnsiTheme="majorHAnsi" w:cstheme="majorHAnsi"/>
          <w:sz w:val="24"/>
          <w:szCs w:val="24"/>
        </w:rPr>
        <w:t xml:space="preserve">osaic expression in surviving injected </w:t>
      </w:r>
      <w:r w:rsidR="00D054CB">
        <w:rPr>
          <w:rFonts w:asciiTheme="majorHAnsi" w:hAnsiTheme="majorHAnsi" w:cstheme="majorHAnsi"/>
          <w:sz w:val="24"/>
          <w:szCs w:val="24"/>
        </w:rPr>
        <w:t xml:space="preserve">F0 </w:t>
      </w:r>
      <w:r w:rsidR="00D054CB" w:rsidRPr="00D054CB">
        <w:rPr>
          <w:rFonts w:asciiTheme="majorHAnsi" w:hAnsiTheme="majorHAnsi" w:cstheme="majorHAnsi"/>
          <w:sz w:val="24"/>
          <w:szCs w:val="24"/>
        </w:rPr>
        <w:t>embryos</w:t>
      </w:r>
      <w:r w:rsidRPr="00630409">
        <w:rPr>
          <w:rFonts w:asciiTheme="majorHAnsi" w:hAnsiTheme="majorHAnsi" w:cstheme="majorHAnsi"/>
          <w:sz w:val="24"/>
          <w:szCs w:val="24"/>
        </w:rPr>
        <w:t>) and it is easy to screen due to the brightness of the fusion protein (Figures 1/</w:t>
      </w:r>
      <w:r w:rsidR="00005368" w:rsidRPr="00630409">
        <w:rPr>
          <w:rFonts w:asciiTheme="majorHAnsi" w:hAnsiTheme="majorHAnsi" w:cstheme="majorHAnsi"/>
          <w:sz w:val="24"/>
          <w:szCs w:val="24"/>
        </w:rPr>
        <w:t>2</w:t>
      </w:r>
      <w:r w:rsidRPr="00630409">
        <w:rPr>
          <w:rFonts w:asciiTheme="majorHAnsi" w:hAnsiTheme="majorHAnsi" w:cstheme="majorHAnsi"/>
          <w:sz w:val="24"/>
          <w:szCs w:val="24"/>
        </w:rPr>
        <w:t>/S4). Use the following reagents:</w:t>
      </w:r>
    </w:p>
    <w:p w14:paraId="3B1C3FAA" w14:textId="2FD77935"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 xml:space="preserve">-sgRNA AP253 (sequence 20nt upstream PAM): </w:t>
      </w:r>
      <w:r w:rsidR="009345E6" w:rsidRPr="00630409">
        <w:rPr>
          <w:rFonts w:asciiTheme="majorHAnsi" w:hAnsiTheme="majorHAnsi" w:cstheme="majorHAnsi"/>
          <w:sz w:val="24"/>
          <w:szCs w:val="24"/>
        </w:rPr>
        <w:t>CATCTCTGCGTCAGTGCTCA</w:t>
      </w:r>
    </w:p>
    <w:p w14:paraId="3B1C3FAB" w14:textId="3F7D7933" w:rsidR="00B75288" w:rsidRPr="00630409" w:rsidRDefault="00236C34">
      <w:pPr>
        <w:rPr>
          <w:rFonts w:asciiTheme="majorHAnsi" w:hAnsiTheme="majorHAnsi" w:cstheme="majorHAnsi"/>
          <w:sz w:val="24"/>
          <w:szCs w:val="24"/>
        </w:rPr>
      </w:pPr>
      <w:r w:rsidRPr="00630409">
        <w:rPr>
          <w:rFonts w:asciiTheme="majorHAnsi" w:hAnsiTheme="majorHAnsi" w:cstheme="majorHAnsi"/>
          <w:sz w:val="24"/>
          <w:szCs w:val="24"/>
        </w:rPr>
        <w:t>-PCR primers for donor: AP254 (5'Biotin-</w:t>
      </w:r>
      <w:r w:rsidR="009345E6" w:rsidRPr="00630409">
        <w:rPr>
          <w:rFonts w:asciiTheme="majorHAnsi" w:hAnsiTheme="majorHAnsi" w:cstheme="majorHAnsi"/>
          <w:sz w:val="24"/>
          <w:szCs w:val="24"/>
        </w:rPr>
        <w:t>CCCCTCATTTTTAGACATCTCAAGTGCTACCATGGTCTCCAAAGGGGAGGAAG</w:t>
      </w:r>
      <w:r w:rsidRPr="00630409">
        <w:rPr>
          <w:rFonts w:asciiTheme="majorHAnsi" w:hAnsiTheme="majorHAnsi" w:cstheme="majorHAnsi"/>
          <w:sz w:val="24"/>
          <w:szCs w:val="24"/>
        </w:rPr>
        <w:t>) and AP255 (5'Biotin-</w:t>
      </w:r>
      <w:r w:rsidR="009345E6" w:rsidRPr="00630409">
        <w:rPr>
          <w:rFonts w:asciiTheme="majorHAnsi" w:hAnsiTheme="majorHAnsi" w:cstheme="majorHAnsi"/>
          <w:sz w:val="24"/>
          <w:szCs w:val="24"/>
        </w:rPr>
        <w:t>GCAGGGCCATAGGCCTCCATCTCTGCGTCAGTGCTCGAGCTTGATCCACTTGGAC</w:t>
      </w:r>
      <w:r w:rsidRPr="00630409">
        <w:rPr>
          <w:rFonts w:asciiTheme="majorHAnsi" w:hAnsiTheme="majorHAnsi" w:cstheme="majorHAnsi"/>
          <w:sz w:val="24"/>
          <w:szCs w:val="24"/>
        </w:rPr>
        <w:t>).</w:t>
      </w:r>
    </w:p>
    <w:p w14:paraId="3B1C3FAC" w14:textId="27A63D61" w:rsidR="00B75288" w:rsidRPr="00630409" w:rsidRDefault="00236C34">
      <w:pPr>
        <w:rPr>
          <w:rFonts w:asciiTheme="majorHAnsi" w:hAnsiTheme="majorHAnsi" w:cstheme="majorHAnsi"/>
          <w:color w:val="000000"/>
          <w:sz w:val="24"/>
          <w:szCs w:val="24"/>
        </w:rPr>
      </w:pPr>
      <w:r w:rsidRPr="00630409">
        <w:rPr>
          <w:rFonts w:asciiTheme="majorHAnsi" w:hAnsiTheme="majorHAnsi" w:cstheme="majorHAnsi"/>
          <w:sz w:val="24"/>
          <w:szCs w:val="24"/>
        </w:rPr>
        <w:lastRenderedPageBreak/>
        <w:t xml:space="preserve">-PCR reactions for Repair donor: use pAP27 as plasmid template. AP254/AP255 primers work well at an annealing temperature of </w:t>
      </w:r>
      <w:r w:rsidRPr="00630409">
        <w:rPr>
          <w:rFonts w:asciiTheme="majorHAnsi" w:hAnsiTheme="majorHAnsi" w:cstheme="majorHAnsi"/>
          <w:color w:val="000000"/>
          <w:sz w:val="24"/>
          <w:szCs w:val="24"/>
        </w:rPr>
        <w:t>61.5</w:t>
      </w:r>
      <w:r w:rsidR="009345E6" w:rsidRPr="00630409">
        <w:rPr>
          <w:rFonts w:asciiTheme="majorHAnsi" w:hAnsiTheme="majorHAnsi" w:cstheme="majorHAnsi"/>
          <w:sz w:val="24"/>
          <w:szCs w:val="24"/>
        </w:rPr>
        <w:t>°</w:t>
      </w:r>
      <w:r w:rsidRPr="00630409">
        <w:rPr>
          <w:rFonts w:asciiTheme="majorHAnsi" w:hAnsiTheme="majorHAnsi" w:cstheme="majorHAnsi"/>
          <w:color w:val="000000"/>
          <w:sz w:val="24"/>
          <w:szCs w:val="24"/>
        </w:rPr>
        <w:t>C for Phusion polymerase.</w:t>
      </w:r>
    </w:p>
    <w:p w14:paraId="3B1C3FAF" w14:textId="77777777" w:rsidR="00B75288" w:rsidRPr="00630409" w:rsidRDefault="00B75288">
      <w:pPr>
        <w:rPr>
          <w:rFonts w:asciiTheme="majorHAnsi" w:hAnsiTheme="majorHAnsi" w:cstheme="majorHAnsi"/>
          <w:b/>
          <w:sz w:val="24"/>
          <w:szCs w:val="24"/>
        </w:rPr>
      </w:pPr>
    </w:p>
    <w:p w14:paraId="3B1C3FB0" w14:textId="77777777" w:rsidR="00B75288" w:rsidRPr="00630409" w:rsidRDefault="00B75288">
      <w:pPr>
        <w:rPr>
          <w:rFonts w:asciiTheme="majorHAnsi" w:hAnsiTheme="majorHAnsi" w:cstheme="majorHAnsi"/>
          <w:b/>
          <w:sz w:val="24"/>
          <w:szCs w:val="24"/>
        </w:rPr>
      </w:pPr>
    </w:p>
    <w:p w14:paraId="59B63BF1" w14:textId="77777777" w:rsidR="00BC5B5A" w:rsidRPr="00630409" w:rsidRDefault="00236C34">
      <w:pPr>
        <w:rPr>
          <w:rFonts w:asciiTheme="majorHAnsi" w:hAnsiTheme="majorHAnsi" w:cstheme="majorHAnsi"/>
          <w:b/>
          <w:sz w:val="24"/>
          <w:szCs w:val="24"/>
        </w:rPr>
      </w:pPr>
      <w:r w:rsidRPr="00630409">
        <w:rPr>
          <w:rFonts w:asciiTheme="majorHAnsi" w:hAnsiTheme="majorHAnsi" w:cstheme="majorHAnsi"/>
          <w:b/>
          <w:sz w:val="24"/>
          <w:szCs w:val="24"/>
        </w:rPr>
        <w:t>D. References</w:t>
      </w:r>
    </w:p>
    <w:p w14:paraId="4015F1C9" w14:textId="77777777" w:rsidR="00BC5B5A" w:rsidRPr="00630409" w:rsidRDefault="00BC5B5A">
      <w:pPr>
        <w:rPr>
          <w:rFonts w:asciiTheme="majorHAnsi" w:hAnsiTheme="majorHAnsi" w:cstheme="majorHAnsi"/>
          <w:b/>
          <w:sz w:val="24"/>
          <w:szCs w:val="24"/>
        </w:rPr>
      </w:pPr>
    </w:p>
    <w:p w14:paraId="304FC59A" w14:textId="77777777" w:rsidR="00630409" w:rsidRPr="00036772" w:rsidRDefault="00BC5B5A" w:rsidP="00630409">
      <w:pPr>
        <w:pStyle w:val="EndNoteBibliography"/>
        <w:spacing w:after="0"/>
        <w:ind w:left="720" w:hanging="720"/>
        <w:rPr>
          <w:lang w:val="de-DE"/>
        </w:rPr>
      </w:pPr>
      <w:r w:rsidRPr="00630409">
        <w:rPr>
          <w:rFonts w:asciiTheme="majorHAnsi" w:hAnsiTheme="majorHAnsi" w:cstheme="majorHAnsi"/>
          <w:b/>
          <w:sz w:val="24"/>
          <w:szCs w:val="24"/>
        </w:rPr>
        <w:fldChar w:fldCharType="begin"/>
      </w:r>
      <w:r w:rsidRPr="00630409">
        <w:rPr>
          <w:rFonts w:asciiTheme="majorHAnsi" w:hAnsiTheme="majorHAnsi" w:cstheme="majorHAnsi"/>
          <w:b/>
          <w:sz w:val="24"/>
          <w:szCs w:val="24"/>
        </w:rPr>
        <w:instrText xml:space="preserve"> ADDIN EN.REFLIST </w:instrText>
      </w:r>
      <w:r w:rsidRPr="00630409">
        <w:rPr>
          <w:rFonts w:asciiTheme="majorHAnsi" w:hAnsiTheme="majorHAnsi" w:cstheme="majorHAnsi"/>
          <w:b/>
          <w:sz w:val="24"/>
          <w:szCs w:val="24"/>
        </w:rPr>
        <w:fldChar w:fldCharType="separate"/>
      </w:r>
      <w:r w:rsidR="00630409" w:rsidRPr="00630409">
        <w:t xml:space="preserve">DOENCH, J. G., FUSI, N., SULLENDER, M., HEGDE, M., VAIMBERG, E. W., DONOVAN, K. F., SMITH, I., TOTHOVA, Z., WILEN, C., ORCHARD, R., VIRGIN, H. W., LISTGARTEN, J. &amp; ROOT, D. E. 2016. Optimized sgRNA design to maximize activity and minimize off-target effects of CRISPR-Cas9. </w:t>
      </w:r>
      <w:r w:rsidR="00630409" w:rsidRPr="00036772">
        <w:rPr>
          <w:i/>
          <w:lang w:val="de-DE"/>
        </w:rPr>
        <w:t>Nat Biotechnol,</w:t>
      </w:r>
      <w:r w:rsidR="00630409" w:rsidRPr="00036772">
        <w:rPr>
          <w:lang w:val="de-DE"/>
        </w:rPr>
        <w:t xml:space="preserve"> 34</w:t>
      </w:r>
      <w:r w:rsidR="00630409" w:rsidRPr="00036772">
        <w:rPr>
          <w:b/>
          <w:lang w:val="de-DE"/>
        </w:rPr>
        <w:t>,</w:t>
      </w:r>
      <w:r w:rsidR="00630409" w:rsidRPr="00036772">
        <w:rPr>
          <w:lang w:val="de-DE"/>
        </w:rPr>
        <w:t xml:space="preserve"> 184-191.</w:t>
      </w:r>
    </w:p>
    <w:p w14:paraId="72A68390" w14:textId="77777777" w:rsidR="00630409" w:rsidRPr="00630409" w:rsidRDefault="00630409" w:rsidP="00630409">
      <w:pPr>
        <w:pStyle w:val="EndNoteBibliography"/>
        <w:spacing w:after="0"/>
        <w:ind w:left="720" w:hanging="720"/>
      </w:pPr>
      <w:r w:rsidRPr="00036772">
        <w:rPr>
          <w:lang w:val="de-DE"/>
        </w:rPr>
        <w:t xml:space="preserve">GAGNON, J. A., VALEN, E., THYME, S. B., HUANG, P., AKHMETOVA, L., PAULI, A., MONTAGUE, T. G., ZIMMERMAN, S., RICHTER, C. &amp; SCHIER, A. F. 2014. </w:t>
      </w:r>
      <w:r w:rsidRPr="00630409">
        <w:t xml:space="preserve">Efficient mutagenesis by Cas9 protein-mediated oligonucleotide insertion and large-scale assessment of single-guide RNAs. </w:t>
      </w:r>
      <w:r w:rsidRPr="00630409">
        <w:rPr>
          <w:i/>
        </w:rPr>
        <w:t>PLoS One,</w:t>
      </w:r>
      <w:r w:rsidRPr="00630409">
        <w:t xml:space="preserve"> 9</w:t>
      </w:r>
      <w:r w:rsidRPr="00630409">
        <w:rPr>
          <w:b/>
        </w:rPr>
        <w:t>,</w:t>
      </w:r>
      <w:r w:rsidRPr="00630409">
        <w:t xml:space="preserve"> e98186.</w:t>
      </w:r>
    </w:p>
    <w:p w14:paraId="46E0325C" w14:textId="77777777" w:rsidR="00630409" w:rsidRPr="00630409" w:rsidRDefault="00630409" w:rsidP="00630409">
      <w:pPr>
        <w:pStyle w:val="EndNoteBibliography"/>
        <w:spacing w:after="0"/>
        <w:ind w:left="720" w:hanging="720"/>
      </w:pPr>
      <w:r w:rsidRPr="00630409">
        <w:t xml:space="preserve">GU, B., POSFAI, E. &amp; ROSSANT, J. 2018. Efficient generation of targeted large insertions by microinjection into two-cell-stage mouse embryos. </w:t>
      </w:r>
      <w:r w:rsidRPr="00630409">
        <w:rPr>
          <w:i/>
        </w:rPr>
        <w:t>Nat Biotechnol,</w:t>
      </w:r>
      <w:r w:rsidRPr="00630409">
        <w:t xml:space="preserve"> 36</w:t>
      </w:r>
      <w:r w:rsidRPr="00630409">
        <w:rPr>
          <w:b/>
        </w:rPr>
        <w:t>,</w:t>
      </w:r>
      <w:r w:rsidRPr="00630409">
        <w:t xml:space="preserve"> 632-637.</w:t>
      </w:r>
    </w:p>
    <w:p w14:paraId="216AF0ED" w14:textId="77777777" w:rsidR="00630409" w:rsidRPr="00630409" w:rsidRDefault="00630409" w:rsidP="00630409">
      <w:pPr>
        <w:pStyle w:val="EndNoteBibliography"/>
        <w:spacing w:after="0"/>
        <w:ind w:left="720" w:hanging="720"/>
      </w:pPr>
      <w:r w:rsidRPr="00630409">
        <w:t xml:space="preserve">GUTIERREZ-TRIANA, J. A., TAVHELIDSE, T., THUMBERGER, T., THOMAS, I., WITTBRODT, B., KELLNER, T., ANLAS, K., TSINGOS, E. &amp; WITTBRODT, J. 2018. Efficient single-copy HDR by 5' modified long dsDNA donors. </w:t>
      </w:r>
      <w:r w:rsidRPr="00630409">
        <w:rPr>
          <w:i/>
        </w:rPr>
        <w:t>Elife,</w:t>
      </w:r>
      <w:r w:rsidRPr="00630409">
        <w:t xml:space="preserve"> 7.</w:t>
      </w:r>
    </w:p>
    <w:p w14:paraId="39125272" w14:textId="77777777" w:rsidR="00630409" w:rsidRPr="00630409" w:rsidRDefault="00630409" w:rsidP="00630409">
      <w:pPr>
        <w:pStyle w:val="EndNoteBibliography"/>
        <w:spacing w:after="0"/>
        <w:ind w:left="720" w:hanging="720"/>
      </w:pPr>
      <w:r w:rsidRPr="00630409">
        <w:t xml:space="preserve">IWAMATSU, T. 2004. Stages of normal development in the medaka Oryzias latipes. </w:t>
      </w:r>
      <w:r w:rsidRPr="00630409">
        <w:rPr>
          <w:i/>
        </w:rPr>
        <w:t>Mech Dev,</w:t>
      </w:r>
      <w:r w:rsidRPr="00630409">
        <w:t xml:space="preserve"> 121</w:t>
      </w:r>
      <w:r w:rsidRPr="00630409">
        <w:rPr>
          <w:b/>
        </w:rPr>
        <w:t>,</w:t>
      </w:r>
      <w:r w:rsidRPr="00630409">
        <w:t xml:space="preserve"> 605-18.</w:t>
      </w:r>
    </w:p>
    <w:p w14:paraId="66B3AE71" w14:textId="77777777" w:rsidR="00630409" w:rsidRPr="00630409" w:rsidRDefault="00630409" w:rsidP="00630409">
      <w:pPr>
        <w:pStyle w:val="EndNoteBibliography"/>
        <w:spacing w:after="0"/>
        <w:ind w:left="720" w:hanging="720"/>
      </w:pPr>
      <w:r w:rsidRPr="00630409">
        <w:t xml:space="preserve">JINEK, M., CHYLINSKI, K., FONFARA, I., HAUER, M., DOUDNA, J. A. &amp; CHARPENTIER, E. 2012. A programmable dual-RNA-guided DNA endonuclease in adaptive bacterial immunity. </w:t>
      </w:r>
      <w:r w:rsidRPr="00630409">
        <w:rPr>
          <w:i/>
        </w:rPr>
        <w:t>Science,</w:t>
      </w:r>
      <w:r w:rsidRPr="00630409">
        <w:t xml:space="preserve"> 337</w:t>
      </w:r>
      <w:r w:rsidRPr="00630409">
        <w:rPr>
          <w:b/>
        </w:rPr>
        <w:t>,</w:t>
      </w:r>
      <w:r w:rsidRPr="00630409">
        <w:t xml:space="preserve"> 816-21.</w:t>
      </w:r>
    </w:p>
    <w:p w14:paraId="564B543C" w14:textId="77777777" w:rsidR="00630409" w:rsidRPr="00630409" w:rsidRDefault="00630409" w:rsidP="00630409">
      <w:pPr>
        <w:pStyle w:val="EndNoteBibliography"/>
        <w:spacing w:after="0"/>
        <w:ind w:left="720" w:hanging="720"/>
      </w:pPr>
      <w:r w:rsidRPr="00630409">
        <w:t xml:space="preserve">KASAHARA, M., NARUSE, K., SASAKI, S., NAKATANI, Y., QU, W., AHSAN, B., YAMADA, T., NAGAYASU, Y., DOI, K., KASAI, Y., JINDO, T., KOBAYASHI, D., SHIMADA, A., TOYODA, A., KUROKI, Y., FUJIYAMA, A., SASAKI, T., SHIMIZU, A., ASAKAWA, S., SHIMIZU, N., HASHIMOTO, S., YANG, J., LEE, Y., MATSUSHIMA, K., SUGANO, S., SAKAIZUMI, M., NARITA, T., OHISHI, K., HAGA, S., OHTA, F., NOMOTO, H., NOGATA, K., MORISHITA, T., ENDO, T., SHIN, I. T., TAKEDA, H., MORISHITA, S. &amp; KOHARA, Y. 2007. The medaka draft genome and insights into vertebrate genome evolution. </w:t>
      </w:r>
      <w:r w:rsidRPr="00630409">
        <w:rPr>
          <w:i/>
        </w:rPr>
        <w:t>Nature,</w:t>
      </w:r>
      <w:r w:rsidRPr="00630409">
        <w:t xml:space="preserve"> 447</w:t>
      </w:r>
      <w:r w:rsidRPr="00630409">
        <w:rPr>
          <w:b/>
        </w:rPr>
        <w:t>,</w:t>
      </w:r>
      <w:r w:rsidRPr="00630409">
        <w:t xml:space="preserve"> 714-9.</w:t>
      </w:r>
    </w:p>
    <w:p w14:paraId="39585733" w14:textId="77777777" w:rsidR="00630409" w:rsidRPr="00630409" w:rsidRDefault="00630409" w:rsidP="00630409">
      <w:pPr>
        <w:pStyle w:val="EndNoteBibliography"/>
        <w:spacing w:after="0"/>
        <w:ind w:left="720" w:hanging="720"/>
      </w:pPr>
      <w:r w:rsidRPr="00630409">
        <w:t xml:space="preserve">LABUN, K., MONTAGUE, T. G., KRAUSE, M., TORRES CLEUREN, Y. N., TJELDNES, H. &amp; VALEN, E. 2019. CHOPCHOP v3: expanding the CRISPR web toolbox beyond genome editing. </w:t>
      </w:r>
      <w:r w:rsidRPr="00630409">
        <w:rPr>
          <w:i/>
        </w:rPr>
        <w:t>Nucleic Acids Res,</w:t>
      </w:r>
      <w:r w:rsidRPr="00630409">
        <w:t xml:space="preserve"> 47</w:t>
      </w:r>
      <w:r w:rsidRPr="00630409">
        <w:rPr>
          <w:b/>
        </w:rPr>
        <w:t>,</w:t>
      </w:r>
      <w:r w:rsidRPr="00630409">
        <w:t xml:space="preserve"> W171-W174.</w:t>
      </w:r>
    </w:p>
    <w:p w14:paraId="04FC2135" w14:textId="77777777" w:rsidR="00630409" w:rsidRPr="00630409" w:rsidRDefault="00630409" w:rsidP="00630409">
      <w:pPr>
        <w:pStyle w:val="EndNoteBibliography"/>
        <w:spacing w:after="0"/>
        <w:ind w:left="720" w:hanging="720"/>
      </w:pPr>
      <w:r w:rsidRPr="00630409">
        <w:t xml:space="preserve">NARUSE, K., HORI, H., SHIMIZU, N., KOHARA, Y. &amp; TAKEDA, H. 2004. Medaka genomics: a bridge between mutant phenotype and gene function. </w:t>
      </w:r>
      <w:r w:rsidRPr="00630409">
        <w:rPr>
          <w:i/>
        </w:rPr>
        <w:t>Mech Dev,</w:t>
      </w:r>
      <w:r w:rsidRPr="00630409">
        <w:t xml:space="preserve"> 121</w:t>
      </w:r>
      <w:r w:rsidRPr="00630409">
        <w:rPr>
          <w:b/>
        </w:rPr>
        <w:t>,</w:t>
      </w:r>
      <w:r w:rsidRPr="00630409">
        <w:t xml:space="preserve"> 619-28.</w:t>
      </w:r>
    </w:p>
    <w:p w14:paraId="289D5C51" w14:textId="77777777" w:rsidR="00630409" w:rsidRPr="00630409" w:rsidRDefault="00630409" w:rsidP="00630409">
      <w:pPr>
        <w:pStyle w:val="EndNoteBibliography"/>
        <w:spacing w:after="0"/>
        <w:ind w:left="720" w:hanging="720"/>
      </w:pPr>
      <w:r w:rsidRPr="00630409">
        <w:t xml:space="preserve">PAIX, A., FOLKMANN, A. &amp; SEYDOUX, G. 2017. Precision genome editing using CRISPR-Cas9 and linear repair templates in C. elegans. </w:t>
      </w:r>
      <w:r w:rsidRPr="00630409">
        <w:rPr>
          <w:i/>
        </w:rPr>
        <w:t>Methods,</w:t>
      </w:r>
      <w:r w:rsidRPr="00630409">
        <w:t xml:space="preserve"> 121-122</w:t>
      </w:r>
      <w:r w:rsidRPr="00630409">
        <w:rPr>
          <w:b/>
        </w:rPr>
        <w:t>,</w:t>
      </w:r>
      <w:r w:rsidRPr="00630409">
        <w:t xml:space="preserve"> 86-93.</w:t>
      </w:r>
    </w:p>
    <w:p w14:paraId="58E25909" w14:textId="77777777" w:rsidR="00630409" w:rsidRPr="00630409" w:rsidRDefault="00630409" w:rsidP="00630409">
      <w:pPr>
        <w:pStyle w:val="EndNoteBibliography"/>
        <w:spacing w:after="0"/>
        <w:ind w:left="720" w:hanging="720"/>
      </w:pPr>
      <w:r w:rsidRPr="00630409">
        <w:t xml:space="preserve">PAIX, A., RASOLOSON, D., FOLKMANN, A. &amp; SEYDOUX, G. 2019. Rapid Tagging of Human Proteins with Fluorescent Reporters by Genome Engineering using Double-Stranded DNA Donors. </w:t>
      </w:r>
      <w:r w:rsidRPr="00630409">
        <w:rPr>
          <w:i/>
        </w:rPr>
        <w:t>Curr Protoc Mol Biol,</w:t>
      </w:r>
      <w:r w:rsidRPr="00630409">
        <w:t xml:space="preserve"> 129</w:t>
      </w:r>
      <w:r w:rsidRPr="00630409">
        <w:rPr>
          <w:b/>
        </w:rPr>
        <w:t>,</w:t>
      </w:r>
      <w:r w:rsidRPr="00630409">
        <w:t xml:space="preserve"> e102.</w:t>
      </w:r>
    </w:p>
    <w:p w14:paraId="381C8D85" w14:textId="77777777" w:rsidR="00630409" w:rsidRPr="00630409" w:rsidRDefault="00630409" w:rsidP="00630409">
      <w:pPr>
        <w:pStyle w:val="EndNoteBibliography"/>
        <w:spacing w:after="0"/>
        <w:ind w:left="720" w:hanging="720"/>
      </w:pPr>
      <w:r w:rsidRPr="00630409">
        <w:t xml:space="preserve">REMBOLD, M., LAHIRI, K., FOULKES, N. S. &amp; WITTBRODT, J. 2006. Transgenesis in fish: efficient selection of transgenic fish by co-injection with a fluorescent reporter construct. </w:t>
      </w:r>
      <w:r w:rsidRPr="00630409">
        <w:rPr>
          <w:i/>
        </w:rPr>
        <w:t>Nat Protoc,</w:t>
      </w:r>
      <w:r w:rsidRPr="00630409">
        <w:t xml:space="preserve"> 1</w:t>
      </w:r>
      <w:r w:rsidRPr="00630409">
        <w:rPr>
          <w:b/>
        </w:rPr>
        <w:t>,</w:t>
      </w:r>
      <w:r w:rsidRPr="00630409">
        <w:t xml:space="preserve"> 1133-9.</w:t>
      </w:r>
    </w:p>
    <w:p w14:paraId="04386984" w14:textId="77777777" w:rsidR="00630409" w:rsidRPr="00630409" w:rsidRDefault="00630409" w:rsidP="00630409">
      <w:pPr>
        <w:pStyle w:val="EndNoteBibliography"/>
        <w:spacing w:after="0"/>
        <w:ind w:left="720" w:hanging="720"/>
      </w:pPr>
      <w:r w:rsidRPr="00630409">
        <w:t xml:space="preserve">SELEIT, A., KRAMER, I., AMBROSIO, E., DROSS, N., ENGEL, U. &amp; CENTANIN, L. 2017a. Sequential organogenesis sets two parallel sensory lines in medaka. </w:t>
      </w:r>
      <w:r w:rsidRPr="00630409">
        <w:rPr>
          <w:i/>
        </w:rPr>
        <w:t>Development,</w:t>
      </w:r>
      <w:r w:rsidRPr="00630409">
        <w:t xml:space="preserve"> 144</w:t>
      </w:r>
      <w:r w:rsidRPr="00630409">
        <w:rPr>
          <w:b/>
        </w:rPr>
        <w:t>,</w:t>
      </w:r>
      <w:r w:rsidRPr="00630409">
        <w:t xml:space="preserve"> 687-697.</w:t>
      </w:r>
    </w:p>
    <w:p w14:paraId="10778160" w14:textId="77777777" w:rsidR="00630409" w:rsidRPr="00630409" w:rsidRDefault="00630409" w:rsidP="00630409">
      <w:pPr>
        <w:pStyle w:val="EndNoteBibliography"/>
        <w:spacing w:after="0"/>
        <w:ind w:left="720" w:hanging="720"/>
      </w:pPr>
      <w:r w:rsidRPr="00630409">
        <w:lastRenderedPageBreak/>
        <w:t xml:space="preserve">SELEIT, A., KRAMER, I., RIEBESEHL, B. F., AMBROSIO, E. M., STOLPER, J. S., LISCHIK, C. Q., DROSS, N. &amp; CENTANIN, L. 2017b. Neural stem cells induce the formation of their physical niche during organogenesis. </w:t>
      </w:r>
      <w:r w:rsidRPr="00630409">
        <w:rPr>
          <w:i/>
        </w:rPr>
        <w:t>Elife,</w:t>
      </w:r>
      <w:r w:rsidRPr="00630409">
        <w:t xml:space="preserve"> 6.</w:t>
      </w:r>
    </w:p>
    <w:p w14:paraId="0EDD108B" w14:textId="77777777" w:rsidR="00630409" w:rsidRPr="00630409" w:rsidRDefault="00630409" w:rsidP="00630409">
      <w:pPr>
        <w:pStyle w:val="EndNoteBibliography"/>
        <w:ind w:left="720" w:hanging="720"/>
      </w:pPr>
      <w:r w:rsidRPr="00630409">
        <w:t xml:space="preserve">STEMMER, M., THUMBERGER, T., DEL SOL KEYER, M., WITTBRODT, J. &amp; MATEO, J. L. 2015. CCTop: An Intuitive, Flexible and Reliable CRISPR/Cas9 Target Prediction Tool. </w:t>
      </w:r>
      <w:r w:rsidRPr="00630409">
        <w:rPr>
          <w:i/>
        </w:rPr>
        <w:t>PLoS One,</w:t>
      </w:r>
      <w:r w:rsidRPr="00630409">
        <w:t xml:space="preserve"> 10</w:t>
      </w:r>
      <w:r w:rsidRPr="00630409">
        <w:rPr>
          <w:b/>
        </w:rPr>
        <w:t>,</w:t>
      </w:r>
      <w:r w:rsidRPr="00630409">
        <w:t xml:space="preserve"> e0124633.</w:t>
      </w:r>
    </w:p>
    <w:p w14:paraId="3B1C3FB1" w14:textId="74B05A37" w:rsidR="00B75288" w:rsidRPr="00630409" w:rsidRDefault="00BC5B5A">
      <w:pPr>
        <w:rPr>
          <w:rFonts w:asciiTheme="majorHAnsi" w:hAnsiTheme="majorHAnsi" w:cstheme="majorHAnsi"/>
          <w:b/>
          <w:sz w:val="24"/>
          <w:szCs w:val="24"/>
        </w:rPr>
      </w:pPr>
      <w:r w:rsidRPr="00630409">
        <w:rPr>
          <w:rFonts w:asciiTheme="majorHAnsi" w:hAnsiTheme="majorHAnsi" w:cstheme="majorHAnsi"/>
          <w:b/>
          <w:sz w:val="24"/>
          <w:szCs w:val="24"/>
        </w:rPr>
        <w:fldChar w:fldCharType="end"/>
      </w:r>
    </w:p>
    <w:sectPr w:rsidR="00B75288" w:rsidRPr="00630409">
      <w:pgSz w:w="11906" w:h="16838"/>
      <w:pgMar w:top="1417" w:right="1417" w:bottom="1417"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9"/>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dzrs5xzr2r0tje2tzjvafxjxtfxavdwrx00&quot;&gt;Medaka paper 2021&lt;record-ids&gt;&lt;item&gt;7&lt;/item&gt;&lt;item&gt;9&lt;/item&gt;&lt;item&gt;16&lt;/item&gt;&lt;item&gt;21&lt;/item&gt;&lt;item&gt;25&lt;/item&gt;&lt;item&gt;26&lt;/item&gt;&lt;item&gt;62&lt;/item&gt;&lt;item&gt;63&lt;/item&gt;&lt;item&gt;64&lt;/item&gt;&lt;item&gt;65&lt;/item&gt;&lt;item&gt;66&lt;/item&gt;&lt;item&gt;67&lt;/item&gt;&lt;item&gt;68&lt;/item&gt;&lt;item&gt;82&lt;/item&gt;&lt;item&gt;131&lt;/item&gt;&lt;/record-ids&gt;&lt;/item&gt;&lt;/Libraries&gt;"/>
  </w:docVars>
  <w:rsids>
    <w:rsidRoot w:val="00B75288"/>
    <w:rsid w:val="00005368"/>
    <w:rsid w:val="00013660"/>
    <w:rsid w:val="00036772"/>
    <w:rsid w:val="00203529"/>
    <w:rsid w:val="00236C34"/>
    <w:rsid w:val="002505F1"/>
    <w:rsid w:val="002A3BE9"/>
    <w:rsid w:val="002C59C2"/>
    <w:rsid w:val="002D0C0A"/>
    <w:rsid w:val="00306629"/>
    <w:rsid w:val="00383A7E"/>
    <w:rsid w:val="004177D6"/>
    <w:rsid w:val="005058F8"/>
    <w:rsid w:val="006036CC"/>
    <w:rsid w:val="00630409"/>
    <w:rsid w:val="0070087E"/>
    <w:rsid w:val="00826216"/>
    <w:rsid w:val="008D4E31"/>
    <w:rsid w:val="009345E6"/>
    <w:rsid w:val="00B1556A"/>
    <w:rsid w:val="00B20511"/>
    <w:rsid w:val="00B75288"/>
    <w:rsid w:val="00BC5B5A"/>
    <w:rsid w:val="00BE761A"/>
    <w:rsid w:val="00C939B8"/>
    <w:rsid w:val="00CD3165"/>
    <w:rsid w:val="00CD6C6D"/>
    <w:rsid w:val="00D054CB"/>
    <w:rsid w:val="00D94E3F"/>
    <w:rsid w:val="00DA10C4"/>
    <w:rsid w:val="00DD4043"/>
    <w:rsid w:val="00E3286C"/>
    <w:rsid w:val="00F0403F"/>
    <w:rsid w:val="00F23FE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C3F63"/>
  <w15:docId w15:val="{CFC9074B-AABC-48CA-8BE8-1E54D997F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EndNoteBibliographyTitle">
    <w:name w:val="EndNote Bibliography Title"/>
    <w:basedOn w:val="Normal"/>
    <w:link w:val="EndNoteBibliographyTitleChar"/>
    <w:rsid w:val="00BC5B5A"/>
    <w:pPr>
      <w:spacing w:after="0"/>
      <w:jc w:val="center"/>
    </w:pPr>
    <w:rPr>
      <w:noProof/>
    </w:rPr>
  </w:style>
  <w:style w:type="character" w:customStyle="1" w:styleId="EndNoteBibliographyTitleChar">
    <w:name w:val="EndNote Bibliography Title Char"/>
    <w:basedOn w:val="DefaultParagraphFont"/>
    <w:link w:val="EndNoteBibliographyTitle"/>
    <w:rsid w:val="00BC5B5A"/>
    <w:rPr>
      <w:noProof/>
    </w:rPr>
  </w:style>
  <w:style w:type="paragraph" w:customStyle="1" w:styleId="EndNoteBibliography">
    <w:name w:val="EndNote Bibliography"/>
    <w:basedOn w:val="Normal"/>
    <w:link w:val="EndNoteBibliographyChar"/>
    <w:rsid w:val="00BC5B5A"/>
    <w:pPr>
      <w:spacing w:line="240" w:lineRule="auto"/>
    </w:pPr>
    <w:rPr>
      <w:noProof/>
    </w:rPr>
  </w:style>
  <w:style w:type="character" w:customStyle="1" w:styleId="EndNoteBibliographyChar">
    <w:name w:val="EndNote Bibliography Char"/>
    <w:basedOn w:val="DefaultParagraphFont"/>
    <w:link w:val="EndNoteBibliography"/>
    <w:rsid w:val="00BC5B5A"/>
    <w:rPr>
      <w:noProof/>
    </w:rPr>
  </w:style>
  <w:style w:type="paragraph" w:styleId="CommentSubject">
    <w:name w:val="annotation subject"/>
    <w:basedOn w:val="CommentText"/>
    <w:next w:val="CommentText"/>
    <w:link w:val="CommentSubjectChar"/>
    <w:uiPriority w:val="99"/>
    <w:semiHidden/>
    <w:unhideWhenUsed/>
    <w:rsid w:val="00E3286C"/>
    <w:rPr>
      <w:b/>
      <w:bCs/>
    </w:rPr>
  </w:style>
  <w:style w:type="character" w:customStyle="1" w:styleId="CommentSubjectChar">
    <w:name w:val="Comment Subject Char"/>
    <w:basedOn w:val="CommentTextChar"/>
    <w:link w:val="CommentSubject"/>
    <w:uiPriority w:val="99"/>
    <w:semiHidden/>
    <w:rsid w:val="00E3286C"/>
    <w:rPr>
      <w:b/>
      <w:bCs/>
      <w:sz w:val="20"/>
      <w:szCs w:val="20"/>
    </w:rPr>
  </w:style>
  <w:style w:type="paragraph" w:styleId="BalloonText">
    <w:name w:val="Balloon Text"/>
    <w:basedOn w:val="Normal"/>
    <w:link w:val="BalloonTextChar"/>
    <w:uiPriority w:val="99"/>
    <w:semiHidden/>
    <w:unhideWhenUsed/>
    <w:rsid w:val="00DD404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D4043"/>
    <w:rPr>
      <w:rFonts w:ascii="Times New Roman" w:hAnsi="Times New Roman" w:cs="Times New Roman"/>
      <w:sz w:val="18"/>
      <w:szCs w:val="18"/>
    </w:rPr>
  </w:style>
  <w:style w:type="paragraph" w:styleId="Revision">
    <w:name w:val="Revision"/>
    <w:hidden/>
    <w:uiPriority w:val="99"/>
    <w:semiHidden/>
    <w:rsid w:val="003066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microsoft.com/office/2011/relationships/people" Target="peop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479037-D294-B44F-8BCB-2DC97233E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3990</Words>
  <Characters>22744</Characters>
  <Application>Microsoft Macintosh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Alexandre Paix</dc:creator>
  <cp:lastModifiedBy>Microsoft Office User</cp:lastModifiedBy>
  <cp:revision>3</cp:revision>
  <dcterms:created xsi:type="dcterms:W3CDTF">2021-11-27T11:51:00Z</dcterms:created>
  <dcterms:modified xsi:type="dcterms:W3CDTF">2021-11-29T14:19:00Z</dcterms:modified>
</cp:coreProperties>
</file>