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BF359" w14:textId="5794ED34" w:rsidR="007B6440" w:rsidRDefault="004E63B7" w:rsidP="00907334">
      <w:pPr>
        <w:jc w:val="both"/>
      </w:pPr>
      <w:r w:rsidRPr="004E63B7">
        <w:rPr>
          <w:b/>
          <w:bCs/>
        </w:rPr>
        <w:t>Figure 1</w:t>
      </w:r>
      <w:r w:rsidR="00F670D2" w:rsidRPr="00905D2A">
        <w:rPr>
          <w:b/>
          <w:bCs/>
          <w:sz w:val="20"/>
          <w:szCs w:val="20"/>
        </w:rPr>
        <w:t>—</w:t>
      </w:r>
      <w:r w:rsidRPr="004E63B7">
        <w:rPr>
          <w:b/>
          <w:bCs/>
        </w:rPr>
        <w:t>source data1</w:t>
      </w:r>
      <w:r w:rsidR="00F670D2">
        <w:rPr>
          <w:b/>
          <w:bCs/>
        </w:rPr>
        <w:t xml:space="preserve"> | </w:t>
      </w:r>
      <w:r w:rsidR="00907334">
        <w:t>Noisy source-detector</w:t>
      </w:r>
      <w:r w:rsidR="002C5E5F">
        <w:t xml:space="preserve"> numbers are provided </w:t>
      </w:r>
      <w:r w:rsidR="000E3636">
        <w:t xml:space="preserve">along with the threshold used </w:t>
      </w:r>
      <w:r w:rsidR="007B6440" w:rsidRPr="00383FC9">
        <w:t>for identifying them for each CI user</w:t>
      </w:r>
      <w:r w:rsidR="007B6440">
        <w:t>.</w:t>
      </w:r>
    </w:p>
    <w:p w14:paraId="2FA318C0" w14:textId="77777777" w:rsidR="00907334" w:rsidRDefault="00907334" w:rsidP="00907334">
      <w:pPr>
        <w:rPr>
          <w:b/>
          <w:bCs/>
        </w:rPr>
      </w:pPr>
    </w:p>
    <w:tbl>
      <w:tblPr>
        <w:tblStyle w:val="TableGrid"/>
        <w:tblpPr w:leftFromText="180" w:rightFromText="180" w:vertAnchor="page" w:horzAnchor="margin" w:tblpY="2562"/>
        <w:tblW w:w="69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5"/>
        <w:gridCol w:w="1524"/>
        <w:gridCol w:w="186"/>
        <w:gridCol w:w="1534"/>
        <w:gridCol w:w="266"/>
        <w:gridCol w:w="2155"/>
      </w:tblGrid>
      <w:tr w:rsidR="002C5E5F" w:rsidRPr="00E67AB3" w14:paraId="097C7ADB" w14:textId="77777777" w:rsidTr="00C944A4">
        <w:trPr>
          <w:trHeight w:val="494"/>
        </w:trPr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39DC4" w14:textId="77777777" w:rsidR="002C5E5F" w:rsidRPr="00410595" w:rsidRDefault="002C5E5F" w:rsidP="00C944A4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F34E3F">
              <w:rPr>
                <w:rFonts w:cs="Arial"/>
                <w:b/>
                <w:bCs/>
                <w:sz w:val="20"/>
                <w:szCs w:val="20"/>
              </w:rPr>
              <w:t>Subject ID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8573E" w14:textId="77777777" w:rsidR="002C5E5F" w:rsidRPr="00410595" w:rsidRDefault="002C5E5F" w:rsidP="00C944A4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F34E3F">
              <w:rPr>
                <w:rFonts w:cs="Arial"/>
                <w:b/>
                <w:bCs/>
                <w:sz w:val="20"/>
                <w:szCs w:val="20"/>
              </w:rPr>
              <w:t>Noisy Source #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7ED38" w14:textId="77777777" w:rsidR="002C5E5F" w:rsidRPr="00410595" w:rsidRDefault="002C5E5F" w:rsidP="00C944A4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F34E3F">
              <w:rPr>
                <w:rFonts w:cs="Arial"/>
                <w:b/>
                <w:bCs/>
                <w:sz w:val="20"/>
                <w:szCs w:val="20"/>
              </w:rPr>
              <w:t>Noisy Detector #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14:paraId="05F45563" w14:textId="77777777" w:rsidR="002C5E5F" w:rsidRPr="004709A6" w:rsidRDefault="002C5E5F" w:rsidP="00C944A4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F34E3F">
              <w:rPr>
                <w:rFonts w:cs="Arial"/>
                <w:b/>
                <w:bCs/>
                <w:sz w:val="20"/>
                <w:szCs w:val="20"/>
              </w:rPr>
              <w:t>Threshold (% max)</w:t>
            </w:r>
          </w:p>
        </w:tc>
      </w:tr>
      <w:tr w:rsidR="002C5E5F" w14:paraId="7CFEB820" w14:textId="77777777" w:rsidTr="00C944A4">
        <w:trPr>
          <w:trHeight w:val="342"/>
        </w:trPr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0781C667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DOTCI01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14:paraId="18A522A8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69, 7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</w:tcBorders>
            <w:vAlign w:val="center"/>
          </w:tcPr>
          <w:p w14:paraId="122F3437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33, 65, 66, 70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</w:tcBorders>
          </w:tcPr>
          <w:p w14:paraId="37F2E9C3" w14:textId="77777777" w:rsidR="002C5E5F" w:rsidRPr="00F34E3F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30</w:t>
            </w:r>
          </w:p>
        </w:tc>
      </w:tr>
      <w:tr w:rsidR="002C5E5F" w14:paraId="5CB95A87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52EA9F1B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DOTCI02</w:t>
            </w:r>
          </w:p>
        </w:tc>
        <w:tc>
          <w:tcPr>
            <w:tcW w:w="1524" w:type="dxa"/>
            <w:vAlign w:val="center"/>
          </w:tcPr>
          <w:p w14:paraId="0DE6B5D7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720" w:type="dxa"/>
            <w:gridSpan w:val="2"/>
            <w:vAlign w:val="center"/>
          </w:tcPr>
          <w:p w14:paraId="66DAA337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66</w:t>
            </w:r>
          </w:p>
        </w:tc>
        <w:tc>
          <w:tcPr>
            <w:tcW w:w="2421" w:type="dxa"/>
            <w:gridSpan w:val="2"/>
          </w:tcPr>
          <w:p w14:paraId="6CB451F7" w14:textId="77777777" w:rsidR="002C5E5F" w:rsidRPr="00F34E3F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30</w:t>
            </w:r>
          </w:p>
        </w:tc>
      </w:tr>
      <w:tr w:rsidR="002C5E5F" w14:paraId="45FAE13E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4DD2D92A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DOTCI03</w:t>
            </w:r>
          </w:p>
        </w:tc>
        <w:tc>
          <w:tcPr>
            <w:tcW w:w="1524" w:type="dxa"/>
            <w:vAlign w:val="center"/>
          </w:tcPr>
          <w:p w14:paraId="2CE1FE38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69, 70</w:t>
            </w:r>
          </w:p>
        </w:tc>
        <w:tc>
          <w:tcPr>
            <w:tcW w:w="1720" w:type="dxa"/>
            <w:gridSpan w:val="2"/>
            <w:vAlign w:val="center"/>
          </w:tcPr>
          <w:p w14:paraId="74E27BA3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2421" w:type="dxa"/>
            <w:gridSpan w:val="2"/>
          </w:tcPr>
          <w:p w14:paraId="2FAE1F7E" w14:textId="77777777" w:rsidR="002C5E5F" w:rsidRPr="004709A6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50</w:t>
            </w:r>
          </w:p>
        </w:tc>
      </w:tr>
      <w:tr w:rsidR="002C5E5F" w14:paraId="08D4851B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449FD167" w14:textId="77777777" w:rsidR="002C5E5F" w:rsidRPr="00F34E3F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DOTCI04</w:t>
            </w:r>
          </w:p>
        </w:tc>
        <w:tc>
          <w:tcPr>
            <w:tcW w:w="1524" w:type="dxa"/>
            <w:vAlign w:val="center"/>
          </w:tcPr>
          <w:p w14:paraId="42313A01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720" w:type="dxa"/>
            <w:gridSpan w:val="2"/>
            <w:vAlign w:val="center"/>
          </w:tcPr>
          <w:p w14:paraId="758B0D2E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2421" w:type="dxa"/>
            <w:gridSpan w:val="2"/>
          </w:tcPr>
          <w:p w14:paraId="72858F39" w14:textId="77777777" w:rsidR="002C5E5F" w:rsidRPr="00F34E3F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30</w:t>
            </w:r>
          </w:p>
        </w:tc>
      </w:tr>
      <w:tr w:rsidR="002C5E5F" w14:paraId="00E66FF9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5C0318FA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DOTCI05</w:t>
            </w:r>
          </w:p>
        </w:tc>
        <w:tc>
          <w:tcPr>
            <w:tcW w:w="1524" w:type="dxa"/>
            <w:vAlign w:val="center"/>
          </w:tcPr>
          <w:p w14:paraId="7DE20330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12, 69, 77</w:t>
            </w:r>
          </w:p>
        </w:tc>
        <w:tc>
          <w:tcPr>
            <w:tcW w:w="1720" w:type="dxa"/>
            <w:gridSpan w:val="2"/>
            <w:vAlign w:val="center"/>
          </w:tcPr>
          <w:p w14:paraId="62A13681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70, 74</w:t>
            </w:r>
          </w:p>
        </w:tc>
        <w:tc>
          <w:tcPr>
            <w:tcW w:w="2421" w:type="dxa"/>
            <w:gridSpan w:val="2"/>
          </w:tcPr>
          <w:p w14:paraId="5DB4EC9F" w14:textId="77777777" w:rsidR="002C5E5F" w:rsidRPr="00F34E3F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30</w:t>
            </w:r>
          </w:p>
        </w:tc>
      </w:tr>
      <w:tr w:rsidR="002C5E5F" w14:paraId="721185CD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23625FA0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DOTCI06</w:t>
            </w:r>
          </w:p>
        </w:tc>
        <w:tc>
          <w:tcPr>
            <w:tcW w:w="1524" w:type="dxa"/>
            <w:vAlign w:val="center"/>
          </w:tcPr>
          <w:p w14:paraId="0FFB5180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66</w:t>
            </w:r>
          </w:p>
        </w:tc>
        <w:tc>
          <w:tcPr>
            <w:tcW w:w="1720" w:type="dxa"/>
            <w:gridSpan w:val="2"/>
            <w:vAlign w:val="center"/>
          </w:tcPr>
          <w:p w14:paraId="37724858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61, 62</w:t>
            </w:r>
          </w:p>
        </w:tc>
        <w:tc>
          <w:tcPr>
            <w:tcW w:w="2421" w:type="dxa"/>
            <w:gridSpan w:val="2"/>
          </w:tcPr>
          <w:p w14:paraId="364E39F0" w14:textId="77777777" w:rsidR="002C5E5F" w:rsidRPr="00F34E3F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30</w:t>
            </w:r>
          </w:p>
        </w:tc>
      </w:tr>
      <w:tr w:rsidR="002C5E5F" w14:paraId="5FDDB4F8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2546EC9B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DOTCI07</w:t>
            </w:r>
          </w:p>
        </w:tc>
        <w:tc>
          <w:tcPr>
            <w:tcW w:w="1524" w:type="dxa"/>
            <w:vAlign w:val="center"/>
          </w:tcPr>
          <w:p w14:paraId="2CEFB5C6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78</w:t>
            </w:r>
          </w:p>
        </w:tc>
        <w:tc>
          <w:tcPr>
            <w:tcW w:w="1720" w:type="dxa"/>
            <w:gridSpan w:val="2"/>
            <w:vAlign w:val="center"/>
          </w:tcPr>
          <w:p w14:paraId="031D4101" w14:textId="77777777" w:rsidR="002C5E5F" w:rsidRPr="00F34E3F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421" w:type="dxa"/>
            <w:gridSpan w:val="2"/>
          </w:tcPr>
          <w:p w14:paraId="14536F33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2C4D98">
              <w:rPr>
                <w:rFonts w:cs="Arial"/>
                <w:sz w:val="20"/>
                <w:szCs w:val="20"/>
              </w:rPr>
              <w:t>30</w:t>
            </w:r>
          </w:p>
        </w:tc>
      </w:tr>
      <w:tr w:rsidR="002C5E5F" w14:paraId="72D909C4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57747CD6" w14:textId="77777777" w:rsidR="002C5E5F" w:rsidRPr="00F34E3F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DOTCI08</w:t>
            </w:r>
          </w:p>
        </w:tc>
        <w:tc>
          <w:tcPr>
            <w:tcW w:w="1524" w:type="dxa"/>
            <w:vAlign w:val="center"/>
          </w:tcPr>
          <w:p w14:paraId="2AE6096A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69</w:t>
            </w:r>
          </w:p>
        </w:tc>
        <w:tc>
          <w:tcPr>
            <w:tcW w:w="1720" w:type="dxa"/>
            <w:gridSpan w:val="2"/>
            <w:vAlign w:val="center"/>
          </w:tcPr>
          <w:p w14:paraId="56040205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67, 70</w:t>
            </w:r>
          </w:p>
        </w:tc>
        <w:tc>
          <w:tcPr>
            <w:tcW w:w="2421" w:type="dxa"/>
            <w:gridSpan w:val="2"/>
          </w:tcPr>
          <w:p w14:paraId="72CE63D6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30</w:t>
            </w:r>
          </w:p>
        </w:tc>
      </w:tr>
      <w:tr w:rsidR="002C5E5F" w14:paraId="4649D3F5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0B589C51" w14:textId="77777777" w:rsidR="002C5E5F" w:rsidRPr="004709A6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DOTCI10</w:t>
            </w:r>
          </w:p>
        </w:tc>
        <w:tc>
          <w:tcPr>
            <w:tcW w:w="1524" w:type="dxa"/>
            <w:vAlign w:val="center"/>
          </w:tcPr>
          <w:p w14:paraId="6171897E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1720" w:type="dxa"/>
            <w:gridSpan w:val="2"/>
            <w:vAlign w:val="center"/>
          </w:tcPr>
          <w:p w14:paraId="5BB49E35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66</w:t>
            </w:r>
          </w:p>
        </w:tc>
        <w:tc>
          <w:tcPr>
            <w:tcW w:w="2421" w:type="dxa"/>
            <w:gridSpan w:val="2"/>
          </w:tcPr>
          <w:p w14:paraId="3B2645A0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30</w:t>
            </w:r>
          </w:p>
        </w:tc>
      </w:tr>
      <w:tr w:rsidR="002C5E5F" w14:paraId="5821DDC8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195526C3" w14:textId="77777777" w:rsidR="002C5E5F" w:rsidRPr="004709A6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DOTCI11</w:t>
            </w:r>
          </w:p>
        </w:tc>
        <w:tc>
          <w:tcPr>
            <w:tcW w:w="1524" w:type="dxa"/>
            <w:vAlign w:val="center"/>
          </w:tcPr>
          <w:p w14:paraId="72BCC8A0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8, 70, 74</w:t>
            </w:r>
          </w:p>
        </w:tc>
        <w:tc>
          <w:tcPr>
            <w:tcW w:w="1720" w:type="dxa"/>
            <w:gridSpan w:val="2"/>
            <w:vAlign w:val="center"/>
          </w:tcPr>
          <w:p w14:paraId="4F698E65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71</w:t>
            </w:r>
          </w:p>
        </w:tc>
        <w:tc>
          <w:tcPr>
            <w:tcW w:w="2421" w:type="dxa"/>
            <w:gridSpan w:val="2"/>
          </w:tcPr>
          <w:p w14:paraId="1F88A4AA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30</w:t>
            </w:r>
          </w:p>
        </w:tc>
      </w:tr>
      <w:tr w:rsidR="002C5E5F" w14:paraId="117D7CE9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26461B33" w14:textId="77777777" w:rsidR="002C5E5F" w:rsidRPr="004709A6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DOTCI12</w:t>
            </w:r>
          </w:p>
        </w:tc>
        <w:tc>
          <w:tcPr>
            <w:tcW w:w="1524" w:type="dxa"/>
            <w:vAlign w:val="center"/>
          </w:tcPr>
          <w:p w14:paraId="6A8E2953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</w:t>
            </w:r>
          </w:p>
        </w:tc>
        <w:tc>
          <w:tcPr>
            <w:tcW w:w="1720" w:type="dxa"/>
            <w:gridSpan w:val="2"/>
            <w:vAlign w:val="center"/>
          </w:tcPr>
          <w:p w14:paraId="6AD43F06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77, 80</w:t>
            </w:r>
          </w:p>
        </w:tc>
        <w:tc>
          <w:tcPr>
            <w:tcW w:w="2421" w:type="dxa"/>
            <w:gridSpan w:val="2"/>
          </w:tcPr>
          <w:p w14:paraId="6B82BC44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30</w:t>
            </w:r>
          </w:p>
        </w:tc>
      </w:tr>
      <w:tr w:rsidR="002C5E5F" w14:paraId="0A96AF1B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162DA208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DOTCI1</w:t>
            </w:r>
            <w:r w:rsidRPr="004709A6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524" w:type="dxa"/>
            <w:vAlign w:val="center"/>
          </w:tcPr>
          <w:p w14:paraId="6FADC6E6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720" w:type="dxa"/>
            <w:gridSpan w:val="2"/>
            <w:vAlign w:val="center"/>
          </w:tcPr>
          <w:p w14:paraId="78B45605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69</w:t>
            </w:r>
          </w:p>
        </w:tc>
        <w:tc>
          <w:tcPr>
            <w:tcW w:w="2421" w:type="dxa"/>
            <w:gridSpan w:val="2"/>
          </w:tcPr>
          <w:p w14:paraId="3954F062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30</w:t>
            </w:r>
          </w:p>
        </w:tc>
      </w:tr>
      <w:tr w:rsidR="002C5E5F" w14:paraId="0FC28D88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51C84792" w14:textId="77777777" w:rsidR="002C5E5F" w:rsidRPr="004709A6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DOTCI14</w:t>
            </w:r>
          </w:p>
        </w:tc>
        <w:tc>
          <w:tcPr>
            <w:tcW w:w="1524" w:type="dxa"/>
            <w:vAlign w:val="center"/>
          </w:tcPr>
          <w:p w14:paraId="0B6E7EB0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</w:t>
            </w:r>
          </w:p>
        </w:tc>
        <w:tc>
          <w:tcPr>
            <w:tcW w:w="1720" w:type="dxa"/>
            <w:gridSpan w:val="2"/>
            <w:vAlign w:val="center"/>
          </w:tcPr>
          <w:p w14:paraId="28FEE6D4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421" w:type="dxa"/>
            <w:gridSpan w:val="2"/>
          </w:tcPr>
          <w:p w14:paraId="55EA1208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60</w:t>
            </w:r>
          </w:p>
        </w:tc>
      </w:tr>
      <w:tr w:rsidR="002C5E5F" w14:paraId="06E5A257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35BC5EF7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DOTCI1</w:t>
            </w:r>
            <w:r w:rsidRPr="004709A6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524" w:type="dxa"/>
            <w:vAlign w:val="center"/>
          </w:tcPr>
          <w:p w14:paraId="16940B4A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720" w:type="dxa"/>
            <w:gridSpan w:val="2"/>
            <w:vAlign w:val="center"/>
          </w:tcPr>
          <w:p w14:paraId="4881DC64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2421" w:type="dxa"/>
            <w:gridSpan w:val="2"/>
          </w:tcPr>
          <w:p w14:paraId="38F0BF3F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50</w:t>
            </w:r>
          </w:p>
        </w:tc>
      </w:tr>
      <w:tr w:rsidR="002C5E5F" w14:paraId="3D46A86C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32919DE7" w14:textId="77777777" w:rsidR="002C5E5F" w:rsidRPr="004709A6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DOTCI16</w:t>
            </w:r>
          </w:p>
        </w:tc>
        <w:tc>
          <w:tcPr>
            <w:tcW w:w="1524" w:type="dxa"/>
            <w:vAlign w:val="center"/>
          </w:tcPr>
          <w:p w14:paraId="17636689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65</w:t>
            </w:r>
          </w:p>
        </w:tc>
        <w:tc>
          <w:tcPr>
            <w:tcW w:w="1720" w:type="dxa"/>
            <w:gridSpan w:val="2"/>
            <w:vAlign w:val="center"/>
          </w:tcPr>
          <w:p w14:paraId="5B615169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68</w:t>
            </w:r>
          </w:p>
        </w:tc>
        <w:tc>
          <w:tcPr>
            <w:tcW w:w="2421" w:type="dxa"/>
            <w:gridSpan w:val="2"/>
          </w:tcPr>
          <w:p w14:paraId="3F7D1976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50</w:t>
            </w:r>
          </w:p>
        </w:tc>
      </w:tr>
      <w:tr w:rsidR="002C5E5F" w14:paraId="0AB24132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5AB807EE" w14:textId="77777777" w:rsidR="002C5E5F" w:rsidRPr="004709A6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DOTCI17</w:t>
            </w:r>
          </w:p>
        </w:tc>
        <w:tc>
          <w:tcPr>
            <w:tcW w:w="1524" w:type="dxa"/>
            <w:vAlign w:val="center"/>
          </w:tcPr>
          <w:p w14:paraId="6115275A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73</w:t>
            </w:r>
          </w:p>
        </w:tc>
        <w:tc>
          <w:tcPr>
            <w:tcW w:w="1720" w:type="dxa"/>
            <w:gridSpan w:val="2"/>
            <w:vAlign w:val="center"/>
          </w:tcPr>
          <w:p w14:paraId="03938523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2421" w:type="dxa"/>
            <w:gridSpan w:val="2"/>
          </w:tcPr>
          <w:p w14:paraId="4D67303C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40</w:t>
            </w:r>
          </w:p>
        </w:tc>
      </w:tr>
      <w:tr w:rsidR="002C5E5F" w14:paraId="60BCCAB6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737BD502" w14:textId="77777777" w:rsidR="002C5E5F" w:rsidRPr="004709A6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DOTCI18</w:t>
            </w:r>
          </w:p>
        </w:tc>
        <w:tc>
          <w:tcPr>
            <w:tcW w:w="1524" w:type="dxa"/>
            <w:vAlign w:val="center"/>
          </w:tcPr>
          <w:p w14:paraId="70A79041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720" w:type="dxa"/>
            <w:gridSpan w:val="2"/>
            <w:vAlign w:val="center"/>
          </w:tcPr>
          <w:p w14:paraId="6756086B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66, 73</w:t>
            </w:r>
          </w:p>
        </w:tc>
        <w:tc>
          <w:tcPr>
            <w:tcW w:w="2421" w:type="dxa"/>
            <w:gridSpan w:val="2"/>
          </w:tcPr>
          <w:p w14:paraId="6A8DE5FB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50</w:t>
            </w:r>
          </w:p>
        </w:tc>
      </w:tr>
      <w:tr w:rsidR="002C5E5F" w14:paraId="2271CC1D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45B9A3F9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DOTCI19</w:t>
            </w:r>
          </w:p>
        </w:tc>
        <w:tc>
          <w:tcPr>
            <w:tcW w:w="1524" w:type="dxa"/>
            <w:vAlign w:val="center"/>
          </w:tcPr>
          <w:p w14:paraId="7DD46AF5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82</w:t>
            </w:r>
          </w:p>
        </w:tc>
        <w:tc>
          <w:tcPr>
            <w:tcW w:w="1720" w:type="dxa"/>
            <w:gridSpan w:val="2"/>
            <w:vAlign w:val="center"/>
          </w:tcPr>
          <w:p w14:paraId="59184199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78, 79</w:t>
            </w:r>
          </w:p>
        </w:tc>
        <w:tc>
          <w:tcPr>
            <w:tcW w:w="2421" w:type="dxa"/>
            <w:gridSpan w:val="2"/>
          </w:tcPr>
          <w:p w14:paraId="12996985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70</w:t>
            </w:r>
          </w:p>
        </w:tc>
      </w:tr>
      <w:tr w:rsidR="002C5E5F" w14:paraId="0F771999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02B0423D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DOTCI20</w:t>
            </w:r>
          </w:p>
        </w:tc>
        <w:tc>
          <w:tcPr>
            <w:tcW w:w="1524" w:type="dxa"/>
            <w:vAlign w:val="center"/>
          </w:tcPr>
          <w:p w14:paraId="3EE9DF7F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720" w:type="dxa"/>
            <w:gridSpan w:val="2"/>
            <w:vAlign w:val="center"/>
          </w:tcPr>
          <w:p w14:paraId="2D2FF3F7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66, 70</w:t>
            </w:r>
          </w:p>
        </w:tc>
        <w:tc>
          <w:tcPr>
            <w:tcW w:w="2421" w:type="dxa"/>
            <w:gridSpan w:val="2"/>
          </w:tcPr>
          <w:p w14:paraId="23AF19A2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50</w:t>
            </w:r>
          </w:p>
        </w:tc>
      </w:tr>
      <w:tr w:rsidR="002C5E5F" w14:paraId="1BAB83E7" w14:textId="77777777" w:rsidTr="00C944A4">
        <w:trPr>
          <w:trHeight w:val="342"/>
        </w:trPr>
        <w:tc>
          <w:tcPr>
            <w:tcW w:w="1265" w:type="dxa"/>
            <w:vAlign w:val="center"/>
          </w:tcPr>
          <w:p w14:paraId="671DA978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F34E3F">
              <w:rPr>
                <w:rFonts w:cs="Arial"/>
                <w:sz w:val="20"/>
                <w:szCs w:val="20"/>
              </w:rPr>
              <w:t>DOTCI21</w:t>
            </w:r>
          </w:p>
        </w:tc>
        <w:tc>
          <w:tcPr>
            <w:tcW w:w="1524" w:type="dxa"/>
            <w:vAlign w:val="center"/>
          </w:tcPr>
          <w:p w14:paraId="77FB44D8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65</w:t>
            </w:r>
          </w:p>
        </w:tc>
        <w:tc>
          <w:tcPr>
            <w:tcW w:w="1720" w:type="dxa"/>
            <w:gridSpan w:val="2"/>
            <w:vAlign w:val="center"/>
          </w:tcPr>
          <w:p w14:paraId="7D8D1404" w14:textId="77777777" w:rsidR="002C5E5F" w:rsidRPr="002C4D98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61</w:t>
            </w:r>
          </w:p>
        </w:tc>
        <w:tc>
          <w:tcPr>
            <w:tcW w:w="2421" w:type="dxa"/>
            <w:gridSpan w:val="2"/>
          </w:tcPr>
          <w:p w14:paraId="2845DFE8" w14:textId="77777777" w:rsidR="002C5E5F" w:rsidRPr="00410595" w:rsidRDefault="002C5E5F" w:rsidP="00C944A4">
            <w:pPr>
              <w:jc w:val="both"/>
              <w:rPr>
                <w:rFonts w:cs="Arial"/>
                <w:sz w:val="20"/>
                <w:szCs w:val="20"/>
              </w:rPr>
            </w:pPr>
            <w:r w:rsidRPr="00410595">
              <w:rPr>
                <w:rFonts w:cs="Arial"/>
                <w:sz w:val="20"/>
                <w:szCs w:val="20"/>
              </w:rPr>
              <w:t>80</w:t>
            </w:r>
          </w:p>
        </w:tc>
      </w:tr>
    </w:tbl>
    <w:p w14:paraId="6209662F" w14:textId="77777777" w:rsidR="00907334" w:rsidRPr="009B29BE" w:rsidRDefault="00907334" w:rsidP="00907334">
      <w:pPr>
        <w:pStyle w:val="EndNoteBibliography"/>
      </w:pPr>
    </w:p>
    <w:p w14:paraId="1DA1F610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6969873F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10766803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2980F2B0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52EB1B3C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2080A9B6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02FB6797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01C1AF60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7E71AD19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6A0A83E6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3072EF70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44587035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0FD576E6" w14:textId="77777777" w:rsidR="00907334" w:rsidRDefault="00907334" w:rsidP="00907334">
      <w:pPr>
        <w:pStyle w:val="Heading1"/>
        <w:jc w:val="left"/>
        <w:rPr>
          <w:sz w:val="24"/>
          <w:szCs w:val="52"/>
        </w:rPr>
      </w:pPr>
    </w:p>
    <w:p w14:paraId="7DBA49A2" w14:textId="7863CFCF" w:rsidR="008029DC" w:rsidRDefault="008029DC"/>
    <w:sectPr w:rsidR="008029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A0"/>
    <w:rsid w:val="000E3636"/>
    <w:rsid w:val="00190FFE"/>
    <w:rsid w:val="002C5E5F"/>
    <w:rsid w:val="004E63B7"/>
    <w:rsid w:val="007B6440"/>
    <w:rsid w:val="008029DC"/>
    <w:rsid w:val="00907334"/>
    <w:rsid w:val="00B470A0"/>
    <w:rsid w:val="00C944A4"/>
    <w:rsid w:val="00CC088D"/>
    <w:rsid w:val="00F6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6B925"/>
  <w15:chartTrackingRefBased/>
  <w15:docId w15:val="{2BCA39B3-AFD8-4554-B685-E9A2AC50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334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link w:val="Heading1Char"/>
    <w:uiPriority w:val="9"/>
    <w:qFormat/>
    <w:rsid w:val="00907334"/>
    <w:pPr>
      <w:spacing w:before="100" w:beforeAutospacing="1" w:after="100" w:afterAutospacing="1"/>
      <w:jc w:val="center"/>
      <w:outlineLvl w:val="0"/>
    </w:pPr>
    <w:rPr>
      <w:rFonts w:eastAsia="Times New Roman" w:cs="Times New Roman"/>
      <w:b/>
      <w:bCs/>
      <w:kern w:val="36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7334"/>
    <w:rPr>
      <w:rFonts w:ascii="Arial" w:eastAsia="Times New Roman" w:hAnsi="Arial" w:cs="Times New Roman"/>
      <w:b/>
      <w:bCs/>
      <w:kern w:val="36"/>
      <w:szCs w:val="48"/>
    </w:rPr>
  </w:style>
  <w:style w:type="paragraph" w:customStyle="1" w:styleId="EndNoteBibliography">
    <w:name w:val="EndNote Bibliography"/>
    <w:basedOn w:val="Normal"/>
    <w:link w:val="EndNoteBibliographyChar"/>
    <w:rsid w:val="00907334"/>
    <w:rPr>
      <w:rFonts w:cs="Arial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07334"/>
    <w:rPr>
      <w:rFonts w:ascii="Arial" w:hAnsi="Arial" w:cs="Arial"/>
      <w:noProof/>
    </w:rPr>
  </w:style>
  <w:style w:type="table" w:styleId="TableGrid">
    <w:name w:val="Table Grid"/>
    <w:basedOn w:val="TableNormal"/>
    <w:uiPriority w:val="39"/>
    <w:rsid w:val="0090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Arefeh Sherafati</dc:creator>
  <cp:keywords/>
  <dc:description/>
  <cp:lastModifiedBy>Arefeh Sherafati</cp:lastModifiedBy>
  <cp:revision>12</cp:revision>
  <dcterms:created xsi:type="dcterms:W3CDTF">2022-05-16T18:33:00Z</dcterms:created>
  <dcterms:modified xsi:type="dcterms:W3CDTF">2022-05-16T21:06:00Z</dcterms:modified>
</cp:coreProperties>
</file>