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D87C7" w14:textId="6D117D77" w:rsidR="00A9679C" w:rsidRDefault="00A9679C" w:rsidP="00B540F9">
      <w:pPr>
        <w:rPr>
          <w:rFonts w:ascii="Times New Roman" w:hAnsi="Times New Roman" w:cs="Times New Roman"/>
          <w:b/>
          <w:w w:val="110"/>
        </w:rPr>
      </w:pPr>
      <w:r>
        <w:rPr>
          <w:rFonts w:ascii="Times New Roman" w:hAnsi="Times New Roman" w:cs="Times New Roman"/>
          <w:b/>
          <w:w w:val="110"/>
        </w:rPr>
        <w:t xml:space="preserve">Supplementary </w:t>
      </w:r>
      <w:r w:rsidR="00991557">
        <w:rPr>
          <w:rFonts w:ascii="Times New Roman" w:hAnsi="Times New Roman" w:cs="Times New Roman"/>
          <w:b/>
          <w:w w:val="110"/>
        </w:rPr>
        <w:t>File 1</w:t>
      </w:r>
    </w:p>
    <w:p w14:paraId="41096C79" w14:textId="77777777" w:rsidR="00A9679C" w:rsidRDefault="00A9679C" w:rsidP="00B540F9">
      <w:pPr>
        <w:rPr>
          <w:rFonts w:ascii="Times New Roman" w:hAnsi="Times New Roman" w:cs="Times New Roman"/>
          <w:b/>
          <w:w w:val="110"/>
        </w:rPr>
      </w:pPr>
    </w:p>
    <w:p w14:paraId="0B4C214A" w14:textId="77777777" w:rsidR="00746D5A" w:rsidRDefault="00746D5A" w:rsidP="002E3E3B">
      <w:pPr>
        <w:rPr>
          <w:rFonts w:ascii="Times New Roman" w:hAnsi="Times New Roman" w:cs="Times New Roman"/>
          <w:b/>
          <w:w w:val="110"/>
        </w:rPr>
      </w:pPr>
    </w:p>
    <w:p w14:paraId="0E9A6996" w14:textId="58F8C56C" w:rsidR="0002271F" w:rsidRPr="0002271F" w:rsidRDefault="00A7799A" w:rsidP="0002271F">
      <w:pPr>
        <w:tabs>
          <w:tab w:val="left" w:pos="1370"/>
        </w:tabs>
        <w:rPr>
          <w:rFonts w:ascii="Times New Roman" w:hAnsi="Times New Roman" w:cs="Times New Roman"/>
          <w:w w:val="110"/>
        </w:rPr>
      </w:pPr>
      <w:r w:rsidRPr="00A7799A">
        <w:rPr>
          <w:rFonts w:ascii="Times New Roman" w:hAnsi="Times New Roman" w:cs="Times New Roman"/>
          <w:b/>
          <w:shd w:val="clear" w:color="auto" w:fill="FFFFFF"/>
        </w:rPr>
        <w:t>Supplementary File 1a</w:t>
      </w:r>
      <w:r w:rsidRPr="00A7799A">
        <w:rPr>
          <w:rFonts w:ascii="Times New Roman" w:hAnsi="Times New Roman" w:cs="Times New Roman"/>
          <w:w w:val="110"/>
        </w:rPr>
        <w:t xml:space="preserve"> </w:t>
      </w:r>
      <w:r w:rsidR="008E6031">
        <w:rPr>
          <w:rFonts w:ascii="Times New Roman" w:hAnsi="Times New Roman" w:cs="Times New Roman"/>
          <w:w w:val="110"/>
        </w:rPr>
        <w:t xml:space="preserve">- </w:t>
      </w:r>
      <w:r w:rsidR="0002271F" w:rsidRPr="0002271F">
        <w:rPr>
          <w:rFonts w:ascii="Times New Roman" w:hAnsi="Times New Roman" w:cs="Times New Roman"/>
          <w:w w:val="110"/>
        </w:rPr>
        <w:t xml:space="preserve">Population Census Data for Key Sociodemographic Variables  </w:t>
      </w:r>
    </w:p>
    <w:p w14:paraId="1A63DF77" w14:textId="77777777" w:rsidR="0002271F" w:rsidRPr="005101A5" w:rsidRDefault="0002271F" w:rsidP="0002271F">
      <w:pPr>
        <w:jc w:val="center"/>
        <w:rPr>
          <w:b/>
          <w:szCs w:val="24"/>
        </w:rPr>
      </w:pPr>
    </w:p>
    <w:tbl>
      <w:tblPr>
        <w:tblStyle w:val="Tabellenraster"/>
        <w:tblW w:w="14201"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291"/>
        <w:gridCol w:w="1291"/>
        <w:gridCol w:w="1291"/>
        <w:gridCol w:w="1291"/>
        <w:gridCol w:w="1291"/>
        <w:gridCol w:w="1291"/>
        <w:gridCol w:w="1291"/>
        <w:gridCol w:w="1291"/>
        <w:gridCol w:w="1291"/>
        <w:gridCol w:w="1291"/>
        <w:gridCol w:w="1291"/>
      </w:tblGrid>
      <w:tr w:rsidR="0002271F" w:rsidRPr="005101A5" w14:paraId="45EA0B93" w14:textId="77777777" w:rsidTr="00362DCA">
        <w:trPr>
          <w:trHeight w:val="284"/>
        </w:trPr>
        <w:tc>
          <w:tcPr>
            <w:tcW w:w="1291" w:type="dxa"/>
            <w:noWrap/>
            <w:hideMark/>
          </w:tcPr>
          <w:p w14:paraId="04808EEF" w14:textId="77777777" w:rsidR="0002271F" w:rsidRPr="00114661" w:rsidRDefault="0002271F" w:rsidP="00362DCA">
            <w:pPr>
              <w:rPr>
                <w:rFonts w:ascii="Times New Roman" w:hAnsi="Times New Roman" w:cs="Times New Roman"/>
                <w:b/>
                <w:bCs/>
                <w:sz w:val="20"/>
                <w:szCs w:val="24"/>
              </w:rPr>
            </w:pPr>
            <w:r w:rsidRPr="00114661">
              <w:rPr>
                <w:rFonts w:ascii="Times New Roman" w:hAnsi="Times New Roman" w:cs="Times New Roman"/>
                <w:b/>
                <w:bCs/>
                <w:sz w:val="20"/>
                <w:szCs w:val="24"/>
              </w:rPr>
              <w:t>Country</w:t>
            </w:r>
          </w:p>
        </w:tc>
        <w:tc>
          <w:tcPr>
            <w:tcW w:w="1291" w:type="dxa"/>
            <w:noWrap/>
            <w:hideMark/>
          </w:tcPr>
          <w:p w14:paraId="52F80ADD" w14:textId="77777777" w:rsidR="0002271F" w:rsidRPr="00114661" w:rsidRDefault="0002271F" w:rsidP="00362DCA">
            <w:pPr>
              <w:rPr>
                <w:rFonts w:ascii="Times New Roman" w:hAnsi="Times New Roman" w:cs="Times New Roman"/>
                <w:b/>
                <w:bCs/>
                <w:sz w:val="20"/>
                <w:szCs w:val="24"/>
              </w:rPr>
            </w:pPr>
            <w:proofErr w:type="spellStart"/>
            <w:r w:rsidRPr="00114661">
              <w:rPr>
                <w:rFonts w:ascii="Times New Roman" w:hAnsi="Times New Roman" w:cs="Times New Roman"/>
                <w:b/>
                <w:bCs/>
                <w:sz w:val="20"/>
                <w:szCs w:val="24"/>
              </w:rPr>
              <w:t>female</w:t>
            </w:r>
            <w:proofErr w:type="spellEnd"/>
          </w:p>
        </w:tc>
        <w:tc>
          <w:tcPr>
            <w:tcW w:w="1291" w:type="dxa"/>
            <w:noWrap/>
            <w:hideMark/>
          </w:tcPr>
          <w:p w14:paraId="10C5A84A" w14:textId="77777777" w:rsidR="0002271F" w:rsidRPr="00114661" w:rsidRDefault="0002271F" w:rsidP="00362DCA">
            <w:pPr>
              <w:rPr>
                <w:rFonts w:ascii="Times New Roman" w:hAnsi="Times New Roman" w:cs="Times New Roman"/>
                <w:b/>
                <w:bCs/>
                <w:sz w:val="20"/>
                <w:szCs w:val="24"/>
              </w:rPr>
            </w:pPr>
            <w:r w:rsidRPr="00114661">
              <w:rPr>
                <w:rFonts w:ascii="Times New Roman" w:hAnsi="Times New Roman" w:cs="Times New Roman"/>
                <w:b/>
                <w:bCs/>
                <w:sz w:val="20"/>
                <w:szCs w:val="24"/>
              </w:rPr>
              <w:t xml:space="preserve">18-24 </w:t>
            </w:r>
            <w:proofErr w:type="spellStart"/>
            <w:r w:rsidRPr="00114661">
              <w:rPr>
                <w:rFonts w:ascii="Times New Roman" w:hAnsi="Times New Roman" w:cs="Times New Roman"/>
                <w:b/>
                <w:bCs/>
                <w:sz w:val="20"/>
                <w:szCs w:val="24"/>
              </w:rPr>
              <w:t>years</w:t>
            </w:r>
            <w:proofErr w:type="spellEnd"/>
          </w:p>
        </w:tc>
        <w:tc>
          <w:tcPr>
            <w:tcW w:w="1291" w:type="dxa"/>
            <w:noWrap/>
            <w:hideMark/>
          </w:tcPr>
          <w:p w14:paraId="09D5D6DC" w14:textId="77777777" w:rsidR="0002271F" w:rsidRPr="00114661" w:rsidRDefault="0002271F" w:rsidP="00362DCA">
            <w:pPr>
              <w:rPr>
                <w:rFonts w:ascii="Times New Roman" w:hAnsi="Times New Roman" w:cs="Times New Roman"/>
                <w:b/>
                <w:bCs/>
                <w:sz w:val="20"/>
                <w:szCs w:val="24"/>
              </w:rPr>
            </w:pPr>
            <w:r w:rsidRPr="00114661">
              <w:rPr>
                <w:rFonts w:ascii="Times New Roman" w:hAnsi="Times New Roman" w:cs="Times New Roman"/>
                <w:b/>
                <w:bCs/>
                <w:sz w:val="20"/>
                <w:szCs w:val="24"/>
              </w:rPr>
              <w:t xml:space="preserve">25-34 </w:t>
            </w:r>
            <w:proofErr w:type="spellStart"/>
            <w:r w:rsidRPr="00114661">
              <w:rPr>
                <w:rFonts w:ascii="Times New Roman" w:hAnsi="Times New Roman" w:cs="Times New Roman"/>
                <w:b/>
                <w:bCs/>
                <w:sz w:val="20"/>
                <w:szCs w:val="24"/>
              </w:rPr>
              <w:t>years</w:t>
            </w:r>
            <w:proofErr w:type="spellEnd"/>
          </w:p>
        </w:tc>
        <w:tc>
          <w:tcPr>
            <w:tcW w:w="1291" w:type="dxa"/>
            <w:noWrap/>
            <w:hideMark/>
          </w:tcPr>
          <w:p w14:paraId="6BA05D55" w14:textId="77777777" w:rsidR="0002271F" w:rsidRPr="00114661" w:rsidRDefault="0002271F" w:rsidP="00362DCA">
            <w:pPr>
              <w:rPr>
                <w:rFonts w:ascii="Times New Roman" w:hAnsi="Times New Roman" w:cs="Times New Roman"/>
                <w:b/>
                <w:bCs/>
                <w:sz w:val="20"/>
                <w:szCs w:val="24"/>
              </w:rPr>
            </w:pPr>
            <w:r w:rsidRPr="00114661">
              <w:rPr>
                <w:rFonts w:ascii="Times New Roman" w:hAnsi="Times New Roman" w:cs="Times New Roman"/>
                <w:b/>
                <w:bCs/>
                <w:sz w:val="20"/>
                <w:szCs w:val="24"/>
              </w:rPr>
              <w:t xml:space="preserve">35-44 </w:t>
            </w:r>
            <w:proofErr w:type="spellStart"/>
            <w:r w:rsidRPr="00114661">
              <w:rPr>
                <w:rFonts w:ascii="Times New Roman" w:hAnsi="Times New Roman" w:cs="Times New Roman"/>
                <w:b/>
                <w:bCs/>
                <w:sz w:val="20"/>
                <w:szCs w:val="24"/>
              </w:rPr>
              <w:t>years</w:t>
            </w:r>
            <w:proofErr w:type="spellEnd"/>
          </w:p>
        </w:tc>
        <w:tc>
          <w:tcPr>
            <w:tcW w:w="1291" w:type="dxa"/>
            <w:noWrap/>
            <w:hideMark/>
          </w:tcPr>
          <w:p w14:paraId="0229748D" w14:textId="77777777" w:rsidR="0002271F" w:rsidRPr="00114661" w:rsidRDefault="0002271F" w:rsidP="00362DCA">
            <w:pPr>
              <w:rPr>
                <w:rFonts w:ascii="Times New Roman" w:hAnsi="Times New Roman" w:cs="Times New Roman"/>
                <w:b/>
                <w:bCs/>
                <w:sz w:val="20"/>
                <w:szCs w:val="24"/>
              </w:rPr>
            </w:pPr>
            <w:r w:rsidRPr="00114661">
              <w:rPr>
                <w:rFonts w:ascii="Times New Roman" w:hAnsi="Times New Roman" w:cs="Times New Roman"/>
                <w:b/>
                <w:bCs/>
                <w:sz w:val="20"/>
                <w:szCs w:val="24"/>
              </w:rPr>
              <w:t xml:space="preserve">45-54 </w:t>
            </w:r>
            <w:proofErr w:type="spellStart"/>
            <w:r w:rsidRPr="00114661">
              <w:rPr>
                <w:rFonts w:ascii="Times New Roman" w:hAnsi="Times New Roman" w:cs="Times New Roman"/>
                <w:b/>
                <w:bCs/>
                <w:sz w:val="20"/>
                <w:szCs w:val="24"/>
              </w:rPr>
              <w:t>years</w:t>
            </w:r>
            <w:proofErr w:type="spellEnd"/>
          </w:p>
        </w:tc>
        <w:tc>
          <w:tcPr>
            <w:tcW w:w="1291" w:type="dxa"/>
            <w:noWrap/>
            <w:hideMark/>
          </w:tcPr>
          <w:p w14:paraId="0B6903A4" w14:textId="77777777" w:rsidR="0002271F" w:rsidRPr="00114661" w:rsidRDefault="0002271F" w:rsidP="00362DCA">
            <w:pPr>
              <w:rPr>
                <w:rFonts w:ascii="Times New Roman" w:hAnsi="Times New Roman" w:cs="Times New Roman"/>
                <w:b/>
                <w:bCs/>
                <w:sz w:val="20"/>
                <w:szCs w:val="24"/>
              </w:rPr>
            </w:pPr>
            <w:r w:rsidRPr="00114661">
              <w:rPr>
                <w:rFonts w:ascii="Times New Roman" w:hAnsi="Times New Roman" w:cs="Times New Roman"/>
                <w:b/>
                <w:bCs/>
                <w:sz w:val="20"/>
                <w:szCs w:val="24"/>
              </w:rPr>
              <w:t xml:space="preserve">55-64 </w:t>
            </w:r>
            <w:proofErr w:type="spellStart"/>
            <w:r w:rsidRPr="00114661">
              <w:rPr>
                <w:rFonts w:ascii="Times New Roman" w:hAnsi="Times New Roman" w:cs="Times New Roman"/>
                <w:b/>
                <w:bCs/>
                <w:sz w:val="20"/>
                <w:szCs w:val="24"/>
              </w:rPr>
              <w:t>years</w:t>
            </w:r>
            <w:proofErr w:type="spellEnd"/>
          </w:p>
        </w:tc>
        <w:tc>
          <w:tcPr>
            <w:tcW w:w="1291" w:type="dxa"/>
            <w:noWrap/>
            <w:hideMark/>
          </w:tcPr>
          <w:p w14:paraId="56BD69D2" w14:textId="77777777" w:rsidR="0002271F" w:rsidRPr="00114661" w:rsidRDefault="0002271F" w:rsidP="00362DCA">
            <w:pPr>
              <w:rPr>
                <w:rFonts w:ascii="Times New Roman" w:hAnsi="Times New Roman" w:cs="Times New Roman"/>
                <w:b/>
                <w:bCs/>
                <w:sz w:val="20"/>
                <w:szCs w:val="24"/>
              </w:rPr>
            </w:pPr>
            <w:r w:rsidRPr="00114661">
              <w:rPr>
                <w:rFonts w:ascii="Times New Roman" w:hAnsi="Times New Roman" w:cs="Times New Roman"/>
                <w:b/>
                <w:bCs/>
                <w:sz w:val="20"/>
                <w:szCs w:val="24"/>
              </w:rPr>
              <w:t xml:space="preserve">65+ </w:t>
            </w:r>
            <w:proofErr w:type="spellStart"/>
            <w:r w:rsidRPr="00114661">
              <w:rPr>
                <w:rFonts w:ascii="Times New Roman" w:hAnsi="Times New Roman" w:cs="Times New Roman"/>
                <w:b/>
                <w:bCs/>
                <w:sz w:val="20"/>
                <w:szCs w:val="24"/>
              </w:rPr>
              <w:t>years</w:t>
            </w:r>
            <w:proofErr w:type="spellEnd"/>
          </w:p>
        </w:tc>
        <w:tc>
          <w:tcPr>
            <w:tcW w:w="1291" w:type="dxa"/>
            <w:noWrap/>
            <w:hideMark/>
          </w:tcPr>
          <w:p w14:paraId="3B917373" w14:textId="77777777" w:rsidR="0002271F" w:rsidRPr="00114661" w:rsidRDefault="0002271F" w:rsidP="00362DCA">
            <w:pPr>
              <w:rPr>
                <w:rFonts w:ascii="Times New Roman" w:hAnsi="Times New Roman" w:cs="Times New Roman"/>
                <w:b/>
                <w:bCs/>
                <w:sz w:val="20"/>
                <w:szCs w:val="24"/>
              </w:rPr>
            </w:pPr>
            <w:proofErr w:type="spellStart"/>
            <w:r w:rsidRPr="00114661">
              <w:rPr>
                <w:rFonts w:ascii="Times New Roman" w:hAnsi="Times New Roman" w:cs="Times New Roman"/>
                <w:b/>
                <w:bCs/>
                <w:sz w:val="20"/>
                <w:szCs w:val="24"/>
              </w:rPr>
              <w:t>low</w:t>
            </w:r>
            <w:proofErr w:type="spellEnd"/>
            <w:r w:rsidRPr="00114661">
              <w:rPr>
                <w:rFonts w:ascii="Times New Roman" w:hAnsi="Times New Roman" w:cs="Times New Roman"/>
                <w:b/>
                <w:bCs/>
                <w:sz w:val="20"/>
                <w:szCs w:val="24"/>
              </w:rPr>
              <w:t xml:space="preserve"> </w:t>
            </w:r>
            <w:proofErr w:type="spellStart"/>
            <w:r w:rsidRPr="00114661">
              <w:rPr>
                <w:rFonts w:ascii="Times New Roman" w:hAnsi="Times New Roman" w:cs="Times New Roman"/>
                <w:b/>
                <w:bCs/>
                <w:sz w:val="20"/>
                <w:szCs w:val="24"/>
              </w:rPr>
              <w:t>education</w:t>
            </w:r>
            <w:proofErr w:type="spellEnd"/>
          </w:p>
        </w:tc>
        <w:tc>
          <w:tcPr>
            <w:tcW w:w="1291" w:type="dxa"/>
            <w:noWrap/>
            <w:hideMark/>
          </w:tcPr>
          <w:p w14:paraId="5606C8FC" w14:textId="77777777" w:rsidR="0002271F" w:rsidRPr="00114661" w:rsidRDefault="0002271F" w:rsidP="00362DCA">
            <w:pPr>
              <w:rPr>
                <w:rFonts w:ascii="Times New Roman" w:hAnsi="Times New Roman" w:cs="Times New Roman"/>
                <w:b/>
                <w:bCs/>
                <w:sz w:val="20"/>
                <w:szCs w:val="24"/>
              </w:rPr>
            </w:pPr>
            <w:r w:rsidRPr="00114661">
              <w:rPr>
                <w:rFonts w:ascii="Times New Roman" w:hAnsi="Times New Roman" w:cs="Times New Roman"/>
                <w:b/>
                <w:bCs/>
                <w:sz w:val="20"/>
                <w:szCs w:val="24"/>
              </w:rPr>
              <w:t xml:space="preserve">medium </w:t>
            </w:r>
            <w:proofErr w:type="spellStart"/>
            <w:r w:rsidRPr="00114661">
              <w:rPr>
                <w:rFonts w:ascii="Times New Roman" w:hAnsi="Times New Roman" w:cs="Times New Roman"/>
                <w:b/>
                <w:bCs/>
                <w:sz w:val="20"/>
                <w:szCs w:val="24"/>
              </w:rPr>
              <w:t>education</w:t>
            </w:r>
            <w:proofErr w:type="spellEnd"/>
          </w:p>
        </w:tc>
        <w:tc>
          <w:tcPr>
            <w:tcW w:w="1291" w:type="dxa"/>
            <w:noWrap/>
            <w:hideMark/>
          </w:tcPr>
          <w:p w14:paraId="5D594CF4" w14:textId="77777777" w:rsidR="0002271F" w:rsidRPr="00114661" w:rsidRDefault="0002271F" w:rsidP="00362DCA">
            <w:pPr>
              <w:rPr>
                <w:rFonts w:ascii="Times New Roman" w:hAnsi="Times New Roman" w:cs="Times New Roman"/>
                <w:b/>
                <w:bCs/>
                <w:sz w:val="20"/>
                <w:szCs w:val="24"/>
              </w:rPr>
            </w:pPr>
            <w:r w:rsidRPr="00114661">
              <w:rPr>
                <w:rFonts w:ascii="Times New Roman" w:hAnsi="Times New Roman" w:cs="Times New Roman"/>
                <w:b/>
                <w:bCs/>
                <w:sz w:val="20"/>
                <w:szCs w:val="24"/>
              </w:rPr>
              <w:t xml:space="preserve">high </w:t>
            </w:r>
            <w:proofErr w:type="spellStart"/>
            <w:r w:rsidRPr="00114661">
              <w:rPr>
                <w:rFonts w:ascii="Times New Roman" w:hAnsi="Times New Roman" w:cs="Times New Roman"/>
                <w:b/>
                <w:bCs/>
                <w:sz w:val="20"/>
                <w:szCs w:val="24"/>
              </w:rPr>
              <w:t>education</w:t>
            </w:r>
            <w:proofErr w:type="spellEnd"/>
          </w:p>
        </w:tc>
      </w:tr>
      <w:tr w:rsidR="0002271F" w:rsidRPr="005101A5" w14:paraId="0663C55D" w14:textId="77777777" w:rsidTr="00362DCA">
        <w:trPr>
          <w:trHeight w:val="284"/>
        </w:trPr>
        <w:tc>
          <w:tcPr>
            <w:tcW w:w="1291" w:type="dxa"/>
            <w:noWrap/>
            <w:hideMark/>
          </w:tcPr>
          <w:p w14:paraId="3CB8F3FF"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France</w:t>
            </w:r>
          </w:p>
        </w:tc>
        <w:tc>
          <w:tcPr>
            <w:tcW w:w="1291" w:type="dxa"/>
            <w:noWrap/>
            <w:hideMark/>
          </w:tcPr>
          <w:p w14:paraId="1E75512F"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51.67%</w:t>
            </w:r>
          </w:p>
        </w:tc>
        <w:tc>
          <w:tcPr>
            <w:tcW w:w="1291" w:type="dxa"/>
            <w:noWrap/>
            <w:hideMark/>
          </w:tcPr>
          <w:p w14:paraId="15B83FDC"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8.09%</w:t>
            </w:r>
          </w:p>
        </w:tc>
        <w:tc>
          <w:tcPr>
            <w:tcW w:w="1291" w:type="dxa"/>
            <w:noWrap/>
            <w:hideMark/>
          </w:tcPr>
          <w:p w14:paraId="58768ED9"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11.6%</w:t>
            </w:r>
          </w:p>
        </w:tc>
        <w:tc>
          <w:tcPr>
            <w:tcW w:w="1291" w:type="dxa"/>
            <w:noWrap/>
            <w:hideMark/>
          </w:tcPr>
          <w:p w14:paraId="5752EFF3"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12.4%</w:t>
            </w:r>
          </w:p>
        </w:tc>
        <w:tc>
          <w:tcPr>
            <w:tcW w:w="1291" w:type="dxa"/>
            <w:noWrap/>
            <w:hideMark/>
          </w:tcPr>
          <w:p w14:paraId="23CC244E"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13.3%</w:t>
            </w:r>
          </w:p>
        </w:tc>
        <w:tc>
          <w:tcPr>
            <w:tcW w:w="1291" w:type="dxa"/>
            <w:noWrap/>
            <w:hideMark/>
          </w:tcPr>
          <w:p w14:paraId="699994CF"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12.6%</w:t>
            </w:r>
          </w:p>
        </w:tc>
        <w:tc>
          <w:tcPr>
            <w:tcW w:w="1291" w:type="dxa"/>
            <w:noWrap/>
            <w:hideMark/>
          </w:tcPr>
          <w:p w14:paraId="43EEA62F"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20.4%</w:t>
            </w:r>
          </w:p>
        </w:tc>
        <w:tc>
          <w:tcPr>
            <w:tcW w:w="1291" w:type="dxa"/>
            <w:noWrap/>
            <w:hideMark/>
          </w:tcPr>
          <w:p w14:paraId="356A42E0"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22.3%</w:t>
            </w:r>
          </w:p>
        </w:tc>
        <w:tc>
          <w:tcPr>
            <w:tcW w:w="1291" w:type="dxa"/>
            <w:noWrap/>
            <w:hideMark/>
          </w:tcPr>
          <w:p w14:paraId="48945122"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42.4%</w:t>
            </w:r>
          </w:p>
        </w:tc>
        <w:tc>
          <w:tcPr>
            <w:tcW w:w="1291" w:type="dxa"/>
            <w:noWrap/>
            <w:hideMark/>
          </w:tcPr>
          <w:p w14:paraId="7CF9634F"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35.3%</w:t>
            </w:r>
          </w:p>
        </w:tc>
      </w:tr>
      <w:tr w:rsidR="0002271F" w:rsidRPr="005101A5" w14:paraId="72CDE104" w14:textId="77777777" w:rsidTr="00362DCA">
        <w:trPr>
          <w:trHeight w:val="284"/>
        </w:trPr>
        <w:tc>
          <w:tcPr>
            <w:tcW w:w="1291" w:type="dxa"/>
            <w:noWrap/>
            <w:hideMark/>
          </w:tcPr>
          <w:p w14:paraId="3C973769"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Germany</w:t>
            </w:r>
          </w:p>
        </w:tc>
        <w:tc>
          <w:tcPr>
            <w:tcW w:w="1291" w:type="dxa"/>
            <w:noWrap/>
            <w:hideMark/>
          </w:tcPr>
          <w:p w14:paraId="10357A95"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50.66%</w:t>
            </w:r>
          </w:p>
        </w:tc>
        <w:tc>
          <w:tcPr>
            <w:tcW w:w="1291" w:type="dxa"/>
            <w:noWrap/>
            <w:hideMark/>
          </w:tcPr>
          <w:p w14:paraId="6EAC6BE2"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7.41%</w:t>
            </w:r>
          </w:p>
        </w:tc>
        <w:tc>
          <w:tcPr>
            <w:tcW w:w="1291" w:type="dxa"/>
            <w:noWrap/>
            <w:hideMark/>
          </w:tcPr>
          <w:p w14:paraId="67B3C16C"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12.7%</w:t>
            </w:r>
          </w:p>
        </w:tc>
        <w:tc>
          <w:tcPr>
            <w:tcW w:w="1291" w:type="dxa"/>
            <w:noWrap/>
            <w:hideMark/>
          </w:tcPr>
          <w:p w14:paraId="7610440B"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12.3%</w:t>
            </w:r>
          </w:p>
        </w:tc>
        <w:tc>
          <w:tcPr>
            <w:tcW w:w="1291" w:type="dxa"/>
            <w:noWrap/>
            <w:hideMark/>
          </w:tcPr>
          <w:p w14:paraId="690F44D7"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14.4%</w:t>
            </w:r>
          </w:p>
        </w:tc>
        <w:tc>
          <w:tcPr>
            <w:tcW w:w="1291" w:type="dxa"/>
            <w:noWrap/>
            <w:hideMark/>
          </w:tcPr>
          <w:p w14:paraId="09D0ED36"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14.9%</w:t>
            </w:r>
          </w:p>
        </w:tc>
        <w:tc>
          <w:tcPr>
            <w:tcW w:w="1291" w:type="dxa"/>
            <w:noWrap/>
            <w:hideMark/>
          </w:tcPr>
          <w:p w14:paraId="2F28E2D2"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21.8%</w:t>
            </w:r>
          </w:p>
        </w:tc>
        <w:tc>
          <w:tcPr>
            <w:tcW w:w="1291" w:type="dxa"/>
            <w:noWrap/>
            <w:hideMark/>
          </w:tcPr>
          <w:p w14:paraId="4E926097"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20.1%</w:t>
            </w:r>
          </w:p>
        </w:tc>
        <w:tc>
          <w:tcPr>
            <w:tcW w:w="1291" w:type="dxa"/>
            <w:noWrap/>
            <w:hideMark/>
          </w:tcPr>
          <w:p w14:paraId="60905393"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52.7%</w:t>
            </w:r>
          </w:p>
        </w:tc>
        <w:tc>
          <w:tcPr>
            <w:tcW w:w="1291" w:type="dxa"/>
            <w:noWrap/>
            <w:hideMark/>
          </w:tcPr>
          <w:p w14:paraId="1BE31CA0"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27.2%</w:t>
            </w:r>
          </w:p>
        </w:tc>
      </w:tr>
      <w:tr w:rsidR="0002271F" w:rsidRPr="005101A5" w14:paraId="08668F13" w14:textId="77777777" w:rsidTr="00362DCA">
        <w:trPr>
          <w:trHeight w:val="284"/>
        </w:trPr>
        <w:tc>
          <w:tcPr>
            <w:tcW w:w="1291" w:type="dxa"/>
            <w:noWrap/>
            <w:hideMark/>
          </w:tcPr>
          <w:p w14:paraId="5F3E4DD0" w14:textId="77777777" w:rsidR="0002271F" w:rsidRPr="00114661" w:rsidRDefault="0002271F" w:rsidP="00362DCA">
            <w:pPr>
              <w:rPr>
                <w:rFonts w:ascii="Times New Roman" w:hAnsi="Times New Roman" w:cs="Times New Roman"/>
                <w:sz w:val="20"/>
                <w:szCs w:val="24"/>
              </w:rPr>
            </w:pPr>
            <w:proofErr w:type="spellStart"/>
            <w:r w:rsidRPr="00114661">
              <w:rPr>
                <w:rFonts w:ascii="Times New Roman" w:hAnsi="Times New Roman" w:cs="Times New Roman"/>
                <w:sz w:val="20"/>
                <w:szCs w:val="24"/>
              </w:rPr>
              <w:t>Italy</w:t>
            </w:r>
            <w:proofErr w:type="spellEnd"/>
          </w:p>
        </w:tc>
        <w:tc>
          <w:tcPr>
            <w:tcW w:w="1291" w:type="dxa"/>
            <w:noWrap/>
            <w:hideMark/>
          </w:tcPr>
          <w:p w14:paraId="743C0C09"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51.29%</w:t>
            </w:r>
          </w:p>
        </w:tc>
        <w:tc>
          <w:tcPr>
            <w:tcW w:w="1291" w:type="dxa"/>
            <w:noWrap/>
            <w:hideMark/>
          </w:tcPr>
          <w:p w14:paraId="3EA6AF8E"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6.91%</w:t>
            </w:r>
          </w:p>
        </w:tc>
        <w:tc>
          <w:tcPr>
            <w:tcW w:w="1291" w:type="dxa"/>
            <w:noWrap/>
            <w:hideMark/>
          </w:tcPr>
          <w:p w14:paraId="1BA99ED9"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10.7%</w:t>
            </w:r>
          </w:p>
        </w:tc>
        <w:tc>
          <w:tcPr>
            <w:tcW w:w="1291" w:type="dxa"/>
            <w:noWrap/>
            <w:hideMark/>
          </w:tcPr>
          <w:p w14:paraId="553FB084"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13.0%</w:t>
            </w:r>
          </w:p>
        </w:tc>
        <w:tc>
          <w:tcPr>
            <w:tcW w:w="1291" w:type="dxa"/>
            <w:noWrap/>
            <w:hideMark/>
          </w:tcPr>
          <w:p w14:paraId="07638EF3"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16.1%</w:t>
            </w:r>
          </w:p>
        </w:tc>
        <w:tc>
          <w:tcPr>
            <w:tcW w:w="1291" w:type="dxa"/>
            <w:noWrap/>
            <w:hideMark/>
          </w:tcPr>
          <w:p w14:paraId="116FAF56"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14.1%</w:t>
            </w:r>
          </w:p>
        </w:tc>
        <w:tc>
          <w:tcPr>
            <w:tcW w:w="1291" w:type="dxa"/>
            <w:noWrap/>
            <w:hideMark/>
          </w:tcPr>
          <w:p w14:paraId="04A62C6B"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23.2%</w:t>
            </w:r>
          </w:p>
        </w:tc>
        <w:tc>
          <w:tcPr>
            <w:tcW w:w="1291" w:type="dxa"/>
            <w:noWrap/>
            <w:hideMark/>
          </w:tcPr>
          <w:p w14:paraId="7602C4DB"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39.0%</w:t>
            </w:r>
          </w:p>
        </w:tc>
        <w:tc>
          <w:tcPr>
            <w:tcW w:w="1291" w:type="dxa"/>
            <w:noWrap/>
            <w:hideMark/>
          </w:tcPr>
          <w:p w14:paraId="63470A68"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43.1%</w:t>
            </w:r>
          </w:p>
        </w:tc>
        <w:tc>
          <w:tcPr>
            <w:tcW w:w="1291" w:type="dxa"/>
            <w:noWrap/>
            <w:hideMark/>
          </w:tcPr>
          <w:p w14:paraId="37671392"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17.9%</w:t>
            </w:r>
          </w:p>
        </w:tc>
      </w:tr>
      <w:tr w:rsidR="0002271F" w:rsidRPr="005101A5" w14:paraId="27678CFD" w14:textId="77777777" w:rsidTr="00362DCA">
        <w:trPr>
          <w:trHeight w:val="284"/>
        </w:trPr>
        <w:tc>
          <w:tcPr>
            <w:tcW w:w="1291" w:type="dxa"/>
            <w:noWrap/>
            <w:hideMark/>
          </w:tcPr>
          <w:p w14:paraId="618B86DF" w14:textId="77777777" w:rsidR="0002271F" w:rsidRPr="00114661" w:rsidRDefault="0002271F" w:rsidP="00362DCA">
            <w:pPr>
              <w:rPr>
                <w:rFonts w:ascii="Times New Roman" w:hAnsi="Times New Roman" w:cs="Times New Roman"/>
                <w:sz w:val="20"/>
                <w:szCs w:val="24"/>
              </w:rPr>
            </w:pPr>
            <w:proofErr w:type="spellStart"/>
            <w:r w:rsidRPr="00114661">
              <w:rPr>
                <w:rFonts w:ascii="Times New Roman" w:hAnsi="Times New Roman" w:cs="Times New Roman"/>
                <w:sz w:val="20"/>
                <w:szCs w:val="24"/>
              </w:rPr>
              <w:t>Poland</w:t>
            </w:r>
            <w:proofErr w:type="spellEnd"/>
          </w:p>
        </w:tc>
        <w:tc>
          <w:tcPr>
            <w:tcW w:w="1291" w:type="dxa"/>
            <w:noWrap/>
            <w:hideMark/>
          </w:tcPr>
          <w:p w14:paraId="40C1F0FA"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51.60%</w:t>
            </w:r>
          </w:p>
        </w:tc>
        <w:tc>
          <w:tcPr>
            <w:tcW w:w="1291" w:type="dxa"/>
            <w:noWrap/>
            <w:hideMark/>
          </w:tcPr>
          <w:p w14:paraId="6B468A19"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7.26%</w:t>
            </w:r>
          </w:p>
        </w:tc>
        <w:tc>
          <w:tcPr>
            <w:tcW w:w="1291" w:type="dxa"/>
            <w:noWrap/>
            <w:hideMark/>
          </w:tcPr>
          <w:p w14:paraId="0C2CD4C6"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14.2%</w:t>
            </w:r>
          </w:p>
        </w:tc>
        <w:tc>
          <w:tcPr>
            <w:tcW w:w="1291" w:type="dxa"/>
            <w:noWrap/>
            <w:hideMark/>
          </w:tcPr>
          <w:p w14:paraId="2EEB74CA"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16.1%</w:t>
            </w:r>
          </w:p>
        </w:tc>
        <w:tc>
          <w:tcPr>
            <w:tcW w:w="1291" w:type="dxa"/>
            <w:noWrap/>
            <w:hideMark/>
          </w:tcPr>
          <w:p w14:paraId="19EC4074"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12.6%</w:t>
            </w:r>
          </w:p>
        </w:tc>
        <w:tc>
          <w:tcPr>
            <w:tcW w:w="1291" w:type="dxa"/>
            <w:noWrap/>
            <w:hideMark/>
          </w:tcPr>
          <w:p w14:paraId="1771582B"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13.4%</w:t>
            </w:r>
          </w:p>
        </w:tc>
        <w:tc>
          <w:tcPr>
            <w:tcW w:w="1291" w:type="dxa"/>
            <w:noWrap/>
            <w:hideMark/>
          </w:tcPr>
          <w:p w14:paraId="72501BAC"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18.2%</w:t>
            </w:r>
          </w:p>
        </w:tc>
        <w:tc>
          <w:tcPr>
            <w:tcW w:w="1291" w:type="dxa"/>
            <w:noWrap/>
            <w:hideMark/>
          </w:tcPr>
          <w:p w14:paraId="06427C37"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12.9%</w:t>
            </w:r>
          </w:p>
        </w:tc>
        <w:tc>
          <w:tcPr>
            <w:tcW w:w="1291" w:type="dxa"/>
            <w:noWrap/>
            <w:hideMark/>
          </w:tcPr>
          <w:p w14:paraId="3FA3FEA8"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58.1%</w:t>
            </w:r>
          </w:p>
        </w:tc>
        <w:tc>
          <w:tcPr>
            <w:tcW w:w="1291" w:type="dxa"/>
            <w:noWrap/>
            <w:hideMark/>
          </w:tcPr>
          <w:p w14:paraId="116D411C"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28.9%</w:t>
            </w:r>
          </w:p>
        </w:tc>
      </w:tr>
      <w:tr w:rsidR="0002271F" w:rsidRPr="005101A5" w14:paraId="6FFF974E" w14:textId="77777777" w:rsidTr="00362DCA">
        <w:trPr>
          <w:trHeight w:val="284"/>
        </w:trPr>
        <w:tc>
          <w:tcPr>
            <w:tcW w:w="1291" w:type="dxa"/>
            <w:noWrap/>
            <w:hideMark/>
          </w:tcPr>
          <w:p w14:paraId="4A989A21"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Spain</w:t>
            </w:r>
          </w:p>
        </w:tc>
        <w:tc>
          <w:tcPr>
            <w:tcW w:w="1291" w:type="dxa"/>
            <w:noWrap/>
            <w:hideMark/>
          </w:tcPr>
          <w:p w14:paraId="5B5DC41F"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50.99%</w:t>
            </w:r>
          </w:p>
        </w:tc>
        <w:tc>
          <w:tcPr>
            <w:tcW w:w="1291" w:type="dxa"/>
            <w:noWrap/>
            <w:hideMark/>
          </w:tcPr>
          <w:p w14:paraId="3739B4D3"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7.54%</w:t>
            </w:r>
          </w:p>
        </w:tc>
        <w:tc>
          <w:tcPr>
            <w:tcW w:w="1291" w:type="dxa"/>
            <w:noWrap/>
            <w:hideMark/>
          </w:tcPr>
          <w:p w14:paraId="3BDADB25"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10.2%</w:t>
            </w:r>
          </w:p>
        </w:tc>
        <w:tc>
          <w:tcPr>
            <w:tcW w:w="1291" w:type="dxa"/>
            <w:noWrap/>
            <w:hideMark/>
          </w:tcPr>
          <w:p w14:paraId="5615E1C6"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15.4%</w:t>
            </w:r>
          </w:p>
        </w:tc>
        <w:tc>
          <w:tcPr>
            <w:tcW w:w="1291" w:type="dxa"/>
            <w:noWrap/>
            <w:hideMark/>
          </w:tcPr>
          <w:p w14:paraId="20833FC6"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15.9%</w:t>
            </w:r>
          </w:p>
        </w:tc>
        <w:tc>
          <w:tcPr>
            <w:tcW w:w="1291" w:type="dxa"/>
            <w:noWrap/>
            <w:hideMark/>
          </w:tcPr>
          <w:p w14:paraId="66325669"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13.3%</w:t>
            </w:r>
          </w:p>
        </w:tc>
        <w:tc>
          <w:tcPr>
            <w:tcW w:w="1291" w:type="dxa"/>
            <w:noWrap/>
            <w:hideMark/>
          </w:tcPr>
          <w:p w14:paraId="3429DEED"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19.6%</w:t>
            </w:r>
          </w:p>
        </w:tc>
        <w:tc>
          <w:tcPr>
            <w:tcW w:w="1291" w:type="dxa"/>
            <w:noWrap/>
            <w:hideMark/>
          </w:tcPr>
          <w:p w14:paraId="4559E956"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38.2%</w:t>
            </w:r>
          </w:p>
        </w:tc>
        <w:tc>
          <w:tcPr>
            <w:tcW w:w="1291" w:type="dxa"/>
            <w:noWrap/>
            <w:hideMark/>
          </w:tcPr>
          <w:p w14:paraId="25596DC6"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25.8%</w:t>
            </w:r>
          </w:p>
        </w:tc>
        <w:tc>
          <w:tcPr>
            <w:tcW w:w="1291" w:type="dxa"/>
            <w:noWrap/>
            <w:hideMark/>
          </w:tcPr>
          <w:p w14:paraId="72D4FD20"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36.0%</w:t>
            </w:r>
          </w:p>
        </w:tc>
      </w:tr>
      <w:tr w:rsidR="0002271F" w:rsidRPr="005101A5" w14:paraId="4EBCBCAE" w14:textId="77777777" w:rsidTr="00362DCA">
        <w:trPr>
          <w:trHeight w:val="284"/>
        </w:trPr>
        <w:tc>
          <w:tcPr>
            <w:tcW w:w="1291" w:type="dxa"/>
            <w:noWrap/>
            <w:hideMark/>
          </w:tcPr>
          <w:p w14:paraId="3B5C6DB8" w14:textId="77777777" w:rsidR="0002271F" w:rsidRPr="00114661" w:rsidRDefault="0002271F" w:rsidP="00362DCA">
            <w:pPr>
              <w:rPr>
                <w:rFonts w:ascii="Times New Roman" w:hAnsi="Times New Roman" w:cs="Times New Roman"/>
                <w:sz w:val="20"/>
                <w:szCs w:val="24"/>
              </w:rPr>
            </w:pPr>
            <w:proofErr w:type="spellStart"/>
            <w:r w:rsidRPr="00114661">
              <w:rPr>
                <w:rFonts w:ascii="Times New Roman" w:hAnsi="Times New Roman" w:cs="Times New Roman"/>
                <w:sz w:val="20"/>
                <w:szCs w:val="24"/>
              </w:rPr>
              <w:t>Sweden</w:t>
            </w:r>
            <w:proofErr w:type="spellEnd"/>
          </w:p>
        </w:tc>
        <w:tc>
          <w:tcPr>
            <w:tcW w:w="1291" w:type="dxa"/>
            <w:noWrap/>
            <w:hideMark/>
          </w:tcPr>
          <w:p w14:paraId="63E9F259"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49.69%</w:t>
            </w:r>
          </w:p>
        </w:tc>
        <w:tc>
          <w:tcPr>
            <w:tcW w:w="1291" w:type="dxa"/>
            <w:noWrap/>
            <w:hideMark/>
          </w:tcPr>
          <w:p w14:paraId="21033D9D"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7.89%</w:t>
            </w:r>
          </w:p>
        </w:tc>
        <w:tc>
          <w:tcPr>
            <w:tcW w:w="1291" w:type="dxa"/>
            <w:noWrap/>
            <w:hideMark/>
          </w:tcPr>
          <w:p w14:paraId="145F7E7D"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14.1%</w:t>
            </w:r>
          </w:p>
        </w:tc>
        <w:tc>
          <w:tcPr>
            <w:tcW w:w="1291" w:type="dxa"/>
            <w:noWrap/>
            <w:hideMark/>
          </w:tcPr>
          <w:p w14:paraId="2E843BB5"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12.4%</w:t>
            </w:r>
          </w:p>
        </w:tc>
        <w:tc>
          <w:tcPr>
            <w:tcW w:w="1291" w:type="dxa"/>
            <w:noWrap/>
            <w:hideMark/>
          </w:tcPr>
          <w:p w14:paraId="21F34E5F"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13.0%</w:t>
            </w:r>
          </w:p>
        </w:tc>
        <w:tc>
          <w:tcPr>
            <w:tcW w:w="1291" w:type="dxa"/>
            <w:noWrap/>
            <w:hideMark/>
          </w:tcPr>
          <w:p w14:paraId="0E124E28"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11.5%</w:t>
            </w:r>
          </w:p>
        </w:tc>
        <w:tc>
          <w:tcPr>
            <w:tcW w:w="1291" w:type="dxa"/>
            <w:noWrap/>
            <w:hideMark/>
          </w:tcPr>
          <w:p w14:paraId="6F4D1E7C"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20.0%</w:t>
            </w:r>
          </w:p>
        </w:tc>
        <w:tc>
          <w:tcPr>
            <w:tcW w:w="1291" w:type="dxa"/>
            <w:noWrap/>
            <w:hideMark/>
          </w:tcPr>
          <w:p w14:paraId="7C975F99"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20.7%</w:t>
            </w:r>
          </w:p>
        </w:tc>
        <w:tc>
          <w:tcPr>
            <w:tcW w:w="1291" w:type="dxa"/>
            <w:noWrap/>
            <w:hideMark/>
          </w:tcPr>
          <w:p w14:paraId="563B67CB"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41.1%</w:t>
            </w:r>
          </w:p>
        </w:tc>
        <w:tc>
          <w:tcPr>
            <w:tcW w:w="1291" w:type="dxa"/>
            <w:noWrap/>
            <w:hideMark/>
          </w:tcPr>
          <w:p w14:paraId="4009B049" w14:textId="77777777" w:rsidR="0002271F" w:rsidRPr="00114661" w:rsidRDefault="0002271F" w:rsidP="00362DCA">
            <w:pPr>
              <w:rPr>
                <w:rFonts w:ascii="Times New Roman" w:hAnsi="Times New Roman" w:cs="Times New Roman"/>
                <w:sz w:val="20"/>
                <w:szCs w:val="24"/>
              </w:rPr>
            </w:pPr>
            <w:r w:rsidRPr="00114661">
              <w:rPr>
                <w:rFonts w:ascii="Times New Roman" w:hAnsi="Times New Roman" w:cs="Times New Roman"/>
                <w:sz w:val="20"/>
                <w:szCs w:val="24"/>
              </w:rPr>
              <w:t>38.3%</w:t>
            </w:r>
          </w:p>
        </w:tc>
      </w:tr>
    </w:tbl>
    <w:p w14:paraId="37698C7C" w14:textId="77777777" w:rsidR="0002271F" w:rsidRPr="005101A5" w:rsidRDefault="0002271F" w:rsidP="0002271F">
      <w:pPr>
        <w:rPr>
          <w:i/>
          <w:szCs w:val="24"/>
        </w:rPr>
      </w:pPr>
    </w:p>
    <w:p w14:paraId="0805F857" w14:textId="77777777" w:rsidR="0002271F" w:rsidRDefault="0002271F">
      <w:pPr>
        <w:rPr>
          <w:rFonts w:ascii="Times New Roman" w:hAnsi="Times New Roman" w:cs="Times New Roman"/>
          <w:b/>
          <w:w w:val="105"/>
        </w:rPr>
      </w:pPr>
      <w:r>
        <w:rPr>
          <w:rFonts w:ascii="Times New Roman" w:hAnsi="Times New Roman" w:cs="Times New Roman"/>
          <w:b/>
          <w:w w:val="105"/>
        </w:rPr>
        <w:br w:type="page"/>
      </w:r>
    </w:p>
    <w:p w14:paraId="3082F371" w14:textId="22D78278" w:rsidR="003F4A02" w:rsidRDefault="00A7799A" w:rsidP="00D533E6">
      <w:pPr>
        <w:rPr>
          <w:rFonts w:ascii="Times New Roman" w:hAnsi="Times New Roman" w:cs="Times New Roman"/>
          <w:b/>
          <w:w w:val="105"/>
          <w:sz w:val="11"/>
        </w:rPr>
      </w:pPr>
      <w:r w:rsidRPr="00A7799A">
        <w:rPr>
          <w:rFonts w:ascii="Times New Roman" w:hAnsi="Times New Roman" w:cs="Times New Roman"/>
          <w:b/>
          <w:shd w:val="clear" w:color="auto" w:fill="FFFFFF"/>
        </w:rPr>
        <w:lastRenderedPageBreak/>
        <w:t>Supplementary File 1</w:t>
      </w:r>
      <w:r w:rsidR="00530F6B">
        <w:rPr>
          <w:rFonts w:ascii="Times New Roman" w:hAnsi="Times New Roman" w:cs="Times New Roman"/>
          <w:b/>
          <w:shd w:val="clear" w:color="auto" w:fill="FFFFFF"/>
        </w:rPr>
        <w:t>b</w:t>
      </w:r>
      <w:r w:rsidRPr="00A7799A">
        <w:rPr>
          <w:rFonts w:ascii="Times New Roman" w:hAnsi="Times New Roman" w:cs="Times New Roman"/>
          <w:w w:val="110"/>
        </w:rPr>
        <w:t xml:space="preserve"> </w:t>
      </w:r>
      <w:r w:rsidR="00B12806" w:rsidRPr="002B07EF">
        <w:rPr>
          <w:rFonts w:ascii="Times New Roman" w:hAnsi="Times New Roman" w:cs="Times New Roman"/>
          <w:w w:val="105"/>
        </w:rPr>
        <w:t>–</w:t>
      </w:r>
      <w:r w:rsidR="00B12806" w:rsidRPr="002B07EF">
        <w:rPr>
          <w:rFonts w:ascii="Times New Roman" w:hAnsi="Times New Roman" w:cs="Times New Roman"/>
          <w:spacing w:val="26"/>
          <w:w w:val="105"/>
        </w:rPr>
        <w:t xml:space="preserve"> </w:t>
      </w:r>
      <w:r w:rsidR="00B12806" w:rsidRPr="002B07EF">
        <w:rPr>
          <w:rFonts w:ascii="Times New Roman" w:hAnsi="Times New Roman" w:cs="Times New Roman"/>
          <w:w w:val="105"/>
        </w:rPr>
        <w:t>Country</w:t>
      </w:r>
      <w:r w:rsidR="00B12806" w:rsidRPr="002B07EF">
        <w:rPr>
          <w:rFonts w:ascii="Times New Roman" w:hAnsi="Times New Roman" w:cs="Times New Roman"/>
          <w:spacing w:val="25"/>
          <w:w w:val="105"/>
        </w:rPr>
        <w:t xml:space="preserve"> </w:t>
      </w:r>
      <w:r w:rsidR="00B12806" w:rsidRPr="002B07EF">
        <w:rPr>
          <w:rFonts w:ascii="Times New Roman" w:hAnsi="Times New Roman" w:cs="Times New Roman"/>
          <w:w w:val="105"/>
        </w:rPr>
        <w:t>of</w:t>
      </w:r>
      <w:r w:rsidR="00B12806" w:rsidRPr="002B07EF">
        <w:rPr>
          <w:rFonts w:ascii="Times New Roman" w:hAnsi="Times New Roman" w:cs="Times New Roman"/>
          <w:spacing w:val="26"/>
          <w:w w:val="105"/>
        </w:rPr>
        <w:t xml:space="preserve"> </w:t>
      </w:r>
      <w:r w:rsidR="00B12806" w:rsidRPr="002B07EF">
        <w:rPr>
          <w:rFonts w:ascii="Times New Roman" w:hAnsi="Times New Roman" w:cs="Times New Roman"/>
          <w:w w:val="105"/>
        </w:rPr>
        <w:t>residence</w:t>
      </w:r>
      <w:r w:rsidR="00B12806" w:rsidRPr="002B07EF">
        <w:rPr>
          <w:rFonts w:ascii="Times New Roman" w:hAnsi="Times New Roman" w:cs="Times New Roman"/>
          <w:spacing w:val="26"/>
          <w:w w:val="105"/>
        </w:rPr>
        <w:t xml:space="preserve"> </w:t>
      </w:r>
      <w:r w:rsidR="00B12806" w:rsidRPr="002B07EF">
        <w:rPr>
          <w:rFonts w:ascii="Times New Roman" w:hAnsi="Times New Roman" w:cs="Times New Roman"/>
          <w:w w:val="105"/>
        </w:rPr>
        <w:t>attribute</w:t>
      </w:r>
      <w:r w:rsidR="00B12806" w:rsidRPr="002B07EF">
        <w:rPr>
          <w:rFonts w:ascii="Times New Roman" w:hAnsi="Times New Roman" w:cs="Times New Roman"/>
          <w:spacing w:val="26"/>
          <w:w w:val="105"/>
        </w:rPr>
        <w:t xml:space="preserve"> </w:t>
      </w:r>
      <w:r w:rsidR="00B12806" w:rsidRPr="002B07EF">
        <w:rPr>
          <w:rFonts w:ascii="Times New Roman" w:hAnsi="Times New Roman" w:cs="Times New Roman"/>
          <w:w w:val="105"/>
        </w:rPr>
        <w:t>main</w:t>
      </w:r>
      <w:r w:rsidR="00B12806" w:rsidRPr="002B07EF">
        <w:rPr>
          <w:rFonts w:ascii="Times New Roman" w:hAnsi="Times New Roman" w:cs="Times New Roman"/>
          <w:spacing w:val="25"/>
          <w:w w:val="105"/>
        </w:rPr>
        <w:t xml:space="preserve"> </w:t>
      </w:r>
      <w:r w:rsidR="00B12806" w:rsidRPr="002B07EF">
        <w:rPr>
          <w:rFonts w:ascii="Times New Roman" w:hAnsi="Times New Roman" w:cs="Times New Roman"/>
          <w:w w:val="105"/>
        </w:rPr>
        <w:t>effect</w:t>
      </w:r>
      <w:r w:rsidR="003F4A02">
        <w:rPr>
          <w:rFonts w:ascii="Times New Roman" w:hAnsi="Times New Roman" w:cs="Times New Roman"/>
          <w:w w:val="105"/>
        </w:rPr>
        <w:t xml:space="preserve"> -</w:t>
      </w:r>
      <w:r w:rsidR="00607111">
        <w:rPr>
          <w:rFonts w:ascii="Times New Roman" w:hAnsi="Times New Roman" w:cs="Times New Roman"/>
          <w:w w:val="105"/>
        </w:rPr>
        <w:t xml:space="preserve"> </w:t>
      </w:r>
      <w:r w:rsidR="000B1C40" w:rsidRPr="00FC3C2D">
        <w:rPr>
          <w:rFonts w:ascii="Times New Roman" w:hAnsi="Times New Roman" w:cs="Times New Roman"/>
          <w:w w:val="105"/>
        </w:rPr>
        <w:t>By</w:t>
      </w:r>
      <w:r w:rsidR="000B1C40" w:rsidRPr="00FC3C2D">
        <w:rPr>
          <w:rFonts w:ascii="Times New Roman" w:hAnsi="Times New Roman" w:cs="Times New Roman"/>
          <w:spacing w:val="10"/>
          <w:w w:val="105"/>
        </w:rPr>
        <w:t xml:space="preserve"> </w:t>
      </w:r>
      <w:r w:rsidR="000B1C40" w:rsidRPr="00FC3C2D">
        <w:rPr>
          <w:rFonts w:ascii="Times New Roman" w:hAnsi="Times New Roman" w:cs="Times New Roman"/>
          <w:w w:val="105"/>
        </w:rPr>
        <w:t>subgroups</w:t>
      </w:r>
      <w:r w:rsidR="000B1C40" w:rsidRPr="00FC3C2D">
        <w:rPr>
          <w:rFonts w:ascii="Times New Roman" w:hAnsi="Times New Roman" w:cs="Times New Roman"/>
          <w:spacing w:val="10"/>
          <w:w w:val="105"/>
        </w:rPr>
        <w:t xml:space="preserve"> </w:t>
      </w:r>
      <w:r w:rsidR="000B1C40" w:rsidRPr="00FC3C2D">
        <w:rPr>
          <w:rFonts w:ascii="Times New Roman" w:hAnsi="Times New Roman" w:cs="Times New Roman"/>
          <w:w w:val="105"/>
        </w:rPr>
        <w:t>of</w:t>
      </w:r>
      <w:r w:rsidR="000B1C40" w:rsidRPr="00FC3C2D">
        <w:rPr>
          <w:rFonts w:ascii="Times New Roman" w:hAnsi="Times New Roman" w:cs="Times New Roman"/>
          <w:spacing w:val="10"/>
          <w:w w:val="105"/>
        </w:rPr>
        <w:t xml:space="preserve"> </w:t>
      </w:r>
      <w:r w:rsidR="000B1C40" w:rsidRPr="00FC3C2D">
        <w:rPr>
          <w:rFonts w:ascii="Times New Roman" w:hAnsi="Times New Roman" w:cs="Times New Roman"/>
          <w:w w:val="105"/>
        </w:rPr>
        <w:t>responden</w:t>
      </w:r>
      <w:r w:rsidR="009E79B6">
        <w:rPr>
          <w:rFonts w:ascii="Times New Roman" w:hAnsi="Times New Roman" w:cs="Times New Roman"/>
          <w:w w:val="105"/>
        </w:rPr>
        <w:t>t</w:t>
      </w:r>
      <w:r w:rsidR="000B1C40" w:rsidRPr="00FC3C2D">
        <w:rPr>
          <w:rFonts w:ascii="Times New Roman" w:hAnsi="Times New Roman" w:cs="Times New Roman"/>
          <w:spacing w:val="10"/>
          <w:w w:val="105"/>
        </w:rPr>
        <w:t xml:space="preserve"> </w:t>
      </w:r>
      <w:r w:rsidR="000B1C40" w:rsidRPr="00FC3C2D">
        <w:rPr>
          <w:rFonts w:ascii="Times New Roman" w:hAnsi="Times New Roman" w:cs="Times New Roman"/>
          <w:w w:val="105"/>
        </w:rPr>
        <w:t>characteristics</w:t>
      </w:r>
      <w:r w:rsidR="009E79B6">
        <w:rPr>
          <w:rFonts w:ascii="Times New Roman" w:hAnsi="Times New Roman" w:cs="Times New Roman"/>
          <w:w w:val="105"/>
        </w:rPr>
        <w:t xml:space="preserve"> </w:t>
      </w:r>
      <w:r w:rsidR="000B1C40" w:rsidRPr="00FC3C2D">
        <w:rPr>
          <w:rFonts w:ascii="Times New Roman" w:hAnsi="Times New Roman" w:cs="Times New Roman"/>
          <w:w w:val="105"/>
        </w:rPr>
        <w:t>(pooled</w:t>
      </w:r>
      <w:r w:rsidR="000B1C40" w:rsidRPr="00FC3C2D">
        <w:rPr>
          <w:rFonts w:ascii="Times New Roman" w:hAnsi="Times New Roman" w:cs="Times New Roman"/>
          <w:spacing w:val="11"/>
          <w:w w:val="105"/>
        </w:rPr>
        <w:t xml:space="preserve"> </w:t>
      </w:r>
      <w:r w:rsidR="000B1C40" w:rsidRPr="00FC3C2D">
        <w:rPr>
          <w:rFonts w:ascii="Times New Roman" w:hAnsi="Times New Roman" w:cs="Times New Roman"/>
          <w:w w:val="105"/>
        </w:rPr>
        <w:t>sample)</w:t>
      </w:r>
    </w:p>
    <w:p w14:paraId="63C8DBFD" w14:textId="77777777" w:rsidR="00990C64" w:rsidRDefault="00990C64" w:rsidP="006E43B3">
      <w:pPr>
        <w:ind w:right="1172"/>
        <w:jc w:val="both"/>
        <w:rPr>
          <w:rFonts w:ascii="Times New Roman" w:hAnsi="Times New Roman" w:cs="Times New Roman"/>
          <w:w w:val="105"/>
          <w:sz w:val="18"/>
          <w:szCs w:val="18"/>
        </w:rPr>
      </w:pPr>
    </w:p>
    <w:tbl>
      <w:tblPr>
        <w:tblStyle w:val="Tabellenraster"/>
        <w:tblW w:w="14494" w:type="dxa"/>
        <w:tblLayout w:type="fixed"/>
        <w:tblLook w:val="04A0" w:firstRow="1" w:lastRow="0" w:firstColumn="1" w:lastColumn="0" w:noHBand="0" w:noVBand="1"/>
      </w:tblPr>
      <w:tblGrid>
        <w:gridCol w:w="1196"/>
        <w:gridCol w:w="1015"/>
        <w:gridCol w:w="1015"/>
        <w:gridCol w:w="1015"/>
        <w:gridCol w:w="1015"/>
        <w:gridCol w:w="1015"/>
        <w:gridCol w:w="1015"/>
        <w:gridCol w:w="1015"/>
        <w:gridCol w:w="1155"/>
        <w:gridCol w:w="975"/>
        <w:gridCol w:w="924"/>
        <w:gridCol w:w="1005"/>
        <w:gridCol w:w="1151"/>
        <w:gridCol w:w="983"/>
      </w:tblGrid>
      <w:tr w:rsidR="00CE4E90" w:rsidRPr="00790E07" w14:paraId="66AA62E7" w14:textId="77777777" w:rsidTr="007F731D">
        <w:trPr>
          <w:trHeight w:val="226"/>
          <w:ins w:id="0" w:author="Henrike Sternberg" w:date="2022-08-13T15:39:00Z"/>
        </w:trPr>
        <w:tc>
          <w:tcPr>
            <w:tcW w:w="1196" w:type="dxa"/>
            <w:tcBorders>
              <w:left w:val="nil"/>
              <w:bottom w:val="nil"/>
              <w:right w:val="nil"/>
            </w:tcBorders>
          </w:tcPr>
          <w:p w14:paraId="21494414" w14:textId="77777777" w:rsidR="00CE4E90" w:rsidRPr="007F731D" w:rsidRDefault="00CE4E90" w:rsidP="00362DCA">
            <w:pPr>
              <w:rPr>
                <w:ins w:id="1" w:author="Henrike Sternberg" w:date="2022-08-13T15:39:00Z"/>
                <w:rFonts w:ascii="Times New Roman" w:hAnsi="Times New Roman" w:cs="Times New Roman"/>
                <w:sz w:val="16"/>
                <w:szCs w:val="16"/>
                <w:lang w:val="en-US"/>
              </w:rPr>
            </w:pPr>
          </w:p>
        </w:tc>
        <w:tc>
          <w:tcPr>
            <w:tcW w:w="1015" w:type="dxa"/>
            <w:tcBorders>
              <w:left w:val="nil"/>
              <w:bottom w:val="nil"/>
              <w:right w:val="nil"/>
            </w:tcBorders>
            <w:vAlign w:val="center"/>
          </w:tcPr>
          <w:p w14:paraId="12C582EB" w14:textId="26B6370B" w:rsidR="00CE4E90" w:rsidRPr="00790E07" w:rsidRDefault="00CE4E90" w:rsidP="00362DCA">
            <w:pPr>
              <w:jc w:val="center"/>
              <w:rPr>
                <w:ins w:id="2" w:author="Henrike Sternberg" w:date="2022-08-13T15:39:00Z"/>
                <w:rFonts w:ascii="Times New Roman" w:hAnsi="Times New Roman" w:cs="Times New Roman"/>
                <w:sz w:val="16"/>
                <w:szCs w:val="16"/>
              </w:rPr>
            </w:pPr>
            <w:ins w:id="3" w:author="Henrike Sternberg" w:date="2022-08-13T15:40:00Z">
              <w:r>
                <w:rPr>
                  <w:rFonts w:ascii="Times New Roman" w:hAnsi="Times New Roman" w:cs="Times New Roman"/>
                  <w:sz w:val="16"/>
                  <w:szCs w:val="16"/>
                </w:rPr>
                <w:t>(1)</w:t>
              </w:r>
            </w:ins>
          </w:p>
        </w:tc>
        <w:tc>
          <w:tcPr>
            <w:tcW w:w="1015" w:type="dxa"/>
            <w:tcBorders>
              <w:left w:val="nil"/>
              <w:bottom w:val="nil"/>
              <w:right w:val="nil"/>
            </w:tcBorders>
            <w:vAlign w:val="center"/>
          </w:tcPr>
          <w:p w14:paraId="3E3C2812" w14:textId="6FA06662" w:rsidR="00CE4E90" w:rsidRPr="00790E07" w:rsidRDefault="00CE4E90" w:rsidP="00362DCA">
            <w:pPr>
              <w:jc w:val="center"/>
              <w:rPr>
                <w:ins w:id="4" w:author="Henrike Sternberg" w:date="2022-08-13T15:39:00Z"/>
                <w:rFonts w:ascii="Times New Roman" w:hAnsi="Times New Roman" w:cs="Times New Roman"/>
                <w:sz w:val="16"/>
                <w:szCs w:val="16"/>
              </w:rPr>
            </w:pPr>
            <w:ins w:id="5" w:author="Henrike Sternberg" w:date="2022-08-13T15:40:00Z">
              <w:r>
                <w:rPr>
                  <w:rFonts w:ascii="Times New Roman" w:hAnsi="Times New Roman" w:cs="Times New Roman"/>
                  <w:sz w:val="16"/>
                  <w:szCs w:val="16"/>
                </w:rPr>
                <w:t>(2)</w:t>
              </w:r>
            </w:ins>
          </w:p>
        </w:tc>
        <w:tc>
          <w:tcPr>
            <w:tcW w:w="1015" w:type="dxa"/>
            <w:tcBorders>
              <w:left w:val="nil"/>
              <w:bottom w:val="nil"/>
              <w:right w:val="nil"/>
            </w:tcBorders>
            <w:vAlign w:val="center"/>
          </w:tcPr>
          <w:p w14:paraId="24DA04F2" w14:textId="29128888" w:rsidR="00CE4E90" w:rsidRPr="00790E07" w:rsidRDefault="000F4584" w:rsidP="00362DCA">
            <w:pPr>
              <w:jc w:val="center"/>
              <w:rPr>
                <w:ins w:id="6" w:author="Henrike Sternberg" w:date="2022-08-13T15:39:00Z"/>
                <w:rFonts w:ascii="Times New Roman" w:hAnsi="Times New Roman" w:cs="Times New Roman"/>
                <w:sz w:val="16"/>
                <w:szCs w:val="16"/>
              </w:rPr>
            </w:pPr>
            <w:ins w:id="7" w:author="Henrike Sternberg" w:date="2022-08-13T15:40:00Z">
              <w:r>
                <w:rPr>
                  <w:rFonts w:ascii="Times New Roman" w:hAnsi="Times New Roman" w:cs="Times New Roman"/>
                  <w:sz w:val="16"/>
                  <w:szCs w:val="16"/>
                </w:rPr>
                <w:t>(3)</w:t>
              </w:r>
            </w:ins>
          </w:p>
        </w:tc>
        <w:tc>
          <w:tcPr>
            <w:tcW w:w="1015" w:type="dxa"/>
            <w:tcBorders>
              <w:left w:val="nil"/>
              <w:bottom w:val="nil"/>
              <w:right w:val="nil"/>
            </w:tcBorders>
            <w:vAlign w:val="center"/>
          </w:tcPr>
          <w:p w14:paraId="5AFC798D" w14:textId="1C087CF7" w:rsidR="00CE4E90" w:rsidRPr="00790E07" w:rsidRDefault="000F4584" w:rsidP="00362DCA">
            <w:pPr>
              <w:jc w:val="center"/>
              <w:rPr>
                <w:ins w:id="8" w:author="Henrike Sternberg" w:date="2022-08-13T15:39:00Z"/>
                <w:rFonts w:ascii="Times New Roman" w:hAnsi="Times New Roman" w:cs="Times New Roman"/>
                <w:sz w:val="16"/>
                <w:szCs w:val="16"/>
              </w:rPr>
            </w:pPr>
            <w:ins w:id="9" w:author="Henrike Sternberg" w:date="2022-08-13T15:40:00Z">
              <w:r>
                <w:rPr>
                  <w:rFonts w:ascii="Times New Roman" w:hAnsi="Times New Roman" w:cs="Times New Roman"/>
                  <w:sz w:val="16"/>
                  <w:szCs w:val="16"/>
                </w:rPr>
                <w:t>(4)</w:t>
              </w:r>
            </w:ins>
          </w:p>
        </w:tc>
        <w:tc>
          <w:tcPr>
            <w:tcW w:w="1015" w:type="dxa"/>
            <w:tcBorders>
              <w:left w:val="nil"/>
              <w:bottom w:val="nil"/>
              <w:right w:val="nil"/>
            </w:tcBorders>
            <w:vAlign w:val="center"/>
          </w:tcPr>
          <w:p w14:paraId="22CFF48F" w14:textId="723B586D" w:rsidR="00CE4E90" w:rsidRPr="00790E07" w:rsidRDefault="000F4584" w:rsidP="00362DCA">
            <w:pPr>
              <w:jc w:val="center"/>
              <w:rPr>
                <w:ins w:id="10" w:author="Henrike Sternberg" w:date="2022-08-13T15:39:00Z"/>
                <w:rFonts w:ascii="Times New Roman" w:hAnsi="Times New Roman" w:cs="Times New Roman"/>
                <w:sz w:val="16"/>
                <w:szCs w:val="16"/>
              </w:rPr>
            </w:pPr>
            <w:ins w:id="11" w:author="Henrike Sternberg" w:date="2022-08-13T15:40:00Z">
              <w:r>
                <w:rPr>
                  <w:rFonts w:ascii="Times New Roman" w:hAnsi="Times New Roman" w:cs="Times New Roman"/>
                  <w:sz w:val="16"/>
                  <w:szCs w:val="16"/>
                </w:rPr>
                <w:t>(5)</w:t>
              </w:r>
            </w:ins>
          </w:p>
        </w:tc>
        <w:tc>
          <w:tcPr>
            <w:tcW w:w="1015" w:type="dxa"/>
            <w:tcBorders>
              <w:left w:val="nil"/>
              <w:bottom w:val="nil"/>
              <w:right w:val="nil"/>
            </w:tcBorders>
            <w:vAlign w:val="center"/>
          </w:tcPr>
          <w:p w14:paraId="1EE5DFBA" w14:textId="69568E88" w:rsidR="00CE4E90" w:rsidRPr="00790E07" w:rsidRDefault="000F4584" w:rsidP="00362DCA">
            <w:pPr>
              <w:jc w:val="center"/>
              <w:rPr>
                <w:ins w:id="12" w:author="Henrike Sternberg" w:date="2022-08-13T15:39:00Z"/>
                <w:rFonts w:ascii="Times New Roman" w:hAnsi="Times New Roman" w:cs="Times New Roman"/>
                <w:sz w:val="16"/>
                <w:szCs w:val="16"/>
              </w:rPr>
            </w:pPr>
            <w:ins w:id="13" w:author="Henrike Sternberg" w:date="2022-08-13T15:40:00Z">
              <w:r>
                <w:rPr>
                  <w:rFonts w:ascii="Times New Roman" w:hAnsi="Times New Roman" w:cs="Times New Roman"/>
                  <w:sz w:val="16"/>
                  <w:szCs w:val="16"/>
                </w:rPr>
                <w:t>(</w:t>
              </w:r>
            </w:ins>
            <w:ins w:id="14" w:author="Henrike Sternberg" w:date="2022-08-13T15:41:00Z">
              <w:r w:rsidR="007A6804">
                <w:rPr>
                  <w:rFonts w:ascii="Times New Roman" w:hAnsi="Times New Roman" w:cs="Times New Roman"/>
                  <w:sz w:val="16"/>
                  <w:szCs w:val="16"/>
                </w:rPr>
                <w:t>6</w:t>
              </w:r>
            </w:ins>
            <w:ins w:id="15" w:author="Henrike Sternberg" w:date="2022-08-13T15:40:00Z">
              <w:r>
                <w:rPr>
                  <w:rFonts w:ascii="Times New Roman" w:hAnsi="Times New Roman" w:cs="Times New Roman"/>
                  <w:sz w:val="16"/>
                  <w:szCs w:val="16"/>
                </w:rPr>
                <w:t>)</w:t>
              </w:r>
            </w:ins>
          </w:p>
        </w:tc>
        <w:tc>
          <w:tcPr>
            <w:tcW w:w="1015" w:type="dxa"/>
            <w:tcBorders>
              <w:left w:val="nil"/>
              <w:bottom w:val="nil"/>
              <w:right w:val="nil"/>
            </w:tcBorders>
            <w:vAlign w:val="center"/>
          </w:tcPr>
          <w:p w14:paraId="73C4AAE0" w14:textId="39959BEC" w:rsidR="00CE4E90" w:rsidRPr="00790E07" w:rsidRDefault="000F4584" w:rsidP="00362DCA">
            <w:pPr>
              <w:jc w:val="center"/>
              <w:rPr>
                <w:ins w:id="16" w:author="Henrike Sternberg" w:date="2022-08-13T15:39:00Z"/>
                <w:rFonts w:ascii="Times New Roman" w:hAnsi="Times New Roman" w:cs="Times New Roman"/>
                <w:sz w:val="16"/>
                <w:szCs w:val="16"/>
              </w:rPr>
            </w:pPr>
            <w:ins w:id="17" w:author="Henrike Sternberg" w:date="2022-08-13T15:40:00Z">
              <w:r>
                <w:rPr>
                  <w:rFonts w:ascii="Times New Roman" w:hAnsi="Times New Roman" w:cs="Times New Roman"/>
                  <w:sz w:val="16"/>
                  <w:szCs w:val="16"/>
                </w:rPr>
                <w:t>(</w:t>
              </w:r>
            </w:ins>
            <w:ins w:id="18" w:author="Henrike Sternberg" w:date="2022-08-13T15:41:00Z">
              <w:r w:rsidR="007A6804">
                <w:rPr>
                  <w:rFonts w:ascii="Times New Roman" w:hAnsi="Times New Roman" w:cs="Times New Roman"/>
                  <w:sz w:val="16"/>
                  <w:szCs w:val="16"/>
                </w:rPr>
                <w:t>7</w:t>
              </w:r>
            </w:ins>
            <w:ins w:id="19" w:author="Henrike Sternberg" w:date="2022-08-13T15:40:00Z">
              <w:r>
                <w:rPr>
                  <w:rFonts w:ascii="Times New Roman" w:hAnsi="Times New Roman" w:cs="Times New Roman"/>
                  <w:sz w:val="16"/>
                  <w:szCs w:val="16"/>
                </w:rPr>
                <w:t>)</w:t>
              </w:r>
            </w:ins>
          </w:p>
        </w:tc>
        <w:tc>
          <w:tcPr>
            <w:tcW w:w="1155" w:type="dxa"/>
            <w:tcBorders>
              <w:left w:val="nil"/>
              <w:bottom w:val="nil"/>
              <w:right w:val="nil"/>
            </w:tcBorders>
            <w:vAlign w:val="center"/>
          </w:tcPr>
          <w:p w14:paraId="5ADC3814" w14:textId="4C887505" w:rsidR="00CE4E90" w:rsidRPr="00790E07" w:rsidRDefault="000F4584" w:rsidP="00362DCA">
            <w:pPr>
              <w:jc w:val="center"/>
              <w:rPr>
                <w:ins w:id="20" w:author="Henrike Sternberg" w:date="2022-08-13T15:39:00Z"/>
                <w:rFonts w:ascii="Times New Roman" w:hAnsi="Times New Roman" w:cs="Times New Roman"/>
                <w:sz w:val="16"/>
                <w:szCs w:val="16"/>
              </w:rPr>
            </w:pPr>
            <w:ins w:id="21" w:author="Henrike Sternberg" w:date="2022-08-13T15:40:00Z">
              <w:r>
                <w:rPr>
                  <w:rFonts w:ascii="Times New Roman" w:hAnsi="Times New Roman" w:cs="Times New Roman"/>
                  <w:sz w:val="16"/>
                  <w:szCs w:val="16"/>
                </w:rPr>
                <w:t>(</w:t>
              </w:r>
            </w:ins>
            <w:ins w:id="22" w:author="Henrike Sternberg" w:date="2022-08-13T15:41:00Z">
              <w:r w:rsidR="007A6804">
                <w:rPr>
                  <w:rFonts w:ascii="Times New Roman" w:hAnsi="Times New Roman" w:cs="Times New Roman"/>
                  <w:sz w:val="16"/>
                  <w:szCs w:val="16"/>
                </w:rPr>
                <w:t>8</w:t>
              </w:r>
            </w:ins>
            <w:ins w:id="23" w:author="Henrike Sternberg" w:date="2022-08-13T15:40:00Z">
              <w:r>
                <w:rPr>
                  <w:rFonts w:ascii="Times New Roman" w:hAnsi="Times New Roman" w:cs="Times New Roman"/>
                  <w:sz w:val="16"/>
                  <w:szCs w:val="16"/>
                </w:rPr>
                <w:t>)</w:t>
              </w:r>
            </w:ins>
          </w:p>
        </w:tc>
        <w:tc>
          <w:tcPr>
            <w:tcW w:w="975" w:type="dxa"/>
            <w:tcBorders>
              <w:left w:val="nil"/>
              <w:bottom w:val="nil"/>
              <w:right w:val="nil"/>
            </w:tcBorders>
            <w:vAlign w:val="center"/>
          </w:tcPr>
          <w:p w14:paraId="4D6035E6" w14:textId="05C3F5E2" w:rsidR="00CE4E90" w:rsidRPr="00790E07" w:rsidRDefault="000F4584" w:rsidP="00362DCA">
            <w:pPr>
              <w:jc w:val="center"/>
              <w:rPr>
                <w:ins w:id="24" w:author="Henrike Sternberg" w:date="2022-08-13T15:39:00Z"/>
                <w:rFonts w:ascii="Times New Roman" w:hAnsi="Times New Roman" w:cs="Times New Roman"/>
                <w:sz w:val="16"/>
                <w:szCs w:val="16"/>
              </w:rPr>
            </w:pPr>
            <w:ins w:id="25" w:author="Henrike Sternberg" w:date="2022-08-13T15:40:00Z">
              <w:r>
                <w:rPr>
                  <w:rFonts w:ascii="Times New Roman" w:hAnsi="Times New Roman" w:cs="Times New Roman"/>
                  <w:sz w:val="16"/>
                  <w:szCs w:val="16"/>
                </w:rPr>
                <w:t>(</w:t>
              </w:r>
            </w:ins>
            <w:ins w:id="26" w:author="Henrike Sternberg" w:date="2022-08-13T15:41:00Z">
              <w:r w:rsidR="007A6804">
                <w:rPr>
                  <w:rFonts w:ascii="Times New Roman" w:hAnsi="Times New Roman" w:cs="Times New Roman"/>
                  <w:sz w:val="16"/>
                  <w:szCs w:val="16"/>
                </w:rPr>
                <w:t>9</w:t>
              </w:r>
            </w:ins>
            <w:ins w:id="27" w:author="Henrike Sternberg" w:date="2022-08-13T15:40:00Z">
              <w:r>
                <w:rPr>
                  <w:rFonts w:ascii="Times New Roman" w:hAnsi="Times New Roman" w:cs="Times New Roman"/>
                  <w:sz w:val="16"/>
                  <w:szCs w:val="16"/>
                </w:rPr>
                <w:t>)</w:t>
              </w:r>
            </w:ins>
          </w:p>
        </w:tc>
        <w:tc>
          <w:tcPr>
            <w:tcW w:w="924" w:type="dxa"/>
            <w:tcBorders>
              <w:left w:val="nil"/>
              <w:bottom w:val="nil"/>
              <w:right w:val="nil"/>
            </w:tcBorders>
            <w:vAlign w:val="center"/>
          </w:tcPr>
          <w:p w14:paraId="7F00A233" w14:textId="4F8B29D7" w:rsidR="00CE4E90" w:rsidRPr="00790E07" w:rsidRDefault="000F4584" w:rsidP="00362DCA">
            <w:pPr>
              <w:jc w:val="center"/>
              <w:rPr>
                <w:ins w:id="28" w:author="Henrike Sternberg" w:date="2022-08-13T15:39:00Z"/>
                <w:rFonts w:ascii="Times New Roman" w:hAnsi="Times New Roman" w:cs="Times New Roman"/>
                <w:sz w:val="16"/>
                <w:szCs w:val="16"/>
              </w:rPr>
            </w:pPr>
            <w:ins w:id="29" w:author="Henrike Sternberg" w:date="2022-08-13T15:40:00Z">
              <w:r>
                <w:rPr>
                  <w:rFonts w:ascii="Times New Roman" w:hAnsi="Times New Roman" w:cs="Times New Roman"/>
                  <w:sz w:val="16"/>
                  <w:szCs w:val="16"/>
                </w:rPr>
                <w:t>(</w:t>
              </w:r>
            </w:ins>
            <w:ins w:id="30" w:author="Henrike Sternberg" w:date="2022-08-13T15:41:00Z">
              <w:r w:rsidR="007A6804">
                <w:rPr>
                  <w:rFonts w:ascii="Times New Roman" w:hAnsi="Times New Roman" w:cs="Times New Roman"/>
                  <w:sz w:val="16"/>
                  <w:szCs w:val="16"/>
                </w:rPr>
                <w:t>10</w:t>
              </w:r>
            </w:ins>
            <w:ins w:id="31" w:author="Henrike Sternberg" w:date="2022-08-13T15:40:00Z">
              <w:r>
                <w:rPr>
                  <w:rFonts w:ascii="Times New Roman" w:hAnsi="Times New Roman" w:cs="Times New Roman"/>
                  <w:sz w:val="16"/>
                  <w:szCs w:val="16"/>
                </w:rPr>
                <w:t>)</w:t>
              </w:r>
            </w:ins>
          </w:p>
        </w:tc>
        <w:tc>
          <w:tcPr>
            <w:tcW w:w="1005" w:type="dxa"/>
            <w:tcBorders>
              <w:left w:val="nil"/>
              <w:bottom w:val="nil"/>
              <w:right w:val="nil"/>
            </w:tcBorders>
            <w:vAlign w:val="center"/>
          </w:tcPr>
          <w:p w14:paraId="565B8313" w14:textId="4EE361BF" w:rsidR="00CE4E90" w:rsidRPr="00790E07" w:rsidRDefault="000F4584" w:rsidP="00362DCA">
            <w:pPr>
              <w:jc w:val="center"/>
              <w:rPr>
                <w:ins w:id="32" w:author="Henrike Sternberg" w:date="2022-08-13T15:39:00Z"/>
                <w:rFonts w:ascii="Times New Roman" w:hAnsi="Times New Roman" w:cs="Times New Roman"/>
                <w:sz w:val="16"/>
                <w:szCs w:val="16"/>
              </w:rPr>
            </w:pPr>
            <w:ins w:id="33" w:author="Henrike Sternberg" w:date="2022-08-13T15:40:00Z">
              <w:r>
                <w:rPr>
                  <w:rFonts w:ascii="Times New Roman" w:hAnsi="Times New Roman" w:cs="Times New Roman"/>
                  <w:sz w:val="16"/>
                  <w:szCs w:val="16"/>
                </w:rPr>
                <w:t>(1</w:t>
              </w:r>
            </w:ins>
            <w:ins w:id="34" w:author="Henrike Sternberg" w:date="2022-08-13T15:41:00Z">
              <w:r w:rsidR="007A6804">
                <w:rPr>
                  <w:rFonts w:ascii="Times New Roman" w:hAnsi="Times New Roman" w:cs="Times New Roman"/>
                  <w:sz w:val="16"/>
                  <w:szCs w:val="16"/>
                </w:rPr>
                <w:t>1</w:t>
              </w:r>
            </w:ins>
            <w:ins w:id="35" w:author="Henrike Sternberg" w:date="2022-08-13T15:40:00Z">
              <w:r>
                <w:rPr>
                  <w:rFonts w:ascii="Times New Roman" w:hAnsi="Times New Roman" w:cs="Times New Roman"/>
                  <w:sz w:val="16"/>
                  <w:szCs w:val="16"/>
                </w:rPr>
                <w:t>)</w:t>
              </w:r>
            </w:ins>
          </w:p>
        </w:tc>
        <w:tc>
          <w:tcPr>
            <w:tcW w:w="1151" w:type="dxa"/>
            <w:tcBorders>
              <w:left w:val="nil"/>
              <w:bottom w:val="nil"/>
              <w:right w:val="nil"/>
            </w:tcBorders>
            <w:vAlign w:val="center"/>
          </w:tcPr>
          <w:p w14:paraId="0FC0562F" w14:textId="53DEB796" w:rsidR="00CE4E90" w:rsidRPr="00790E07" w:rsidRDefault="000F4584" w:rsidP="00362DCA">
            <w:pPr>
              <w:jc w:val="center"/>
              <w:rPr>
                <w:ins w:id="36" w:author="Henrike Sternberg" w:date="2022-08-13T15:39:00Z"/>
                <w:rFonts w:ascii="Times New Roman" w:hAnsi="Times New Roman" w:cs="Times New Roman"/>
                <w:sz w:val="16"/>
                <w:szCs w:val="16"/>
              </w:rPr>
            </w:pPr>
            <w:ins w:id="37" w:author="Henrike Sternberg" w:date="2022-08-13T15:40:00Z">
              <w:r>
                <w:rPr>
                  <w:rFonts w:ascii="Times New Roman" w:hAnsi="Times New Roman" w:cs="Times New Roman"/>
                  <w:sz w:val="16"/>
                  <w:szCs w:val="16"/>
                </w:rPr>
                <w:t>(1</w:t>
              </w:r>
            </w:ins>
            <w:ins w:id="38" w:author="Henrike Sternberg" w:date="2022-08-13T15:41:00Z">
              <w:r w:rsidR="007A6804">
                <w:rPr>
                  <w:rFonts w:ascii="Times New Roman" w:hAnsi="Times New Roman" w:cs="Times New Roman"/>
                  <w:sz w:val="16"/>
                  <w:szCs w:val="16"/>
                </w:rPr>
                <w:t>2</w:t>
              </w:r>
            </w:ins>
            <w:ins w:id="39" w:author="Henrike Sternberg" w:date="2022-08-13T15:40:00Z">
              <w:r>
                <w:rPr>
                  <w:rFonts w:ascii="Times New Roman" w:hAnsi="Times New Roman" w:cs="Times New Roman"/>
                  <w:sz w:val="16"/>
                  <w:szCs w:val="16"/>
                </w:rPr>
                <w:t>)</w:t>
              </w:r>
            </w:ins>
          </w:p>
        </w:tc>
        <w:tc>
          <w:tcPr>
            <w:tcW w:w="983" w:type="dxa"/>
            <w:tcBorders>
              <w:left w:val="nil"/>
              <w:bottom w:val="nil"/>
              <w:right w:val="nil"/>
            </w:tcBorders>
            <w:vAlign w:val="center"/>
          </w:tcPr>
          <w:p w14:paraId="60B6FA3A" w14:textId="58DE683F" w:rsidR="00CE4E90" w:rsidRPr="00790E07" w:rsidRDefault="000F4584" w:rsidP="00362DCA">
            <w:pPr>
              <w:jc w:val="center"/>
              <w:rPr>
                <w:ins w:id="40" w:author="Henrike Sternberg" w:date="2022-08-13T15:39:00Z"/>
                <w:rFonts w:ascii="Times New Roman" w:hAnsi="Times New Roman" w:cs="Times New Roman"/>
                <w:sz w:val="16"/>
                <w:szCs w:val="16"/>
              </w:rPr>
            </w:pPr>
            <w:ins w:id="41" w:author="Henrike Sternberg" w:date="2022-08-13T15:40:00Z">
              <w:r>
                <w:rPr>
                  <w:rFonts w:ascii="Times New Roman" w:hAnsi="Times New Roman" w:cs="Times New Roman"/>
                  <w:sz w:val="16"/>
                  <w:szCs w:val="16"/>
                </w:rPr>
                <w:t>(1</w:t>
              </w:r>
            </w:ins>
            <w:ins w:id="42" w:author="Henrike Sternberg" w:date="2022-08-13T15:41:00Z">
              <w:r w:rsidR="007A6804">
                <w:rPr>
                  <w:rFonts w:ascii="Times New Roman" w:hAnsi="Times New Roman" w:cs="Times New Roman"/>
                  <w:sz w:val="16"/>
                  <w:szCs w:val="16"/>
                </w:rPr>
                <w:t>3</w:t>
              </w:r>
            </w:ins>
            <w:ins w:id="43" w:author="Henrike Sternberg" w:date="2022-08-13T15:40:00Z">
              <w:r>
                <w:rPr>
                  <w:rFonts w:ascii="Times New Roman" w:hAnsi="Times New Roman" w:cs="Times New Roman"/>
                  <w:sz w:val="16"/>
                  <w:szCs w:val="16"/>
                </w:rPr>
                <w:t>)</w:t>
              </w:r>
            </w:ins>
          </w:p>
        </w:tc>
      </w:tr>
      <w:tr w:rsidR="00FF051B" w:rsidRPr="00790E07" w14:paraId="61532B98" w14:textId="77777777" w:rsidTr="007F731D">
        <w:trPr>
          <w:trHeight w:val="495"/>
        </w:trPr>
        <w:tc>
          <w:tcPr>
            <w:tcW w:w="1196" w:type="dxa"/>
            <w:tcBorders>
              <w:top w:val="nil"/>
              <w:left w:val="nil"/>
              <w:bottom w:val="single" w:sz="4" w:space="0" w:color="auto"/>
              <w:right w:val="nil"/>
            </w:tcBorders>
          </w:tcPr>
          <w:p w14:paraId="1EF7B457" w14:textId="0E01BA02" w:rsidR="00922E86" w:rsidRPr="00790E07" w:rsidRDefault="00922E86" w:rsidP="00362DCA">
            <w:pPr>
              <w:rPr>
                <w:rFonts w:ascii="Times New Roman" w:hAnsi="Times New Roman" w:cs="Times New Roman"/>
                <w:sz w:val="16"/>
                <w:szCs w:val="16"/>
                <w:lang w:val="en-US"/>
              </w:rPr>
            </w:pPr>
          </w:p>
        </w:tc>
        <w:tc>
          <w:tcPr>
            <w:tcW w:w="1015" w:type="dxa"/>
            <w:tcBorders>
              <w:top w:val="nil"/>
              <w:left w:val="nil"/>
              <w:bottom w:val="single" w:sz="4" w:space="0" w:color="auto"/>
              <w:right w:val="nil"/>
            </w:tcBorders>
            <w:vAlign w:val="center"/>
          </w:tcPr>
          <w:p w14:paraId="1FCE2E45"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Full sample</w:t>
            </w:r>
          </w:p>
        </w:tc>
        <w:tc>
          <w:tcPr>
            <w:tcW w:w="1015" w:type="dxa"/>
            <w:tcBorders>
              <w:top w:val="nil"/>
              <w:left w:val="nil"/>
              <w:bottom w:val="single" w:sz="4" w:space="0" w:color="auto"/>
              <w:right w:val="nil"/>
            </w:tcBorders>
            <w:vAlign w:val="center"/>
          </w:tcPr>
          <w:p w14:paraId="43D1DD8A"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Male</w:t>
            </w:r>
          </w:p>
        </w:tc>
        <w:tc>
          <w:tcPr>
            <w:tcW w:w="1015" w:type="dxa"/>
            <w:tcBorders>
              <w:top w:val="nil"/>
              <w:left w:val="nil"/>
              <w:bottom w:val="single" w:sz="4" w:space="0" w:color="auto"/>
              <w:right w:val="nil"/>
            </w:tcBorders>
            <w:vAlign w:val="center"/>
          </w:tcPr>
          <w:p w14:paraId="652CD41E"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Female</w:t>
            </w:r>
          </w:p>
        </w:tc>
        <w:tc>
          <w:tcPr>
            <w:tcW w:w="1015" w:type="dxa"/>
            <w:tcBorders>
              <w:top w:val="nil"/>
              <w:left w:val="nil"/>
              <w:bottom w:val="single" w:sz="4" w:space="0" w:color="auto"/>
              <w:right w:val="nil"/>
            </w:tcBorders>
            <w:vAlign w:val="center"/>
          </w:tcPr>
          <w:p w14:paraId="03D26CB4"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&lt;45 yrs.</w:t>
            </w:r>
          </w:p>
        </w:tc>
        <w:tc>
          <w:tcPr>
            <w:tcW w:w="1015" w:type="dxa"/>
            <w:tcBorders>
              <w:top w:val="nil"/>
              <w:left w:val="nil"/>
              <w:bottom w:val="single" w:sz="4" w:space="0" w:color="auto"/>
              <w:right w:val="nil"/>
            </w:tcBorders>
            <w:vAlign w:val="center"/>
          </w:tcPr>
          <w:p w14:paraId="3AA0D4C9"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&gt;45 yrs.</w:t>
            </w:r>
          </w:p>
        </w:tc>
        <w:tc>
          <w:tcPr>
            <w:tcW w:w="1015" w:type="dxa"/>
            <w:tcBorders>
              <w:top w:val="nil"/>
              <w:left w:val="nil"/>
              <w:bottom w:val="single" w:sz="4" w:space="0" w:color="auto"/>
              <w:right w:val="nil"/>
            </w:tcBorders>
            <w:vAlign w:val="center"/>
          </w:tcPr>
          <w:p w14:paraId="471000FB"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 xml:space="preserve">Low </w:t>
            </w:r>
            <w:proofErr w:type="spellStart"/>
            <w:r w:rsidRPr="00790E07">
              <w:rPr>
                <w:rFonts w:ascii="Times New Roman" w:hAnsi="Times New Roman" w:cs="Times New Roman"/>
                <w:sz w:val="16"/>
                <w:szCs w:val="16"/>
                <w:lang w:val="en-US"/>
              </w:rPr>
              <w:t>edu</w:t>
            </w:r>
            <w:proofErr w:type="spellEnd"/>
          </w:p>
        </w:tc>
        <w:tc>
          <w:tcPr>
            <w:tcW w:w="1015" w:type="dxa"/>
            <w:tcBorders>
              <w:top w:val="nil"/>
              <w:left w:val="nil"/>
              <w:bottom w:val="single" w:sz="4" w:space="0" w:color="auto"/>
              <w:right w:val="nil"/>
            </w:tcBorders>
            <w:vAlign w:val="center"/>
          </w:tcPr>
          <w:p w14:paraId="4C026E7B"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 xml:space="preserve">High </w:t>
            </w:r>
            <w:proofErr w:type="spellStart"/>
            <w:r w:rsidRPr="00790E07">
              <w:rPr>
                <w:rFonts w:ascii="Times New Roman" w:hAnsi="Times New Roman" w:cs="Times New Roman"/>
                <w:sz w:val="16"/>
                <w:szCs w:val="16"/>
                <w:lang w:val="en-US"/>
              </w:rPr>
              <w:t>edu</w:t>
            </w:r>
            <w:proofErr w:type="spellEnd"/>
          </w:p>
        </w:tc>
        <w:tc>
          <w:tcPr>
            <w:tcW w:w="1155" w:type="dxa"/>
            <w:tcBorders>
              <w:top w:val="nil"/>
              <w:left w:val="nil"/>
              <w:bottom w:val="single" w:sz="4" w:space="0" w:color="auto"/>
              <w:right w:val="nil"/>
            </w:tcBorders>
            <w:vAlign w:val="center"/>
          </w:tcPr>
          <w:p w14:paraId="14554199"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Not high-risk</w:t>
            </w:r>
          </w:p>
        </w:tc>
        <w:tc>
          <w:tcPr>
            <w:tcW w:w="975" w:type="dxa"/>
            <w:tcBorders>
              <w:top w:val="nil"/>
              <w:left w:val="nil"/>
              <w:bottom w:val="single" w:sz="4" w:space="0" w:color="auto"/>
              <w:right w:val="nil"/>
            </w:tcBorders>
            <w:vAlign w:val="center"/>
          </w:tcPr>
          <w:p w14:paraId="25C2470D"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High-risk</w:t>
            </w:r>
          </w:p>
        </w:tc>
        <w:tc>
          <w:tcPr>
            <w:tcW w:w="924" w:type="dxa"/>
            <w:tcBorders>
              <w:top w:val="nil"/>
              <w:left w:val="nil"/>
              <w:bottom w:val="single" w:sz="4" w:space="0" w:color="auto"/>
              <w:right w:val="nil"/>
            </w:tcBorders>
            <w:vAlign w:val="center"/>
          </w:tcPr>
          <w:p w14:paraId="292C879B"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Low threat</w:t>
            </w:r>
          </w:p>
        </w:tc>
        <w:tc>
          <w:tcPr>
            <w:tcW w:w="1005" w:type="dxa"/>
            <w:tcBorders>
              <w:top w:val="nil"/>
              <w:left w:val="nil"/>
              <w:bottom w:val="single" w:sz="4" w:space="0" w:color="auto"/>
              <w:right w:val="nil"/>
            </w:tcBorders>
            <w:vAlign w:val="center"/>
          </w:tcPr>
          <w:p w14:paraId="2C5AFC88"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High threat</w:t>
            </w:r>
          </w:p>
        </w:tc>
        <w:tc>
          <w:tcPr>
            <w:tcW w:w="1151" w:type="dxa"/>
            <w:tcBorders>
              <w:top w:val="nil"/>
              <w:left w:val="nil"/>
              <w:bottom w:val="single" w:sz="4" w:space="0" w:color="auto"/>
              <w:right w:val="nil"/>
            </w:tcBorders>
            <w:vAlign w:val="center"/>
          </w:tcPr>
          <w:p w14:paraId="3996C23A" w14:textId="6A99EE64"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Unemployed</w:t>
            </w:r>
          </w:p>
        </w:tc>
        <w:tc>
          <w:tcPr>
            <w:tcW w:w="983" w:type="dxa"/>
            <w:tcBorders>
              <w:top w:val="nil"/>
              <w:left w:val="nil"/>
              <w:bottom w:val="single" w:sz="4" w:space="0" w:color="auto"/>
              <w:right w:val="nil"/>
            </w:tcBorders>
            <w:vAlign w:val="center"/>
          </w:tcPr>
          <w:p w14:paraId="67A5F639"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Employed</w:t>
            </w:r>
          </w:p>
        </w:tc>
      </w:tr>
      <w:tr w:rsidR="00922E86" w:rsidRPr="00790E07" w14:paraId="67048EE3" w14:textId="77777777" w:rsidTr="00DB5C2B">
        <w:trPr>
          <w:gridAfter w:val="13"/>
          <w:wAfter w:w="13298" w:type="dxa"/>
          <w:trHeight w:val="495"/>
        </w:trPr>
        <w:tc>
          <w:tcPr>
            <w:tcW w:w="1196" w:type="dxa"/>
            <w:tcBorders>
              <w:left w:val="nil"/>
              <w:bottom w:val="nil"/>
              <w:right w:val="nil"/>
            </w:tcBorders>
          </w:tcPr>
          <w:p w14:paraId="4EBC630D" w14:textId="77777777" w:rsidR="00922E86" w:rsidRPr="00790E07" w:rsidRDefault="00922E86" w:rsidP="00362DCA">
            <w:pPr>
              <w:rPr>
                <w:rFonts w:ascii="Times New Roman" w:hAnsi="Times New Roman" w:cs="Times New Roman"/>
                <w:b/>
                <w:bCs/>
                <w:sz w:val="16"/>
                <w:szCs w:val="16"/>
                <w:lang w:val="en-US"/>
              </w:rPr>
            </w:pPr>
            <w:r w:rsidRPr="00790E07">
              <w:rPr>
                <w:rFonts w:ascii="Times New Roman" w:hAnsi="Times New Roman" w:cs="Times New Roman"/>
                <w:b/>
                <w:bCs/>
                <w:sz w:val="16"/>
                <w:szCs w:val="16"/>
                <w:lang w:val="en-US"/>
              </w:rPr>
              <w:t>Country of residence</w:t>
            </w:r>
          </w:p>
        </w:tc>
      </w:tr>
      <w:tr w:rsidR="00DB5C2B" w:rsidRPr="00790E07" w14:paraId="4CCFE922" w14:textId="77777777" w:rsidTr="00DB5C2B">
        <w:trPr>
          <w:trHeight w:val="519"/>
        </w:trPr>
        <w:tc>
          <w:tcPr>
            <w:tcW w:w="1196" w:type="dxa"/>
            <w:tcBorders>
              <w:top w:val="nil"/>
              <w:left w:val="nil"/>
              <w:bottom w:val="nil"/>
              <w:right w:val="nil"/>
            </w:tcBorders>
          </w:tcPr>
          <w:p w14:paraId="659FD665" w14:textId="0ABFD1F3" w:rsidR="00DB5C2B" w:rsidRPr="00790E07" w:rsidRDefault="00DB5C2B" w:rsidP="00362DCA">
            <w:pPr>
              <w:rPr>
                <w:rFonts w:ascii="Times New Roman" w:hAnsi="Times New Roman" w:cs="Times New Roman"/>
                <w:sz w:val="16"/>
                <w:szCs w:val="16"/>
              </w:rPr>
            </w:pPr>
            <w:r w:rsidRPr="00790E07">
              <w:rPr>
                <w:rFonts w:ascii="Times New Roman" w:hAnsi="Times New Roman" w:cs="Times New Roman"/>
                <w:sz w:val="16"/>
                <w:szCs w:val="16"/>
                <w:lang w:val="en-US"/>
              </w:rPr>
              <w:t>Respondents’ country</w:t>
            </w:r>
          </w:p>
        </w:tc>
        <w:tc>
          <w:tcPr>
            <w:tcW w:w="13298" w:type="dxa"/>
            <w:gridSpan w:val="13"/>
            <w:tcBorders>
              <w:top w:val="nil"/>
              <w:left w:val="nil"/>
              <w:bottom w:val="nil"/>
              <w:right w:val="nil"/>
            </w:tcBorders>
          </w:tcPr>
          <w:p w14:paraId="3E909C7B" w14:textId="2C75BA66" w:rsidR="00DB5C2B" w:rsidRPr="00790E07" w:rsidRDefault="00DB5C2B" w:rsidP="00362DCA">
            <w:pPr>
              <w:jc w:val="center"/>
              <w:rPr>
                <w:rFonts w:ascii="Times New Roman" w:hAnsi="Times New Roman" w:cs="Times New Roman"/>
                <w:sz w:val="16"/>
                <w:szCs w:val="16"/>
              </w:rPr>
            </w:pPr>
            <w:r>
              <w:rPr>
                <w:rFonts w:ascii="Times New Roman" w:hAnsi="Times New Roman" w:cs="Times New Roman"/>
                <w:sz w:val="16"/>
                <w:szCs w:val="16"/>
              </w:rPr>
              <w:t xml:space="preserve">Reference </w:t>
            </w:r>
            <w:proofErr w:type="spellStart"/>
            <w:r>
              <w:rPr>
                <w:rFonts w:ascii="Times New Roman" w:hAnsi="Times New Roman" w:cs="Times New Roman"/>
                <w:sz w:val="16"/>
                <w:szCs w:val="16"/>
              </w:rPr>
              <w:t>category</w:t>
            </w:r>
            <w:proofErr w:type="spellEnd"/>
          </w:p>
        </w:tc>
      </w:tr>
      <w:tr w:rsidR="00FF051B" w:rsidRPr="00790E07" w14:paraId="0FD430D7" w14:textId="77777777" w:rsidTr="00DB5C2B">
        <w:trPr>
          <w:trHeight w:val="246"/>
        </w:trPr>
        <w:tc>
          <w:tcPr>
            <w:tcW w:w="1196" w:type="dxa"/>
            <w:tcBorders>
              <w:top w:val="nil"/>
              <w:left w:val="nil"/>
              <w:right w:val="nil"/>
            </w:tcBorders>
          </w:tcPr>
          <w:p w14:paraId="65893E1E" w14:textId="7589892C" w:rsidR="00922E86" w:rsidRPr="00790E07" w:rsidRDefault="00922E86" w:rsidP="00362DCA">
            <w:pPr>
              <w:rPr>
                <w:rFonts w:ascii="Times New Roman" w:hAnsi="Times New Roman" w:cs="Times New Roman"/>
                <w:sz w:val="16"/>
                <w:szCs w:val="16"/>
                <w:lang w:val="en-US"/>
              </w:rPr>
            </w:pPr>
            <w:r w:rsidRPr="00790E07">
              <w:rPr>
                <w:rFonts w:ascii="Times New Roman" w:hAnsi="Times New Roman" w:cs="Times New Roman"/>
                <w:sz w:val="16"/>
                <w:szCs w:val="16"/>
                <w:lang w:val="en-US"/>
              </w:rPr>
              <w:t>Global South</w:t>
            </w:r>
          </w:p>
        </w:tc>
        <w:tc>
          <w:tcPr>
            <w:tcW w:w="1015" w:type="dxa"/>
            <w:tcBorders>
              <w:top w:val="nil"/>
              <w:left w:val="nil"/>
              <w:right w:val="nil"/>
            </w:tcBorders>
          </w:tcPr>
          <w:p w14:paraId="5D20F224"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1.16</w:t>
            </w:r>
            <w:r w:rsidRPr="00790E07">
              <w:rPr>
                <w:rFonts w:ascii="Cambria Math" w:hAnsi="Cambria Math" w:cs="Cambria Math"/>
                <w:sz w:val="16"/>
                <w:szCs w:val="16"/>
                <w:lang w:val="en-US"/>
              </w:rPr>
              <w:t>∗∗∗</w:t>
            </w:r>
          </w:p>
          <w:p w14:paraId="53F648D6"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[1.10,1.23]</w:t>
            </w:r>
          </w:p>
        </w:tc>
        <w:tc>
          <w:tcPr>
            <w:tcW w:w="1015" w:type="dxa"/>
            <w:tcBorders>
              <w:top w:val="nil"/>
              <w:left w:val="nil"/>
              <w:bottom w:val="single" w:sz="4" w:space="0" w:color="auto"/>
              <w:right w:val="nil"/>
            </w:tcBorders>
          </w:tcPr>
          <w:p w14:paraId="2A5519F4"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1.03</w:t>
            </w:r>
          </w:p>
          <w:p w14:paraId="1DD161CF"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[0.96,1.11]</w:t>
            </w:r>
          </w:p>
        </w:tc>
        <w:tc>
          <w:tcPr>
            <w:tcW w:w="1015" w:type="dxa"/>
            <w:tcBorders>
              <w:top w:val="nil"/>
              <w:left w:val="nil"/>
              <w:right w:val="nil"/>
            </w:tcBorders>
          </w:tcPr>
          <w:p w14:paraId="04A21693"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1.33</w:t>
            </w:r>
            <w:r w:rsidRPr="00790E07">
              <w:rPr>
                <w:rFonts w:ascii="Cambria Math" w:hAnsi="Cambria Math" w:cs="Cambria Math"/>
                <w:sz w:val="16"/>
                <w:szCs w:val="16"/>
                <w:lang w:val="en-US"/>
              </w:rPr>
              <w:t>∗∗∗</w:t>
            </w:r>
          </w:p>
          <w:p w14:paraId="5948A6BF"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[1.23,1.44]</w:t>
            </w:r>
          </w:p>
        </w:tc>
        <w:tc>
          <w:tcPr>
            <w:tcW w:w="1015" w:type="dxa"/>
            <w:tcBorders>
              <w:top w:val="nil"/>
              <w:left w:val="nil"/>
              <w:right w:val="nil"/>
            </w:tcBorders>
          </w:tcPr>
          <w:p w14:paraId="5331C0B5"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1.32</w:t>
            </w:r>
            <w:r w:rsidRPr="00790E07">
              <w:rPr>
                <w:rFonts w:ascii="Cambria Math" w:hAnsi="Cambria Math" w:cs="Cambria Math"/>
                <w:sz w:val="16"/>
                <w:szCs w:val="16"/>
                <w:lang w:val="en-US"/>
              </w:rPr>
              <w:t>∗∗∗</w:t>
            </w:r>
          </w:p>
          <w:p w14:paraId="36BAB8FF"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[1.23,1.41]</w:t>
            </w:r>
          </w:p>
        </w:tc>
        <w:tc>
          <w:tcPr>
            <w:tcW w:w="1015" w:type="dxa"/>
            <w:tcBorders>
              <w:top w:val="nil"/>
              <w:left w:val="nil"/>
              <w:right w:val="nil"/>
            </w:tcBorders>
          </w:tcPr>
          <w:p w14:paraId="3457CEED"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0.96</w:t>
            </w:r>
          </w:p>
          <w:p w14:paraId="27AA2E18"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[0.88,1.06]</w:t>
            </w:r>
          </w:p>
        </w:tc>
        <w:tc>
          <w:tcPr>
            <w:tcW w:w="1015" w:type="dxa"/>
            <w:tcBorders>
              <w:top w:val="nil"/>
              <w:left w:val="nil"/>
              <w:right w:val="nil"/>
            </w:tcBorders>
          </w:tcPr>
          <w:p w14:paraId="46B719F2"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0.90</w:t>
            </w:r>
            <w:r w:rsidRPr="00790E07">
              <w:rPr>
                <w:rFonts w:ascii="Cambria Math" w:hAnsi="Cambria Math" w:cs="Cambria Math"/>
                <w:sz w:val="16"/>
                <w:szCs w:val="16"/>
                <w:lang w:val="en-US"/>
              </w:rPr>
              <w:t>∗</w:t>
            </w:r>
          </w:p>
          <w:p w14:paraId="796B40D6"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[0.82,0.99]</w:t>
            </w:r>
          </w:p>
        </w:tc>
        <w:tc>
          <w:tcPr>
            <w:tcW w:w="1015" w:type="dxa"/>
            <w:tcBorders>
              <w:top w:val="nil"/>
              <w:left w:val="nil"/>
              <w:right w:val="nil"/>
            </w:tcBorders>
          </w:tcPr>
          <w:p w14:paraId="22A34F79"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1.35</w:t>
            </w:r>
            <w:r w:rsidRPr="00790E07">
              <w:rPr>
                <w:rFonts w:ascii="Cambria Math" w:hAnsi="Cambria Math" w:cs="Cambria Math"/>
                <w:sz w:val="16"/>
                <w:szCs w:val="16"/>
                <w:lang w:val="en-US"/>
              </w:rPr>
              <w:t>∗∗∗</w:t>
            </w:r>
          </w:p>
          <w:p w14:paraId="6E2CA700"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[1.26,1.44]</w:t>
            </w:r>
          </w:p>
        </w:tc>
        <w:tc>
          <w:tcPr>
            <w:tcW w:w="1155" w:type="dxa"/>
            <w:tcBorders>
              <w:top w:val="nil"/>
              <w:left w:val="nil"/>
              <w:right w:val="nil"/>
            </w:tcBorders>
          </w:tcPr>
          <w:p w14:paraId="420FA73B"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1.28</w:t>
            </w:r>
            <w:r w:rsidRPr="00790E07">
              <w:rPr>
                <w:rFonts w:ascii="Cambria Math" w:hAnsi="Cambria Math" w:cs="Cambria Math"/>
                <w:sz w:val="16"/>
                <w:szCs w:val="16"/>
                <w:lang w:val="en-US"/>
              </w:rPr>
              <w:t>∗∗∗</w:t>
            </w:r>
          </w:p>
          <w:p w14:paraId="6D8F6290"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[1.20,1.37]</w:t>
            </w:r>
          </w:p>
        </w:tc>
        <w:tc>
          <w:tcPr>
            <w:tcW w:w="975" w:type="dxa"/>
            <w:tcBorders>
              <w:top w:val="nil"/>
              <w:left w:val="nil"/>
              <w:right w:val="nil"/>
            </w:tcBorders>
          </w:tcPr>
          <w:p w14:paraId="30C5303D"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0.98</w:t>
            </w:r>
          </w:p>
          <w:p w14:paraId="17D86CCE"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[0.89,1.07]</w:t>
            </w:r>
          </w:p>
        </w:tc>
        <w:tc>
          <w:tcPr>
            <w:tcW w:w="924" w:type="dxa"/>
            <w:tcBorders>
              <w:top w:val="nil"/>
              <w:left w:val="nil"/>
              <w:right w:val="nil"/>
            </w:tcBorders>
          </w:tcPr>
          <w:p w14:paraId="64D2C9BD"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1.15</w:t>
            </w:r>
            <w:r w:rsidRPr="00790E07">
              <w:rPr>
                <w:rFonts w:ascii="Cambria Math" w:hAnsi="Cambria Math" w:cs="Cambria Math"/>
                <w:sz w:val="16"/>
                <w:szCs w:val="16"/>
                <w:lang w:val="en-US"/>
              </w:rPr>
              <w:t>∗∗∗</w:t>
            </w:r>
          </w:p>
          <w:p w14:paraId="05924CA1"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[1.06,1.24]</w:t>
            </w:r>
          </w:p>
        </w:tc>
        <w:tc>
          <w:tcPr>
            <w:tcW w:w="1005" w:type="dxa"/>
            <w:tcBorders>
              <w:top w:val="nil"/>
              <w:left w:val="nil"/>
              <w:right w:val="nil"/>
            </w:tcBorders>
          </w:tcPr>
          <w:p w14:paraId="58925E5B"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1.18</w:t>
            </w:r>
            <w:r w:rsidRPr="00790E07">
              <w:rPr>
                <w:rFonts w:ascii="Cambria Math" w:hAnsi="Cambria Math" w:cs="Cambria Math"/>
                <w:sz w:val="16"/>
                <w:szCs w:val="16"/>
                <w:lang w:val="en-US"/>
              </w:rPr>
              <w:t>∗∗∗</w:t>
            </w:r>
          </w:p>
          <w:p w14:paraId="023AA6CC"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[1.09,1.28]</w:t>
            </w:r>
          </w:p>
        </w:tc>
        <w:tc>
          <w:tcPr>
            <w:tcW w:w="1151" w:type="dxa"/>
            <w:tcBorders>
              <w:top w:val="nil"/>
              <w:left w:val="nil"/>
              <w:right w:val="nil"/>
            </w:tcBorders>
          </w:tcPr>
          <w:p w14:paraId="1F1D9C81"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1.19</w:t>
            </w:r>
            <w:r w:rsidRPr="00790E07">
              <w:rPr>
                <w:rFonts w:ascii="Cambria Math" w:hAnsi="Cambria Math" w:cs="Cambria Math"/>
                <w:sz w:val="16"/>
                <w:szCs w:val="16"/>
                <w:lang w:val="en-US"/>
              </w:rPr>
              <w:t>∗∗∗</w:t>
            </w:r>
          </w:p>
          <w:p w14:paraId="4E09C3C7"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[1.08,1.32]</w:t>
            </w:r>
          </w:p>
        </w:tc>
        <w:tc>
          <w:tcPr>
            <w:tcW w:w="983" w:type="dxa"/>
            <w:tcBorders>
              <w:top w:val="nil"/>
              <w:left w:val="nil"/>
              <w:right w:val="nil"/>
            </w:tcBorders>
          </w:tcPr>
          <w:p w14:paraId="67A87BA3"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1.15</w:t>
            </w:r>
            <w:r w:rsidRPr="00790E07">
              <w:rPr>
                <w:rFonts w:ascii="Cambria Math" w:hAnsi="Cambria Math" w:cs="Cambria Math"/>
                <w:sz w:val="16"/>
                <w:szCs w:val="16"/>
                <w:lang w:val="en-US"/>
              </w:rPr>
              <w:t>∗∗∗</w:t>
            </w:r>
          </w:p>
          <w:p w14:paraId="459C0DF5"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lang w:val="en-US"/>
              </w:rPr>
              <w:t>[1.08,1.22]</w:t>
            </w:r>
          </w:p>
        </w:tc>
      </w:tr>
      <w:tr w:rsidR="00FF051B" w:rsidRPr="00790E07" w14:paraId="14EC422E" w14:textId="77777777" w:rsidTr="008C1D9D">
        <w:trPr>
          <w:trHeight w:val="226"/>
        </w:trPr>
        <w:tc>
          <w:tcPr>
            <w:tcW w:w="1196" w:type="dxa"/>
            <w:tcBorders>
              <w:left w:val="nil"/>
              <w:right w:val="nil"/>
            </w:tcBorders>
          </w:tcPr>
          <w:p w14:paraId="5A62671E" w14:textId="77777777" w:rsidR="00922E86" w:rsidRPr="00790E07" w:rsidRDefault="00922E86" w:rsidP="00362DCA">
            <w:pPr>
              <w:rPr>
                <w:rFonts w:ascii="Times New Roman" w:hAnsi="Times New Roman" w:cs="Times New Roman"/>
                <w:sz w:val="16"/>
                <w:szCs w:val="16"/>
                <w:lang w:val="en-US"/>
              </w:rPr>
            </w:pPr>
            <w:r w:rsidRPr="00790E07">
              <w:rPr>
                <w:rFonts w:ascii="Times New Roman" w:hAnsi="Times New Roman" w:cs="Times New Roman"/>
                <w:sz w:val="16"/>
                <w:szCs w:val="16"/>
              </w:rPr>
              <w:t>Pseudo</w:t>
            </w:r>
            <w:r w:rsidRPr="00790E07">
              <w:rPr>
                <w:rFonts w:ascii="Times New Roman" w:hAnsi="Times New Roman" w:cs="Times New Roman"/>
                <w:spacing w:val="7"/>
                <w:sz w:val="16"/>
                <w:szCs w:val="16"/>
              </w:rPr>
              <w:t xml:space="preserve"> </w:t>
            </w:r>
            <w:r w:rsidRPr="00790E07">
              <w:rPr>
                <w:rFonts w:ascii="Times New Roman" w:hAnsi="Times New Roman" w:cs="Times New Roman"/>
                <w:i/>
                <w:sz w:val="16"/>
                <w:szCs w:val="16"/>
              </w:rPr>
              <w:t>R</w:t>
            </w:r>
            <w:r w:rsidRPr="00790E07">
              <w:rPr>
                <w:rFonts w:ascii="Times New Roman" w:hAnsi="Times New Roman" w:cs="Times New Roman"/>
                <w:sz w:val="16"/>
                <w:szCs w:val="16"/>
                <w:vertAlign w:val="superscript"/>
              </w:rPr>
              <w:t>2</w:t>
            </w:r>
          </w:p>
        </w:tc>
        <w:tc>
          <w:tcPr>
            <w:tcW w:w="1015" w:type="dxa"/>
            <w:tcBorders>
              <w:left w:val="nil"/>
              <w:right w:val="nil"/>
            </w:tcBorders>
          </w:tcPr>
          <w:p w14:paraId="0C1AE0E3"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0.16</w:t>
            </w:r>
          </w:p>
        </w:tc>
        <w:tc>
          <w:tcPr>
            <w:tcW w:w="1015" w:type="dxa"/>
            <w:tcBorders>
              <w:left w:val="nil"/>
              <w:right w:val="nil"/>
            </w:tcBorders>
          </w:tcPr>
          <w:p w14:paraId="7E322905"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0.13</w:t>
            </w:r>
          </w:p>
        </w:tc>
        <w:tc>
          <w:tcPr>
            <w:tcW w:w="1015" w:type="dxa"/>
            <w:tcBorders>
              <w:left w:val="nil"/>
              <w:right w:val="nil"/>
            </w:tcBorders>
          </w:tcPr>
          <w:p w14:paraId="655CACBC"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0.20</w:t>
            </w:r>
          </w:p>
        </w:tc>
        <w:tc>
          <w:tcPr>
            <w:tcW w:w="1015" w:type="dxa"/>
            <w:tcBorders>
              <w:left w:val="nil"/>
              <w:right w:val="nil"/>
            </w:tcBorders>
          </w:tcPr>
          <w:p w14:paraId="2F5B9552"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0.16</w:t>
            </w:r>
          </w:p>
        </w:tc>
        <w:tc>
          <w:tcPr>
            <w:tcW w:w="1015" w:type="dxa"/>
            <w:tcBorders>
              <w:left w:val="nil"/>
              <w:right w:val="nil"/>
            </w:tcBorders>
          </w:tcPr>
          <w:p w14:paraId="677C2947"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0.17</w:t>
            </w:r>
          </w:p>
        </w:tc>
        <w:tc>
          <w:tcPr>
            <w:tcW w:w="1015" w:type="dxa"/>
            <w:tcBorders>
              <w:left w:val="nil"/>
              <w:right w:val="nil"/>
            </w:tcBorders>
          </w:tcPr>
          <w:p w14:paraId="2148755E"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0.15</w:t>
            </w:r>
          </w:p>
        </w:tc>
        <w:tc>
          <w:tcPr>
            <w:tcW w:w="1015" w:type="dxa"/>
            <w:tcBorders>
              <w:left w:val="nil"/>
              <w:right w:val="nil"/>
            </w:tcBorders>
          </w:tcPr>
          <w:p w14:paraId="73CB5230"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0.17</w:t>
            </w:r>
          </w:p>
        </w:tc>
        <w:tc>
          <w:tcPr>
            <w:tcW w:w="1155" w:type="dxa"/>
            <w:tcBorders>
              <w:left w:val="nil"/>
              <w:right w:val="nil"/>
            </w:tcBorders>
          </w:tcPr>
          <w:p w14:paraId="5A1D00BC"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0.17</w:t>
            </w:r>
          </w:p>
        </w:tc>
        <w:tc>
          <w:tcPr>
            <w:tcW w:w="975" w:type="dxa"/>
            <w:tcBorders>
              <w:left w:val="nil"/>
              <w:right w:val="nil"/>
            </w:tcBorders>
          </w:tcPr>
          <w:p w14:paraId="25B20B88"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0.16</w:t>
            </w:r>
          </w:p>
        </w:tc>
        <w:tc>
          <w:tcPr>
            <w:tcW w:w="924" w:type="dxa"/>
            <w:tcBorders>
              <w:left w:val="nil"/>
              <w:right w:val="nil"/>
            </w:tcBorders>
          </w:tcPr>
          <w:p w14:paraId="3A713513"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0.14</w:t>
            </w:r>
          </w:p>
        </w:tc>
        <w:tc>
          <w:tcPr>
            <w:tcW w:w="1005" w:type="dxa"/>
            <w:tcBorders>
              <w:left w:val="nil"/>
              <w:right w:val="nil"/>
            </w:tcBorders>
          </w:tcPr>
          <w:p w14:paraId="240DFD7C"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0.18</w:t>
            </w:r>
          </w:p>
        </w:tc>
        <w:tc>
          <w:tcPr>
            <w:tcW w:w="1151" w:type="dxa"/>
            <w:tcBorders>
              <w:left w:val="nil"/>
              <w:right w:val="nil"/>
            </w:tcBorders>
          </w:tcPr>
          <w:p w14:paraId="47C240E2"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0.18</w:t>
            </w:r>
          </w:p>
        </w:tc>
        <w:tc>
          <w:tcPr>
            <w:tcW w:w="983" w:type="dxa"/>
            <w:tcBorders>
              <w:left w:val="nil"/>
              <w:right w:val="nil"/>
            </w:tcBorders>
          </w:tcPr>
          <w:p w14:paraId="023FF8D8"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0.16</w:t>
            </w:r>
          </w:p>
        </w:tc>
      </w:tr>
      <w:tr w:rsidR="00FF051B" w:rsidRPr="00790E07" w14:paraId="1BC5FE68" w14:textId="77777777" w:rsidTr="008C1D9D">
        <w:trPr>
          <w:trHeight w:val="246"/>
        </w:trPr>
        <w:tc>
          <w:tcPr>
            <w:tcW w:w="1196" w:type="dxa"/>
            <w:tcBorders>
              <w:left w:val="nil"/>
              <w:bottom w:val="single" w:sz="4" w:space="0" w:color="auto"/>
              <w:right w:val="nil"/>
            </w:tcBorders>
          </w:tcPr>
          <w:p w14:paraId="46B39A6E" w14:textId="77777777" w:rsidR="00922E86" w:rsidRPr="00790E07" w:rsidRDefault="00922E86" w:rsidP="00362DCA">
            <w:pPr>
              <w:rPr>
                <w:rFonts w:ascii="Times New Roman" w:hAnsi="Times New Roman" w:cs="Times New Roman"/>
                <w:sz w:val="16"/>
                <w:szCs w:val="16"/>
                <w:lang w:val="en-US"/>
              </w:rPr>
            </w:pPr>
            <w:r w:rsidRPr="00790E07">
              <w:rPr>
                <w:rFonts w:ascii="Times New Roman" w:hAnsi="Times New Roman" w:cs="Times New Roman"/>
                <w:sz w:val="16"/>
                <w:szCs w:val="16"/>
                <w:lang w:val="en-US"/>
              </w:rPr>
              <w:t>Observations</w:t>
            </w:r>
          </w:p>
        </w:tc>
        <w:tc>
          <w:tcPr>
            <w:tcW w:w="1015" w:type="dxa"/>
            <w:tcBorders>
              <w:left w:val="nil"/>
              <w:bottom w:val="single" w:sz="4" w:space="0" w:color="auto"/>
              <w:right w:val="nil"/>
            </w:tcBorders>
          </w:tcPr>
          <w:p w14:paraId="73383EE1"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96480</w:t>
            </w:r>
          </w:p>
        </w:tc>
        <w:tc>
          <w:tcPr>
            <w:tcW w:w="1015" w:type="dxa"/>
            <w:tcBorders>
              <w:left w:val="nil"/>
              <w:bottom w:val="single" w:sz="4" w:space="0" w:color="auto"/>
              <w:right w:val="nil"/>
            </w:tcBorders>
          </w:tcPr>
          <w:p w14:paraId="4FD14489"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48448</w:t>
            </w:r>
          </w:p>
        </w:tc>
        <w:tc>
          <w:tcPr>
            <w:tcW w:w="1015" w:type="dxa"/>
            <w:tcBorders>
              <w:left w:val="nil"/>
              <w:bottom w:val="single" w:sz="4" w:space="0" w:color="auto"/>
              <w:right w:val="nil"/>
            </w:tcBorders>
          </w:tcPr>
          <w:p w14:paraId="2A3F0CEB"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47648</w:t>
            </w:r>
          </w:p>
        </w:tc>
        <w:tc>
          <w:tcPr>
            <w:tcW w:w="1015" w:type="dxa"/>
            <w:tcBorders>
              <w:left w:val="nil"/>
              <w:bottom w:val="single" w:sz="4" w:space="0" w:color="auto"/>
              <w:right w:val="nil"/>
            </w:tcBorders>
          </w:tcPr>
          <w:p w14:paraId="4FDF6258"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57280</w:t>
            </w:r>
          </w:p>
        </w:tc>
        <w:tc>
          <w:tcPr>
            <w:tcW w:w="1015" w:type="dxa"/>
            <w:tcBorders>
              <w:left w:val="nil"/>
              <w:bottom w:val="single" w:sz="4" w:space="0" w:color="auto"/>
              <w:right w:val="nil"/>
            </w:tcBorders>
          </w:tcPr>
          <w:p w14:paraId="47CCB50B"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38816</w:t>
            </w:r>
          </w:p>
        </w:tc>
        <w:tc>
          <w:tcPr>
            <w:tcW w:w="1015" w:type="dxa"/>
            <w:tcBorders>
              <w:left w:val="nil"/>
              <w:bottom w:val="single" w:sz="4" w:space="0" w:color="auto"/>
              <w:right w:val="nil"/>
            </w:tcBorders>
          </w:tcPr>
          <w:p w14:paraId="134A3021"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34896</w:t>
            </w:r>
          </w:p>
        </w:tc>
        <w:tc>
          <w:tcPr>
            <w:tcW w:w="1015" w:type="dxa"/>
            <w:tcBorders>
              <w:left w:val="nil"/>
              <w:bottom w:val="single" w:sz="4" w:space="0" w:color="auto"/>
              <w:right w:val="nil"/>
            </w:tcBorders>
          </w:tcPr>
          <w:p w14:paraId="20252042"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61200</w:t>
            </w:r>
          </w:p>
        </w:tc>
        <w:tc>
          <w:tcPr>
            <w:tcW w:w="1155" w:type="dxa"/>
            <w:tcBorders>
              <w:left w:val="nil"/>
              <w:bottom w:val="single" w:sz="4" w:space="0" w:color="auto"/>
              <w:right w:val="nil"/>
            </w:tcBorders>
          </w:tcPr>
          <w:p w14:paraId="4B533547"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61456</w:t>
            </w:r>
          </w:p>
        </w:tc>
        <w:tc>
          <w:tcPr>
            <w:tcW w:w="975" w:type="dxa"/>
            <w:tcBorders>
              <w:left w:val="nil"/>
              <w:bottom w:val="single" w:sz="4" w:space="0" w:color="auto"/>
              <w:right w:val="nil"/>
            </w:tcBorders>
          </w:tcPr>
          <w:p w14:paraId="522FD290"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34640</w:t>
            </w:r>
          </w:p>
        </w:tc>
        <w:tc>
          <w:tcPr>
            <w:tcW w:w="924" w:type="dxa"/>
            <w:tcBorders>
              <w:left w:val="nil"/>
              <w:bottom w:val="single" w:sz="4" w:space="0" w:color="auto"/>
              <w:right w:val="nil"/>
            </w:tcBorders>
          </w:tcPr>
          <w:p w14:paraId="0FADBC20"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47808</w:t>
            </w:r>
          </w:p>
        </w:tc>
        <w:tc>
          <w:tcPr>
            <w:tcW w:w="1005" w:type="dxa"/>
            <w:tcBorders>
              <w:left w:val="nil"/>
              <w:bottom w:val="single" w:sz="4" w:space="0" w:color="auto"/>
              <w:right w:val="nil"/>
            </w:tcBorders>
          </w:tcPr>
          <w:p w14:paraId="1716DAFD"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48224</w:t>
            </w:r>
          </w:p>
        </w:tc>
        <w:tc>
          <w:tcPr>
            <w:tcW w:w="1151" w:type="dxa"/>
            <w:tcBorders>
              <w:left w:val="nil"/>
              <w:bottom w:val="single" w:sz="4" w:space="0" w:color="auto"/>
              <w:right w:val="nil"/>
            </w:tcBorders>
          </w:tcPr>
          <w:p w14:paraId="62DBDAB3"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30128</w:t>
            </w:r>
          </w:p>
        </w:tc>
        <w:tc>
          <w:tcPr>
            <w:tcW w:w="983" w:type="dxa"/>
            <w:tcBorders>
              <w:left w:val="nil"/>
              <w:bottom w:val="single" w:sz="4" w:space="0" w:color="auto"/>
              <w:right w:val="nil"/>
            </w:tcBorders>
          </w:tcPr>
          <w:p w14:paraId="2761E71C" w14:textId="77777777" w:rsidR="00922E86" w:rsidRPr="00790E07" w:rsidRDefault="00922E86" w:rsidP="00362DCA">
            <w:pPr>
              <w:jc w:val="center"/>
              <w:rPr>
                <w:rFonts w:ascii="Times New Roman" w:hAnsi="Times New Roman" w:cs="Times New Roman"/>
                <w:sz w:val="16"/>
                <w:szCs w:val="16"/>
                <w:lang w:val="en-US"/>
              </w:rPr>
            </w:pPr>
            <w:r w:rsidRPr="00790E07">
              <w:rPr>
                <w:rFonts w:ascii="Times New Roman" w:hAnsi="Times New Roman" w:cs="Times New Roman"/>
                <w:sz w:val="16"/>
                <w:szCs w:val="16"/>
              </w:rPr>
              <w:t>65968</w:t>
            </w:r>
          </w:p>
        </w:tc>
      </w:tr>
    </w:tbl>
    <w:p w14:paraId="6F8093D1" w14:textId="76BDE509" w:rsidR="00FF051B" w:rsidRPr="00E021EC" w:rsidRDefault="00FF051B" w:rsidP="008C1D9D">
      <w:pPr>
        <w:ind w:right="1172"/>
        <w:jc w:val="both"/>
        <w:rPr>
          <w:rFonts w:ascii="Times New Roman" w:hAnsi="Times New Roman" w:cs="Times New Roman"/>
          <w:i/>
          <w:iCs/>
          <w:w w:val="105"/>
          <w:sz w:val="18"/>
          <w:szCs w:val="20"/>
        </w:rPr>
      </w:pPr>
      <w:bookmarkStart w:id="44" w:name="_Hlk111297309"/>
      <w:r w:rsidRPr="00E021EC">
        <w:rPr>
          <w:rFonts w:ascii="Times New Roman" w:hAnsi="Times New Roman" w:cs="Times New Roman"/>
          <w:b/>
          <w:i/>
          <w:iCs/>
          <w:w w:val="110"/>
          <w:sz w:val="18"/>
          <w:szCs w:val="18"/>
        </w:rPr>
        <w:t>Notes:</w:t>
      </w:r>
      <w:r w:rsidRPr="00E021EC">
        <w:rPr>
          <w:rFonts w:ascii="Times New Roman" w:hAnsi="Times New Roman" w:cs="Times New Roman"/>
          <w:b/>
          <w:i/>
          <w:iCs/>
          <w:spacing w:val="12"/>
          <w:w w:val="110"/>
          <w:sz w:val="18"/>
          <w:szCs w:val="18"/>
        </w:rPr>
        <w:t xml:space="preserve"> </w:t>
      </w:r>
      <w:r w:rsidRPr="00E021EC">
        <w:rPr>
          <w:rFonts w:ascii="Times New Roman" w:hAnsi="Times New Roman" w:cs="Times New Roman"/>
          <w:i/>
          <w:iCs/>
          <w:spacing w:val="12"/>
          <w:w w:val="110"/>
          <w:sz w:val="18"/>
          <w:szCs w:val="18"/>
        </w:rPr>
        <w:t xml:space="preserve">Outcome: Choosing the respective candidate to receive the vaccine. </w:t>
      </w:r>
      <w:r w:rsidRPr="00E021EC">
        <w:rPr>
          <w:rFonts w:ascii="Times New Roman" w:hAnsi="Times New Roman" w:cs="Times New Roman"/>
          <w:i/>
          <w:iCs/>
          <w:w w:val="110"/>
          <w:sz w:val="18"/>
          <w:szCs w:val="18"/>
        </w:rPr>
        <w:t>Coefficients</w:t>
      </w:r>
      <w:r w:rsidRPr="00E021EC">
        <w:rPr>
          <w:rFonts w:ascii="Times New Roman" w:hAnsi="Times New Roman" w:cs="Times New Roman"/>
          <w:i/>
          <w:iCs/>
          <w:spacing w:val="15"/>
          <w:w w:val="110"/>
          <w:sz w:val="18"/>
          <w:szCs w:val="18"/>
        </w:rPr>
        <w:t xml:space="preserve"> </w:t>
      </w:r>
      <w:r w:rsidRPr="00E021EC">
        <w:rPr>
          <w:rFonts w:ascii="Times New Roman" w:hAnsi="Times New Roman" w:cs="Times New Roman"/>
          <w:i/>
          <w:iCs/>
          <w:w w:val="110"/>
          <w:sz w:val="18"/>
          <w:szCs w:val="18"/>
        </w:rPr>
        <w:t>are</w:t>
      </w:r>
      <w:del w:id="45" w:author="janina.steinert" w:date="2022-08-29T15:47:00Z">
        <w:r w:rsidRPr="00E021EC" w:rsidDel="00112EE7">
          <w:rPr>
            <w:rFonts w:ascii="Times New Roman" w:hAnsi="Times New Roman" w:cs="Times New Roman"/>
            <w:i/>
            <w:iCs/>
            <w:spacing w:val="16"/>
            <w:w w:val="110"/>
            <w:sz w:val="18"/>
            <w:szCs w:val="18"/>
          </w:rPr>
          <w:delText xml:space="preserve"> </w:delText>
        </w:r>
        <w:r w:rsidRPr="00E021EC" w:rsidDel="00112EE7">
          <w:rPr>
            <w:rFonts w:ascii="Times New Roman" w:hAnsi="Times New Roman" w:cs="Times New Roman"/>
            <w:i/>
            <w:iCs/>
            <w:w w:val="110"/>
            <w:sz w:val="18"/>
            <w:szCs w:val="18"/>
          </w:rPr>
          <w:delText>Odd’s</w:delText>
        </w:r>
      </w:del>
      <w:ins w:id="46" w:author="janina.steinert" w:date="2022-08-29T15:47:00Z">
        <w:r w:rsidR="00112EE7">
          <w:rPr>
            <w:rFonts w:ascii="Times New Roman" w:hAnsi="Times New Roman" w:cs="Times New Roman"/>
            <w:i/>
            <w:iCs/>
            <w:spacing w:val="16"/>
            <w:w w:val="110"/>
            <w:sz w:val="18"/>
            <w:szCs w:val="18"/>
          </w:rPr>
          <w:t xml:space="preserve"> odds</w:t>
        </w:r>
      </w:ins>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ratios</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based</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on</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conditional</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logit</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 xml:space="preserve">estimations </w:t>
      </w:r>
      <w:r w:rsidR="008C1D9D" w:rsidRPr="00E021EC">
        <w:rPr>
          <w:rFonts w:ascii="Times New Roman" w:hAnsi="Times New Roman" w:cs="Times New Roman"/>
          <w:i/>
          <w:iCs/>
          <w:w w:val="110"/>
          <w:sz w:val="18"/>
          <w:szCs w:val="18"/>
        </w:rPr>
        <w:t>(</w:t>
      </w:r>
      <w:ins w:id="47" w:author="Henrike Sternberg" w:date="2022-08-16T14:50:00Z">
        <w:r w:rsidR="009F6086" w:rsidRPr="00E021EC">
          <w:rPr>
            <w:rFonts w:ascii="Times New Roman" w:hAnsi="Times New Roman" w:cs="Times New Roman"/>
            <w:i/>
            <w:iCs/>
            <w:w w:val="105"/>
            <w:sz w:val="18"/>
            <w:szCs w:val="20"/>
          </w:rPr>
          <w:t>respondent</w:t>
        </w:r>
      </w:ins>
      <w:ins w:id="48" w:author="Henrike Sternberg" w:date="2022-08-12T11:09:00Z">
        <w:r w:rsidRPr="00E021EC">
          <w:rPr>
            <w:rFonts w:ascii="Times New Roman" w:hAnsi="Times New Roman" w:cs="Times New Roman"/>
            <w:i/>
            <w:iCs/>
            <w:w w:val="105"/>
            <w:sz w:val="18"/>
            <w:szCs w:val="20"/>
          </w:rPr>
          <w:t>-level</w:t>
        </w:r>
      </w:ins>
      <w:r w:rsidRPr="00E021EC">
        <w:rPr>
          <w:rFonts w:ascii="Times New Roman" w:hAnsi="Times New Roman" w:cs="Times New Roman"/>
          <w:i/>
          <w:iCs/>
          <w:w w:val="105"/>
          <w:sz w:val="18"/>
          <w:szCs w:val="20"/>
        </w:rPr>
        <w:t xml:space="preserve"> </w:t>
      </w:r>
      <w:ins w:id="49" w:author="Henrike Sternberg" w:date="2022-08-12T11:09:00Z">
        <w:r w:rsidRPr="00E021EC">
          <w:rPr>
            <w:rFonts w:ascii="Times New Roman" w:hAnsi="Times New Roman" w:cs="Times New Roman"/>
            <w:i/>
            <w:iCs/>
            <w:w w:val="105"/>
            <w:sz w:val="18"/>
            <w:szCs w:val="20"/>
          </w:rPr>
          <w:t>fixed</w:t>
        </w:r>
      </w:ins>
      <w:r w:rsidR="008C1D9D" w:rsidRPr="00E021EC">
        <w:rPr>
          <w:rFonts w:ascii="Times New Roman" w:hAnsi="Times New Roman" w:cs="Times New Roman"/>
          <w:i/>
          <w:iCs/>
          <w:w w:val="105"/>
          <w:sz w:val="18"/>
          <w:szCs w:val="20"/>
        </w:rPr>
        <w:t xml:space="preserve"> </w:t>
      </w:r>
      <w:ins w:id="50" w:author="Henrike Sternberg" w:date="2022-08-12T11:09:00Z">
        <w:r w:rsidRPr="00E021EC">
          <w:rPr>
            <w:rFonts w:ascii="Times New Roman" w:hAnsi="Times New Roman" w:cs="Times New Roman"/>
            <w:i/>
            <w:iCs/>
            <w:w w:val="105"/>
            <w:sz w:val="18"/>
            <w:szCs w:val="20"/>
          </w:rPr>
          <w:t>effects)</w:t>
        </w:r>
      </w:ins>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with</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standard</w:t>
      </w:r>
      <w:r w:rsidRPr="00E021EC">
        <w:rPr>
          <w:rFonts w:ascii="Times New Roman" w:hAnsi="Times New Roman" w:cs="Times New Roman"/>
          <w:i/>
          <w:iCs/>
          <w:spacing w:val="15"/>
          <w:w w:val="110"/>
          <w:sz w:val="18"/>
          <w:szCs w:val="18"/>
        </w:rPr>
        <w:t xml:space="preserve"> </w:t>
      </w:r>
      <w:r w:rsidRPr="00E021EC">
        <w:rPr>
          <w:rFonts w:ascii="Times New Roman" w:hAnsi="Times New Roman" w:cs="Times New Roman"/>
          <w:i/>
          <w:iCs/>
          <w:w w:val="110"/>
          <w:sz w:val="18"/>
          <w:szCs w:val="18"/>
        </w:rPr>
        <w:t>errors</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clustered</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at</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16"/>
          <w:w w:val="110"/>
          <w:sz w:val="18"/>
          <w:szCs w:val="18"/>
        </w:rPr>
        <w:t xml:space="preserve"> </w:t>
      </w:r>
      <w:ins w:id="51" w:author="Henrike Sternberg" w:date="2022-08-16T14:50:00Z">
        <w:r w:rsidR="009F6086" w:rsidRPr="00E021EC">
          <w:rPr>
            <w:rFonts w:ascii="Times New Roman" w:hAnsi="Times New Roman" w:cs="Times New Roman"/>
            <w:i/>
            <w:iCs/>
            <w:w w:val="105"/>
            <w:sz w:val="18"/>
            <w:szCs w:val="20"/>
          </w:rPr>
          <w:t>respondent</w:t>
        </w:r>
        <w:r w:rsidR="009F6086" w:rsidRPr="00E021EC" w:rsidDel="009F6086">
          <w:rPr>
            <w:rFonts w:ascii="Times New Roman" w:hAnsi="Times New Roman" w:cs="Times New Roman"/>
            <w:i/>
            <w:iCs/>
            <w:w w:val="110"/>
            <w:sz w:val="18"/>
            <w:szCs w:val="18"/>
          </w:rPr>
          <w:t xml:space="preserve"> </w:t>
        </w:r>
      </w:ins>
      <w:del w:id="52" w:author="Henrike Sternberg" w:date="2022-08-16T14:50:00Z">
        <w:r w:rsidRPr="00E021EC" w:rsidDel="009F6086">
          <w:rPr>
            <w:rFonts w:ascii="Times New Roman" w:hAnsi="Times New Roman" w:cs="Times New Roman"/>
            <w:i/>
            <w:iCs/>
            <w:w w:val="110"/>
            <w:sz w:val="18"/>
            <w:szCs w:val="18"/>
          </w:rPr>
          <w:delText>individual</w:delText>
        </w:r>
        <w:r w:rsidRPr="00E021EC" w:rsidDel="009F6086">
          <w:rPr>
            <w:rFonts w:ascii="Times New Roman" w:hAnsi="Times New Roman" w:cs="Times New Roman"/>
            <w:i/>
            <w:iCs/>
            <w:spacing w:val="16"/>
            <w:w w:val="110"/>
            <w:sz w:val="18"/>
            <w:szCs w:val="18"/>
          </w:rPr>
          <w:delText xml:space="preserve"> </w:delText>
        </w:r>
      </w:del>
      <w:r w:rsidRPr="00E021EC">
        <w:rPr>
          <w:rFonts w:ascii="Times New Roman" w:hAnsi="Times New Roman" w:cs="Times New Roman"/>
          <w:i/>
          <w:iCs/>
          <w:w w:val="110"/>
          <w:sz w:val="18"/>
          <w:szCs w:val="18"/>
        </w:rPr>
        <w:t>level.</w:t>
      </w:r>
      <w:r w:rsidRPr="00E021EC">
        <w:rPr>
          <w:rFonts w:ascii="Times New Roman" w:hAnsi="Times New Roman" w:cs="Times New Roman"/>
          <w:i/>
          <w:iCs/>
          <w:spacing w:val="19"/>
          <w:w w:val="110"/>
          <w:sz w:val="18"/>
          <w:szCs w:val="18"/>
        </w:rPr>
        <w:t xml:space="preserve"> </w:t>
      </w:r>
      <w:r w:rsidRPr="00E021EC">
        <w:rPr>
          <w:rFonts w:ascii="Times New Roman" w:hAnsi="Times New Roman" w:cs="Times New Roman"/>
          <w:i/>
          <w:iCs/>
          <w:w w:val="110"/>
          <w:sz w:val="18"/>
          <w:szCs w:val="18"/>
        </w:rPr>
        <w:t>Estimations</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were</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conducted</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with</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all</w:t>
      </w:r>
      <w:r w:rsidRPr="00E021EC">
        <w:rPr>
          <w:rFonts w:ascii="Times New Roman" w:hAnsi="Times New Roman" w:cs="Times New Roman"/>
          <w:i/>
          <w:iCs/>
          <w:spacing w:val="15"/>
          <w:w w:val="110"/>
          <w:sz w:val="18"/>
          <w:szCs w:val="18"/>
        </w:rPr>
        <w:t xml:space="preserve"> </w:t>
      </w:r>
      <w:r w:rsidRPr="00E021EC">
        <w:rPr>
          <w:rFonts w:ascii="Times New Roman" w:hAnsi="Times New Roman" w:cs="Times New Roman"/>
          <w:i/>
          <w:iCs/>
          <w:w w:val="110"/>
          <w:sz w:val="18"/>
          <w:szCs w:val="18"/>
        </w:rPr>
        <w:t>four</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attributes,</w:t>
      </w:r>
      <w:r w:rsidRPr="00E021EC">
        <w:rPr>
          <w:rFonts w:ascii="Times New Roman" w:hAnsi="Times New Roman" w:cs="Times New Roman"/>
          <w:i/>
          <w:iCs/>
          <w:spacing w:val="18"/>
          <w:w w:val="110"/>
          <w:sz w:val="18"/>
          <w:szCs w:val="18"/>
        </w:rPr>
        <w:t xml:space="preserve"> </w:t>
      </w:r>
      <w:r w:rsidRPr="00E021EC">
        <w:rPr>
          <w:rFonts w:ascii="Times New Roman" w:hAnsi="Times New Roman" w:cs="Times New Roman"/>
          <w:i/>
          <w:iCs/>
          <w:w w:val="110"/>
          <w:sz w:val="18"/>
          <w:szCs w:val="18"/>
        </w:rPr>
        <w:t>but</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only</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results</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of</w:t>
      </w:r>
      <w:r w:rsidR="002E1139" w:rsidRPr="00E021EC">
        <w:rPr>
          <w:rFonts w:ascii="Times New Roman" w:hAnsi="Times New Roman" w:cs="Times New Roman"/>
          <w:i/>
          <w:iCs/>
          <w:spacing w:val="1"/>
          <w:w w:val="110"/>
          <w:sz w:val="18"/>
          <w:szCs w:val="18"/>
        </w:rPr>
        <w:t xml:space="preserve"> </w:t>
      </w:r>
      <w:r w:rsidRPr="00E021EC">
        <w:rPr>
          <w:rFonts w:ascii="Times New Roman" w:hAnsi="Times New Roman" w:cs="Times New Roman"/>
          <w:i/>
          <w:iCs/>
          <w:w w:val="110"/>
          <w:sz w:val="18"/>
          <w:szCs w:val="18"/>
        </w:rPr>
        <w:t>residence</w:t>
      </w:r>
      <w:r w:rsidR="00DE581C" w:rsidRPr="00E021EC">
        <w:rPr>
          <w:rFonts w:ascii="Times New Roman" w:hAnsi="Times New Roman" w:cs="Times New Roman"/>
          <w:i/>
          <w:iCs/>
          <w:w w:val="110"/>
          <w:sz w:val="18"/>
          <w:szCs w:val="18"/>
        </w:rPr>
        <w:t xml:space="preserve"> </w:t>
      </w:r>
      <w:r w:rsidRPr="00E021EC">
        <w:rPr>
          <w:rFonts w:ascii="Times New Roman" w:hAnsi="Times New Roman" w:cs="Times New Roman"/>
          <w:i/>
          <w:iCs/>
          <w:w w:val="110"/>
          <w:sz w:val="18"/>
          <w:szCs w:val="18"/>
        </w:rPr>
        <w:t>attribute</w:t>
      </w:r>
      <w:r w:rsidR="008C1D9D" w:rsidRPr="00E021EC">
        <w:rPr>
          <w:rFonts w:ascii="Times New Roman" w:hAnsi="Times New Roman" w:cs="Times New Roman"/>
          <w:i/>
          <w:iCs/>
          <w:spacing w:val="6"/>
          <w:w w:val="110"/>
          <w:sz w:val="18"/>
          <w:szCs w:val="18"/>
        </w:rPr>
        <w:t xml:space="preserve"> </w:t>
      </w:r>
      <w:ins w:id="53" w:author="Henrike Sternberg" w:date="2022-08-12T12:23:00Z">
        <w:r w:rsidRPr="00E021EC">
          <w:rPr>
            <w:rFonts w:ascii="Times New Roman" w:hAnsi="Times New Roman" w:cs="Times New Roman"/>
            <w:i/>
            <w:iCs/>
            <w:w w:val="110"/>
            <w:sz w:val="18"/>
            <w:szCs w:val="18"/>
          </w:rPr>
          <w:t>are</w:t>
        </w:r>
      </w:ins>
      <w:del w:id="54" w:author="Henrike Sternberg" w:date="2022-08-12T12:23:00Z">
        <w:r w:rsidRPr="00E021EC" w:rsidDel="001C3AD3">
          <w:rPr>
            <w:rFonts w:ascii="Times New Roman" w:hAnsi="Times New Roman" w:cs="Times New Roman"/>
            <w:i/>
            <w:iCs/>
            <w:w w:val="110"/>
            <w:sz w:val="18"/>
            <w:szCs w:val="18"/>
          </w:rPr>
          <w:delText>is</w:delText>
        </w:r>
      </w:del>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shown</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here.</w:t>
      </w:r>
      <w:r w:rsidRPr="00E021EC">
        <w:rPr>
          <w:rFonts w:ascii="Times New Roman" w:hAnsi="Times New Roman" w:cs="Times New Roman"/>
          <w:i/>
          <w:iCs/>
          <w:spacing w:val="16"/>
          <w:w w:val="110"/>
          <w:sz w:val="18"/>
          <w:szCs w:val="18"/>
        </w:rPr>
        <w:t xml:space="preserve"> </w:t>
      </w:r>
      <w:r w:rsidRPr="00E021EC">
        <w:rPr>
          <w:rFonts w:ascii="Times New Roman" w:hAnsi="Times New Roman" w:cs="Times New Roman"/>
          <w:i/>
          <w:iCs/>
          <w:w w:val="110"/>
          <w:sz w:val="18"/>
          <w:szCs w:val="18"/>
        </w:rPr>
        <w:t>Columns</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2-1</w:t>
      </w:r>
      <w:ins w:id="55" w:author="Henrike Sternberg" w:date="2022-08-13T15:39:00Z">
        <w:r w:rsidR="00CE4E90" w:rsidRPr="00E021EC">
          <w:rPr>
            <w:rFonts w:ascii="Times New Roman" w:hAnsi="Times New Roman" w:cs="Times New Roman"/>
            <w:i/>
            <w:iCs/>
            <w:w w:val="110"/>
            <w:sz w:val="18"/>
            <w:szCs w:val="18"/>
          </w:rPr>
          <w:t>3</w:t>
        </w:r>
      </w:ins>
      <w:del w:id="56" w:author="Henrike Sternberg" w:date="2022-08-13T15:39:00Z">
        <w:r w:rsidRPr="00E021EC" w:rsidDel="00CE4E90">
          <w:rPr>
            <w:rFonts w:ascii="Times New Roman" w:hAnsi="Times New Roman" w:cs="Times New Roman"/>
            <w:i/>
            <w:iCs/>
            <w:w w:val="110"/>
            <w:sz w:val="18"/>
            <w:szCs w:val="18"/>
          </w:rPr>
          <w:delText>4</w:delText>
        </w:r>
      </w:del>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represent</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exact</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coefficients</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shown</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in</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Figure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1</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in</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main</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body</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paper.</w:t>
      </w:r>
      <w:r w:rsidRPr="00E021EC">
        <w:rPr>
          <w:rFonts w:ascii="Times New Roman" w:hAnsi="Times New Roman" w:cs="Times New Roman"/>
          <w:i/>
          <w:iCs/>
          <w:spacing w:val="17"/>
          <w:w w:val="110"/>
          <w:sz w:val="18"/>
          <w:szCs w:val="18"/>
        </w:rPr>
        <w:t xml:space="preserve"> </w:t>
      </w:r>
      <w:r w:rsidRPr="00E021EC">
        <w:rPr>
          <w:rFonts w:ascii="Times New Roman" w:hAnsi="Times New Roman" w:cs="Times New Roman"/>
          <w:i/>
          <w:iCs/>
          <w:w w:val="110"/>
          <w:sz w:val="18"/>
          <w:szCs w:val="18"/>
        </w:rPr>
        <w:t>Results</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be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interpreted</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indicated</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reference</w:t>
      </w:r>
      <w:r w:rsidR="008C1D9D"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category,</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i.e.</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in</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case</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1"/>
          <w:w w:val="110"/>
          <w:sz w:val="18"/>
          <w:szCs w:val="18"/>
        </w:rPr>
        <w:t xml:space="preserve"> </w:t>
      </w:r>
      <w:r w:rsidRPr="00E021EC">
        <w:rPr>
          <w:rFonts w:ascii="Times New Roman" w:hAnsi="Times New Roman" w:cs="Times New Roman"/>
          <w:i/>
          <w:iCs/>
          <w:w w:val="105"/>
          <w:sz w:val="18"/>
          <w:szCs w:val="18"/>
        </w:rPr>
        <w:t>of</w:t>
      </w:r>
      <w:r w:rsidRPr="00E021EC">
        <w:rPr>
          <w:rFonts w:ascii="Times New Roman" w:hAnsi="Times New Roman" w:cs="Times New Roman"/>
          <w:i/>
          <w:iCs/>
          <w:spacing w:val="11"/>
          <w:w w:val="105"/>
          <w:sz w:val="18"/>
          <w:szCs w:val="18"/>
        </w:rPr>
        <w:t xml:space="preserve"> </w:t>
      </w:r>
      <w:r w:rsidRPr="00E021EC">
        <w:rPr>
          <w:rFonts w:ascii="Times New Roman" w:hAnsi="Times New Roman" w:cs="Times New Roman"/>
          <w:i/>
          <w:iCs/>
          <w:w w:val="105"/>
          <w:sz w:val="18"/>
          <w:szCs w:val="18"/>
        </w:rPr>
        <w:t>residence,</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relative</w:t>
      </w:r>
      <w:r w:rsidRPr="00E021EC">
        <w:rPr>
          <w:rFonts w:ascii="Times New Roman" w:hAnsi="Times New Roman" w:cs="Times New Roman"/>
          <w:i/>
          <w:iCs/>
          <w:spacing w:val="11"/>
          <w:w w:val="105"/>
          <w:sz w:val="18"/>
          <w:szCs w:val="18"/>
        </w:rPr>
        <w:t xml:space="preserve"> </w:t>
      </w:r>
      <w:r w:rsidRPr="00E021EC">
        <w:rPr>
          <w:rFonts w:ascii="Times New Roman" w:hAnsi="Times New Roman" w:cs="Times New Roman"/>
          <w:i/>
          <w:iCs/>
          <w:w w:val="105"/>
          <w:sz w:val="18"/>
          <w:szCs w:val="18"/>
        </w:rPr>
        <w:t>to</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preference</w:t>
      </w:r>
      <w:r w:rsidRPr="00E021EC">
        <w:rPr>
          <w:rFonts w:ascii="Times New Roman" w:hAnsi="Times New Roman" w:cs="Times New Roman"/>
          <w:i/>
          <w:iCs/>
          <w:spacing w:val="11"/>
          <w:w w:val="105"/>
          <w:sz w:val="18"/>
          <w:szCs w:val="18"/>
        </w:rPr>
        <w:t xml:space="preserve"> </w:t>
      </w:r>
      <w:r w:rsidRPr="00E021EC">
        <w:rPr>
          <w:rFonts w:ascii="Times New Roman" w:hAnsi="Times New Roman" w:cs="Times New Roman"/>
          <w:i/>
          <w:iCs/>
          <w:w w:val="105"/>
          <w:sz w:val="18"/>
          <w:szCs w:val="18"/>
        </w:rPr>
        <w:t>for</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vaccine</w:t>
      </w:r>
      <w:r w:rsidRPr="00E021EC">
        <w:rPr>
          <w:rFonts w:ascii="Times New Roman" w:hAnsi="Times New Roman" w:cs="Times New Roman"/>
          <w:i/>
          <w:iCs/>
          <w:spacing w:val="11"/>
          <w:w w:val="105"/>
          <w:sz w:val="18"/>
          <w:szCs w:val="18"/>
        </w:rPr>
        <w:t xml:space="preserve"> </w:t>
      </w:r>
      <w:r w:rsidRPr="00E021EC">
        <w:rPr>
          <w:rFonts w:ascii="Times New Roman" w:hAnsi="Times New Roman" w:cs="Times New Roman"/>
          <w:i/>
          <w:iCs/>
          <w:w w:val="105"/>
          <w:sz w:val="18"/>
          <w:szCs w:val="18"/>
        </w:rPr>
        <w:t>being</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given</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to</w:t>
      </w:r>
      <w:r w:rsidRPr="00E021EC">
        <w:rPr>
          <w:rFonts w:ascii="Times New Roman" w:hAnsi="Times New Roman" w:cs="Times New Roman"/>
          <w:i/>
          <w:iCs/>
          <w:spacing w:val="11"/>
          <w:w w:val="105"/>
          <w:sz w:val="18"/>
          <w:szCs w:val="18"/>
        </w:rPr>
        <w:t xml:space="preserve"> </w:t>
      </w:r>
      <w:r w:rsidRPr="00E021EC">
        <w:rPr>
          <w:rFonts w:ascii="Times New Roman" w:hAnsi="Times New Roman" w:cs="Times New Roman"/>
          <w:i/>
          <w:iCs/>
          <w:w w:val="105"/>
          <w:sz w:val="18"/>
          <w:szCs w:val="18"/>
        </w:rPr>
        <w:t>a</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person</w:t>
      </w:r>
      <w:r w:rsidRPr="00E021EC">
        <w:rPr>
          <w:rFonts w:ascii="Times New Roman" w:hAnsi="Times New Roman" w:cs="Times New Roman"/>
          <w:i/>
          <w:iCs/>
          <w:spacing w:val="11"/>
          <w:w w:val="105"/>
          <w:sz w:val="18"/>
          <w:szCs w:val="18"/>
        </w:rPr>
        <w:t xml:space="preserve"> </w:t>
      </w:r>
      <w:r w:rsidRPr="00E021EC">
        <w:rPr>
          <w:rFonts w:ascii="Times New Roman" w:hAnsi="Times New Roman" w:cs="Times New Roman"/>
          <w:i/>
          <w:iCs/>
          <w:w w:val="105"/>
          <w:sz w:val="18"/>
          <w:szCs w:val="18"/>
        </w:rPr>
        <w:t>living</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1"/>
          <w:w w:val="105"/>
          <w:sz w:val="18"/>
          <w:szCs w:val="18"/>
        </w:rPr>
        <w:t xml:space="preserve"> </w:t>
      </w:r>
      <w:r w:rsidRPr="00E021EC">
        <w:rPr>
          <w:rFonts w:ascii="Times New Roman" w:hAnsi="Times New Roman" w:cs="Times New Roman"/>
          <w:i/>
          <w:iCs/>
          <w:w w:val="105"/>
          <w:sz w:val="18"/>
          <w:szCs w:val="18"/>
        </w:rPr>
        <w:t>country</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of</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1"/>
          <w:w w:val="105"/>
          <w:sz w:val="18"/>
          <w:szCs w:val="18"/>
        </w:rPr>
        <w:t xml:space="preserve"> </w:t>
      </w:r>
      <w:r w:rsidRPr="00E021EC">
        <w:rPr>
          <w:rFonts w:ascii="Times New Roman" w:hAnsi="Times New Roman" w:cs="Times New Roman"/>
          <w:i/>
          <w:iCs/>
          <w:w w:val="105"/>
          <w:sz w:val="18"/>
          <w:szCs w:val="18"/>
        </w:rPr>
        <w:t>survey</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respondent</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answering</w:t>
      </w:r>
      <w:r w:rsidRPr="00E021EC">
        <w:rPr>
          <w:rFonts w:ascii="Times New Roman" w:hAnsi="Times New Roman" w:cs="Times New Roman"/>
          <w:i/>
          <w:iCs/>
          <w:spacing w:val="11"/>
          <w:w w:val="105"/>
          <w:sz w:val="18"/>
          <w:szCs w:val="18"/>
        </w:rPr>
        <w:t xml:space="preserve"> </w:t>
      </w:r>
      <w:r w:rsidRPr="00E021EC">
        <w:rPr>
          <w:rFonts w:ascii="Times New Roman" w:hAnsi="Times New Roman" w:cs="Times New Roman"/>
          <w:i/>
          <w:iCs/>
          <w:w w:val="105"/>
          <w:sz w:val="18"/>
          <w:szCs w:val="18"/>
        </w:rPr>
        <w:t>the</w:t>
      </w:r>
      <w:r w:rsidR="008C1D9D"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question.</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95%</w:t>
      </w:r>
      <w:r w:rsidRPr="00E021EC">
        <w:rPr>
          <w:rFonts w:ascii="Times New Roman" w:hAnsi="Times New Roman" w:cs="Times New Roman"/>
          <w:i/>
          <w:iCs/>
          <w:spacing w:val="11"/>
          <w:w w:val="105"/>
          <w:sz w:val="18"/>
          <w:szCs w:val="18"/>
        </w:rPr>
        <w:t xml:space="preserve"> </w:t>
      </w:r>
      <w:r w:rsidRPr="00E021EC">
        <w:rPr>
          <w:rFonts w:ascii="Times New Roman" w:hAnsi="Times New Roman" w:cs="Times New Roman"/>
          <w:i/>
          <w:iCs/>
          <w:w w:val="105"/>
          <w:sz w:val="18"/>
          <w:szCs w:val="18"/>
        </w:rPr>
        <w:t>confidence</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intervals</w:t>
      </w:r>
      <w:r w:rsidRPr="00E021EC">
        <w:rPr>
          <w:rFonts w:ascii="Times New Roman" w:hAnsi="Times New Roman" w:cs="Times New Roman"/>
          <w:i/>
          <w:iCs/>
          <w:spacing w:val="12"/>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11"/>
          <w:w w:val="105"/>
          <w:sz w:val="18"/>
          <w:szCs w:val="18"/>
        </w:rPr>
        <w:t xml:space="preserve"> </w:t>
      </w:r>
      <w:r w:rsidRPr="00E021EC">
        <w:rPr>
          <w:rFonts w:ascii="Times New Roman" w:hAnsi="Times New Roman" w:cs="Times New Roman"/>
          <w:i/>
          <w:iCs/>
          <w:w w:val="105"/>
          <w:sz w:val="18"/>
          <w:szCs w:val="18"/>
        </w:rPr>
        <w:t>brackets.</w:t>
      </w:r>
      <w:r w:rsidRPr="00E021EC">
        <w:rPr>
          <w:rFonts w:ascii="Times New Roman" w:hAnsi="Times New Roman" w:cs="Times New Roman"/>
          <w:i/>
          <w:iCs/>
          <w:spacing w:val="2"/>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2"/>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2"/>
          <w:w w:val="105"/>
          <w:sz w:val="18"/>
          <w:szCs w:val="18"/>
        </w:rPr>
        <w:t xml:space="preserve"> </w:t>
      </w:r>
      <w:r w:rsidRPr="00E021EC">
        <w:rPr>
          <w:rFonts w:ascii="Times New Roman" w:hAnsi="Times New Roman" w:cs="Times New Roman"/>
          <w:i/>
          <w:iCs/>
          <w:w w:val="105"/>
          <w:sz w:val="18"/>
          <w:szCs w:val="18"/>
        </w:rPr>
        <w:t>0.05,</w:t>
      </w:r>
      <w:r w:rsidRPr="00E021EC">
        <w:rPr>
          <w:rFonts w:ascii="Times New Roman" w:hAnsi="Times New Roman" w:cs="Times New Roman"/>
          <w:i/>
          <w:iCs/>
          <w:spacing w:val="11"/>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2"/>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2"/>
          <w:w w:val="105"/>
          <w:sz w:val="18"/>
          <w:szCs w:val="18"/>
        </w:rPr>
        <w:t xml:space="preserve"> </w:t>
      </w:r>
      <w:r w:rsidRPr="00E021EC">
        <w:rPr>
          <w:rFonts w:ascii="Times New Roman" w:hAnsi="Times New Roman" w:cs="Times New Roman"/>
          <w:i/>
          <w:iCs/>
          <w:w w:val="105"/>
          <w:sz w:val="18"/>
          <w:szCs w:val="18"/>
        </w:rPr>
        <w:t>0.01,</w:t>
      </w:r>
      <w:r w:rsidRPr="00E021EC">
        <w:rPr>
          <w:rFonts w:ascii="Times New Roman" w:hAnsi="Times New Roman" w:cs="Times New Roman"/>
          <w:i/>
          <w:iCs/>
          <w:spacing w:val="11"/>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1"/>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2"/>
          <w:w w:val="105"/>
          <w:sz w:val="18"/>
          <w:szCs w:val="18"/>
        </w:rPr>
        <w:t xml:space="preserve"> </w:t>
      </w:r>
      <w:r w:rsidRPr="00E021EC">
        <w:rPr>
          <w:rFonts w:ascii="Times New Roman" w:hAnsi="Times New Roman" w:cs="Times New Roman"/>
          <w:i/>
          <w:iCs/>
          <w:w w:val="105"/>
          <w:sz w:val="18"/>
          <w:szCs w:val="18"/>
        </w:rPr>
        <w:t>0.001.</w:t>
      </w:r>
    </w:p>
    <w:bookmarkEnd w:id="44"/>
    <w:p w14:paraId="6D8DE8F7" w14:textId="77777777" w:rsidR="00FF051B" w:rsidRDefault="00FF051B" w:rsidP="00FF051B">
      <w:pPr>
        <w:ind w:firstLine="720"/>
        <w:rPr>
          <w:rFonts w:ascii="Times New Roman" w:hAnsi="Times New Roman" w:cs="Times New Roman"/>
          <w:sz w:val="18"/>
          <w:szCs w:val="18"/>
        </w:rPr>
      </w:pPr>
    </w:p>
    <w:p w14:paraId="45B26D56" w14:textId="77777777" w:rsidR="00FF051B" w:rsidRDefault="00FF051B" w:rsidP="00FF051B">
      <w:pPr>
        <w:rPr>
          <w:rFonts w:ascii="Times New Roman" w:hAnsi="Times New Roman" w:cs="Times New Roman"/>
          <w:sz w:val="18"/>
          <w:szCs w:val="18"/>
        </w:rPr>
      </w:pPr>
    </w:p>
    <w:p w14:paraId="75CC2C5A" w14:textId="782F3287" w:rsidR="00FF051B" w:rsidRPr="00FF051B" w:rsidRDefault="00FF051B" w:rsidP="00FF051B">
      <w:pPr>
        <w:rPr>
          <w:rFonts w:ascii="Times New Roman" w:hAnsi="Times New Roman" w:cs="Times New Roman"/>
          <w:sz w:val="18"/>
          <w:szCs w:val="18"/>
        </w:rPr>
        <w:sectPr w:rsidR="00FF051B" w:rsidRPr="00FF051B" w:rsidSect="008C1D9D">
          <w:headerReference w:type="default" r:id="rId7"/>
          <w:footerReference w:type="default" r:id="rId8"/>
          <w:pgSz w:w="16840" w:h="11910" w:orient="landscape"/>
          <w:pgMar w:top="1021" w:right="680" w:bottom="1021" w:left="907" w:header="1157" w:footer="516" w:gutter="0"/>
          <w:cols w:space="720"/>
          <w:docGrid w:linePitch="299"/>
        </w:sectPr>
      </w:pPr>
    </w:p>
    <w:p w14:paraId="781F50AD" w14:textId="60218D8F" w:rsidR="005A5AD1" w:rsidRDefault="005A5AD1" w:rsidP="005C6504">
      <w:pPr>
        <w:spacing w:line="248" w:lineRule="exact"/>
        <w:ind w:left="20"/>
        <w:rPr>
          <w:rFonts w:ascii="Times New Roman" w:hAnsi="Times New Roman" w:cs="Times New Roman"/>
          <w:spacing w:val="-1"/>
          <w:w w:val="110"/>
        </w:rPr>
      </w:pPr>
      <w:r w:rsidRPr="00C625CF">
        <w:rPr>
          <w:rFonts w:ascii="Times New Roman" w:hAnsi="Times New Roman" w:cs="Times New Roman"/>
          <w:noProof/>
          <w:sz w:val="16"/>
        </w:rPr>
        <w:lastRenderedPageBreak/>
        <mc:AlternateContent>
          <mc:Choice Requires="wps">
            <w:drawing>
              <wp:anchor distT="0" distB="0" distL="0" distR="0" simplePos="0" relativeHeight="251657216" behindDoc="1" locked="0" layoutInCell="1" allowOverlap="1" wp14:anchorId="397FF4E8" wp14:editId="2B39BAAD">
                <wp:simplePos x="0" y="0"/>
                <wp:positionH relativeFrom="margin">
                  <wp:align>left</wp:align>
                </wp:positionH>
                <wp:positionV relativeFrom="paragraph">
                  <wp:posOffset>468630</wp:posOffset>
                </wp:positionV>
                <wp:extent cx="6158865" cy="60325"/>
                <wp:effectExtent l="0" t="0" r="0" b="0"/>
                <wp:wrapTopAndBottom/>
                <wp:docPr id="57"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158865" cy="60325"/>
                        </a:xfrm>
                        <a:custGeom>
                          <a:avLst/>
                          <a:gdLst>
                            <a:gd name="T0" fmla="+- 0 1237 1237"/>
                            <a:gd name="T1" fmla="*/ T0 w 9432"/>
                            <a:gd name="T2" fmla="+- 0 10669 1237"/>
                            <a:gd name="T3" fmla="*/ T2 w 9432"/>
                          </a:gdLst>
                          <a:ahLst/>
                          <a:cxnLst>
                            <a:cxn ang="0">
                              <a:pos x="T1" y="0"/>
                            </a:cxn>
                            <a:cxn ang="0">
                              <a:pos x="T3" y="0"/>
                            </a:cxn>
                          </a:cxnLst>
                          <a:rect l="0" t="0" r="r" b="b"/>
                          <a:pathLst>
                            <a:path w="9432">
                              <a:moveTo>
                                <a:pt x="0" y="0"/>
                              </a:moveTo>
                              <a:lnTo>
                                <a:pt x="9432" y="0"/>
                              </a:lnTo>
                            </a:path>
                          </a:pathLst>
                        </a:custGeom>
                        <a:noFill/>
                        <a:ln w="333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C6481E8" id="docshape12" o:spid="_x0000_s1026" style="position:absolute;margin-left:0;margin-top:36.9pt;width:484.95pt;height:4.75pt;flip:y;z-index:-25165926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coordsize="9432,60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" path="m,l9432,e" filled="f" strokeweight=".09275mm">
                <v:path arrowok="t" o:connecttype="custom" o:connectlocs="0,0;6158865,0" o:connectangles="0,0"/>
                <w10:wrap type="topAndBottom" anchorx="margin"/>
              </v:shape>
            </w:pict>
          </mc:Fallback>
        </mc:AlternateContent>
      </w:r>
      <w:r w:rsidR="00530F6B" w:rsidRPr="00530F6B">
        <w:rPr>
          <w:rFonts w:ascii="Times New Roman" w:hAnsi="Times New Roman" w:cs="Times New Roman"/>
          <w:b/>
          <w:shd w:val="clear" w:color="auto" w:fill="FFFFFF"/>
        </w:rPr>
        <w:t xml:space="preserve"> </w:t>
      </w:r>
      <w:r w:rsidR="00530F6B" w:rsidRPr="00A7799A">
        <w:rPr>
          <w:rFonts w:ascii="Times New Roman" w:hAnsi="Times New Roman" w:cs="Times New Roman"/>
          <w:b/>
          <w:shd w:val="clear" w:color="auto" w:fill="FFFFFF"/>
        </w:rPr>
        <w:t>Supplementary File 1</w:t>
      </w:r>
      <w:r w:rsidR="00530F6B">
        <w:rPr>
          <w:rFonts w:ascii="Times New Roman" w:hAnsi="Times New Roman" w:cs="Times New Roman"/>
          <w:b/>
          <w:shd w:val="clear" w:color="auto" w:fill="FFFFFF"/>
        </w:rPr>
        <w:t xml:space="preserve">c </w:t>
      </w:r>
      <w:r w:rsidR="000C2D4C" w:rsidRPr="00F97BD3">
        <w:rPr>
          <w:rFonts w:ascii="Times New Roman" w:hAnsi="Times New Roman" w:cs="Times New Roman"/>
          <w:spacing w:val="-1"/>
          <w:w w:val="110"/>
        </w:rPr>
        <w:t>–</w:t>
      </w:r>
      <w:r w:rsidR="000C2D4C" w:rsidRPr="00F97BD3">
        <w:rPr>
          <w:rFonts w:ascii="Times New Roman" w:hAnsi="Times New Roman" w:cs="Times New Roman"/>
          <w:spacing w:val="-8"/>
          <w:w w:val="110"/>
        </w:rPr>
        <w:t xml:space="preserve"> </w:t>
      </w:r>
      <w:r w:rsidR="000C2D4C" w:rsidRPr="00F97BD3">
        <w:rPr>
          <w:rFonts w:ascii="Times New Roman" w:hAnsi="Times New Roman" w:cs="Times New Roman"/>
          <w:spacing w:val="-1"/>
          <w:w w:val="110"/>
        </w:rPr>
        <w:t>Country</w:t>
      </w:r>
      <w:r w:rsidR="000C2D4C" w:rsidRPr="00F97BD3">
        <w:rPr>
          <w:rFonts w:ascii="Times New Roman" w:hAnsi="Times New Roman" w:cs="Times New Roman"/>
          <w:spacing w:val="-7"/>
          <w:w w:val="110"/>
        </w:rPr>
        <w:t xml:space="preserve"> </w:t>
      </w:r>
      <w:r w:rsidR="000C2D4C" w:rsidRPr="00F97BD3">
        <w:rPr>
          <w:rFonts w:ascii="Times New Roman" w:hAnsi="Times New Roman" w:cs="Times New Roman"/>
          <w:spacing w:val="-1"/>
          <w:w w:val="110"/>
        </w:rPr>
        <w:t>of</w:t>
      </w:r>
      <w:r w:rsidR="000C2D4C" w:rsidRPr="00F97BD3">
        <w:rPr>
          <w:rFonts w:ascii="Times New Roman" w:hAnsi="Times New Roman" w:cs="Times New Roman"/>
          <w:spacing w:val="-8"/>
          <w:w w:val="110"/>
        </w:rPr>
        <w:t xml:space="preserve"> </w:t>
      </w:r>
      <w:r w:rsidR="000C2D4C" w:rsidRPr="00F97BD3">
        <w:rPr>
          <w:rFonts w:ascii="Times New Roman" w:hAnsi="Times New Roman" w:cs="Times New Roman"/>
          <w:spacing w:val="-1"/>
          <w:w w:val="110"/>
        </w:rPr>
        <w:t>residence</w:t>
      </w:r>
      <w:r w:rsidR="000C2D4C" w:rsidRPr="00F97BD3">
        <w:rPr>
          <w:rFonts w:ascii="Times New Roman" w:hAnsi="Times New Roman" w:cs="Times New Roman"/>
          <w:spacing w:val="-8"/>
          <w:w w:val="110"/>
        </w:rPr>
        <w:t xml:space="preserve"> </w:t>
      </w:r>
      <w:r w:rsidR="000C2D4C" w:rsidRPr="00F97BD3">
        <w:rPr>
          <w:rFonts w:ascii="Times New Roman" w:hAnsi="Times New Roman" w:cs="Times New Roman"/>
          <w:spacing w:val="-1"/>
          <w:w w:val="110"/>
        </w:rPr>
        <w:t>attribute:</w:t>
      </w:r>
      <w:r w:rsidR="000C2D4C" w:rsidRPr="00F97BD3">
        <w:rPr>
          <w:rFonts w:ascii="Times New Roman" w:hAnsi="Times New Roman" w:cs="Times New Roman"/>
          <w:spacing w:val="9"/>
          <w:w w:val="110"/>
        </w:rPr>
        <w:t xml:space="preserve"> </w:t>
      </w:r>
      <w:r w:rsidR="000C2D4C" w:rsidRPr="00F97BD3">
        <w:rPr>
          <w:rFonts w:ascii="Times New Roman" w:hAnsi="Times New Roman" w:cs="Times New Roman"/>
          <w:spacing w:val="-1"/>
          <w:w w:val="110"/>
        </w:rPr>
        <w:t>Heterogeneity</w:t>
      </w:r>
      <w:r w:rsidR="000C2D4C" w:rsidRPr="00F97BD3">
        <w:rPr>
          <w:rFonts w:ascii="Times New Roman" w:hAnsi="Times New Roman" w:cs="Times New Roman"/>
          <w:spacing w:val="-8"/>
          <w:w w:val="110"/>
        </w:rPr>
        <w:t xml:space="preserve"> </w:t>
      </w:r>
      <w:r w:rsidR="000C2D4C" w:rsidRPr="00F97BD3">
        <w:rPr>
          <w:rFonts w:ascii="Times New Roman" w:hAnsi="Times New Roman" w:cs="Times New Roman"/>
          <w:spacing w:val="-1"/>
          <w:w w:val="110"/>
        </w:rPr>
        <w:t>by</w:t>
      </w:r>
      <w:r w:rsidR="000C2D4C" w:rsidRPr="00F97BD3">
        <w:rPr>
          <w:rFonts w:ascii="Times New Roman" w:hAnsi="Times New Roman" w:cs="Times New Roman"/>
          <w:spacing w:val="-8"/>
          <w:w w:val="110"/>
        </w:rPr>
        <w:t xml:space="preserve"> </w:t>
      </w:r>
      <w:r w:rsidR="000C2D4C" w:rsidRPr="00F97BD3">
        <w:rPr>
          <w:rFonts w:ascii="Times New Roman" w:hAnsi="Times New Roman" w:cs="Times New Roman"/>
          <w:spacing w:val="-1"/>
          <w:w w:val="110"/>
        </w:rPr>
        <w:t>respondent’s</w:t>
      </w:r>
      <w:r w:rsidR="000C2D4C" w:rsidRPr="00F97BD3">
        <w:rPr>
          <w:rFonts w:ascii="Times New Roman" w:hAnsi="Times New Roman" w:cs="Times New Roman"/>
          <w:spacing w:val="-8"/>
          <w:w w:val="110"/>
        </w:rPr>
        <w:t xml:space="preserve"> </w:t>
      </w:r>
      <w:r w:rsidR="000C2D4C" w:rsidRPr="00F97BD3">
        <w:rPr>
          <w:rFonts w:ascii="Times New Roman" w:hAnsi="Times New Roman" w:cs="Times New Roman"/>
          <w:spacing w:val="-1"/>
          <w:w w:val="110"/>
        </w:rPr>
        <w:t>characteristics</w:t>
      </w:r>
      <w:r w:rsidR="005C6504">
        <w:rPr>
          <w:rFonts w:ascii="Times New Roman" w:hAnsi="Times New Roman" w:cs="Times New Roman"/>
          <w:spacing w:val="-1"/>
          <w:w w:val="110"/>
        </w:rPr>
        <w:t xml:space="preserve"> </w:t>
      </w:r>
    </w:p>
    <w:p w14:paraId="29CF6BCB" w14:textId="4D094816" w:rsidR="009E79B6" w:rsidRDefault="009E79B6" w:rsidP="005C6504">
      <w:pPr>
        <w:spacing w:line="248" w:lineRule="exact"/>
        <w:ind w:left="20"/>
        <w:rPr>
          <w:rFonts w:ascii="Times New Roman" w:hAnsi="Times New Roman" w:cs="Times New Roman"/>
          <w:w w:val="105"/>
        </w:rPr>
      </w:pPr>
      <w:r w:rsidRPr="00FC3C2D">
        <w:rPr>
          <w:rFonts w:ascii="Times New Roman" w:hAnsi="Times New Roman" w:cs="Times New Roman"/>
          <w:w w:val="105"/>
        </w:rPr>
        <w:t>(pooled</w:t>
      </w:r>
      <w:r w:rsidRPr="00FC3C2D">
        <w:rPr>
          <w:rFonts w:ascii="Times New Roman" w:hAnsi="Times New Roman" w:cs="Times New Roman"/>
          <w:spacing w:val="18"/>
          <w:w w:val="105"/>
        </w:rPr>
        <w:t xml:space="preserve"> </w:t>
      </w:r>
      <w:r w:rsidRPr="00FC3C2D">
        <w:rPr>
          <w:rFonts w:ascii="Times New Roman" w:hAnsi="Times New Roman" w:cs="Times New Roman"/>
          <w:w w:val="105"/>
        </w:rPr>
        <w:t>results)</w:t>
      </w:r>
    </w:p>
    <w:p w14:paraId="6C15AE82" w14:textId="2B22CEDF" w:rsidR="00F079B9" w:rsidRPr="00FC3C2D" w:rsidRDefault="00F079B9" w:rsidP="00936111">
      <w:pPr>
        <w:tabs>
          <w:tab w:val="left" w:pos="3531"/>
        </w:tabs>
        <w:rPr>
          <w:rFonts w:ascii="Times New Roman" w:hAnsi="Times New Roman" w:cs="Times New Roman"/>
          <w:sz w:val="21"/>
        </w:rPr>
      </w:pPr>
    </w:p>
    <w:tbl>
      <w:tblPr>
        <w:tblStyle w:val="TableNormal"/>
        <w:tblpPr w:leftFromText="141" w:rightFromText="141" w:vertAnchor="text" w:horzAnchor="margin" w:tblpY="150"/>
        <w:tblW w:w="9699" w:type="dxa"/>
        <w:tblLayout w:type="fixed"/>
        <w:tblLook w:val="01E0" w:firstRow="1" w:lastRow="1" w:firstColumn="1" w:lastColumn="1" w:noHBand="0" w:noVBand="0"/>
      </w:tblPr>
      <w:tblGrid>
        <w:gridCol w:w="3604"/>
        <w:gridCol w:w="773"/>
        <w:gridCol w:w="928"/>
        <w:gridCol w:w="850"/>
        <w:gridCol w:w="851"/>
        <w:gridCol w:w="850"/>
        <w:gridCol w:w="992"/>
        <w:gridCol w:w="851"/>
      </w:tblGrid>
      <w:tr w:rsidR="005A5AD1" w:rsidRPr="00C625CF" w14:paraId="15D8B1B4" w14:textId="77777777" w:rsidTr="005A5AD1">
        <w:trPr>
          <w:trHeight w:val="218"/>
        </w:trPr>
        <w:tc>
          <w:tcPr>
            <w:tcW w:w="3604" w:type="dxa"/>
            <w:tcBorders>
              <w:bottom w:val="single" w:sz="4" w:space="0" w:color="auto"/>
            </w:tcBorders>
          </w:tcPr>
          <w:p w14:paraId="73AD5CE2" w14:textId="77777777" w:rsidR="005A5AD1" w:rsidRPr="00C625CF" w:rsidRDefault="005A5AD1" w:rsidP="005A5AD1">
            <w:pPr>
              <w:rPr>
                <w:rFonts w:ascii="Times New Roman" w:hAnsi="Times New Roman" w:cs="Times New Roman"/>
                <w:w w:val="110"/>
                <w:sz w:val="16"/>
              </w:rPr>
            </w:pPr>
          </w:p>
        </w:tc>
        <w:tc>
          <w:tcPr>
            <w:tcW w:w="773" w:type="dxa"/>
            <w:tcBorders>
              <w:bottom w:val="single" w:sz="4" w:space="0" w:color="auto"/>
            </w:tcBorders>
          </w:tcPr>
          <w:p w14:paraId="5CD146DB" w14:textId="77777777" w:rsidR="005A5AD1" w:rsidRPr="00C625CF" w:rsidRDefault="005A5AD1" w:rsidP="005A5AD1">
            <w:pPr>
              <w:rPr>
                <w:rFonts w:ascii="Times New Roman" w:hAnsi="Times New Roman" w:cs="Times New Roman"/>
                <w:w w:val="110"/>
                <w:sz w:val="16"/>
              </w:rPr>
            </w:pPr>
            <w:r>
              <w:rPr>
                <w:rFonts w:ascii="Times New Roman" w:hAnsi="Times New Roman" w:cs="Times New Roman"/>
                <w:w w:val="110"/>
                <w:sz w:val="16"/>
              </w:rPr>
              <w:t>(1)</w:t>
            </w:r>
          </w:p>
        </w:tc>
        <w:tc>
          <w:tcPr>
            <w:tcW w:w="928" w:type="dxa"/>
            <w:tcBorders>
              <w:bottom w:val="single" w:sz="4" w:space="0" w:color="auto"/>
            </w:tcBorders>
          </w:tcPr>
          <w:p w14:paraId="63982A08" w14:textId="77777777" w:rsidR="005A5AD1" w:rsidRPr="00C625CF" w:rsidRDefault="005A5AD1" w:rsidP="005A5AD1">
            <w:pPr>
              <w:rPr>
                <w:rFonts w:ascii="Times New Roman" w:hAnsi="Times New Roman" w:cs="Times New Roman"/>
                <w:w w:val="105"/>
                <w:sz w:val="16"/>
              </w:rPr>
            </w:pPr>
            <w:r>
              <w:rPr>
                <w:rFonts w:ascii="Times New Roman" w:hAnsi="Times New Roman" w:cs="Times New Roman"/>
                <w:w w:val="105"/>
                <w:sz w:val="16"/>
              </w:rPr>
              <w:t>(2)</w:t>
            </w:r>
          </w:p>
        </w:tc>
        <w:tc>
          <w:tcPr>
            <w:tcW w:w="850" w:type="dxa"/>
            <w:tcBorders>
              <w:bottom w:val="single" w:sz="4" w:space="0" w:color="auto"/>
            </w:tcBorders>
          </w:tcPr>
          <w:p w14:paraId="5F915304" w14:textId="77777777" w:rsidR="005A5AD1" w:rsidRPr="00C625CF" w:rsidRDefault="005A5AD1" w:rsidP="005A5AD1">
            <w:pPr>
              <w:rPr>
                <w:rFonts w:ascii="Times New Roman" w:hAnsi="Times New Roman" w:cs="Times New Roman"/>
                <w:w w:val="110"/>
                <w:sz w:val="16"/>
              </w:rPr>
            </w:pPr>
            <w:r>
              <w:rPr>
                <w:rFonts w:ascii="Times New Roman" w:hAnsi="Times New Roman" w:cs="Times New Roman"/>
                <w:w w:val="110"/>
                <w:sz w:val="16"/>
              </w:rPr>
              <w:t>(3)</w:t>
            </w:r>
          </w:p>
        </w:tc>
        <w:tc>
          <w:tcPr>
            <w:tcW w:w="851" w:type="dxa"/>
            <w:tcBorders>
              <w:bottom w:val="single" w:sz="4" w:space="0" w:color="auto"/>
            </w:tcBorders>
          </w:tcPr>
          <w:p w14:paraId="652A9FAF" w14:textId="77777777" w:rsidR="005A5AD1" w:rsidRPr="00C625CF" w:rsidRDefault="005A5AD1" w:rsidP="005A5AD1">
            <w:pPr>
              <w:rPr>
                <w:rFonts w:ascii="Times New Roman" w:hAnsi="Times New Roman" w:cs="Times New Roman"/>
                <w:w w:val="110"/>
                <w:sz w:val="16"/>
              </w:rPr>
            </w:pPr>
            <w:r>
              <w:rPr>
                <w:rFonts w:ascii="Times New Roman" w:hAnsi="Times New Roman" w:cs="Times New Roman"/>
                <w:w w:val="110"/>
                <w:sz w:val="16"/>
              </w:rPr>
              <w:t>(4)</w:t>
            </w:r>
          </w:p>
        </w:tc>
        <w:tc>
          <w:tcPr>
            <w:tcW w:w="850" w:type="dxa"/>
            <w:tcBorders>
              <w:bottom w:val="single" w:sz="4" w:space="0" w:color="auto"/>
            </w:tcBorders>
          </w:tcPr>
          <w:p w14:paraId="2F3CF79C" w14:textId="77777777" w:rsidR="005A5AD1" w:rsidRPr="00C625CF" w:rsidRDefault="005A5AD1" w:rsidP="005A5AD1">
            <w:pPr>
              <w:rPr>
                <w:rFonts w:ascii="Times New Roman" w:hAnsi="Times New Roman" w:cs="Times New Roman"/>
                <w:w w:val="110"/>
                <w:sz w:val="16"/>
              </w:rPr>
            </w:pPr>
            <w:r>
              <w:rPr>
                <w:rFonts w:ascii="Times New Roman" w:hAnsi="Times New Roman" w:cs="Times New Roman"/>
                <w:w w:val="110"/>
                <w:sz w:val="16"/>
              </w:rPr>
              <w:t>(5)</w:t>
            </w:r>
          </w:p>
        </w:tc>
        <w:tc>
          <w:tcPr>
            <w:tcW w:w="992" w:type="dxa"/>
            <w:tcBorders>
              <w:bottom w:val="single" w:sz="4" w:space="0" w:color="auto"/>
            </w:tcBorders>
          </w:tcPr>
          <w:p w14:paraId="50F3D8E3" w14:textId="77777777" w:rsidR="005A5AD1" w:rsidRPr="00C625CF" w:rsidRDefault="005A5AD1" w:rsidP="005A5AD1">
            <w:pPr>
              <w:rPr>
                <w:rFonts w:ascii="Times New Roman" w:hAnsi="Times New Roman" w:cs="Times New Roman"/>
                <w:w w:val="110"/>
                <w:sz w:val="16"/>
              </w:rPr>
            </w:pPr>
            <w:r>
              <w:rPr>
                <w:rFonts w:ascii="Times New Roman" w:hAnsi="Times New Roman" w:cs="Times New Roman"/>
                <w:w w:val="110"/>
                <w:sz w:val="16"/>
              </w:rPr>
              <w:t>(6)</w:t>
            </w:r>
          </w:p>
        </w:tc>
        <w:tc>
          <w:tcPr>
            <w:tcW w:w="851" w:type="dxa"/>
            <w:tcBorders>
              <w:bottom w:val="single" w:sz="4" w:space="0" w:color="auto"/>
            </w:tcBorders>
          </w:tcPr>
          <w:p w14:paraId="35D465AA" w14:textId="77777777" w:rsidR="005A5AD1" w:rsidRDefault="005A5AD1" w:rsidP="005A5AD1">
            <w:pPr>
              <w:rPr>
                <w:rFonts w:ascii="Times New Roman" w:hAnsi="Times New Roman" w:cs="Times New Roman"/>
                <w:w w:val="110"/>
                <w:sz w:val="16"/>
              </w:rPr>
            </w:pPr>
            <w:r>
              <w:rPr>
                <w:rFonts w:ascii="Times New Roman" w:hAnsi="Times New Roman" w:cs="Times New Roman"/>
                <w:w w:val="110"/>
                <w:sz w:val="16"/>
              </w:rPr>
              <w:t>(7)</w:t>
            </w:r>
          </w:p>
          <w:p w14:paraId="304D057F" w14:textId="77777777" w:rsidR="005A5AD1" w:rsidRPr="00C625CF" w:rsidRDefault="005A5AD1" w:rsidP="005A5AD1">
            <w:pPr>
              <w:rPr>
                <w:rFonts w:ascii="Times New Roman" w:hAnsi="Times New Roman" w:cs="Times New Roman"/>
                <w:w w:val="110"/>
                <w:sz w:val="16"/>
              </w:rPr>
            </w:pPr>
          </w:p>
        </w:tc>
      </w:tr>
      <w:tr w:rsidR="005A5AD1" w:rsidRPr="00C625CF" w14:paraId="687EAFE8" w14:textId="77777777" w:rsidTr="005A5AD1">
        <w:trPr>
          <w:trHeight w:val="402"/>
        </w:trPr>
        <w:tc>
          <w:tcPr>
            <w:tcW w:w="3604" w:type="dxa"/>
            <w:tcBorders>
              <w:top w:val="single" w:sz="4" w:space="0" w:color="auto"/>
            </w:tcBorders>
          </w:tcPr>
          <w:p w14:paraId="352614B1" w14:textId="77777777" w:rsidR="005A5AD1" w:rsidRPr="00126DCC" w:rsidRDefault="005A5AD1" w:rsidP="005A5AD1">
            <w:pPr>
              <w:rPr>
                <w:rFonts w:ascii="Times New Roman" w:hAnsi="Times New Roman" w:cs="Times New Roman"/>
                <w:b/>
                <w:i/>
                <w:w w:val="110"/>
                <w:sz w:val="16"/>
              </w:rPr>
            </w:pPr>
            <w:r w:rsidRPr="00126DCC">
              <w:rPr>
                <w:rFonts w:ascii="Times New Roman" w:hAnsi="Times New Roman" w:cs="Times New Roman"/>
                <w:b/>
                <w:i/>
                <w:w w:val="110"/>
                <w:sz w:val="16"/>
              </w:rPr>
              <w:t>Country of Residence</w:t>
            </w:r>
          </w:p>
        </w:tc>
        <w:tc>
          <w:tcPr>
            <w:tcW w:w="773" w:type="dxa"/>
            <w:tcBorders>
              <w:top w:val="single" w:sz="4" w:space="0" w:color="auto"/>
            </w:tcBorders>
          </w:tcPr>
          <w:p w14:paraId="10F49D06" w14:textId="77777777" w:rsidR="005A5AD1" w:rsidRDefault="005A5AD1" w:rsidP="005A5AD1">
            <w:pPr>
              <w:rPr>
                <w:rFonts w:ascii="Times New Roman" w:hAnsi="Times New Roman" w:cs="Times New Roman"/>
                <w:w w:val="110"/>
                <w:sz w:val="16"/>
              </w:rPr>
            </w:pPr>
          </w:p>
        </w:tc>
        <w:tc>
          <w:tcPr>
            <w:tcW w:w="928" w:type="dxa"/>
            <w:tcBorders>
              <w:top w:val="single" w:sz="4" w:space="0" w:color="auto"/>
            </w:tcBorders>
          </w:tcPr>
          <w:p w14:paraId="1338B70A" w14:textId="77777777" w:rsidR="005A5AD1" w:rsidRDefault="005A5AD1" w:rsidP="005A5AD1">
            <w:pPr>
              <w:rPr>
                <w:rFonts w:ascii="Times New Roman" w:hAnsi="Times New Roman" w:cs="Times New Roman"/>
                <w:w w:val="105"/>
                <w:sz w:val="16"/>
              </w:rPr>
            </w:pPr>
          </w:p>
        </w:tc>
        <w:tc>
          <w:tcPr>
            <w:tcW w:w="850" w:type="dxa"/>
            <w:tcBorders>
              <w:top w:val="single" w:sz="4" w:space="0" w:color="auto"/>
            </w:tcBorders>
          </w:tcPr>
          <w:p w14:paraId="01D2B588" w14:textId="77777777" w:rsidR="005A5AD1" w:rsidRDefault="005A5AD1" w:rsidP="005A5AD1">
            <w:pPr>
              <w:rPr>
                <w:rFonts w:ascii="Times New Roman" w:hAnsi="Times New Roman" w:cs="Times New Roman"/>
                <w:w w:val="110"/>
                <w:sz w:val="16"/>
              </w:rPr>
            </w:pPr>
          </w:p>
        </w:tc>
        <w:tc>
          <w:tcPr>
            <w:tcW w:w="851" w:type="dxa"/>
            <w:tcBorders>
              <w:top w:val="single" w:sz="4" w:space="0" w:color="auto"/>
            </w:tcBorders>
          </w:tcPr>
          <w:p w14:paraId="0B8ACD0B" w14:textId="77777777" w:rsidR="005A5AD1" w:rsidRDefault="005A5AD1" w:rsidP="005A5AD1">
            <w:pPr>
              <w:rPr>
                <w:rFonts w:ascii="Times New Roman" w:hAnsi="Times New Roman" w:cs="Times New Roman"/>
                <w:w w:val="110"/>
                <w:sz w:val="16"/>
              </w:rPr>
            </w:pPr>
          </w:p>
        </w:tc>
        <w:tc>
          <w:tcPr>
            <w:tcW w:w="850" w:type="dxa"/>
            <w:tcBorders>
              <w:top w:val="single" w:sz="4" w:space="0" w:color="auto"/>
            </w:tcBorders>
          </w:tcPr>
          <w:p w14:paraId="66E8E009" w14:textId="77777777" w:rsidR="005A5AD1" w:rsidRDefault="005A5AD1" w:rsidP="005A5AD1">
            <w:pPr>
              <w:rPr>
                <w:rFonts w:ascii="Times New Roman" w:hAnsi="Times New Roman" w:cs="Times New Roman"/>
                <w:w w:val="110"/>
                <w:sz w:val="16"/>
              </w:rPr>
            </w:pPr>
          </w:p>
        </w:tc>
        <w:tc>
          <w:tcPr>
            <w:tcW w:w="992" w:type="dxa"/>
            <w:tcBorders>
              <w:top w:val="single" w:sz="4" w:space="0" w:color="auto"/>
            </w:tcBorders>
          </w:tcPr>
          <w:p w14:paraId="0EE79D38" w14:textId="77777777" w:rsidR="005A5AD1" w:rsidRDefault="005A5AD1" w:rsidP="005A5AD1">
            <w:pPr>
              <w:rPr>
                <w:rFonts w:ascii="Times New Roman" w:hAnsi="Times New Roman" w:cs="Times New Roman"/>
                <w:w w:val="110"/>
                <w:sz w:val="16"/>
              </w:rPr>
            </w:pPr>
          </w:p>
        </w:tc>
        <w:tc>
          <w:tcPr>
            <w:tcW w:w="851" w:type="dxa"/>
            <w:tcBorders>
              <w:top w:val="single" w:sz="4" w:space="0" w:color="auto"/>
            </w:tcBorders>
          </w:tcPr>
          <w:p w14:paraId="66871D5F" w14:textId="77777777" w:rsidR="005A5AD1" w:rsidRDefault="005A5AD1" w:rsidP="005A5AD1">
            <w:pPr>
              <w:rPr>
                <w:rFonts w:ascii="Times New Roman" w:hAnsi="Times New Roman" w:cs="Times New Roman"/>
                <w:w w:val="110"/>
                <w:sz w:val="16"/>
              </w:rPr>
            </w:pPr>
          </w:p>
        </w:tc>
      </w:tr>
      <w:tr w:rsidR="005A5AD1" w:rsidRPr="00C625CF" w14:paraId="3533E52C" w14:textId="77777777" w:rsidTr="005A5AD1">
        <w:trPr>
          <w:trHeight w:val="241"/>
        </w:trPr>
        <w:tc>
          <w:tcPr>
            <w:tcW w:w="3604" w:type="dxa"/>
          </w:tcPr>
          <w:p w14:paraId="5F2F54C9" w14:textId="77777777" w:rsidR="005A5AD1" w:rsidRPr="00C625CF" w:rsidRDefault="005A5AD1" w:rsidP="005A5AD1">
            <w:pPr>
              <w:rPr>
                <w:rFonts w:ascii="Times New Roman" w:hAnsi="Times New Roman" w:cs="Times New Roman"/>
                <w:w w:val="110"/>
                <w:sz w:val="16"/>
              </w:rPr>
            </w:pPr>
            <w:r>
              <w:rPr>
                <w:rFonts w:ascii="Times New Roman" w:hAnsi="Times New Roman" w:cs="Times New Roman"/>
                <w:w w:val="110"/>
                <w:sz w:val="16"/>
              </w:rPr>
              <w:t>Respondents’ Country</w:t>
            </w:r>
          </w:p>
        </w:tc>
        <w:tc>
          <w:tcPr>
            <w:tcW w:w="6095" w:type="dxa"/>
            <w:gridSpan w:val="7"/>
          </w:tcPr>
          <w:p w14:paraId="35D48660" w14:textId="77777777" w:rsidR="005A5AD1" w:rsidRPr="00C625CF" w:rsidRDefault="005A5AD1" w:rsidP="005A5AD1">
            <w:pPr>
              <w:jc w:val="center"/>
              <w:rPr>
                <w:rFonts w:ascii="Times New Roman" w:hAnsi="Times New Roman" w:cs="Times New Roman"/>
                <w:w w:val="110"/>
                <w:sz w:val="16"/>
              </w:rPr>
            </w:pPr>
            <w:r>
              <w:rPr>
                <w:rFonts w:ascii="Times New Roman" w:hAnsi="Times New Roman" w:cs="Times New Roman"/>
                <w:w w:val="110"/>
                <w:sz w:val="16"/>
              </w:rPr>
              <w:t>Reference Category</w:t>
            </w:r>
          </w:p>
        </w:tc>
      </w:tr>
      <w:tr w:rsidR="005A5AD1" w:rsidRPr="00C625CF" w14:paraId="46412911" w14:textId="77777777" w:rsidTr="005A5AD1">
        <w:trPr>
          <w:trHeight w:val="218"/>
        </w:trPr>
        <w:tc>
          <w:tcPr>
            <w:tcW w:w="3604" w:type="dxa"/>
          </w:tcPr>
          <w:p w14:paraId="22EB89B9" w14:textId="77777777" w:rsidR="005A5AD1" w:rsidRDefault="005A5AD1" w:rsidP="005A5AD1">
            <w:pPr>
              <w:rPr>
                <w:rFonts w:ascii="Times New Roman" w:hAnsi="Times New Roman" w:cs="Times New Roman"/>
                <w:w w:val="110"/>
                <w:sz w:val="16"/>
              </w:rPr>
            </w:pPr>
          </w:p>
          <w:p w14:paraId="410F55A6"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10"/>
                <w:sz w:val="16"/>
              </w:rPr>
              <w:t>Global</w:t>
            </w:r>
            <w:r w:rsidRPr="00C625CF">
              <w:rPr>
                <w:rFonts w:ascii="Times New Roman" w:hAnsi="Times New Roman" w:cs="Times New Roman"/>
                <w:spacing w:val="22"/>
                <w:w w:val="110"/>
                <w:sz w:val="16"/>
              </w:rPr>
              <w:t xml:space="preserve"> </w:t>
            </w:r>
            <w:r w:rsidRPr="00C625CF">
              <w:rPr>
                <w:rFonts w:ascii="Times New Roman" w:hAnsi="Times New Roman" w:cs="Times New Roman"/>
                <w:w w:val="110"/>
                <w:sz w:val="16"/>
              </w:rPr>
              <w:t>South</w:t>
            </w:r>
          </w:p>
        </w:tc>
        <w:tc>
          <w:tcPr>
            <w:tcW w:w="773" w:type="dxa"/>
          </w:tcPr>
          <w:p w14:paraId="04559A2C" w14:textId="77777777" w:rsidR="005A5AD1" w:rsidRDefault="005A5AD1" w:rsidP="005A5AD1">
            <w:pPr>
              <w:rPr>
                <w:rFonts w:ascii="Times New Roman" w:hAnsi="Times New Roman" w:cs="Times New Roman"/>
                <w:w w:val="110"/>
                <w:sz w:val="16"/>
              </w:rPr>
            </w:pPr>
          </w:p>
          <w:p w14:paraId="63084DCB"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10"/>
                <w:sz w:val="16"/>
              </w:rPr>
              <w:t>1.16</w:t>
            </w:r>
            <w:r w:rsidRPr="00C625CF">
              <w:rPr>
                <w:rFonts w:ascii="Cambria Math" w:hAnsi="Cambria Math" w:cs="Cambria Math"/>
                <w:w w:val="110"/>
                <w:sz w:val="16"/>
                <w:vertAlign w:val="superscript"/>
              </w:rPr>
              <w:t>∗∗∗</w:t>
            </w:r>
          </w:p>
        </w:tc>
        <w:tc>
          <w:tcPr>
            <w:tcW w:w="928" w:type="dxa"/>
          </w:tcPr>
          <w:p w14:paraId="509D4D58" w14:textId="77777777" w:rsidR="005A5AD1" w:rsidRDefault="005A5AD1" w:rsidP="005A5AD1">
            <w:pPr>
              <w:rPr>
                <w:rFonts w:ascii="Times New Roman" w:hAnsi="Times New Roman" w:cs="Times New Roman"/>
                <w:w w:val="105"/>
                <w:sz w:val="16"/>
              </w:rPr>
            </w:pPr>
          </w:p>
          <w:p w14:paraId="3DAD18B0"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1.05</w:t>
            </w:r>
          </w:p>
        </w:tc>
        <w:tc>
          <w:tcPr>
            <w:tcW w:w="850" w:type="dxa"/>
          </w:tcPr>
          <w:p w14:paraId="3498EB1C" w14:textId="77777777" w:rsidR="005A5AD1" w:rsidRDefault="005A5AD1" w:rsidP="005A5AD1">
            <w:pPr>
              <w:rPr>
                <w:rFonts w:ascii="Times New Roman" w:hAnsi="Times New Roman" w:cs="Times New Roman"/>
                <w:w w:val="110"/>
                <w:sz w:val="16"/>
              </w:rPr>
            </w:pPr>
          </w:p>
          <w:p w14:paraId="69805C79"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10"/>
                <w:sz w:val="16"/>
              </w:rPr>
              <w:t>1.36</w:t>
            </w:r>
            <w:r w:rsidRPr="00C625CF">
              <w:rPr>
                <w:rFonts w:ascii="Cambria Math" w:hAnsi="Cambria Math" w:cs="Cambria Math"/>
                <w:w w:val="110"/>
                <w:sz w:val="16"/>
                <w:vertAlign w:val="superscript"/>
              </w:rPr>
              <w:t>∗∗∗</w:t>
            </w:r>
          </w:p>
        </w:tc>
        <w:tc>
          <w:tcPr>
            <w:tcW w:w="851" w:type="dxa"/>
          </w:tcPr>
          <w:p w14:paraId="7C687CD9" w14:textId="77777777" w:rsidR="005A5AD1" w:rsidRDefault="005A5AD1" w:rsidP="005A5AD1">
            <w:pPr>
              <w:rPr>
                <w:rFonts w:ascii="Times New Roman" w:hAnsi="Times New Roman" w:cs="Times New Roman"/>
                <w:w w:val="110"/>
                <w:sz w:val="16"/>
              </w:rPr>
            </w:pPr>
          </w:p>
          <w:p w14:paraId="4F8A8A71"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10"/>
                <w:sz w:val="16"/>
              </w:rPr>
              <w:t>0.85</w:t>
            </w:r>
            <w:r w:rsidRPr="00C625CF">
              <w:rPr>
                <w:rFonts w:ascii="Cambria Math" w:hAnsi="Cambria Math" w:cs="Cambria Math"/>
                <w:w w:val="110"/>
                <w:sz w:val="16"/>
                <w:vertAlign w:val="superscript"/>
              </w:rPr>
              <w:t>∗∗∗</w:t>
            </w:r>
          </w:p>
        </w:tc>
        <w:tc>
          <w:tcPr>
            <w:tcW w:w="850" w:type="dxa"/>
          </w:tcPr>
          <w:p w14:paraId="10EDE366" w14:textId="77777777" w:rsidR="005A5AD1" w:rsidRDefault="005A5AD1" w:rsidP="005A5AD1">
            <w:pPr>
              <w:rPr>
                <w:rFonts w:ascii="Times New Roman" w:hAnsi="Times New Roman" w:cs="Times New Roman"/>
                <w:w w:val="110"/>
                <w:sz w:val="16"/>
              </w:rPr>
            </w:pPr>
          </w:p>
          <w:p w14:paraId="11398B70"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10"/>
                <w:sz w:val="16"/>
              </w:rPr>
              <w:t>1.32</w:t>
            </w:r>
            <w:r w:rsidRPr="00C625CF">
              <w:rPr>
                <w:rFonts w:ascii="Cambria Math" w:hAnsi="Cambria Math" w:cs="Cambria Math"/>
                <w:w w:val="110"/>
                <w:sz w:val="16"/>
                <w:vertAlign w:val="superscript"/>
              </w:rPr>
              <w:t>∗∗∗</w:t>
            </w:r>
          </w:p>
        </w:tc>
        <w:tc>
          <w:tcPr>
            <w:tcW w:w="992" w:type="dxa"/>
          </w:tcPr>
          <w:p w14:paraId="67A6F0D2" w14:textId="77777777" w:rsidR="005A5AD1" w:rsidRDefault="005A5AD1" w:rsidP="005A5AD1">
            <w:pPr>
              <w:rPr>
                <w:rFonts w:ascii="Times New Roman" w:hAnsi="Times New Roman" w:cs="Times New Roman"/>
                <w:w w:val="110"/>
                <w:sz w:val="16"/>
              </w:rPr>
            </w:pPr>
          </w:p>
          <w:p w14:paraId="0A719DC8"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10"/>
                <w:sz w:val="16"/>
              </w:rPr>
              <w:t>1.11</w:t>
            </w:r>
            <w:r w:rsidRPr="00C625CF">
              <w:rPr>
                <w:rFonts w:ascii="Cambria Math" w:hAnsi="Cambria Math" w:cs="Cambria Math"/>
                <w:w w:val="110"/>
                <w:sz w:val="16"/>
                <w:vertAlign w:val="superscript"/>
              </w:rPr>
              <w:t>∗∗</w:t>
            </w:r>
          </w:p>
        </w:tc>
        <w:tc>
          <w:tcPr>
            <w:tcW w:w="851" w:type="dxa"/>
          </w:tcPr>
          <w:p w14:paraId="43BEADF0" w14:textId="77777777" w:rsidR="005A5AD1" w:rsidRDefault="005A5AD1" w:rsidP="005A5AD1">
            <w:pPr>
              <w:rPr>
                <w:rFonts w:ascii="Times New Roman" w:hAnsi="Times New Roman" w:cs="Times New Roman"/>
                <w:w w:val="110"/>
                <w:sz w:val="16"/>
              </w:rPr>
            </w:pPr>
          </w:p>
          <w:p w14:paraId="0523B771"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10"/>
                <w:sz w:val="16"/>
              </w:rPr>
              <w:t>1.26</w:t>
            </w:r>
            <w:r w:rsidRPr="00C625CF">
              <w:rPr>
                <w:rFonts w:ascii="Cambria Math" w:hAnsi="Cambria Math" w:cs="Cambria Math"/>
                <w:w w:val="110"/>
                <w:sz w:val="16"/>
                <w:vertAlign w:val="superscript"/>
              </w:rPr>
              <w:t>∗∗∗</w:t>
            </w:r>
          </w:p>
        </w:tc>
      </w:tr>
      <w:tr w:rsidR="005A5AD1" w:rsidRPr="00C625CF" w14:paraId="30B7E8CF" w14:textId="77777777" w:rsidTr="005A5AD1">
        <w:trPr>
          <w:trHeight w:val="410"/>
        </w:trPr>
        <w:tc>
          <w:tcPr>
            <w:tcW w:w="3604" w:type="dxa"/>
          </w:tcPr>
          <w:p w14:paraId="4CD141CC" w14:textId="77777777" w:rsidR="005A5AD1" w:rsidRPr="00C625CF" w:rsidRDefault="005A5AD1" w:rsidP="005A5AD1">
            <w:pPr>
              <w:rPr>
                <w:rFonts w:ascii="Times New Roman" w:hAnsi="Times New Roman" w:cs="Times New Roman"/>
                <w:sz w:val="16"/>
              </w:rPr>
            </w:pPr>
          </w:p>
        </w:tc>
        <w:tc>
          <w:tcPr>
            <w:tcW w:w="773" w:type="dxa"/>
          </w:tcPr>
          <w:p w14:paraId="12D61A09"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[1.10,1.23]</w:t>
            </w:r>
          </w:p>
        </w:tc>
        <w:tc>
          <w:tcPr>
            <w:tcW w:w="928" w:type="dxa"/>
          </w:tcPr>
          <w:p w14:paraId="3AB18677"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[0.97,1.14]</w:t>
            </w:r>
          </w:p>
        </w:tc>
        <w:tc>
          <w:tcPr>
            <w:tcW w:w="850" w:type="dxa"/>
          </w:tcPr>
          <w:p w14:paraId="478049BD"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[1.27,1.45]</w:t>
            </w:r>
          </w:p>
        </w:tc>
        <w:tc>
          <w:tcPr>
            <w:tcW w:w="851" w:type="dxa"/>
          </w:tcPr>
          <w:p w14:paraId="1F99AE94"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[0.78,0.93]</w:t>
            </w:r>
          </w:p>
        </w:tc>
        <w:tc>
          <w:tcPr>
            <w:tcW w:w="850" w:type="dxa"/>
          </w:tcPr>
          <w:p w14:paraId="65CB3237"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[1.24,1.41]</w:t>
            </w:r>
          </w:p>
        </w:tc>
        <w:tc>
          <w:tcPr>
            <w:tcW w:w="992" w:type="dxa"/>
          </w:tcPr>
          <w:p w14:paraId="3F5248A3"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[1.03,1.19]</w:t>
            </w:r>
          </w:p>
        </w:tc>
        <w:tc>
          <w:tcPr>
            <w:tcW w:w="851" w:type="dxa"/>
          </w:tcPr>
          <w:p w14:paraId="52B97B31"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[1.14,1.38]</w:t>
            </w:r>
          </w:p>
        </w:tc>
      </w:tr>
      <w:tr w:rsidR="005A5AD1" w:rsidRPr="00C625CF" w14:paraId="1336C4C8" w14:textId="77777777" w:rsidTr="005A5AD1">
        <w:trPr>
          <w:trHeight w:val="536"/>
        </w:trPr>
        <w:tc>
          <w:tcPr>
            <w:tcW w:w="3604" w:type="dxa"/>
          </w:tcPr>
          <w:p w14:paraId="1A6B1728"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Global</w:t>
            </w:r>
            <w:r w:rsidRPr="00C625CF">
              <w:rPr>
                <w:rFonts w:ascii="Times New Roman" w:hAnsi="Times New Roman" w:cs="Times New Roman"/>
                <w:spacing w:val="27"/>
                <w:w w:val="105"/>
                <w:sz w:val="16"/>
              </w:rPr>
              <w:t xml:space="preserve"> </w:t>
            </w:r>
            <w:r w:rsidRPr="00C625CF">
              <w:rPr>
                <w:rFonts w:ascii="Times New Roman" w:hAnsi="Times New Roman" w:cs="Times New Roman"/>
                <w:w w:val="105"/>
                <w:sz w:val="16"/>
              </w:rPr>
              <w:t>South</w:t>
            </w:r>
            <w:r w:rsidRPr="00C625CF">
              <w:rPr>
                <w:rFonts w:ascii="Times New Roman" w:hAnsi="Times New Roman" w:cs="Times New Roman"/>
                <w:spacing w:val="27"/>
                <w:w w:val="105"/>
                <w:sz w:val="16"/>
              </w:rPr>
              <w:t xml:space="preserve"> </w:t>
            </w:r>
            <w:r w:rsidRPr="00C625CF">
              <w:rPr>
                <w:rFonts w:ascii="Times New Roman" w:hAnsi="Times New Roman" w:cs="Times New Roman"/>
                <w:w w:val="105"/>
                <w:sz w:val="16"/>
              </w:rPr>
              <w:t>×</w:t>
            </w:r>
            <w:r w:rsidRPr="00C625CF">
              <w:rPr>
                <w:rFonts w:ascii="Times New Roman" w:hAnsi="Times New Roman" w:cs="Times New Roman"/>
                <w:spacing w:val="14"/>
                <w:w w:val="105"/>
                <w:sz w:val="16"/>
              </w:rPr>
              <w:t xml:space="preserve"> </w:t>
            </w:r>
            <w:r w:rsidRPr="00C625CF">
              <w:rPr>
                <w:rFonts w:ascii="Times New Roman" w:hAnsi="Times New Roman" w:cs="Times New Roman"/>
                <w:w w:val="105"/>
                <w:sz w:val="16"/>
              </w:rPr>
              <w:t>Female</w:t>
            </w:r>
            <w:r w:rsidRPr="00C625CF">
              <w:rPr>
                <w:rFonts w:ascii="Times New Roman" w:hAnsi="Times New Roman" w:cs="Times New Roman"/>
                <w:spacing w:val="27"/>
                <w:w w:val="105"/>
                <w:sz w:val="16"/>
              </w:rPr>
              <w:t xml:space="preserve"> </w:t>
            </w:r>
            <w:r w:rsidRPr="00C625CF">
              <w:rPr>
                <w:rFonts w:ascii="Times New Roman" w:hAnsi="Times New Roman" w:cs="Times New Roman"/>
                <w:w w:val="105"/>
                <w:sz w:val="16"/>
              </w:rPr>
              <w:t>respondent</w:t>
            </w:r>
          </w:p>
        </w:tc>
        <w:tc>
          <w:tcPr>
            <w:tcW w:w="773" w:type="dxa"/>
          </w:tcPr>
          <w:p w14:paraId="196417B9" w14:textId="77777777" w:rsidR="005A5AD1" w:rsidRPr="00C625CF" w:rsidRDefault="005A5AD1" w:rsidP="005A5AD1">
            <w:pPr>
              <w:rPr>
                <w:rFonts w:ascii="Times New Roman" w:hAnsi="Times New Roman" w:cs="Times New Roman"/>
                <w:sz w:val="16"/>
              </w:rPr>
            </w:pPr>
          </w:p>
        </w:tc>
        <w:tc>
          <w:tcPr>
            <w:tcW w:w="928" w:type="dxa"/>
          </w:tcPr>
          <w:p w14:paraId="2FEEE4E8"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1.22</w:t>
            </w:r>
            <w:r w:rsidRPr="00C625CF">
              <w:rPr>
                <w:rFonts w:ascii="Cambria Math" w:hAnsi="Cambria Math" w:cs="Cambria Math"/>
                <w:w w:val="105"/>
                <w:sz w:val="16"/>
                <w:vertAlign w:val="superscript"/>
              </w:rPr>
              <w:t>∗∗∗</w:t>
            </w:r>
            <w:r w:rsidRPr="00C625CF">
              <w:rPr>
                <w:rFonts w:ascii="Times New Roman" w:hAnsi="Times New Roman" w:cs="Times New Roman"/>
                <w:spacing w:val="1"/>
                <w:w w:val="105"/>
                <w:sz w:val="16"/>
              </w:rPr>
              <w:t xml:space="preserve"> </w:t>
            </w:r>
            <w:r w:rsidRPr="00C625CF">
              <w:rPr>
                <w:rFonts w:ascii="Times New Roman" w:hAnsi="Times New Roman" w:cs="Times New Roman"/>
                <w:sz w:val="16"/>
              </w:rPr>
              <w:t>[1.10,1.36]</w:t>
            </w:r>
          </w:p>
        </w:tc>
        <w:tc>
          <w:tcPr>
            <w:tcW w:w="850" w:type="dxa"/>
          </w:tcPr>
          <w:p w14:paraId="7AD063CE" w14:textId="77777777" w:rsidR="005A5AD1" w:rsidRPr="00C625CF" w:rsidRDefault="005A5AD1" w:rsidP="005A5AD1">
            <w:pPr>
              <w:rPr>
                <w:rFonts w:ascii="Times New Roman" w:hAnsi="Times New Roman" w:cs="Times New Roman"/>
                <w:sz w:val="16"/>
              </w:rPr>
            </w:pPr>
          </w:p>
        </w:tc>
        <w:tc>
          <w:tcPr>
            <w:tcW w:w="851" w:type="dxa"/>
          </w:tcPr>
          <w:p w14:paraId="2791D9A3" w14:textId="77777777" w:rsidR="005A5AD1" w:rsidRPr="00C625CF" w:rsidRDefault="005A5AD1" w:rsidP="005A5AD1">
            <w:pPr>
              <w:rPr>
                <w:rFonts w:ascii="Times New Roman" w:hAnsi="Times New Roman" w:cs="Times New Roman"/>
                <w:sz w:val="16"/>
              </w:rPr>
            </w:pPr>
          </w:p>
        </w:tc>
        <w:tc>
          <w:tcPr>
            <w:tcW w:w="850" w:type="dxa"/>
          </w:tcPr>
          <w:p w14:paraId="2157092D" w14:textId="77777777" w:rsidR="005A5AD1" w:rsidRPr="00C625CF" w:rsidRDefault="005A5AD1" w:rsidP="005A5AD1">
            <w:pPr>
              <w:rPr>
                <w:rFonts w:ascii="Times New Roman" w:hAnsi="Times New Roman" w:cs="Times New Roman"/>
                <w:sz w:val="16"/>
              </w:rPr>
            </w:pPr>
          </w:p>
        </w:tc>
        <w:tc>
          <w:tcPr>
            <w:tcW w:w="992" w:type="dxa"/>
          </w:tcPr>
          <w:p w14:paraId="2307B75A" w14:textId="77777777" w:rsidR="005A5AD1" w:rsidRPr="00C625CF" w:rsidRDefault="005A5AD1" w:rsidP="005A5AD1">
            <w:pPr>
              <w:rPr>
                <w:rFonts w:ascii="Times New Roman" w:hAnsi="Times New Roman" w:cs="Times New Roman"/>
                <w:sz w:val="16"/>
              </w:rPr>
            </w:pPr>
          </w:p>
        </w:tc>
        <w:tc>
          <w:tcPr>
            <w:tcW w:w="851" w:type="dxa"/>
          </w:tcPr>
          <w:p w14:paraId="7A11AD6A" w14:textId="77777777" w:rsidR="005A5AD1" w:rsidRPr="00C625CF" w:rsidRDefault="005A5AD1" w:rsidP="005A5AD1">
            <w:pPr>
              <w:rPr>
                <w:rFonts w:ascii="Times New Roman" w:hAnsi="Times New Roman" w:cs="Times New Roman"/>
                <w:sz w:val="16"/>
              </w:rPr>
            </w:pPr>
          </w:p>
        </w:tc>
      </w:tr>
      <w:tr w:rsidR="005A5AD1" w:rsidRPr="00C625CF" w14:paraId="6181B211" w14:textId="77777777" w:rsidTr="005A5AD1">
        <w:trPr>
          <w:trHeight w:val="536"/>
        </w:trPr>
        <w:tc>
          <w:tcPr>
            <w:tcW w:w="3604" w:type="dxa"/>
          </w:tcPr>
          <w:p w14:paraId="3727D724"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10"/>
                <w:sz w:val="16"/>
              </w:rPr>
              <w:t>Global</w:t>
            </w:r>
            <w:r w:rsidRPr="00C625CF">
              <w:rPr>
                <w:rFonts w:ascii="Times New Roman" w:hAnsi="Times New Roman" w:cs="Times New Roman"/>
                <w:spacing w:val="9"/>
                <w:w w:val="110"/>
                <w:sz w:val="16"/>
              </w:rPr>
              <w:t xml:space="preserve"> </w:t>
            </w:r>
            <w:r w:rsidRPr="00C625CF">
              <w:rPr>
                <w:rFonts w:ascii="Times New Roman" w:hAnsi="Times New Roman" w:cs="Times New Roman"/>
                <w:w w:val="110"/>
                <w:sz w:val="16"/>
              </w:rPr>
              <w:t>South</w:t>
            </w:r>
            <w:r w:rsidRPr="00C625CF">
              <w:rPr>
                <w:rFonts w:ascii="Times New Roman" w:hAnsi="Times New Roman" w:cs="Times New Roman"/>
                <w:spacing w:val="9"/>
                <w:w w:val="110"/>
                <w:sz w:val="16"/>
              </w:rPr>
              <w:t xml:space="preserve"> </w:t>
            </w:r>
            <w:r w:rsidRPr="00C625CF">
              <w:rPr>
                <w:rFonts w:ascii="Times New Roman" w:hAnsi="Times New Roman" w:cs="Times New Roman"/>
                <w:w w:val="110"/>
                <w:sz w:val="16"/>
              </w:rPr>
              <w:t>×</w:t>
            </w:r>
            <w:r w:rsidRPr="00C625CF">
              <w:rPr>
                <w:rFonts w:ascii="Times New Roman" w:hAnsi="Times New Roman" w:cs="Times New Roman"/>
                <w:spacing w:val="-5"/>
                <w:w w:val="110"/>
                <w:sz w:val="16"/>
              </w:rPr>
              <w:t xml:space="preserve"> </w:t>
            </w:r>
            <w:r w:rsidRPr="00C625CF">
              <w:rPr>
                <w:rFonts w:ascii="Times New Roman" w:hAnsi="Times New Roman" w:cs="Times New Roman"/>
                <w:w w:val="110"/>
                <w:sz w:val="16"/>
              </w:rPr>
              <w:t>Respondent</w:t>
            </w:r>
            <w:r w:rsidRPr="00C625CF">
              <w:rPr>
                <w:rFonts w:ascii="Times New Roman" w:hAnsi="Times New Roman" w:cs="Times New Roman"/>
                <w:spacing w:val="9"/>
                <w:w w:val="110"/>
                <w:sz w:val="16"/>
              </w:rPr>
              <w:t xml:space="preserve"> </w:t>
            </w:r>
            <w:r w:rsidRPr="00C625CF">
              <w:rPr>
                <w:rFonts w:ascii="Times New Roman" w:hAnsi="Times New Roman" w:cs="Times New Roman"/>
                <w:w w:val="110"/>
                <w:sz w:val="16"/>
              </w:rPr>
              <w:t>≥</w:t>
            </w:r>
            <w:r w:rsidRPr="00C625CF">
              <w:rPr>
                <w:rFonts w:ascii="Times New Roman" w:hAnsi="Times New Roman" w:cs="Times New Roman"/>
                <w:spacing w:val="-12"/>
                <w:w w:val="110"/>
                <w:sz w:val="16"/>
              </w:rPr>
              <w:t xml:space="preserve"> </w:t>
            </w:r>
            <w:r w:rsidRPr="00C625CF">
              <w:rPr>
                <w:rFonts w:ascii="Times New Roman" w:hAnsi="Times New Roman" w:cs="Times New Roman"/>
                <w:w w:val="110"/>
                <w:sz w:val="16"/>
              </w:rPr>
              <w:t>45</w:t>
            </w:r>
          </w:p>
        </w:tc>
        <w:tc>
          <w:tcPr>
            <w:tcW w:w="773" w:type="dxa"/>
          </w:tcPr>
          <w:p w14:paraId="0E75598C" w14:textId="77777777" w:rsidR="005A5AD1" w:rsidRPr="00C625CF" w:rsidRDefault="005A5AD1" w:rsidP="005A5AD1">
            <w:pPr>
              <w:rPr>
                <w:rFonts w:ascii="Times New Roman" w:hAnsi="Times New Roman" w:cs="Times New Roman"/>
                <w:sz w:val="16"/>
              </w:rPr>
            </w:pPr>
          </w:p>
        </w:tc>
        <w:tc>
          <w:tcPr>
            <w:tcW w:w="928" w:type="dxa"/>
          </w:tcPr>
          <w:p w14:paraId="46F8FEB1" w14:textId="77777777" w:rsidR="005A5AD1" w:rsidRPr="00C625CF" w:rsidRDefault="005A5AD1" w:rsidP="005A5AD1">
            <w:pPr>
              <w:rPr>
                <w:rFonts w:ascii="Times New Roman" w:hAnsi="Times New Roman" w:cs="Times New Roman"/>
                <w:sz w:val="16"/>
              </w:rPr>
            </w:pPr>
          </w:p>
        </w:tc>
        <w:tc>
          <w:tcPr>
            <w:tcW w:w="850" w:type="dxa"/>
          </w:tcPr>
          <w:p w14:paraId="594F93EE"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0.68</w:t>
            </w:r>
            <w:r w:rsidRPr="00C625CF">
              <w:rPr>
                <w:rFonts w:ascii="Cambria Math" w:hAnsi="Cambria Math" w:cs="Cambria Math"/>
                <w:w w:val="105"/>
                <w:sz w:val="16"/>
                <w:vertAlign w:val="superscript"/>
              </w:rPr>
              <w:t>∗∗∗</w:t>
            </w:r>
            <w:r w:rsidRPr="00C625CF">
              <w:rPr>
                <w:rFonts w:ascii="Times New Roman" w:hAnsi="Times New Roman" w:cs="Times New Roman"/>
                <w:spacing w:val="1"/>
                <w:w w:val="105"/>
                <w:sz w:val="16"/>
              </w:rPr>
              <w:t xml:space="preserve"> </w:t>
            </w:r>
            <w:r w:rsidRPr="00C625CF">
              <w:rPr>
                <w:rFonts w:ascii="Times New Roman" w:hAnsi="Times New Roman" w:cs="Times New Roman"/>
                <w:sz w:val="16"/>
              </w:rPr>
              <w:t>[0.61,0.76]</w:t>
            </w:r>
          </w:p>
        </w:tc>
        <w:tc>
          <w:tcPr>
            <w:tcW w:w="851" w:type="dxa"/>
          </w:tcPr>
          <w:p w14:paraId="5CEB042D" w14:textId="77777777" w:rsidR="005A5AD1" w:rsidRPr="00C625CF" w:rsidRDefault="005A5AD1" w:rsidP="005A5AD1">
            <w:pPr>
              <w:rPr>
                <w:rFonts w:ascii="Times New Roman" w:hAnsi="Times New Roman" w:cs="Times New Roman"/>
                <w:sz w:val="16"/>
              </w:rPr>
            </w:pPr>
          </w:p>
        </w:tc>
        <w:tc>
          <w:tcPr>
            <w:tcW w:w="850" w:type="dxa"/>
          </w:tcPr>
          <w:p w14:paraId="3F0C0FB5" w14:textId="77777777" w:rsidR="005A5AD1" w:rsidRPr="00C625CF" w:rsidRDefault="005A5AD1" w:rsidP="005A5AD1">
            <w:pPr>
              <w:rPr>
                <w:rFonts w:ascii="Times New Roman" w:hAnsi="Times New Roman" w:cs="Times New Roman"/>
                <w:sz w:val="16"/>
              </w:rPr>
            </w:pPr>
          </w:p>
        </w:tc>
        <w:tc>
          <w:tcPr>
            <w:tcW w:w="992" w:type="dxa"/>
          </w:tcPr>
          <w:p w14:paraId="4CC37908" w14:textId="77777777" w:rsidR="005A5AD1" w:rsidRPr="00C625CF" w:rsidRDefault="005A5AD1" w:rsidP="005A5AD1">
            <w:pPr>
              <w:rPr>
                <w:rFonts w:ascii="Times New Roman" w:hAnsi="Times New Roman" w:cs="Times New Roman"/>
                <w:sz w:val="16"/>
              </w:rPr>
            </w:pPr>
          </w:p>
        </w:tc>
        <w:tc>
          <w:tcPr>
            <w:tcW w:w="851" w:type="dxa"/>
          </w:tcPr>
          <w:p w14:paraId="0206FF6D" w14:textId="77777777" w:rsidR="005A5AD1" w:rsidRPr="00C625CF" w:rsidRDefault="005A5AD1" w:rsidP="005A5AD1">
            <w:pPr>
              <w:rPr>
                <w:rFonts w:ascii="Times New Roman" w:hAnsi="Times New Roman" w:cs="Times New Roman"/>
                <w:sz w:val="16"/>
              </w:rPr>
            </w:pPr>
          </w:p>
        </w:tc>
      </w:tr>
      <w:tr w:rsidR="005A5AD1" w:rsidRPr="00C625CF" w14:paraId="2F27F2D8" w14:textId="77777777" w:rsidTr="005A5AD1">
        <w:trPr>
          <w:trHeight w:val="536"/>
        </w:trPr>
        <w:tc>
          <w:tcPr>
            <w:tcW w:w="3604" w:type="dxa"/>
          </w:tcPr>
          <w:p w14:paraId="47991C3B"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Global</w:t>
            </w:r>
            <w:r w:rsidRPr="00C625CF">
              <w:rPr>
                <w:rFonts w:ascii="Times New Roman" w:hAnsi="Times New Roman" w:cs="Times New Roman"/>
                <w:spacing w:val="28"/>
                <w:w w:val="105"/>
                <w:sz w:val="16"/>
              </w:rPr>
              <w:t xml:space="preserve"> </w:t>
            </w:r>
            <w:r w:rsidRPr="00C625CF">
              <w:rPr>
                <w:rFonts w:ascii="Times New Roman" w:hAnsi="Times New Roman" w:cs="Times New Roman"/>
                <w:w w:val="105"/>
                <w:sz w:val="16"/>
              </w:rPr>
              <w:t>South</w:t>
            </w:r>
            <w:r w:rsidRPr="00C625CF">
              <w:rPr>
                <w:rFonts w:ascii="Times New Roman" w:hAnsi="Times New Roman" w:cs="Times New Roman"/>
                <w:spacing w:val="29"/>
                <w:w w:val="105"/>
                <w:sz w:val="16"/>
              </w:rPr>
              <w:t xml:space="preserve"> </w:t>
            </w:r>
            <w:r w:rsidRPr="00C625CF">
              <w:rPr>
                <w:rFonts w:ascii="Times New Roman" w:hAnsi="Times New Roman" w:cs="Times New Roman"/>
                <w:w w:val="105"/>
                <w:sz w:val="16"/>
              </w:rPr>
              <w:t>×</w:t>
            </w:r>
            <w:r w:rsidRPr="00C625CF">
              <w:rPr>
                <w:rFonts w:ascii="Times New Roman" w:hAnsi="Times New Roman" w:cs="Times New Roman"/>
                <w:spacing w:val="15"/>
                <w:w w:val="105"/>
                <w:sz w:val="16"/>
              </w:rPr>
              <w:t xml:space="preserve"> </w:t>
            </w:r>
            <w:r w:rsidRPr="00C625CF">
              <w:rPr>
                <w:rFonts w:ascii="Times New Roman" w:hAnsi="Times New Roman" w:cs="Times New Roman"/>
                <w:w w:val="105"/>
                <w:sz w:val="16"/>
              </w:rPr>
              <w:t>Higher</w:t>
            </w:r>
            <w:r w:rsidRPr="00C625CF">
              <w:rPr>
                <w:rFonts w:ascii="Times New Roman" w:hAnsi="Times New Roman" w:cs="Times New Roman"/>
                <w:spacing w:val="28"/>
                <w:w w:val="105"/>
                <w:sz w:val="16"/>
              </w:rPr>
              <w:t xml:space="preserve"> </w:t>
            </w:r>
            <w:r w:rsidRPr="00C625CF">
              <w:rPr>
                <w:rFonts w:ascii="Times New Roman" w:hAnsi="Times New Roman" w:cs="Times New Roman"/>
                <w:w w:val="105"/>
                <w:sz w:val="16"/>
              </w:rPr>
              <w:t>educated</w:t>
            </w:r>
            <w:r w:rsidRPr="00C625CF">
              <w:rPr>
                <w:rFonts w:ascii="Times New Roman" w:hAnsi="Times New Roman" w:cs="Times New Roman"/>
                <w:spacing w:val="29"/>
                <w:w w:val="105"/>
                <w:sz w:val="16"/>
              </w:rPr>
              <w:t xml:space="preserve"> </w:t>
            </w:r>
            <w:r w:rsidRPr="00C625CF">
              <w:rPr>
                <w:rFonts w:ascii="Times New Roman" w:hAnsi="Times New Roman" w:cs="Times New Roman"/>
                <w:w w:val="105"/>
                <w:sz w:val="16"/>
              </w:rPr>
              <w:t>respondent</w:t>
            </w:r>
          </w:p>
        </w:tc>
        <w:tc>
          <w:tcPr>
            <w:tcW w:w="773" w:type="dxa"/>
          </w:tcPr>
          <w:p w14:paraId="57DCDD0C" w14:textId="77777777" w:rsidR="005A5AD1" w:rsidRPr="00C625CF" w:rsidRDefault="005A5AD1" w:rsidP="005A5AD1">
            <w:pPr>
              <w:rPr>
                <w:rFonts w:ascii="Times New Roman" w:hAnsi="Times New Roman" w:cs="Times New Roman"/>
                <w:sz w:val="16"/>
              </w:rPr>
            </w:pPr>
          </w:p>
        </w:tc>
        <w:tc>
          <w:tcPr>
            <w:tcW w:w="928" w:type="dxa"/>
          </w:tcPr>
          <w:p w14:paraId="4F18F87D" w14:textId="77777777" w:rsidR="005A5AD1" w:rsidRPr="00C625CF" w:rsidRDefault="005A5AD1" w:rsidP="005A5AD1">
            <w:pPr>
              <w:rPr>
                <w:rFonts w:ascii="Times New Roman" w:hAnsi="Times New Roman" w:cs="Times New Roman"/>
                <w:sz w:val="16"/>
              </w:rPr>
            </w:pPr>
          </w:p>
        </w:tc>
        <w:tc>
          <w:tcPr>
            <w:tcW w:w="850" w:type="dxa"/>
          </w:tcPr>
          <w:p w14:paraId="0C01B92B" w14:textId="77777777" w:rsidR="005A5AD1" w:rsidRPr="00C625CF" w:rsidRDefault="005A5AD1" w:rsidP="005A5AD1">
            <w:pPr>
              <w:rPr>
                <w:rFonts w:ascii="Times New Roman" w:hAnsi="Times New Roman" w:cs="Times New Roman"/>
                <w:sz w:val="16"/>
              </w:rPr>
            </w:pPr>
          </w:p>
        </w:tc>
        <w:tc>
          <w:tcPr>
            <w:tcW w:w="851" w:type="dxa"/>
          </w:tcPr>
          <w:p w14:paraId="39294D5C"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1.63</w:t>
            </w:r>
            <w:r w:rsidRPr="00C625CF">
              <w:rPr>
                <w:rFonts w:ascii="Cambria Math" w:hAnsi="Cambria Math" w:cs="Cambria Math"/>
                <w:w w:val="105"/>
                <w:sz w:val="16"/>
                <w:vertAlign w:val="superscript"/>
              </w:rPr>
              <w:t>∗∗∗</w:t>
            </w:r>
            <w:r w:rsidRPr="00C625CF">
              <w:rPr>
                <w:rFonts w:ascii="Times New Roman" w:hAnsi="Times New Roman" w:cs="Times New Roman"/>
                <w:spacing w:val="1"/>
                <w:w w:val="105"/>
                <w:sz w:val="16"/>
              </w:rPr>
              <w:t xml:space="preserve"> </w:t>
            </w:r>
            <w:r w:rsidRPr="00C625CF">
              <w:rPr>
                <w:rFonts w:ascii="Times New Roman" w:hAnsi="Times New Roman" w:cs="Times New Roman"/>
                <w:sz w:val="16"/>
              </w:rPr>
              <w:t>[1.46,1.82]</w:t>
            </w:r>
          </w:p>
        </w:tc>
        <w:tc>
          <w:tcPr>
            <w:tcW w:w="850" w:type="dxa"/>
          </w:tcPr>
          <w:p w14:paraId="008998BE" w14:textId="77777777" w:rsidR="005A5AD1" w:rsidRPr="00C625CF" w:rsidRDefault="005A5AD1" w:rsidP="005A5AD1">
            <w:pPr>
              <w:rPr>
                <w:rFonts w:ascii="Times New Roman" w:hAnsi="Times New Roman" w:cs="Times New Roman"/>
                <w:sz w:val="16"/>
              </w:rPr>
            </w:pPr>
          </w:p>
        </w:tc>
        <w:tc>
          <w:tcPr>
            <w:tcW w:w="992" w:type="dxa"/>
          </w:tcPr>
          <w:p w14:paraId="39B56E17" w14:textId="77777777" w:rsidR="005A5AD1" w:rsidRPr="00C625CF" w:rsidRDefault="005A5AD1" w:rsidP="005A5AD1">
            <w:pPr>
              <w:rPr>
                <w:rFonts w:ascii="Times New Roman" w:hAnsi="Times New Roman" w:cs="Times New Roman"/>
                <w:sz w:val="16"/>
              </w:rPr>
            </w:pPr>
          </w:p>
        </w:tc>
        <w:tc>
          <w:tcPr>
            <w:tcW w:w="851" w:type="dxa"/>
          </w:tcPr>
          <w:p w14:paraId="004D43A0" w14:textId="77777777" w:rsidR="005A5AD1" w:rsidRPr="00C625CF" w:rsidRDefault="005A5AD1" w:rsidP="005A5AD1">
            <w:pPr>
              <w:rPr>
                <w:rFonts w:ascii="Times New Roman" w:hAnsi="Times New Roman" w:cs="Times New Roman"/>
                <w:sz w:val="16"/>
              </w:rPr>
            </w:pPr>
          </w:p>
        </w:tc>
      </w:tr>
      <w:tr w:rsidR="005A5AD1" w:rsidRPr="00C625CF" w14:paraId="0E0BF70C" w14:textId="77777777" w:rsidTr="005A5AD1">
        <w:trPr>
          <w:trHeight w:val="552"/>
        </w:trPr>
        <w:tc>
          <w:tcPr>
            <w:tcW w:w="3604" w:type="dxa"/>
          </w:tcPr>
          <w:p w14:paraId="2A9C1845"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10"/>
                <w:sz w:val="16"/>
              </w:rPr>
              <w:t>Global</w:t>
            </w:r>
            <w:r w:rsidRPr="00C625CF">
              <w:rPr>
                <w:rFonts w:ascii="Times New Roman" w:hAnsi="Times New Roman" w:cs="Times New Roman"/>
                <w:spacing w:val="14"/>
                <w:w w:val="110"/>
                <w:sz w:val="16"/>
              </w:rPr>
              <w:t xml:space="preserve"> </w:t>
            </w:r>
            <w:r w:rsidRPr="00C625CF">
              <w:rPr>
                <w:rFonts w:ascii="Times New Roman" w:hAnsi="Times New Roman" w:cs="Times New Roman"/>
                <w:w w:val="110"/>
                <w:sz w:val="16"/>
              </w:rPr>
              <w:t>South</w:t>
            </w:r>
            <w:r w:rsidRPr="00C625CF">
              <w:rPr>
                <w:rFonts w:ascii="Times New Roman" w:hAnsi="Times New Roman" w:cs="Times New Roman"/>
                <w:spacing w:val="14"/>
                <w:w w:val="110"/>
                <w:sz w:val="16"/>
              </w:rPr>
              <w:t xml:space="preserve"> </w:t>
            </w:r>
            <w:r w:rsidRPr="00C625CF">
              <w:rPr>
                <w:rFonts w:ascii="Times New Roman" w:hAnsi="Times New Roman" w:cs="Times New Roman"/>
                <w:w w:val="110"/>
                <w:sz w:val="16"/>
              </w:rPr>
              <w:t>× High-risk</w:t>
            </w:r>
            <w:r w:rsidRPr="00C625CF">
              <w:rPr>
                <w:rFonts w:ascii="Times New Roman" w:hAnsi="Times New Roman" w:cs="Times New Roman"/>
                <w:spacing w:val="14"/>
                <w:w w:val="110"/>
                <w:sz w:val="16"/>
              </w:rPr>
              <w:t xml:space="preserve"> </w:t>
            </w:r>
            <w:r w:rsidRPr="00C625CF">
              <w:rPr>
                <w:rFonts w:ascii="Times New Roman" w:hAnsi="Times New Roman" w:cs="Times New Roman"/>
                <w:w w:val="110"/>
                <w:sz w:val="16"/>
              </w:rPr>
              <w:t>respondent</w:t>
            </w:r>
          </w:p>
        </w:tc>
        <w:tc>
          <w:tcPr>
            <w:tcW w:w="773" w:type="dxa"/>
          </w:tcPr>
          <w:p w14:paraId="415BE216" w14:textId="77777777" w:rsidR="005A5AD1" w:rsidRPr="00C625CF" w:rsidRDefault="005A5AD1" w:rsidP="005A5AD1">
            <w:pPr>
              <w:rPr>
                <w:rFonts w:ascii="Times New Roman" w:hAnsi="Times New Roman" w:cs="Times New Roman"/>
                <w:sz w:val="16"/>
              </w:rPr>
            </w:pPr>
          </w:p>
        </w:tc>
        <w:tc>
          <w:tcPr>
            <w:tcW w:w="928" w:type="dxa"/>
          </w:tcPr>
          <w:p w14:paraId="7CFD49B8" w14:textId="77777777" w:rsidR="005A5AD1" w:rsidRPr="00C625CF" w:rsidRDefault="005A5AD1" w:rsidP="005A5AD1">
            <w:pPr>
              <w:rPr>
                <w:rFonts w:ascii="Times New Roman" w:hAnsi="Times New Roman" w:cs="Times New Roman"/>
                <w:sz w:val="16"/>
              </w:rPr>
            </w:pPr>
          </w:p>
        </w:tc>
        <w:tc>
          <w:tcPr>
            <w:tcW w:w="850" w:type="dxa"/>
          </w:tcPr>
          <w:p w14:paraId="1C020EFB" w14:textId="77777777" w:rsidR="005A5AD1" w:rsidRPr="00C625CF" w:rsidRDefault="005A5AD1" w:rsidP="005A5AD1">
            <w:pPr>
              <w:rPr>
                <w:rFonts w:ascii="Times New Roman" w:hAnsi="Times New Roman" w:cs="Times New Roman"/>
                <w:sz w:val="16"/>
              </w:rPr>
            </w:pPr>
          </w:p>
        </w:tc>
        <w:tc>
          <w:tcPr>
            <w:tcW w:w="851" w:type="dxa"/>
          </w:tcPr>
          <w:p w14:paraId="160585D5" w14:textId="77777777" w:rsidR="005A5AD1" w:rsidRPr="00C625CF" w:rsidRDefault="005A5AD1" w:rsidP="005A5AD1">
            <w:pPr>
              <w:rPr>
                <w:rFonts w:ascii="Times New Roman" w:hAnsi="Times New Roman" w:cs="Times New Roman"/>
                <w:sz w:val="16"/>
              </w:rPr>
            </w:pPr>
          </w:p>
        </w:tc>
        <w:tc>
          <w:tcPr>
            <w:tcW w:w="850" w:type="dxa"/>
          </w:tcPr>
          <w:p w14:paraId="6CEBFD44"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0.70</w:t>
            </w:r>
            <w:r w:rsidRPr="00C625CF">
              <w:rPr>
                <w:rFonts w:ascii="Cambria Math" w:hAnsi="Cambria Math" w:cs="Cambria Math"/>
                <w:w w:val="105"/>
                <w:sz w:val="16"/>
                <w:vertAlign w:val="superscript"/>
              </w:rPr>
              <w:t>∗∗∗</w:t>
            </w:r>
            <w:r w:rsidRPr="00C625CF">
              <w:rPr>
                <w:rFonts w:ascii="Times New Roman" w:hAnsi="Times New Roman" w:cs="Times New Roman"/>
                <w:spacing w:val="1"/>
                <w:w w:val="105"/>
                <w:sz w:val="16"/>
              </w:rPr>
              <w:t xml:space="preserve"> </w:t>
            </w:r>
            <w:r w:rsidRPr="00C625CF">
              <w:rPr>
                <w:rFonts w:ascii="Times New Roman" w:hAnsi="Times New Roman" w:cs="Times New Roman"/>
                <w:sz w:val="16"/>
              </w:rPr>
              <w:t>[0.63,0.78]</w:t>
            </w:r>
          </w:p>
        </w:tc>
        <w:tc>
          <w:tcPr>
            <w:tcW w:w="992" w:type="dxa"/>
          </w:tcPr>
          <w:p w14:paraId="345FFF15" w14:textId="77777777" w:rsidR="005A5AD1" w:rsidRPr="00C625CF" w:rsidRDefault="005A5AD1" w:rsidP="005A5AD1">
            <w:pPr>
              <w:rPr>
                <w:rFonts w:ascii="Times New Roman" w:hAnsi="Times New Roman" w:cs="Times New Roman"/>
                <w:sz w:val="16"/>
              </w:rPr>
            </w:pPr>
          </w:p>
        </w:tc>
        <w:tc>
          <w:tcPr>
            <w:tcW w:w="851" w:type="dxa"/>
          </w:tcPr>
          <w:p w14:paraId="61C99953" w14:textId="77777777" w:rsidR="005A5AD1" w:rsidRPr="00C625CF" w:rsidRDefault="005A5AD1" w:rsidP="005A5AD1">
            <w:pPr>
              <w:rPr>
                <w:rFonts w:ascii="Times New Roman" w:hAnsi="Times New Roman" w:cs="Times New Roman"/>
                <w:sz w:val="16"/>
              </w:rPr>
            </w:pPr>
          </w:p>
        </w:tc>
      </w:tr>
      <w:tr w:rsidR="005A5AD1" w:rsidRPr="00C625CF" w14:paraId="647FEB9D" w14:textId="77777777" w:rsidTr="005A5AD1">
        <w:trPr>
          <w:trHeight w:val="273"/>
        </w:trPr>
        <w:tc>
          <w:tcPr>
            <w:tcW w:w="3604" w:type="dxa"/>
          </w:tcPr>
          <w:p w14:paraId="7C113E6E"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Global</w:t>
            </w:r>
            <w:r w:rsidRPr="00C625CF">
              <w:rPr>
                <w:rFonts w:ascii="Times New Roman" w:hAnsi="Times New Roman" w:cs="Times New Roman"/>
                <w:spacing w:val="29"/>
                <w:w w:val="105"/>
                <w:sz w:val="16"/>
              </w:rPr>
              <w:t xml:space="preserve"> </w:t>
            </w:r>
            <w:r w:rsidRPr="00C625CF">
              <w:rPr>
                <w:rFonts w:ascii="Times New Roman" w:hAnsi="Times New Roman" w:cs="Times New Roman"/>
                <w:w w:val="105"/>
                <w:sz w:val="16"/>
              </w:rPr>
              <w:t>South</w:t>
            </w:r>
            <w:r w:rsidRPr="00C625CF">
              <w:rPr>
                <w:rFonts w:ascii="Times New Roman" w:hAnsi="Times New Roman" w:cs="Times New Roman"/>
                <w:spacing w:val="29"/>
                <w:w w:val="105"/>
                <w:sz w:val="16"/>
              </w:rPr>
              <w:t xml:space="preserve"> </w:t>
            </w:r>
            <w:r w:rsidRPr="00C625CF">
              <w:rPr>
                <w:rFonts w:ascii="Times New Roman" w:hAnsi="Times New Roman" w:cs="Times New Roman"/>
                <w:w w:val="105"/>
                <w:sz w:val="16"/>
              </w:rPr>
              <w:t>×</w:t>
            </w:r>
            <w:r w:rsidRPr="00C625CF">
              <w:rPr>
                <w:rFonts w:ascii="Times New Roman" w:hAnsi="Times New Roman" w:cs="Times New Roman"/>
                <w:spacing w:val="16"/>
                <w:w w:val="105"/>
                <w:sz w:val="16"/>
              </w:rPr>
              <w:t xml:space="preserve"> </w:t>
            </w:r>
            <w:r w:rsidRPr="00C625CF">
              <w:rPr>
                <w:rFonts w:ascii="Times New Roman" w:hAnsi="Times New Roman" w:cs="Times New Roman"/>
                <w:w w:val="105"/>
                <w:sz w:val="16"/>
              </w:rPr>
              <w:t>High</w:t>
            </w:r>
            <w:r w:rsidRPr="00C625CF">
              <w:rPr>
                <w:rFonts w:ascii="Times New Roman" w:hAnsi="Times New Roman" w:cs="Times New Roman"/>
                <w:spacing w:val="29"/>
                <w:w w:val="105"/>
                <w:sz w:val="16"/>
              </w:rPr>
              <w:t xml:space="preserve"> </w:t>
            </w:r>
            <w:r w:rsidRPr="00C625CF">
              <w:rPr>
                <w:rFonts w:ascii="Times New Roman" w:hAnsi="Times New Roman" w:cs="Times New Roman"/>
                <w:w w:val="105"/>
                <w:sz w:val="16"/>
              </w:rPr>
              <w:t>perceived</w:t>
            </w:r>
            <w:r w:rsidRPr="00C625CF">
              <w:rPr>
                <w:rFonts w:ascii="Times New Roman" w:hAnsi="Times New Roman" w:cs="Times New Roman"/>
                <w:spacing w:val="29"/>
                <w:w w:val="105"/>
                <w:sz w:val="16"/>
              </w:rPr>
              <w:t xml:space="preserve"> </w:t>
            </w:r>
            <w:r w:rsidRPr="00C625CF">
              <w:rPr>
                <w:rFonts w:ascii="Times New Roman" w:hAnsi="Times New Roman" w:cs="Times New Roman"/>
                <w:w w:val="105"/>
                <w:sz w:val="16"/>
              </w:rPr>
              <w:t>threat</w:t>
            </w:r>
            <w:r w:rsidRPr="00C625CF">
              <w:rPr>
                <w:rFonts w:ascii="Times New Roman" w:hAnsi="Times New Roman" w:cs="Times New Roman"/>
                <w:spacing w:val="30"/>
                <w:w w:val="105"/>
                <w:sz w:val="16"/>
              </w:rPr>
              <w:t xml:space="preserve"> </w:t>
            </w:r>
            <w:r w:rsidRPr="00C625CF">
              <w:rPr>
                <w:rFonts w:ascii="Times New Roman" w:hAnsi="Times New Roman" w:cs="Times New Roman"/>
                <w:w w:val="105"/>
                <w:sz w:val="16"/>
              </w:rPr>
              <w:t>respondent</w:t>
            </w:r>
          </w:p>
        </w:tc>
        <w:tc>
          <w:tcPr>
            <w:tcW w:w="773" w:type="dxa"/>
          </w:tcPr>
          <w:p w14:paraId="3C94EF35" w14:textId="77777777" w:rsidR="005A5AD1" w:rsidRPr="00C625CF" w:rsidRDefault="005A5AD1" w:rsidP="005A5AD1">
            <w:pPr>
              <w:rPr>
                <w:rFonts w:ascii="Times New Roman" w:hAnsi="Times New Roman" w:cs="Times New Roman"/>
                <w:sz w:val="16"/>
              </w:rPr>
            </w:pPr>
          </w:p>
        </w:tc>
        <w:tc>
          <w:tcPr>
            <w:tcW w:w="928" w:type="dxa"/>
          </w:tcPr>
          <w:p w14:paraId="38A997CD" w14:textId="77777777" w:rsidR="005A5AD1" w:rsidRPr="00C625CF" w:rsidRDefault="005A5AD1" w:rsidP="005A5AD1">
            <w:pPr>
              <w:rPr>
                <w:rFonts w:ascii="Times New Roman" w:hAnsi="Times New Roman" w:cs="Times New Roman"/>
                <w:sz w:val="16"/>
              </w:rPr>
            </w:pPr>
          </w:p>
        </w:tc>
        <w:tc>
          <w:tcPr>
            <w:tcW w:w="850" w:type="dxa"/>
          </w:tcPr>
          <w:p w14:paraId="5D315B41" w14:textId="77777777" w:rsidR="005A5AD1" w:rsidRPr="00C625CF" w:rsidRDefault="005A5AD1" w:rsidP="005A5AD1">
            <w:pPr>
              <w:rPr>
                <w:rFonts w:ascii="Times New Roman" w:hAnsi="Times New Roman" w:cs="Times New Roman"/>
                <w:sz w:val="16"/>
              </w:rPr>
            </w:pPr>
          </w:p>
        </w:tc>
        <w:tc>
          <w:tcPr>
            <w:tcW w:w="851" w:type="dxa"/>
          </w:tcPr>
          <w:p w14:paraId="4986A6E7" w14:textId="77777777" w:rsidR="005A5AD1" w:rsidRPr="00C625CF" w:rsidRDefault="005A5AD1" w:rsidP="005A5AD1">
            <w:pPr>
              <w:rPr>
                <w:rFonts w:ascii="Times New Roman" w:hAnsi="Times New Roman" w:cs="Times New Roman"/>
                <w:sz w:val="16"/>
              </w:rPr>
            </w:pPr>
          </w:p>
        </w:tc>
        <w:tc>
          <w:tcPr>
            <w:tcW w:w="850" w:type="dxa"/>
          </w:tcPr>
          <w:p w14:paraId="4DBDC109" w14:textId="77777777" w:rsidR="005A5AD1" w:rsidRPr="00C625CF" w:rsidRDefault="005A5AD1" w:rsidP="005A5AD1">
            <w:pPr>
              <w:rPr>
                <w:rFonts w:ascii="Times New Roman" w:hAnsi="Times New Roman" w:cs="Times New Roman"/>
                <w:sz w:val="16"/>
              </w:rPr>
            </w:pPr>
          </w:p>
        </w:tc>
        <w:tc>
          <w:tcPr>
            <w:tcW w:w="992" w:type="dxa"/>
          </w:tcPr>
          <w:p w14:paraId="03A35D4D"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1.10</w:t>
            </w:r>
          </w:p>
        </w:tc>
        <w:tc>
          <w:tcPr>
            <w:tcW w:w="851" w:type="dxa"/>
          </w:tcPr>
          <w:p w14:paraId="2D3EFD15" w14:textId="77777777" w:rsidR="005A5AD1" w:rsidRPr="00C625CF" w:rsidRDefault="005A5AD1" w:rsidP="005A5AD1">
            <w:pPr>
              <w:rPr>
                <w:rFonts w:ascii="Times New Roman" w:hAnsi="Times New Roman" w:cs="Times New Roman"/>
                <w:sz w:val="16"/>
              </w:rPr>
            </w:pPr>
          </w:p>
        </w:tc>
      </w:tr>
      <w:tr w:rsidR="005A5AD1" w:rsidRPr="00C625CF" w14:paraId="2A728612" w14:textId="77777777" w:rsidTr="005A5AD1">
        <w:trPr>
          <w:trHeight w:val="246"/>
        </w:trPr>
        <w:tc>
          <w:tcPr>
            <w:tcW w:w="3604" w:type="dxa"/>
          </w:tcPr>
          <w:p w14:paraId="1A7ECFD6" w14:textId="77777777" w:rsidR="005A5AD1" w:rsidRPr="00C625CF" w:rsidRDefault="005A5AD1" w:rsidP="005A5AD1">
            <w:pPr>
              <w:rPr>
                <w:rFonts w:ascii="Times New Roman" w:hAnsi="Times New Roman" w:cs="Times New Roman"/>
                <w:sz w:val="16"/>
              </w:rPr>
            </w:pPr>
          </w:p>
        </w:tc>
        <w:tc>
          <w:tcPr>
            <w:tcW w:w="773" w:type="dxa"/>
          </w:tcPr>
          <w:p w14:paraId="0DF80A81" w14:textId="77777777" w:rsidR="005A5AD1" w:rsidRPr="00C625CF" w:rsidRDefault="005A5AD1" w:rsidP="005A5AD1">
            <w:pPr>
              <w:rPr>
                <w:rFonts w:ascii="Times New Roman" w:hAnsi="Times New Roman" w:cs="Times New Roman"/>
                <w:sz w:val="16"/>
              </w:rPr>
            </w:pPr>
          </w:p>
        </w:tc>
        <w:tc>
          <w:tcPr>
            <w:tcW w:w="928" w:type="dxa"/>
          </w:tcPr>
          <w:p w14:paraId="7FB7AE75" w14:textId="77777777" w:rsidR="005A5AD1" w:rsidRPr="00C625CF" w:rsidRDefault="005A5AD1" w:rsidP="005A5AD1">
            <w:pPr>
              <w:rPr>
                <w:rFonts w:ascii="Times New Roman" w:hAnsi="Times New Roman" w:cs="Times New Roman"/>
                <w:sz w:val="16"/>
              </w:rPr>
            </w:pPr>
          </w:p>
        </w:tc>
        <w:tc>
          <w:tcPr>
            <w:tcW w:w="850" w:type="dxa"/>
          </w:tcPr>
          <w:p w14:paraId="44ACB62A" w14:textId="77777777" w:rsidR="005A5AD1" w:rsidRPr="00C625CF" w:rsidRDefault="005A5AD1" w:rsidP="005A5AD1">
            <w:pPr>
              <w:rPr>
                <w:rFonts w:ascii="Times New Roman" w:hAnsi="Times New Roman" w:cs="Times New Roman"/>
                <w:sz w:val="16"/>
              </w:rPr>
            </w:pPr>
          </w:p>
        </w:tc>
        <w:tc>
          <w:tcPr>
            <w:tcW w:w="851" w:type="dxa"/>
          </w:tcPr>
          <w:p w14:paraId="30D5463F" w14:textId="77777777" w:rsidR="005A5AD1" w:rsidRPr="00C625CF" w:rsidRDefault="005A5AD1" w:rsidP="005A5AD1">
            <w:pPr>
              <w:rPr>
                <w:rFonts w:ascii="Times New Roman" w:hAnsi="Times New Roman" w:cs="Times New Roman"/>
                <w:sz w:val="16"/>
              </w:rPr>
            </w:pPr>
          </w:p>
        </w:tc>
        <w:tc>
          <w:tcPr>
            <w:tcW w:w="850" w:type="dxa"/>
          </w:tcPr>
          <w:p w14:paraId="00F4A254" w14:textId="77777777" w:rsidR="005A5AD1" w:rsidRPr="00C625CF" w:rsidRDefault="005A5AD1" w:rsidP="005A5AD1">
            <w:pPr>
              <w:rPr>
                <w:rFonts w:ascii="Times New Roman" w:hAnsi="Times New Roman" w:cs="Times New Roman"/>
                <w:sz w:val="16"/>
              </w:rPr>
            </w:pPr>
          </w:p>
        </w:tc>
        <w:tc>
          <w:tcPr>
            <w:tcW w:w="992" w:type="dxa"/>
          </w:tcPr>
          <w:p w14:paraId="44040FE9"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[0.99,1.22]</w:t>
            </w:r>
          </w:p>
        </w:tc>
        <w:tc>
          <w:tcPr>
            <w:tcW w:w="851" w:type="dxa"/>
          </w:tcPr>
          <w:p w14:paraId="6AE33B9A" w14:textId="77777777" w:rsidR="005A5AD1" w:rsidRPr="00C625CF" w:rsidRDefault="005A5AD1" w:rsidP="005A5AD1">
            <w:pPr>
              <w:rPr>
                <w:rFonts w:ascii="Times New Roman" w:hAnsi="Times New Roman" w:cs="Times New Roman"/>
                <w:sz w:val="16"/>
              </w:rPr>
            </w:pPr>
          </w:p>
        </w:tc>
      </w:tr>
      <w:tr w:rsidR="005A5AD1" w:rsidRPr="00C625CF" w14:paraId="058B3093" w14:textId="77777777" w:rsidTr="005A5AD1">
        <w:trPr>
          <w:trHeight w:val="548"/>
        </w:trPr>
        <w:tc>
          <w:tcPr>
            <w:tcW w:w="3604" w:type="dxa"/>
            <w:tcBorders>
              <w:bottom w:val="single" w:sz="4" w:space="0" w:color="000000"/>
            </w:tcBorders>
          </w:tcPr>
          <w:p w14:paraId="068E3596"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Global</w:t>
            </w:r>
            <w:r w:rsidRPr="00C625CF">
              <w:rPr>
                <w:rFonts w:ascii="Times New Roman" w:hAnsi="Times New Roman" w:cs="Times New Roman"/>
                <w:spacing w:val="31"/>
                <w:w w:val="105"/>
                <w:sz w:val="16"/>
              </w:rPr>
              <w:t xml:space="preserve"> </w:t>
            </w:r>
            <w:r w:rsidRPr="00C625CF">
              <w:rPr>
                <w:rFonts w:ascii="Times New Roman" w:hAnsi="Times New Roman" w:cs="Times New Roman"/>
                <w:w w:val="105"/>
                <w:sz w:val="16"/>
              </w:rPr>
              <w:t>South</w:t>
            </w:r>
            <w:r w:rsidRPr="00C625CF">
              <w:rPr>
                <w:rFonts w:ascii="Times New Roman" w:hAnsi="Times New Roman" w:cs="Times New Roman"/>
                <w:spacing w:val="32"/>
                <w:w w:val="105"/>
                <w:sz w:val="16"/>
              </w:rPr>
              <w:t xml:space="preserve"> </w:t>
            </w:r>
            <w:r w:rsidRPr="00C625CF">
              <w:rPr>
                <w:rFonts w:ascii="Times New Roman" w:hAnsi="Times New Roman" w:cs="Times New Roman"/>
                <w:w w:val="105"/>
                <w:sz w:val="16"/>
              </w:rPr>
              <w:t>×</w:t>
            </w:r>
            <w:r w:rsidRPr="00C625CF">
              <w:rPr>
                <w:rFonts w:ascii="Times New Roman" w:hAnsi="Times New Roman" w:cs="Times New Roman"/>
                <w:spacing w:val="18"/>
                <w:w w:val="105"/>
                <w:sz w:val="16"/>
              </w:rPr>
              <w:t xml:space="preserve"> </w:t>
            </w:r>
            <w:r w:rsidRPr="00C625CF">
              <w:rPr>
                <w:rFonts w:ascii="Times New Roman" w:hAnsi="Times New Roman" w:cs="Times New Roman"/>
                <w:w w:val="105"/>
                <w:sz w:val="16"/>
              </w:rPr>
              <w:t>Employed</w:t>
            </w:r>
            <w:r w:rsidRPr="00C625CF">
              <w:rPr>
                <w:rFonts w:ascii="Times New Roman" w:hAnsi="Times New Roman" w:cs="Times New Roman"/>
                <w:spacing w:val="32"/>
                <w:w w:val="105"/>
                <w:sz w:val="16"/>
              </w:rPr>
              <w:t xml:space="preserve"> </w:t>
            </w:r>
            <w:r w:rsidRPr="00C625CF">
              <w:rPr>
                <w:rFonts w:ascii="Times New Roman" w:hAnsi="Times New Roman" w:cs="Times New Roman"/>
                <w:w w:val="105"/>
                <w:sz w:val="16"/>
              </w:rPr>
              <w:t>respondent</w:t>
            </w:r>
          </w:p>
        </w:tc>
        <w:tc>
          <w:tcPr>
            <w:tcW w:w="773" w:type="dxa"/>
            <w:tcBorders>
              <w:bottom w:val="single" w:sz="4" w:space="0" w:color="000000"/>
            </w:tcBorders>
          </w:tcPr>
          <w:p w14:paraId="18AA7531" w14:textId="77777777" w:rsidR="005A5AD1" w:rsidRPr="00C625CF" w:rsidRDefault="005A5AD1" w:rsidP="005A5AD1">
            <w:pPr>
              <w:rPr>
                <w:rFonts w:ascii="Times New Roman" w:hAnsi="Times New Roman" w:cs="Times New Roman"/>
                <w:sz w:val="16"/>
              </w:rPr>
            </w:pPr>
          </w:p>
        </w:tc>
        <w:tc>
          <w:tcPr>
            <w:tcW w:w="928" w:type="dxa"/>
            <w:tcBorders>
              <w:bottom w:val="single" w:sz="4" w:space="0" w:color="000000"/>
            </w:tcBorders>
          </w:tcPr>
          <w:p w14:paraId="5E5E8708" w14:textId="77777777" w:rsidR="005A5AD1" w:rsidRPr="00C625CF" w:rsidRDefault="005A5AD1" w:rsidP="005A5AD1">
            <w:pPr>
              <w:rPr>
                <w:rFonts w:ascii="Times New Roman" w:hAnsi="Times New Roman" w:cs="Times New Roman"/>
                <w:sz w:val="16"/>
              </w:rPr>
            </w:pPr>
          </w:p>
        </w:tc>
        <w:tc>
          <w:tcPr>
            <w:tcW w:w="850" w:type="dxa"/>
            <w:tcBorders>
              <w:bottom w:val="single" w:sz="4" w:space="0" w:color="000000"/>
            </w:tcBorders>
          </w:tcPr>
          <w:p w14:paraId="6B6F1A84" w14:textId="77777777" w:rsidR="005A5AD1" w:rsidRPr="00C625CF" w:rsidRDefault="005A5AD1" w:rsidP="005A5AD1">
            <w:pPr>
              <w:rPr>
                <w:rFonts w:ascii="Times New Roman" w:hAnsi="Times New Roman" w:cs="Times New Roman"/>
                <w:sz w:val="16"/>
              </w:rPr>
            </w:pPr>
          </w:p>
        </w:tc>
        <w:tc>
          <w:tcPr>
            <w:tcW w:w="851" w:type="dxa"/>
            <w:tcBorders>
              <w:bottom w:val="single" w:sz="4" w:space="0" w:color="000000"/>
            </w:tcBorders>
          </w:tcPr>
          <w:p w14:paraId="20592747" w14:textId="77777777" w:rsidR="005A5AD1" w:rsidRPr="00C625CF" w:rsidRDefault="005A5AD1" w:rsidP="005A5AD1">
            <w:pPr>
              <w:rPr>
                <w:rFonts w:ascii="Times New Roman" w:hAnsi="Times New Roman" w:cs="Times New Roman"/>
                <w:sz w:val="16"/>
              </w:rPr>
            </w:pPr>
          </w:p>
        </w:tc>
        <w:tc>
          <w:tcPr>
            <w:tcW w:w="850" w:type="dxa"/>
            <w:tcBorders>
              <w:bottom w:val="single" w:sz="4" w:space="0" w:color="000000"/>
            </w:tcBorders>
          </w:tcPr>
          <w:p w14:paraId="174482DF" w14:textId="77777777" w:rsidR="005A5AD1" w:rsidRPr="00C625CF" w:rsidRDefault="005A5AD1" w:rsidP="005A5AD1">
            <w:pPr>
              <w:rPr>
                <w:rFonts w:ascii="Times New Roman" w:hAnsi="Times New Roman" w:cs="Times New Roman"/>
                <w:sz w:val="16"/>
              </w:rPr>
            </w:pPr>
          </w:p>
        </w:tc>
        <w:tc>
          <w:tcPr>
            <w:tcW w:w="992" w:type="dxa"/>
            <w:tcBorders>
              <w:bottom w:val="single" w:sz="4" w:space="0" w:color="000000"/>
            </w:tcBorders>
          </w:tcPr>
          <w:p w14:paraId="3A5D61B4" w14:textId="77777777" w:rsidR="005A5AD1" w:rsidRPr="00C625CF" w:rsidRDefault="005A5AD1" w:rsidP="005A5AD1">
            <w:pPr>
              <w:rPr>
                <w:rFonts w:ascii="Times New Roman" w:hAnsi="Times New Roman" w:cs="Times New Roman"/>
                <w:sz w:val="16"/>
              </w:rPr>
            </w:pPr>
          </w:p>
        </w:tc>
        <w:tc>
          <w:tcPr>
            <w:tcW w:w="851" w:type="dxa"/>
            <w:tcBorders>
              <w:bottom w:val="single" w:sz="4" w:space="0" w:color="000000"/>
            </w:tcBorders>
          </w:tcPr>
          <w:p w14:paraId="2B7A152D"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0.89</w:t>
            </w:r>
            <w:r w:rsidRPr="00C625CF">
              <w:rPr>
                <w:rFonts w:ascii="Cambria Math" w:hAnsi="Cambria Math" w:cs="Cambria Math"/>
                <w:w w:val="105"/>
                <w:sz w:val="16"/>
                <w:vertAlign w:val="superscript"/>
              </w:rPr>
              <w:t>∗</w:t>
            </w:r>
            <w:r w:rsidRPr="00C625CF">
              <w:rPr>
                <w:rFonts w:ascii="Times New Roman" w:hAnsi="Times New Roman" w:cs="Times New Roman"/>
                <w:spacing w:val="1"/>
                <w:w w:val="105"/>
                <w:sz w:val="16"/>
              </w:rPr>
              <w:t xml:space="preserve"> </w:t>
            </w:r>
            <w:r w:rsidRPr="00C625CF">
              <w:rPr>
                <w:rFonts w:ascii="Times New Roman" w:hAnsi="Times New Roman" w:cs="Times New Roman"/>
                <w:sz w:val="16"/>
              </w:rPr>
              <w:t>[0.80,1.00]</w:t>
            </w:r>
          </w:p>
        </w:tc>
      </w:tr>
      <w:tr w:rsidR="005A5AD1" w:rsidRPr="00C625CF" w14:paraId="7DAD421B" w14:textId="77777777" w:rsidTr="005A5AD1">
        <w:trPr>
          <w:trHeight w:val="294"/>
        </w:trPr>
        <w:tc>
          <w:tcPr>
            <w:tcW w:w="3604" w:type="dxa"/>
            <w:tcBorders>
              <w:top w:val="single" w:sz="4" w:space="0" w:color="000000"/>
            </w:tcBorders>
          </w:tcPr>
          <w:p w14:paraId="47D326FB"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15"/>
                <w:sz w:val="16"/>
              </w:rPr>
              <w:t>Log</w:t>
            </w:r>
            <w:r w:rsidRPr="00C625CF">
              <w:rPr>
                <w:rFonts w:ascii="Times New Roman" w:hAnsi="Times New Roman" w:cs="Times New Roman"/>
                <w:spacing w:val="-2"/>
                <w:w w:val="115"/>
                <w:sz w:val="16"/>
              </w:rPr>
              <w:t xml:space="preserve"> </w:t>
            </w:r>
            <w:r w:rsidRPr="00C625CF">
              <w:rPr>
                <w:rFonts w:ascii="Times New Roman" w:hAnsi="Times New Roman" w:cs="Times New Roman"/>
                <w:w w:val="115"/>
                <w:sz w:val="16"/>
              </w:rPr>
              <w:t>likelihood</w:t>
            </w:r>
          </w:p>
        </w:tc>
        <w:tc>
          <w:tcPr>
            <w:tcW w:w="773" w:type="dxa"/>
            <w:tcBorders>
              <w:top w:val="single" w:sz="4" w:space="0" w:color="000000"/>
            </w:tcBorders>
          </w:tcPr>
          <w:p w14:paraId="0A8B5223"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-47779.22</w:t>
            </w:r>
          </w:p>
        </w:tc>
        <w:tc>
          <w:tcPr>
            <w:tcW w:w="928" w:type="dxa"/>
            <w:tcBorders>
              <w:top w:val="single" w:sz="4" w:space="0" w:color="000000"/>
            </w:tcBorders>
          </w:tcPr>
          <w:p w14:paraId="1DDAD239"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w:t>
            </w:r>
            <w:r>
              <w:rPr>
                <w:rFonts w:ascii="Times New Roman" w:hAnsi="Times New Roman" w:cs="Times New Roman"/>
                <w:w w:val="105"/>
                <w:sz w:val="16"/>
              </w:rPr>
              <w:t>4</w:t>
            </w:r>
            <w:r w:rsidRPr="00C625CF">
              <w:rPr>
                <w:rFonts w:ascii="Times New Roman" w:hAnsi="Times New Roman" w:cs="Times New Roman"/>
                <w:w w:val="105"/>
                <w:sz w:val="16"/>
              </w:rPr>
              <w:t>7551.104</w:t>
            </w:r>
          </w:p>
        </w:tc>
        <w:tc>
          <w:tcPr>
            <w:tcW w:w="850" w:type="dxa"/>
            <w:tcBorders>
              <w:top w:val="single" w:sz="4" w:space="0" w:color="000000"/>
            </w:tcBorders>
          </w:tcPr>
          <w:p w14:paraId="6EBF8F73"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-47485.96</w:t>
            </w:r>
          </w:p>
        </w:tc>
        <w:tc>
          <w:tcPr>
            <w:tcW w:w="851" w:type="dxa"/>
            <w:tcBorders>
              <w:top w:val="single" w:sz="4" w:space="0" w:color="000000"/>
            </w:tcBorders>
          </w:tcPr>
          <w:p w14:paraId="45EF1834"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-47434.20</w:t>
            </w:r>
          </w:p>
        </w:tc>
        <w:tc>
          <w:tcPr>
            <w:tcW w:w="850" w:type="dxa"/>
            <w:tcBorders>
              <w:top w:val="single" w:sz="4" w:space="0" w:color="000000"/>
            </w:tcBorders>
          </w:tcPr>
          <w:p w14:paraId="00804C40"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-47501.49</w:t>
            </w:r>
          </w:p>
        </w:tc>
        <w:tc>
          <w:tcPr>
            <w:tcW w:w="992" w:type="dxa"/>
            <w:tcBorders>
              <w:top w:val="single" w:sz="4" w:space="0" w:color="000000"/>
            </w:tcBorders>
          </w:tcPr>
          <w:p w14:paraId="54F9E00E"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-47538.99</w:t>
            </w:r>
          </w:p>
        </w:tc>
        <w:tc>
          <w:tcPr>
            <w:tcW w:w="851" w:type="dxa"/>
            <w:tcBorders>
              <w:top w:val="single" w:sz="4" w:space="0" w:color="000000"/>
            </w:tcBorders>
          </w:tcPr>
          <w:p w14:paraId="11156AC2"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-47569.78</w:t>
            </w:r>
          </w:p>
        </w:tc>
      </w:tr>
      <w:tr w:rsidR="005A5AD1" w:rsidRPr="00C625CF" w14:paraId="5F0BC9E3" w14:textId="77777777" w:rsidTr="005A5AD1">
        <w:trPr>
          <w:trHeight w:val="268"/>
        </w:trPr>
        <w:tc>
          <w:tcPr>
            <w:tcW w:w="3604" w:type="dxa"/>
          </w:tcPr>
          <w:p w14:paraId="7ACDF766"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40"/>
                <w:sz w:val="16"/>
              </w:rPr>
              <w:t>AIC</w:t>
            </w:r>
          </w:p>
        </w:tc>
        <w:tc>
          <w:tcPr>
            <w:tcW w:w="773" w:type="dxa"/>
          </w:tcPr>
          <w:p w14:paraId="4A98EBFB"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95576.44</w:t>
            </w:r>
          </w:p>
        </w:tc>
        <w:tc>
          <w:tcPr>
            <w:tcW w:w="928" w:type="dxa"/>
          </w:tcPr>
          <w:p w14:paraId="67A1D39F"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95122.21</w:t>
            </w:r>
          </w:p>
        </w:tc>
        <w:tc>
          <w:tcPr>
            <w:tcW w:w="850" w:type="dxa"/>
          </w:tcPr>
          <w:p w14:paraId="464079FD"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94991.91</w:t>
            </w:r>
          </w:p>
        </w:tc>
        <w:tc>
          <w:tcPr>
            <w:tcW w:w="851" w:type="dxa"/>
          </w:tcPr>
          <w:p w14:paraId="3294C916"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94888.40</w:t>
            </w:r>
          </w:p>
        </w:tc>
        <w:tc>
          <w:tcPr>
            <w:tcW w:w="850" w:type="dxa"/>
          </w:tcPr>
          <w:p w14:paraId="10F3133B"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95022.98</w:t>
            </w:r>
          </w:p>
        </w:tc>
        <w:tc>
          <w:tcPr>
            <w:tcW w:w="992" w:type="dxa"/>
          </w:tcPr>
          <w:p w14:paraId="583587CA"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95097.99</w:t>
            </w:r>
          </w:p>
        </w:tc>
        <w:tc>
          <w:tcPr>
            <w:tcW w:w="851" w:type="dxa"/>
          </w:tcPr>
          <w:p w14:paraId="18A7238E"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95159.56</w:t>
            </w:r>
          </w:p>
        </w:tc>
      </w:tr>
      <w:tr w:rsidR="005A5AD1" w:rsidRPr="00C625CF" w14:paraId="4E795721" w14:textId="77777777" w:rsidTr="005A5AD1">
        <w:trPr>
          <w:trHeight w:val="246"/>
        </w:trPr>
        <w:tc>
          <w:tcPr>
            <w:tcW w:w="3604" w:type="dxa"/>
          </w:tcPr>
          <w:p w14:paraId="624CF85B"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40"/>
                <w:sz w:val="16"/>
              </w:rPr>
              <w:t>BIC</w:t>
            </w:r>
          </w:p>
        </w:tc>
        <w:tc>
          <w:tcPr>
            <w:tcW w:w="773" w:type="dxa"/>
          </w:tcPr>
          <w:p w14:paraId="3DE0B4AB"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95661.73</w:t>
            </w:r>
          </w:p>
        </w:tc>
        <w:tc>
          <w:tcPr>
            <w:tcW w:w="928" w:type="dxa"/>
          </w:tcPr>
          <w:p w14:paraId="707FD664"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95216.94</w:t>
            </w:r>
          </w:p>
        </w:tc>
        <w:tc>
          <w:tcPr>
            <w:tcW w:w="850" w:type="dxa"/>
          </w:tcPr>
          <w:p w14:paraId="7350A519"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95086.64</w:t>
            </w:r>
          </w:p>
        </w:tc>
        <w:tc>
          <w:tcPr>
            <w:tcW w:w="851" w:type="dxa"/>
          </w:tcPr>
          <w:p w14:paraId="77DAAA23"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94983.13</w:t>
            </w:r>
          </w:p>
        </w:tc>
        <w:tc>
          <w:tcPr>
            <w:tcW w:w="850" w:type="dxa"/>
          </w:tcPr>
          <w:p w14:paraId="1ABDFCE0"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95117.71</w:t>
            </w:r>
          </w:p>
        </w:tc>
        <w:tc>
          <w:tcPr>
            <w:tcW w:w="992" w:type="dxa"/>
          </w:tcPr>
          <w:p w14:paraId="059AD01B"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95192.71</w:t>
            </w:r>
          </w:p>
        </w:tc>
        <w:tc>
          <w:tcPr>
            <w:tcW w:w="851" w:type="dxa"/>
          </w:tcPr>
          <w:p w14:paraId="1F2E4E2A"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95254.29</w:t>
            </w:r>
          </w:p>
        </w:tc>
      </w:tr>
      <w:tr w:rsidR="005A5AD1" w:rsidRPr="00C625CF" w14:paraId="0718EDFC" w14:textId="77777777" w:rsidTr="005A5AD1">
        <w:trPr>
          <w:trHeight w:val="318"/>
        </w:trPr>
        <w:tc>
          <w:tcPr>
            <w:tcW w:w="3604" w:type="dxa"/>
            <w:tcBorders>
              <w:bottom w:val="single" w:sz="4" w:space="0" w:color="000000"/>
            </w:tcBorders>
          </w:tcPr>
          <w:p w14:paraId="20107DD5"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10"/>
                <w:sz w:val="16"/>
              </w:rPr>
              <w:t>Pseudo</w:t>
            </w:r>
            <w:r w:rsidRPr="00C625CF">
              <w:rPr>
                <w:rFonts w:ascii="Times New Roman" w:hAnsi="Times New Roman" w:cs="Times New Roman"/>
                <w:spacing w:val="12"/>
                <w:w w:val="110"/>
                <w:sz w:val="16"/>
              </w:rPr>
              <w:t xml:space="preserve"> </w:t>
            </w:r>
            <w:r w:rsidRPr="00C625CF">
              <w:rPr>
                <w:rFonts w:ascii="Times New Roman" w:hAnsi="Times New Roman" w:cs="Times New Roman"/>
                <w:w w:val="110"/>
                <w:sz w:val="16"/>
              </w:rPr>
              <w:t>R</w:t>
            </w:r>
            <w:r w:rsidRPr="00C625CF">
              <w:rPr>
                <w:rFonts w:ascii="Times New Roman" w:hAnsi="Times New Roman" w:cs="Times New Roman"/>
                <w:w w:val="110"/>
                <w:sz w:val="16"/>
                <w:vertAlign w:val="superscript"/>
              </w:rPr>
              <w:t>2</w:t>
            </w:r>
          </w:p>
        </w:tc>
        <w:tc>
          <w:tcPr>
            <w:tcW w:w="773" w:type="dxa"/>
            <w:tcBorders>
              <w:bottom w:val="single" w:sz="4" w:space="0" w:color="000000"/>
            </w:tcBorders>
          </w:tcPr>
          <w:p w14:paraId="33B81CFC"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0.16</w:t>
            </w:r>
          </w:p>
        </w:tc>
        <w:tc>
          <w:tcPr>
            <w:tcW w:w="928" w:type="dxa"/>
            <w:tcBorders>
              <w:bottom w:val="single" w:sz="4" w:space="0" w:color="000000"/>
            </w:tcBorders>
          </w:tcPr>
          <w:p w14:paraId="393CC9C3"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0.16</w:t>
            </w:r>
          </w:p>
        </w:tc>
        <w:tc>
          <w:tcPr>
            <w:tcW w:w="850" w:type="dxa"/>
            <w:tcBorders>
              <w:bottom w:val="single" w:sz="4" w:space="0" w:color="000000"/>
            </w:tcBorders>
          </w:tcPr>
          <w:p w14:paraId="6C150BFD"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0.16</w:t>
            </w:r>
          </w:p>
        </w:tc>
        <w:tc>
          <w:tcPr>
            <w:tcW w:w="851" w:type="dxa"/>
            <w:tcBorders>
              <w:bottom w:val="single" w:sz="4" w:space="0" w:color="000000"/>
            </w:tcBorders>
          </w:tcPr>
          <w:p w14:paraId="7E79D40E"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0.17</w:t>
            </w:r>
          </w:p>
        </w:tc>
        <w:tc>
          <w:tcPr>
            <w:tcW w:w="850" w:type="dxa"/>
            <w:tcBorders>
              <w:bottom w:val="single" w:sz="4" w:space="0" w:color="000000"/>
            </w:tcBorders>
          </w:tcPr>
          <w:p w14:paraId="22C913B3"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0.16</w:t>
            </w:r>
          </w:p>
        </w:tc>
        <w:tc>
          <w:tcPr>
            <w:tcW w:w="992" w:type="dxa"/>
            <w:tcBorders>
              <w:bottom w:val="single" w:sz="4" w:space="0" w:color="000000"/>
            </w:tcBorders>
          </w:tcPr>
          <w:p w14:paraId="17058230"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0.16</w:t>
            </w:r>
          </w:p>
        </w:tc>
        <w:tc>
          <w:tcPr>
            <w:tcW w:w="851" w:type="dxa"/>
            <w:tcBorders>
              <w:bottom w:val="single" w:sz="4" w:space="0" w:color="000000"/>
            </w:tcBorders>
          </w:tcPr>
          <w:p w14:paraId="49601BD7" w14:textId="77777777" w:rsidR="005A5AD1" w:rsidRPr="00C625CF" w:rsidRDefault="005A5AD1" w:rsidP="005A5AD1">
            <w:pPr>
              <w:rPr>
                <w:rFonts w:ascii="Times New Roman" w:hAnsi="Times New Roman" w:cs="Times New Roman"/>
                <w:sz w:val="16"/>
              </w:rPr>
            </w:pPr>
            <w:r w:rsidRPr="00C625CF">
              <w:rPr>
                <w:rFonts w:ascii="Times New Roman" w:hAnsi="Times New Roman" w:cs="Times New Roman"/>
                <w:w w:val="105"/>
                <w:sz w:val="16"/>
              </w:rPr>
              <w:t>0.16</w:t>
            </w:r>
          </w:p>
        </w:tc>
      </w:tr>
      <w:tr w:rsidR="005A5AD1" w:rsidRPr="00C625CF" w14:paraId="0C24954E" w14:textId="77777777" w:rsidTr="005A5AD1">
        <w:trPr>
          <w:trHeight w:val="323"/>
        </w:trPr>
        <w:tc>
          <w:tcPr>
            <w:tcW w:w="3604" w:type="dxa"/>
            <w:tcBorders>
              <w:top w:val="single" w:sz="4" w:space="0" w:color="000000"/>
              <w:bottom w:val="single" w:sz="4" w:space="0" w:color="000000"/>
            </w:tcBorders>
          </w:tcPr>
          <w:p w14:paraId="626E9F15" w14:textId="77777777" w:rsidR="005A5AD1" w:rsidRPr="00C625CF" w:rsidRDefault="005A5AD1" w:rsidP="005A5AD1">
            <w:pPr>
              <w:rPr>
                <w:rFonts w:ascii="Times New Roman" w:hAnsi="Times New Roman" w:cs="Times New Roman"/>
                <w:b/>
                <w:sz w:val="18"/>
              </w:rPr>
            </w:pPr>
            <w:r w:rsidRPr="00C625CF">
              <w:rPr>
                <w:rFonts w:ascii="Times New Roman" w:hAnsi="Times New Roman" w:cs="Times New Roman"/>
                <w:b/>
                <w:w w:val="110"/>
                <w:sz w:val="18"/>
              </w:rPr>
              <w:t>Observations</w:t>
            </w:r>
          </w:p>
        </w:tc>
        <w:tc>
          <w:tcPr>
            <w:tcW w:w="773" w:type="dxa"/>
            <w:tcBorders>
              <w:top w:val="single" w:sz="4" w:space="0" w:color="000000"/>
              <w:bottom w:val="single" w:sz="4" w:space="0" w:color="000000"/>
            </w:tcBorders>
          </w:tcPr>
          <w:p w14:paraId="48D9CDDB" w14:textId="77777777" w:rsidR="005A5AD1" w:rsidRPr="00C625CF" w:rsidRDefault="005A5AD1" w:rsidP="005A5AD1">
            <w:pPr>
              <w:rPr>
                <w:rFonts w:ascii="Times New Roman" w:hAnsi="Times New Roman" w:cs="Times New Roman"/>
                <w:b/>
                <w:sz w:val="18"/>
              </w:rPr>
            </w:pPr>
            <w:r w:rsidRPr="00C625CF">
              <w:rPr>
                <w:rFonts w:ascii="Times New Roman" w:hAnsi="Times New Roman" w:cs="Times New Roman"/>
                <w:b/>
                <w:sz w:val="18"/>
              </w:rPr>
              <w:t>96480</w:t>
            </w:r>
          </w:p>
        </w:tc>
        <w:tc>
          <w:tcPr>
            <w:tcW w:w="928" w:type="dxa"/>
            <w:tcBorders>
              <w:top w:val="single" w:sz="4" w:space="0" w:color="000000"/>
              <w:bottom w:val="single" w:sz="4" w:space="0" w:color="000000"/>
            </w:tcBorders>
          </w:tcPr>
          <w:p w14:paraId="66BB339B" w14:textId="77777777" w:rsidR="005A5AD1" w:rsidRPr="00C625CF" w:rsidRDefault="005A5AD1" w:rsidP="005A5AD1">
            <w:pPr>
              <w:rPr>
                <w:rFonts w:ascii="Times New Roman" w:hAnsi="Times New Roman" w:cs="Times New Roman"/>
                <w:b/>
                <w:sz w:val="18"/>
              </w:rPr>
            </w:pPr>
            <w:r w:rsidRPr="00C625CF">
              <w:rPr>
                <w:rFonts w:ascii="Times New Roman" w:hAnsi="Times New Roman" w:cs="Times New Roman"/>
                <w:b/>
                <w:sz w:val="18"/>
              </w:rPr>
              <w:t>96096</w:t>
            </w:r>
          </w:p>
        </w:tc>
        <w:tc>
          <w:tcPr>
            <w:tcW w:w="850" w:type="dxa"/>
            <w:tcBorders>
              <w:top w:val="single" w:sz="4" w:space="0" w:color="000000"/>
              <w:bottom w:val="single" w:sz="4" w:space="0" w:color="000000"/>
            </w:tcBorders>
          </w:tcPr>
          <w:p w14:paraId="36B7B479" w14:textId="77777777" w:rsidR="005A5AD1" w:rsidRPr="00C625CF" w:rsidRDefault="005A5AD1" w:rsidP="005A5AD1">
            <w:pPr>
              <w:rPr>
                <w:rFonts w:ascii="Times New Roman" w:hAnsi="Times New Roman" w:cs="Times New Roman"/>
                <w:b/>
                <w:sz w:val="18"/>
              </w:rPr>
            </w:pPr>
            <w:r w:rsidRPr="00C625CF">
              <w:rPr>
                <w:rFonts w:ascii="Times New Roman" w:hAnsi="Times New Roman" w:cs="Times New Roman"/>
                <w:b/>
                <w:sz w:val="18"/>
              </w:rPr>
              <w:t>96096</w:t>
            </w:r>
          </w:p>
        </w:tc>
        <w:tc>
          <w:tcPr>
            <w:tcW w:w="851" w:type="dxa"/>
            <w:tcBorders>
              <w:top w:val="single" w:sz="4" w:space="0" w:color="000000"/>
              <w:bottom w:val="single" w:sz="4" w:space="0" w:color="000000"/>
            </w:tcBorders>
          </w:tcPr>
          <w:p w14:paraId="409366C4" w14:textId="77777777" w:rsidR="005A5AD1" w:rsidRPr="00C625CF" w:rsidRDefault="005A5AD1" w:rsidP="005A5AD1">
            <w:pPr>
              <w:rPr>
                <w:rFonts w:ascii="Times New Roman" w:hAnsi="Times New Roman" w:cs="Times New Roman"/>
                <w:b/>
                <w:sz w:val="18"/>
              </w:rPr>
            </w:pPr>
            <w:r w:rsidRPr="00C625CF">
              <w:rPr>
                <w:rFonts w:ascii="Times New Roman" w:hAnsi="Times New Roman" w:cs="Times New Roman"/>
                <w:b/>
                <w:sz w:val="18"/>
              </w:rPr>
              <w:t>96096</w:t>
            </w:r>
          </w:p>
        </w:tc>
        <w:tc>
          <w:tcPr>
            <w:tcW w:w="850" w:type="dxa"/>
            <w:tcBorders>
              <w:top w:val="single" w:sz="4" w:space="0" w:color="000000"/>
              <w:bottom w:val="single" w:sz="4" w:space="0" w:color="000000"/>
            </w:tcBorders>
          </w:tcPr>
          <w:p w14:paraId="71DA3AC0" w14:textId="77777777" w:rsidR="005A5AD1" w:rsidRPr="00C625CF" w:rsidRDefault="005A5AD1" w:rsidP="005A5AD1">
            <w:pPr>
              <w:rPr>
                <w:rFonts w:ascii="Times New Roman" w:hAnsi="Times New Roman" w:cs="Times New Roman"/>
                <w:b/>
                <w:sz w:val="18"/>
              </w:rPr>
            </w:pPr>
            <w:r w:rsidRPr="00C625CF">
              <w:rPr>
                <w:rFonts w:ascii="Times New Roman" w:hAnsi="Times New Roman" w:cs="Times New Roman"/>
                <w:b/>
                <w:sz w:val="18"/>
              </w:rPr>
              <w:t>96096</w:t>
            </w:r>
          </w:p>
        </w:tc>
        <w:tc>
          <w:tcPr>
            <w:tcW w:w="992" w:type="dxa"/>
            <w:tcBorders>
              <w:top w:val="single" w:sz="4" w:space="0" w:color="000000"/>
              <w:bottom w:val="single" w:sz="4" w:space="0" w:color="000000"/>
            </w:tcBorders>
          </w:tcPr>
          <w:p w14:paraId="5C0CD7E0" w14:textId="77777777" w:rsidR="005A5AD1" w:rsidRPr="00C625CF" w:rsidRDefault="005A5AD1" w:rsidP="005A5AD1">
            <w:pPr>
              <w:rPr>
                <w:rFonts w:ascii="Times New Roman" w:hAnsi="Times New Roman" w:cs="Times New Roman"/>
                <w:b/>
                <w:sz w:val="18"/>
              </w:rPr>
            </w:pPr>
            <w:r w:rsidRPr="00C625CF">
              <w:rPr>
                <w:rFonts w:ascii="Times New Roman" w:hAnsi="Times New Roman" w:cs="Times New Roman"/>
                <w:b/>
                <w:sz w:val="18"/>
              </w:rPr>
              <w:t>96032</w:t>
            </w:r>
          </w:p>
        </w:tc>
        <w:tc>
          <w:tcPr>
            <w:tcW w:w="851" w:type="dxa"/>
            <w:tcBorders>
              <w:top w:val="single" w:sz="4" w:space="0" w:color="000000"/>
              <w:bottom w:val="single" w:sz="4" w:space="0" w:color="000000"/>
            </w:tcBorders>
          </w:tcPr>
          <w:p w14:paraId="73C29D97" w14:textId="77777777" w:rsidR="005A5AD1" w:rsidRPr="00C625CF" w:rsidRDefault="005A5AD1" w:rsidP="005A5AD1">
            <w:pPr>
              <w:rPr>
                <w:rFonts w:ascii="Times New Roman" w:hAnsi="Times New Roman" w:cs="Times New Roman"/>
                <w:b/>
                <w:sz w:val="18"/>
              </w:rPr>
            </w:pPr>
            <w:r w:rsidRPr="00C625CF">
              <w:rPr>
                <w:rFonts w:ascii="Times New Roman" w:hAnsi="Times New Roman" w:cs="Times New Roman"/>
                <w:b/>
                <w:sz w:val="18"/>
              </w:rPr>
              <w:t>96096</w:t>
            </w:r>
          </w:p>
        </w:tc>
      </w:tr>
    </w:tbl>
    <w:p w14:paraId="5154DEBF" w14:textId="757B3FFB" w:rsidR="00896B9A" w:rsidRPr="00E021EC" w:rsidRDefault="000B1C40" w:rsidP="00342475">
      <w:pPr>
        <w:jc w:val="both"/>
        <w:rPr>
          <w:rFonts w:ascii="Times New Roman" w:hAnsi="Times New Roman" w:cs="Times New Roman"/>
          <w:i/>
          <w:iCs/>
          <w:sz w:val="18"/>
          <w:szCs w:val="20"/>
        </w:rPr>
      </w:pPr>
      <w:r w:rsidRPr="00E021EC">
        <w:rPr>
          <w:rFonts w:ascii="Times New Roman" w:hAnsi="Times New Roman" w:cs="Times New Roman"/>
          <w:b/>
          <w:i/>
          <w:iCs/>
          <w:w w:val="105"/>
          <w:sz w:val="18"/>
          <w:szCs w:val="20"/>
        </w:rPr>
        <w:t>Notes:</w:t>
      </w:r>
      <w:r w:rsidRPr="00E021EC">
        <w:rPr>
          <w:rFonts w:ascii="Times New Roman" w:hAnsi="Times New Roman" w:cs="Times New Roman"/>
          <w:b/>
          <w:i/>
          <w:iCs/>
          <w:spacing w:val="1"/>
          <w:w w:val="105"/>
          <w:sz w:val="18"/>
          <w:szCs w:val="20"/>
        </w:rPr>
        <w:t xml:space="preserve"> </w:t>
      </w:r>
      <w:r w:rsidR="008B7698" w:rsidRPr="00E021EC">
        <w:rPr>
          <w:rFonts w:ascii="Times New Roman" w:hAnsi="Times New Roman" w:cs="Times New Roman"/>
          <w:i/>
          <w:iCs/>
          <w:w w:val="110"/>
          <w:sz w:val="18"/>
          <w:szCs w:val="18"/>
        </w:rPr>
        <w:t xml:space="preserve">Outcome: Choosing the respective candidate to receive the vaccine. </w:t>
      </w:r>
      <w:r w:rsidRPr="00E021EC">
        <w:rPr>
          <w:rFonts w:ascii="Times New Roman" w:hAnsi="Times New Roman" w:cs="Times New Roman"/>
          <w:i/>
          <w:iCs/>
          <w:w w:val="105"/>
          <w:sz w:val="18"/>
          <w:szCs w:val="20"/>
        </w:rPr>
        <w:t>Coefficients</w:t>
      </w:r>
      <w:r w:rsidRPr="00E021EC">
        <w:rPr>
          <w:rFonts w:ascii="Times New Roman" w:hAnsi="Times New Roman" w:cs="Times New Roman"/>
          <w:i/>
          <w:iCs/>
          <w:spacing w:val="1"/>
          <w:w w:val="105"/>
          <w:sz w:val="18"/>
          <w:szCs w:val="20"/>
        </w:rPr>
        <w:t xml:space="preserve"> </w:t>
      </w:r>
      <w:r w:rsidRPr="00E021EC">
        <w:rPr>
          <w:rFonts w:ascii="Times New Roman" w:hAnsi="Times New Roman" w:cs="Times New Roman"/>
          <w:i/>
          <w:iCs/>
          <w:w w:val="105"/>
          <w:sz w:val="18"/>
          <w:szCs w:val="20"/>
        </w:rPr>
        <w:t xml:space="preserve">are </w:t>
      </w:r>
      <w:del w:id="57" w:author="janina.steinert" w:date="2022-08-29T15:47:00Z">
        <w:r w:rsidRPr="00E021EC" w:rsidDel="00112EE7">
          <w:rPr>
            <w:rFonts w:ascii="Times New Roman" w:hAnsi="Times New Roman" w:cs="Times New Roman"/>
            <w:i/>
            <w:iCs/>
            <w:w w:val="105"/>
            <w:sz w:val="18"/>
            <w:szCs w:val="20"/>
          </w:rPr>
          <w:delText>Odd’s</w:delText>
        </w:r>
        <w:r w:rsidRPr="00E021EC" w:rsidDel="00112EE7">
          <w:rPr>
            <w:rFonts w:ascii="Times New Roman" w:hAnsi="Times New Roman" w:cs="Times New Roman"/>
            <w:i/>
            <w:iCs/>
            <w:spacing w:val="1"/>
            <w:w w:val="105"/>
            <w:sz w:val="18"/>
            <w:szCs w:val="20"/>
          </w:rPr>
          <w:delText xml:space="preserve"> </w:delText>
        </w:r>
      </w:del>
      <w:ins w:id="58" w:author="janina.steinert" w:date="2022-08-29T15:47:00Z">
        <w:r w:rsidR="00112EE7">
          <w:rPr>
            <w:rFonts w:ascii="Times New Roman" w:hAnsi="Times New Roman" w:cs="Times New Roman"/>
            <w:i/>
            <w:iCs/>
            <w:w w:val="105"/>
            <w:sz w:val="18"/>
            <w:szCs w:val="20"/>
          </w:rPr>
          <w:t xml:space="preserve">odds </w:t>
        </w:r>
      </w:ins>
      <w:r w:rsidRPr="00E021EC">
        <w:rPr>
          <w:rFonts w:ascii="Times New Roman" w:hAnsi="Times New Roman" w:cs="Times New Roman"/>
          <w:i/>
          <w:iCs/>
          <w:w w:val="105"/>
          <w:sz w:val="18"/>
          <w:szCs w:val="20"/>
        </w:rPr>
        <w:t>ratios</w:t>
      </w:r>
      <w:r w:rsidRPr="00E021EC">
        <w:rPr>
          <w:rFonts w:ascii="Times New Roman" w:hAnsi="Times New Roman" w:cs="Times New Roman"/>
          <w:i/>
          <w:iCs/>
          <w:spacing w:val="1"/>
          <w:w w:val="105"/>
          <w:sz w:val="18"/>
          <w:szCs w:val="20"/>
        </w:rPr>
        <w:t xml:space="preserve"> </w:t>
      </w:r>
      <w:r w:rsidRPr="00E021EC">
        <w:rPr>
          <w:rFonts w:ascii="Times New Roman" w:hAnsi="Times New Roman" w:cs="Times New Roman"/>
          <w:i/>
          <w:iCs/>
          <w:w w:val="105"/>
          <w:sz w:val="18"/>
          <w:szCs w:val="20"/>
        </w:rPr>
        <w:t>based</w:t>
      </w:r>
      <w:r w:rsidRPr="00E021EC">
        <w:rPr>
          <w:rFonts w:ascii="Times New Roman" w:hAnsi="Times New Roman" w:cs="Times New Roman"/>
          <w:i/>
          <w:iCs/>
          <w:spacing w:val="1"/>
          <w:w w:val="105"/>
          <w:sz w:val="18"/>
          <w:szCs w:val="20"/>
        </w:rPr>
        <w:t xml:space="preserve"> </w:t>
      </w:r>
      <w:r w:rsidRPr="00E021EC">
        <w:rPr>
          <w:rFonts w:ascii="Times New Roman" w:hAnsi="Times New Roman" w:cs="Times New Roman"/>
          <w:i/>
          <w:iCs/>
          <w:w w:val="105"/>
          <w:sz w:val="18"/>
          <w:szCs w:val="20"/>
        </w:rPr>
        <w:t>on conditional</w:t>
      </w:r>
      <w:r w:rsidRPr="00E021EC">
        <w:rPr>
          <w:rFonts w:ascii="Times New Roman" w:hAnsi="Times New Roman" w:cs="Times New Roman"/>
          <w:i/>
          <w:iCs/>
          <w:spacing w:val="1"/>
          <w:w w:val="105"/>
          <w:sz w:val="18"/>
          <w:szCs w:val="20"/>
        </w:rPr>
        <w:t xml:space="preserve"> </w:t>
      </w:r>
      <w:r w:rsidRPr="00E021EC">
        <w:rPr>
          <w:rFonts w:ascii="Times New Roman" w:hAnsi="Times New Roman" w:cs="Times New Roman"/>
          <w:i/>
          <w:iCs/>
          <w:w w:val="105"/>
          <w:sz w:val="18"/>
          <w:szCs w:val="20"/>
        </w:rPr>
        <w:t>logit</w:t>
      </w:r>
      <w:r w:rsidRPr="00E021EC">
        <w:rPr>
          <w:rFonts w:ascii="Times New Roman" w:hAnsi="Times New Roman" w:cs="Times New Roman"/>
          <w:i/>
          <w:iCs/>
          <w:spacing w:val="1"/>
          <w:w w:val="105"/>
          <w:sz w:val="18"/>
          <w:szCs w:val="20"/>
        </w:rPr>
        <w:t xml:space="preserve"> </w:t>
      </w:r>
      <w:r w:rsidRPr="00E021EC">
        <w:rPr>
          <w:rFonts w:ascii="Times New Roman" w:hAnsi="Times New Roman" w:cs="Times New Roman"/>
          <w:i/>
          <w:iCs/>
          <w:w w:val="105"/>
          <w:sz w:val="18"/>
          <w:szCs w:val="20"/>
        </w:rPr>
        <w:t>estimations</w:t>
      </w:r>
      <w:ins w:id="59" w:author="Henrike Sternberg" w:date="2022-08-12T11:09:00Z">
        <w:r w:rsidR="003C36E9" w:rsidRPr="00E021EC">
          <w:rPr>
            <w:rFonts w:ascii="Times New Roman" w:hAnsi="Times New Roman" w:cs="Times New Roman"/>
            <w:i/>
            <w:iCs/>
            <w:w w:val="105"/>
            <w:sz w:val="18"/>
            <w:szCs w:val="20"/>
          </w:rPr>
          <w:t xml:space="preserve"> (</w:t>
        </w:r>
      </w:ins>
      <w:ins w:id="60" w:author="Henrike Sternberg" w:date="2022-08-16T14:50:00Z">
        <w:r w:rsidR="009F6086" w:rsidRPr="00E021EC">
          <w:rPr>
            <w:rFonts w:ascii="Times New Roman" w:hAnsi="Times New Roman" w:cs="Times New Roman"/>
            <w:i/>
            <w:iCs/>
            <w:w w:val="105"/>
            <w:sz w:val="18"/>
            <w:szCs w:val="20"/>
          </w:rPr>
          <w:t>respondent</w:t>
        </w:r>
      </w:ins>
      <w:ins w:id="61" w:author="Henrike Sternberg" w:date="2022-08-12T11:09:00Z">
        <w:r w:rsidR="003C36E9" w:rsidRPr="00E021EC">
          <w:rPr>
            <w:rFonts w:ascii="Times New Roman" w:hAnsi="Times New Roman" w:cs="Times New Roman"/>
            <w:i/>
            <w:iCs/>
            <w:w w:val="105"/>
            <w:sz w:val="18"/>
            <w:szCs w:val="20"/>
          </w:rPr>
          <w:t>-level fixed effects)</w:t>
        </w:r>
      </w:ins>
      <w:r w:rsidRPr="00E021EC">
        <w:rPr>
          <w:rFonts w:ascii="Times New Roman" w:hAnsi="Times New Roman" w:cs="Times New Roman"/>
          <w:i/>
          <w:iCs/>
          <w:w w:val="105"/>
          <w:sz w:val="18"/>
          <w:szCs w:val="20"/>
        </w:rPr>
        <w:t xml:space="preserve"> with standard errors clustered at the </w:t>
      </w:r>
      <w:ins w:id="62" w:author="Henrike Sternberg" w:date="2022-08-16T14:50:00Z">
        <w:r w:rsidR="009F6086" w:rsidRPr="00E021EC">
          <w:rPr>
            <w:rFonts w:ascii="Times New Roman" w:hAnsi="Times New Roman" w:cs="Times New Roman"/>
            <w:i/>
            <w:iCs/>
            <w:w w:val="105"/>
            <w:sz w:val="18"/>
            <w:szCs w:val="20"/>
          </w:rPr>
          <w:t>respondent</w:t>
        </w:r>
        <w:r w:rsidR="009F6086" w:rsidRPr="00E021EC" w:rsidDel="009F6086">
          <w:rPr>
            <w:rFonts w:ascii="Times New Roman" w:hAnsi="Times New Roman" w:cs="Times New Roman"/>
            <w:i/>
            <w:iCs/>
            <w:w w:val="105"/>
            <w:sz w:val="18"/>
            <w:szCs w:val="20"/>
          </w:rPr>
          <w:t xml:space="preserve"> </w:t>
        </w:r>
      </w:ins>
      <w:del w:id="63" w:author="Henrike Sternberg" w:date="2022-08-16T14:50:00Z">
        <w:r w:rsidRPr="00E021EC" w:rsidDel="009F6086">
          <w:rPr>
            <w:rFonts w:ascii="Times New Roman" w:hAnsi="Times New Roman" w:cs="Times New Roman"/>
            <w:i/>
            <w:iCs/>
            <w:w w:val="105"/>
            <w:sz w:val="18"/>
            <w:szCs w:val="20"/>
          </w:rPr>
          <w:delText xml:space="preserve">individual </w:delText>
        </w:r>
      </w:del>
      <w:r w:rsidRPr="00E021EC">
        <w:rPr>
          <w:rFonts w:ascii="Times New Roman" w:hAnsi="Times New Roman" w:cs="Times New Roman"/>
          <w:i/>
          <w:iCs/>
          <w:w w:val="105"/>
          <w:sz w:val="18"/>
          <w:szCs w:val="20"/>
        </w:rPr>
        <w:t>level. Estimations were conducted</w:t>
      </w:r>
      <w:r w:rsidRPr="00E021EC">
        <w:rPr>
          <w:rFonts w:ascii="Times New Roman" w:hAnsi="Times New Roman" w:cs="Times New Roman"/>
          <w:i/>
          <w:iCs/>
          <w:spacing w:val="-28"/>
          <w:w w:val="105"/>
          <w:sz w:val="18"/>
          <w:szCs w:val="20"/>
        </w:rPr>
        <w:t xml:space="preserve"> </w:t>
      </w:r>
      <w:r w:rsidRPr="00E021EC">
        <w:rPr>
          <w:rFonts w:ascii="Times New Roman" w:hAnsi="Times New Roman" w:cs="Times New Roman"/>
          <w:i/>
          <w:iCs/>
          <w:w w:val="105"/>
          <w:sz w:val="18"/>
          <w:szCs w:val="20"/>
        </w:rPr>
        <w:t>with controlling for the main effects of the other three attributes, but only the results for the country of residence attribute are shown here.  Columns 2-</w:t>
      </w:r>
      <w:r w:rsidR="005A5AD1" w:rsidRPr="00E021EC">
        <w:rPr>
          <w:rFonts w:ascii="Times New Roman" w:hAnsi="Times New Roman" w:cs="Times New Roman"/>
          <w:i/>
          <w:iCs/>
          <w:w w:val="105"/>
          <w:sz w:val="18"/>
          <w:szCs w:val="20"/>
        </w:rPr>
        <w:t>7</w:t>
      </w:r>
      <w:r w:rsidRPr="00E021EC">
        <w:rPr>
          <w:rFonts w:ascii="Times New Roman" w:hAnsi="Times New Roman" w:cs="Times New Roman"/>
          <w:i/>
          <w:iCs/>
          <w:w w:val="105"/>
          <w:sz w:val="18"/>
          <w:szCs w:val="20"/>
        </w:rPr>
        <w:t xml:space="preserve"> indicate</w:t>
      </w:r>
      <w:r w:rsidRPr="00E021EC">
        <w:rPr>
          <w:rFonts w:ascii="Times New Roman" w:hAnsi="Times New Roman" w:cs="Times New Roman"/>
          <w:i/>
          <w:iCs/>
          <w:spacing w:val="1"/>
          <w:w w:val="105"/>
          <w:sz w:val="18"/>
          <w:szCs w:val="20"/>
        </w:rPr>
        <w:t xml:space="preserve"> </w:t>
      </w:r>
      <w:r w:rsidRPr="00E021EC">
        <w:rPr>
          <w:rFonts w:ascii="Times New Roman" w:hAnsi="Times New Roman" w:cs="Times New Roman"/>
          <w:i/>
          <w:iCs/>
          <w:w w:val="105"/>
          <w:sz w:val="18"/>
          <w:szCs w:val="20"/>
        </w:rPr>
        <w:t>the</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degree</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of</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statistical</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(in-)significance</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of</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the</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subgroup</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differences</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presented</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in</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Figure</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1</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in</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the</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main</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body</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of</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the</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paper</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and</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Table</w:t>
      </w:r>
      <w:r w:rsidRPr="00E021EC">
        <w:rPr>
          <w:rFonts w:ascii="Times New Roman" w:hAnsi="Times New Roman" w:cs="Times New Roman"/>
          <w:i/>
          <w:iCs/>
          <w:spacing w:val="20"/>
          <w:w w:val="105"/>
          <w:sz w:val="18"/>
          <w:szCs w:val="20"/>
        </w:rPr>
        <w:t xml:space="preserve"> </w:t>
      </w:r>
      <w:del w:id="64" w:author="Henrike Sternberg" w:date="2022-08-12T11:11:00Z">
        <w:r w:rsidRPr="00E021EC" w:rsidDel="00E12147">
          <w:rPr>
            <w:rFonts w:ascii="Times New Roman" w:hAnsi="Times New Roman" w:cs="Times New Roman"/>
            <w:i/>
            <w:iCs/>
            <w:w w:val="105"/>
            <w:sz w:val="18"/>
            <w:szCs w:val="20"/>
          </w:rPr>
          <w:delText>A1</w:delText>
        </w:r>
      </w:del>
      <w:ins w:id="65" w:author="Henrike Sternberg" w:date="2022-08-12T11:11:00Z">
        <w:r w:rsidR="00E12147" w:rsidRPr="00E021EC">
          <w:rPr>
            <w:rFonts w:ascii="Times New Roman" w:hAnsi="Times New Roman" w:cs="Times New Roman"/>
            <w:i/>
            <w:iCs/>
            <w:w w:val="105"/>
            <w:sz w:val="18"/>
            <w:szCs w:val="20"/>
          </w:rPr>
          <w:t>S2</w:t>
        </w:r>
      </w:ins>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of</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the</w:t>
      </w:r>
      <w:r w:rsidRPr="00E021EC">
        <w:rPr>
          <w:rFonts w:ascii="Times New Roman" w:hAnsi="Times New Roman" w:cs="Times New Roman"/>
          <w:i/>
          <w:iCs/>
          <w:spacing w:val="20"/>
          <w:w w:val="105"/>
          <w:sz w:val="18"/>
          <w:szCs w:val="20"/>
        </w:rPr>
        <w:t xml:space="preserve"> </w:t>
      </w:r>
      <w:r w:rsidRPr="00E021EC">
        <w:rPr>
          <w:rFonts w:ascii="Times New Roman" w:hAnsi="Times New Roman" w:cs="Times New Roman"/>
          <w:i/>
          <w:iCs/>
          <w:w w:val="105"/>
          <w:sz w:val="18"/>
          <w:szCs w:val="20"/>
        </w:rPr>
        <w:t>supplementary</w:t>
      </w:r>
      <w:r w:rsidRPr="00E021EC">
        <w:rPr>
          <w:rFonts w:ascii="Times New Roman" w:hAnsi="Times New Roman" w:cs="Times New Roman"/>
          <w:i/>
          <w:iCs/>
          <w:spacing w:val="1"/>
          <w:w w:val="105"/>
          <w:sz w:val="18"/>
          <w:szCs w:val="20"/>
        </w:rPr>
        <w:t xml:space="preserve"> </w:t>
      </w:r>
      <w:r w:rsidRPr="00E021EC">
        <w:rPr>
          <w:rFonts w:ascii="Times New Roman" w:hAnsi="Times New Roman" w:cs="Times New Roman"/>
          <w:i/>
          <w:iCs/>
          <w:w w:val="105"/>
          <w:sz w:val="18"/>
          <w:szCs w:val="20"/>
        </w:rPr>
        <w:t>material. Results to be interpreted relative to the indicated reference category, i.e. in the case of country of residence, relative to the preference for the vaccine</w:t>
      </w:r>
      <w:r w:rsidRPr="00E021EC">
        <w:rPr>
          <w:rFonts w:ascii="Times New Roman" w:hAnsi="Times New Roman" w:cs="Times New Roman"/>
          <w:i/>
          <w:iCs/>
          <w:spacing w:val="1"/>
          <w:w w:val="105"/>
          <w:sz w:val="18"/>
          <w:szCs w:val="20"/>
        </w:rPr>
        <w:t xml:space="preserve"> </w:t>
      </w:r>
      <w:r w:rsidRPr="00E021EC">
        <w:rPr>
          <w:rFonts w:ascii="Times New Roman" w:hAnsi="Times New Roman" w:cs="Times New Roman"/>
          <w:i/>
          <w:iCs/>
          <w:w w:val="105"/>
          <w:sz w:val="18"/>
          <w:szCs w:val="20"/>
        </w:rPr>
        <w:t>being</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given</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to</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a</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person</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living</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in</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the</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country</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of</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the</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survey</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respondent</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answering</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the</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question.</w:t>
      </w:r>
      <w:r w:rsidRPr="00E021EC">
        <w:rPr>
          <w:rFonts w:ascii="Times New Roman" w:hAnsi="Times New Roman" w:cs="Times New Roman"/>
          <w:i/>
          <w:iCs/>
          <w:spacing w:val="23"/>
          <w:w w:val="105"/>
          <w:sz w:val="18"/>
          <w:szCs w:val="20"/>
        </w:rPr>
        <w:t xml:space="preserve"> </w:t>
      </w:r>
      <w:r w:rsidRPr="00E021EC">
        <w:rPr>
          <w:rFonts w:ascii="Times New Roman" w:hAnsi="Times New Roman" w:cs="Times New Roman"/>
          <w:i/>
          <w:iCs/>
          <w:w w:val="105"/>
          <w:sz w:val="18"/>
          <w:szCs w:val="20"/>
        </w:rPr>
        <w:t>95%</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confidence</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intervals</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in</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brackets.</w:t>
      </w:r>
      <w:r w:rsidRPr="00E021EC">
        <w:rPr>
          <w:rFonts w:ascii="Times New Roman" w:hAnsi="Times New Roman" w:cs="Times New Roman"/>
          <w:i/>
          <w:iCs/>
          <w:spacing w:val="22"/>
          <w:w w:val="105"/>
          <w:sz w:val="18"/>
          <w:szCs w:val="20"/>
        </w:rPr>
        <w:t xml:space="preserve"> </w:t>
      </w:r>
      <w:r w:rsidRPr="00E021EC">
        <w:rPr>
          <w:rFonts w:ascii="Cambria Math" w:hAnsi="Cambria Math" w:cs="Cambria Math"/>
          <w:i/>
          <w:iCs/>
          <w:w w:val="105"/>
          <w:sz w:val="18"/>
          <w:szCs w:val="20"/>
          <w:vertAlign w:val="superscript"/>
        </w:rPr>
        <w:t>∗</w:t>
      </w:r>
      <w:r w:rsidRPr="00E021EC">
        <w:rPr>
          <w:rFonts w:ascii="Times New Roman" w:hAnsi="Times New Roman" w:cs="Times New Roman"/>
          <w:i/>
          <w:iCs/>
          <w:spacing w:val="3"/>
          <w:w w:val="105"/>
          <w:sz w:val="18"/>
          <w:szCs w:val="20"/>
        </w:rPr>
        <w:t xml:space="preserve"> </w:t>
      </w:r>
      <w:r w:rsidRPr="00E021EC">
        <w:rPr>
          <w:rFonts w:ascii="Times New Roman" w:hAnsi="Times New Roman" w:cs="Times New Roman"/>
          <w:i/>
          <w:iCs/>
          <w:w w:val="105"/>
          <w:sz w:val="18"/>
          <w:szCs w:val="20"/>
        </w:rPr>
        <w:t>p</w:t>
      </w:r>
      <w:r w:rsidRPr="00E021EC">
        <w:rPr>
          <w:rFonts w:ascii="Times New Roman" w:hAnsi="Times New Roman" w:cs="Times New Roman"/>
          <w:i/>
          <w:iCs/>
          <w:spacing w:val="-10"/>
          <w:w w:val="105"/>
          <w:sz w:val="18"/>
          <w:szCs w:val="20"/>
        </w:rPr>
        <w:t xml:space="preserve"> </w:t>
      </w:r>
      <w:r w:rsidRPr="00E021EC">
        <w:rPr>
          <w:rFonts w:ascii="Times New Roman" w:hAnsi="Times New Roman" w:cs="Times New Roman"/>
          <w:i/>
          <w:iCs/>
          <w:w w:val="105"/>
          <w:sz w:val="18"/>
          <w:szCs w:val="20"/>
        </w:rPr>
        <w:t>&lt;</w:t>
      </w:r>
      <w:r w:rsidRPr="00E021EC">
        <w:rPr>
          <w:rFonts w:ascii="Times New Roman" w:hAnsi="Times New Roman" w:cs="Times New Roman"/>
          <w:i/>
          <w:iCs/>
          <w:spacing w:val="-10"/>
          <w:w w:val="105"/>
          <w:sz w:val="18"/>
          <w:szCs w:val="20"/>
        </w:rPr>
        <w:t xml:space="preserve"> </w:t>
      </w:r>
      <w:r w:rsidRPr="00E021EC">
        <w:rPr>
          <w:rFonts w:ascii="Times New Roman" w:hAnsi="Times New Roman" w:cs="Times New Roman"/>
          <w:i/>
          <w:iCs/>
          <w:w w:val="105"/>
          <w:sz w:val="18"/>
          <w:szCs w:val="20"/>
        </w:rPr>
        <w:t>0.05,</w:t>
      </w:r>
      <w:r w:rsidRPr="00E021EC">
        <w:rPr>
          <w:rFonts w:ascii="Times New Roman" w:hAnsi="Times New Roman" w:cs="Times New Roman"/>
          <w:i/>
          <w:iCs/>
          <w:spacing w:val="9"/>
          <w:w w:val="105"/>
          <w:sz w:val="18"/>
          <w:szCs w:val="20"/>
        </w:rPr>
        <w:t xml:space="preserve"> </w:t>
      </w:r>
      <w:r w:rsidRPr="00E021EC">
        <w:rPr>
          <w:rFonts w:ascii="Cambria Math" w:hAnsi="Cambria Math" w:cs="Cambria Math"/>
          <w:i/>
          <w:iCs/>
          <w:w w:val="105"/>
          <w:sz w:val="18"/>
          <w:szCs w:val="20"/>
          <w:vertAlign w:val="superscript"/>
        </w:rPr>
        <w:t>∗∗</w:t>
      </w:r>
      <w:r w:rsidRPr="00E021EC">
        <w:rPr>
          <w:rFonts w:ascii="Times New Roman" w:hAnsi="Times New Roman" w:cs="Times New Roman"/>
          <w:i/>
          <w:iCs/>
          <w:spacing w:val="2"/>
          <w:w w:val="105"/>
          <w:sz w:val="18"/>
          <w:szCs w:val="20"/>
        </w:rPr>
        <w:t xml:space="preserve"> </w:t>
      </w:r>
      <w:r w:rsidRPr="00E021EC">
        <w:rPr>
          <w:rFonts w:ascii="Times New Roman" w:hAnsi="Times New Roman" w:cs="Times New Roman"/>
          <w:i/>
          <w:iCs/>
          <w:w w:val="105"/>
          <w:sz w:val="18"/>
          <w:szCs w:val="20"/>
        </w:rPr>
        <w:t>p</w:t>
      </w:r>
      <w:r w:rsidRPr="00E021EC">
        <w:rPr>
          <w:rFonts w:ascii="Times New Roman" w:hAnsi="Times New Roman" w:cs="Times New Roman"/>
          <w:i/>
          <w:iCs/>
          <w:spacing w:val="-10"/>
          <w:w w:val="105"/>
          <w:sz w:val="18"/>
          <w:szCs w:val="20"/>
        </w:rPr>
        <w:t xml:space="preserve"> </w:t>
      </w:r>
      <w:r w:rsidRPr="00E021EC">
        <w:rPr>
          <w:rFonts w:ascii="Times New Roman" w:hAnsi="Times New Roman" w:cs="Times New Roman"/>
          <w:i/>
          <w:iCs/>
          <w:w w:val="105"/>
          <w:sz w:val="18"/>
          <w:szCs w:val="20"/>
        </w:rPr>
        <w:t>&lt;</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0.01,</w:t>
      </w:r>
      <w:r w:rsidRPr="00E021EC">
        <w:rPr>
          <w:rFonts w:ascii="Times New Roman" w:hAnsi="Times New Roman" w:cs="Times New Roman"/>
          <w:i/>
          <w:iCs/>
          <w:spacing w:val="8"/>
          <w:w w:val="105"/>
          <w:sz w:val="18"/>
          <w:szCs w:val="20"/>
        </w:rPr>
        <w:t xml:space="preserve"> </w:t>
      </w:r>
      <w:r w:rsidRPr="00E021EC">
        <w:rPr>
          <w:rFonts w:ascii="Cambria Math" w:hAnsi="Cambria Math" w:cs="Cambria Math"/>
          <w:i/>
          <w:iCs/>
          <w:w w:val="105"/>
          <w:sz w:val="18"/>
          <w:szCs w:val="20"/>
          <w:vertAlign w:val="superscript"/>
        </w:rPr>
        <w:t>∗∗∗</w:t>
      </w:r>
      <w:r w:rsidRPr="00E021EC">
        <w:rPr>
          <w:rFonts w:ascii="Times New Roman" w:hAnsi="Times New Roman" w:cs="Times New Roman"/>
          <w:i/>
          <w:iCs/>
          <w:sz w:val="18"/>
          <w:szCs w:val="20"/>
        </w:rPr>
        <w:t>p</w:t>
      </w:r>
      <w:r w:rsidRPr="00E021EC">
        <w:rPr>
          <w:rFonts w:ascii="Times New Roman" w:hAnsi="Times New Roman" w:cs="Times New Roman"/>
          <w:i/>
          <w:iCs/>
          <w:spacing w:val="-6"/>
          <w:sz w:val="18"/>
          <w:szCs w:val="20"/>
        </w:rPr>
        <w:t xml:space="preserve"> </w:t>
      </w:r>
      <w:r w:rsidRPr="00E021EC">
        <w:rPr>
          <w:rFonts w:ascii="Times New Roman" w:hAnsi="Times New Roman" w:cs="Times New Roman"/>
          <w:i/>
          <w:iCs/>
          <w:sz w:val="18"/>
          <w:szCs w:val="20"/>
        </w:rPr>
        <w:t>&lt;</w:t>
      </w:r>
      <w:r w:rsidRPr="00E021EC">
        <w:rPr>
          <w:rFonts w:ascii="Times New Roman" w:hAnsi="Times New Roman" w:cs="Times New Roman"/>
          <w:i/>
          <w:iCs/>
          <w:spacing w:val="-6"/>
          <w:sz w:val="18"/>
          <w:szCs w:val="20"/>
        </w:rPr>
        <w:t xml:space="preserve"> </w:t>
      </w:r>
      <w:r w:rsidRPr="00E021EC">
        <w:rPr>
          <w:rFonts w:ascii="Times New Roman" w:hAnsi="Times New Roman" w:cs="Times New Roman"/>
          <w:i/>
          <w:iCs/>
          <w:sz w:val="18"/>
          <w:szCs w:val="20"/>
        </w:rPr>
        <w:t>0.001</w:t>
      </w:r>
      <w:r w:rsidR="008C0C02" w:rsidRPr="00E021EC">
        <w:rPr>
          <w:rFonts w:ascii="Times New Roman" w:hAnsi="Times New Roman" w:cs="Times New Roman"/>
          <w:i/>
          <w:iCs/>
          <w:sz w:val="18"/>
          <w:szCs w:val="20"/>
        </w:rPr>
        <w:t>.</w:t>
      </w:r>
    </w:p>
    <w:p w14:paraId="70024086" w14:textId="77777777" w:rsidR="001725CD" w:rsidRDefault="001725CD" w:rsidP="00453288">
      <w:pPr>
        <w:jc w:val="both"/>
        <w:rPr>
          <w:ins w:id="66" w:author="Henrike Sternberg" w:date="2022-08-12T10:37:00Z"/>
          <w:rFonts w:ascii="Times New Roman" w:hAnsi="Times New Roman" w:cs="Times New Roman"/>
          <w:sz w:val="18"/>
          <w:szCs w:val="20"/>
        </w:rPr>
        <w:sectPr w:rsidR="001725CD" w:rsidSect="005A5AD1">
          <w:headerReference w:type="default" r:id="rId9"/>
          <w:footerReference w:type="default" r:id="rId10"/>
          <w:pgSz w:w="11910" w:h="16840"/>
          <w:pgMar w:top="1361" w:right="1021" w:bottom="697" w:left="1021" w:header="1157" w:footer="516" w:gutter="0"/>
          <w:cols w:space="720"/>
        </w:sectPr>
      </w:pPr>
    </w:p>
    <w:p w14:paraId="1B8CA507" w14:textId="6650A601" w:rsidR="000C2D4C" w:rsidRPr="000C2D4C" w:rsidRDefault="00530F6B" w:rsidP="00184CAF">
      <w:pPr>
        <w:rPr>
          <w:rFonts w:ascii="Times New Roman" w:hAnsi="Times New Roman" w:cs="Times New Roman"/>
        </w:rPr>
      </w:pPr>
      <w:r w:rsidRPr="00A7799A">
        <w:rPr>
          <w:rFonts w:ascii="Times New Roman" w:hAnsi="Times New Roman" w:cs="Times New Roman"/>
          <w:b/>
          <w:shd w:val="clear" w:color="auto" w:fill="FFFFFF"/>
        </w:rPr>
        <w:lastRenderedPageBreak/>
        <w:t>Supplementary File 1</w:t>
      </w:r>
      <w:r>
        <w:rPr>
          <w:rFonts w:ascii="Times New Roman" w:hAnsi="Times New Roman" w:cs="Times New Roman"/>
          <w:b/>
          <w:shd w:val="clear" w:color="auto" w:fill="FFFFFF"/>
        </w:rPr>
        <w:t>d</w:t>
      </w:r>
      <w:r w:rsidR="00184CAF">
        <w:rPr>
          <w:rFonts w:ascii="Times New Roman" w:hAnsi="Times New Roman" w:cs="Times New Roman"/>
          <w:b/>
          <w:shd w:val="clear" w:color="auto" w:fill="FFFFFF"/>
        </w:rPr>
        <w:t xml:space="preserve"> </w:t>
      </w:r>
      <w:r w:rsidR="000C2D4C" w:rsidRPr="00F97BD3">
        <w:rPr>
          <w:rFonts w:ascii="Times New Roman" w:hAnsi="Times New Roman" w:cs="Times New Roman"/>
          <w:spacing w:val="-1"/>
          <w:w w:val="110"/>
        </w:rPr>
        <w:t>–</w:t>
      </w:r>
      <w:r w:rsidR="000C2D4C" w:rsidRPr="00F97BD3">
        <w:rPr>
          <w:rFonts w:ascii="Times New Roman" w:hAnsi="Times New Roman" w:cs="Times New Roman"/>
          <w:spacing w:val="-8"/>
          <w:w w:val="110"/>
        </w:rPr>
        <w:t xml:space="preserve"> </w:t>
      </w:r>
      <w:r w:rsidR="000C2D4C" w:rsidRPr="00F97BD3">
        <w:rPr>
          <w:rFonts w:ascii="Times New Roman" w:hAnsi="Times New Roman" w:cs="Times New Roman"/>
          <w:spacing w:val="-1"/>
          <w:w w:val="110"/>
        </w:rPr>
        <w:t>Country</w:t>
      </w:r>
      <w:r w:rsidR="000C2D4C" w:rsidRPr="00F97BD3">
        <w:rPr>
          <w:rFonts w:ascii="Times New Roman" w:hAnsi="Times New Roman" w:cs="Times New Roman"/>
          <w:spacing w:val="-7"/>
          <w:w w:val="110"/>
        </w:rPr>
        <w:t xml:space="preserve"> </w:t>
      </w:r>
      <w:r w:rsidR="000C2D4C" w:rsidRPr="00F97BD3">
        <w:rPr>
          <w:rFonts w:ascii="Times New Roman" w:hAnsi="Times New Roman" w:cs="Times New Roman"/>
          <w:spacing w:val="-1"/>
          <w:w w:val="110"/>
        </w:rPr>
        <w:t>of</w:t>
      </w:r>
      <w:r w:rsidR="000C2D4C" w:rsidRPr="00F97BD3">
        <w:rPr>
          <w:rFonts w:ascii="Times New Roman" w:hAnsi="Times New Roman" w:cs="Times New Roman"/>
          <w:spacing w:val="-8"/>
          <w:w w:val="110"/>
        </w:rPr>
        <w:t xml:space="preserve"> </w:t>
      </w:r>
      <w:r w:rsidR="000C2D4C" w:rsidRPr="00F97BD3">
        <w:rPr>
          <w:rFonts w:ascii="Times New Roman" w:hAnsi="Times New Roman" w:cs="Times New Roman"/>
          <w:spacing w:val="-1"/>
          <w:w w:val="110"/>
        </w:rPr>
        <w:t>residence</w:t>
      </w:r>
      <w:r w:rsidR="000C2D4C" w:rsidRPr="00F97BD3">
        <w:rPr>
          <w:rFonts w:ascii="Times New Roman" w:hAnsi="Times New Roman" w:cs="Times New Roman"/>
          <w:spacing w:val="-8"/>
          <w:w w:val="110"/>
        </w:rPr>
        <w:t xml:space="preserve"> </w:t>
      </w:r>
      <w:r w:rsidR="000C2D4C" w:rsidRPr="000C2D4C">
        <w:rPr>
          <w:rFonts w:ascii="Times New Roman" w:hAnsi="Times New Roman" w:cs="Times New Roman"/>
          <w:spacing w:val="-1"/>
          <w:w w:val="110"/>
        </w:rPr>
        <w:t>attribute:</w:t>
      </w:r>
      <w:r w:rsidR="000C2D4C" w:rsidRPr="000C2D4C">
        <w:rPr>
          <w:rFonts w:ascii="Times New Roman" w:hAnsi="Times New Roman" w:cs="Times New Roman"/>
          <w:spacing w:val="9"/>
          <w:w w:val="110"/>
        </w:rPr>
        <w:t xml:space="preserve"> </w:t>
      </w:r>
      <w:r w:rsidR="000C2D4C" w:rsidRPr="000C2D4C">
        <w:rPr>
          <w:rFonts w:ascii="Times New Roman" w:hAnsi="Times New Roman" w:cs="Times New Roman"/>
          <w:spacing w:val="-1"/>
          <w:w w:val="110"/>
        </w:rPr>
        <w:t>Heterogeneity</w:t>
      </w:r>
      <w:r w:rsidR="000C2D4C" w:rsidRPr="000C2D4C">
        <w:rPr>
          <w:rFonts w:ascii="Times New Roman" w:hAnsi="Times New Roman" w:cs="Times New Roman"/>
          <w:spacing w:val="-8"/>
          <w:w w:val="110"/>
        </w:rPr>
        <w:t xml:space="preserve"> </w:t>
      </w:r>
      <w:r w:rsidR="000C2D4C" w:rsidRPr="000C2D4C">
        <w:rPr>
          <w:rFonts w:ascii="Times New Roman" w:hAnsi="Times New Roman" w:cs="Times New Roman"/>
          <w:spacing w:val="-1"/>
          <w:w w:val="110"/>
        </w:rPr>
        <w:t>by</w:t>
      </w:r>
      <w:r w:rsidR="000C2D4C" w:rsidRPr="000C2D4C">
        <w:rPr>
          <w:rFonts w:ascii="Times New Roman" w:hAnsi="Times New Roman" w:cs="Times New Roman"/>
          <w:spacing w:val="-8"/>
          <w:w w:val="110"/>
        </w:rPr>
        <w:t xml:space="preserve"> </w:t>
      </w:r>
      <w:r w:rsidR="000C2D4C" w:rsidRPr="000C2D4C">
        <w:rPr>
          <w:rFonts w:ascii="Times New Roman" w:hAnsi="Times New Roman" w:cs="Times New Roman"/>
          <w:spacing w:val="-1"/>
          <w:w w:val="110"/>
        </w:rPr>
        <w:t>respondent’s</w:t>
      </w:r>
      <w:r w:rsidR="000C2D4C" w:rsidRPr="000C2D4C">
        <w:rPr>
          <w:rFonts w:ascii="Times New Roman" w:hAnsi="Times New Roman" w:cs="Times New Roman"/>
          <w:spacing w:val="-8"/>
          <w:w w:val="110"/>
        </w:rPr>
        <w:t xml:space="preserve"> </w:t>
      </w:r>
      <w:r w:rsidR="000C2D4C" w:rsidRPr="000C2D4C">
        <w:rPr>
          <w:rFonts w:ascii="Times New Roman" w:hAnsi="Times New Roman" w:cs="Times New Roman"/>
          <w:spacing w:val="-1"/>
          <w:w w:val="110"/>
        </w:rPr>
        <w:t>characteristics</w:t>
      </w:r>
      <w:r w:rsidR="00184CAF">
        <w:rPr>
          <w:rFonts w:ascii="Times New Roman" w:hAnsi="Times New Roman" w:cs="Times New Roman"/>
          <w:spacing w:val="-1"/>
          <w:w w:val="110"/>
        </w:rPr>
        <w:t xml:space="preserve"> </w:t>
      </w:r>
      <w:r w:rsidR="004A4B62" w:rsidRPr="00C625CF">
        <w:rPr>
          <w:rFonts w:ascii="Times New Roman" w:hAnsi="Times New Roman" w:cs="Times New Roman"/>
          <w:noProof/>
          <w:sz w:val="16"/>
        </w:rPr>
        <mc:AlternateContent>
          <mc:Choice Requires="wps">
            <w:drawing>
              <wp:anchor distT="0" distB="0" distL="0" distR="0" simplePos="0" relativeHeight="251663360" behindDoc="1" locked="0" layoutInCell="1" allowOverlap="1" wp14:anchorId="0F4763C6" wp14:editId="1F3CA9CD">
                <wp:simplePos x="0" y="0"/>
                <wp:positionH relativeFrom="margin">
                  <wp:posOffset>20955</wp:posOffset>
                </wp:positionH>
                <wp:positionV relativeFrom="paragraph">
                  <wp:posOffset>323215</wp:posOffset>
                </wp:positionV>
                <wp:extent cx="6134100" cy="45085"/>
                <wp:effectExtent l="0" t="0" r="0" b="0"/>
                <wp:wrapTopAndBottom/>
                <wp:docPr id="111"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134100" cy="45085"/>
                        </a:xfrm>
                        <a:custGeom>
                          <a:avLst/>
                          <a:gdLst>
                            <a:gd name="T0" fmla="+- 0 1237 1237"/>
                            <a:gd name="T1" fmla="*/ T0 w 9432"/>
                            <a:gd name="T2" fmla="+- 0 10669 1237"/>
                            <a:gd name="T3" fmla="*/ T2 w 9432"/>
                          </a:gdLst>
                          <a:ahLst/>
                          <a:cxnLst>
                            <a:cxn ang="0">
                              <a:pos x="T1" y="0"/>
                            </a:cxn>
                            <a:cxn ang="0">
                              <a:pos x="T3" y="0"/>
                            </a:cxn>
                          </a:cxnLst>
                          <a:rect l="0" t="0" r="r" b="b"/>
                          <a:pathLst>
                            <a:path w="9432">
                              <a:moveTo>
                                <a:pt x="0" y="0"/>
                              </a:moveTo>
                              <a:lnTo>
                                <a:pt x="9432" y="0"/>
                              </a:lnTo>
                            </a:path>
                          </a:pathLst>
                        </a:custGeom>
                        <a:noFill/>
                        <a:ln w="333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FEE7533" id="docshape12" o:spid="_x0000_s1026" style="position:absolute;margin-left:1.65pt;margin-top:25.45pt;width:483pt;height:3.55pt;flip:y;z-index:-25165312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9432,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" path="m,l9432,e" filled="f" strokeweight=".09275mm">
                <v:path arrowok="t" o:connecttype="custom" o:connectlocs="0,0;6134100,0" o:connectangles="0,0"/>
                <w10:wrap type="topAndBottom" anchorx="margin"/>
              </v:shape>
            </w:pict>
          </mc:Fallback>
        </mc:AlternateContent>
      </w:r>
      <w:r w:rsidR="000C2D4C" w:rsidRPr="000C2D4C">
        <w:rPr>
          <w:rFonts w:ascii="Times New Roman" w:hAnsi="Times New Roman" w:cs="Times New Roman"/>
          <w:spacing w:val="-1"/>
          <w:w w:val="110"/>
        </w:rPr>
        <w:t>(German sample)</w:t>
      </w:r>
    </w:p>
    <w:p w14:paraId="63CED9A4" w14:textId="4B0ED4A8" w:rsidR="00FC520D" w:rsidRDefault="00FC520D" w:rsidP="00283EE1">
      <w:pPr>
        <w:rPr>
          <w:rFonts w:ascii="Times New Roman" w:hAnsi="Times New Roman" w:cs="Times New Roman"/>
        </w:rPr>
      </w:pPr>
    </w:p>
    <w:tbl>
      <w:tblPr>
        <w:tblStyle w:val="TableNormal"/>
        <w:tblpPr w:leftFromText="141" w:rightFromText="141" w:vertAnchor="text" w:horzAnchor="margin" w:tblpY="106"/>
        <w:tblW w:w="9699" w:type="dxa"/>
        <w:tblLayout w:type="fixed"/>
        <w:tblLook w:val="01E0" w:firstRow="1" w:lastRow="1" w:firstColumn="1" w:lastColumn="1" w:noHBand="0" w:noVBand="0"/>
      </w:tblPr>
      <w:tblGrid>
        <w:gridCol w:w="3462"/>
        <w:gridCol w:w="915"/>
        <w:gridCol w:w="928"/>
        <w:gridCol w:w="850"/>
        <w:gridCol w:w="851"/>
        <w:gridCol w:w="850"/>
        <w:gridCol w:w="992"/>
        <w:gridCol w:w="851"/>
      </w:tblGrid>
      <w:tr w:rsidR="004A4B62" w:rsidRPr="00C625CF" w14:paraId="6C8FC759" w14:textId="77777777" w:rsidTr="004A4B62">
        <w:trPr>
          <w:trHeight w:val="218"/>
        </w:trPr>
        <w:tc>
          <w:tcPr>
            <w:tcW w:w="3462" w:type="dxa"/>
            <w:tcBorders>
              <w:bottom w:val="single" w:sz="4" w:space="0" w:color="auto"/>
            </w:tcBorders>
          </w:tcPr>
          <w:p w14:paraId="527D17F5" w14:textId="77777777" w:rsidR="004A4B62" w:rsidRPr="00C625CF" w:rsidRDefault="004A4B62" w:rsidP="004A4B62">
            <w:pPr>
              <w:rPr>
                <w:rFonts w:ascii="Times New Roman" w:hAnsi="Times New Roman" w:cs="Times New Roman"/>
                <w:w w:val="110"/>
                <w:sz w:val="16"/>
              </w:rPr>
            </w:pPr>
          </w:p>
        </w:tc>
        <w:tc>
          <w:tcPr>
            <w:tcW w:w="915" w:type="dxa"/>
            <w:tcBorders>
              <w:bottom w:val="single" w:sz="4" w:space="0" w:color="auto"/>
            </w:tcBorders>
          </w:tcPr>
          <w:p w14:paraId="240CE6E6" w14:textId="77777777" w:rsidR="004A4B62" w:rsidRPr="00C625CF" w:rsidRDefault="004A4B62" w:rsidP="004A4B62">
            <w:pPr>
              <w:rPr>
                <w:rFonts w:ascii="Times New Roman" w:hAnsi="Times New Roman" w:cs="Times New Roman"/>
                <w:w w:val="110"/>
                <w:sz w:val="16"/>
              </w:rPr>
            </w:pPr>
            <w:r>
              <w:rPr>
                <w:rFonts w:ascii="Times New Roman" w:hAnsi="Times New Roman" w:cs="Times New Roman"/>
                <w:w w:val="110"/>
                <w:sz w:val="16"/>
              </w:rPr>
              <w:t>(1)</w:t>
            </w:r>
          </w:p>
        </w:tc>
        <w:tc>
          <w:tcPr>
            <w:tcW w:w="928" w:type="dxa"/>
            <w:tcBorders>
              <w:bottom w:val="single" w:sz="4" w:space="0" w:color="auto"/>
            </w:tcBorders>
          </w:tcPr>
          <w:p w14:paraId="1E02D7AE" w14:textId="77777777" w:rsidR="004A4B62" w:rsidRPr="00C625CF" w:rsidRDefault="004A4B62" w:rsidP="004A4B62">
            <w:pPr>
              <w:rPr>
                <w:rFonts w:ascii="Times New Roman" w:hAnsi="Times New Roman" w:cs="Times New Roman"/>
                <w:w w:val="105"/>
                <w:sz w:val="16"/>
              </w:rPr>
            </w:pPr>
            <w:r>
              <w:rPr>
                <w:rFonts w:ascii="Times New Roman" w:hAnsi="Times New Roman" w:cs="Times New Roman"/>
                <w:w w:val="105"/>
                <w:sz w:val="16"/>
              </w:rPr>
              <w:t>(2)</w:t>
            </w:r>
          </w:p>
        </w:tc>
        <w:tc>
          <w:tcPr>
            <w:tcW w:w="850" w:type="dxa"/>
            <w:tcBorders>
              <w:bottom w:val="single" w:sz="4" w:space="0" w:color="auto"/>
            </w:tcBorders>
          </w:tcPr>
          <w:p w14:paraId="6E18E4AE" w14:textId="77777777" w:rsidR="004A4B62" w:rsidRPr="00C625CF" w:rsidRDefault="004A4B62" w:rsidP="004A4B62">
            <w:pPr>
              <w:rPr>
                <w:rFonts w:ascii="Times New Roman" w:hAnsi="Times New Roman" w:cs="Times New Roman"/>
                <w:w w:val="110"/>
                <w:sz w:val="16"/>
              </w:rPr>
            </w:pPr>
            <w:r>
              <w:rPr>
                <w:rFonts w:ascii="Times New Roman" w:hAnsi="Times New Roman" w:cs="Times New Roman"/>
                <w:w w:val="110"/>
                <w:sz w:val="16"/>
              </w:rPr>
              <w:t>(3)</w:t>
            </w:r>
          </w:p>
        </w:tc>
        <w:tc>
          <w:tcPr>
            <w:tcW w:w="851" w:type="dxa"/>
            <w:tcBorders>
              <w:bottom w:val="single" w:sz="4" w:space="0" w:color="auto"/>
            </w:tcBorders>
          </w:tcPr>
          <w:p w14:paraId="4C09E970" w14:textId="77777777" w:rsidR="004A4B62" w:rsidRPr="00C625CF" w:rsidRDefault="004A4B62" w:rsidP="004A4B62">
            <w:pPr>
              <w:rPr>
                <w:rFonts w:ascii="Times New Roman" w:hAnsi="Times New Roman" w:cs="Times New Roman"/>
                <w:w w:val="110"/>
                <w:sz w:val="16"/>
              </w:rPr>
            </w:pPr>
            <w:r>
              <w:rPr>
                <w:rFonts w:ascii="Times New Roman" w:hAnsi="Times New Roman" w:cs="Times New Roman"/>
                <w:w w:val="110"/>
                <w:sz w:val="16"/>
              </w:rPr>
              <w:t>(4)</w:t>
            </w:r>
          </w:p>
        </w:tc>
        <w:tc>
          <w:tcPr>
            <w:tcW w:w="850" w:type="dxa"/>
            <w:tcBorders>
              <w:bottom w:val="single" w:sz="4" w:space="0" w:color="auto"/>
            </w:tcBorders>
          </w:tcPr>
          <w:p w14:paraId="334D3BD7" w14:textId="77777777" w:rsidR="004A4B62" w:rsidRPr="00C625CF" w:rsidRDefault="004A4B62" w:rsidP="004A4B62">
            <w:pPr>
              <w:rPr>
                <w:rFonts w:ascii="Times New Roman" w:hAnsi="Times New Roman" w:cs="Times New Roman"/>
                <w:w w:val="110"/>
                <w:sz w:val="16"/>
              </w:rPr>
            </w:pPr>
            <w:r>
              <w:rPr>
                <w:rFonts w:ascii="Times New Roman" w:hAnsi="Times New Roman" w:cs="Times New Roman"/>
                <w:w w:val="110"/>
                <w:sz w:val="16"/>
              </w:rPr>
              <w:t>(5)</w:t>
            </w:r>
          </w:p>
        </w:tc>
        <w:tc>
          <w:tcPr>
            <w:tcW w:w="992" w:type="dxa"/>
            <w:tcBorders>
              <w:bottom w:val="single" w:sz="4" w:space="0" w:color="auto"/>
            </w:tcBorders>
          </w:tcPr>
          <w:p w14:paraId="34FD6BE4" w14:textId="77777777" w:rsidR="004A4B62" w:rsidRPr="00C625CF" w:rsidRDefault="004A4B62" w:rsidP="004A4B62">
            <w:pPr>
              <w:rPr>
                <w:rFonts w:ascii="Times New Roman" w:hAnsi="Times New Roman" w:cs="Times New Roman"/>
                <w:w w:val="110"/>
                <w:sz w:val="16"/>
              </w:rPr>
            </w:pPr>
            <w:r>
              <w:rPr>
                <w:rFonts w:ascii="Times New Roman" w:hAnsi="Times New Roman" w:cs="Times New Roman"/>
                <w:w w:val="110"/>
                <w:sz w:val="16"/>
              </w:rPr>
              <w:t>(6)</w:t>
            </w:r>
          </w:p>
        </w:tc>
        <w:tc>
          <w:tcPr>
            <w:tcW w:w="851" w:type="dxa"/>
            <w:tcBorders>
              <w:bottom w:val="single" w:sz="4" w:space="0" w:color="auto"/>
            </w:tcBorders>
          </w:tcPr>
          <w:p w14:paraId="7920D9EC" w14:textId="77777777" w:rsidR="004A4B62" w:rsidRDefault="004A4B62" w:rsidP="004A4B62">
            <w:pPr>
              <w:rPr>
                <w:rFonts w:ascii="Times New Roman" w:hAnsi="Times New Roman" w:cs="Times New Roman"/>
                <w:w w:val="110"/>
                <w:sz w:val="16"/>
              </w:rPr>
            </w:pPr>
            <w:r>
              <w:rPr>
                <w:rFonts w:ascii="Times New Roman" w:hAnsi="Times New Roman" w:cs="Times New Roman"/>
                <w:w w:val="110"/>
                <w:sz w:val="16"/>
              </w:rPr>
              <w:t>(7)</w:t>
            </w:r>
          </w:p>
          <w:p w14:paraId="7C55399A" w14:textId="77777777" w:rsidR="004A4B62" w:rsidRPr="00C625CF" w:rsidRDefault="004A4B62" w:rsidP="004A4B62">
            <w:pPr>
              <w:rPr>
                <w:rFonts w:ascii="Times New Roman" w:hAnsi="Times New Roman" w:cs="Times New Roman"/>
                <w:w w:val="110"/>
                <w:sz w:val="16"/>
              </w:rPr>
            </w:pPr>
          </w:p>
        </w:tc>
      </w:tr>
      <w:tr w:rsidR="004A4B62" w:rsidRPr="00C625CF" w14:paraId="14565B10" w14:textId="77777777" w:rsidTr="004A4B62">
        <w:trPr>
          <w:trHeight w:val="218"/>
        </w:trPr>
        <w:tc>
          <w:tcPr>
            <w:tcW w:w="3462" w:type="dxa"/>
            <w:tcBorders>
              <w:top w:val="single" w:sz="4" w:space="0" w:color="auto"/>
            </w:tcBorders>
          </w:tcPr>
          <w:p w14:paraId="62DF8BA7" w14:textId="77777777" w:rsidR="004A4B62" w:rsidRPr="00126DCC" w:rsidRDefault="004A4B62" w:rsidP="004A4B62">
            <w:pPr>
              <w:rPr>
                <w:rFonts w:ascii="Times New Roman" w:hAnsi="Times New Roman" w:cs="Times New Roman"/>
                <w:b/>
                <w:i/>
                <w:w w:val="110"/>
                <w:sz w:val="16"/>
              </w:rPr>
            </w:pPr>
            <w:r w:rsidRPr="00126DCC">
              <w:rPr>
                <w:rFonts w:ascii="Times New Roman" w:hAnsi="Times New Roman" w:cs="Times New Roman"/>
                <w:b/>
                <w:i/>
                <w:w w:val="110"/>
                <w:sz w:val="16"/>
              </w:rPr>
              <w:t>Country of Residence</w:t>
            </w:r>
          </w:p>
        </w:tc>
        <w:tc>
          <w:tcPr>
            <w:tcW w:w="915" w:type="dxa"/>
            <w:tcBorders>
              <w:top w:val="single" w:sz="4" w:space="0" w:color="auto"/>
            </w:tcBorders>
          </w:tcPr>
          <w:p w14:paraId="34FD7C48" w14:textId="77777777" w:rsidR="004A4B62" w:rsidRDefault="004A4B62" w:rsidP="004A4B62">
            <w:pPr>
              <w:rPr>
                <w:rFonts w:ascii="Times New Roman" w:hAnsi="Times New Roman" w:cs="Times New Roman"/>
                <w:w w:val="110"/>
                <w:sz w:val="16"/>
              </w:rPr>
            </w:pPr>
          </w:p>
        </w:tc>
        <w:tc>
          <w:tcPr>
            <w:tcW w:w="928" w:type="dxa"/>
            <w:tcBorders>
              <w:top w:val="single" w:sz="4" w:space="0" w:color="auto"/>
            </w:tcBorders>
          </w:tcPr>
          <w:p w14:paraId="7B959E3C" w14:textId="77777777" w:rsidR="004A4B62" w:rsidRDefault="004A4B62" w:rsidP="004A4B62">
            <w:pPr>
              <w:rPr>
                <w:rFonts w:ascii="Times New Roman" w:hAnsi="Times New Roman" w:cs="Times New Roman"/>
                <w:w w:val="105"/>
                <w:sz w:val="16"/>
              </w:rPr>
            </w:pPr>
          </w:p>
        </w:tc>
        <w:tc>
          <w:tcPr>
            <w:tcW w:w="850" w:type="dxa"/>
            <w:tcBorders>
              <w:top w:val="single" w:sz="4" w:space="0" w:color="auto"/>
            </w:tcBorders>
          </w:tcPr>
          <w:p w14:paraId="35E459F6" w14:textId="77777777" w:rsidR="004A4B62" w:rsidRDefault="004A4B62" w:rsidP="004A4B62">
            <w:pPr>
              <w:rPr>
                <w:rFonts w:ascii="Times New Roman" w:hAnsi="Times New Roman" w:cs="Times New Roman"/>
                <w:w w:val="110"/>
                <w:sz w:val="16"/>
              </w:rPr>
            </w:pPr>
          </w:p>
        </w:tc>
        <w:tc>
          <w:tcPr>
            <w:tcW w:w="851" w:type="dxa"/>
            <w:tcBorders>
              <w:top w:val="single" w:sz="4" w:space="0" w:color="auto"/>
            </w:tcBorders>
          </w:tcPr>
          <w:p w14:paraId="145BF714" w14:textId="77777777" w:rsidR="004A4B62" w:rsidRDefault="004A4B62" w:rsidP="004A4B62">
            <w:pPr>
              <w:rPr>
                <w:rFonts w:ascii="Times New Roman" w:hAnsi="Times New Roman" w:cs="Times New Roman"/>
                <w:w w:val="110"/>
                <w:sz w:val="16"/>
              </w:rPr>
            </w:pPr>
          </w:p>
        </w:tc>
        <w:tc>
          <w:tcPr>
            <w:tcW w:w="850" w:type="dxa"/>
            <w:tcBorders>
              <w:top w:val="single" w:sz="4" w:space="0" w:color="auto"/>
            </w:tcBorders>
          </w:tcPr>
          <w:p w14:paraId="27228366" w14:textId="77777777" w:rsidR="004A4B62" w:rsidRDefault="004A4B62" w:rsidP="004A4B62">
            <w:pPr>
              <w:rPr>
                <w:rFonts w:ascii="Times New Roman" w:hAnsi="Times New Roman" w:cs="Times New Roman"/>
                <w:w w:val="110"/>
                <w:sz w:val="16"/>
              </w:rPr>
            </w:pPr>
          </w:p>
        </w:tc>
        <w:tc>
          <w:tcPr>
            <w:tcW w:w="992" w:type="dxa"/>
            <w:tcBorders>
              <w:top w:val="single" w:sz="4" w:space="0" w:color="auto"/>
            </w:tcBorders>
          </w:tcPr>
          <w:p w14:paraId="72179E51" w14:textId="77777777" w:rsidR="004A4B62" w:rsidRDefault="004A4B62" w:rsidP="004A4B62">
            <w:pPr>
              <w:rPr>
                <w:rFonts w:ascii="Times New Roman" w:hAnsi="Times New Roman" w:cs="Times New Roman"/>
                <w:w w:val="110"/>
                <w:sz w:val="16"/>
              </w:rPr>
            </w:pPr>
          </w:p>
        </w:tc>
        <w:tc>
          <w:tcPr>
            <w:tcW w:w="851" w:type="dxa"/>
            <w:tcBorders>
              <w:top w:val="single" w:sz="4" w:space="0" w:color="auto"/>
            </w:tcBorders>
          </w:tcPr>
          <w:p w14:paraId="0F218775" w14:textId="77777777" w:rsidR="004A4B62" w:rsidRDefault="004A4B62" w:rsidP="004A4B62">
            <w:pPr>
              <w:rPr>
                <w:rFonts w:ascii="Times New Roman" w:hAnsi="Times New Roman" w:cs="Times New Roman"/>
                <w:w w:val="110"/>
                <w:sz w:val="16"/>
              </w:rPr>
            </w:pPr>
          </w:p>
        </w:tc>
      </w:tr>
      <w:tr w:rsidR="004A4B62" w:rsidRPr="00C625CF" w14:paraId="52040A4D" w14:textId="77777777" w:rsidTr="004A4B62">
        <w:trPr>
          <w:trHeight w:val="241"/>
        </w:trPr>
        <w:tc>
          <w:tcPr>
            <w:tcW w:w="3462" w:type="dxa"/>
          </w:tcPr>
          <w:p w14:paraId="4FF03A32" w14:textId="77777777" w:rsidR="004A4B62" w:rsidRDefault="004A4B62" w:rsidP="004A4B62">
            <w:pPr>
              <w:rPr>
                <w:rFonts w:ascii="Times New Roman" w:hAnsi="Times New Roman" w:cs="Times New Roman"/>
                <w:w w:val="110"/>
                <w:sz w:val="16"/>
              </w:rPr>
            </w:pPr>
          </w:p>
          <w:p w14:paraId="4DF571A5" w14:textId="77777777" w:rsidR="004A4B62" w:rsidRPr="00C625CF" w:rsidRDefault="004A4B62" w:rsidP="004A4B62">
            <w:pPr>
              <w:rPr>
                <w:rFonts w:ascii="Times New Roman" w:hAnsi="Times New Roman" w:cs="Times New Roman"/>
                <w:w w:val="110"/>
                <w:sz w:val="16"/>
              </w:rPr>
            </w:pPr>
            <w:r>
              <w:rPr>
                <w:rFonts w:ascii="Times New Roman" w:hAnsi="Times New Roman" w:cs="Times New Roman"/>
                <w:w w:val="110"/>
                <w:sz w:val="16"/>
              </w:rPr>
              <w:t>Respondents’ Country</w:t>
            </w:r>
          </w:p>
        </w:tc>
        <w:tc>
          <w:tcPr>
            <w:tcW w:w="6237" w:type="dxa"/>
            <w:gridSpan w:val="7"/>
          </w:tcPr>
          <w:p w14:paraId="5C15ACD8" w14:textId="77777777" w:rsidR="004A4B62" w:rsidRDefault="004A4B62" w:rsidP="004A4B62">
            <w:pPr>
              <w:jc w:val="center"/>
              <w:rPr>
                <w:rFonts w:ascii="Times New Roman" w:hAnsi="Times New Roman" w:cs="Times New Roman"/>
                <w:w w:val="110"/>
                <w:sz w:val="16"/>
              </w:rPr>
            </w:pPr>
          </w:p>
          <w:p w14:paraId="4694B582" w14:textId="77777777" w:rsidR="004A4B62" w:rsidRPr="00C625CF" w:rsidRDefault="004A4B62" w:rsidP="004A4B62">
            <w:pPr>
              <w:jc w:val="center"/>
              <w:rPr>
                <w:rFonts w:ascii="Times New Roman" w:hAnsi="Times New Roman" w:cs="Times New Roman"/>
                <w:w w:val="110"/>
                <w:sz w:val="16"/>
              </w:rPr>
            </w:pPr>
            <w:r>
              <w:rPr>
                <w:rFonts w:ascii="Times New Roman" w:hAnsi="Times New Roman" w:cs="Times New Roman"/>
                <w:w w:val="110"/>
                <w:sz w:val="16"/>
              </w:rPr>
              <w:t>Reference Category</w:t>
            </w:r>
          </w:p>
        </w:tc>
      </w:tr>
    </w:tbl>
    <w:p w14:paraId="7B427372" w14:textId="64040B31" w:rsidR="00283EE1" w:rsidRPr="00C625CF" w:rsidRDefault="00283EE1" w:rsidP="00283EE1">
      <w:pPr>
        <w:rPr>
          <w:rFonts w:ascii="Times New Roman" w:hAnsi="Times New Roman" w:cs="Times New Roman"/>
        </w:rPr>
      </w:pPr>
    </w:p>
    <w:tbl>
      <w:tblPr>
        <w:tblStyle w:val="TableNormal"/>
        <w:tblpPr w:leftFromText="141" w:rightFromText="141" w:vertAnchor="text" w:horzAnchor="margin" w:tblpY="42"/>
        <w:tblW w:w="0" w:type="auto"/>
        <w:tblLayout w:type="fixed"/>
        <w:tblLook w:val="01E0" w:firstRow="1" w:lastRow="1" w:firstColumn="1" w:lastColumn="1" w:noHBand="0" w:noVBand="0"/>
      </w:tblPr>
      <w:tblGrid>
        <w:gridCol w:w="3552"/>
        <w:gridCol w:w="840"/>
        <w:gridCol w:w="840"/>
        <w:gridCol w:w="840"/>
        <w:gridCol w:w="840"/>
        <w:gridCol w:w="840"/>
        <w:gridCol w:w="840"/>
        <w:gridCol w:w="839"/>
      </w:tblGrid>
      <w:tr w:rsidR="004A4B62" w:rsidRPr="00FC3C2D" w14:paraId="7968FA18" w14:textId="77777777" w:rsidTr="004A4B62">
        <w:trPr>
          <w:trHeight w:val="219"/>
        </w:trPr>
        <w:tc>
          <w:tcPr>
            <w:tcW w:w="3552" w:type="dxa"/>
          </w:tcPr>
          <w:p w14:paraId="7722556B"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w w:val="105"/>
                <w:sz w:val="16"/>
              </w:rPr>
              <w:t>Global</w:t>
            </w:r>
            <w:r w:rsidRPr="00FC3C2D">
              <w:rPr>
                <w:rFonts w:ascii="Times New Roman" w:hAnsi="Times New Roman" w:cs="Times New Roman"/>
                <w:spacing w:val="16"/>
                <w:w w:val="105"/>
                <w:sz w:val="16"/>
              </w:rPr>
              <w:t xml:space="preserve"> </w:t>
            </w:r>
            <w:r w:rsidRPr="00FC3C2D">
              <w:rPr>
                <w:rFonts w:ascii="Times New Roman" w:hAnsi="Times New Roman" w:cs="Times New Roman"/>
                <w:w w:val="105"/>
                <w:sz w:val="16"/>
              </w:rPr>
              <w:t>South</w:t>
            </w:r>
          </w:p>
        </w:tc>
        <w:tc>
          <w:tcPr>
            <w:tcW w:w="840" w:type="dxa"/>
          </w:tcPr>
          <w:p w14:paraId="7B33DA43"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w w:val="110"/>
                <w:sz w:val="16"/>
              </w:rPr>
              <w:t>0.69</w:t>
            </w:r>
            <w:r w:rsidRPr="00FC3C2D">
              <w:rPr>
                <w:rFonts w:ascii="Cambria Math" w:hAnsi="Cambria Math" w:cs="Cambria Math"/>
                <w:w w:val="110"/>
                <w:sz w:val="16"/>
                <w:vertAlign w:val="superscript"/>
              </w:rPr>
              <w:t>∗∗∗</w:t>
            </w:r>
          </w:p>
        </w:tc>
        <w:tc>
          <w:tcPr>
            <w:tcW w:w="840" w:type="dxa"/>
          </w:tcPr>
          <w:p w14:paraId="0F4927DE"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w w:val="110"/>
                <w:sz w:val="16"/>
              </w:rPr>
              <w:t>0.65</w:t>
            </w:r>
            <w:r w:rsidRPr="00FC3C2D">
              <w:rPr>
                <w:rFonts w:ascii="Cambria Math" w:hAnsi="Cambria Math" w:cs="Cambria Math"/>
                <w:w w:val="110"/>
                <w:sz w:val="16"/>
                <w:vertAlign w:val="superscript"/>
              </w:rPr>
              <w:t>∗∗∗</w:t>
            </w:r>
          </w:p>
        </w:tc>
        <w:tc>
          <w:tcPr>
            <w:tcW w:w="840" w:type="dxa"/>
          </w:tcPr>
          <w:p w14:paraId="048B15F1"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0.89</w:t>
            </w:r>
          </w:p>
        </w:tc>
        <w:tc>
          <w:tcPr>
            <w:tcW w:w="840" w:type="dxa"/>
          </w:tcPr>
          <w:p w14:paraId="66D56B0E"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w w:val="110"/>
                <w:sz w:val="16"/>
              </w:rPr>
              <w:t>0.57</w:t>
            </w:r>
            <w:r w:rsidRPr="00FC3C2D">
              <w:rPr>
                <w:rFonts w:ascii="Cambria Math" w:hAnsi="Cambria Math" w:cs="Cambria Math"/>
                <w:w w:val="110"/>
                <w:sz w:val="16"/>
                <w:vertAlign w:val="superscript"/>
              </w:rPr>
              <w:t>∗∗∗</w:t>
            </w:r>
          </w:p>
        </w:tc>
        <w:tc>
          <w:tcPr>
            <w:tcW w:w="840" w:type="dxa"/>
          </w:tcPr>
          <w:p w14:paraId="2478F43E"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w w:val="105"/>
                <w:sz w:val="16"/>
              </w:rPr>
              <w:t>0.82</w:t>
            </w:r>
            <w:r w:rsidRPr="00FC3C2D">
              <w:rPr>
                <w:rFonts w:ascii="Cambria Math" w:hAnsi="Cambria Math" w:cs="Cambria Math"/>
                <w:w w:val="105"/>
                <w:sz w:val="16"/>
                <w:vertAlign w:val="superscript"/>
              </w:rPr>
              <w:t>∗∗</w:t>
            </w:r>
          </w:p>
        </w:tc>
        <w:tc>
          <w:tcPr>
            <w:tcW w:w="840" w:type="dxa"/>
          </w:tcPr>
          <w:p w14:paraId="4F3EC78A"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w w:val="110"/>
                <w:sz w:val="16"/>
              </w:rPr>
              <w:t>0.70</w:t>
            </w:r>
            <w:r w:rsidRPr="00FC3C2D">
              <w:rPr>
                <w:rFonts w:ascii="Cambria Math" w:hAnsi="Cambria Math" w:cs="Cambria Math"/>
                <w:w w:val="110"/>
                <w:sz w:val="16"/>
                <w:vertAlign w:val="superscript"/>
              </w:rPr>
              <w:t>∗∗∗</w:t>
            </w:r>
          </w:p>
        </w:tc>
        <w:tc>
          <w:tcPr>
            <w:tcW w:w="839" w:type="dxa"/>
          </w:tcPr>
          <w:p w14:paraId="3679CAE1"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w w:val="105"/>
                <w:sz w:val="16"/>
              </w:rPr>
              <w:t>0.79</w:t>
            </w:r>
            <w:r w:rsidRPr="00FC3C2D">
              <w:rPr>
                <w:rFonts w:ascii="Cambria Math" w:hAnsi="Cambria Math" w:cs="Cambria Math"/>
                <w:w w:val="105"/>
                <w:sz w:val="16"/>
                <w:vertAlign w:val="superscript"/>
              </w:rPr>
              <w:t>∗∗</w:t>
            </w:r>
          </w:p>
        </w:tc>
      </w:tr>
      <w:tr w:rsidR="004A4B62" w:rsidRPr="00FC3C2D" w14:paraId="5C1B4E4C" w14:textId="77777777" w:rsidTr="004A4B62">
        <w:trPr>
          <w:trHeight w:val="263"/>
        </w:trPr>
        <w:tc>
          <w:tcPr>
            <w:tcW w:w="3552" w:type="dxa"/>
          </w:tcPr>
          <w:p w14:paraId="4B4F5B30" w14:textId="77777777" w:rsidR="004A4B62" w:rsidRPr="00FC3C2D" w:rsidRDefault="004A4B62" w:rsidP="004A4B62">
            <w:pPr>
              <w:rPr>
                <w:rFonts w:ascii="Times New Roman" w:hAnsi="Times New Roman" w:cs="Times New Roman"/>
                <w:sz w:val="14"/>
              </w:rPr>
            </w:pPr>
          </w:p>
        </w:tc>
        <w:tc>
          <w:tcPr>
            <w:tcW w:w="840" w:type="dxa"/>
          </w:tcPr>
          <w:p w14:paraId="3E6A0CA4"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[0.62,0.76]</w:t>
            </w:r>
          </w:p>
        </w:tc>
        <w:tc>
          <w:tcPr>
            <w:tcW w:w="840" w:type="dxa"/>
          </w:tcPr>
          <w:p w14:paraId="0573BF02"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[0.56,0.75]</w:t>
            </w:r>
          </w:p>
        </w:tc>
        <w:tc>
          <w:tcPr>
            <w:tcW w:w="840" w:type="dxa"/>
          </w:tcPr>
          <w:p w14:paraId="44735185"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[0.77,1.03]</w:t>
            </w:r>
          </w:p>
        </w:tc>
        <w:tc>
          <w:tcPr>
            <w:tcW w:w="840" w:type="dxa"/>
          </w:tcPr>
          <w:p w14:paraId="170B3216"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[0.50,0.65]</w:t>
            </w:r>
          </w:p>
        </w:tc>
        <w:tc>
          <w:tcPr>
            <w:tcW w:w="840" w:type="dxa"/>
          </w:tcPr>
          <w:p w14:paraId="238D3682"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[0.71,0.94]</w:t>
            </w:r>
          </w:p>
        </w:tc>
        <w:tc>
          <w:tcPr>
            <w:tcW w:w="840" w:type="dxa"/>
          </w:tcPr>
          <w:p w14:paraId="7B70DBC2"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[0.61,0.82]</w:t>
            </w:r>
          </w:p>
        </w:tc>
        <w:tc>
          <w:tcPr>
            <w:tcW w:w="839" w:type="dxa"/>
          </w:tcPr>
          <w:p w14:paraId="33ABAD12"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[0.67,0.92]</w:t>
            </w:r>
          </w:p>
        </w:tc>
      </w:tr>
      <w:tr w:rsidR="004A4B62" w:rsidRPr="00FC3C2D" w14:paraId="44296A9D" w14:textId="77777777" w:rsidTr="004A4B62">
        <w:trPr>
          <w:trHeight w:val="274"/>
        </w:trPr>
        <w:tc>
          <w:tcPr>
            <w:tcW w:w="3552" w:type="dxa"/>
          </w:tcPr>
          <w:p w14:paraId="1E97B3BF"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1"/>
                <w:sz w:val="16"/>
              </w:rPr>
              <w:t xml:space="preserve"> </w:t>
            </w:r>
            <w:r w:rsidRPr="00FC3C2D">
              <w:rPr>
                <w:rFonts w:ascii="Times New Roman" w:hAnsi="Times New Roman" w:cs="Times New Roman"/>
                <w:sz w:val="16"/>
              </w:rPr>
              <w:t>South</w:t>
            </w:r>
            <w:r w:rsidRPr="00FC3C2D">
              <w:rPr>
                <w:rFonts w:ascii="Times New Roman" w:hAnsi="Times New Roman" w:cs="Times New Roman"/>
                <w:spacing w:val="22"/>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Female</w:t>
            </w:r>
            <w:r w:rsidRPr="00FC3C2D">
              <w:rPr>
                <w:rFonts w:ascii="Times New Roman" w:hAnsi="Times New Roman" w:cs="Times New Roman"/>
                <w:spacing w:val="22"/>
                <w:sz w:val="16"/>
              </w:rPr>
              <w:t xml:space="preserve"> </w:t>
            </w:r>
            <w:r w:rsidRPr="00FC3C2D">
              <w:rPr>
                <w:rFonts w:ascii="Times New Roman" w:hAnsi="Times New Roman" w:cs="Times New Roman"/>
                <w:sz w:val="16"/>
              </w:rPr>
              <w:t>respondent</w:t>
            </w:r>
          </w:p>
        </w:tc>
        <w:tc>
          <w:tcPr>
            <w:tcW w:w="840" w:type="dxa"/>
          </w:tcPr>
          <w:p w14:paraId="3CD75CB6" w14:textId="77777777" w:rsidR="004A4B62" w:rsidRPr="00FC3C2D" w:rsidRDefault="004A4B62" w:rsidP="004A4B62">
            <w:pPr>
              <w:rPr>
                <w:rFonts w:ascii="Times New Roman" w:hAnsi="Times New Roman" w:cs="Times New Roman"/>
                <w:sz w:val="14"/>
              </w:rPr>
            </w:pPr>
          </w:p>
        </w:tc>
        <w:tc>
          <w:tcPr>
            <w:tcW w:w="840" w:type="dxa"/>
          </w:tcPr>
          <w:p w14:paraId="2D0C800B"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1.15</w:t>
            </w:r>
          </w:p>
        </w:tc>
        <w:tc>
          <w:tcPr>
            <w:tcW w:w="840" w:type="dxa"/>
          </w:tcPr>
          <w:p w14:paraId="5398FC3D" w14:textId="77777777" w:rsidR="004A4B62" w:rsidRPr="00FC3C2D" w:rsidRDefault="004A4B62" w:rsidP="004A4B62">
            <w:pPr>
              <w:rPr>
                <w:rFonts w:ascii="Times New Roman" w:hAnsi="Times New Roman" w:cs="Times New Roman"/>
                <w:sz w:val="14"/>
              </w:rPr>
            </w:pPr>
          </w:p>
        </w:tc>
        <w:tc>
          <w:tcPr>
            <w:tcW w:w="840" w:type="dxa"/>
          </w:tcPr>
          <w:p w14:paraId="2F118C9F" w14:textId="77777777" w:rsidR="004A4B62" w:rsidRPr="00FC3C2D" w:rsidRDefault="004A4B62" w:rsidP="004A4B62">
            <w:pPr>
              <w:rPr>
                <w:rFonts w:ascii="Times New Roman" w:hAnsi="Times New Roman" w:cs="Times New Roman"/>
                <w:sz w:val="14"/>
              </w:rPr>
            </w:pPr>
          </w:p>
        </w:tc>
        <w:tc>
          <w:tcPr>
            <w:tcW w:w="840" w:type="dxa"/>
          </w:tcPr>
          <w:p w14:paraId="4F4C8F25" w14:textId="77777777" w:rsidR="004A4B62" w:rsidRPr="00FC3C2D" w:rsidRDefault="004A4B62" w:rsidP="004A4B62">
            <w:pPr>
              <w:rPr>
                <w:rFonts w:ascii="Times New Roman" w:hAnsi="Times New Roman" w:cs="Times New Roman"/>
                <w:sz w:val="14"/>
              </w:rPr>
            </w:pPr>
          </w:p>
        </w:tc>
        <w:tc>
          <w:tcPr>
            <w:tcW w:w="840" w:type="dxa"/>
          </w:tcPr>
          <w:p w14:paraId="471C610C" w14:textId="77777777" w:rsidR="004A4B62" w:rsidRPr="00FC3C2D" w:rsidRDefault="004A4B62" w:rsidP="004A4B62">
            <w:pPr>
              <w:rPr>
                <w:rFonts w:ascii="Times New Roman" w:hAnsi="Times New Roman" w:cs="Times New Roman"/>
                <w:sz w:val="14"/>
              </w:rPr>
            </w:pPr>
          </w:p>
        </w:tc>
        <w:tc>
          <w:tcPr>
            <w:tcW w:w="839" w:type="dxa"/>
          </w:tcPr>
          <w:p w14:paraId="26C3E4B3" w14:textId="77777777" w:rsidR="004A4B62" w:rsidRPr="00FC3C2D" w:rsidRDefault="004A4B62" w:rsidP="004A4B62">
            <w:pPr>
              <w:rPr>
                <w:rFonts w:ascii="Times New Roman" w:hAnsi="Times New Roman" w:cs="Times New Roman"/>
                <w:sz w:val="14"/>
              </w:rPr>
            </w:pPr>
          </w:p>
        </w:tc>
      </w:tr>
      <w:tr w:rsidR="004A4B62" w:rsidRPr="00FC3C2D" w14:paraId="1EEFD7E1" w14:textId="77777777" w:rsidTr="004A4B62">
        <w:trPr>
          <w:trHeight w:val="247"/>
        </w:trPr>
        <w:tc>
          <w:tcPr>
            <w:tcW w:w="3552" w:type="dxa"/>
          </w:tcPr>
          <w:p w14:paraId="03EBDCBC" w14:textId="77777777" w:rsidR="004A4B62" w:rsidRPr="00FC3C2D" w:rsidRDefault="004A4B62" w:rsidP="004A4B62">
            <w:pPr>
              <w:rPr>
                <w:rFonts w:ascii="Times New Roman" w:hAnsi="Times New Roman" w:cs="Times New Roman"/>
                <w:sz w:val="14"/>
              </w:rPr>
            </w:pPr>
          </w:p>
        </w:tc>
        <w:tc>
          <w:tcPr>
            <w:tcW w:w="840" w:type="dxa"/>
          </w:tcPr>
          <w:p w14:paraId="0A7FC7A8" w14:textId="77777777" w:rsidR="004A4B62" w:rsidRPr="00FC3C2D" w:rsidRDefault="004A4B62" w:rsidP="004A4B62">
            <w:pPr>
              <w:rPr>
                <w:rFonts w:ascii="Times New Roman" w:hAnsi="Times New Roman" w:cs="Times New Roman"/>
                <w:sz w:val="14"/>
              </w:rPr>
            </w:pPr>
          </w:p>
        </w:tc>
        <w:tc>
          <w:tcPr>
            <w:tcW w:w="840" w:type="dxa"/>
          </w:tcPr>
          <w:p w14:paraId="631B23B6"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[0.95,1.40]</w:t>
            </w:r>
          </w:p>
        </w:tc>
        <w:tc>
          <w:tcPr>
            <w:tcW w:w="840" w:type="dxa"/>
          </w:tcPr>
          <w:p w14:paraId="2335F95A" w14:textId="77777777" w:rsidR="004A4B62" w:rsidRPr="00FC3C2D" w:rsidRDefault="004A4B62" w:rsidP="004A4B62">
            <w:pPr>
              <w:rPr>
                <w:rFonts w:ascii="Times New Roman" w:hAnsi="Times New Roman" w:cs="Times New Roman"/>
                <w:sz w:val="14"/>
              </w:rPr>
            </w:pPr>
          </w:p>
        </w:tc>
        <w:tc>
          <w:tcPr>
            <w:tcW w:w="840" w:type="dxa"/>
          </w:tcPr>
          <w:p w14:paraId="68ABAB50" w14:textId="77777777" w:rsidR="004A4B62" w:rsidRPr="00FC3C2D" w:rsidRDefault="004A4B62" w:rsidP="004A4B62">
            <w:pPr>
              <w:rPr>
                <w:rFonts w:ascii="Times New Roman" w:hAnsi="Times New Roman" w:cs="Times New Roman"/>
                <w:sz w:val="14"/>
              </w:rPr>
            </w:pPr>
          </w:p>
        </w:tc>
        <w:tc>
          <w:tcPr>
            <w:tcW w:w="840" w:type="dxa"/>
          </w:tcPr>
          <w:p w14:paraId="1CD8100E" w14:textId="77777777" w:rsidR="004A4B62" w:rsidRPr="00FC3C2D" w:rsidRDefault="004A4B62" w:rsidP="004A4B62">
            <w:pPr>
              <w:rPr>
                <w:rFonts w:ascii="Times New Roman" w:hAnsi="Times New Roman" w:cs="Times New Roman"/>
                <w:sz w:val="14"/>
              </w:rPr>
            </w:pPr>
          </w:p>
        </w:tc>
        <w:tc>
          <w:tcPr>
            <w:tcW w:w="840" w:type="dxa"/>
          </w:tcPr>
          <w:p w14:paraId="27ECA375" w14:textId="77777777" w:rsidR="004A4B62" w:rsidRPr="00FC3C2D" w:rsidRDefault="004A4B62" w:rsidP="004A4B62">
            <w:pPr>
              <w:rPr>
                <w:rFonts w:ascii="Times New Roman" w:hAnsi="Times New Roman" w:cs="Times New Roman"/>
                <w:sz w:val="14"/>
              </w:rPr>
            </w:pPr>
          </w:p>
        </w:tc>
        <w:tc>
          <w:tcPr>
            <w:tcW w:w="839" w:type="dxa"/>
          </w:tcPr>
          <w:p w14:paraId="3C478616" w14:textId="77777777" w:rsidR="004A4B62" w:rsidRPr="00FC3C2D" w:rsidRDefault="004A4B62" w:rsidP="004A4B62">
            <w:pPr>
              <w:rPr>
                <w:rFonts w:ascii="Times New Roman" w:hAnsi="Times New Roman" w:cs="Times New Roman"/>
                <w:sz w:val="14"/>
              </w:rPr>
            </w:pPr>
          </w:p>
        </w:tc>
      </w:tr>
      <w:tr w:rsidR="004A4B62" w:rsidRPr="00FC3C2D" w14:paraId="21581D82" w14:textId="77777777" w:rsidTr="004A4B62">
        <w:trPr>
          <w:trHeight w:val="538"/>
        </w:trPr>
        <w:tc>
          <w:tcPr>
            <w:tcW w:w="3552" w:type="dxa"/>
          </w:tcPr>
          <w:p w14:paraId="72399D10"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Respondent</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1"/>
                <w:sz w:val="16"/>
              </w:rPr>
              <w:t xml:space="preserve"> </w:t>
            </w:r>
            <w:r w:rsidRPr="00FC3C2D">
              <w:rPr>
                <w:rFonts w:ascii="Times New Roman" w:hAnsi="Times New Roman" w:cs="Times New Roman"/>
                <w:sz w:val="16"/>
              </w:rPr>
              <w:t>45</w:t>
            </w:r>
          </w:p>
        </w:tc>
        <w:tc>
          <w:tcPr>
            <w:tcW w:w="840" w:type="dxa"/>
          </w:tcPr>
          <w:p w14:paraId="274B7636" w14:textId="77777777" w:rsidR="004A4B62" w:rsidRPr="00FC3C2D" w:rsidRDefault="004A4B62" w:rsidP="004A4B62">
            <w:pPr>
              <w:rPr>
                <w:rFonts w:ascii="Times New Roman" w:hAnsi="Times New Roman" w:cs="Times New Roman"/>
                <w:sz w:val="14"/>
              </w:rPr>
            </w:pPr>
          </w:p>
        </w:tc>
        <w:tc>
          <w:tcPr>
            <w:tcW w:w="840" w:type="dxa"/>
          </w:tcPr>
          <w:p w14:paraId="1502B1CA" w14:textId="77777777" w:rsidR="004A4B62" w:rsidRPr="00FC3C2D" w:rsidRDefault="004A4B62" w:rsidP="004A4B62">
            <w:pPr>
              <w:rPr>
                <w:rFonts w:ascii="Times New Roman" w:hAnsi="Times New Roman" w:cs="Times New Roman"/>
                <w:sz w:val="14"/>
              </w:rPr>
            </w:pPr>
          </w:p>
        </w:tc>
        <w:tc>
          <w:tcPr>
            <w:tcW w:w="840" w:type="dxa"/>
          </w:tcPr>
          <w:p w14:paraId="236B4064"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w w:val="105"/>
                <w:sz w:val="16"/>
              </w:rPr>
              <w:t>0.66</w:t>
            </w:r>
            <w:r w:rsidRPr="00FC3C2D">
              <w:rPr>
                <w:rFonts w:ascii="Cambria Math" w:hAnsi="Cambria Math" w:cs="Cambria Math"/>
                <w:w w:val="105"/>
                <w:sz w:val="16"/>
                <w:vertAlign w:val="superscript"/>
              </w:rPr>
              <w:t>∗∗∗</w:t>
            </w:r>
            <w:r w:rsidRPr="00FC3C2D">
              <w:rPr>
                <w:rFonts w:ascii="Times New Roman" w:hAnsi="Times New Roman" w:cs="Times New Roman"/>
                <w:spacing w:val="1"/>
                <w:w w:val="105"/>
                <w:sz w:val="16"/>
              </w:rPr>
              <w:t xml:space="preserve"> </w:t>
            </w:r>
            <w:r w:rsidRPr="00FC3C2D">
              <w:rPr>
                <w:rFonts w:ascii="Times New Roman" w:hAnsi="Times New Roman" w:cs="Times New Roman"/>
                <w:w w:val="95"/>
                <w:sz w:val="16"/>
              </w:rPr>
              <w:t>[0.54,0.80]</w:t>
            </w:r>
          </w:p>
        </w:tc>
        <w:tc>
          <w:tcPr>
            <w:tcW w:w="840" w:type="dxa"/>
          </w:tcPr>
          <w:p w14:paraId="64920408" w14:textId="77777777" w:rsidR="004A4B62" w:rsidRPr="00FC3C2D" w:rsidRDefault="004A4B62" w:rsidP="004A4B62">
            <w:pPr>
              <w:rPr>
                <w:rFonts w:ascii="Times New Roman" w:hAnsi="Times New Roman" w:cs="Times New Roman"/>
                <w:sz w:val="14"/>
              </w:rPr>
            </w:pPr>
          </w:p>
        </w:tc>
        <w:tc>
          <w:tcPr>
            <w:tcW w:w="840" w:type="dxa"/>
          </w:tcPr>
          <w:p w14:paraId="50B1A097" w14:textId="77777777" w:rsidR="004A4B62" w:rsidRPr="00FC3C2D" w:rsidRDefault="004A4B62" w:rsidP="004A4B62">
            <w:pPr>
              <w:rPr>
                <w:rFonts w:ascii="Times New Roman" w:hAnsi="Times New Roman" w:cs="Times New Roman"/>
                <w:sz w:val="14"/>
              </w:rPr>
            </w:pPr>
          </w:p>
        </w:tc>
        <w:tc>
          <w:tcPr>
            <w:tcW w:w="840" w:type="dxa"/>
          </w:tcPr>
          <w:p w14:paraId="496A9A18" w14:textId="77777777" w:rsidR="004A4B62" w:rsidRPr="00FC3C2D" w:rsidRDefault="004A4B62" w:rsidP="004A4B62">
            <w:pPr>
              <w:rPr>
                <w:rFonts w:ascii="Times New Roman" w:hAnsi="Times New Roman" w:cs="Times New Roman"/>
                <w:sz w:val="14"/>
              </w:rPr>
            </w:pPr>
          </w:p>
        </w:tc>
        <w:tc>
          <w:tcPr>
            <w:tcW w:w="839" w:type="dxa"/>
          </w:tcPr>
          <w:p w14:paraId="19A67160" w14:textId="77777777" w:rsidR="004A4B62" w:rsidRPr="00FC3C2D" w:rsidRDefault="004A4B62" w:rsidP="004A4B62">
            <w:pPr>
              <w:rPr>
                <w:rFonts w:ascii="Times New Roman" w:hAnsi="Times New Roman" w:cs="Times New Roman"/>
                <w:sz w:val="14"/>
              </w:rPr>
            </w:pPr>
          </w:p>
        </w:tc>
      </w:tr>
      <w:tr w:rsidR="004A4B62" w:rsidRPr="00FC3C2D" w14:paraId="708ABA8A" w14:textId="77777777" w:rsidTr="004A4B62">
        <w:trPr>
          <w:trHeight w:val="538"/>
        </w:trPr>
        <w:tc>
          <w:tcPr>
            <w:tcW w:w="3552" w:type="dxa"/>
          </w:tcPr>
          <w:p w14:paraId="4C70CF74"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9"/>
                <w:sz w:val="16"/>
              </w:rPr>
              <w:t xml:space="preserve"> </w:t>
            </w:r>
            <w:r w:rsidRPr="00FC3C2D">
              <w:rPr>
                <w:rFonts w:ascii="Times New Roman" w:hAnsi="Times New Roman" w:cs="Times New Roman"/>
                <w:sz w:val="16"/>
              </w:rPr>
              <w:t>Higher</w:t>
            </w:r>
            <w:r w:rsidRPr="00FC3C2D">
              <w:rPr>
                <w:rFonts w:ascii="Times New Roman" w:hAnsi="Times New Roman" w:cs="Times New Roman"/>
                <w:spacing w:val="23"/>
                <w:sz w:val="16"/>
              </w:rPr>
              <w:t xml:space="preserve"> </w:t>
            </w:r>
            <w:r w:rsidRPr="00FC3C2D">
              <w:rPr>
                <w:rFonts w:ascii="Times New Roman" w:hAnsi="Times New Roman" w:cs="Times New Roman"/>
                <w:sz w:val="16"/>
              </w:rPr>
              <w:t>educated</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1ED37D12" w14:textId="77777777" w:rsidR="004A4B62" w:rsidRPr="00FC3C2D" w:rsidRDefault="004A4B62" w:rsidP="004A4B62">
            <w:pPr>
              <w:rPr>
                <w:rFonts w:ascii="Times New Roman" w:hAnsi="Times New Roman" w:cs="Times New Roman"/>
                <w:sz w:val="14"/>
              </w:rPr>
            </w:pPr>
          </w:p>
        </w:tc>
        <w:tc>
          <w:tcPr>
            <w:tcW w:w="840" w:type="dxa"/>
          </w:tcPr>
          <w:p w14:paraId="3271CC8B" w14:textId="77777777" w:rsidR="004A4B62" w:rsidRPr="00FC3C2D" w:rsidRDefault="004A4B62" w:rsidP="004A4B62">
            <w:pPr>
              <w:rPr>
                <w:rFonts w:ascii="Times New Roman" w:hAnsi="Times New Roman" w:cs="Times New Roman"/>
                <w:sz w:val="14"/>
              </w:rPr>
            </w:pPr>
          </w:p>
        </w:tc>
        <w:tc>
          <w:tcPr>
            <w:tcW w:w="840" w:type="dxa"/>
          </w:tcPr>
          <w:p w14:paraId="52C0C264" w14:textId="77777777" w:rsidR="004A4B62" w:rsidRPr="00FC3C2D" w:rsidRDefault="004A4B62" w:rsidP="004A4B62">
            <w:pPr>
              <w:rPr>
                <w:rFonts w:ascii="Times New Roman" w:hAnsi="Times New Roman" w:cs="Times New Roman"/>
                <w:sz w:val="14"/>
              </w:rPr>
            </w:pPr>
          </w:p>
        </w:tc>
        <w:tc>
          <w:tcPr>
            <w:tcW w:w="840" w:type="dxa"/>
          </w:tcPr>
          <w:p w14:paraId="47EE649F"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w w:val="105"/>
                <w:sz w:val="16"/>
              </w:rPr>
              <w:t>1.70</w:t>
            </w:r>
            <w:r w:rsidRPr="00FC3C2D">
              <w:rPr>
                <w:rFonts w:ascii="Cambria Math" w:hAnsi="Cambria Math" w:cs="Cambria Math"/>
                <w:w w:val="105"/>
                <w:sz w:val="16"/>
                <w:vertAlign w:val="superscript"/>
              </w:rPr>
              <w:t>∗∗∗</w:t>
            </w:r>
            <w:r w:rsidRPr="00FC3C2D">
              <w:rPr>
                <w:rFonts w:ascii="Times New Roman" w:hAnsi="Times New Roman" w:cs="Times New Roman"/>
                <w:spacing w:val="1"/>
                <w:w w:val="105"/>
                <w:sz w:val="16"/>
              </w:rPr>
              <w:t xml:space="preserve"> </w:t>
            </w:r>
            <w:r w:rsidRPr="00FC3C2D">
              <w:rPr>
                <w:rFonts w:ascii="Times New Roman" w:hAnsi="Times New Roman" w:cs="Times New Roman"/>
                <w:w w:val="95"/>
                <w:sz w:val="16"/>
              </w:rPr>
              <w:t>[1.39,2.08]</w:t>
            </w:r>
          </w:p>
        </w:tc>
        <w:tc>
          <w:tcPr>
            <w:tcW w:w="840" w:type="dxa"/>
          </w:tcPr>
          <w:p w14:paraId="1F970FFD" w14:textId="77777777" w:rsidR="004A4B62" w:rsidRPr="00FC3C2D" w:rsidRDefault="004A4B62" w:rsidP="004A4B62">
            <w:pPr>
              <w:rPr>
                <w:rFonts w:ascii="Times New Roman" w:hAnsi="Times New Roman" w:cs="Times New Roman"/>
                <w:sz w:val="14"/>
              </w:rPr>
            </w:pPr>
          </w:p>
        </w:tc>
        <w:tc>
          <w:tcPr>
            <w:tcW w:w="840" w:type="dxa"/>
          </w:tcPr>
          <w:p w14:paraId="014D29CA" w14:textId="77777777" w:rsidR="004A4B62" w:rsidRPr="00FC3C2D" w:rsidRDefault="004A4B62" w:rsidP="004A4B62">
            <w:pPr>
              <w:rPr>
                <w:rFonts w:ascii="Times New Roman" w:hAnsi="Times New Roman" w:cs="Times New Roman"/>
                <w:sz w:val="14"/>
              </w:rPr>
            </w:pPr>
          </w:p>
        </w:tc>
        <w:tc>
          <w:tcPr>
            <w:tcW w:w="839" w:type="dxa"/>
          </w:tcPr>
          <w:p w14:paraId="0848EBCD" w14:textId="77777777" w:rsidR="004A4B62" w:rsidRPr="00FC3C2D" w:rsidRDefault="004A4B62" w:rsidP="004A4B62">
            <w:pPr>
              <w:rPr>
                <w:rFonts w:ascii="Times New Roman" w:hAnsi="Times New Roman" w:cs="Times New Roman"/>
                <w:sz w:val="14"/>
              </w:rPr>
            </w:pPr>
          </w:p>
        </w:tc>
      </w:tr>
      <w:tr w:rsidR="004A4B62" w:rsidRPr="00FC3C2D" w14:paraId="1347508B" w14:textId="77777777" w:rsidTr="004A4B62">
        <w:trPr>
          <w:trHeight w:val="554"/>
        </w:trPr>
        <w:tc>
          <w:tcPr>
            <w:tcW w:w="3552" w:type="dxa"/>
          </w:tcPr>
          <w:p w14:paraId="152325C7"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31"/>
                <w:sz w:val="16"/>
              </w:rPr>
              <w:t xml:space="preserve"> </w:t>
            </w:r>
            <w:r w:rsidRPr="00FC3C2D">
              <w:rPr>
                <w:rFonts w:ascii="Times New Roman" w:hAnsi="Times New Roman" w:cs="Times New Roman"/>
                <w:sz w:val="16"/>
              </w:rPr>
              <w:t>South</w:t>
            </w:r>
            <w:r w:rsidRPr="00FC3C2D">
              <w:rPr>
                <w:rFonts w:ascii="Times New Roman" w:hAnsi="Times New Roman" w:cs="Times New Roman"/>
                <w:spacing w:val="31"/>
                <w:sz w:val="16"/>
              </w:rPr>
              <w:t xml:space="preserve"> </w:t>
            </w:r>
            <w:r w:rsidRPr="00FC3C2D">
              <w:rPr>
                <w:rFonts w:ascii="Times New Roman" w:hAnsi="Times New Roman" w:cs="Times New Roman"/>
                <w:sz w:val="16"/>
              </w:rPr>
              <w:t>×</w:t>
            </w:r>
            <w:r w:rsidRPr="00FC3C2D">
              <w:rPr>
                <w:rFonts w:ascii="Times New Roman" w:hAnsi="Times New Roman" w:cs="Times New Roman"/>
                <w:spacing w:val="17"/>
                <w:sz w:val="16"/>
              </w:rPr>
              <w:t xml:space="preserve"> </w:t>
            </w:r>
            <w:r w:rsidRPr="00FC3C2D">
              <w:rPr>
                <w:rFonts w:ascii="Times New Roman" w:hAnsi="Times New Roman" w:cs="Times New Roman"/>
                <w:sz w:val="16"/>
              </w:rPr>
              <w:t>High-risk</w:t>
            </w:r>
            <w:r w:rsidRPr="00FC3C2D">
              <w:rPr>
                <w:rFonts w:ascii="Times New Roman" w:hAnsi="Times New Roman" w:cs="Times New Roman"/>
                <w:spacing w:val="31"/>
                <w:sz w:val="16"/>
              </w:rPr>
              <w:t xml:space="preserve"> </w:t>
            </w:r>
            <w:r w:rsidRPr="00FC3C2D">
              <w:rPr>
                <w:rFonts w:ascii="Times New Roman" w:hAnsi="Times New Roman" w:cs="Times New Roman"/>
                <w:sz w:val="16"/>
              </w:rPr>
              <w:t>respondent</w:t>
            </w:r>
          </w:p>
        </w:tc>
        <w:tc>
          <w:tcPr>
            <w:tcW w:w="840" w:type="dxa"/>
          </w:tcPr>
          <w:p w14:paraId="006CF2E0" w14:textId="77777777" w:rsidR="004A4B62" w:rsidRPr="00FC3C2D" w:rsidRDefault="004A4B62" w:rsidP="004A4B62">
            <w:pPr>
              <w:rPr>
                <w:rFonts w:ascii="Times New Roman" w:hAnsi="Times New Roman" w:cs="Times New Roman"/>
                <w:sz w:val="14"/>
              </w:rPr>
            </w:pPr>
          </w:p>
        </w:tc>
        <w:tc>
          <w:tcPr>
            <w:tcW w:w="840" w:type="dxa"/>
          </w:tcPr>
          <w:p w14:paraId="6EAE3BF6" w14:textId="77777777" w:rsidR="004A4B62" w:rsidRPr="00FC3C2D" w:rsidRDefault="004A4B62" w:rsidP="004A4B62">
            <w:pPr>
              <w:rPr>
                <w:rFonts w:ascii="Times New Roman" w:hAnsi="Times New Roman" w:cs="Times New Roman"/>
                <w:sz w:val="14"/>
              </w:rPr>
            </w:pPr>
          </w:p>
        </w:tc>
        <w:tc>
          <w:tcPr>
            <w:tcW w:w="840" w:type="dxa"/>
          </w:tcPr>
          <w:p w14:paraId="2D3F3C3D" w14:textId="77777777" w:rsidR="004A4B62" w:rsidRPr="00FC3C2D" w:rsidRDefault="004A4B62" w:rsidP="004A4B62">
            <w:pPr>
              <w:rPr>
                <w:rFonts w:ascii="Times New Roman" w:hAnsi="Times New Roman" w:cs="Times New Roman"/>
                <w:sz w:val="14"/>
              </w:rPr>
            </w:pPr>
          </w:p>
        </w:tc>
        <w:tc>
          <w:tcPr>
            <w:tcW w:w="840" w:type="dxa"/>
          </w:tcPr>
          <w:p w14:paraId="6DF6B684" w14:textId="77777777" w:rsidR="004A4B62" w:rsidRPr="00FC3C2D" w:rsidRDefault="004A4B62" w:rsidP="004A4B62">
            <w:pPr>
              <w:rPr>
                <w:rFonts w:ascii="Times New Roman" w:hAnsi="Times New Roman" w:cs="Times New Roman"/>
                <w:sz w:val="14"/>
              </w:rPr>
            </w:pPr>
          </w:p>
        </w:tc>
        <w:tc>
          <w:tcPr>
            <w:tcW w:w="840" w:type="dxa"/>
          </w:tcPr>
          <w:p w14:paraId="2CC4D54C"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0.73</w:t>
            </w:r>
            <w:r w:rsidRPr="00FC3C2D">
              <w:rPr>
                <w:rFonts w:ascii="Cambria Math" w:hAnsi="Cambria Math" w:cs="Cambria Math"/>
                <w:sz w:val="16"/>
                <w:vertAlign w:val="superscript"/>
              </w:rPr>
              <w:t>∗∗</w:t>
            </w:r>
            <w:r w:rsidRPr="00FC3C2D">
              <w:rPr>
                <w:rFonts w:ascii="Times New Roman" w:hAnsi="Times New Roman" w:cs="Times New Roman"/>
                <w:spacing w:val="1"/>
                <w:sz w:val="16"/>
              </w:rPr>
              <w:t xml:space="preserve"> </w:t>
            </w:r>
            <w:r w:rsidRPr="00FC3C2D">
              <w:rPr>
                <w:rFonts w:ascii="Times New Roman" w:hAnsi="Times New Roman" w:cs="Times New Roman"/>
                <w:w w:val="95"/>
                <w:sz w:val="16"/>
              </w:rPr>
              <w:t>[0.60,0.88]</w:t>
            </w:r>
          </w:p>
        </w:tc>
        <w:tc>
          <w:tcPr>
            <w:tcW w:w="840" w:type="dxa"/>
          </w:tcPr>
          <w:p w14:paraId="16379B74" w14:textId="77777777" w:rsidR="004A4B62" w:rsidRPr="00FC3C2D" w:rsidRDefault="004A4B62" w:rsidP="004A4B62">
            <w:pPr>
              <w:rPr>
                <w:rFonts w:ascii="Times New Roman" w:hAnsi="Times New Roman" w:cs="Times New Roman"/>
                <w:sz w:val="14"/>
              </w:rPr>
            </w:pPr>
          </w:p>
        </w:tc>
        <w:tc>
          <w:tcPr>
            <w:tcW w:w="839" w:type="dxa"/>
          </w:tcPr>
          <w:p w14:paraId="6E53789F" w14:textId="77777777" w:rsidR="004A4B62" w:rsidRPr="00FC3C2D" w:rsidRDefault="004A4B62" w:rsidP="004A4B62">
            <w:pPr>
              <w:rPr>
                <w:rFonts w:ascii="Times New Roman" w:hAnsi="Times New Roman" w:cs="Times New Roman"/>
                <w:sz w:val="14"/>
              </w:rPr>
            </w:pPr>
          </w:p>
        </w:tc>
      </w:tr>
      <w:tr w:rsidR="004A4B62" w:rsidRPr="00FC3C2D" w14:paraId="387A86FC" w14:textId="77777777" w:rsidTr="004A4B62">
        <w:trPr>
          <w:trHeight w:val="274"/>
        </w:trPr>
        <w:tc>
          <w:tcPr>
            <w:tcW w:w="3552" w:type="dxa"/>
          </w:tcPr>
          <w:p w14:paraId="31E9A3D0"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3"/>
                <w:sz w:val="16"/>
              </w:rPr>
              <w:t xml:space="preserve"> </w:t>
            </w:r>
            <w:r w:rsidRPr="00FC3C2D">
              <w:rPr>
                <w:rFonts w:ascii="Times New Roman" w:hAnsi="Times New Roman" w:cs="Times New Roman"/>
                <w:sz w:val="16"/>
              </w:rPr>
              <w:t>South</w:t>
            </w:r>
            <w:r w:rsidRPr="00FC3C2D">
              <w:rPr>
                <w:rFonts w:ascii="Times New Roman" w:hAnsi="Times New Roman" w:cs="Times New Roman"/>
                <w:spacing w:val="24"/>
                <w:sz w:val="16"/>
              </w:rPr>
              <w:t xml:space="preserve"> </w:t>
            </w:r>
            <w:r w:rsidRPr="00FC3C2D">
              <w:rPr>
                <w:rFonts w:ascii="Times New Roman" w:hAnsi="Times New Roman" w:cs="Times New Roman"/>
                <w:sz w:val="16"/>
              </w:rPr>
              <w:t>×</w:t>
            </w:r>
            <w:r w:rsidRPr="00FC3C2D">
              <w:rPr>
                <w:rFonts w:ascii="Times New Roman" w:hAnsi="Times New Roman" w:cs="Times New Roman"/>
                <w:spacing w:val="10"/>
                <w:sz w:val="16"/>
              </w:rPr>
              <w:t xml:space="preserve"> </w:t>
            </w:r>
            <w:r w:rsidRPr="00FC3C2D">
              <w:rPr>
                <w:rFonts w:ascii="Times New Roman" w:hAnsi="Times New Roman" w:cs="Times New Roman"/>
                <w:sz w:val="16"/>
              </w:rPr>
              <w:t>High</w:t>
            </w:r>
            <w:r w:rsidRPr="00FC3C2D">
              <w:rPr>
                <w:rFonts w:ascii="Times New Roman" w:hAnsi="Times New Roman" w:cs="Times New Roman"/>
                <w:spacing w:val="24"/>
                <w:sz w:val="16"/>
              </w:rPr>
              <w:t xml:space="preserve"> </w:t>
            </w:r>
            <w:r w:rsidRPr="00FC3C2D">
              <w:rPr>
                <w:rFonts w:ascii="Times New Roman" w:hAnsi="Times New Roman" w:cs="Times New Roman"/>
                <w:sz w:val="16"/>
              </w:rPr>
              <w:t>perceived</w:t>
            </w:r>
            <w:r w:rsidRPr="00FC3C2D">
              <w:rPr>
                <w:rFonts w:ascii="Times New Roman" w:hAnsi="Times New Roman" w:cs="Times New Roman"/>
                <w:spacing w:val="24"/>
                <w:sz w:val="16"/>
              </w:rPr>
              <w:t xml:space="preserve"> </w:t>
            </w:r>
            <w:r w:rsidRPr="00FC3C2D">
              <w:rPr>
                <w:rFonts w:ascii="Times New Roman" w:hAnsi="Times New Roman" w:cs="Times New Roman"/>
                <w:sz w:val="16"/>
              </w:rPr>
              <w:t>threat</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6B3E28B1" w14:textId="77777777" w:rsidR="004A4B62" w:rsidRPr="00FC3C2D" w:rsidRDefault="004A4B62" w:rsidP="004A4B62">
            <w:pPr>
              <w:rPr>
                <w:rFonts w:ascii="Times New Roman" w:hAnsi="Times New Roman" w:cs="Times New Roman"/>
                <w:sz w:val="14"/>
              </w:rPr>
            </w:pPr>
          </w:p>
        </w:tc>
        <w:tc>
          <w:tcPr>
            <w:tcW w:w="840" w:type="dxa"/>
          </w:tcPr>
          <w:p w14:paraId="4AAC0F1A" w14:textId="77777777" w:rsidR="004A4B62" w:rsidRPr="00FC3C2D" w:rsidRDefault="004A4B62" w:rsidP="004A4B62">
            <w:pPr>
              <w:rPr>
                <w:rFonts w:ascii="Times New Roman" w:hAnsi="Times New Roman" w:cs="Times New Roman"/>
                <w:sz w:val="14"/>
              </w:rPr>
            </w:pPr>
          </w:p>
        </w:tc>
        <w:tc>
          <w:tcPr>
            <w:tcW w:w="840" w:type="dxa"/>
          </w:tcPr>
          <w:p w14:paraId="45CC3B93" w14:textId="77777777" w:rsidR="004A4B62" w:rsidRPr="00FC3C2D" w:rsidRDefault="004A4B62" w:rsidP="004A4B62">
            <w:pPr>
              <w:rPr>
                <w:rFonts w:ascii="Times New Roman" w:hAnsi="Times New Roman" w:cs="Times New Roman"/>
                <w:sz w:val="14"/>
              </w:rPr>
            </w:pPr>
          </w:p>
        </w:tc>
        <w:tc>
          <w:tcPr>
            <w:tcW w:w="840" w:type="dxa"/>
          </w:tcPr>
          <w:p w14:paraId="47165C28" w14:textId="77777777" w:rsidR="004A4B62" w:rsidRPr="00FC3C2D" w:rsidRDefault="004A4B62" w:rsidP="004A4B62">
            <w:pPr>
              <w:rPr>
                <w:rFonts w:ascii="Times New Roman" w:hAnsi="Times New Roman" w:cs="Times New Roman"/>
                <w:sz w:val="14"/>
              </w:rPr>
            </w:pPr>
          </w:p>
        </w:tc>
        <w:tc>
          <w:tcPr>
            <w:tcW w:w="840" w:type="dxa"/>
          </w:tcPr>
          <w:p w14:paraId="3FDA37A2" w14:textId="77777777" w:rsidR="004A4B62" w:rsidRPr="00FC3C2D" w:rsidRDefault="004A4B62" w:rsidP="004A4B62">
            <w:pPr>
              <w:rPr>
                <w:rFonts w:ascii="Times New Roman" w:hAnsi="Times New Roman" w:cs="Times New Roman"/>
                <w:sz w:val="14"/>
              </w:rPr>
            </w:pPr>
          </w:p>
        </w:tc>
        <w:tc>
          <w:tcPr>
            <w:tcW w:w="840" w:type="dxa"/>
          </w:tcPr>
          <w:p w14:paraId="3195182C"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0.96</w:t>
            </w:r>
          </w:p>
        </w:tc>
        <w:tc>
          <w:tcPr>
            <w:tcW w:w="839" w:type="dxa"/>
          </w:tcPr>
          <w:p w14:paraId="3FCD0D0D" w14:textId="77777777" w:rsidR="004A4B62" w:rsidRPr="00FC3C2D" w:rsidRDefault="004A4B62" w:rsidP="004A4B62">
            <w:pPr>
              <w:rPr>
                <w:rFonts w:ascii="Times New Roman" w:hAnsi="Times New Roman" w:cs="Times New Roman"/>
                <w:sz w:val="14"/>
              </w:rPr>
            </w:pPr>
          </w:p>
        </w:tc>
      </w:tr>
      <w:tr w:rsidR="004A4B62" w:rsidRPr="00FC3C2D" w14:paraId="09CE9821" w14:textId="77777777" w:rsidTr="004A4B62">
        <w:trPr>
          <w:trHeight w:val="247"/>
        </w:trPr>
        <w:tc>
          <w:tcPr>
            <w:tcW w:w="3552" w:type="dxa"/>
          </w:tcPr>
          <w:p w14:paraId="4F995487" w14:textId="77777777" w:rsidR="004A4B62" w:rsidRPr="00FC3C2D" w:rsidRDefault="004A4B62" w:rsidP="004A4B62">
            <w:pPr>
              <w:rPr>
                <w:rFonts w:ascii="Times New Roman" w:hAnsi="Times New Roman" w:cs="Times New Roman"/>
                <w:sz w:val="14"/>
              </w:rPr>
            </w:pPr>
          </w:p>
        </w:tc>
        <w:tc>
          <w:tcPr>
            <w:tcW w:w="840" w:type="dxa"/>
          </w:tcPr>
          <w:p w14:paraId="484C96DC" w14:textId="77777777" w:rsidR="004A4B62" w:rsidRPr="00FC3C2D" w:rsidRDefault="004A4B62" w:rsidP="004A4B62">
            <w:pPr>
              <w:rPr>
                <w:rFonts w:ascii="Times New Roman" w:hAnsi="Times New Roman" w:cs="Times New Roman"/>
                <w:sz w:val="14"/>
              </w:rPr>
            </w:pPr>
          </w:p>
        </w:tc>
        <w:tc>
          <w:tcPr>
            <w:tcW w:w="840" w:type="dxa"/>
          </w:tcPr>
          <w:p w14:paraId="3D444B44" w14:textId="77777777" w:rsidR="004A4B62" w:rsidRPr="00FC3C2D" w:rsidRDefault="004A4B62" w:rsidP="004A4B62">
            <w:pPr>
              <w:rPr>
                <w:rFonts w:ascii="Times New Roman" w:hAnsi="Times New Roman" w:cs="Times New Roman"/>
                <w:sz w:val="14"/>
              </w:rPr>
            </w:pPr>
          </w:p>
        </w:tc>
        <w:tc>
          <w:tcPr>
            <w:tcW w:w="840" w:type="dxa"/>
          </w:tcPr>
          <w:p w14:paraId="00084547" w14:textId="77777777" w:rsidR="004A4B62" w:rsidRPr="00FC3C2D" w:rsidRDefault="004A4B62" w:rsidP="004A4B62">
            <w:pPr>
              <w:rPr>
                <w:rFonts w:ascii="Times New Roman" w:hAnsi="Times New Roman" w:cs="Times New Roman"/>
                <w:sz w:val="14"/>
              </w:rPr>
            </w:pPr>
          </w:p>
        </w:tc>
        <w:tc>
          <w:tcPr>
            <w:tcW w:w="840" w:type="dxa"/>
          </w:tcPr>
          <w:p w14:paraId="5856528A" w14:textId="77777777" w:rsidR="004A4B62" w:rsidRPr="00FC3C2D" w:rsidRDefault="004A4B62" w:rsidP="004A4B62">
            <w:pPr>
              <w:rPr>
                <w:rFonts w:ascii="Times New Roman" w:hAnsi="Times New Roman" w:cs="Times New Roman"/>
                <w:sz w:val="14"/>
              </w:rPr>
            </w:pPr>
          </w:p>
        </w:tc>
        <w:tc>
          <w:tcPr>
            <w:tcW w:w="840" w:type="dxa"/>
          </w:tcPr>
          <w:p w14:paraId="02A95640" w14:textId="77777777" w:rsidR="004A4B62" w:rsidRPr="00FC3C2D" w:rsidRDefault="004A4B62" w:rsidP="004A4B62">
            <w:pPr>
              <w:rPr>
                <w:rFonts w:ascii="Times New Roman" w:hAnsi="Times New Roman" w:cs="Times New Roman"/>
                <w:sz w:val="14"/>
              </w:rPr>
            </w:pPr>
          </w:p>
        </w:tc>
        <w:tc>
          <w:tcPr>
            <w:tcW w:w="840" w:type="dxa"/>
          </w:tcPr>
          <w:p w14:paraId="355E7565"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[0.79,1.17]</w:t>
            </w:r>
          </w:p>
        </w:tc>
        <w:tc>
          <w:tcPr>
            <w:tcW w:w="839" w:type="dxa"/>
          </w:tcPr>
          <w:p w14:paraId="03CA7A9D" w14:textId="77777777" w:rsidR="004A4B62" w:rsidRPr="00FC3C2D" w:rsidRDefault="004A4B62" w:rsidP="004A4B62">
            <w:pPr>
              <w:rPr>
                <w:rFonts w:ascii="Times New Roman" w:hAnsi="Times New Roman" w:cs="Times New Roman"/>
                <w:sz w:val="14"/>
              </w:rPr>
            </w:pPr>
          </w:p>
        </w:tc>
      </w:tr>
      <w:tr w:rsidR="004A4B62" w:rsidRPr="00FC3C2D" w14:paraId="685C8654" w14:textId="77777777" w:rsidTr="004A4B62">
        <w:trPr>
          <w:trHeight w:val="550"/>
        </w:trPr>
        <w:tc>
          <w:tcPr>
            <w:tcW w:w="3552" w:type="dxa"/>
            <w:tcBorders>
              <w:bottom w:val="single" w:sz="4" w:space="0" w:color="000000"/>
            </w:tcBorders>
          </w:tcPr>
          <w:p w14:paraId="55AEDB37"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5"/>
                <w:sz w:val="16"/>
              </w:rPr>
              <w:t xml:space="preserve"> </w:t>
            </w:r>
            <w:r w:rsidRPr="00FC3C2D">
              <w:rPr>
                <w:rFonts w:ascii="Times New Roman" w:hAnsi="Times New Roman" w:cs="Times New Roman"/>
                <w:sz w:val="16"/>
              </w:rPr>
              <w:t>South</w:t>
            </w:r>
            <w:r w:rsidRPr="00FC3C2D">
              <w:rPr>
                <w:rFonts w:ascii="Times New Roman" w:hAnsi="Times New Roman" w:cs="Times New Roman"/>
                <w:spacing w:val="26"/>
                <w:sz w:val="16"/>
              </w:rPr>
              <w:t xml:space="preserve"> </w:t>
            </w:r>
            <w:r w:rsidRPr="00FC3C2D">
              <w:rPr>
                <w:rFonts w:ascii="Times New Roman" w:hAnsi="Times New Roman" w:cs="Times New Roman"/>
                <w:sz w:val="16"/>
              </w:rPr>
              <w:t>×</w:t>
            </w:r>
            <w:r w:rsidRPr="00FC3C2D">
              <w:rPr>
                <w:rFonts w:ascii="Times New Roman" w:hAnsi="Times New Roman" w:cs="Times New Roman"/>
                <w:spacing w:val="11"/>
                <w:sz w:val="16"/>
              </w:rPr>
              <w:t xml:space="preserve"> </w:t>
            </w:r>
            <w:r w:rsidRPr="00FC3C2D">
              <w:rPr>
                <w:rFonts w:ascii="Times New Roman" w:hAnsi="Times New Roman" w:cs="Times New Roman"/>
                <w:sz w:val="16"/>
              </w:rPr>
              <w:t>Employed</w:t>
            </w:r>
            <w:r w:rsidRPr="00FC3C2D">
              <w:rPr>
                <w:rFonts w:ascii="Times New Roman" w:hAnsi="Times New Roman" w:cs="Times New Roman"/>
                <w:spacing w:val="26"/>
                <w:sz w:val="16"/>
              </w:rPr>
              <w:t xml:space="preserve"> </w:t>
            </w:r>
            <w:r w:rsidRPr="00FC3C2D">
              <w:rPr>
                <w:rFonts w:ascii="Times New Roman" w:hAnsi="Times New Roman" w:cs="Times New Roman"/>
                <w:sz w:val="16"/>
              </w:rPr>
              <w:t>respondent</w:t>
            </w:r>
          </w:p>
        </w:tc>
        <w:tc>
          <w:tcPr>
            <w:tcW w:w="840" w:type="dxa"/>
            <w:tcBorders>
              <w:bottom w:val="single" w:sz="4" w:space="0" w:color="000000"/>
            </w:tcBorders>
          </w:tcPr>
          <w:p w14:paraId="301CB3C9" w14:textId="77777777" w:rsidR="004A4B62" w:rsidRPr="00FC3C2D" w:rsidRDefault="004A4B62" w:rsidP="004A4B62">
            <w:pPr>
              <w:rPr>
                <w:rFonts w:ascii="Times New Roman" w:hAnsi="Times New Roman" w:cs="Times New Roman"/>
                <w:sz w:val="14"/>
              </w:rPr>
            </w:pPr>
          </w:p>
        </w:tc>
        <w:tc>
          <w:tcPr>
            <w:tcW w:w="840" w:type="dxa"/>
            <w:tcBorders>
              <w:bottom w:val="single" w:sz="4" w:space="0" w:color="000000"/>
            </w:tcBorders>
          </w:tcPr>
          <w:p w14:paraId="5829E196" w14:textId="77777777" w:rsidR="004A4B62" w:rsidRPr="00FC3C2D" w:rsidRDefault="004A4B62" w:rsidP="004A4B62">
            <w:pPr>
              <w:rPr>
                <w:rFonts w:ascii="Times New Roman" w:hAnsi="Times New Roman" w:cs="Times New Roman"/>
                <w:sz w:val="14"/>
              </w:rPr>
            </w:pPr>
          </w:p>
        </w:tc>
        <w:tc>
          <w:tcPr>
            <w:tcW w:w="840" w:type="dxa"/>
            <w:tcBorders>
              <w:bottom w:val="single" w:sz="4" w:space="0" w:color="000000"/>
            </w:tcBorders>
          </w:tcPr>
          <w:p w14:paraId="59C020D7" w14:textId="77777777" w:rsidR="004A4B62" w:rsidRPr="00FC3C2D" w:rsidRDefault="004A4B62" w:rsidP="004A4B62">
            <w:pPr>
              <w:rPr>
                <w:rFonts w:ascii="Times New Roman" w:hAnsi="Times New Roman" w:cs="Times New Roman"/>
                <w:sz w:val="14"/>
              </w:rPr>
            </w:pPr>
          </w:p>
        </w:tc>
        <w:tc>
          <w:tcPr>
            <w:tcW w:w="840" w:type="dxa"/>
            <w:tcBorders>
              <w:bottom w:val="single" w:sz="4" w:space="0" w:color="000000"/>
            </w:tcBorders>
          </w:tcPr>
          <w:p w14:paraId="3AB8C0C8" w14:textId="77777777" w:rsidR="004A4B62" w:rsidRPr="00FC3C2D" w:rsidRDefault="004A4B62" w:rsidP="004A4B62">
            <w:pPr>
              <w:rPr>
                <w:rFonts w:ascii="Times New Roman" w:hAnsi="Times New Roman" w:cs="Times New Roman"/>
                <w:sz w:val="14"/>
              </w:rPr>
            </w:pPr>
          </w:p>
        </w:tc>
        <w:tc>
          <w:tcPr>
            <w:tcW w:w="840" w:type="dxa"/>
            <w:tcBorders>
              <w:bottom w:val="single" w:sz="4" w:space="0" w:color="000000"/>
            </w:tcBorders>
          </w:tcPr>
          <w:p w14:paraId="5CC888FA" w14:textId="77777777" w:rsidR="004A4B62" w:rsidRPr="00FC3C2D" w:rsidRDefault="004A4B62" w:rsidP="004A4B62">
            <w:pPr>
              <w:rPr>
                <w:rFonts w:ascii="Times New Roman" w:hAnsi="Times New Roman" w:cs="Times New Roman"/>
                <w:sz w:val="14"/>
              </w:rPr>
            </w:pPr>
          </w:p>
        </w:tc>
        <w:tc>
          <w:tcPr>
            <w:tcW w:w="840" w:type="dxa"/>
            <w:tcBorders>
              <w:bottom w:val="single" w:sz="4" w:space="0" w:color="000000"/>
            </w:tcBorders>
          </w:tcPr>
          <w:p w14:paraId="143BD43C" w14:textId="77777777" w:rsidR="004A4B62" w:rsidRPr="00FC3C2D" w:rsidRDefault="004A4B62" w:rsidP="004A4B62">
            <w:pPr>
              <w:rPr>
                <w:rFonts w:ascii="Times New Roman" w:hAnsi="Times New Roman" w:cs="Times New Roman"/>
                <w:sz w:val="14"/>
              </w:rPr>
            </w:pPr>
          </w:p>
        </w:tc>
        <w:tc>
          <w:tcPr>
            <w:tcW w:w="839" w:type="dxa"/>
            <w:tcBorders>
              <w:bottom w:val="single" w:sz="4" w:space="0" w:color="000000"/>
            </w:tcBorders>
          </w:tcPr>
          <w:p w14:paraId="5649CD79"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0.81</w:t>
            </w:r>
            <w:r w:rsidRPr="00FC3C2D">
              <w:rPr>
                <w:rFonts w:ascii="Cambria Math" w:hAnsi="Cambria Math" w:cs="Cambria Math"/>
                <w:sz w:val="16"/>
                <w:vertAlign w:val="superscript"/>
              </w:rPr>
              <w:t>∗</w:t>
            </w:r>
            <w:r w:rsidRPr="00FC3C2D">
              <w:rPr>
                <w:rFonts w:ascii="Times New Roman" w:hAnsi="Times New Roman" w:cs="Times New Roman"/>
                <w:spacing w:val="1"/>
                <w:sz w:val="16"/>
              </w:rPr>
              <w:t xml:space="preserve"> </w:t>
            </w:r>
            <w:r w:rsidRPr="00FC3C2D">
              <w:rPr>
                <w:rFonts w:ascii="Times New Roman" w:hAnsi="Times New Roman" w:cs="Times New Roman"/>
                <w:w w:val="95"/>
                <w:sz w:val="16"/>
              </w:rPr>
              <w:t>[0.66,0.99]</w:t>
            </w:r>
          </w:p>
        </w:tc>
      </w:tr>
      <w:tr w:rsidR="004A4B62" w:rsidRPr="00FC3C2D" w14:paraId="70B6C0B6" w14:textId="77777777" w:rsidTr="004A4B62">
        <w:trPr>
          <w:trHeight w:val="295"/>
        </w:trPr>
        <w:tc>
          <w:tcPr>
            <w:tcW w:w="3552" w:type="dxa"/>
            <w:tcBorders>
              <w:top w:val="single" w:sz="4" w:space="0" w:color="000000"/>
            </w:tcBorders>
          </w:tcPr>
          <w:p w14:paraId="409A2985"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w w:val="105"/>
                <w:sz w:val="16"/>
              </w:rPr>
              <w:t>Pseudo</w:t>
            </w:r>
            <w:r w:rsidRPr="00FC3C2D">
              <w:rPr>
                <w:rFonts w:ascii="Times New Roman" w:hAnsi="Times New Roman" w:cs="Times New Roman"/>
                <w:spacing w:val="8"/>
                <w:w w:val="105"/>
                <w:sz w:val="16"/>
              </w:rPr>
              <w:t xml:space="preserve"> </w:t>
            </w:r>
            <w:r w:rsidRPr="00FC3C2D">
              <w:rPr>
                <w:rFonts w:ascii="Times New Roman" w:hAnsi="Times New Roman" w:cs="Times New Roman"/>
                <w:w w:val="105"/>
                <w:sz w:val="16"/>
              </w:rPr>
              <w:t>R</w:t>
            </w:r>
            <w:r w:rsidRPr="00FC3C2D">
              <w:rPr>
                <w:rFonts w:ascii="Times New Roman" w:hAnsi="Times New Roman" w:cs="Times New Roman"/>
                <w:w w:val="105"/>
                <w:sz w:val="16"/>
                <w:vertAlign w:val="superscript"/>
              </w:rPr>
              <w:t>2</w:t>
            </w:r>
          </w:p>
        </w:tc>
        <w:tc>
          <w:tcPr>
            <w:tcW w:w="840" w:type="dxa"/>
            <w:tcBorders>
              <w:top w:val="single" w:sz="4" w:space="0" w:color="000000"/>
            </w:tcBorders>
          </w:tcPr>
          <w:p w14:paraId="7537A775"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0.22</w:t>
            </w:r>
          </w:p>
        </w:tc>
        <w:tc>
          <w:tcPr>
            <w:tcW w:w="840" w:type="dxa"/>
            <w:tcBorders>
              <w:top w:val="single" w:sz="4" w:space="0" w:color="000000"/>
            </w:tcBorders>
          </w:tcPr>
          <w:p w14:paraId="73203307"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0.22</w:t>
            </w:r>
          </w:p>
        </w:tc>
        <w:tc>
          <w:tcPr>
            <w:tcW w:w="840" w:type="dxa"/>
            <w:tcBorders>
              <w:top w:val="single" w:sz="4" w:space="0" w:color="000000"/>
            </w:tcBorders>
          </w:tcPr>
          <w:p w14:paraId="355299BE"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0.23</w:t>
            </w:r>
          </w:p>
        </w:tc>
        <w:tc>
          <w:tcPr>
            <w:tcW w:w="840" w:type="dxa"/>
            <w:tcBorders>
              <w:top w:val="single" w:sz="4" w:space="0" w:color="000000"/>
            </w:tcBorders>
          </w:tcPr>
          <w:p w14:paraId="3CE0CDCA"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0.23</w:t>
            </w:r>
          </w:p>
        </w:tc>
        <w:tc>
          <w:tcPr>
            <w:tcW w:w="840" w:type="dxa"/>
            <w:tcBorders>
              <w:top w:val="single" w:sz="4" w:space="0" w:color="000000"/>
            </w:tcBorders>
          </w:tcPr>
          <w:p w14:paraId="174387F7"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0.22</w:t>
            </w:r>
          </w:p>
        </w:tc>
        <w:tc>
          <w:tcPr>
            <w:tcW w:w="840" w:type="dxa"/>
            <w:tcBorders>
              <w:top w:val="single" w:sz="4" w:space="0" w:color="000000"/>
            </w:tcBorders>
          </w:tcPr>
          <w:p w14:paraId="14C3D072"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0.22</w:t>
            </w:r>
          </w:p>
        </w:tc>
        <w:tc>
          <w:tcPr>
            <w:tcW w:w="839" w:type="dxa"/>
            <w:tcBorders>
              <w:top w:val="single" w:sz="4" w:space="0" w:color="000000"/>
            </w:tcBorders>
          </w:tcPr>
          <w:p w14:paraId="3720645B"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0.22</w:t>
            </w:r>
          </w:p>
        </w:tc>
      </w:tr>
      <w:tr w:rsidR="004A4B62" w:rsidRPr="00FC3C2D" w14:paraId="7477B823" w14:textId="77777777" w:rsidTr="004A4B62">
        <w:trPr>
          <w:trHeight w:val="297"/>
        </w:trPr>
        <w:tc>
          <w:tcPr>
            <w:tcW w:w="3552" w:type="dxa"/>
            <w:tcBorders>
              <w:bottom w:val="single" w:sz="4" w:space="0" w:color="000000"/>
            </w:tcBorders>
          </w:tcPr>
          <w:p w14:paraId="2E0BF52A"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w w:val="105"/>
                <w:sz w:val="16"/>
              </w:rPr>
              <w:t>Observations</w:t>
            </w:r>
          </w:p>
        </w:tc>
        <w:tc>
          <w:tcPr>
            <w:tcW w:w="840" w:type="dxa"/>
            <w:tcBorders>
              <w:bottom w:val="single" w:sz="4" w:space="0" w:color="000000"/>
            </w:tcBorders>
          </w:tcPr>
          <w:p w14:paraId="1BC9073B"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31424</w:t>
            </w:r>
          </w:p>
        </w:tc>
        <w:tc>
          <w:tcPr>
            <w:tcW w:w="840" w:type="dxa"/>
            <w:tcBorders>
              <w:bottom w:val="single" w:sz="4" w:space="0" w:color="000000"/>
            </w:tcBorders>
          </w:tcPr>
          <w:p w14:paraId="0A27140A"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31424</w:t>
            </w:r>
          </w:p>
        </w:tc>
        <w:tc>
          <w:tcPr>
            <w:tcW w:w="840" w:type="dxa"/>
            <w:tcBorders>
              <w:bottom w:val="single" w:sz="4" w:space="0" w:color="000000"/>
            </w:tcBorders>
          </w:tcPr>
          <w:p w14:paraId="1838808D"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31424</w:t>
            </w:r>
          </w:p>
        </w:tc>
        <w:tc>
          <w:tcPr>
            <w:tcW w:w="840" w:type="dxa"/>
            <w:tcBorders>
              <w:bottom w:val="single" w:sz="4" w:space="0" w:color="000000"/>
            </w:tcBorders>
          </w:tcPr>
          <w:p w14:paraId="4AA86E8C"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31424</w:t>
            </w:r>
          </w:p>
        </w:tc>
        <w:tc>
          <w:tcPr>
            <w:tcW w:w="840" w:type="dxa"/>
            <w:tcBorders>
              <w:bottom w:val="single" w:sz="4" w:space="0" w:color="000000"/>
            </w:tcBorders>
          </w:tcPr>
          <w:p w14:paraId="3AA5DC15"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31424</w:t>
            </w:r>
          </w:p>
        </w:tc>
        <w:tc>
          <w:tcPr>
            <w:tcW w:w="840" w:type="dxa"/>
            <w:tcBorders>
              <w:bottom w:val="single" w:sz="4" w:space="0" w:color="000000"/>
            </w:tcBorders>
          </w:tcPr>
          <w:p w14:paraId="07F8E8B3"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31424</w:t>
            </w:r>
          </w:p>
        </w:tc>
        <w:tc>
          <w:tcPr>
            <w:tcW w:w="839" w:type="dxa"/>
            <w:tcBorders>
              <w:bottom w:val="single" w:sz="4" w:space="0" w:color="000000"/>
            </w:tcBorders>
          </w:tcPr>
          <w:p w14:paraId="7303D10C" w14:textId="77777777" w:rsidR="004A4B62" w:rsidRPr="00FC3C2D" w:rsidRDefault="004A4B62" w:rsidP="004A4B62">
            <w:pPr>
              <w:rPr>
                <w:rFonts w:ascii="Times New Roman" w:hAnsi="Times New Roman" w:cs="Times New Roman"/>
                <w:sz w:val="16"/>
              </w:rPr>
            </w:pPr>
            <w:r w:rsidRPr="00FC3C2D">
              <w:rPr>
                <w:rFonts w:ascii="Times New Roman" w:hAnsi="Times New Roman" w:cs="Times New Roman"/>
                <w:sz w:val="16"/>
              </w:rPr>
              <w:t>31424</w:t>
            </w:r>
          </w:p>
        </w:tc>
      </w:tr>
    </w:tbl>
    <w:p w14:paraId="17E045B5" w14:textId="2BB116A3" w:rsidR="00F079B9" w:rsidRPr="00E021EC" w:rsidRDefault="000B1C40" w:rsidP="006E43B3">
      <w:pPr>
        <w:jc w:val="both"/>
        <w:rPr>
          <w:rFonts w:ascii="Times New Roman" w:hAnsi="Times New Roman" w:cs="Times New Roman"/>
          <w:i/>
          <w:iCs/>
          <w:w w:val="105"/>
          <w:sz w:val="18"/>
          <w:szCs w:val="20"/>
        </w:rPr>
      </w:pPr>
      <w:r w:rsidRPr="00E021EC">
        <w:rPr>
          <w:rFonts w:ascii="Times New Roman" w:hAnsi="Times New Roman" w:cs="Times New Roman"/>
          <w:b/>
          <w:i/>
          <w:iCs/>
          <w:w w:val="110"/>
          <w:sz w:val="18"/>
          <w:szCs w:val="20"/>
        </w:rPr>
        <w:t xml:space="preserve">Notes: </w:t>
      </w:r>
      <w:r w:rsidR="008B7698" w:rsidRPr="00E021EC">
        <w:rPr>
          <w:rFonts w:ascii="Times New Roman" w:hAnsi="Times New Roman" w:cs="Times New Roman"/>
          <w:i/>
          <w:iCs/>
          <w:w w:val="110"/>
          <w:sz w:val="18"/>
          <w:szCs w:val="18"/>
        </w:rPr>
        <w:t xml:space="preserve">Outcome: Choosing the respective candidate to receive the vaccine. </w:t>
      </w:r>
      <w:r w:rsidRPr="00E021EC">
        <w:rPr>
          <w:rFonts w:ascii="Times New Roman" w:hAnsi="Times New Roman" w:cs="Times New Roman"/>
          <w:i/>
          <w:iCs/>
          <w:w w:val="110"/>
          <w:sz w:val="18"/>
          <w:szCs w:val="20"/>
        </w:rPr>
        <w:t xml:space="preserve">Coefficients are </w:t>
      </w:r>
      <w:del w:id="67" w:author="janina.steinert" w:date="2022-08-29T15:47:00Z">
        <w:r w:rsidRPr="00E021EC" w:rsidDel="00112EE7">
          <w:rPr>
            <w:rFonts w:ascii="Times New Roman" w:hAnsi="Times New Roman" w:cs="Times New Roman"/>
            <w:i/>
            <w:iCs/>
            <w:w w:val="110"/>
            <w:sz w:val="18"/>
            <w:szCs w:val="20"/>
          </w:rPr>
          <w:delText xml:space="preserve">Odd’s </w:delText>
        </w:r>
      </w:del>
      <w:ins w:id="68" w:author="janina.steinert" w:date="2022-08-29T15:47:00Z">
        <w:r w:rsidR="00112EE7">
          <w:rPr>
            <w:rFonts w:ascii="Times New Roman" w:hAnsi="Times New Roman" w:cs="Times New Roman"/>
            <w:i/>
            <w:iCs/>
            <w:w w:val="110"/>
            <w:sz w:val="18"/>
            <w:szCs w:val="20"/>
          </w:rPr>
          <w:t>odds</w:t>
        </w:r>
        <w:r w:rsidR="00112EE7" w:rsidRPr="00E021EC">
          <w:rPr>
            <w:rFonts w:ascii="Times New Roman" w:hAnsi="Times New Roman" w:cs="Times New Roman"/>
            <w:i/>
            <w:iCs/>
            <w:w w:val="110"/>
            <w:sz w:val="18"/>
            <w:szCs w:val="20"/>
          </w:rPr>
          <w:t xml:space="preserve"> </w:t>
        </w:r>
      </w:ins>
      <w:r w:rsidRPr="00E021EC">
        <w:rPr>
          <w:rFonts w:ascii="Times New Roman" w:hAnsi="Times New Roman" w:cs="Times New Roman"/>
          <w:i/>
          <w:iCs/>
          <w:w w:val="110"/>
          <w:sz w:val="18"/>
          <w:szCs w:val="20"/>
        </w:rPr>
        <w:t>ratios based on conditional logit estimations</w:t>
      </w:r>
      <w:r w:rsidR="00FE0F7F" w:rsidRPr="00E021EC">
        <w:rPr>
          <w:rFonts w:ascii="Times New Roman" w:hAnsi="Times New Roman" w:cs="Times New Roman"/>
          <w:i/>
          <w:iCs/>
          <w:w w:val="110"/>
          <w:sz w:val="18"/>
          <w:szCs w:val="20"/>
        </w:rPr>
        <w:t xml:space="preserve"> </w:t>
      </w:r>
      <w:ins w:id="69" w:author="Henrike Sternberg" w:date="2022-08-12T11:09:00Z">
        <w:r w:rsidR="00FE0F7F" w:rsidRPr="00E021EC">
          <w:rPr>
            <w:rFonts w:ascii="Times New Roman" w:hAnsi="Times New Roman" w:cs="Times New Roman"/>
            <w:i/>
            <w:iCs/>
            <w:w w:val="105"/>
            <w:sz w:val="18"/>
            <w:szCs w:val="20"/>
          </w:rPr>
          <w:t>(</w:t>
        </w:r>
      </w:ins>
      <w:ins w:id="70" w:author="Henrike Sternberg" w:date="2022-08-16T14:50:00Z">
        <w:r w:rsidR="009E7B14" w:rsidRPr="00E021EC">
          <w:rPr>
            <w:rFonts w:ascii="Times New Roman" w:hAnsi="Times New Roman" w:cs="Times New Roman"/>
            <w:i/>
            <w:iCs/>
            <w:w w:val="105"/>
            <w:sz w:val="18"/>
            <w:szCs w:val="20"/>
          </w:rPr>
          <w:t>respondent</w:t>
        </w:r>
      </w:ins>
      <w:ins w:id="71" w:author="Henrike Sternberg" w:date="2022-08-12T11:09:00Z">
        <w:r w:rsidR="00FE0F7F" w:rsidRPr="00E021EC">
          <w:rPr>
            <w:rFonts w:ascii="Times New Roman" w:hAnsi="Times New Roman" w:cs="Times New Roman"/>
            <w:i/>
            <w:iCs/>
            <w:w w:val="105"/>
            <w:sz w:val="18"/>
            <w:szCs w:val="20"/>
          </w:rPr>
          <w:t>-level fixed effects)</w:t>
        </w:r>
      </w:ins>
      <w:r w:rsidR="00FE0F7F" w:rsidRPr="00E021EC">
        <w:rPr>
          <w:rFonts w:ascii="Times New Roman" w:hAnsi="Times New Roman" w:cs="Times New Roman"/>
          <w:i/>
          <w:iCs/>
          <w:w w:val="105"/>
          <w:sz w:val="18"/>
          <w:szCs w:val="20"/>
        </w:rPr>
        <w:t xml:space="preserve"> </w:t>
      </w:r>
      <w:r w:rsidRPr="00E021EC">
        <w:rPr>
          <w:rFonts w:ascii="Times New Roman" w:hAnsi="Times New Roman" w:cs="Times New Roman"/>
          <w:i/>
          <w:iCs/>
          <w:w w:val="110"/>
          <w:sz w:val="18"/>
          <w:szCs w:val="20"/>
        </w:rPr>
        <w:t xml:space="preserve">with standard errors clustered at the </w:t>
      </w:r>
      <w:ins w:id="72" w:author="Henrike Sternberg" w:date="2022-08-16T14:50:00Z">
        <w:r w:rsidR="009E7B14" w:rsidRPr="00E021EC">
          <w:rPr>
            <w:rFonts w:ascii="Times New Roman" w:hAnsi="Times New Roman" w:cs="Times New Roman"/>
            <w:i/>
            <w:iCs/>
            <w:w w:val="105"/>
            <w:sz w:val="18"/>
            <w:szCs w:val="20"/>
          </w:rPr>
          <w:t>respondent</w:t>
        </w:r>
        <w:r w:rsidR="009E7B14" w:rsidRPr="00E021EC" w:rsidDel="009E7B14">
          <w:rPr>
            <w:rFonts w:ascii="Times New Roman" w:hAnsi="Times New Roman" w:cs="Times New Roman"/>
            <w:i/>
            <w:iCs/>
            <w:w w:val="110"/>
            <w:sz w:val="18"/>
            <w:szCs w:val="20"/>
          </w:rPr>
          <w:t xml:space="preserve"> </w:t>
        </w:r>
      </w:ins>
      <w:del w:id="73" w:author="Henrike Sternberg" w:date="2022-08-16T14:50:00Z">
        <w:r w:rsidRPr="00E021EC" w:rsidDel="009E7B14">
          <w:rPr>
            <w:rFonts w:ascii="Times New Roman" w:hAnsi="Times New Roman" w:cs="Times New Roman"/>
            <w:i/>
            <w:iCs/>
            <w:w w:val="110"/>
            <w:sz w:val="18"/>
            <w:szCs w:val="20"/>
          </w:rPr>
          <w:delText xml:space="preserve">individual </w:delText>
        </w:r>
      </w:del>
      <w:r w:rsidRPr="00E021EC">
        <w:rPr>
          <w:rFonts w:ascii="Times New Roman" w:hAnsi="Times New Roman" w:cs="Times New Roman"/>
          <w:i/>
          <w:iCs/>
          <w:w w:val="110"/>
          <w:sz w:val="18"/>
          <w:szCs w:val="20"/>
        </w:rPr>
        <w:t>level. Estimations were conducted</w:t>
      </w:r>
      <w:r w:rsidRPr="00E021EC">
        <w:rPr>
          <w:rFonts w:ascii="Times New Roman" w:hAnsi="Times New Roman" w:cs="Times New Roman"/>
          <w:i/>
          <w:iCs/>
          <w:spacing w:val="1"/>
          <w:w w:val="110"/>
          <w:sz w:val="18"/>
          <w:szCs w:val="20"/>
        </w:rPr>
        <w:t xml:space="preserve"> </w:t>
      </w:r>
      <w:r w:rsidRPr="00E021EC">
        <w:rPr>
          <w:rFonts w:ascii="Times New Roman" w:hAnsi="Times New Roman" w:cs="Times New Roman"/>
          <w:i/>
          <w:iCs/>
          <w:spacing w:val="-1"/>
          <w:w w:val="110"/>
          <w:sz w:val="18"/>
          <w:szCs w:val="20"/>
        </w:rPr>
        <w:t>with</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spacing w:val="-1"/>
          <w:w w:val="110"/>
          <w:sz w:val="18"/>
          <w:szCs w:val="20"/>
        </w:rPr>
        <w:t>controlling</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spacing w:val="-1"/>
          <w:w w:val="110"/>
          <w:sz w:val="18"/>
          <w:szCs w:val="20"/>
        </w:rPr>
        <w:t>for</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spacing w:val="-1"/>
          <w:w w:val="110"/>
          <w:sz w:val="18"/>
          <w:szCs w:val="20"/>
        </w:rPr>
        <w:t>the</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spacing w:val="-1"/>
          <w:w w:val="110"/>
          <w:sz w:val="18"/>
          <w:szCs w:val="20"/>
        </w:rPr>
        <w:t>main</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spacing w:val="-1"/>
          <w:w w:val="110"/>
          <w:sz w:val="18"/>
          <w:szCs w:val="20"/>
        </w:rPr>
        <w:t>effects</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spacing w:val="-1"/>
          <w:w w:val="110"/>
          <w:sz w:val="18"/>
          <w:szCs w:val="20"/>
        </w:rPr>
        <w:t>of</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spacing w:val="-1"/>
          <w:w w:val="110"/>
          <w:sz w:val="18"/>
          <w:szCs w:val="20"/>
        </w:rPr>
        <w:t>the</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other</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three</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attributes,</w:t>
      </w:r>
      <w:r w:rsidRPr="00E021EC">
        <w:rPr>
          <w:rFonts w:ascii="Times New Roman" w:hAnsi="Times New Roman" w:cs="Times New Roman"/>
          <w:i/>
          <w:iCs/>
          <w:spacing w:val="-6"/>
          <w:w w:val="110"/>
          <w:sz w:val="18"/>
          <w:szCs w:val="20"/>
        </w:rPr>
        <w:t xml:space="preserve"> </w:t>
      </w:r>
      <w:r w:rsidRPr="00E021EC">
        <w:rPr>
          <w:rFonts w:ascii="Times New Roman" w:hAnsi="Times New Roman" w:cs="Times New Roman"/>
          <w:i/>
          <w:iCs/>
          <w:w w:val="110"/>
          <w:sz w:val="18"/>
          <w:szCs w:val="20"/>
        </w:rPr>
        <w:t>but</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only</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the</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results</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for</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the</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country</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of</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residence</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attribute</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are</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shown</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here.</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Columns</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2-7</w:t>
      </w:r>
      <w:r w:rsidRPr="00E021EC">
        <w:rPr>
          <w:rFonts w:ascii="Times New Roman" w:hAnsi="Times New Roman" w:cs="Times New Roman"/>
          <w:i/>
          <w:iCs/>
          <w:spacing w:val="-7"/>
          <w:w w:val="110"/>
          <w:sz w:val="18"/>
          <w:szCs w:val="20"/>
        </w:rPr>
        <w:t xml:space="preserve"> </w:t>
      </w:r>
      <w:r w:rsidRPr="00E021EC">
        <w:rPr>
          <w:rFonts w:ascii="Times New Roman" w:hAnsi="Times New Roman" w:cs="Times New Roman"/>
          <w:i/>
          <w:iCs/>
          <w:w w:val="110"/>
          <w:sz w:val="18"/>
          <w:szCs w:val="20"/>
        </w:rPr>
        <w:t>indicate</w:t>
      </w:r>
      <w:r w:rsidRPr="00E021EC">
        <w:rPr>
          <w:rFonts w:ascii="Times New Roman" w:hAnsi="Times New Roman" w:cs="Times New Roman"/>
          <w:i/>
          <w:iCs/>
          <w:spacing w:val="-30"/>
          <w:w w:val="110"/>
          <w:sz w:val="18"/>
          <w:szCs w:val="20"/>
        </w:rPr>
        <w:t xml:space="preserve"> </w:t>
      </w:r>
      <w:r w:rsidRPr="00E021EC">
        <w:rPr>
          <w:rFonts w:ascii="Times New Roman" w:hAnsi="Times New Roman" w:cs="Times New Roman"/>
          <w:i/>
          <w:iCs/>
          <w:w w:val="110"/>
          <w:sz w:val="18"/>
          <w:szCs w:val="20"/>
        </w:rPr>
        <w:t xml:space="preserve">the degree of statistical (in-)significance of the subgroup differences presented in Figure </w:t>
      </w:r>
      <w:ins w:id="74" w:author="Henrike Sternberg" w:date="2022-08-16T13:09:00Z">
        <w:r w:rsidR="00C97DD9" w:rsidRPr="00E021EC">
          <w:rPr>
            <w:rFonts w:ascii="Times New Roman" w:hAnsi="Times New Roman" w:cs="Times New Roman"/>
            <w:i/>
            <w:iCs/>
            <w:w w:val="110"/>
            <w:sz w:val="18"/>
            <w:szCs w:val="20"/>
          </w:rPr>
          <w:t>2</w:t>
        </w:r>
      </w:ins>
      <w:del w:id="75" w:author="Henrike Sternberg" w:date="2022-08-16T13:09:00Z">
        <w:r w:rsidRPr="00E021EC" w:rsidDel="00C97DD9">
          <w:rPr>
            <w:rFonts w:ascii="Times New Roman" w:hAnsi="Times New Roman" w:cs="Times New Roman"/>
            <w:i/>
            <w:iCs/>
            <w:w w:val="110"/>
            <w:sz w:val="18"/>
            <w:szCs w:val="20"/>
          </w:rPr>
          <w:delText>1</w:delText>
        </w:r>
      </w:del>
      <w:r w:rsidRPr="00E021EC">
        <w:rPr>
          <w:rFonts w:ascii="Times New Roman" w:hAnsi="Times New Roman" w:cs="Times New Roman"/>
          <w:i/>
          <w:iCs/>
          <w:w w:val="110"/>
          <w:sz w:val="18"/>
          <w:szCs w:val="20"/>
        </w:rPr>
        <w:t xml:space="preserve"> in the main body of the paper</w:t>
      </w:r>
      <w:del w:id="76" w:author="Henrike Sternberg" w:date="2022-08-16T13:09:00Z">
        <w:r w:rsidRPr="00E021EC" w:rsidDel="00413772">
          <w:rPr>
            <w:rFonts w:ascii="Times New Roman" w:hAnsi="Times New Roman" w:cs="Times New Roman"/>
            <w:i/>
            <w:iCs/>
            <w:w w:val="110"/>
            <w:sz w:val="18"/>
            <w:szCs w:val="20"/>
          </w:rPr>
          <w:delText xml:space="preserve"> and Table A1 of the supplementary</w:delText>
        </w:r>
        <w:r w:rsidRPr="00E021EC" w:rsidDel="00413772">
          <w:rPr>
            <w:rFonts w:ascii="Times New Roman" w:hAnsi="Times New Roman" w:cs="Times New Roman"/>
            <w:i/>
            <w:iCs/>
            <w:spacing w:val="1"/>
            <w:w w:val="110"/>
            <w:sz w:val="18"/>
            <w:szCs w:val="20"/>
          </w:rPr>
          <w:delText xml:space="preserve"> </w:delText>
        </w:r>
        <w:r w:rsidRPr="00E021EC" w:rsidDel="00413772">
          <w:rPr>
            <w:rFonts w:ascii="Times New Roman" w:hAnsi="Times New Roman" w:cs="Times New Roman"/>
            <w:i/>
            <w:iCs/>
            <w:spacing w:val="-1"/>
            <w:w w:val="110"/>
            <w:sz w:val="18"/>
            <w:szCs w:val="20"/>
          </w:rPr>
          <w:delText>material</w:delText>
        </w:r>
      </w:del>
      <w:r w:rsidRPr="00E021EC">
        <w:rPr>
          <w:rFonts w:ascii="Times New Roman" w:hAnsi="Times New Roman" w:cs="Times New Roman"/>
          <w:i/>
          <w:iCs/>
          <w:spacing w:val="-1"/>
          <w:w w:val="110"/>
          <w:sz w:val="18"/>
          <w:szCs w:val="20"/>
        </w:rPr>
        <w:t>.</w:t>
      </w:r>
      <w:r w:rsidRPr="00E021EC">
        <w:rPr>
          <w:rFonts w:ascii="Times New Roman" w:hAnsi="Times New Roman" w:cs="Times New Roman"/>
          <w:i/>
          <w:iCs/>
          <w:spacing w:val="5"/>
          <w:w w:val="110"/>
          <w:sz w:val="18"/>
          <w:szCs w:val="20"/>
        </w:rPr>
        <w:t xml:space="preserve"> </w:t>
      </w:r>
      <w:r w:rsidRPr="00E021EC">
        <w:rPr>
          <w:rFonts w:ascii="Times New Roman" w:hAnsi="Times New Roman" w:cs="Times New Roman"/>
          <w:i/>
          <w:iCs/>
          <w:spacing w:val="-1"/>
          <w:w w:val="110"/>
          <w:sz w:val="18"/>
          <w:szCs w:val="20"/>
        </w:rPr>
        <w:t>Results</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spacing w:val="-1"/>
          <w:w w:val="110"/>
          <w:sz w:val="18"/>
          <w:szCs w:val="20"/>
        </w:rPr>
        <w:t>to</w:t>
      </w:r>
      <w:r w:rsidRPr="00E021EC">
        <w:rPr>
          <w:rFonts w:ascii="Times New Roman" w:hAnsi="Times New Roman" w:cs="Times New Roman"/>
          <w:i/>
          <w:iCs/>
          <w:spacing w:val="-5"/>
          <w:w w:val="110"/>
          <w:sz w:val="18"/>
          <w:szCs w:val="20"/>
        </w:rPr>
        <w:t xml:space="preserve"> </w:t>
      </w:r>
      <w:r w:rsidRPr="00E021EC">
        <w:rPr>
          <w:rFonts w:ascii="Times New Roman" w:hAnsi="Times New Roman" w:cs="Times New Roman"/>
          <w:i/>
          <w:iCs/>
          <w:spacing w:val="-1"/>
          <w:w w:val="110"/>
          <w:sz w:val="18"/>
          <w:szCs w:val="20"/>
        </w:rPr>
        <w:t>be</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spacing w:val="-1"/>
          <w:w w:val="110"/>
          <w:sz w:val="18"/>
          <w:szCs w:val="20"/>
        </w:rPr>
        <w:t>interpreted</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relative</w:t>
      </w:r>
      <w:r w:rsidRPr="00E021EC">
        <w:rPr>
          <w:rFonts w:ascii="Times New Roman" w:hAnsi="Times New Roman" w:cs="Times New Roman"/>
          <w:i/>
          <w:iCs/>
          <w:spacing w:val="-5"/>
          <w:w w:val="110"/>
          <w:sz w:val="18"/>
          <w:szCs w:val="20"/>
        </w:rPr>
        <w:t xml:space="preserve"> </w:t>
      </w:r>
      <w:r w:rsidRPr="00E021EC">
        <w:rPr>
          <w:rFonts w:ascii="Times New Roman" w:hAnsi="Times New Roman" w:cs="Times New Roman"/>
          <w:i/>
          <w:iCs/>
          <w:w w:val="110"/>
          <w:sz w:val="18"/>
          <w:szCs w:val="20"/>
        </w:rPr>
        <w:t>to</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the</w:t>
      </w:r>
      <w:r w:rsidRPr="00E021EC">
        <w:rPr>
          <w:rFonts w:ascii="Times New Roman" w:hAnsi="Times New Roman" w:cs="Times New Roman"/>
          <w:i/>
          <w:iCs/>
          <w:spacing w:val="-5"/>
          <w:w w:val="110"/>
          <w:sz w:val="18"/>
          <w:szCs w:val="20"/>
        </w:rPr>
        <w:t xml:space="preserve"> </w:t>
      </w:r>
      <w:r w:rsidRPr="00E021EC">
        <w:rPr>
          <w:rFonts w:ascii="Times New Roman" w:hAnsi="Times New Roman" w:cs="Times New Roman"/>
          <w:i/>
          <w:iCs/>
          <w:w w:val="110"/>
          <w:sz w:val="18"/>
          <w:szCs w:val="20"/>
        </w:rPr>
        <w:t>indicated</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reference</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category,</w:t>
      </w:r>
      <w:r w:rsidRPr="00E021EC">
        <w:rPr>
          <w:rFonts w:ascii="Times New Roman" w:hAnsi="Times New Roman" w:cs="Times New Roman"/>
          <w:i/>
          <w:iCs/>
          <w:spacing w:val="-5"/>
          <w:w w:val="110"/>
          <w:sz w:val="18"/>
          <w:szCs w:val="20"/>
        </w:rPr>
        <w:t xml:space="preserve"> </w:t>
      </w:r>
      <w:r w:rsidRPr="00E021EC">
        <w:rPr>
          <w:rFonts w:ascii="Times New Roman" w:hAnsi="Times New Roman" w:cs="Times New Roman"/>
          <w:i/>
          <w:iCs/>
          <w:w w:val="110"/>
          <w:sz w:val="18"/>
          <w:szCs w:val="20"/>
        </w:rPr>
        <w:t>i.e.</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in</w:t>
      </w:r>
      <w:r w:rsidRPr="00E021EC">
        <w:rPr>
          <w:rFonts w:ascii="Times New Roman" w:hAnsi="Times New Roman" w:cs="Times New Roman"/>
          <w:i/>
          <w:iCs/>
          <w:spacing w:val="-5"/>
          <w:w w:val="110"/>
          <w:sz w:val="18"/>
          <w:szCs w:val="20"/>
        </w:rPr>
        <w:t xml:space="preserve"> </w:t>
      </w:r>
      <w:r w:rsidRPr="00E021EC">
        <w:rPr>
          <w:rFonts w:ascii="Times New Roman" w:hAnsi="Times New Roman" w:cs="Times New Roman"/>
          <w:i/>
          <w:iCs/>
          <w:w w:val="110"/>
          <w:sz w:val="18"/>
          <w:szCs w:val="20"/>
        </w:rPr>
        <w:t>the</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case</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of</w:t>
      </w:r>
      <w:r w:rsidRPr="00E021EC">
        <w:rPr>
          <w:rFonts w:ascii="Times New Roman" w:hAnsi="Times New Roman" w:cs="Times New Roman"/>
          <w:i/>
          <w:iCs/>
          <w:spacing w:val="-5"/>
          <w:w w:val="110"/>
          <w:sz w:val="18"/>
          <w:szCs w:val="20"/>
        </w:rPr>
        <w:t xml:space="preserve"> </w:t>
      </w:r>
      <w:r w:rsidRPr="00E021EC">
        <w:rPr>
          <w:rFonts w:ascii="Times New Roman" w:hAnsi="Times New Roman" w:cs="Times New Roman"/>
          <w:i/>
          <w:iCs/>
          <w:w w:val="110"/>
          <w:sz w:val="18"/>
          <w:szCs w:val="20"/>
        </w:rPr>
        <w:t>country</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of</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residence,</w:t>
      </w:r>
      <w:r w:rsidRPr="00E021EC">
        <w:rPr>
          <w:rFonts w:ascii="Times New Roman" w:hAnsi="Times New Roman" w:cs="Times New Roman"/>
          <w:i/>
          <w:iCs/>
          <w:spacing w:val="-5"/>
          <w:w w:val="110"/>
          <w:sz w:val="18"/>
          <w:szCs w:val="20"/>
        </w:rPr>
        <w:t xml:space="preserve"> </w:t>
      </w:r>
      <w:r w:rsidRPr="00E021EC">
        <w:rPr>
          <w:rFonts w:ascii="Times New Roman" w:hAnsi="Times New Roman" w:cs="Times New Roman"/>
          <w:i/>
          <w:iCs/>
          <w:w w:val="110"/>
          <w:sz w:val="18"/>
          <w:szCs w:val="20"/>
        </w:rPr>
        <w:t>relative</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to</w:t>
      </w:r>
      <w:r w:rsidRPr="00E021EC">
        <w:rPr>
          <w:rFonts w:ascii="Times New Roman" w:hAnsi="Times New Roman" w:cs="Times New Roman"/>
          <w:i/>
          <w:iCs/>
          <w:spacing w:val="-5"/>
          <w:w w:val="110"/>
          <w:sz w:val="18"/>
          <w:szCs w:val="20"/>
        </w:rPr>
        <w:t xml:space="preserve"> </w:t>
      </w:r>
      <w:r w:rsidRPr="00E021EC">
        <w:rPr>
          <w:rFonts w:ascii="Times New Roman" w:hAnsi="Times New Roman" w:cs="Times New Roman"/>
          <w:i/>
          <w:iCs/>
          <w:w w:val="110"/>
          <w:sz w:val="18"/>
          <w:szCs w:val="20"/>
        </w:rPr>
        <w:t>the</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preference</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for</w:t>
      </w:r>
      <w:r w:rsidRPr="00E021EC">
        <w:rPr>
          <w:rFonts w:ascii="Times New Roman" w:hAnsi="Times New Roman" w:cs="Times New Roman"/>
          <w:i/>
          <w:iCs/>
          <w:spacing w:val="-5"/>
          <w:w w:val="110"/>
          <w:sz w:val="18"/>
          <w:szCs w:val="20"/>
        </w:rPr>
        <w:t xml:space="preserve"> </w:t>
      </w:r>
      <w:r w:rsidRPr="00E021EC">
        <w:rPr>
          <w:rFonts w:ascii="Times New Roman" w:hAnsi="Times New Roman" w:cs="Times New Roman"/>
          <w:i/>
          <w:iCs/>
          <w:w w:val="110"/>
          <w:sz w:val="18"/>
          <w:szCs w:val="20"/>
        </w:rPr>
        <w:t>the</w:t>
      </w:r>
      <w:r w:rsidRPr="00E021EC">
        <w:rPr>
          <w:rFonts w:ascii="Times New Roman" w:hAnsi="Times New Roman" w:cs="Times New Roman"/>
          <w:i/>
          <w:iCs/>
          <w:spacing w:val="-4"/>
          <w:w w:val="110"/>
          <w:sz w:val="18"/>
          <w:szCs w:val="20"/>
        </w:rPr>
        <w:t xml:space="preserve"> </w:t>
      </w:r>
      <w:r w:rsidRPr="00E021EC">
        <w:rPr>
          <w:rFonts w:ascii="Times New Roman" w:hAnsi="Times New Roman" w:cs="Times New Roman"/>
          <w:i/>
          <w:iCs/>
          <w:w w:val="110"/>
          <w:sz w:val="18"/>
          <w:szCs w:val="20"/>
        </w:rPr>
        <w:t>vaccine</w:t>
      </w:r>
      <w:r w:rsidRPr="00E021EC">
        <w:rPr>
          <w:rFonts w:ascii="Times New Roman" w:hAnsi="Times New Roman" w:cs="Times New Roman"/>
          <w:i/>
          <w:iCs/>
          <w:spacing w:val="-30"/>
          <w:w w:val="110"/>
          <w:sz w:val="18"/>
          <w:szCs w:val="20"/>
        </w:rPr>
        <w:t xml:space="preserve"> </w:t>
      </w:r>
      <w:r w:rsidRPr="00E021EC">
        <w:rPr>
          <w:rFonts w:ascii="Times New Roman" w:hAnsi="Times New Roman" w:cs="Times New Roman"/>
          <w:i/>
          <w:iCs/>
          <w:w w:val="105"/>
          <w:sz w:val="18"/>
          <w:szCs w:val="20"/>
        </w:rPr>
        <w:t>being</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given</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to</w:t>
      </w:r>
      <w:r w:rsidRPr="00E021EC">
        <w:rPr>
          <w:rFonts w:ascii="Times New Roman" w:hAnsi="Times New Roman" w:cs="Times New Roman"/>
          <w:i/>
          <w:iCs/>
          <w:spacing w:val="10"/>
          <w:w w:val="105"/>
          <w:sz w:val="18"/>
          <w:szCs w:val="20"/>
        </w:rPr>
        <w:t xml:space="preserve"> </w:t>
      </w:r>
      <w:r w:rsidRPr="00E021EC">
        <w:rPr>
          <w:rFonts w:ascii="Times New Roman" w:hAnsi="Times New Roman" w:cs="Times New Roman"/>
          <w:i/>
          <w:iCs/>
          <w:w w:val="105"/>
          <w:sz w:val="18"/>
          <w:szCs w:val="20"/>
        </w:rPr>
        <w:t>a</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person</w:t>
      </w:r>
      <w:r w:rsidRPr="00E021EC">
        <w:rPr>
          <w:rFonts w:ascii="Times New Roman" w:hAnsi="Times New Roman" w:cs="Times New Roman"/>
          <w:i/>
          <w:iCs/>
          <w:spacing w:val="10"/>
          <w:w w:val="105"/>
          <w:sz w:val="18"/>
          <w:szCs w:val="20"/>
        </w:rPr>
        <w:t xml:space="preserve"> </w:t>
      </w:r>
      <w:r w:rsidRPr="00E021EC">
        <w:rPr>
          <w:rFonts w:ascii="Times New Roman" w:hAnsi="Times New Roman" w:cs="Times New Roman"/>
          <w:i/>
          <w:iCs/>
          <w:w w:val="105"/>
          <w:sz w:val="18"/>
          <w:szCs w:val="20"/>
        </w:rPr>
        <w:t>living</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in</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the</w:t>
      </w:r>
      <w:r w:rsidRPr="00E021EC">
        <w:rPr>
          <w:rFonts w:ascii="Times New Roman" w:hAnsi="Times New Roman" w:cs="Times New Roman"/>
          <w:i/>
          <w:iCs/>
          <w:spacing w:val="10"/>
          <w:w w:val="105"/>
          <w:sz w:val="18"/>
          <w:szCs w:val="20"/>
        </w:rPr>
        <w:t xml:space="preserve"> </w:t>
      </w:r>
      <w:r w:rsidRPr="00E021EC">
        <w:rPr>
          <w:rFonts w:ascii="Times New Roman" w:hAnsi="Times New Roman" w:cs="Times New Roman"/>
          <w:i/>
          <w:iCs/>
          <w:w w:val="105"/>
          <w:sz w:val="18"/>
          <w:szCs w:val="20"/>
        </w:rPr>
        <w:t>country</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of</w:t>
      </w:r>
      <w:r w:rsidRPr="00E021EC">
        <w:rPr>
          <w:rFonts w:ascii="Times New Roman" w:hAnsi="Times New Roman" w:cs="Times New Roman"/>
          <w:i/>
          <w:iCs/>
          <w:spacing w:val="10"/>
          <w:w w:val="105"/>
          <w:sz w:val="18"/>
          <w:szCs w:val="20"/>
        </w:rPr>
        <w:t xml:space="preserve"> </w:t>
      </w:r>
      <w:r w:rsidRPr="00E021EC">
        <w:rPr>
          <w:rFonts w:ascii="Times New Roman" w:hAnsi="Times New Roman" w:cs="Times New Roman"/>
          <w:i/>
          <w:iCs/>
          <w:w w:val="105"/>
          <w:sz w:val="18"/>
          <w:szCs w:val="20"/>
        </w:rPr>
        <w:t>the</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survey</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respondent</w:t>
      </w:r>
      <w:r w:rsidRPr="00E021EC">
        <w:rPr>
          <w:rFonts w:ascii="Times New Roman" w:hAnsi="Times New Roman" w:cs="Times New Roman"/>
          <w:i/>
          <w:iCs/>
          <w:spacing w:val="10"/>
          <w:w w:val="105"/>
          <w:sz w:val="18"/>
          <w:szCs w:val="20"/>
        </w:rPr>
        <w:t xml:space="preserve"> </w:t>
      </w:r>
      <w:r w:rsidRPr="00E021EC">
        <w:rPr>
          <w:rFonts w:ascii="Times New Roman" w:hAnsi="Times New Roman" w:cs="Times New Roman"/>
          <w:i/>
          <w:iCs/>
          <w:w w:val="105"/>
          <w:sz w:val="18"/>
          <w:szCs w:val="20"/>
        </w:rPr>
        <w:t>answering</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the</w:t>
      </w:r>
      <w:r w:rsidRPr="00E021EC">
        <w:rPr>
          <w:rFonts w:ascii="Times New Roman" w:hAnsi="Times New Roman" w:cs="Times New Roman"/>
          <w:i/>
          <w:iCs/>
          <w:spacing w:val="10"/>
          <w:w w:val="105"/>
          <w:sz w:val="18"/>
          <w:szCs w:val="20"/>
        </w:rPr>
        <w:t xml:space="preserve"> </w:t>
      </w:r>
      <w:r w:rsidRPr="00E021EC">
        <w:rPr>
          <w:rFonts w:ascii="Times New Roman" w:hAnsi="Times New Roman" w:cs="Times New Roman"/>
          <w:i/>
          <w:iCs/>
          <w:w w:val="105"/>
          <w:sz w:val="18"/>
          <w:szCs w:val="20"/>
        </w:rPr>
        <w:t>question.</w:t>
      </w:r>
      <w:r w:rsidRPr="00E021EC">
        <w:rPr>
          <w:rFonts w:ascii="Times New Roman" w:hAnsi="Times New Roman" w:cs="Times New Roman"/>
          <w:i/>
          <w:iCs/>
          <w:spacing w:val="24"/>
          <w:w w:val="105"/>
          <w:sz w:val="18"/>
          <w:szCs w:val="20"/>
        </w:rPr>
        <w:t xml:space="preserve"> </w:t>
      </w:r>
      <w:r w:rsidRPr="00E021EC">
        <w:rPr>
          <w:rFonts w:ascii="Times New Roman" w:hAnsi="Times New Roman" w:cs="Times New Roman"/>
          <w:i/>
          <w:iCs/>
          <w:w w:val="105"/>
          <w:sz w:val="18"/>
          <w:szCs w:val="20"/>
        </w:rPr>
        <w:t>95%</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confidence</w:t>
      </w:r>
      <w:r w:rsidRPr="00E021EC">
        <w:rPr>
          <w:rFonts w:ascii="Times New Roman" w:hAnsi="Times New Roman" w:cs="Times New Roman"/>
          <w:i/>
          <w:iCs/>
          <w:spacing w:val="10"/>
          <w:w w:val="105"/>
          <w:sz w:val="18"/>
          <w:szCs w:val="20"/>
        </w:rPr>
        <w:t xml:space="preserve"> </w:t>
      </w:r>
      <w:r w:rsidRPr="00E021EC">
        <w:rPr>
          <w:rFonts w:ascii="Times New Roman" w:hAnsi="Times New Roman" w:cs="Times New Roman"/>
          <w:i/>
          <w:iCs/>
          <w:w w:val="105"/>
          <w:sz w:val="18"/>
          <w:szCs w:val="20"/>
        </w:rPr>
        <w:t>intervals</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in</w:t>
      </w:r>
      <w:r w:rsidRPr="00E021EC">
        <w:rPr>
          <w:rFonts w:ascii="Times New Roman" w:hAnsi="Times New Roman" w:cs="Times New Roman"/>
          <w:i/>
          <w:iCs/>
          <w:spacing w:val="9"/>
          <w:w w:val="105"/>
          <w:sz w:val="18"/>
          <w:szCs w:val="20"/>
        </w:rPr>
        <w:t xml:space="preserve"> </w:t>
      </w:r>
      <w:r w:rsidRPr="00E021EC">
        <w:rPr>
          <w:rFonts w:ascii="Times New Roman" w:hAnsi="Times New Roman" w:cs="Times New Roman"/>
          <w:i/>
          <w:iCs/>
          <w:w w:val="105"/>
          <w:sz w:val="18"/>
          <w:szCs w:val="20"/>
        </w:rPr>
        <w:t>brackets.</w:t>
      </w:r>
      <w:r w:rsidRPr="00E021EC">
        <w:rPr>
          <w:rFonts w:ascii="Times New Roman" w:hAnsi="Times New Roman" w:cs="Times New Roman"/>
          <w:i/>
          <w:iCs/>
          <w:spacing w:val="24"/>
          <w:w w:val="105"/>
          <w:sz w:val="18"/>
          <w:szCs w:val="20"/>
        </w:rPr>
        <w:t xml:space="preserve"> </w:t>
      </w:r>
      <w:r w:rsidRPr="00E021EC">
        <w:rPr>
          <w:rFonts w:ascii="Cambria Math" w:hAnsi="Cambria Math" w:cs="Cambria Math"/>
          <w:i/>
          <w:iCs/>
          <w:w w:val="105"/>
          <w:sz w:val="18"/>
          <w:szCs w:val="20"/>
          <w:vertAlign w:val="superscript"/>
        </w:rPr>
        <w:t>∗</w:t>
      </w:r>
      <w:r w:rsidRPr="00E021EC">
        <w:rPr>
          <w:rFonts w:ascii="Times New Roman" w:hAnsi="Times New Roman" w:cs="Times New Roman"/>
          <w:i/>
          <w:iCs/>
          <w:spacing w:val="3"/>
          <w:w w:val="105"/>
          <w:sz w:val="18"/>
          <w:szCs w:val="20"/>
        </w:rPr>
        <w:t xml:space="preserve"> </w:t>
      </w:r>
      <w:r w:rsidRPr="00E021EC">
        <w:rPr>
          <w:rFonts w:ascii="Times New Roman" w:hAnsi="Times New Roman" w:cs="Times New Roman"/>
          <w:i/>
          <w:iCs/>
          <w:w w:val="105"/>
          <w:sz w:val="18"/>
          <w:szCs w:val="20"/>
        </w:rPr>
        <w:t>p</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&lt;</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0.05,</w:t>
      </w:r>
      <w:r w:rsidRPr="00E021EC">
        <w:rPr>
          <w:rFonts w:ascii="Times New Roman" w:hAnsi="Times New Roman" w:cs="Times New Roman"/>
          <w:i/>
          <w:iCs/>
          <w:spacing w:val="10"/>
          <w:w w:val="105"/>
          <w:sz w:val="18"/>
          <w:szCs w:val="20"/>
        </w:rPr>
        <w:t xml:space="preserve"> </w:t>
      </w:r>
      <w:r w:rsidRPr="00E021EC">
        <w:rPr>
          <w:rFonts w:ascii="Cambria Math" w:hAnsi="Cambria Math" w:cs="Cambria Math"/>
          <w:i/>
          <w:iCs/>
          <w:w w:val="105"/>
          <w:sz w:val="18"/>
          <w:szCs w:val="20"/>
          <w:vertAlign w:val="superscript"/>
        </w:rPr>
        <w:t>∗∗</w:t>
      </w:r>
      <w:r w:rsidRPr="00E021EC">
        <w:rPr>
          <w:rFonts w:ascii="Times New Roman" w:hAnsi="Times New Roman" w:cs="Times New Roman"/>
          <w:i/>
          <w:iCs/>
          <w:spacing w:val="3"/>
          <w:w w:val="105"/>
          <w:sz w:val="18"/>
          <w:szCs w:val="20"/>
        </w:rPr>
        <w:t xml:space="preserve"> </w:t>
      </w:r>
      <w:r w:rsidRPr="00E021EC">
        <w:rPr>
          <w:rFonts w:ascii="Times New Roman" w:hAnsi="Times New Roman" w:cs="Times New Roman"/>
          <w:i/>
          <w:iCs/>
          <w:w w:val="105"/>
          <w:sz w:val="18"/>
          <w:szCs w:val="20"/>
        </w:rPr>
        <w:t>p</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&lt;</w:t>
      </w:r>
      <w:r w:rsidRPr="00E021EC">
        <w:rPr>
          <w:rFonts w:ascii="Times New Roman" w:hAnsi="Times New Roman" w:cs="Times New Roman"/>
          <w:i/>
          <w:iCs/>
          <w:spacing w:val="-8"/>
          <w:w w:val="105"/>
          <w:sz w:val="18"/>
          <w:szCs w:val="20"/>
        </w:rPr>
        <w:t xml:space="preserve"> </w:t>
      </w:r>
      <w:r w:rsidRPr="00E021EC">
        <w:rPr>
          <w:rFonts w:ascii="Times New Roman" w:hAnsi="Times New Roman" w:cs="Times New Roman"/>
          <w:i/>
          <w:iCs/>
          <w:w w:val="105"/>
          <w:sz w:val="18"/>
          <w:szCs w:val="20"/>
        </w:rPr>
        <w:t>0.01,</w:t>
      </w:r>
      <w:r w:rsidRPr="00E021EC">
        <w:rPr>
          <w:rFonts w:ascii="Times New Roman" w:hAnsi="Times New Roman" w:cs="Times New Roman"/>
          <w:i/>
          <w:iCs/>
          <w:spacing w:val="10"/>
          <w:w w:val="105"/>
          <w:sz w:val="18"/>
          <w:szCs w:val="20"/>
        </w:rPr>
        <w:t xml:space="preserve"> </w:t>
      </w:r>
      <w:r w:rsidRPr="00E021EC">
        <w:rPr>
          <w:rFonts w:ascii="Cambria Math" w:hAnsi="Cambria Math" w:cs="Cambria Math"/>
          <w:i/>
          <w:iCs/>
          <w:w w:val="105"/>
          <w:sz w:val="18"/>
          <w:szCs w:val="20"/>
          <w:vertAlign w:val="superscript"/>
        </w:rPr>
        <w:t>∗∗∗</w:t>
      </w:r>
      <w:r w:rsidRPr="00E021EC">
        <w:rPr>
          <w:rFonts w:ascii="Times New Roman" w:hAnsi="Times New Roman" w:cs="Times New Roman"/>
          <w:i/>
          <w:iCs/>
          <w:sz w:val="18"/>
          <w:szCs w:val="20"/>
        </w:rPr>
        <w:t>p</w:t>
      </w:r>
      <w:r w:rsidRPr="00E021EC">
        <w:rPr>
          <w:rFonts w:ascii="Times New Roman" w:hAnsi="Times New Roman" w:cs="Times New Roman"/>
          <w:i/>
          <w:iCs/>
          <w:spacing w:val="-5"/>
          <w:sz w:val="18"/>
          <w:szCs w:val="20"/>
        </w:rPr>
        <w:t xml:space="preserve"> </w:t>
      </w:r>
      <w:r w:rsidRPr="00E021EC">
        <w:rPr>
          <w:rFonts w:ascii="Times New Roman" w:hAnsi="Times New Roman" w:cs="Times New Roman"/>
          <w:i/>
          <w:iCs/>
          <w:sz w:val="18"/>
          <w:szCs w:val="20"/>
        </w:rPr>
        <w:t>&lt;</w:t>
      </w:r>
      <w:r w:rsidRPr="00E021EC">
        <w:rPr>
          <w:rFonts w:ascii="Times New Roman" w:hAnsi="Times New Roman" w:cs="Times New Roman"/>
          <w:i/>
          <w:iCs/>
          <w:spacing w:val="-4"/>
          <w:sz w:val="18"/>
          <w:szCs w:val="20"/>
        </w:rPr>
        <w:t xml:space="preserve"> </w:t>
      </w:r>
      <w:r w:rsidRPr="00E021EC">
        <w:rPr>
          <w:rFonts w:ascii="Times New Roman" w:hAnsi="Times New Roman" w:cs="Times New Roman"/>
          <w:i/>
          <w:iCs/>
          <w:sz w:val="18"/>
          <w:szCs w:val="20"/>
        </w:rPr>
        <w:t>0.00</w:t>
      </w:r>
      <w:r w:rsidR="006E43B3" w:rsidRPr="00E021EC">
        <w:rPr>
          <w:rFonts w:ascii="Times New Roman" w:hAnsi="Times New Roman" w:cs="Times New Roman"/>
          <w:i/>
          <w:iCs/>
          <w:sz w:val="18"/>
          <w:szCs w:val="20"/>
        </w:rPr>
        <w:t>1.</w:t>
      </w:r>
    </w:p>
    <w:p w14:paraId="3189FEB7" w14:textId="77777777" w:rsidR="00607111" w:rsidRPr="00607111" w:rsidRDefault="00607111" w:rsidP="00607111">
      <w:pPr>
        <w:rPr>
          <w:rFonts w:ascii="Times New Roman" w:hAnsi="Times New Roman" w:cs="Times New Roman"/>
          <w:sz w:val="18"/>
          <w:szCs w:val="20"/>
        </w:rPr>
      </w:pPr>
    </w:p>
    <w:p w14:paraId="39846867" w14:textId="77777777" w:rsidR="00607111" w:rsidRPr="00607111" w:rsidRDefault="00607111" w:rsidP="00607111">
      <w:pPr>
        <w:rPr>
          <w:rFonts w:ascii="Times New Roman" w:hAnsi="Times New Roman" w:cs="Times New Roman"/>
          <w:sz w:val="18"/>
          <w:szCs w:val="20"/>
        </w:rPr>
      </w:pPr>
    </w:p>
    <w:p w14:paraId="2949FEA4" w14:textId="77777777" w:rsidR="00607111" w:rsidRPr="00607111" w:rsidRDefault="00607111" w:rsidP="00607111">
      <w:pPr>
        <w:rPr>
          <w:rFonts w:ascii="Times New Roman" w:hAnsi="Times New Roman" w:cs="Times New Roman"/>
          <w:sz w:val="18"/>
          <w:szCs w:val="20"/>
        </w:rPr>
      </w:pPr>
    </w:p>
    <w:p w14:paraId="118AD82E" w14:textId="77777777" w:rsidR="00607111" w:rsidRPr="00607111" w:rsidRDefault="00607111" w:rsidP="00607111">
      <w:pPr>
        <w:rPr>
          <w:rFonts w:ascii="Times New Roman" w:hAnsi="Times New Roman" w:cs="Times New Roman"/>
          <w:sz w:val="18"/>
          <w:szCs w:val="20"/>
        </w:rPr>
      </w:pPr>
    </w:p>
    <w:p w14:paraId="48048135" w14:textId="77777777" w:rsidR="00607111" w:rsidRPr="00607111" w:rsidRDefault="00607111" w:rsidP="00607111">
      <w:pPr>
        <w:rPr>
          <w:rFonts w:ascii="Times New Roman" w:hAnsi="Times New Roman" w:cs="Times New Roman"/>
          <w:sz w:val="18"/>
          <w:szCs w:val="20"/>
        </w:rPr>
      </w:pPr>
    </w:p>
    <w:p w14:paraId="23C8E670" w14:textId="77777777" w:rsidR="00607111" w:rsidRPr="00607111" w:rsidRDefault="00607111" w:rsidP="00607111">
      <w:pPr>
        <w:rPr>
          <w:rFonts w:ascii="Times New Roman" w:hAnsi="Times New Roman" w:cs="Times New Roman"/>
          <w:sz w:val="18"/>
          <w:szCs w:val="20"/>
        </w:rPr>
      </w:pPr>
    </w:p>
    <w:p w14:paraId="5D6A9482" w14:textId="77777777" w:rsidR="00607111" w:rsidRPr="00607111" w:rsidRDefault="00607111" w:rsidP="00607111">
      <w:pPr>
        <w:rPr>
          <w:rFonts w:ascii="Times New Roman" w:hAnsi="Times New Roman" w:cs="Times New Roman"/>
          <w:sz w:val="18"/>
          <w:szCs w:val="20"/>
        </w:rPr>
      </w:pPr>
    </w:p>
    <w:p w14:paraId="3AB9C0AB" w14:textId="77777777" w:rsidR="00607111" w:rsidRPr="00607111" w:rsidRDefault="00607111" w:rsidP="00607111">
      <w:pPr>
        <w:rPr>
          <w:rFonts w:ascii="Times New Roman" w:hAnsi="Times New Roman" w:cs="Times New Roman"/>
          <w:sz w:val="18"/>
          <w:szCs w:val="20"/>
        </w:rPr>
      </w:pPr>
    </w:p>
    <w:p w14:paraId="2E7F8F9B" w14:textId="77777777" w:rsidR="00607111" w:rsidRPr="00607111" w:rsidRDefault="00607111" w:rsidP="00607111">
      <w:pPr>
        <w:rPr>
          <w:rFonts w:ascii="Times New Roman" w:hAnsi="Times New Roman" w:cs="Times New Roman"/>
          <w:sz w:val="18"/>
          <w:szCs w:val="20"/>
        </w:rPr>
      </w:pPr>
    </w:p>
    <w:p w14:paraId="31F72472" w14:textId="77777777" w:rsidR="00607111" w:rsidRPr="00607111" w:rsidRDefault="00607111" w:rsidP="00607111">
      <w:pPr>
        <w:rPr>
          <w:rFonts w:ascii="Times New Roman" w:hAnsi="Times New Roman" w:cs="Times New Roman"/>
          <w:sz w:val="18"/>
          <w:szCs w:val="20"/>
        </w:rPr>
      </w:pPr>
    </w:p>
    <w:p w14:paraId="72746D44" w14:textId="77777777" w:rsidR="00607111" w:rsidRPr="00607111" w:rsidRDefault="00607111" w:rsidP="00607111">
      <w:pPr>
        <w:rPr>
          <w:rFonts w:ascii="Times New Roman" w:hAnsi="Times New Roman" w:cs="Times New Roman"/>
          <w:sz w:val="18"/>
          <w:szCs w:val="20"/>
        </w:rPr>
      </w:pPr>
    </w:p>
    <w:p w14:paraId="07682900" w14:textId="77777777" w:rsidR="00607111" w:rsidRPr="00607111" w:rsidRDefault="00607111" w:rsidP="00607111">
      <w:pPr>
        <w:rPr>
          <w:rFonts w:ascii="Times New Roman" w:hAnsi="Times New Roman" w:cs="Times New Roman"/>
          <w:sz w:val="18"/>
          <w:szCs w:val="20"/>
        </w:rPr>
      </w:pPr>
    </w:p>
    <w:p w14:paraId="1E0DE0FF" w14:textId="77777777" w:rsidR="00607111" w:rsidRPr="00607111" w:rsidRDefault="00607111" w:rsidP="00607111">
      <w:pPr>
        <w:rPr>
          <w:rFonts w:ascii="Times New Roman" w:hAnsi="Times New Roman" w:cs="Times New Roman"/>
          <w:sz w:val="18"/>
          <w:szCs w:val="20"/>
        </w:rPr>
      </w:pPr>
    </w:p>
    <w:p w14:paraId="05262E77" w14:textId="77777777" w:rsidR="00607111" w:rsidRPr="00607111" w:rsidRDefault="00607111" w:rsidP="00607111">
      <w:pPr>
        <w:rPr>
          <w:rFonts w:ascii="Times New Roman" w:hAnsi="Times New Roman" w:cs="Times New Roman"/>
          <w:sz w:val="18"/>
          <w:szCs w:val="20"/>
        </w:rPr>
      </w:pPr>
    </w:p>
    <w:p w14:paraId="0BFD64CE" w14:textId="77777777" w:rsidR="00607111" w:rsidRPr="00607111" w:rsidRDefault="00607111" w:rsidP="00607111">
      <w:pPr>
        <w:rPr>
          <w:rFonts w:ascii="Times New Roman" w:hAnsi="Times New Roman" w:cs="Times New Roman"/>
          <w:sz w:val="18"/>
          <w:szCs w:val="20"/>
        </w:rPr>
      </w:pPr>
    </w:p>
    <w:p w14:paraId="0D5CFA56" w14:textId="77777777" w:rsidR="00607111" w:rsidRPr="00607111" w:rsidRDefault="00607111" w:rsidP="00607111">
      <w:pPr>
        <w:rPr>
          <w:rFonts w:ascii="Times New Roman" w:hAnsi="Times New Roman" w:cs="Times New Roman"/>
          <w:sz w:val="18"/>
          <w:szCs w:val="20"/>
        </w:rPr>
      </w:pPr>
    </w:p>
    <w:p w14:paraId="6AAB9119" w14:textId="77777777" w:rsidR="00607111" w:rsidRDefault="00607111" w:rsidP="00607111">
      <w:pPr>
        <w:rPr>
          <w:rFonts w:ascii="Times New Roman" w:hAnsi="Times New Roman" w:cs="Times New Roman"/>
          <w:sz w:val="18"/>
          <w:szCs w:val="20"/>
        </w:rPr>
      </w:pPr>
    </w:p>
    <w:p w14:paraId="3834D2F2" w14:textId="77777777" w:rsidR="004A4B62" w:rsidRPr="00607111" w:rsidRDefault="004A4B62" w:rsidP="00607111">
      <w:pPr>
        <w:rPr>
          <w:rFonts w:ascii="Times New Roman" w:hAnsi="Times New Roman" w:cs="Times New Roman"/>
          <w:sz w:val="18"/>
          <w:szCs w:val="20"/>
        </w:rPr>
      </w:pPr>
    </w:p>
    <w:p w14:paraId="01C5722F" w14:textId="77777777" w:rsidR="00607111" w:rsidRDefault="00607111" w:rsidP="00607111">
      <w:pPr>
        <w:rPr>
          <w:rFonts w:ascii="Times New Roman" w:hAnsi="Times New Roman" w:cs="Times New Roman"/>
          <w:w w:val="105"/>
          <w:sz w:val="18"/>
          <w:szCs w:val="20"/>
        </w:rPr>
      </w:pPr>
    </w:p>
    <w:p w14:paraId="17AF6F85" w14:textId="77777777" w:rsidR="00607111" w:rsidRPr="00607111" w:rsidRDefault="00607111" w:rsidP="00607111">
      <w:pPr>
        <w:rPr>
          <w:rFonts w:ascii="Times New Roman" w:hAnsi="Times New Roman" w:cs="Times New Roman"/>
          <w:sz w:val="18"/>
          <w:szCs w:val="20"/>
        </w:rPr>
      </w:pPr>
    </w:p>
    <w:p w14:paraId="3D63387F" w14:textId="49978E48" w:rsidR="00607111" w:rsidRDefault="00607111" w:rsidP="00607111">
      <w:pPr>
        <w:tabs>
          <w:tab w:val="left" w:pos="1511"/>
        </w:tabs>
        <w:rPr>
          <w:rFonts w:ascii="Times New Roman" w:hAnsi="Times New Roman" w:cs="Times New Roman"/>
          <w:w w:val="105"/>
          <w:sz w:val="18"/>
          <w:szCs w:val="20"/>
        </w:rPr>
      </w:pPr>
    </w:p>
    <w:p w14:paraId="7D3EB17B" w14:textId="77777777" w:rsidR="00607111" w:rsidRDefault="00607111" w:rsidP="00607111">
      <w:pPr>
        <w:tabs>
          <w:tab w:val="left" w:pos="1511"/>
        </w:tabs>
        <w:rPr>
          <w:rFonts w:ascii="Times New Roman" w:hAnsi="Times New Roman" w:cs="Times New Roman"/>
          <w:w w:val="105"/>
          <w:sz w:val="18"/>
          <w:szCs w:val="20"/>
        </w:rPr>
      </w:pPr>
    </w:p>
    <w:p w14:paraId="4B4182E7" w14:textId="77777777" w:rsidR="00607111" w:rsidRDefault="00607111" w:rsidP="00607111">
      <w:pPr>
        <w:tabs>
          <w:tab w:val="left" w:pos="1511"/>
        </w:tabs>
        <w:rPr>
          <w:rFonts w:ascii="Times New Roman" w:hAnsi="Times New Roman" w:cs="Times New Roman"/>
          <w:w w:val="105"/>
          <w:sz w:val="18"/>
          <w:szCs w:val="20"/>
        </w:rPr>
      </w:pPr>
    </w:p>
    <w:p w14:paraId="78335461" w14:textId="77777777" w:rsidR="00607111" w:rsidRDefault="00607111" w:rsidP="00607111">
      <w:pPr>
        <w:tabs>
          <w:tab w:val="left" w:pos="1511"/>
        </w:tabs>
        <w:rPr>
          <w:rFonts w:ascii="Times New Roman" w:hAnsi="Times New Roman" w:cs="Times New Roman"/>
          <w:w w:val="105"/>
          <w:sz w:val="18"/>
          <w:szCs w:val="20"/>
        </w:rPr>
      </w:pPr>
    </w:p>
    <w:p w14:paraId="79E56F51" w14:textId="77777777" w:rsidR="00607111" w:rsidRDefault="00607111" w:rsidP="00607111">
      <w:pPr>
        <w:tabs>
          <w:tab w:val="left" w:pos="1511"/>
        </w:tabs>
        <w:rPr>
          <w:rFonts w:ascii="Times New Roman" w:hAnsi="Times New Roman" w:cs="Times New Roman"/>
          <w:w w:val="105"/>
          <w:sz w:val="18"/>
          <w:szCs w:val="20"/>
        </w:rPr>
      </w:pPr>
    </w:p>
    <w:p w14:paraId="17257519" w14:textId="77777777" w:rsidR="00607111" w:rsidRDefault="00607111" w:rsidP="00607111">
      <w:pPr>
        <w:tabs>
          <w:tab w:val="left" w:pos="1511"/>
        </w:tabs>
        <w:rPr>
          <w:rFonts w:ascii="Times New Roman" w:hAnsi="Times New Roman" w:cs="Times New Roman"/>
          <w:w w:val="105"/>
          <w:sz w:val="18"/>
          <w:szCs w:val="20"/>
        </w:rPr>
      </w:pPr>
    </w:p>
    <w:p w14:paraId="01B470E6" w14:textId="77777777" w:rsidR="00607111" w:rsidRDefault="00607111" w:rsidP="00607111">
      <w:pPr>
        <w:tabs>
          <w:tab w:val="left" w:pos="1511"/>
        </w:tabs>
        <w:rPr>
          <w:rFonts w:ascii="Times New Roman" w:hAnsi="Times New Roman" w:cs="Times New Roman"/>
          <w:w w:val="105"/>
          <w:sz w:val="18"/>
          <w:szCs w:val="20"/>
        </w:rPr>
      </w:pPr>
    </w:p>
    <w:p w14:paraId="18985777" w14:textId="77777777" w:rsidR="00607111" w:rsidRDefault="00607111" w:rsidP="00607111">
      <w:pPr>
        <w:tabs>
          <w:tab w:val="left" w:pos="1511"/>
        </w:tabs>
        <w:rPr>
          <w:rFonts w:ascii="Times New Roman" w:hAnsi="Times New Roman" w:cs="Times New Roman"/>
          <w:w w:val="105"/>
          <w:sz w:val="18"/>
          <w:szCs w:val="20"/>
        </w:rPr>
      </w:pPr>
    </w:p>
    <w:p w14:paraId="61845711" w14:textId="77777777" w:rsidR="00DA5665" w:rsidRDefault="00DA5665" w:rsidP="00607111">
      <w:pPr>
        <w:tabs>
          <w:tab w:val="left" w:pos="1511"/>
        </w:tabs>
        <w:rPr>
          <w:rFonts w:ascii="Times New Roman" w:hAnsi="Times New Roman" w:cs="Times New Roman"/>
          <w:w w:val="105"/>
          <w:sz w:val="18"/>
          <w:szCs w:val="20"/>
        </w:rPr>
      </w:pPr>
    </w:p>
    <w:p w14:paraId="6A1763A7" w14:textId="77777777" w:rsidR="00DA5665" w:rsidRDefault="00DA5665" w:rsidP="00607111">
      <w:pPr>
        <w:tabs>
          <w:tab w:val="left" w:pos="1511"/>
        </w:tabs>
        <w:rPr>
          <w:rFonts w:ascii="Times New Roman" w:hAnsi="Times New Roman" w:cs="Times New Roman"/>
          <w:w w:val="105"/>
          <w:sz w:val="18"/>
          <w:szCs w:val="20"/>
        </w:rPr>
      </w:pPr>
    </w:p>
    <w:p w14:paraId="0895B9DD" w14:textId="77777777" w:rsidR="00DA5665" w:rsidRDefault="00DA5665" w:rsidP="00607111">
      <w:pPr>
        <w:tabs>
          <w:tab w:val="left" w:pos="1511"/>
        </w:tabs>
        <w:rPr>
          <w:rFonts w:ascii="Times New Roman" w:hAnsi="Times New Roman" w:cs="Times New Roman"/>
          <w:w w:val="105"/>
          <w:sz w:val="18"/>
          <w:szCs w:val="20"/>
        </w:rPr>
      </w:pPr>
    </w:p>
    <w:p w14:paraId="2D2FA6FC" w14:textId="77777777" w:rsidR="00607111" w:rsidRDefault="00607111" w:rsidP="00607111">
      <w:pPr>
        <w:tabs>
          <w:tab w:val="left" w:pos="1511"/>
        </w:tabs>
        <w:rPr>
          <w:rFonts w:ascii="Times New Roman" w:hAnsi="Times New Roman" w:cs="Times New Roman"/>
          <w:w w:val="105"/>
          <w:sz w:val="18"/>
          <w:szCs w:val="20"/>
        </w:rPr>
      </w:pPr>
    </w:p>
    <w:p w14:paraId="4BC95736" w14:textId="3AC470FE" w:rsidR="00B96D04" w:rsidRPr="00EB07CF" w:rsidRDefault="001C2F87" w:rsidP="001C2F87">
      <w:pPr>
        <w:spacing w:line="248" w:lineRule="exact"/>
        <w:rPr>
          <w:rFonts w:ascii="Times New Roman" w:hAnsi="Times New Roman" w:cs="Times New Roman"/>
        </w:rPr>
      </w:pPr>
      <w:r w:rsidRPr="00A7799A">
        <w:rPr>
          <w:rFonts w:ascii="Times New Roman" w:hAnsi="Times New Roman" w:cs="Times New Roman"/>
          <w:b/>
          <w:shd w:val="clear" w:color="auto" w:fill="FFFFFF"/>
        </w:rPr>
        <w:t>Supplementary File 1</w:t>
      </w:r>
      <w:r>
        <w:rPr>
          <w:rFonts w:ascii="Times New Roman" w:hAnsi="Times New Roman" w:cs="Times New Roman"/>
          <w:b/>
          <w:shd w:val="clear" w:color="auto" w:fill="FFFFFF"/>
        </w:rPr>
        <w:t xml:space="preserve">e </w:t>
      </w:r>
      <w:r w:rsidR="00B96D04" w:rsidRPr="00EB07CF">
        <w:rPr>
          <w:rFonts w:ascii="Times New Roman" w:hAnsi="Times New Roman" w:cs="Times New Roman"/>
          <w:spacing w:val="-1"/>
          <w:w w:val="110"/>
        </w:rPr>
        <w:t>–</w:t>
      </w:r>
      <w:r w:rsidR="00B96D04" w:rsidRPr="00EB07CF">
        <w:rPr>
          <w:rFonts w:ascii="Times New Roman" w:hAnsi="Times New Roman" w:cs="Times New Roman"/>
          <w:spacing w:val="-8"/>
          <w:w w:val="110"/>
        </w:rPr>
        <w:t xml:space="preserve"> </w:t>
      </w:r>
      <w:r w:rsidR="00B96D04" w:rsidRPr="00EB07CF">
        <w:rPr>
          <w:rFonts w:ascii="Times New Roman" w:hAnsi="Times New Roman" w:cs="Times New Roman"/>
          <w:spacing w:val="-1"/>
          <w:w w:val="110"/>
        </w:rPr>
        <w:t>Country</w:t>
      </w:r>
      <w:r w:rsidR="00B96D04" w:rsidRPr="00EB07CF">
        <w:rPr>
          <w:rFonts w:ascii="Times New Roman" w:hAnsi="Times New Roman" w:cs="Times New Roman"/>
          <w:spacing w:val="-7"/>
          <w:w w:val="110"/>
        </w:rPr>
        <w:t xml:space="preserve"> </w:t>
      </w:r>
      <w:r w:rsidR="00B96D04" w:rsidRPr="00EB07CF">
        <w:rPr>
          <w:rFonts w:ascii="Times New Roman" w:hAnsi="Times New Roman" w:cs="Times New Roman"/>
          <w:spacing w:val="-1"/>
          <w:w w:val="110"/>
        </w:rPr>
        <w:t>of</w:t>
      </w:r>
      <w:r w:rsidR="00B96D04" w:rsidRPr="00EB07CF">
        <w:rPr>
          <w:rFonts w:ascii="Times New Roman" w:hAnsi="Times New Roman" w:cs="Times New Roman"/>
          <w:spacing w:val="-7"/>
          <w:w w:val="110"/>
        </w:rPr>
        <w:t xml:space="preserve"> </w:t>
      </w:r>
      <w:r w:rsidR="00B96D04" w:rsidRPr="00EB07CF">
        <w:rPr>
          <w:rFonts w:ascii="Times New Roman" w:hAnsi="Times New Roman" w:cs="Times New Roman"/>
          <w:spacing w:val="-1"/>
          <w:w w:val="110"/>
        </w:rPr>
        <w:t>residence</w:t>
      </w:r>
      <w:r w:rsidR="00B96D04" w:rsidRPr="00EB07CF">
        <w:rPr>
          <w:rFonts w:ascii="Times New Roman" w:hAnsi="Times New Roman" w:cs="Times New Roman"/>
          <w:spacing w:val="-7"/>
          <w:w w:val="110"/>
        </w:rPr>
        <w:t xml:space="preserve"> </w:t>
      </w:r>
      <w:r w:rsidR="00B96D04" w:rsidRPr="00EB07CF">
        <w:rPr>
          <w:rFonts w:ascii="Times New Roman" w:hAnsi="Times New Roman" w:cs="Times New Roman"/>
          <w:spacing w:val="-1"/>
          <w:w w:val="110"/>
        </w:rPr>
        <w:t>attribute:</w:t>
      </w:r>
      <w:r w:rsidR="00B96D04" w:rsidRPr="00EB07CF">
        <w:rPr>
          <w:rFonts w:ascii="Times New Roman" w:hAnsi="Times New Roman" w:cs="Times New Roman"/>
          <w:spacing w:val="9"/>
          <w:w w:val="110"/>
        </w:rPr>
        <w:t xml:space="preserve"> </w:t>
      </w:r>
      <w:r w:rsidR="00B96D04" w:rsidRPr="00EB07CF">
        <w:rPr>
          <w:rFonts w:ascii="Times New Roman" w:hAnsi="Times New Roman" w:cs="Times New Roman"/>
          <w:spacing w:val="-1"/>
          <w:w w:val="110"/>
        </w:rPr>
        <w:t>Heterogeneity</w:t>
      </w:r>
      <w:r w:rsidR="00B96D04" w:rsidRPr="00EB07CF">
        <w:rPr>
          <w:rFonts w:ascii="Times New Roman" w:hAnsi="Times New Roman" w:cs="Times New Roman"/>
          <w:spacing w:val="-7"/>
          <w:w w:val="110"/>
        </w:rPr>
        <w:t xml:space="preserve"> </w:t>
      </w:r>
      <w:r w:rsidR="00B96D04" w:rsidRPr="00EB07CF">
        <w:rPr>
          <w:rFonts w:ascii="Times New Roman" w:hAnsi="Times New Roman" w:cs="Times New Roman"/>
          <w:spacing w:val="-1"/>
          <w:w w:val="110"/>
        </w:rPr>
        <w:t>by</w:t>
      </w:r>
      <w:r w:rsidR="00B96D04" w:rsidRPr="00EB07CF">
        <w:rPr>
          <w:rFonts w:ascii="Times New Roman" w:hAnsi="Times New Roman" w:cs="Times New Roman"/>
          <w:spacing w:val="-7"/>
          <w:w w:val="110"/>
        </w:rPr>
        <w:t xml:space="preserve"> </w:t>
      </w:r>
      <w:r w:rsidR="00B96D04" w:rsidRPr="00EB07CF">
        <w:rPr>
          <w:rFonts w:ascii="Times New Roman" w:hAnsi="Times New Roman" w:cs="Times New Roman"/>
          <w:spacing w:val="-1"/>
          <w:w w:val="110"/>
        </w:rPr>
        <w:t>respondent’s</w:t>
      </w:r>
      <w:r w:rsidR="00B96D04" w:rsidRPr="00EB07CF">
        <w:rPr>
          <w:rFonts w:ascii="Times New Roman" w:hAnsi="Times New Roman" w:cs="Times New Roman"/>
          <w:spacing w:val="-8"/>
          <w:w w:val="110"/>
        </w:rPr>
        <w:t xml:space="preserve"> </w:t>
      </w:r>
      <w:r w:rsidR="00B96D04" w:rsidRPr="00EB07CF">
        <w:rPr>
          <w:rFonts w:ascii="Times New Roman" w:hAnsi="Times New Roman" w:cs="Times New Roman"/>
          <w:spacing w:val="-1"/>
          <w:w w:val="110"/>
        </w:rPr>
        <w:t>characteristics</w:t>
      </w:r>
      <w:r>
        <w:rPr>
          <w:rFonts w:ascii="Times New Roman" w:hAnsi="Times New Roman" w:cs="Times New Roman"/>
          <w:spacing w:val="-1"/>
          <w:w w:val="110"/>
        </w:rPr>
        <w:t xml:space="preserve"> </w:t>
      </w:r>
      <w:r w:rsidR="00B96D04" w:rsidRPr="00EB07CF">
        <w:rPr>
          <w:rFonts w:ascii="Times New Roman" w:hAnsi="Times New Roman" w:cs="Times New Roman"/>
          <w:w w:val="110"/>
        </w:rPr>
        <w:t>(</w:t>
      </w:r>
      <w:r w:rsidR="00731CF2">
        <w:rPr>
          <w:rFonts w:ascii="Times New Roman" w:hAnsi="Times New Roman" w:cs="Times New Roman"/>
          <w:w w:val="110"/>
        </w:rPr>
        <w:t>Spanish</w:t>
      </w:r>
      <w:r w:rsidR="00B96D04" w:rsidRPr="00EB07CF">
        <w:rPr>
          <w:rFonts w:ascii="Times New Roman" w:hAnsi="Times New Roman" w:cs="Times New Roman"/>
          <w:spacing w:val="8"/>
          <w:w w:val="110"/>
        </w:rPr>
        <w:t xml:space="preserve"> </w:t>
      </w:r>
      <w:r w:rsidR="00B96D04" w:rsidRPr="00EB07CF">
        <w:rPr>
          <w:rFonts w:ascii="Times New Roman" w:hAnsi="Times New Roman" w:cs="Times New Roman"/>
          <w:w w:val="110"/>
        </w:rPr>
        <w:t>sample)</w:t>
      </w:r>
    </w:p>
    <w:p w14:paraId="6495FB0C" w14:textId="00F21A86" w:rsidR="00DA5665" w:rsidRDefault="0012622D" w:rsidP="00607111">
      <w:pPr>
        <w:tabs>
          <w:tab w:val="left" w:pos="1511"/>
        </w:tabs>
        <w:rPr>
          <w:rFonts w:ascii="Times New Roman" w:hAnsi="Times New Roman" w:cs="Times New Roman"/>
          <w:sz w:val="18"/>
          <w:szCs w:val="20"/>
        </w:rPr>
      </w:pPr>
      <w:r w:rsidRPr="00FC3C2D">
        <w:rPr>
          <w:rFonts w:ascii="Times New Roman" w:hAnsi="Times New Roman" w:cs="Times New Roman"/>
          <w:noProof/>
        </w:rPr>
        <mc:AlternateContent>
          <mc:Choice Requires="wps">
            <w:drawing>
              <wp:anchor distT="0" distB="0" distL="114300" distR="114300" simplePos="0" relativeHeight="251650048" behindDoc="0" locked="0" layoutInCell="1" allowOverlap="1" wp14:anchorId="70997A98" wp14:editId="6B930473">
                <wp:simplePos x="0" y="0"/>
                <wp:positionH relativeFrom="margin">
                  <wp:posOffset>14795</wp:posOffset>
                </wp:positionH>
                <wp:positionV relativeFrom="page">
                  <wp:posOffset>1345565</wp:posOffset>
                </wp:positionV>
                <wp:extent cx="6144260" cy="13970"/>
                <wp:effectExtent l="0" t="0" r="27940" b="24130"/>
                <wp:wrapNone/>
                <wp:docPr id="5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44260" cy="13970"/>
                        </a:xfrm>
                        <a:prstGeom prst="line">
                          <a:avLst/>
                        </a:prstGeom>
                        <a:noFill/>
                        <a:ln w="335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D079F7C" id="Line 21" o:spid="_x0000_s1026" style="position:absolute;flip:y;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15pt,105.95pt" to="484.95pt,10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" strokeweight=".09308mm">
                <w10:wrap anchorx="margin" anchory="page"/>
              </v:line>
            </w:pict>
          </mc:Fallback>
        </mc:AlternateContent>
      </w:r>
    </w:p>
    <w:tbl>
      <w:tblPr>
        <w:tblStyle w:val="TableNormal"/>
        <w:tblpPr w:leftFromText="141" w:rightFromText="141" w:vertAnchor="text" w:horzAnchor="margin" w:tblpY="101"/>
        <w:tblW w:w="9699" w:type="dxa"/>
        <w:tblLayout w:type="fixed"/>
        <w:tblLook w:val="01E0" w:firstRow="1" w:lastRow="1" w:firstColumn="1" w:lastColumn="1" w:noHBand="0" w:noVBand="0"/>
      </w:tblPr>
      <w:tblGrid>
        <w:gridCol w:w="3462"/>
        <w:gridCol w:w="915"/>
        <w:gridCol w:w="928"/>
        <w:gridCol w:w="850"/>
        <w:gridCol w:w="851"/>
        <w:gridCol w:w="850"/>
        <w:gridCol w:w="992"/>
        <w:gridCol w:w="851"/>
      </w:tblGrid>
      <w:tr w:rsidR="0012622D" w:rsidRPr="00C625CF" w14:paraId="5F9272B0" w14:textId="77777777" w:rsidTr="0012622D">
        <w:trPr>
          <w:trHeight w:val="218"/>
        </w:trPr>
        <w:tc>
          <w:tcPr>
            <w:tcW w:w="3462" w:type="dxa"/>
            <w:tcBorders>
              <w:bottom w:val="single" w:sz="4" w:space="0" w:color="auto"/>
            </w:tcBorders>
          </w:tcPr>
          <w:p w14:paraId="5251D885" w14:textId="77777777" w:rsidR="0012622D" w:rsidRDefault="0012622D" w:rsidP="0012622D">
            <w:pPr>
              <w:rPr>
                <w:rFonts w:ascii="Times New Roman" w:hAnsi="Times New Roman" w:cs="Times New Roman"/>
                <w:w w:val="110"/>
                <w:sz w:val="16"/>
              </w:rPr>
            </w:pPr>
          </w:p>
          <w:p w14:paraId="28EC4BFF" w14:textId="77777777" w:rsidR="0012622D" w:rsidRPr="00C625CF" w:rsidRDefault="0012622D" w:rsidP="0012622D">
            <w:pPr>
              <w:rPr>
                <w:rFonts w:ascii="Times New Roman" w:hAnsi="Times New Roman" w:cs="Times New Roman"/>
                <w:w w:val="110"/>
                <w:sz w:val="16"/>
              </w:rPr>
            </w:pPr>
          </w:p>
        </w:tc>
        <w:tc>
          <w:tcPr>
            <w:tcW w:w="915" w:type="dxa"/>
            <w:tcBorders>
              <w:bottom w:val="single" w:sz="4" w:space="0" w:color="auto"/>
            </w:tcBorders>
          </w:tcPr>
          <w:p w14:paraId="0C2C3BC6" w14:textId="77777777" w:rsidR="0012622D" w:rsidRPr="00C625CF" w:rsidRDefault="0012622D" w:rsidP="0012622D">
            <w:pPr>
              <w:rPr>
                <w:rFonts w:ascii="Times New Roman" w:hAnsi="Times New Roman" w:cs="Times New Roman"/>
                <w:w w:val="110"/>
                <w:sz w:val="16"/>
              </w:rPr>
            </w:pPr>
            <w:r>
              <w:rPr>
                <w:rFonts w:ascii="Times New Roman" w:hAnsi="Times New Roman" w:cs="Times New Roman"/>
                <w:w w:val="110"/>
                <w:sz w:val="16"/>
              </w:rPr>
              <w:t>(1)</w:t>
            </w:r>
          </w:p>
        </w:tc>
        <w:tc>
          <w:tcPr>
            <w:tcW w:w="928" w:type="dxa"/>
            <w:tcBorders>
              <w:bottom w:val="single" w:sz="4" w:space="0" w:color="auto"/>
            </w:tcBorders>
          </w:tcPr>
          <w:p w14:paraId="17FDCF02" w14:textId="77777777" w:rsidR="0012622D" w:rsidRPr="00C625CF" w:rsidRDefault="0012622D" w:rsidP="0012622D">
            <w:pPr>
              <w:rPr>
                <w:rFonts w:ascii="Times New Roman" w:hAnsi="Times New Roman" w:cs="Times New Roman"/>
                <w:w w:val="105"/>
                <w:sz w:val="16"/>
              </w:rPr>
            </w:pPr>
            <w:r>
              <w:rPr>
                <w:rFonts w:ascii="Times New Roman" w:hAnsi="Times New Roman" w:cs="Times New Roman"/>
                <w:w w:val="105"/>
                <w:sz w:val="16"/>
              </w:rPr>
              <w:t>(2)</w:t>
            </w:r>
          </w:p>
        </w:tc>
        <w:tc>
          <w:tcPr>
            <w:tcW w:w="850" w:type="dxa"/>
            <w:tcBorders>
              <w:bottom w:val="single" w:sz="4" w:space="0" w:color="auto"/>
            </w:tcBorders>
          </w:tcPr>
          <w:p w14:paraId="7EFB3C6A" w14:textId="77777777" w:rsidR="0012622D" w:rsidRPr="00C625CF" w:rsidRDefault="0012622D" w:rsidP="0012622D">
            <w:pPr>
              <w:rPr>
                <w:rFonts w:ascii="Times New Roman" w:hAnsi="Times New Roman" w:cs="Times New Roman"/>
                <w:w w:val="110"/>
                <w:sz w:val="16"/>
              </w:rPr>
            </w:pPr>
            <w:r>
              <w:rPr>
                <w:rFonts w:ascii="Times New Roman" w:hAnsi="Times New Roman" w:cs="Times New Roman"/>
                <w:w w:val="110"/>
                <w:sz w:val="16"/>
              </w:rPr>
              <w:t>(3)</w:t>
            </w:r>
          </w:p>
        </w:tc>
        <w:tc>
          <w:tcPr>
            <w:tcW w:w="851" w:type="dxa"/>
            <w:tcBorders>
              <w:bottom w:val="single" w:sz="4" w:space="0" w:color="auto"/>
            </w:tcBorders>
          </w:tcPr>
          <w:p w14:paraId="0749B3A9" w14:textId="77777777" w:rsidR="0012622D" w:rsidRPr="00C625CF" w:rsidRDefault="0012622D" w:rsidP="0012622D">
            <w:pPr>
              <w:rPr>
                <w:rFonts w:ascii="Times New Roman" w:hAnsi="Times New Roman" w:cs="Times New Roman"/>
                <w:w w:val="110"/>
                <w:sz w:val="16"/>
              </w:rPr>
            </w:pPr>
            <w:r>
              <w:rPr>
                <w:rFonts w:ascii="Times New Roman" w:hAnsi="Times New Roman" w:cs="Times New Roman"/>
                <w:w w:val="110"/>
                <w:sz w:val="16"/>
              </w:rPr>
              <w:t>(4)</w:t>
            </w:r>
          </w:p>
        </w:tc>
        <w:tc>
          <w:tcPr>
            <w:tcW w:w="850" w:type="dxa"/>
            <w:tcBorders>
              <w:bottom w:val="single" w:sz="4" w:space="0" w:color="auto"/>
            </w:tcBorders>
          </w:tcPr>
          <w:p w14:paraId="317E0554" w14:textId="77777777" w:rsidR="0012622D" w:rsidRPr="00C625CF" w:rsidRDefault="0012622D" w:rsidP="0012622D">
            <w:pPr>
              <w:rPr>
                <w:rFonts w:ascii="Times New Roman" w:hAnsi="Times New Roman" w:cs="Times New Roman"/>
                <w:w w:val="110"/>
                <w:sz w:val="16"/>
              </w:rPr>
            </w:pPr>
            <w:r>
              <w:rPr>
                <w:rFonts w:ascii="Times New Roman" w:hAnsi="Times New Roman" w:cs="Times New Roman"/>
                <w:w w:val="110"/>
                <w:sz w:val="16"/>
              </w:rPr>
              <w:t>(5)</w:t>
            </w:r>
          </w:p>
        </w:tc>
        <w:tc>
          <w:tcPr>
            <w:tcW w:w="992" w:type="dxa"/>
            <w:tcBorders>
              <w:bottom w:val="single" w:sz="4" w:space="0" w:color="auto"/>
            </w:tcBorders>
          </w:tcPr>
          <w:p w14:paraId="4A9F446D" w14:textId="77777777" w:rsidR="0012622D" w:rsidRPr="00C625CF" w:rsidRDefault="0012622D" w:rsidP="0012622D">
            <w:pPr>
              <w:rPr>
                <w:rFonts w:ascii="Times New Roman" w:hAnsi="Times New Roman" w:cs="Times New Roman"/>
                <w:w w:val="110"/>
                <w:sz w:val="16"/>
              </w:rPr>
            </w:pPr>
            <w:r>
              <w:rPr>
                <w:rFonts w:ascii="Times New Roman" w:hAnsi="Times New Roman" w:cs="Times New Roman"/>
                <w:w w:val="110"/>
                <w:sz w:val="16"/>
              </w:rPr>
              <w:t>(6)</w:t>
            </w:r>
          </w:p>
        </w:tc>
        <w:tc>
          <w:tcPr>
            <w:tcW w:w="851" w:type="dxa"/>
            <w:tcBorders>
              <w:bottom w:val="single" w:sz="4" w:space="0" w:color="auto"/>
            </w:tcBorders>
          </w:tcPr>
          <w:p w14:paraId="5B10EC6D" w14:textId="77777777" w:rsidR="0012622D" w:rsidRDefault="0012622D" w:rsidP="0012622D">
            <w:pPr>
              <w:rPr>
                <w:rFonts w:ascii="Times New Roman" w:hAnsi="Times New Roman" w:cs="Times New Roman"/>
                <w:w w:val="110"/>
                <w:sz w:val="16"/>
              </w:rPr>
            </w:pPr>
            <w:r>
              <w:rPr>
                <w:rFonts w:ascii="Times New Roman" w:hAnsi="Times New Roman" w:cs="Times New Roman"/>
                <w:w w:val="110"/>
                <w:sz w:val="16"/>
              </w:rPr>
              <w:t>(7)</w:t>
            </w:r>
          </w:p>
          <w:p w14:paraId="334B01D7" w14:textId="77777777" w:rsidR="0012622D" w:rsidRPr="00C625CF" w:rsidRDefault="0012622D" w:rsidP="0012622D">
            <w:pPr>
              <w:rPr>
                <w:rFonts w:ascii="Times New Roman" w:hAnsi="Times New Roman" w:cs="Times New Roman"/>
                <w:w w:val="110"/>
                <w:sz w:val="16"/>
              </w:rPr>
            </w:pPr>
          </w:p>
        </w:tc>
      </w:tr>
      <w:tr w:rsidR="0012622D" w14:paraId="27522C14" w14:textId="77777777" w:rsidTr="0012622D">
        <w:trPr>
          <w:trHeight w:val="218"/>
        </w:trPr>
        <w:tc>
          <w:tcPr>
            <w:tcW w:w="3462" w:type="dxa"/>
            <w:tcBorders>
              <w:top w:val="single" w:sz="4" w:space="0" w:color="auto"/>
            </w:tcBorders>
          </w:tcPr>
          <w:p w14:paraId="1046C51F" w14:textId="77777777" w:rsidR="0012622D" w:rsidRPr="00126DCC" w:rsidRDefault="0012622D" w:rsidP="0012622D">
            <w:pPr>
              <w:rPr>
                <w:rFonts w:ascii="Times New Roman" w:hAnsi="Times New Roman" w:cs="Times New Roman"/>
                <w:b/>
                <w:i/>
                <w:w w:val="110"/>
                <w:sz w:val="16"/>
              </w:rPr>
            </w:pPr>
            <w:r w:rsidRPr="00126DCC">
              <w:rPr>
                <w:rFonts w:ascii="Times New Roman" w:hAnsi="Times New Roman" w:cs="Times New Roman"/>
                <w:b/>
                <w:i/>
                <w:w w:val="110"/>
                <w:sz w:val="16"/>
              </w:rPr>
              <w:t>Country of Residence</w:t>
            </w:r>
          </w:p>
        </w:tc>
        <w:tc>
          <w:tcPr>
            <w:tcW w:w="915" w:type="dxa"/>
            <w:tcBorders>
              <w:top w:val="single" w:sz="4" w:space="0" w:color="auto"/>
            </w:tcBorders>
          </w:tcPr>
          <w:p w14:paraId="0605016B" w14:textId="77777777" w:rsidR="0012622D" w:rsidRDefault="0012622D" w:rsidP="0012622D">
            <w:pPr>
              <w:rPr>
                <w:rFonts w:ascii="Times New Roman" w:hAnsi="Times New Roman" w:cs="Times New Roman"/>
                <w:w w:val="110"/>
                <w:sz w:val="16"/>
              </w:rPr>
            </w:pPr>
          </w:p>
        </w:tc>
        <w:tc>
          <w:tcPr>
            <w:tcW w:w="928" w:type="dxa"/>
            <w:tcBorders>
              <w:top w:val="single" w:sz="4" w:space="0" w:color="auto"/>
            </w:tcBorders>
          </w:tcPr>
          <w:p w14:paraId="09142078" w14:textId="77777777" w:rsidR="0012622D" w:rsidRDefault="0012622D" w:rsidP="0012622D">
            <w:pPr>
              <w:rPr>
                <w:rFonts w:ascii="Times New Roman" w:hAnsi="Times New Roman" w:cs="Times New Roman"/>
                <w:w w:val="105"/>
                <w:sz w:val="16"/>
              </w:rPr>
            </w:pPr>
          </w:p>
        </w:tc>
        <w:tc>
          <w:tcPr>
            <w:tcW w:w="850" w:type="dxa"/>
            <w:tcBorders>
              <w:top w:val="single" w:sz="4" w:space="0" w:color="auto"/>
            </w:tcBorders>
          </w:tcPr>
          <w:p w14:paraId="642E50B7" w14:textId="77777777" w:rsidR="0012622D" w:rsidRDefault="0012622D" w:rsidP="0012622D">
            <w:pPr>
              <w:rPr>
                <w:rFonts w:ascii="Times New Roman" w:hAnsi="Times New Roman" w:cs="Times New Roman"/>
                <w:w w:val="110"/>
                <w:sz w:val="16"/>
              </w:rPr>
            </w:pPr>
          </w:p>
        </w:tc>
        <w:tc>
          <w:tcPr>
            <w:tcW w:w="851" w:type="dxa"/>
            <w:tcBorders>
              <w:top w:val="single" w:sz="4" w:space="0" w:color="auto"/>
            </w:tcBorders>
          </w:tcPr>
          <w:p w14:paraId="5FDB745D" w14:textId="77777777" w:rsidR="0012622D" w:rsidRDefault="0012622D" w:rsidP="0012622D">
            <w:pPr>
              <w:rPr>
                <w:rFonts w:ascii="Times New Roman" w:hAnsi="Times New Roman" w:cs="Times New Roman"/>
                <w:w w:val="110"/>
                <w:sz w:val="16"/>
              </w:rPr>
            </w:pPr>
          </w:p>
        </w:tc>
        <w:tc>
          <w:tcPr>
            <w:tcW w:w="850" w:type="dxa"/>
            <w:tcBorders>
              <w:top w:val="single" w:sz="4" w:space="0" w:color="auto"/>
            </w:tcBorders>
          </w:tcPr>
          <w:p w14:paraId="010C059B" w14:textId="77777777" w:rsidR="0012622D" w:rsidRDefault="0012622D" w:rsidP="0012622D">
            <w:pPr>
              <w:rPr>
                <w:rFonts w:ascii="Times New Roman" w:hAnsi="Times New Roman" w:cs="Times New Roman"/>
                <w:w w:val="110"/>
                <w:sz w:val="16"/>
              </w:rPr>
            </w:pPr>
          </w:p>
        </w:tc>
        <w:tc>
          <w:tcPr>
            <w:tcW w:w="992" w:type="dxa"/>
            <w:tcBorders>
              <w:top w:val="single" w:sz="4" w:space="0" w:color="auto"/>
            </w:tcBorders>
          </w:tcPr>
          <w:p w14:paraId="453FBB6A" w14:textId="77777777" w:rsidR="0012622D" w:rsidRDefault="0012622D" w:rsidP="0012622D">
            <w:pPr>
              <w:rPr>
                <w:rFonts w:ascii="Times New Roman" w:hAnsi="Times New Roman" w:cs="Times New Roman"/>
                <w:w w:val="110"/>
                <w:sz w:val="16"/>
              </w:rPr>
            </w:pPr>
          </w:p>
        </w:tc>
        <w:tc>
          <w:tcPr>
            <w:tcW w:w="851" w:type="dxa"/>
            <w:tcBorders>
              <w:top w:val="single" w:sz="4" w:space="0" w:color="auto"/>
            </w:tcBorders>
          </w:tcPr>
          <w:p w14:paraId="39059C83" w14:textId="77777777" w:rsidR="0012622D" w:rsidRDefault="0012622D" w:rsidP="0012622D">
            <w:pPr>
              <w:rPr>
                <w:rFonts w:ascii="Times New Roman" w:hAnsi="Times New Roman" w:cs="Times New Roman"/>
                <w:w w:val="110"/>
                <w:sz w:val="16"/>
              </w:rPr>
            </w:pPr>
          </w:p>
        </w:tc>
      </w:tr>
      <w:tr w:rsidR="0012622D" w:rsidRPr="00C625CF" w14:paraId="5CE7720A" w14:textId="77777777" w:rsidTr="0012622D">
        <w:trPr>
          <w:trHeight w:val="241"/>
        </w:trPr>
        <w:tc>
          <w:tcPr>
            <w:tcW w:w="3462" w:type="dxa"/>
          </w:tcPr>
          <w:p w14:paraId="1671B09E" w14:textId="77777777" w:rsidR="0012622D" w:rsidRDefault="0012622D" w:rsidP="0012622D">
            <w:pPr>
              <w:rPr>
                <w:rFonts w:ascii="Times New Roman" w:hAnsi="Times New Roman" w:cs="Times New Roman"/>
                <w:w w:val="110"/>
                <w:sz w:val="16"/>
              </w:rPr>
            </w:pPr>
          </w:p>
          <w:p w14:paraId="22915D77" w14:textId="77777777" w:rsidR="0012622D" w:rsidRPr="00C625CF" w:rsidRDefault="0012622D" w:rsidP="0012622D">
            <w:pPr>
              <w:rPr>
                <w:rFonts w:ascii="Times New Roman" w:hAnsi="Times New Roman" w:cs="Times New Roman"/>
                <w:w w:val="110"/>
                <w:sz w:val="16"/>
              </w:rPr>
            </w:pPr>
            <w:r>
              <w:rPr>
                <w:rFonts w:ascii="Times New Roman" w:hAnsi="Times New Roman" w:cs="Times New Roman"/>
                <w:w w:val="110"/>
                <w:sz w:val="16"/>
              </w:rPr>
              <w:t>Respondents’ Country</w:t>
            </w:r>
          </w:p>
        </w:tc>
        <w:tc>
          <w:tcPr>
            <w:tcW w:w="6237" w:type="dxa"/>
            <w:gridSpan w:val="7"/>
          </w:tcPr>
          <w:p w14:paraId="3DBB5D52" w14:textId="77777777" w:rsidR="0012622D" w:rsidRDefault="0012622D" w:rsidP="0012622D">
            <w:pPr>
              <w:jc w:val="center"/>
              <w:rPr>
                <w:rFonts w:ascii="Times New Roman" w:hAnsi="Times New Roman" w:cs="Times New Roman"/>
                <w:w w:val="110"/>
                <w:sz w:val="16"/>
              </w:rPr>
            </w:pPr>
          </w:p>
          <w:p w14:paraId="57F7EA61" w14:textId="77777777" w:rsidR="0012622D" w:rsidRPr="00C625CF" w:rsidRDefault="0012622D" w:rsidP="0012622D">
            <w:pPr>
              <w:jc w:val="center"/>
              <w:rPr>
                <w:rFonts w:ascii="Times New Roman" w:hAnsi="Times New Roman" w:cs="Times New Roman"/>
                <w:w w:val="110"/>
                <w:sz w:val="16"/>
              </w:rPr>
            </w:pPr>
            <w:r>
              <w:rPr>
                <w:rFonts w:ascii="Times New Roman" w:hAnsi="Times New Roman" w:cs="Times New Roman"/>
                <w:w w:val="110"/>
                <w:sz w:val="16"/>
              </w:rPr>
              <w:t>Reference Category</w:t>
            </w:r>
          </w:p>
        </w:tc>
      </w:tr>
    </w:tbl>
    <w:p w14:paraId="2EA399A7" w14:textId="019D0C6B" w:rsidR="00BF4D5E" w:rsidRDefault="00BF4D5E" w:rsidP="00607111">
      <w:pPr>
        <w:tabs>
          <w:tab w:val="left" w:pos="1511"/>
        </w:tabs>
        <w:rPr>
          <w:rFonts w:ascii="Times New Roman" w:hAnsi="Times New Roman" w:cs="Times New Roman"/>
          <w:sz w:val="18"/>
          <w:szCs w:val="20"/>
        </w:rPr>
      </w:pPr>
    </w:p>
    <w:tbl>
      <w:tblPr>
        <w:tblStyle w:val="TableNormal"/>
        <w:tblpPr w:leftFromText="141" w:rightFromText="141" w:vertAnchor="text" w:horzAnchor="margin" w:tblpY="119"/>
        <w:tblW w:w="0" w:type="auto"/>
        <w:tblLayout w:type="fixed"/>
        <w:tblLook w:val="01E0" w:firstRow="1" w:lastRow="1" w:firstColumn="1" w:lastColumn="1" w:noHBand="0" w:noVBand="0"/>
      </w:tblPr>
      <w:tblGrid>
        <w:gridCol w:w="3552"/>
        <w:gridCol w:w="840"/>
        <w:gridCol w:w="840"/>
        <w:gridCol w:w="840"/>
        <w:gridCol w:w="840"/>
        <w:gridCol w:w="840"/>
        <w:gridCol w:w="840"/>
        <w:gridCol w:w="839"/>
      </w:tblGrid>
      <w:tr w:rsidR="0012622D" w:rsidRPr="00FC3C2D" w14:paraId="44FD320A" w14:textId="77777777" w:rsidTr="0012622D">
        <w:trPr>
          <w:trHeight w:val="219"/>
        </w:trPr>
        <w:tc>
          <w:tcPr>
            <w:tcW w:w="3552" w:type="dxa"/>
          </w:tcPr>
          <w:p w14:paraId="0DABD32B"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w w:val="105"/>
                <w:sz w:val="16"/>
              </w:rPr>
              <w:t>Global</w:t>
            </w:r>
            <w:r w:rsidRPr="00FC3C2D">
              <w:rPr>
                <w:rFonts w:ascii="Times New Roman" w:hAnsi="Times New Roman" w:cs="Times New Roman"/>
                <w:spacing w:val="16"/>
                <w:w w:val="105"/>
                <w:sz w:val="16"/>
              </w:rPr>
              <w:t xml:space="preserve"> </w:t>
            </w:r>
            <w:r w:rsidRPr="00FC3C2D">
              <w:rPr>
                <w:rFonts w:ascii="Times New Roman" w:hAnsi="Times New Roman" w:cs="Times New Roman"/>
                <w:w w:val="105"/>
                <w:sz w:val="16"/>
              </w:rPr>
              <w:t>South</w:t>
            </w:r>
          </w:p>
        </w:tc>
        <w:tc>
          <w:tcPr>
            <w:tcW w:w="840" w:type="dxa"/>
          </w:tcPr>
          <w:p w14:paraId="13D0C009"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w w:val="110"/>
                <w:sz w:val="16"/>
              </w:rPr>
              <w:t>1.79</w:t>
            </w:r>
            <w:r w:rsidRPr="00FC3C2D">
              <w:rPr>
                <w:rFonts w:ascii="Cambria Math" w:hAnsi="Cambria Math" w:cs="Cambria Math"/>
                <w:w w:val="110"/>
                <w:sz w:val="16"/>
                <w:vertAlign w:val="superscript"/>
              </w:rPr>
              <w:t>∗∗∗</w:t>
            </w:r>
          </w:p>
        </w:tc>
        <w:tc>
          <w:tcPr>
            <w:tcW w:w="840" w:type="dxa"/>
          </w:tcPr>
          <w:p w14:paraId="4A63E193"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w w:val="110"/>
                <w:sz w:val="16"/>
              </w:rPr>
              <w:t>1.44</w:t>
            </w:r>
            <w:r w:rsidRPr="00FC3C2D">
              <w:rPr>
                <w:rFonts w:ascii="Cambria Math" w:hAnsi="Cambria Math" w:cs="Cambria Math"/>
                <w:w w:val="110"/>
                <w:sz w:val="16"/>
                <w:vertAlign w:val="superscript"/>
              </w:rPr>
              <w:t>∗∗∗</w:t>
            </w:r>
          </w:p>
        </w:tc>
        <w:tc>
          <w:tcPr>
            <w:tcW w:w="840" w:type="dxa"/>
          </w:tcPr>
          <w:p w14:paraId="74D1A91A"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w w:val="110"/>
                <w:sz w:val="16"/>
              </w:rPr>
              <w:t>1.83</w:t>
            </w:r>
            <w:r w:rsidRPr="00FC3C2D">
              <w:rPr>
                <w:rFonts w:ascii="Cambria Math" w:hAnsi="Cambria Math" w:cs="Cambria Math"/>
                <w:w w:val="110"/>
                <w:sz w:val="16"/>
                <w:vertAlign w:val="superscript"/>
              </w:rPr>
              <w:t>∗∗∗</w:t>
            </w:r>
          </w:p>
        </w:tc>
        <w:tc>
          <w:tcPr>
            <w:tcW w:w="840" w:type="dxa"/>
          </w:tcPr>
          <w:p w14:paraId="2A514F72"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1.49</w:t>
            </w:r>
            <w:r w:rsidRPr="00FC3C2D">
              <w:rPr>
                <w:rFonts w:ascii="Cambria Math" w:hAnsi="Cambria Math" w:cs="Cambria Math"/>
                <w:sz w:val="16"/>
                <w:vertAlign w:val="superscript"/>
              </w:rPr>
              <w:t>∗</w:t>
            </w:r>
          </w:p>
        </w:tc>
        <w:tc>
          <w:tcPr>
            <w:tcW w:w="840" w:type="dxa"/>
          </w:tcPr>
          <w:p w14:paraId="0C618BC7"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w w:val="110"/>
                <w:sz w:val="16"/>
              </w:rPr>
              <w:t>1.79</w:t>
            </w:r>
            <w:r w:rsidRPr="00FC3C2D">
              <w:rPr>
                <w:rFonts w:ascii="Cambria Math" w:hAnsi="Cambria Math" w:cs="Cambria Math"/>
                <w:w w:val="110"/>
                <w:sz w:val="16"/>
                <w:vertAlign w:val="superscript"/>
              </w:rPr>
              <w:t>∗∗∗</w:t>
            </w:r>
          </w:p>
        </w:tc>
        <w:tc>
          <w:tcPr>
            <w:tcW w:w="840" w:type="dxa"/>
          </w:tcPr>
          <w:p w14:paraId="153C1016"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w w:val="110"/>
                <w:sz w:val="16"/>
              </w:rPr>
              <w:t>1.47</w:t>
            </w:r>
            <w:r w:rsidRPr="00FC3C2D">
              <w:rPr>
                <w:rFonts w:ascii="Cambria Math" w:hAnsi="Cambria Math" w:cs="Cambria Math"/>
                <w:w w:val="110"/>
                <w:sz w:val="16"/>
                <w:vertAlign w:val="superscript"/>
              </w:rPr>
              <w:t>∗∗∗</w:t>
            </w:r>
          </w:p>
        </w:tc>
        <w:tc>
          <w:tcPr>
            <w:tcW w:w="839" w:type="dxa"/>
          </w:tcPr>
          <w:p w14:paraId="3C41D7B6"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w w:val="110"/>
                <w:sz w:val="16"/>
              </w:rPr>
              <w:t>2.46</w:t>
            </w:r>
            <w:r w:rsidRPr="00FC3C2D">
              <w:rPr>
                <w:rFonts w:ascii="Cambria Math" w:hAnsi="Cambria Math" w:cs="Cambria Math"/>
                <w:w w:val="110"/>
                <w:sz w:val="16"/>
                <w:vertAlign w:val="superscript"/>
              </w:rPr>
              <w:t>∗∗∗</w:t>
            </w:r>
          </w:p>
        </w:tc>
      </w:tr>
      <w:tr w:rsidR="0012622D" w:rsidRPr="00FC3C2D" w14:paraId="2346CCB7" w14:textId="77777777" w:rsidTr="0012622D">
        <w:trPr>
          <w:trHeight w:val="247"/>
        </w:trPr>
        <w:tc>
          <w:tcPr>
            <w:tcW w:w="3552" w:type="dxa"/>
          </w:tcPr>
          <w:p w14:paraId="40758A11" w14:textId="77777777" w:rsidR="0012622D" w:rsidRPr="00FC3C2D" w:rsidRDefault="0012622D" w:rsidP="0012622D">
            <w:pPr>
              <w:rPr>
                <w:rFonts w:ascii="Times New Roman" w:hAnsi="Times New Roman" w:cs="Times New Roman"/>
                <w:sz w:val="14"/>
              </w:rPr>
            </w:pPr>
          </w:p>
        </w:tc>
        <w:tc>
          <w:tcPr>
            <w:tcW w:w="840" w:type="dxa"/>
          </w:tcPr>
          <w:p w14:paraId="783E7F3F"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[1.55,2.06]</w:t>
            </w:r>
          </w:p>
        </w:tc>
        <w:tc>
          <w:tcPr>
            <w:tcW w:w="840" w:type="dxa"/>
          </w:tcPr>
          <w:p w14:paraId="10A48242"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[1.17,1.76]</w:t>
            </w:r>
          </w:p>
        </w:tc>
        <w:tc>
          <w:tcPr>
            <w:tcW w:w="840" w:type="dxa"/>
          </w:tcPr>
          <w:p w14:paraId="1225E6E3"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[1.57,2.15]</w:t>
            </w:r>
          </w:p>
        </w:tc>
        <w:tc>
          <w:tcPr>
            <w:tcW w:w="840" w:type="dxa"/>
          </w:tcPr>
          <w:p w14:paraId="53173BD3"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[1.09,2.04]</w:t>
            </w:r>
          </w:p>
        </w:tc>
        <w:tc>
          <w:tcPr>
            <w:tcW w:w="840" w:type="dxa"/>
          </w:tcPr>
          <w:p w14:paraId="3D5EF1AF"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[1.52,2.10]</w:t>
            </w:r>
          </w:p>
        </w:tc>
        <w:tc>
          <w:tcPr>
            <w:tcW w:w="840" w:type="dxa"/>
          </w:tcPr>
          <w:p w14:paraId="7E6A8CDA"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[1.20,1.80]</w:t>
            </w:r>
          </w:p>
        </w:tc>
        <w:tc>
          <w:tcPr>
            <w:tcW w:w="839" w:type="dxa"/>
          </w:tcPr>
          <w:p w14:paraId="58AA95EF"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[1.94,3.13]</w:t>
            </w:r>
          </w:p>
        </w:tc>
      </w:tr>
      <w:tr w:rsidR="0012622D" w:rsidRPr="00FC3C2D" w14:paraId="70541080" w14:textId="77777777" w:rsidTr="0012622D">
        <w:trPr>
          <w:trHeight w:val="554"/>
        </w:trPr>
        <w:tc>
          <w:tcPr>
            <w:tcW w:w="3552" w:type="dxa"/>
          </w:tcPr>
          <w:p w14:paraId="6E28489E"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1"/>
                <w:sz w:val="16"/>
              </w:rPr>
              <w:t xml:space="preserve"> </w:t>
            </w:r>
            <w:r w:rsidRPr="00FC3C2D">
              <w:rPr>
                <w:rFonts w:ascii="Times New Roman" w:hAnsi="Times New Roman" w:cs="Times New Roman"/>
                <w:sz w:val="16"/>
              </w:rPr>
              <w:t>South</w:t>
            </w:r>
            <w:r w:rsidRPr="00FC3C2D">
              <w:rPr>
                <w:rFonts w:ascii="Times New Roman" w:hAnsi="Times New Roman" w:cs="Times New Roman"/>
                <w:spacing w:val="22"/>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Female</w:t>
            </w:r>
            <w:r w:rsidRPr="00FC3C2D">
              <w:rPr>
                <w:rFonts w:ascii="Times New Roman" w:hAnsi="Times New Roman" w:cs="Times New Roman"/>
                <w:spacing w:val="22"/>
                <w:sz w:val="16"/>
              </w:rPr>
              <w:t xml:space="preserve"> </w:t>
            </w:r>
            <w:r w:rsidRPr="00FC3C2D">
              <w:rPr>
                <w:rFonts w:ascii="Times New Roman" w:hAnsi="Times New Roman" w:cs="Times New Roman"/>
                <w:sz w:val="16"/>
              </w:rPr>
              <w:t>respondent</w:t>
            </w:r>
          </w:p>
        </w:tc>
        <w:tc>
          <w:tcPr>
            <w:tcW w:w="840" w:type="dxa"/>
          </w:tcPr>
          <w:p w14:paraId="1A76C1D3" w14:textId="77777777" w:rsidR="0012622D" w:rsidRPr="00FC3C2D" w:rsidRDefault="0012622D" w:rsidP="0012622D">
            <w:pPr>
              <w:rPr>
                <w:rFonts w:ascii="Times New Roman" w:hAnsi="Times New Roman" w:cs="Times New Roman"/>
                <w:sz w:val="14"/>
              </w:rPr>
            </w:pPr>
          </w:p>
        </w:tc>
        <w:tc>
          <w:tcPr>
            <w:tcW w:w="840" w:type="dxa"/>
          </w:tcPr>
          <w:p w14:paraId="58F668D5"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1.54</w:t>
            </w:r>
            <w:r w:rsidRPr="00FC3C2D">
              <w:rPr>
                <w:rFonts w:ascii="Cambria Math" w:hAnsi="Cambria Math" w:cs="Cambria Math"/>
                <w:sz w:val="16"/>
                <w:vertAlign w:val="superscript"/>
              </w:rPr>
              <w:t>∗∗</w:t>
            </w:r>
            <w:r w:rsidRPr="00FC3C2D">
              <w:rPr>
                <w:rFonts w:ascii="Times New Roman" w:hAnsi="Times New Roman" w:cs="Times New Roman"/>
                <w:spacing w:val="1"/>
                <w:sz w:val="16"/>
              </w:rPr>
              <w:t xml:space="preserve"> </w:t>
            </w:r>
            <w:r w:rsidRPr="00FC3C2D">
              <w:rPr>
                <w:rFonts w:ascii="Times New Roman" w:hAnsi="Times New Roman" w:cs="Times New Roman"/>
                <w:w w:val="95"/>
                <w:sz w:val="16"/>
              </w:rPr>
              <w:t>[1.18,2.01]</w:t>
            </w:r>
          </w:p>
        </w:tc>
        <w:tc>
          <w:tcPr>
            <w:tcW w:w="840" w:type="dxa"/>
          </w:tcPr>
          <w:p w14:paraId="0020A187" w14:textId="77777777" w:rsidR="0012622D" w:rsidRPr="00FC3C2D" w:rsidRDefault="0012622D" w:rsidP="0012622D">
            <w:pPr>
              <w:rPr>
                <w:rFonts w:ascii="Times New Roman" w:hAnsi="Times New Roman" w:cs="Times New Roman"/>
                <w:sz w:val="14"/>
              </w:rPr>
            </w:pPr>
          </w:p>
        </w:tc>
        <w:tc>
          <w:tcPr>
            <w:tcW w:w="840" w:type="dxa"/>
          </w:tcPr>
          <w:p w14:paraId="7EE16BF7" w14:textId="77777777" w:rsidR="0012622D" w:rsidRPr="00FC3C2D" w:rsidRDefault="0012622D" w:rsidP="0012622D">
            <w:pPr>
              <w:rPr>
                <w:rFonts w:ascii="Times New Roman" w:hAnsi="Times New Roman" w:cs="Times New Roman"/>
                <w:sz w:val="14"/>
              </w:rPr>
            </w:pPr>
          </w:p>
        </w:tc>
        <w:tc>
          <w:tcPr>
            <w:tcW w:w="840" w:type="dxa"/>
          </w:tcPr>
          <w:p w14:paraId="28F7DE37" w14:textId="77777777" w:rsidR="0012622D" w:rsidRPr="00FC3C2D" w:rsidRDefault="0012622D" w:rsidP="0012622D">
            <w:pPr>
              <w:rPr>
                <w:rFonts w:ascii="Times New Roman" w:hAnsi="Times New Roman" w:cs="Times New Roman"/>
                <w:sz w:val="14"/>
              </w:rPr>
            </w:pPr>
          </w:p>
        </w:tc>
        <w:tc>
          <w:tcPr>
            <w:tcW w:w="840" w:type="dxa"/>
          </w:tcPr>
          <w:p w14:paraId="4814B308" w14:textId="77777777" w:rsidR="0012622D" w:rsidRPr="00FC3C2D" w:rsidRDefault="0012622D" w:rsidP="0012622D">
            <w:pPr>
              <w:rPr>
                <w:rFonts w:ascii="Times New Roman" w:hAnsi="Times New Roman" w:cs="Times New Roman"/>
                <w:sz w:val="14"/>
              </w:rPr>
            </w:pPr>
          </w:p>
        </w:tc>
        <w:tc>
          <w:tcPr>
            <w:tcW w:w="839" w:type="dxa"/>
          </w:tcPr>
          <w:p w14:paraId="5D250595" w14:textId="77777777" w:rsidR="0012622D" w:rsidRPr="00FC3C2D" w:rsidRDefault="0012622D" w:rsidP="0012622D">
            <w:pPr>
              <w:rPr>
                <w:rFonts w:ascii="Times New Roman" w:hAnsi="Times New Roman" w:cs="Times New Roman"/>
                <w:sz w:val="14"/>
              </w:rPr>
            </w:pPr>
          </w:p>
        </w:tc>
      </w:tr>
      <w:tr w:rsidR="0012622D" w:rsidRPr="00FC3C2D" w14:paraId="1AB9B242" w14:textId="77777777" w:rsidTr="0012622D">
        <w:trPr>
          <w:trHeight w:val="274"/>
        </w:trPr>
        <w:tc>
          <w:tcPr>
            <w:tcW w:w="3552" w:type="dxa"/>
          </w:tcPr>
          <w:p w14:paraId="6409E380"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Respondent</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1"/>
                <w:sz w:val="16"/>
              </w:rPr>
              <w:t xml:space="preserve"> </w:t>
            </w:r>
            <w:r w:rsidRPr="00FC3C2D">
              <w:rPr>
                <w:rFonts w:ascii="Times New Roman" w:hAnsi="Times New Roman" w:cs="Times New Roman"/>
                <w:sz w:val="16"/>
              </w:rPr>
              <w:t>45</w:t>
            </w:r>
          </w:p>
        </w:tc>
        <w:tc>
          <w:tcPr>
            <w:tcW w:w="840" w:type="dxa"/>
          </w:tcPr>
          <w:p w14:paraId="6A69A001" w14:textId="77777777" w:rsidR="0012622D" w:rsidRPr="00FC3C2D" w:rsidRDefault="0012622D" w:rsidP="0012622D">
            <w:pPr>
              <w:rPr>
                <w:rFonts w:ascii="Times New Roman" w:hAnsi="Times New Roman" w:cs="Times New Roman"/>
                <w:sz w:val="14"/>
              </w:rPr>
            </w:pPr>
          </w:p>
        </w:tc>
        <w:tc>
          <w:tcPr>
            <w:tcW w:w="840" w:type="dxa"/>
          </w:tcPr>
          <w:p w14:paraId="712C45E3" w14:textId="77777777" w:rsidR="0012622D" w:rsidRPr="00FC3C2D" w:rsidRDefault="0012622D" w:rsidP="0012622D">
            <w:pPr>
              <w:rPr>
                <w:rFonts w:ascii="Times New Roman" w:hAnsi="Times New Roman" w:cs="Times New Roman"/>
                <w:sz w:val="14"/>
              </w:rPr>
            </w:pPr>
          </w:p>
        </w:tc>
        <w:tc>
          <w:tcPr>
            <w:tcW w:w="840" w:type="dxa"/>
          </w:tcPr>
          <w:p w14:paraId="4A821B83"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0.91</w:t>
            </w:r>
          </w:p>
        </w:tc>
        <w:tc>
          <w:tcPr>
            <w:tcW w:w="840" w:type="dxa"/>
          </w:tcPr>
          <w:p w14:paraId="7C6648C7" w14:textId="77777777" w:rsidR="0012622D" w:rsidRPr="00FC3C2D" w:rsidRDefault="0012622D" w:rsidP="0012622D">
            <w:pPr>
              <w:rPr>
                <w:rFonts w:ascii="Times New Roman" w:hAnsi="Times New Roman" w:cs="Times New Roman"/>
                <w:sz w:val="14"/>
              </w:rPr>
            </w:pPr>
          </w:p>
        </w:tc>
        <w:tc>
          <w:tcPr>
            <w:tcW w:w="840" w:type="dxa"/>
          </w:tcPr>
          <w:p w14:paraId="7B02F27A" w14:textId="77777777" w:rsidR="0012622D" w:rsidRPr="00FC3C2D" w:rsidRDefault="0012622D" w:rsidP="0012622D">
            <w:pPr>
              <w:rPr>
                <w:rFonts w:ascii="Times New Roman" w:hAnsi="Times New Roman" w:cs="Times New Roman"/>
                <w:sz w:val="14"/>
              </w:rPr>
            </w:pPr>
          </w:p>
        </w:tc>
        <w:tc>
          <w:tcPr>
            <w:tcW w:w="840" w:type="dxa"/>
          </w:tcPr>
          <w:p w14:paraId="3B1D19A6" w14:textId="77777777" w:rsidR="0012622D" w:rsidRPr="00FC3C2D" w:rsidRDefault="0012622D" w:rsidP="0012622D">
            <w:pPr>
              <w:rPr>
                <w:rFonts w:ascii="Times New Roman" w:hAnsi="Times New Roman" w:cs="Times New Roman"/>
                <w:sz w:val="14"/>
              </w:rPr>
            </w:pPr>
          </w:p>
        </w:tc>
        <w:tc>
          <w:tcPr>
            <w:tcW w:w="839" w:type="dxa"/>
          </w:tcPr>
          <w:p w14:paraId="666DBB5C" w14:textId="77777777" w:rsidR="0012622D" w:rsidRPr="00FC3C2D" w:rsidRDefault="0012622D" w:rsidP="0012622D">
            <w:pPr>
              <w:rPr>
                <w:rFonts w:ascii="Times New Roman" w:hAnsi="Times New Roman" w:cs="Times New Roman"/>
                <w:sz w:val="14"/>
              </w:rPr>
            </w:pPr>
          </w:p>
        </w:tc>
      </w:tr>
      <w:tr w:rsidR="0012622D" w:rsidRPr="00FC3C2D" w14:paraId="1F519665" w14:textId="77777777" w:rsidTr="0012622D">
        <w:trPr>
          <w:trHeight w:val="263"/>
        </w:trPr>
        <w:tc>
          <w:tcPr>
            <w:tcW w:w="3552" w:type="dxa"/>
          </w:tcPr>
          <w:p w14:paraId="60F84ECA" w14:textId="77777777" w:rsidR="0012622D" w:rsidRPr="00FC3C2D" w:rsidRDefault="0012622D" w:rsidP="0012622D">
            <w:pPr>
              <w:rPr>
                <w:rFonts w:ascii="Times New Roman" w:hAnsi="Times New Roman" w:cs="Times New Roman"/>
                <w:sz w:val="14"/>
              </w:rPr>
            </w:pPr>
          </w:p>
        </w:tc>
        <w:tc>
          <w:tcPr>
            <w:tcW w:w="840" w:type="dxa"/>
          </w:tcPr>
          <w:p w14:paraId="30F379CB" w14:textId="77777777" w:rsidR="0012622D" w:rsidRPr="00FC3C2D" w:rsidRDefault="0012622D" w:rsidP="0012622D">
            <w:pPr>
              <w:rPr>
                <w:rFonts w:ascii="Times New Roman" w:hAnsi="Times New Roman" w:cs="Times New Roman"/>
                <w:sz w:val="14"/>
              </w:rPr>
            </w:pPr>
          </w:p>
        </w:tc>
        <w:tc>
          <w:tcPr>
            <w:tcW w:w="840" w:type="dxa"/>
          </w:tcPr>
          <w:p w14:paraId="0794357E" w14:textId="77777777" w:rsidR="0012622D" w:rsidRPr="00FC3C2D" w:rsidRDefault="0012622D" w:rsidP="0012622D">
            <w:pPr>
              <w:rPr>
                <w:rFonts w:ascii="Times New Roman" w:hAnsi="Times New Roman" w:cs="Times New Roman"/>
                <w:sz w:val="14"/>
              </w:rPr>
            </w:pPr>
          </w:p>
        </w:tc>
        <w:tc>
          <w:tcPr>
            <w:tcW w:w="840" w:type="dxa"/>
          </w:tcPr>
          <w:p w14:paraId="5BD4E6F5"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[0.66,1.26]</w:t>
            </w:r>
          </w:p>
        </w:tc>
        <w:tc>
          <w:tcPr>
            <w:tcW w:w="840" w:type="dxa"/>
          </w:tcPr>
          <w:p w14:paraId="11AD2A16" w14:textId="77777777" w:rsidR="0012622D" w:rsidRPr="00FC3C2D" w:rsidRDefault="0012622D" w:rsidP="0012622D">
            <w:pPr>
              <w:rPr>
                <w:rFonts w:ascii="Times New Roman" w:hAnsi="Times New Roman" w:cs="Times New Roman"/>
                <w:sz w:val="14"/>
              </w:rPr>
            </w:pPr>
          </w:p>
        </w:tc>
        <w:tc>
          <w:tcPr>
            <w:tcW w:w="840" w:type="dxa"/>
          </w:tcPr>
          <w:p w14:paraId="3B3442BE" w14:textId="77777777" w:rsidR="0012622D" w:rsidRPr="00FC3C2D" w:rsidRDefault="0012622D" w:rsidP="0012622D">
            <w:pPr>
              <w:rPr>
                <w:rFonts w:ascii="Times New Roman" w:hAnsi="Times New Roman" w:cs="Times New Roman"/>
                <w:sz w:val="14"/>
              </w:rPr>
            </w:pPr>
          </w:p>
        </w:tc>
        <w:tc>
          <w:tcPr>
            <w:tcW w:w="840" w:type="dxa"/>
          </w:tcPr>
          <w:p w14:paraId="5EF14811" w14:textId="77777777" w:rsidR="0012622D" w:rsidRPr="00FC3C2D" w:rsidRDefault="0012622D" w:rsidP="0012622D">
            <w:pPr>
              <w:rPr>
                <w:rFonts w:ascii="Times New Roman" w:hAnsi="Times New Roman" w:cs="Times New Roman"/>
                <w:sz w:val="14"/>
              </w:rPr>
            </w:pPr>
          </w:p>
        </w:tc>
        <w:tc>
          <w:tcPr>
            <w:tcW w:w="839" w:type="dxa"/>
          </w:tcPr>
          <w:p w14:paraId="6966943B" w14:textId="77777777" w:rsidR="0012622D" w:rsidRPr="00FC3C2D" w:rsidRDefault="0012622D" w:rsidP="0012622D">
            <w:pPr>
              <w:rPr>
                <w:rFonts w:ascii="Times New Roman" w:hAnsi="Times New Roman" w:cs="Times New Roman"/>
                <w:sz w:val="14"/>
              </w:rPr>
            </w:pPr>
          </w:p>
        </w:tc>
      </w:tr>
      <w:tr w:rsidR="0012622D" w:rsidRPr="00FC3C2D" w14:paraId="548731FD" w14:textId="77777777" w:rsidTr="0012622D">
        <w:trPr>
          <w:trHeight w:val="274"/>
        </w:trPr>
        <w:tc>
          <w:tcPr>
            <w:tcW w:w="3552" w:type="dxa"/>
          </w:tcPr>
          <w:p w14:paraId="180356F1"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9"/>
                <w:sz w:val="16"/>
              </w:rPr>
              <w:t xml:space="preserve"> </w:t>
            </w:r>
            <w:r w:rsidRPr="00FC3C2D">
              <w:rPr>
                <w:rFonts w:ascii="Times New Roman" w:hAnsi="Times New Roman" w:cs="Times New Roman"/>
                <w:sz w:val="16"/>
              </w:rPr>
              <w:t>Higher</w:t>
            </w:r>
            <w:r w:rsidRPr="00FC3C2D">
              <w:rPr>
                <w:rFonts w:ascii="Times New Roman" w:hAnsi="Times New Roman" w:cs="Times New Roman"/>
                <w:spacing w:val="23"/>
                <w:sz w:val="16"/>
              </w:rPr>
              <w:t xml:space="preserve"> </w:t>
            </w:r>
            <w:r w:rsidRPr="00FC3C2D">
              <w:rPr>
                <w:rFonts w:ascii="Times New Roman" w:hAnsi="Times New Roman" w:cs="Times New Roman"/>
                <w:sz w:val="16"/>
              </w:rPr>
              <w:t>educated</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532B2282" w14:textId="77777777" w:rsidR="0012622D" w:rsidRPr="00FC3C2D" w:rsidRDefault="0012622D" w:rsidP="0012622D">
            <w:pPr>
              <w:rPr>
                <w:rFonts w:ascii="Times New Roman" w:hAnsi="Times New Roman" w:cs="Times New Roman"/>
                <w:sz w:val="14"/>
              </w:rPr>
            </w:pPr>
          </w:p>
        </w:tc>
        <w:tc>
          <w:tcPr>
            <w:tcW w:w="840" w:type="dxa"/>
          </w:tcPr>
          <w:p w14:paraId="38D7AF97" w14:textId="77777777" w:rsidR="0012622D" w:rsidRPr="00FC3C2D" w:rsidRDefault="0012622D" w:rsidP="0012622D">
            <w:pPr>
              <w:rPr>
                <w:rFonts w:ascii="Times New Roman" w:hAnsi="Times New Roman" w:cs="Times New Roman"/>
                <w:sz w:val="14"/>
              </w:rPr>
            </w:pPr>
          </w:p>
        </w:tc>
        <w:tc>
          <w:tcPr>
            <w:tcW w:w="840" w:type="dxa"/>
          </w:tcPr>
          <w:p w14:paraId="45780FF1" w14:textId="77777777" w:rsidR="0012622D" w:rsidRPr="00FC3C2D" w:rsidRDefault="0012622D" w:rsidP="0012622D">
            <w:pPr>
              <w:rPr>
                <w:rFonts w:ascii="Times New Roman" w:hAnsi="Times New Roman" w:cs="Times New Roman"/>
                <w:sz w:val="14"/>
              </w:rPr>
            </w:pPr>
          </w:p>
        </w:tc>
        <w:tc>
          <w:tcPr>
            <w:tcW w:w="840" w:type="dxa"/>
          </w:tcPr>
          <w:p w14:paraId="2A087375"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1.25</w:t>
            </w:r>
          </w:p>
        </w:tc>
        <w:tc>
          <w:tcPr>
            <w:tcW w:w="840" w:type="dxa"/>
          </w:tcPr>
          <w:p w14:paraId="2142205B" w14:textId="77777777" w:rsidR="0012622D" w:rsidRPr="00FC3C2D" w:rsidRDefault="0012622D" w:rsidP="0012622D">
            <w:pPr>
              <w:rPr>
                <w:rFonts w:ascii="Times New Roman" w:hAnsi="Times New Roman" w:cs="Times New Roman"/>
                <w:sz w:val="14"/>
              </w:rPr>
            </w:pPr>
          </w:p>
        </w:tc>
        <w:tc>
          <w:tcPr>
            <w:tcW w:w="840" w:type="dxa"/>
          </w:tcPr>
          <w:p w14:paraId="00DFF62A" w14:textId="77777777" w:rsidR="0012622D" w:rsidRPr="00FC3C2D" w:rsidRDefault="0012622D" w:rsidP="0012622D">
            <w:pPr>
              <w:rPr>
                <w:rFonts w:ascii="Times New Roman" w:hAnsi="Times New Roman" w:cs="Times New Roman"/>
                <w:sz w:val="14"/>
              </w:rPr>
            </w:pPr>
          </w:p>
        </w:tc>
        <w:tc>
          <w:tcPr>
            <w:tcW w:w="839" w:type="dxa"/>
          </w:tcPr>
          <w:p w14:paraId="2AF35817" w14:textId="77777777" w:rsidR="0012622D" w:rsidRPr="00FC3C2D" w:rsidRDefault="0012622D" w:rsidP="0012622D">
            <w:pPr>
              <w:rPr>
                <w:rFonts w:ascii="Times New Roman" w:hAnsi="Times New Roman" w:cs="Times New Roman"/>
                <w:sz w:val="14"/>
              </w:rPr>
            </w:pPr>
          </w:p>
        </w:tc>
      </w:tr>
      <w:tr w:rsidR="0012622D" w:rsidRPr="00FC3C2D" w14:paraId="7559524A" w14:textId="77777777" w:rsidTr="0012622D">
        <w:trPr>
          <w:trHeight w:val="263"/>
        </w:trPr>
        <w:tc>
          <w:tcPr>
            <w:tcW w:w="3552" w:type="dxa"/>
          </w:tcPr>
          <w:p w14:paraId="61958EC3" w14:textId="77777777" w:rsidR="0012622D" w:rsidRPr="00FC3C2D" w:rsidRDefault="0012622D" w:rsidP="0012622D">
            <w:pPr>
              <w:rPr>
                <w:rFonts w:ascii="Times New Roman" w:hAnsi="Times New Roman" w:cs="Times New Roman"/>
                <w:sz w:val="14"/>
              </w:rPr>
            </w:pPr>
          </w:p>
        </w:tc>
        <w:tc>
          <w:tcPr>
            <w:tcW w:w="840" w:type="dxa"/>
          </w:tcPr>
          <w:p w14:paraId="4192BAE3" w14:textId="77777777" w:rsidR="0012622D" w:rsidRPr="00FC3C2D" w:rsidRDefault="0012622D" w:rsidP="0012622D">
            <w:pPr>
              <w:rPr>
                <w:rFonts w:ascii="Times New Roman" w:hAnsi="Times New Roman" w:cs="Times New Roman"/>
                <w:sz w:val="14"/>
              </w:rPr>
            </w:pPr>
          </w:p>
        </w:tc>
        <w:tc>
          <w:tcPr>
            <w:tcW w:w="840" w:type="dxa"/>
          </w:tcPr>
          <w:p w14:paraId="35186D75" w14:textId="77777777" w:rsidR="0012622D" w:rsidRPr="00FC3C2D" w:rsidRDefault="0012622D" w:rsidP="0012622D">
            <w:pPr>
              <w:rPr>
                <w:rFonts w:ascii="Times New Roman" w:hAnsi="Times New Roman" w:cs="Times New Roman"/>
                <w:sz w:val="14"/>
              </w:rPr>
            </w:pPr>
          </w:p>
        </w:tc>
        <w:tc>
          <w:tcPr>
            <w:tcW w:w="840" w:type="dxa"/>
          </w:tcPr>
          <w:p w14:paraId="052BF6ED" w14:textId="77777777" w:rsidR="0012622D" w:rsidRPr="00FC3C2D" w:rsidRDefault="0012622D" w:rsidP="0012622D">
            <w:pPr>
              <w:rPr>
                <w:rFonts w:ascii="Times New Roman" w:hAnsi="Times New Roman" w:cs="Times New Roman"/>
                <w:sz w:val="14"/>
              </w:rPr>
            </w:pPr>
          </w:p>
        </w:tc>
        <w:tc>
          <w:tcPr>
            <w:tcW w:w="840" w:type="dxa"/>
          </w:tcPr>
          <w:p w14:paraId="02AC9846"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[0.89,1.76]</w:t>
            </w:r>
          </w:p>
        </w:tc>
        <w:tc>
          <w:tcPr>
            <w:tcW w:w="840" w:type="dxa"/>
          </w:tcPr>
          <w:p w14:paraId="325A756B" w14:textId="77777777" w:rsidR="0012622D" w:rsidRPr="00FC3C2D" w:rsidRDefault="0012622D" w:rsidP="0012622D">
            <w:pPr>
              <w:rPr>
                <w:rFonts w:ascii="Times New Roman" w:hAnsi="Times New Roman" w:cs="Times New Roman"/>
                <w:sz w:val="14"/>
              </w:rPr>
            </w:pPr>
          </w:p>
        </w:tc>
        <w:tc>
          <w:tcPr>
            <w:tcW w:w="840" w:type="dxa"/>
          </w:tcPr>
          <w:p w14:paraId="5357685B" w14:textId="77777777" w:rsidR="0012622D" w:rsidRPr="00FC3C2D" w:rsidRDefault="0012622D" w:rsidP="0012622D">
            <w:pPr>
              <w:rPr>
                <w:rFonts w:ascii="Times New Roman" w:hAnsi="Times New Roman" w:cs="Times New Roman"/>
                <w:sz w:val="14"/>
              </w:rPr>
            </w:pPr>
          </w:p>
        </w:tc>
        <w:tc>
          <w:tcPr>
            <w:tcW w:w="839" w:type="dxa"/>
          </w:tcPr>
          <w:p w14:paraId="5B4B5DC6" w14:textId="77777777" w:rsidR="0012622D" w:rsidRPr="00FC3C2D" w:rsidRDefault="0012622D" w:rsidP="0012622D">
            <w:pPr>
              <w:rPr>
                <w:rFonts w:ascii="Times New Roman" w:hAnsi="Times New Roman" w:cs="Times New Roman"/>
                <w:sz w:val="14"/>
              </w:rPr>
            </w:pPr>
          </w:p>
        </w:tc>
      </w:tr>
      <w:tr w:rsidR="0012622D" w:rsidRPr="00FC3C2D" w14:paraId="3034BA4A" w14:textId="77777777" w:rsidTr="0012622D">
        <w:trPr>
          <w:trHeight w:val="274"/>
        </w:trPr>
        <w:tc>
          <w:tcPr>
            <w:tcW w:w="3552" w:type="dxa"/>
          </w:tcPr>
          <w:p w14:paraId="7EB6C728"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31"/>
                <w:sz w:val="16"/>
              </w:rPr>
              <w:t xml:space="preserve"> </w:t>
            </w:r>
            <w:r w:rsidRPr="00FC3C2D">
              <w:rPr>
                <w:rFonts w:ascii="Times New Roman" w:hAnsi="Times New Roman" w:cs="Times New Roman"/>
                <w:sz w:val="16"/>
              </w:rPr>
              <w:t>South</w:t>
            </w:r>
            <w:r w:rsidRPr="00FC3C2D">
              <w:rPr>
                <w:rFonts w:ascii="Times New Roman" w:hAnsi="Times New Roman" w:cs="Times New Roman"/>
                <w:spacing w:val="31"/>
                <w:sz w:val="16"/>
              </w:rPr>
              <w:t xml:space="preserve"> </w:t>
            </w:r>
            <w:r w:rsidRPr="00FC3C2D">
              <w:rPr>
                <w:rFonts w:ascii="Times New Roman" w:hAnsi="Times New Roman" w:cs="Times New Roman"/>
                <w:sz w:val="16"/>
              </w:rPr>
              <w:t>×</w:t>
            </w:r>
            <w:r w:rsidRPr="00FC3C2D">
              <w:rPr>
                <w:rFonts w:ascii="Times New Roman" w:hAnsi="Times New Roman" w:cs="Times New Roman"/>
                <w:spacing w:val="17"/>
                <w:sz w:val="16"/>
              </w:rPr>
              <w:t xml:space="preserve"> </w:t>
            </w:r>
            <w:r w:rsidRPr="00FC3C2D">
              <w:rPr>
                <w:rFonts w:ascii="Times New Roman" w:hAnsi="Times New Roman" w:cs="Times New Roman"/>
                <w:sz w:val="16"/>
              </w:rPr>
              <w:t>High-risk</w:t>
            </w:r>
            <w:r w:rsidRPr="00FC3C2D">
              <w:rPr>
                <w:rFonts w:ascii="Times New Roman" w:hAnsi="Times New Roman" w:cs="Times New Roman"/>
                <w:spacing w:val="31"/>
                <w:sz w:val="16"/>
              </w:rPr>
              <w:t xml:space="preserve"> </w:t>
            </w:r>
            <w:r w:rsidRPr="00FC3C2D">
              <w:rPr>
                <w:rFonts w:ascii="Times New Roman" w:hAnsi="Times New Roman" w:cs="Times New Roman"/>
                <w:sz w:val="16"/>
              </w:rPr>
              <w:t>respondent</w:t>
            </w:r>
          </w:p>
        </w:tc>
        <w:tc>
          <w:tcPr>
            <w:tcW w:w="840" w:type="dxa"/>
          </w:tcPr>
          <w:p w14:paraId="4503477C" w14:textId="77777777" w:rsidR="0012622D" w:rsidRPr="00FC3C2D" w:rsidRDefault="0012622D" w:rsidP="0012622D">
            <w:pPr>
              <w:rPr>
                <w:rFonts w:ascii="Times New Roman" w:hAnsi="Times New Roman" w:cs="Times New Roman"/>
                <w:sz w:val="14"/>
              </w:rPr>
            </w:pPr>
          </w:p>
        </w:tc>
        <w:tc>
          <w:tcPr>
            <w:tcW w:w="840" w:type="dxa"/>
          </w:tcPr>
          <w:p w14:paraId="29DA46ED" w14:textId="77777777" w:rsidR="0012622D" w:rsidRPr="00FC3C2D" w:rsidRDefault="0012622D" w:rsidP="0012622D">
            <w:pPr>
              <w:rPr>
                <w:rFonts w:ascii="Times New Roman" w:hAnsi="Times New Roman" w:cs="Times New Roman"/>
                <w:sz w:val="14"/>
              </w:rPr>
            </w:pPr>
          </w:p>
        </w:tc>
        <w:tc>
          <w:tcPr>
            <w:tcW w:w="840" w:type="dxa"/>
          </w:tcPr>
          <w:p w14:paraId="35DFB4A3" w14:textId="77777777" w:rsidR="0012622D" w:rsidRPr="00FC3C2D" w:rsidRDefault="0012622D" w:rsidP="0012622D">
            <w:pPr>
              <w:rPr>
                <w:rFonts w:ascii="Times New Roman" w:hAnsi="Times New Roman" w:cs="Times New Roman"/>
                <w:sz w:val="14"/>
              </w:rPr>
            </w:pPr>
          </w:p>
        </w:tc>
        <w:tc>
          <w:tcPr>
            <w:tcW w:w="840" w:type="dxa"/>
          </w:tcPr>
          <w:p w14:paraId="62219014" w14:textId="77777777" w:rsidR="0012622D" w:rsidRPr="00FC3C2D" w:rsidRDefault="0012622D" w:rsidP="0012622D">
            <w:pPr>
              <w:rPr>
                <w:rFonts w:ascii="Times New Roman" w:hAnsi="Times New Roman" w:cs="Times New Roman"/>
                <w:sz w:val="14"/>
              </w:rPr>
            </w:pPr>
          </w:p>
        </w:tc>
        <w:tc>
          <w:tcPr>
            <w:tcW w:w="840" w:type="dxa"/>
          </w:tcPr>
          <w:p w14:paraId="3CA13851"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1.00</w:t>
            </w:r>
          </w:p>
        </w:tc>
        <w:tc>
          <w:tcPr>
            <w:tcW w:w="840" w:type="dxa"/>
          </w:tcPr>
          <w:p w14:paraId="0FFA483B" w14:textId="77777777" w:rsidR="0012622D" w:rsidRPr="00FC3C2D" w:rsidRDefault="0012622D" w:rsidP="0012622D">
            <w:pPr>
              <w:rPr>
                <w:rFonts w:ascii="Times New Roman" w:hAnsi="Times New Roman" w:cs="Times New Roman"/>
                <w:sz w:val="14"/>
              </w:rPr>
            </w:pPr>
          </w:p>
        </w:tc>
        <w:tc>
          <w:tcPr>
            <w:tcW w:w="839" w:type="dxa"/>
          </w:tcPr>
          <w:p w14:paraId="0FB1B9E2" w14:textId="77777777" w:rsidR="0012622D" w:rsidRPr="00FC3C2D" w:rsidRDefault="0012622D" w:rsidP="0012622D">
            <w:pPr>
              <w:rPr>
                <w:rFonts w:ascii="Times New Roman" w:hAnsi="Times New Roman" w:cs="Times New Roman"/>
                <w:sz w:val="14"/>
              </w:rPr>
            </w:pPr>
          </w:p>
        </w:tc>
      </w:tr>
      <w:tr w:rsidR="0012622D" w:rsidRPr="00FC3C2D" w14:paraId="7AA17C8E" w14:textId="77777777" w:rsidTr="0012622D">
        <w:trPr>
          <w:trHeight w:val="247"/>
        </w:trPr>
        <w:tc>
          <w:tcPr>
            <w:tcW w:w="3552" w:type="dxa"/>
          </w:tcPr>
          <w:p w14:paraId="71DB82A5" w14:textId="77777777" w:rsidR="0012622D" w:rsidRPr="00FC3C2D" w:rsidRDefault="0012622D" w:rsidP="0012622D">
            <w:pPr>
              <w:rPr>
                <w:rFonts w:ascii="Times New Roman" w:hAnsi="Times New Roman" w:cs="Times New Roman"/>
                <w:sz w:val="14"/>
              </w:rPr>
            </w:pPr>
          </w:p>
        </w:tc>
        <w:tc>
          <w:tcPr>
            <w:tcW w:w="840" w:type="dxa"/>
          </w:tcPr>
          <w:p w14:paraId="0D2FE503" w14:textId="77777777" w:rsidR="0012622D" w:rsidRPr="00FC3C2D" w:rsidRDefault="0012622D" w:rsidP="0012622D">
            <w:pPr>
              <w:rPr>
                <w:rFonts w:ascii="Times New Roman" w:hAnsi="Times New Roman" w:cs="Times New Roman"/>
                <w:sz w:val="14"/>
              </w:rPr>
            </w:pPr>
          </w:p>
        </w:tc>
        <w:tc>
          <w:tcPr>
            <w:tcW w:w="840" w:type="dxa"/>
          </w:tcPr>
          <w:p w14:paraId="01715B51" w14:textId="77777777" w:rsidR="0012622D" w:rsidRPr="00FC3C2D" w:rsidRDefault="0012622D" w:rsidP="0012622D">
            <w:pPr>
              <w:rPr>
                <w:rFonts w:ascii="Times New Roman" w:hAnsi="Times New Roman" w:cs="Times New Roman"/>
                <w:sz w:val="14"/>
              </w:rPr>
            </w:pPr>
          </w:p>
        </w:tc>
        <w:tc>
          <w:tcPr>
            <w:tcW w:w="840" w:type="dxa"/>
          </w:tcPr>
          <w:p w14:paraId="74C8E0E1" w14:textId="77777777" w:rsidR="0012622D" w:rsidRPr="00FC3C2D" w:rsidRDefault="0012622D" w:rsidP="0012622D">
            <w:pPr>
              <w:rPr>
                <w:rFonts w:ascii="Times New Roman" w:hAnsi="Times New Roman" w:cs="Times New Roman"/>
                <w:sz w:val="14"/>
              </w:rPr>
            </w:pPr>
          </w:p>
        </w:tc>
        <w:tc>
          <w:tcPr>
            <w:tcW w:w="840" w:type="dxa"/>
          </w:tcPr>
          <w:p w14:paraId="59680941" w14:textId="77777777" w:rsidR="0012622D" w:rsidRPr="00FC3C2D" w:rsidRDefault="0012622D" w:rsidP="0012622D">
            <w:pPr>
              <w:rPr>
                <w:rFonts w:ascii="Times New Roman" w:hAnsi="Times New Roman" w:cs="Times New Roman"/>
                <w:sz w:val="14"/>
              </w:rPr>
            </w:pPr>
          </w:p>
        </w:tc>
        <w:tc>
          <w:tcPr>
            <w:tcW w:w="840" w:type="dxa"/>
          </w:tcPr>
          <w:p w14:paraId="0737EF30"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[0.74,1.37]</w:t>
            </w:r>
          </w:p>
        </w:tc>
        <w:tc>
          <w:tcPr>
            <w:tcW w:w="840" w:type="dxa"/>
          </w:tcPr>
          <w:p w14:paraId="07DFBF7C" w14:textId="77777777" w:rsidR="0012622D" w:rsidRPr="00FC3C2D" w:rsidRDefault="0012622D" w:rsidP="0012622D">
            <w:pPr>
              <w:rPr>
                <w:rFonts w:ascii="Times New Roman" w:hAnsi="Times New Roman" w:cs="Times New Roman"/>
                <w:sz w:val="14"/>
              </w:rPr>
            </w:pPr>
          </w:p>
        </w:tc>
        <w:tc>
          <w:tcPr>
            <w:tcW w:w="839" w:type="dxa"/>
          </w:tcPr>
          <w:p w14:paraId="2DC1B09F" w14:textId="77777777" w:rsidR="0012622D" w:rsidRPr="00FC3C2D" w:rsidRDefault="0012622D" w:rsidP="0012622D">
            <w:pPr>
              <w:rPr>
                <w:rFonts w:ascii="Times New Roman" w:hAnsi="Times New Roman" w:cs="Times New Roman"/>
                <w:sz w:val="14"/>
              </w:rPr>
            </w:pPr>
          </w:p>
        </w:tc>
      </w:tr>
      <w:tr w:rsidR="0012622D" w:rsidRPr="00FC3C2D" w14:paraId="53C6FF82" w14:textId="77777777" w:rsidTr="0012622D">
        <w:trPr>
          <w:trHeight w:val="538"/>
        </w:trPr>
        <w:tc>
          <w:tcPr>
            <w:tcW w:w="3552" w:type="dxa"/>
          </w:tcPr>
          <w:p w14:paraId="203447A7"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3"/>
                <w:sz w:val="16"/>
              </w:rPr>
              <w:t xml:space="preserve"> </w:t>
            </w:r>
            <w:r w:rsidRPr="00FC3C2D">
              <w:rPr>
                <w:rFonts w:ascii="Times New Roman" w:hAnsi="Times New Roman" w:cs="Times New Roman"/>
                <w:sz w:val="16"/>
              </w:rPr>
              <w:t>South</w:t>
            </w:r>
            <w:r w:rsidRPr="00FC3C2D">
              <w:rPr>
                <w:rFonts w:ascii="Times New Roman" w:hAnsi="Times New Roman" w:cs="Times New Roman"/>
                <w:spacing w:val="24"/>
                <w:sz w:val="16"/>
              </w:rPr>
              <w:t xml:space="preserve"> </w:t>
            </w:r>
            <w:r w:rsidRPr="00FC3C2D">
              <w:rPr>
                <w:rFonts w:ascii="Times New Roman" w:hAnsi="Times New Roman" w:cs="Times New Roman"/>
                <w:sz w:val="16"/>
              </w:rPr>
              <w:t>×</w:t>
            </w:r>
            <w:r w:rsidRPr="00FC3C2D">
              <w:rPr>
                <w:rFonts w:ascii="Times New Roman" w:hAnsi="Times New Roman" w:cs="Times New Roman"/>
                <w:spacing w:val="10"/>
                <w:sz w:val="16"/>
              </w:rPr>
              <w:t xml:space="preserve"> </w:t>
            </w:r>
            <w:r w:rsidRPr="00FC3C2D">
              <w:rPr>
                <w:rFonts w:ascii="Times New Roman" w:hAnsi="Times New Roman" w:cs="Times New Roman"/>
                <w:sz w:val="16"/>
              </w:rPr>
              <w:t>High</w:t>
            </w:r>
            <w:r w:rsidRPr="00FC3C2D">
              <w:rPr>
                <w:rFonts w:ascii="Times New Roman" w:hAnsi="Times New Roman" w:cs="Times New Roman"/>
                <w:spacing w:val="24"/>
                <w:sz w:val="16"/>
              </w:rPr>
              <w:t xml:space="preserve"> </w:t>
            </w:r>
            <w:r w:rsidRPr="00FC3C2D">
              <w:rPr>
                <w:rFonts w:ascii="Times New Roman" w:hAnsi="Times New Roman" w:cs="Times New Roman"/>
                <w:sz w:val="16"/>
              </w:rPr>
              <w:t>perceived</w:t>
            </w:r>
            <w:r w:rsidRPr="00FC3C2D">
              <w:rPr>
                <w:rFonts w:ascii="Times New Roman" w:hAnsi="Times New Roman" w:cs="Times New Roman"/>
                <w:spacing w:val="24"/>
                <w:sz w:val="16"/>
              </w:rPr>
              <w:t xml:space="preserve"> </w:t>
            </w:r>
            <w:r w:rsidRPr="00FC3C2D">
              <w:rPr>
                <w:rFonts w:ascii="Times New Roman" w:hAnsi="Times New Roman" w:cs="Times New Roman"/>
                <w:sz w:val="16"/>
              </w:rPr>
              <w:t>threat</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10AD9315" w14:textId="77777777" w:rsidR="0012622D" w:rsidRPr="00FC3C2D" w:rsidRDefault="0012622D" w:rsidP="0012622D">
            <w:pPr>
              <w:rPr>
                <w:rFonts w:ascii="Times New Roman" w:hAnsi="Times New Roman" w:cs="Times New Roman"/>
                <w:sz w:val="14"/>
              </w:rPr>
            </w:pPr>
          </w:p>
        </w:tc>
        <w:tc>
          <w:tcPr>
            <w:tcW w:w="840" w:type="dxa"/>
          </w:tcPr>
          <w:p w14:paraId="6DF0560E" w14:textId="77777777" w:rsidR="0012622D" w:rsidRPr="00FC3C2D" w:rsidRDefault="0012622D" w:rsidP="0012622D">
            <w:pPr>
              <w:rPr>
                <w:rFonts w:ascii="Times New Roman" w:hAnsi="Times New Roman" w:cs="Times New Roman"/>
                <w:sz w:val="14"/>
              </w:rPr>
            </w:pPr>
          </w:p>
        </w:tc>
        <w:tc>
          <w:tcPr>
            <w:tcW w:w="840" w:type="dxa"/>
          </w:tcPr>
          <w:p w14:paraId="38225797" w14:textId="77777777" w:rsidR="0012622D" w:rsidRPr="00FC3C2D" w:rsidRDefault="0012622D" w:rsidP="0012622D">
            <w:pPr>
              <w:rPr>
                <w:rFonts w:ascii="Times New Roman" w:hAnsi="Times New Roman" w:cs="Times New Roman"/>
                <w:sz w:val="14"/>
              </w:rPr>
            </w:pPr>
          </w:p>
        </w:tc>
        <w:tc>
          <w:tcPr>
            <w:tcW w:w="840" w:type="dxa"/>
          </w:tcPr>
          <w:p w14:paraId="1887031D" w14:textId="77777777" w:rsidR="0012622D" w:rsidRPr="00FC3C2D" w:rsidRDefault="0012622D" w:rsidP="0012622D">
            <w:pPr>
              <w:rPr>
                <w:rFonts w:ascii="Times New Roman" w:hAnsi="Times New Roman" w:cs="Times New Roman"/>
                <w:sz w:val="14"/>
              </w:rPr>
            </w:pPr>
          </w:p>
        </w:tc>
        <w:tc>
          <w:tcPr>
            <w:tcW w:w="840" w:type="dxa"/>
          </w:tcPr>
          <w:p w14:paraId="0E8F3F69" w14:textId="77777777" w:rsidR="0012622D" w:rsidRPr="00FC3C2D" w:rsidRDefault="0012622D" w:rsidP="0012622D">
            <w:pPr>
              <w:rPr>
                <w:rFonts w:ascii="Times New Roman" w:hAnsi="Times New Roman" w:cs="Times New Roman"/>
                <w:sz w:val="14"/>
              </w:rPr>
            </w:pPr>
          </w:p>
        </w:tc>
        <w:tc>
          <w:tcPr>
            <w:tcW w:w="840" w:type="dxa"/>
          </w:tcPr>
          <w:p w14:paraId="28806AC0"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1.45</w:t>
            </w:r>
            <w:r w:rsidRPr="00FC3C2D">
              <w:rPr>
                <w:rFonts w:ascii="Cambria Math" w:hAnsi="Cambria Math" w:cs="Cambria Math"/>
                <w:sz w:val="16"/>
                <w:vertAlign w:val="superscript"/>
              </w:rPr>
              <w:t>∗∗</w:t>
            </w:r>
            <w:r w:rsidRPr="00FC3C2D">
              <w:rPr>
                <w:rFonts w:ascii="Times New Roman" w:hAnsi="Times New Roman" w:cs="Times New Roman"/>
                <w:spacing w:val="1"/>
                <w:sz w:val="16"/>
              </w:rPr>
              <w:t xml:space="preserve"> </w:t>
            </w:r>
            <w:r w:rsidRPr="00FC3C2D">
              <w:rPr>
                <w:rFonts w:ascii="Times New Roman" w:hAnsi="Times New Roman" w:cs="Times New Roman"/>
                <w:w w:val="95"/>
                <w:sz w:val="16"/>
              </w:rPr>
              <w:t>[1.11,1.90]</w:t>
            </w:r>
          </w:p>
        </w:tc>
        <w:tc>
          <w:tcPr>
            <w:tcW w:w="839" w:type="dxa"/>
          </w:tcPr>
          <w:p w14:paraId="618C05CA" w14:textId="77777777" w:rsidR="0012622D" w:rsidRPr="00FC3C2D" w:rsidRDefault="0012622D" w:rsidP="0012622D">
            <w:pPr>
              <w:rPr>
                <w:rFonts w:ascii="Times New Roman" w:hAnsi="Times New Roman" w:cs="Times New Roman"/>
                <w:sz w:val="14"/>
              </w:rPr>
            </w:pPr>
          </w:p>
        </w:tc>
      </w:tr>
      <w:tr w:rsidR="0012622D" w:rsidRPr="00FC3C2D" w14:paraId="6483D361" w14:textId="77777777" w:rsidTr="0012622D">
        <w:trPr>
          <w:trHeight w:val="550"/>
        </w:trPr>
        <w:tc>
          <w:tcPr>
            <w:tcW w:w="3552" w:type="dxa"/>
            <w:tcBorders>
              <w:bottom w:val="single" w:sz="4" w:space="0" w:color="000000"/>
            </w:tcBorders>
          </w:tcPr>
          <w:p w14:paraId="1444F200"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5"/>
                <w:sz w:val="16"/>
              </w:rPr>
              <w:t xml:space="preserve"> </w:t>
            </w:r>
            <w:r w:rsidRPr="00FC3C2D">
              <w:rPr>
                <w:rFonts w:ascii="Times New Roman" w:hAnsi="Times New Roman" w:cs="Times New Roman"/>
                <w:sz w:val="16"/>
              </w:rPr>
              <w:t>South</w:t>
            </w:r>
            <w:r w:rsidRPr="00FC3C2D">
              <w:rPr>
                <w:rFonts w:ascii="Times New Roman" w:hAnsi="Times New Roman" w:cs="Times New Roman"/>
                <w:spacing w:val="26"/>
                <w:sz w:val="16"/>
              </w:rPr>
              <w:t xml:space="preserve"> </w:t>
            </w:r>
            <w:r w:rsidRPr="00FC3C2D">
              <w:rPr>
                <w:rFonts w:ascii="Times New Roman" w:hAnsi="Times New Roman" w:cs="Times New Roman"/>
                <w:sz w:val="16"/>
              </w:rPr>
              <w:t>×</w:t>
            </w:r>
            <w:r w:rsidRPr="00FC3C2D">
              <w:rPr>
                <w:rFonts w:ascii="Times New Roman" w:hAnsi="Times New Roman" w:cs="Times New Roman"/>
                <w:spacing w:val="12"/>
                <w:sz w:val="16"/>
              </w:rPr>
              <w:t xml:space="preserve"> </w:t>
            </w:r>
            <w:r w:rsidRPr="00FC3C2D">
              <w:rPr>
                <w:rFonts w:ascii="Times New Roman" w:hAnsi="Times New Roman" w:cs="Times New Roman"/>
                <w:sz w:val="16"/>
              </w:rPr>
              <w:t>Employed</w:t>
            </w:r>
            <w:r w:rsidRPr="00FC3C2D">
              <w:rPr>
                <w:rFonts w:ascii="Times New Roman" w:hAnsi="Times New Roman" w:cs="Times New Roman"/>
                <w:spacing w:val="25"/>
                <w:sz w:val="16"/>
              </w:rPr>
              <w:t xml:space="preserve"> </w:t>
            </w:r>
            <w:r w:rsidRPr="00FC3C2D">
              <w:rPr>
                <w:rFonts w:ascii="Times New Roman" w:hAnsi="Times New Roman" w:cs="Times New Roman"/>
                <w:sz w:val="16"/>
              </w:rPr>
              <w:t>respondent</w:t>
            </w:r>
          </w:p>
        </w:tc>
        <w:tc>
          <w:tcPr>
            <w:tcW w:w="840" w:type="dxa"/>
            <w:tcBorders>
              <w:bottom w:val="single" w:sz="4" w:space="0" w:color="000000"/>
            </w:tcBorders>
          </w:tcPr>
          <w:p w14:paraId="3404A053" w14:textId="77777777" w:rsidR="0012622D" w:rsidRPr="00FC3C2D" w:rsidRDefault="0012622D" w:rsidP="0012622D">
            <w:pPr>
              <w:rPr>
                <w:rFonts w:ascii="Times New Roman" w:hAnsi="Times New Roman" w:cs="Times New Roman"/>
                <w:sz w:val="14"/>
              </w:rPr>
            </w:pPr>
          </w:p>
        </w:tc>
        <w:tc>
          <w:tcPr>
            <w:tcW w:w="840" w:type="dxa"/>
            <w:tcBorders>
              <w:bottom w:val="single" w:sz="4" w:space="0" w:color="000000"/>
            </w:tcBorders>
          </w:tcPr>
          <w:p w14:paraId="30875E14" w14:textId="77777777" w:rsidR="0012622D" w:rsidRPr="00FC3C2D" w:rsidRDefault="0012622D" w:rsidP="0012622D">
            <w:pPr>
              <w:rPr>
                <w:rFonts w:ascii="Times New Roman" w:hAnsi="Times New Roman" w:cs="Times New Roman"/>
                <w:sz w:val="14"/>
              </w:rPr>
            </w:pPr>
          </w:p>
        </w:tc>
        <w:tc>
          <w:tcPr>
            <w:tcW w:w="840" w:type="dxa"/>
            <w:tcBorders>
              <w:bottom w:val="single" w:sz="4" w:space="0" w:color="000000"/>
            </w:tcBorders>
          </w:tcPr>
          <w:p w14:paraId="5430FB82" w14:textId="77777777" w:rsidR="0012622D" w:rsidRPr="00FC3C2D" w:rsidRDefault="0012622D" w:rsidP="0012622D">
            <w:pPr>
              <w:rPr>
                <w:rFonts w:ascii="Times New Roman" w:hAnsi="Times New Roman" w:cs="Times New Roman"/>
                <w:sz w:val="14"/>
              </w:rPr>
            </w:pPr>
          </w:p>
        </w:tc>
        <w:tc>
          <w:tcPr>
            <w:tcW w:w="840" w:type="dxa"/>
            <w:tcBorders>
              <w:bottom w:val="single" w:sz="4" w:space="0" w:color="000000"/>
            </w:tcBorders>
          </w:tcPr>
          <w:p w14:paraId="762D86AF" w14:textId="77777777" w:rsidR="0012622D" w:rsidRPr="00FC3C2D" w:rsidRDefault="0012622D" w:rsidP="0012622D">
            <w:pPr>
              <w:rPr>
                <w:rFonts w:ascii="Times New Roman" w:hAnsi="Times New Roman" w:cs="Times New Roman"/>
                <w:sz w:val="14"/>
              </w:rPr>
            </w:pPr>
          </w:p>
        </w:tc>
        <w:tc>
          <w:tcPr>
            <w:tcW w:w="840" w:type="dxa"/>
            <w:tcBorders>
              <w:bottom w:val="single" w:sz="4" w:space="0" w:color="000000"/>
            </w:tcBorders>
          </w:tcPr>
          <w:p w14:paraId="4B94ED52" w14:textId="77777777" w:rsidR="0012622D" w:rsidRPr="00FC3C2D" w:rsidRDefault="0012622D" w:rsidP="0012622D">
            <w:pPr>
              <w:rPr>
                <w:rFonts w:ascii="Times New Roman" w:hAnsi="Times New Roman" w:cs="Times New Roman"/>
                <w:sz w:val="14"/>
              </w:rPr>
            </w:pPr>
          </w:p>
        </w:tc>
        <w:tc>
          <w:tcPr>
            <w:tcW w:w="840" w:type="dxa"/>
            <w:tcBorders>
              <w:bottom w:val="single" w:sz="4" w:space="0" w:color="000000"/>
            </w:tcBorders>
          </w:tcPr>
          <w:p w14:paraId="2B614579" w14:textId="77777777" w:rsidR="0012622D" w:rsidRPr="00FC3C2D" w:rsidRDefault="0012622D" w:rsidP="0012622D">
            <w:pPr>
              <w:rPr>
                <w:rFonts w:ascii="Times New Roman" w:hAnsi="Times New Roman" w:cs="Times New Roman"/>
                <w:sz w:val="14"/>
              </w:rPr>
            </w:pPr>
          </w:p>
        </w:tc>
        <w:tc>
          <w:tcPr>
            <w:tcW w:w="839" w:type="dxa"/>
            <w:tcBorders>
              <w:bottom w:val="single" w:sz="4" w:space="0" w:color="000000"/>
            </w:tcBorders>
          </w:tcPr>
          <w:p w14:paraId="4DB2EEE6"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0.63</w:t>
            </w:r>
            <w:r w:rsidRPr="00FC3C2D">
              <w:rPr>
                <w:rFonts w:ascii="Cambria Math" w:hAnsi="Cambria Math" w:cs="Cambria Math"/>
                <w:sz w:val="16"/>
                <w:vertAlign w:val="superscript"/>
              </w:rPr>
              <w:t>∗∗</w:t>
            </w:r>
            <w:r w:rsidRPr="00FC3C2D">
              <w:rPr>
                <w:rFonts w:ascii="Times New Roman" w:hAnsi="Times New Roman" w:cs="Times New Roman"/>
                <w:spacing w:val="1"/>
                <w:sz w:val="16"/>
              </w:rPr>
              <w:t xml:space="preserve"> </w:t>
            </w:r>
            <w:r w:rsidRPr="00FC3C2D">
              <w:rPr>
                <w:rFonts w:ascii="Times New Roman" w:hAnsi="Times New Roman" w:cs="Times New Roman"/>
                <w:w w:val="95"/>
                <w:sz w:val="16"/>
              </w:rPr>
              <w:t>[0.48,0.84]</w:t>
            </w:r>
          </w:p>
        </w:tc>
      </w:tr>
      <w:tr w:rsidR="0012622D" w:rsidRPr="00FC3C2D" w14:paraId="0AEA1578" w14:textId="77777777" w:rsidTr="0012622D">
        <w:trPr>
          <w:trHeight w:val="295"/>
        </w:trPr>
        <w:tc>
          <w:tcPr>
            <w:tcW w:w="3552" w:type="dxa"/>
            <w:tcBorders>
              <w:top w:val="single" w:sz="4" w:space="0" w:color="000000"/>
            </w:tcBorders>
          </w:tcPr>
          <w:p w14:paraId="30512AAC"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w w:val="105"/>
                <w:sz w:val="16"/>
              </w:rPr>
              <w:t>Pseudo</w:t>
            </w:r>
            <w:r w:rsidRPr="00FC3C2D">
              <w:rPr>
                <w:rFonts w:ascii="Times New Roman" w:hAnsi="Times New Roman" w:cs="Times New Roman"/>
                <w:spacing w:val="8"/>
                <w:w w:val="105"/>
                <w:sz w:val="16"/>
              </w:rPr>
              <w:t xml:space="preserve"> </w:t>
            </w:r>
            <w:r w:rsidRPr="00FC3C2D">
              <w:rPr>
                <w:rFonts w:ascii="Times New Roman" w:hAnsi="Times New Roman" w:cs="Times New Roman"/>
                <w:w w:val="105"/>
                <w:sz w:val="16"/>
              </w:rPr>
              <w:t>R</w:t>
            </w:r>
            <w:r w:rsidRPr="00FC3C2D">
              <w:rPr>
                <w:rFonts w:ascii="Times New Roman" w:hAnsi="Times New Roman" w:cs="Times New Roman"/>
                <w:w w:val="105"/>
                <w:sz w:val="16"/>
                <w:vertAlign w:val="superscript"/>
              </w:rPr>
              <w:t>2</w:t>
            </w:r>
          </w:p>
        </w:tc>
        <w:tc>
          <w:tcPr>
            <w:tcW w:w="840" w:type="dxa"/>
            <w:tcBorders>
              <w:top w:val="single" w:sz="4" w:space="0" w:color="000000"/>
            </w:tcBorders>
          </w:tcPr>
          <w:p w14:paraId="34DEDAAF"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0.19</w:t>
            </w:r>
          </w:p>
        </w:tc>
        <w:tc>
          <w:tcPr>
            <w:tcW w:w="840" w:type="dxa"/>
            <w:tcBorders>
              <w:top w:val="single" w:sz="4" w:space="0" w:color="000000"/>
            </w:tcBorders>
          </w:tcPr>
          <w:p w14:paraId="64782903"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0.19</w:t>
            </w:r>
          </w:p>
        </w:tc>
        <w:tc>
          <w:tcPr>
            <w:tcW w:w="840" w:type="dxa"/>
            <w:tcBorders>
              <w:top w:val="single" w:sz="4" w:space="0" w:color="000000"/>
            </w:tcBorders>
          </w:tcPr>
          <w:p w14:paraId="70CA5631"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0.19</w:t>
            </w:r>
          </w:p>
        </w:tc>
        <w:tc>
          <w:tcPr>
            <w:tcW w:w="840" w:type="dxa"/>
            <w:tcBorders>
              <w:top w:val="single" w:sz="4" w:space="0" w:color="000000"/>
            </w:tcBorders>
          </w:tcPr>
          <w:p w14:paraId="1D598A8B"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0.19</w:t>
            </w:r>
          </w:p>
        </w:tc>
        <w:tc>
          <w:tcPr>
            <w:tcW w:w="840" w:type="dxa"/>
            <w:tcBorders>
              <w:top w:val="single" w:sz="4" w:space="0" w:color="000000"/>
            </w:tcBorders>
          </w:tcPr>
          <w:p w14:paraId="0F24A9FA"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0.19</w:t>
            </w:r>
          </w:p>
        </w:tc>
        <w:tc>
          <w:tcPr>
            <w:tcW w:w="840" w:type="dxa"/>
            <w:tcBorders>
              <w:top w:val="single" w:sz="4" w:space="0" w:color="000000"/>
            </w:tcBorders>
          </w:tcPr>
          <w:p w14:paraId="0C998722"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0.19</w:t>
            </w:r>
          </w:p>
        </w:tc>
        <w:tc>
          <w:tcPr>
            <w:tcW w:w="839" w:type="dxa"/>
            <w:tcBorders>
              <w:top w:val="single" w:sz="4" w:space="0" w:color="000000"/>
            </w:tcBorders>
          </w:tcPr>
          <w:p w14:paraId="78E1D660"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0.19</w:t>
            </w:r>
          </w:p>
        </w:tc>
      </w:tr>
      <w:tr w:rsidR="0012622D" w:rsidRPr="00FC3C2D" w14:paraId="7EDB8DC0" w14:textId="77777777" w:rsidTr="0012622D">
        <w:trPr>
          <w:trHeight w:val="297"/>
        </w:trPr>
        <w:tc>
          <w:tcPr>
            <w:tcW w:w="3552" w:type="dxa"/>
            <w:tcBorders>
              <w:bottom w:val="single" w:sz="4" w:space="0" w:color="000000"/>
            </w:tcBorders>
          </w:tcPr>
          <w:p w14:paraId="514641FB"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w w:val="105"/>
                <w:sz w:val="16"/>
              </w:rPr>
              <w:t>Observations</w:t>
            </w:r>
          </w:p>
        </w:tc>
        <w:tc>
          <w:tcPr>
            <w:tcW w:w="840" w:type="dxa"/>
            <w:tcBorders>
              <w:bottom w:val="single" w:sz="4" w:space="0" w:color="000000"/>
            </w:tcBorders>
          </w:tcPr>
          <w:p w14:paraId="0F5E2C87"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14800</w:t>
            </w:r>
          </w:p>
        </w:tc>
        <w:tc>
          <w:tcPr>
            <w:tcW w:w="840" w:type="dxa"/>
            <w:tcBorders>
              <w:bottom w:val="single" w:sz="4" w:space="0" w:color="000000"/>
            </w:tcBorders>
          </w:tcPr>
          <w:p w14:paraId="2ADEF190"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14800</w:t>
            </w:r>
          </w:p>
        </w:tc>
        <w:tc>
          <w:tcPr>
            <w:tcW w:w="840" w:type="dxa"/>
            <w:tcBorders>
              <w:bottom w:val="single" w:sz="4" w:space="0" w:color="000000"/>
            </w:tcBorders>
          </w:tcPr>
          <w:p w14:paraId="45E5F5D5"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14800</w:t>
            </w:r>
          </w:p>
        </w:tc>
        <w:tc>
          <w:tcPr>
            <w:tcW w:w="840" w:type="dxa"/>
            <w:tcBorders>
              <w:bottom w:val="single" w:sz="4" w:space="0" w:color="000000"/>
            </w:tcBorders>
          </w:tcPr>
          <w:p w14:paraId="2214C206"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14800</w:t>
            </w:r>
          </w:p>
        </w:tc>
        <w:tc>
          <w:tcPr>
            <w:tcW w:w="840" w:type="dxa"/>
            <w:tcBorders>
              <w:bottom w:val="single" w:sz="4" w:space="0" w:color="000000"/>
            </w:tcBorders>
          </w:tcPr>
          <w:p w14:paraId="11642B43"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14800</w:t>
            </w:r>
          </w:p>
        </w:tc>
        <w:tc>
          <w:tcPr>
            <w:tcW w:w="840" w:type="dxa"/>
            <w:tcBorders>
              <w:bottom w:val="single" w:sz="4" w:space="0" w:color="000000"/>
            </w:tcBorders>
          </w:tcPr>
          <w:p w14:paraId="4ADC5CF7"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14800</w:t>
            </w:r>
          </w:p>
        </w:tc>
        <w:tc>
          <w:tcPr>
            <w:tcW w:w="839" w:type="dxa"/>
            <w:tcBorders>
              <w:bottom w:val="single" w:sz="4" w:space="0" w:color="000000"/>
            </w:tcBorders>
          </w:tcPr>
          <w:p w14:paraId="02E74F58" w14:textId="77777777" w:rsidR="0012622D" w:rsidRPr="00FC3C2D" w:rsidRDefault="0012622D" w:rsidP="0012622D">
            <w:pPr>
              <w:rPr>
                <w:rFonts w:ascii="Times New Roman" w:hAnsi="Times New Roman" w:cs="Times New Roman"/>
                <w:sz w:val="16"/>
              </w:rPr>
            </w:pPr>
            <w:r w:rsidRPr="00FC3C2D">
              <w:rPr>
                <w:rFonts w:ascii="Times New Roman" w:hAnsi="Times New Roman" w:cs="Times New Roman"/>
                <w:sz w:val="16"/>
              </w:rPr>
              <w:t>14800</w:t>
            </w:r>
          </w:p>
        </w:tc>
      </w:tr>
    </w:tbl>
    <w:p w14:paraId="67624147" w14:textId="0CBD97FB" w:rsidR="00F079B9" w:rsidRPr="00E021EC" w:rsidRDefault="000B1C40" w:rsidP="00625BE9">
      <w:pPr>
        <w:jc w:val="both"/>
        <w:rPr>
          <w:rFonts w:ascii="Times New Roman" w:hAnsi="Times New Roman" w:cs="Times New Roman"/>
          <w:i/>
          <w:iCs/>
          <w:w w:val="105"/>
          <w:sz w:val="18"/>
          <w:szCs w:val="18"/>
        </w:rPr>
      </w:pPr>
      <w:r w:rsidRPr="00E021EC">
        <w:rPr>
          <w:rFonts w:ascii="Times New Roman" w:hAnsi="Times New Roman" w:cs="Times New Roman"/>
          <w:b/>
          <w:i/>
          <w:iCs/>
          <w:w w:val="110"/>
          <w:sz w:val="18"/>
          <w:szCs w:val="18"/>
        </w:rPr>
        <w:t>Notes:</w:t>
      </w:r>
      <w:r w:rsidR="008B7698" w:rsidRPr="00E021EC">
        <w:rPr>
          <w:rFonts w:ascii="Times New Roman" w:hAnsi="Times New Roman" w:cs="Times New Roman"/>
          <w:i/>
          <w:iCs/>
          <w:w w:val="110"/>
          <w:sz w:val="18"/>
          <w:szCs w:val="18"/>
        </w:rPr>
        <w:t xml:space="preserve"> Outcome: Choosing the respective candidate to receive the vaccine.</w:t>
      </w:r>
      <w:r w:rsidRPr="00E021EC">
        <w:rPr>
          <w:rFonts w:ascii="Times New Roman" w:hAnsi="Times New Roman" w:cs="Times New Roman"/>
          <w:b/>
          <w:i/>
          <w:iCs/>
          <w:w w:val="110"/>
          <w:sz w:val="18"/>
          <w:szCs w:val="18"/>
        </w:rPr>
        <w:t xml:space="preserve"> </w:t>
      </w:r>
      <w:r w:rsidRPr="00E021EC">
        <w:rPr>
          <w:rFonts w:ascii="Times New Roman" w:hAnsi="Times New Roman" w:cs="Times New Roman"/>
          <w:i/>
          <w:iCs/>
          <w:w w:val="110"/>
          <w:sz w:val="18"/>
          <w:szCs w:val="18"/>
        </w:rPr>
        <w:t xml:space="preserve">Coefficients are </w:t>
      </w:r>
      <w:ins w:id="77" w:author="Henrike Sternberg" w:date="2022-09-26T09:03:00Z">
        <w:r w:rsidR="00A74EBF">
          <w:rPr>
            <w:rFonts w:ascii="Times New Roman" w:hAnsi="Times New Roman" w:cs="Times New Roman"/>
            <w:i/>
            <w:iCs/>
            <w:w w:val="110"/>
            <w:sz w:val="18"/>
            <w:szCs w:val="18"/>
          </w:rPr>
          <w:t xml:space="preserve">odds </w:t>
        </w:r>
      </w:ins>
      <w:r w:rsidRPr="00E021EC">
        <w:rPr>
          <w:rFonts w:ascii="Times New Roman" w:hAnsi="Times New Roman" w:cs="Times New Roman"/>
          <w:i/>
          <w:iCs/>
          <w:w w:val="110"/>
          <w:sz w:val="18"/>
          <w:szCs w:val="18"/>
        </w:rPr>
        <w:t>ratios based on conditional logit estimations</w:t>
      </w:r>
      <w:r w:rsidR="00177DB0" w:rsidRPr="00E021EC">
        <w:rPr>
          <w:rFonts w:ascii="Times New Roman" w:hAnsi="Times New Roman" w:cs="Times New Roman"/>
          <w:i/>
          <w:iCs/>
          <w:w w:val="110"/>
          <w:sz w:val="18"/>
          <w:szCs w:val="18"/>
        </w:rPr>
        <w:t xml:space="preserve"> </w:t>
      </w:r>
      <w:ins w:id="78" w:author="Henrike Sternberg" w:date="2022-08-12T11:09:00Z">
        <w:r w:rsidR="00177DB0" w:rsidRPr="00E021EC">
          <w:rPr>
            <w:rFonts w:ascii="Times New Roman" w:hAnsi="Times New Roman" w:cs="Times New Roman"/>
            <w:i/>
            <w:iCs/>
            <w:w w:val="105"/>
            <w:sz w:val="18"/>
            <w:szCs w:val="20"/>
          </w:rPr>
          <w:t>(</w:t>
        </w:r>
      </w:ins>
      <w:ins w:id="79" w:author="Henrike Sternberg" w:date="2022-08-16T14:50:00Z">
        <w:r w:rsidR="009E7B14" w:rsidRPr="00E021EC">
          <w:rPr>
            <w:rFonts w:ascii="Times New Roman" w:hAnsi="Times New Roman" w:cs="Times New Roman"/>
            <w:i/>
            <w:iCs/>
            <w:w w:val="105"/>
            <w:sz w:val="18"/>
            <w:szCs w:val="20"/>
          </w:rPr>
          <w:t>respondent</w:t>
        </w:r>
      </w:ins>
      <w:ins w:id="80" w:author="Henrike Sternberg" w:date="2022-08-12T11:09:00Z">
        <w:r w:rsidR="00177DB0" w:rsidRPr="00E021EC">
          <w:rPr>
            <w:rFonts w:ascii="Times New Roman" w:hAnsi="Times New Roman" w:cs="Times New Roman"/>
            <w:i/>
            <w:iCs/>
            <w:w w:val="105"/>
            <w:sz w:val="18"/>
            <w:szCs w:val="20"/>
          </w:rPr>
          <w:t>-level fixed effects)</w:t>
        </w:r>
      </w:ins>
      <w:r w:rsidR="00177DB0" w:rsidRPr="00E021EC">
        <w:rPr>
          <w:rFonts w:ascii="Times New Roman" w:hAnsi="Times New Roman" w:cs="Times New Roman"/>
          <w:i/>
          <w:iCs/>
          <w:w w:val="105"/>
          <w:sz w:val="18"/>
          <w:szCs w:val="20"/>
        </w:rPr>
        <w:t xml:space="preserve"> </w:t>
      </w:r>
      <w:r w:rsidRPr="00E021EC">
        <w:rPr>
          <w:rFonts w:ascii="Times New Roman" w:hAnsi="Times New Roman" w:cs="Times New Roman"/>
          <w:i/>
          <w:iCs/>
          <w:w w:val="110"/>
          <w:sz w:val="18"/>
          <w:szCs w:val="18"/>
        </w:rPr>
        <w:t xml:space="preserve">with standard errors clustered at the </w:t>
      </w:r>
      <w:ins w:id="81" w:author="Henrike Sternberg" w:date="2022-08-16T14:50:00Z">
        <w:r w:rsidR="009E7B14" w:rsidRPr="00E021EC">
          <w:rPr>
            <w:rFonts w:ascii="Times New Roman" w:hAnsi="Times New Roman" w:cs="Times New Roman"/>
            <w:i/>
            <w:iCs/>
            <w:w w:val="105"/>
            <w:sz w:val="18"/>
            <w:szCs w:val="20"/>
          </w:rPr>
          <w:t>respondent</w:t>
        </w:r>
        <w:r w:rsidR="009E7B14" w:rsidRPr="00E021EC" w:rsidDel="009E7B14">
          <w:rPr>
            <w:rFonts w:ascii="Times New Roman" w:hAnsi="Times New Roman" w:cs="Times New Roman"/>
            <w:i/>
            <w:iCs/>
            <w:w w:val="110"/>
            <w:sz w:val="18"/>
            <w:szCs w:val="18"/>
          </w:rPr>
          <w:t xml:space="preserve"> </w:t>
        </w:r>
      </w:ins>
      <w:del w:id="82" w:author="Henrike Sternberg" w:date="2022-08-16T14:50:00Z">
        <w:r w:rsidRPr="00E021EC" w:rsidDel="009E7B14">
          <w:rPr>
            <w:rFonts w:ascii="Times New Roman" w:hAnsi="Times New Roman" w:cs="Times New Roman"/>
            <w:i/>
            <w:iCs/>
            <w:w w:val="110"/>
            <w:sz w:val="18"/>
            <w:szCs w:val="18"/>
          </w:rPr>
          <w:delText xml:space="preserve">individual </w:delText>
        </w:r>
      </w:del>
      <w:r w:rsidRPr="00E021EC">
        <w:rPr>
          <w:rFonts w:ascii="Times New Roman" w:hAnsi="Times New Roman" w:cs="Times New Roman"/>
          <w:i/>
          <w:iCs/>
          <w:w w:val="110"/>
          <w:sz w:val="18"/>
          <w:szCs w:val="18"/>
        </w:rPr>
        <w:t>level. Estimations were conducted</w:t>
      </w:r>
      <w:r w:rsidRPr="00E021EC">
        <w:rPr>
          <w:rFonts w:ascii="Times New Roman" w:hAnsi="Times New Roman" w:cs="Times New Roman"/>
          <w:i/>
          <w:iCs/>
          <w:spacing w:val="1"/>
          <w:w w:val="110"/>
          <w:sz w:val="18"/>
          <w:szCs w:val="18"/>
        </w:rPr>
        <w:t xml:space="preserve"> </w:t>
      </w:r>
      <w:r w:rsidRPr="00E021EC">
        <w:rPr>
          <w:rFonts w:ascii="Times New Roman" w:hAnsi="Times New Roman" w:cs="Times New Roman"/>
          <w:i/>
          <w:iCs/>
          <w:spacing w:val="-1"/>
          <w:w w:val="110"/>
          <w:sz w:val="18"/>
          <w:szCs w:val="18"/>
        </w:rPr>
        <w:t>with</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controlling</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main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effects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other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three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attributes,</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but</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only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results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are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shown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here.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Columns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2-7</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indicate</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10"/>
          <w:sz w:val="18"/>
          <w:szCs w:val="18"/>
        </w:rPr>
        <w:t xml:space="preserve">the degree of statistical (in-)significance of the subgroup differences presented in Figure </w:t>
      </w:r>
      <w:ins w:id="83" w:author="Henrike Sternberg" w:date="2022-08-16T13:09:00Z">
        <w:r w:rsidR="00413772" w:rsidRPr="00E021EC">
          <w:rPr>
            <w:rFonts w:ascii="Times New Roman" w:hAnsi="Times New Roman" w:cs="Times New Roman"/>
            <w:i/>
            <w:iCs/>
            <w:w w:val="110"/>
            <w:sz w:val="18"/>
            <w:szCs w:val="18"/>
          </w:rPr>
          <w:t>2</w:t>
        </w:r>
      </w:ins>
      <w:del w:id="84" w:author="Henrike Sternberg" w:date="2022-08-16T13:09:00Z">
        <w:r w:rsidRPr="00E021EC" w:rsidDel="00413772">
          <w:rPr>
            <w:rFonts w:ascii="Times New Roman" w:hAnsi="Times New Roman" w:cs="Times New Roman"/>
            <w:i/>
            <w:iCs/>
            <w:w w:val="110"/>
            <w:sz w:val="18"/>
            <w:szCs w:val="18"/>
          </w:rPr>
          <w:delText>1</w:delText>
        </w:r>
      </w:del>
      <w:r w:rsidRPr="00E021EC">
        <w:rPr>
          <w:rFonts w:ascii="Times New Roman" w:hAnsi="Times New Roman" w:cs="Times New Roman"/>
          <w:i/>
          <w:iCs/>
          <w:w w:val="110"/>
          <w:sz w:val="18"/>
          <w:szCs w:val="18"/>
        </w:rPr>
        <w:t xml:space="preserve"> in the main body of the paper</w:t>
      </w:r>
      <w:del w:id="85" w:author="Henrike Sternberg" w:date="2022-08-16T13:09:00Z">
        <w:r w:rsidRPr="00E021EC" w:rsidDel="00413772">
          <w:rPr>
            <w:rFonts w:ascii="Times New Roman" w:hAnsi="Times New Roman" w:cs="Times New Roman"/>
            <w:i/>
            <w:iCs/>
            <w:w w:val="110"/>
            <w:sz w:val="18"/>
            <w:szCs w:val="18"/>
          </w:rPr>
          <w:delText xml:space="preserve"> and Table A1 of the supplementary</w:delText>
        </w:r>
        <w:r w:rsidRPr="00E021EC" w:rsidDel="00413772">
          <w:rPr>
            <w:rFonts w:ascii="Times New Roman" w:hAnsi="Times New Roman" w:cs="Times New Roman"/>
            <w:i/>
            <w:iCs/>
            <w:spacing w:val="1"/>
            <w:w w:val="110"/>
            <w:sz w:val="18"/>
            <w:szCs w:val="18"/>
          </w:rPr>
          <w:delText xml:space="preserve"> </w:delText>
        </w:r>
        <w:r w:rsidRPr="00E021EC" w:rsidDel="00413772">
          <w:rPr>
            <w:rFonts w:ascii="Times New Roman" w:hAnsi="Times New Roman" w:cs="Times New Roman"/>
            <w:i/>
            <w:iCs/>
            <w:spacing w:val="-1"/>
            <w:w w:val="110"/>
            <w:sz w:val="18"/>
            <w:szCs w:val="18"/>
          </w:rPr>
          <w:delText>material</w:delText>
        </w:r>
      </w:del>
      <w:r w:rsidRPr="00E021EC">
        <w:rPr>
          <w:rFonts w:ascii="Times New Roman" w:hAnsi="Times New Roman" w:cs="Times New Roman"/>
          <w:i/>
          <w:iCs/>
          <w:spacing w:val="-1"/>
          <w:w w:val="110"/>
          <w:sz w:val="18"/>
          <w:szCs w:val="18"/>
        </w:rPr>
        <w:t>.</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Results</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be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interpreted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indicated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category,</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in</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case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preference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vaccine</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05"/>
          <w:sz w:val="18"/>
          <w:szCs w:val="18"/>
        </w:rPr>
        <w:t>being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given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to</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person</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living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country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of</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survey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respondent</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answering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question.</w:t>
      </w:r>
      <w:r w:rsidRPr="00E021EC">
        <w:rPr>
          <w:rFonts w:ascii="Times New Roman" w:hAnsi="Times New Roman" w:cs="Times New Roman"/>
          <w:i/>
          <w:iCs/>
          <w:spacing w:val="24"/>
          <w:w w:val="105"/>
          <w:sz w:val="18"/>
          <w:szCs w:val="18"/>
        </w:rPr>
        <w:t xml:space="preserve"> </w:t>
      </w:r>
      <w:r w:rsidRPr="00E021EC">
        <w:rPr>
          <w:rFonts w:ascii="Times New Roman" w:hAnsi="Times New Roman" w:cs="Times New Roman"/>
          <w:i/>
          <w:iCs/>
          <w:w w:val="105"/>
          <w:sz w:val="18"/>
          <w:szCs w:val="18"/>
        </w:rPr>
        <w:t>95%</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confidence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intervals</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brackets.</w:t>
      </w:r>
      <w:r w:rsidRPr="00E021EC">
        <w:rPr>
          <w:rFonts w:ascii="Times New Roman" w:hAnsi="Times New Roman" w:cs="Times New Roman"/>
          <w:i/>
          <w:iCs/>
          <w:spacing w:val="24"/>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0.05,</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0.01,</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z w:val="18"/>
          <w:szCs w:val="18"/>
        </w:rPr>
        <w:t>p</w:t>
      </w:r>
      <w:r w:rsidRPr="00E021EC">
        <w:rPr>
          <w:rFonts w:ascii="Times New Roman" w:hAnsi="Times New Roman" w:cs="Times New Roman"/>
          <w:i/>
          <w:iCs/>
          <w:spacing w:val="-5"/>
          <w:sz w:val="18"/>
          <w:szCs w:val="18"/>
        </w:rPr>
        <w:t xml:space="preserve"> </w:t>
      </w:r>
      <w:r w:rsidRPr="00E021EC">
        <w:rPr>
          <w:rFonts w:ascii="Times New Roman" w:hAnsi="Times New Roman" w:cs="Times New Roman"/>
          <w:i/>
          <w:iCs/>
          <w:sz w:val="18"/>
          <w:szCs w:val="18"/>
        </w:rPr>
        <w:t>&lt;</w:t>
      </w:r>
      <w:r w:rsidRPr="00E021EC">
        <w:rPr>
          <w:rFonts w:ascii="Times New Roman" w:hAnsi="Times New Roman" w:cs="Times New Roman"/>
          <w:i/>
          <w:iCs/>
          <w:spacing w:val="-4"/>
          <w:sz w:val="18"/>
          <w:szCs w:val="18"/>
        </w:rPr>
        <w:t xml:space="preserve"> </w:t>
      </w:r>
      <w:r w:rsidRPr="00E021EC">
        <w:rPr>
          <w:rFonts w:ascii="Times New Roman" w:hAnsi="Times New Roman" w:cs="Times New Roman"/>
          <w:i/>
          <w:iCs/>
          <w:sz w:val="18"/>
          <w:szCs w:val="18"/>
        </w:rPr>
        <w:t>0.00</w:t>
      </w:r>
      <w:r w:rsidR="00625BE9" w:rsidRPr="00E021EC">
        <w:rPr>
          <w:rFonts w:ascii="Times New Roman" w:hAnsi="Times New Roman" w:cs="Times New Roman"/>
          <w:i/>
          <w:iCs/>
          <w:sz w:val="18"/>
          <w:szCs w:val="18"/>
        </w:rPr>
        <w:t>1.</w:t>
      </w:r>
    </w:p>
    <w:p w14:paraId="545CD580" w14:textId="77777777" w:rsidR="00F169CB" w:rsidRPr="00F169CB" w:rsidRDefault="00F169CB" w:rsidP="00F169CB">
      <w:pPr>
        <w:rPr>
          <w:rFonts w:ascii="Times New Roman" w:hAnsi="Times New Roman" w:cs="Times New Roman"/>
          <w:sz w:val="18"/>
          <w:szCs w:val="18"/>
        </w:rPr>
      </w:pPr>
    </w:p>
    <w:p w14:paraId="6A3BC751" w14:textId="77777777" w:rsidR="00F169CB" w:rsidRPr="00F169CB" w:rsidRDefault="00F169CB" w:rsidP="00F169CB">
      <w:pPr>
        <w:rPr>
          <w:rFonts w:ascii="Times New Roman" w:hAnsi="Times New Roman" w:cs="Times New Roman"/>
          <w:sz w:val="18"/>
          <w:szCs w:val="18"/>
        </w:rPr>
      </w:pPr>
    </w:p>
    <w:p w14:paraId="2E0BB96F" w14:textId="77777777" w:rsidR="00F169CB" w:rsidRPr="00F169CB" w:rsidRDefault="00F169CB" w:rsidP="00F169CB">
      <w:pPr>
        <w:rPr>
          <w:rFonts w:ascii="Times New Roman" w:hAnsi="Times New Roman" w:cs="Times New Roman"/>
          <w:sz w:val="18"/>
          <w:szCs w:val="18"/>
        </w:rPr>
      </w:pPr>
    </w:p>
    <w:p w14:paraId="2A7ECF7E" w14:textId="77777777" w:rsidR="00F169CB" w:rsidRPr="00F169CB" w:rsidRDefault="00F169CB" w:rsidP="00F169CB">
      <w:pPr>
        <w:rPr>
          <w:rFonts w:ascii="Times New Roman" w:hAnsi="Times New Roman" w:cs="Times New Roman"/>
          <w:sz w:val="18"/>
          <w:szCs w:val="18"/>
        </w:rPr>
      </w:pPr>
    </w:p>
    <w:p w14:paraId="168F08B4" w14:textId="77777777" w:rsidR="00F169CB" w:rsidRPr="00F169CB" w:rsidRDefault="00F169CB" w:rsidP="00F169CB">
      <w:pPr>
        <w:rPr>
          <w:rFonts w:ascii="Times New Roman" w:hAnsi="Times New Roman" w:cs="Times New Roman"/>
          <w:sz w:val="18"/>
          <w:szCs w:val="18"/>
        </w:rPr>
      </w:pPr>
    </w:p>
    <w:p w14:paraId="26AA93EA" w14:textId="77777777" w:rsidR="00F169CB" w:rsidRDefault="00F169CB" w:rsidP="00F169CB">
      <w:pPr>
        <w:rPr>
          <w:rFonts w:ascii="Times New Roman" w:hAnsi="Times New Roman" w:cs="Times New Roman"/>
          <w:w w:val="105"/>
          <w:sz w:val="18"/>
          <w:szCs w:val="18"/>
        </w:rPr>
      </w:pPr>
    </w:p>
    <w:p w14:paraId="51A3B726" w14:textId="77777777" w:rsidR="00F169CB" w:rsidRDefault="00F169CB" w:rsidP="00F169CB">
      <w:pPr>
        <w:rPr>
          <w:rFonts w:ascii="Times New Roman" w:hAnsi="Times New Roman" w:cs="Times New Roman"/>
          <w:w w:val="105"/>
          <w:sz w:val="18"/>
          <w:szCs w:val="18"/>
        </w:rPr>
      </w:pPr>
    </w:p>
    <w:p w14:paraId="32073B2B" w14:textId="77777777" w:rsidR="00F169CB" w:rsidRDefault="00F169CB" w:rsidP="00F169CB">
      <w:pPr>
        <w:rPr>
          <w:rFonts w:ascii="Times New Roman" w:hAnsi="Times New Roman" w:cs="Times New Roman"/>
          <w:w w:val="105"/>
          <w:sz w:val="18"/>
          <w:szCs w:val="18"/>
        </w:rPr>
      </w:pPr>
    </w:p>
    <w:p w14:paraId="6D578263" w14:textId="77777777" w:rsidR="00F169CB" w:rsidRDefault="00F169CB" w:rsidP="00F169CB">
      <w:pPr>
        <w:rPr>
          <w:rFonts w:ascii="Times New Roman" w:hAnsi="Times New Roman" w:cs="Times New Roman"/>
          <w:w w:val="105"/>
          <w:sz w:val="18"/>
          <w:szCs w:val="18"/>
        </w:rPr>
      </w:pPr>
    </w:p>
    <w:p w14:paraId="071C24F6" w14:textId="77777777" w:rsidR="00F169CB" w:rsidRDefault="00F169CB" w:rsidP="00F169CB">
      <w:pPr>
        <w:rPr>
          <w:rFonts w:ascii="Times New Roman" w:hAnsi="Times New Roman" w:cs="Times New Roman"/>
          <w:w w:val="105"/>
          <w:sz w:val="18"/>
          <w:szCs w:val="18"/>
        </w:rPr>
      </w:pPr>
    </w:p>
    <w:p w14:paraId="0DF5F2C2" w14:textId="77777777" w:rsidR="00F169CB" w:rsidRDefault="00F169CB" w:rsidP="00F169CB">
      <w:pPr>
        <w:rPr>
          <w:rFonts w:ascii="Times New Roman" w:hAnsi="Times New Roman" w:cs="Times New Roman"/>
          <w:w w:val="105"/>
          <w:sz w:val="18"/>
          <w:szCs w:val="18"/>
        </w:rPr>
      </w:pPr>
    </w:p>
    <w:p w14:paraId="451BCCE8" w14:textId="77777777" w:rsidR="00F169CB" w:rsidRDefault="00F169CB" w:rsidP="00F169CB">
      <w:pPr>
        <w:rPr>
          <w:rFonts w:ascii="Times New Roman" w:hAnsi="Times New Roman" w:cs="Times New Roman"/>
          <w:w w:val="105"/>
          <w:sz w:val="18"/>
          <w:szCs w:val="18"/>
        </w:rPr>
      </w:pPr>
    </w:p>
    <w:p w14:paraId="0949A88D" w14:textId="77777777" w:rsidR="00F169CB" w:rsidRDefault="00F169CB" w:rsidP="00F169CB">
      <w:pPr>
        <w:rPr>
          <w:rFonts w:ascii="Times New Roman" w:hAnsi="Times New Roman" w:cs="Times New Roman"/>
          <w:w w:val="105"/>
          <w:sz w:val="18"/>
          <w:szCs w:val="18"/>
        </w:rPr>
      </w:pPr>
    </w:p>
    <w:p w14:paraId="7DDB06CF" w14:textId="77777777" w:rsidR="00F169CB" w:rsidRDefault="00F169CB" w:rsidP="00F169CB">
      <w:pPr>
        <w:rPr>
          <w:rFonts w:ascii="Times New Roman" w:hAnsi="Times New Roman" w:cs="Times New Roman"/>
          <w:w w:val="105"/>
          <w:sz w:val="18"/>
          <w:szCs w:val="18"/>
        </w:rPr>
      </w:pPr>
    </w:p>
    <w:p w14:paraId="034BD094" w14:textId="77777777" w:rsidR="00F169CB" w:rsidRDefault="00F169CB" w:rsidP="00F169CB">
      <w:pPr>
        <w:rPr>
          <w:rFonts w:ascii="Times New Roman" w:hAnsi="Times New Roman" w:cs="Times New Roman"/>
          <w:w w:val="105"/>
          <w:sz w:val="18"/>
          <w:szCs w:val="18"/>
        </w:rPr>
      </w:pPr>
    </w:p>
    <w:p w14:paraId="617ADD80" w14:textId="77777777" w:rsidR="00F169CB" w:rsidRDefault="00F169CB" w:rsidP="00F169CB">
      <w:pPr>
        <w:rPr>
          <w:rFonts w:ascii="Times New Roman" w:hAnsi="Times New Roman" w:cs="Times New Roman"/>
          <w:w w:val="105"/>
          <w:sz w:val="18"/>
          <w:szCs w:val="18"/>
        </w:rPr>
      </w:pPr>
    </w:p>
    <w:p w14:paraId="5B282A46" w14:textId="77777777" w:rsidR="00F169CB" w:rsidRDefault="00F169CB" w:rsidP="00F169CB">
      <w:pPr>
        <w:rPr>
          <w:rFonts w:ascii="Times New Roman" w:hAnsi="Times New Roman" w:cs="Times New Roman"/>
          <w:w w:val="105"/>
          <w:sz w:val="18"/>
          <w:szCs w:val="18"/>
        </w:rPr>
      </w:pPr>
    </w:p>
    <w:p w14:paraId="79687957" w14:textId="77777777" w:rsidR="00F169CB" w:rsidRDefault="00F169CB" w:rsidP="00F169CB">
      <w:pPr>
        <w:rPr>
          <w:rFonts w:ascii="Times New Roman" w:hAnsi="Times New Roman" w:cs="Times New Roman"/>
          <w:w w:val="105"/>
          <w:sz w:val="18"/>
          <w:szCs w:val="18"/>
        </w:rPr>
      </w:pPr>
    </w:p>
    <w:p w14:paraId="0881C8EC" w14:textId="77777777" w:rsidR="00F169CB" w:rsidRDefault="00F169CB" w:rsidP="00F169CB">
      <w:pPr>
        <w:rPr>
          <w:rFonts w:ascii="Times New Roman" w:hAnsi="Times New Roman" w:cs="Times New Roman"/>
          <w:w w:val="105"/>
          <w:sz w:val="18"/>
          <w:szCs w:val="18"/>
        </w:rPr>
      </w:pPr>
    </w:p>
    <w:p w14:paraId="52DBD298" w14:textId="77777777" w:rsidR="00F169CB" w:rsidRDefault="00F169CB" w:rsidP="00F169CB">
      <w:pPr>
        <w:rPr>
          <w:rFonts w:ascii="Times New Roman" w:hAnsi="Times New Roman" w:cs="Times New Roman"/>
          <w:w w:val="105"/>
          <w:sz w:val="18"/>
          <w:szCs w:val="18"/>
        </w:rPr>
      </w:pPr>
    </w:p>
    <w:p w14:paraId="46B3B9B1" w14:textId="77777777" w:rsidR="00F169CB" w:rsidRDefault="00F169CB" w:rsidP="00F169CB">
      <w:pPr>
        <w:rPr>
          <w:rFonts w:ascii="Times New Roman" w:hAnsi="Times New Roman" w:cs="Times New Roman"/>
          <w:w w:val="105"/>
          <w:sz w:val="18"/>
          <w:szCs w:val="18"/>
        </w:rPr>
      </w:pPr>
    </w:p>
    <w:p w14:paraId="09F55BE4" w14:textId="77777777" w:rsidR="00F169CB" w:rsidRDefault="00F169CB" w:rsidP="00F169CB">
      <w:pPr>
        <w:rPr>
          <w:rFonts w:ascii="Times New Roman" w:hAnsi="Times New Roman" w:cs="Times New Roman"/>
          <w:w w:val="105"/>
          <w:sz w:val="18"/>
          <w:szCs w:val="18"/>
        </w:rPr>
      </w:pPr>
    </w:p>
    <w:p w14:paraId="508C57E4" w14:textId="77777777" w:rsidR="00091907" w:rsidRDefault="00091907" w:rsidP="00F169CB">
      <w:pPr>
        <w:rPr>
          <w:rFonts w:ascii="Times New Roman" w:hAnsi="Times New Roman" w:cs="Times New Roman"/>
          <w:w w:val="105"/>
          <w:sz w:val="18"/>
          <w:szCs w:val="18"/>
        </w:rPr>
      </w:pPr>
    </w:p>
    <w:p w14:paraId="3B85BA8A" w14:textId="77777777" w:rsidR="00091907" w:rsidRDefault="00091907" w:rsidP="00F169CB">
      <w:pPr>
        <w:rPr>
          <w:rFonts w:ascii="Times New Roman" w:hAnsi="Times New Roman" w:cs="Times New Roman"/>
          <w:w w:val="105"/>
          <w:sz w:val="18"/>
          <w:szCs w:val="18"/>
        </w:rPr>
      </w:pPr>
    </w:p>
    <w:p w14:paraId="2DC68B1A" w14:textId="77777777" w:rsidR="00091907" w:rsidRDefault="00091907" w:rsidP="00F169CB">
      <w:pPr>
        <w:rPr>
          <w:rFonts w:ascii="Times New Roman" w:hAnsi="Times New Roman" w:cs="Times New Roman"/>
          <w:w w:val="105"/>
          <w:sz w:val="18"/>
          <w:szCs w:val="18"/>
        </w:rPr>
      </w:pPr>
    </w:p>
    <w:p w14:paraId="27066853" w14:textId="77777777" w:rsidR="00091907" w:rsidRDefault="00091907" w:rsidP="00F169CB">
      <w:pPr>
        <w:rPr>
          <w:rFonts w:ascii="Times New Roman" w:hAnsi="Times New Roman" w:cs="Times New Roman"/>
          <w:w w:val="105"/>
          <w:sz w:val="18"/>
          <w:szCs w:val="18"/>
        </w:rPr>
      </w:pPr>
    </w:p>
    <w:p w14:paraId="4D5EFE8E" w14:textId="77777777" w:rsidR="00F169CB" w:rsidRDefault="00F169CB" w:rsidP="00F169CB">
      <w:pPr>
        <w:rPr>
          <w:rFonts w:ascii="Times New Roman" w:hAnsi="Times New Roman" w:cs="Times New Roman"/>
          <w:w w:val="105"/>
          <w:sz w:val="18"/>
          <w:szCs w:val="18"/>
        </w:rPr>
      </w:pPr>
    </w:p>
    <w:p w14:paraId="6C8FBABB" w14:textId="77777777" w:rsidR="00F169CB" w:rsidRDefault="00F169CB" w:rsidP="00F169CB">
      <w:pPr>
        <w:rPr>
          <w:rFonts w:ascii="Times New Roman" w:hAnsi="Times New Roman" w:cs="Times New Roman"/>
          <w:w w:val="105"/>
          <w:sz w:val="18"/>
          <w:szCs w:val="18"/>
        </w:rPr>
      </w:pPr>
    </w:p>
    <w:p w14:paraId="2BCC6DB6" w14:textId="77777777" w:rsidR="00F169CB" w:rsidRDefault="00F169CB" w:rsidP="00F169CB">
      <w:pPr>
        <w:rPr>
          <w:rFonts w:ascii="Times New Roman" w:hAnsi="Times New Roman" w:cs="Times New Roman"/>
          <w:w w:val="105"/>
          <w:sz w:val="18"/>
          <w:szCs w:val="18"/>
        </w:rPr>
      </w:pPr>
    </w:p>
    <w:p w14:paraId="0B37BBC8" w14:textId="77777777" w:rsidR="00F169CB" w:rsidRDefault="00F169CB" w:rsidP="00F169CB">
      <w:pPr>
        <w:rPr>
          <w:rFonts w:ascii="Times New Roman" w:hAnsi="Times New Roman" w:cs="Times New Roman"/>
          <w:w w:val="105"/>
          <w:sz w:val="18"/>
          <w:szCs w:val="18"/>
        </w:rPr>
      </w:pPr>
    </w:p>
    <w:p w14:paraId="486113B9" w14:textId="77777777" w:rsidR="00F169CB" w:rsidRDefault="00F169CB" w:rsidP="00F169CB">
      <w:pPr>
        <w:rPr>
          <w:rFonts w:ascii="Times New Roman" w:hAnsi="Times New Roman" w:cs="Times New Roman"/>
          <w:w w:val="105"/>
          <w:sz w:val="18"/>
          <w:szCs w:val="18"/>
        </w:rPr>
      </w:pPr>
    </w:p>
    <w:p w14:paraId="287B8B73" w14:textId="77777777" w:rsidR="00F169CB" w:rsidRDefault="00F169CB" w:rsidP="00F169CB">
      <w:pPr>
        <w:rPr>
          <w:rFonts w:ascii="Times New Roman" w:hAnsi="Times New Roman" w:cs="Times New Roman"/>
          <w:w w:val="105"/>
          <w:sz w:val="18"/>
          <w:szCs w:val="18"/>
        </w:rPr>
      </w:pPr>
    </w:p>
    <w:p w14:paraId="446D71CC" w14:textId="029C91F1" w:rsidR="001D6093" w:rsidRDefault="00C17DEF" w:rsidP="001D6093">
      <w:pPr>
        <w:spacing w:before="2"/>
        <w:rPr>
          <w:rFonts w:ascii="Times New Roman" w:hAnsi="Times New Roman" w:cs="Times New Roman"/>
          <w:w w:val="110"/>
        </w:rPr>
      </w:pPr>
      <w:r w:rsidRPr="00A7799A">
        <w:rPr>
          <w:rFonts w:ascii="Times New Roman" w:hAnsi="Times New Roman" w:cs="Times New Roman"/>
          <w:b/>
          <w:shd w:val="clear" w:color="auto" w:fill="FFFFFF"/>
        </w:rPr>
        <w:t>Supplementary File 1</w:t>
      </w:r>
      <w:r>
        <w:rPr>
          <w:rFonts w:ascii="Times New Roman" w:hAnsi="Times New Roman" w:cs="Times New Roman"/>
          <w:b/>
          <w:shd w:val="clear" w:color="auto" w:fill="FFFFFF"/>
        </w:rPr>
        <w:t xml:space="preserve">f </w:t>
      </w:r>
      <w:r w:rsidR="00731CF2" w:rsidRPr="00EB07CF">
        <w:rPr>
          <w:rFonts w:ascii="Times New Roman" w:hAnsi="Times New Roman" w:cs="Times New Roman"/>
          <w:spacing w:val="-1"/>
          <w:w w:val="110"/>
        </w:rPr>
        <w:t>–</w:t>
      </w:r>
      <w:r w:rsidR="00731CF2" w:rsidRPr="00EB07CF">
        <w:rPr>
          <w:rFonts w:ascii="Times New Roman" w:hAnsi="Times New Roman" w:cs="Times New Roman"/>
          <w:spacing w:val="-8"/>
          <w:w w:val="110"/>
        </w:rPr>
        <w:t xml:space="preserve"> </w:t>
      </w:r>
      <w:r w:rsidR="00731CF2" w:rsidRPr="00EB07CF">
        <w:rPr>
          <w:rFonts w:ascii="Times New Roman" w:hAnsi="Times New Roman" w:cs="Times New Roman"/>
          <w:spacing w:val="-1"/>
          <w:w w:val="110"/>
        </w:rPr>
        <w:t>Country</w:t>
      </w:r>
      <w:r w:rsidR="00731CF2" w:rsidRPr="00EB07CF">
        <w:rPr>
          <w:rFonts w:ascii="Times New Roman" w:hAnsi="Times New Roman" w:cs="Times New Roman"/>
          <w:spacing w:val="-7"/>
          <w:w w:val="110"/>
        </w:rPr>
        <w:t xml:space="preserve"> </w:t>
      </w:r>
      <w:r w:rsidR="00731CF2" w:rsidRPr="00EB07CF">
        <w:rPr>
          <w:rFonts w:ascii="Times New Roman" w:hAnsi="Times New Roman" w:cs="Times New Roman"/>
          <w:spacing w:val="-1"/>
          <w:w w:val="110"/>
        </w:rPr>
        <w:t>of</w:t>
      </w:r>
      <w:r w:rsidR="00731CF2" w:rsidRPr="00EB07CF">
        <w:rPr>
          <w:rFonts w:ascii="Times New Roman" w:hAnsi="Times New Roman" w:cs="Times New Roman"/>
          <w:spacing w:val="-7"/>
          <w:w w:val="110"/>
        </w:rPr>
        <w:t xml:space="preserve"> </w:t>
      </w:r>
      <w:r w:rsidR="00731CF2" w:rsidRPr="00EB07CF">
        <w:rPr>
          <w:rFonts w:ascii="Times New Roman" w:hAnsi="Times New Roman" w:cs="Times New Roman"/>
          <w:spacing w:val="-1"/>
          <w:w w:val="110"/>
        </w:rPr>
        <w:t>residence</w:t>
      </w:r>
      <w:r w:rsidR="00731CF2" w:rsidRPr="00EB07CF">
        <w:rPr>
          <w:rFonts w:ascii="Times New Roman" w:hAnsi="Times New Roman" w:cs="Times New Roman"/>
          <w:spacing w:val="-7"/>
          <w:w w:val="110"/>
        </w:rPr>
        <w:t xml:space="preserve"> </w:t>
      </w:r>
      <w:r w:rsidR="00731CF2" w:rsidRPr="00EB07CF">
        <w:rPr>
          <w:rFonts w:ascii="Times New Roman" w:hAnsi="Times New Roman" w:cs="Times New Roman"/>
          <w:spacing w:val="-1"/>
          <w:w w:val="110"/>
        </w:rPr>
        <w:t>attribute:</w:t>
      </w:r>
      <w:r w:rsidR="00731CF2" w:rsidRPr="00EB07CF">
        <w:rPr>
          <w:rFonts w:ascii="Times New Roman" w:hAnsi="Times New Roman" w:cs="Times New Roman"/>
          <w:spacing w:val="9"/>
          <w:w w:val="110"/>
        </w:rPr>
        <w:t xml:space="preserve"> </w:t>
      </w:r>
      <w:r w:rsidR="00731CF2" w:rsidRPr="00EB07CF">
        <w:rPr>
          <w:rFonts w:ascii="Times New Roman" w:hAnsi="Times New Roman" w:cs="Times New Roman"/>
          <w:spacing w:val="-1"/>
          <w:w w:val="110"/>
        </w:rPr>
        <w:t>Heterogeneity</w:t>
      </w:r>
      <w:r w:rsidR="00731CF2" w:rsidRPr="00EB07CF">
        <w:rPr>
          <w:rFonts w:ascii="Times New Roman" w:hAnsi="Times New Roman" w:cs="Times New Roman"/>
          <w:spacing w:val="-7"/>
          <w:w w:val="110"/>
        </w:rPr>
        <w:t xml:space="preserve"> </w:t>
      </w:r>
      <w:r w:rsidR="00731CF2" w:rsidRPr="00EB07CF">
        <w:rPr>
          <w:rFonts w:ascii="Times New Roman" w:hAnsi="Times New Roman" w:cs="Times New Roman"/>
          <w:spacing w:val="-1"/>
          <w:w w:val="110"/>
        </w:rPr>
        <w:t>by</w:t>
      </w:r>
      <w:r w:rsidR="00731CF2" w:rsidRPr="00EB07CF">
        <w:rPr>
          <w:rFonts w:ascii="Times New Roman" w:hAnsi="Times New Roman" w:cs="Times New Roman"/>
          <w:spacing w:val="-7"/>
          <w:w w:val="110"/>
        </w:rPr>
        <w:t xml:space="preserve"> </w:t>
      </w:r>
      <w:r w:rsidR="00731CF2" w:rsidRPr="00EB07CF">
        <w:rPr>
          <w:rFonts w:ascii="Times New Roman" w:hAnsi="Times New Roman" w:cs="Times New Roman"/>
          <w:spacing w:val="-1"/>
          <w:w w:val="110"/>
        </w:rPr>
        <w:t>respondent’s</w:t>
      </w:r>
      <w:r w:rsidR="00731CF2" w:rsidRPr="00EB07CF">
        <w:rPr>
          <w:rFonts w:ascii="Times New Roman" w:hAnsi="Times New Roman" w:cs="Times New Roman"/>
          <w:spacing w:val="-8"/>
          <w:w w:val="110"/>
        </w:rPr>
        <w:t xml:space="preserve"> </w:t>
      </w:r>
      <w:r w:rsidR="00731CF2" w:rsidRPr="00EB07CF">
        <w:rPr>
          <w:rFonts w:ascii="Times New Roman" w:hAnsi="Times New Roman" w:cs="Times New Roman"/>
          <w:spacing w:val="-1"/>
          <w:w w:val="110"/>
        </w:rPr>
        <w:t>characteristics</w:t>
      </w:r>
      <w:r w:rsidR="001D6093">
        <w:rPr>
          <w:rFonts w:ascii="Times New Roman" w:hAnsi="Times New Roman" w:cs="Times New Roman"/>
          <w:spacing w:val="-1"/>
          <w:w w:val="110"/>
        </w:rPr>
        <w:t xml:space="preserve"> </w:t>
      </w:r>
      <w:r w:rsidR="001D6093" w:rsidRPr="00EB07CF">
        <w:rPr>
          <w:rFonts w:ascii="Times New Roman" w:hAnsi="Times New Roman" w:cs="Times New Roman"/>
          <w:w w:val="110"/>
        </w:rPr>
        <w:t>(</w:t>
      </w:r>
      <w:r w:rsidR="001D6093">
        <w:rPr>
          <w:rFonts w:ascii="Times New Roman" w:hAnsi="Times New Roman" w:cs="Times New Roman"/>
          <w:w w:val="110"/>
        </w:rPr>
        <w:t>Italian</w:t>
      </w:r>
      <w:r w:rsidR="001D6093" w:rsidRPr="00EB07CF">
        <w:rPr>
          <w:rFonts w:ascii="Times New Roman" w:hAnsi="Times New Roman" w:cs="Times New Roman"/>
          <w:spacing w:val="8"/>
          <w:w w:val="110"/>
        </w:rPr>
        <w:t xml:space="preserve"> </w:t>
      </w:r>
      <w:r w:rsidR="001D6093" w:rsidRPr="00EB07CF">
        <w:rPr>
          <w:rFonts w:ascii="Times New Roman" w:hAnsi="Times New Roman" w:cs="Times New Roman"/>
          <w:w w:val="110"/>
        </w:rPr>
        <w:t>sample)</w:t>
      </w:r>
    </w:p>
    <w:p w14:paraId="5BA214A5" w14:textId="682A379C" w:rsidR="00731CF2" w:rsidRDefault="00731CF2" w:rsidP="00FF5238">
      <w:pPr>
        <w:spacing w:line="248" w:lineRule="exact"/>
        <w:rPr>
          <w:rFonts w:ascii="Times New Roman" w:hAnsi="Times New Roman" w:cs="Times New Roman"/>
          <w:spacing w:val="-1"/>
          <w:w w:val="110"/>
        </w:rPr>
      </w:pPr>
    </w:p>
    <w:p w14:paraId="3BE77FB1" w14:textId="7AC12330" w:rsidR="001D6093" w:rsidRPr="00EB07CF" w:rsidRDefault="001D6093" w:rsidP="00FF5238">
      <w:pPr>
        <w:spacing w:line="248" w:lineRule="exact"/>
        <w:rPr>
          <w:rFonts w:ascii="Times New Roman" w:hAnsi="Times New Roman" w:cs="Times New Roman"/>
        </w:rPr>
      </w:pPr>
      <w:r w:rsidRPr="00FC3C2D">
        <w:rPr>
          <w:rFonts w:ascii="Times New Roman" w:hAnsi="Times New Roman" w:cs="Times New Roman"/>
          <w:noProof/>
        </w:rPr>
        <mc:AlternateContent>
          <mc:Choice Requires="wps">
            <w:drawing>
              <wp:anchor distT="0" distB="0" distL="114300" distR="114300" simplePos="0" relativeHeight="251651072" behindDoc="0" locked="0" layoutInCell="1" allowOverlap="1" wp14:anchorId="2443B183" wp14:editId="5A108FD4">
                <wp:simplePos x="0" y="0"/>
                <wp:positionH relativeFrom="margin">
                  <wp:posOffset>0</wp:posOffset>
                </wp:positionH>
                <wp:positionV relativeFrom="page">
                  <wp:posOffset>1614170</wp:posOffset>
                </wp:positionV>
                <wp:extent cx="6122670" cy="0"/>
                <wp:effectExtent l="0" t="0" r="0" b="0"/>
                <wp:wrapNone/>
                <wp:docPr id="4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670" cy="0"/>
                        </a:xfrm>
                        <a:prstGeom prst="line">
                          <a:avLst/>
                        </a:prstGeom>
                        <a:noFill/>
                        <a:ln w="335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94B1D" id="Line 13" o:spid="_x0000_s1026" style="position:absolute;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127.1pt" to="482.1pt,1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" strokeweight=".09308mm">
                <w10:wrap anchorx="margin" anchory="page"/>
              </v:line>
            </w:pict>
          </mc:Fallback>
        </mc:AlternateContent>
      </w:r>
    </w:p>
    <w:p w14:paraId="6ABEB0B1" w14:textId="03DAC4EB" w:rsidR="00F169CB" w:rsidRDefault="00F169CB" w:rsidP="00F169CB">
      <w:pPr>
        <w:rPr>
          <w:rFonts w:ascii="Times New Roman" w:hAnsi="Times New Roman" w:cs="Times New Roman"/>
          <w:w w:val="105"/>
          <w:sz w:val="18"/>
          <w:szCs w:val="18"/>
        </w:rPr>
      </w:pPr>
    </w:p>
    <w:tbl>
      <w:tblPr>
        <w:tblStyle w:val="TableNormal"/>
        <w:tblW w:w="9699" w:type="dxa"/>
        <w:tblLayout w:type="fixed"/>
        <w:tblLook w:val="01E0" w:firstRow="1" w:lastRow="1" w:firstColumn="1" w:lastColumn="1" w:noHBand="0" w:noVBand="0"/>
      </w:tblPr>
      <w:tblGrid>
        <w:gridCol w:w="3462"/>
        <w:gridCol w:w="915"/>
        <w:gridCol w:w="928"/>
        <w:gridCol w:w="850"/>
        <w:gridCol w:w="851"/>
        <w:gridCol w:w="850"/>
        <w:gridCol w:w="992"/>
        <w:gridCol w:w="851"/>
      </w:tblGrid>
      <w:tr w:rsidR="00CB4E64" w:rsidRPr="00C625CF" w14:paraId="3A3119B1" w14:textId="77777777" w:rsidTr="00BD1C59">
        <w:trPr>
          <w:trHeight w:val="218"/>
        </w:trPr>
        <w:tc>
          <w:tcPr>
            <w:tcW w:w="3462" w:type="dxa"/>
            <w:tcBorders>
              <w:bottom w:val="single" w:sz="4" w:space="0" w:color="auto"/>
            </w:tcBorders>
          </w:tcPr>
          <w:p w14:paraId="2E7D2275" w14:textId="10CAA8C3" w:rsidR="00CB4E64" w:rsidRPr="00C625CF" w:rsidRDefault="00CB4E64" w:rsidP="00362DCA">
            <w:pPr>
              <w:rPr>
                <w:rFonts w:ascii="Times New Roman" w:hAnsi="Times New Roman" w:cs="Times New Roman"/>
                <w:w w:val="110"/>
                <w:sz w:val="16"/>
              </w:rPr>
            </w:pPr>
          </w:p>
        </w:tc>
        <w:tc>
          <w:tcPr>
            <w:tcW w:w="915" w:type="dxa"/>
            <w:tcBorders>
              <w:bottom w:val="single" w:sz="4" w:space="0" w:color="auto"/>
            </w:tcBorders>
          </w:tcPr>
          <w:p w14:paraId="119FB1B5" w14:textId="77777777" w:rsidR="00CB4E64" w:rsidRPr="00C625CF" w:rsidRDefault="00CB4E64" w:rsidP="00362DCA">
            <w:pPr>
              <w:rPr>
                <w:rFonts w:ascii="Times New Roman" w:hAnsi="Times New Roman" w:cs="Times New Roman"/>
                <w:w w:val="110"/>
                <w:sz w:val="16"/>
              </w:rPr>
            </w:pPr>
            <w:r>
              <w:rPr>
                <w:rFonts w:ascii="Times New Roman" w:hAnsi="Times New Roman" w:cs="Times New Roman"/>
                <w:w w:val="110"/>
                <w:sz w:val="16"/>
              </w:rPr>
              <w:t>(1)</w:t>
            </w:r>
          </w:p>
        </w:tc>
        <w:tc>
          <w:tcPr>
            <w:tcW w:w="928" w:type="dxa"/>
            <w:tcBorders>
              <w:bottom w:val="single" w:sz="4" w:space="0" w:color="auto"/>
            </w:tcBorders>
          </w:tcPr>
          <w:p w14:paraId="36712001" w14:textId="77777777" w:rsidR="00CB4E64" w:rsidRPr="00C625CF" w:rsidRDefault="00CB4E64" w:rsidP="00362DCA">
            <w:pPr>
              <w:rPr>
                <w:rFonts w:ascii="Times New Roman" w:hAnsi="Times New Roman" w:cs="Times New Roman"/>
                <w:w w:val="105"/>
                <w:sz w:val="16"/>
              </w:rPr>
            </w:pPr>
            <w:r>
              <w:rPr>
                <w:rFonts w:ascii="Times New Roman" w:hAnsi="Times New Roman" w:cs="Times New Roman"/>
                <w:w w:val="105"/>
                <w:sz w:val="16"/>
              </w:rPr>
              <w:t>(2)</w:t>
            </w:r>
          </w:p>
        </w:tc>
        <w:tc>
          <w:tcPr>
            <w:tcW w:w="850" w:type="dxa"/>
            <w:tcBorders>
              <w:bottom w:val="single" w:sz="4" w:space="0" w:color="auto"/>
            </w:tcBorders>
          </w:tcPr>
          <w:p w14:paraId="2CE5A97F" w14:textId="77777777" w:rsidR="00CB4E64" w:rsidRPr="00C625CF" w:rsidRDefault="00CB4E64" w:rsidP="00362DCA">
            <w:pPr>
              <w:rPr>
                <w:rFonts w:ascii="Times New Roman" w:hAnsi="Times New Roman" w:cs="Times New Roman"/>
                <w:w w:val="110"/>
                <w:sz w:val="16"/>
              </w:rPr>
            </w:pPr>
            <w:r>
              <w:rPr>
                <w:rFonts w:ascii="Times New Roman" w:hAnsi="Times New Roman" w:cs="Times New Roman"/>
                <w:w w:val="110"/>
                <w:sz w:val="16"/>
              </w:rPr>
              <w:t>(3)</w:t>
            </w:r>
          </w:p>
        </w:tc>
        <w:tc>
          <w:tcPr>
            <w:tcW w:w="851" w:type="dxa"/>
            <w:tcBorders>
              <w:bottom w:val="single" w:sz="4" w:space="0" w:color="auto"/>
            </w:tcBorders>
          </w:tcPr>
          <w:p w14:paraId="01A42C88" w14:textId="77777777" w:rsidR="00CB4E64" w:rsidRPr="00C625CF" w:rsidRDefault="00CB4E64" w:rsidP="00362DCA">
            <w:pPr>
              <w:rPr>
                <w:rFonts w:ascii="Times New Roman" w:hAnsi="Times New Roman" w:cs="Times New Roman"/>
                <w:w w:val="110"/>
                <w:sz w:val="16"/>
              </w:rPr>
            </w:pPr>
            <w:r>
              <w:rPr>
                <w:rFonts w:ascii="Times New Roman" w:hAnsi="Times New Roman" w:cs="Times New Roman"/>
                <w:w w:val="110"/>
                <w:sz w:val="16"/>
              </w:rPr>
              <w:t>(4)</w:t>
            </w:r>
          </w:p>
        </w:tc>
        <w:tc>
          <w:tcPr>
            <w:tcW w:w="850" w:type="dxa"/>
            <w:tcBorders>
              <w:bottom w:val="single" w:sz="4" w:space="0" w:color="auto"/>
            </w:tcBorders>
          </w:tcPr>
          <w:p w14:paraId="124D0426" w14:textId="77777777" w:rsidR="00CB4E64" w:rsidRPr="00C625CF" w:rsidRDefault="00CB4E64" w:rsidP="00362DCA">
            <w:pPr>
              <w:rPr>
                <w:rFonts w:ascii="Times New Roman" w:hAnsi="Times New Roman" w:cs="Times New Roman"/>
                <w:w w:val="110"/>
                <w:sz w:val="16"/>
              </w:rPr>
            </w:pPr>
            <w:r>
              <w:rPr>
                <w:rFonts w:ascii="Times New Roman" w:hAnsi="Times New Roman" w:cs="Times New Roman"/>
                <w:w w:val="110"/>
                <w:sz w:val="16"/>
              </w:rPr>
              <w:t>(5)</w:t>
            </w:r>
          </w:p>
        </w:tc>
        <w:tc>
          <w:tcPr>
            <w:tcW w:w="992" w:type="dxa"/>
            <w:tcBorders>
              <w:bottom w:val="single" w:sz="4" w:space="0" w:color="auto"/>
            </w:tcBorders>
          </w:tcPr>
          <w:p w14:paraId="2FA4D5C3" w14:textId="77777777" w:rsidR="00CB4E64" w:rsidRPr="00C625CF" w:rsidRDefault="00CB4E64" w:rsidP="00362DCA">
            <w:pPr>
              <w:rPr>
                <w:rFonts w:ascii="Times New Roman" w:hAnsi="Times New Roman" w:cs="Times New Roman"/>
                <w:w w:val="110"/>
                <w:sz w:val="16"/>
              </w:rPr>
            </w:pPr>
            <w:r>
              <w:rPr>
                <w:rFonts w:ascii="Times New Roman" w:hAnsi="Times New Roman" w:cs="Times New Roman"/>
                <w:w w:val="110"/>
                <w:sz w:val="16"/>
              </w:rPr>
              <w:t>(6)</w:t>
            </w:r>
          </w:p>
        </w:tc>
        <w:tc>
          <w:tcPr>
            <w:tcW w:w="851" w:type="dxa"/>
            <w:tcBorders>
              <w:bottom w:val="single" w:sz="4" w:space="0" w:color="auto"/>
            </w:tcBorders>
          </w:tcPr>
          <w:p w14:paraId="1A37E816" w14:textId="77777777" w:rsidR="00CB4E64" w:rsidRDefault="00CB4E64" w:rsidP="00362DCA">
            <w:pPr>
              <w:rPr>
                <w:rFonts w:ascii="Times New Roman" w:hAnsi="Times New Roman" w:cs="Times New Roman"/>
                <w:w w:val="110"/>
                <w:sz w:val="16"/>
              </w:rPr>
            </w:pPr>
            <w:r>
              <w:rPr>
                <w:rFonts w:ascii="Times New Roman" w:hAnsi="Times New Roman" w:cs="Times New Roman"/>
                <w:w w:val="110"/>
                <w:sz w:val="16"/>
              </w:rPr>
              <w:t>(7)</w:t>
            </w:r>
          </w:p>
          <w:p w14:paraId="61A96268" w14:textId="61B28F7F" w:rsidR="008A35AE" w:rsidRPr="00C625CF" w:rsidRDefault="008A35AE" w:rsidP="00362DCA">
            <w:pPr>
              <w:rPr>
                <w:rFonts w:ascii="Times New Roman" w:hAnsi="Times New Roman" w:cs="Times New Roman"/>
                <w:w w:val="110"/>
                <w:sz w:val="16"/>
              </w:rPr>
            </w:pPr>
          </w:p>
        </w:tc>
      </w:tr>
      <w:tr w:rsidR="00CB4E64" w14:paraId="03F8A7C3" w14:textId="77777777" w:rsidTr="00BD1C59">
        <w:trPr>
          <w:trHeight w:val="218"/>
        </w:trPr>
        <w:tc>
          <w:tcPr>
            <w:tcW w:w="3462" w:type="dxa"/>
            <w:tcBorders>
              <w:top w:val="single" w:sz="4" w:space="0" w:color="auto"/>
            </w:tcBorders>
          </w:tcPr>
          <w:p w14:paraId="08B37EA9" w14:textId="00C0ECC1" w:rsidR="00CB4E64" w:rsidRPr="00126DCC" w:rsidRDefault="00CB4E64" w:rsidP="00362DCA">
            <w:pPr>
              <w:rPr>
                <w:rFonts w:ascii="Times New Roman" w:hAnsi="Times New Roman" w:cs="Times New Roman"/>
                <w:b/>
                <w:i/>
                <w:w w:val="110"/>
                <w:sz w:val="16"/>
              </w:rPr>
            </w:pPr>
            <w:r w:rsidRPr="00126DCC">
              <w:rPr>
                <w:rFonts w:ascii="Times New Roman" w:hAnsi="Times New Roman" w:cs="Times New Roman"/>
                <w:b/>
                <w:i/>
                <w:w w:val="110"/>
                <w:sz w:val="16"/>
              </w:rPr>
              <w:t>Country of Residence</w:t>
            </w:r>
          </w:p>
        </w:tc>
        <w:tc>
          <w:tcPr>
            <w:tcW w:w="915" w:type="dxa"/>
            <w:tcBorders>
              <w:top w:val="single" w:sz="4" w:space="0" w:color="auto"/>
            </w:tcBorders>
          </w:tcPr>
          <w:p w14:paraId="690EC753" w14:textId="77777777" w:rsidR="00CB4E64" w:rsidRDefault="00CB4E64" w:rsidP="00362DCA">
            <w:pPr>
              <w:rPr>
                <w:rFonts w:ascii="Times New Roman" w:hAnsi="Times New Roman" w:cs="Times New Roman"/>
                <w:w w:val="110"/>
                <w:sz w:val="16"/>
              </w:rPr>
            </w:pPr>
          </w:p>
        </w:tc>
        <w:tc>
          <w:tcPr>
            <w:tcW w:w="928" w:type="dxa"/>
            <w:tcBorders>
              <w:top w:val="single" w:sz="4" w:space="0" w:color="auto"/>
            </w:tcBorders>
          </w:tcPr>
          <w:p w14:paraId="7701A240" w14:textId="77777777" w:rsidR="00CB4E64" w:rsidRDefault="00CB4E64" w:rsidP="00362DCA">
            <w:pPr>
              <w:rPr>
                <w:rFonts w:ascii="Times New Roman" w:hAnsi="Times New Roman" w:cs="Times New Roman"/>
                <w:w w:val="105"/>
                <w:sz w:val="16"/>
              </w:rPr>
            </w:pPr>
          </w:p>
        </w:tc>
        <w:tc>
          <w:tcPr>
            <w:tcW w:w="850" w:type="dxa"/>
            <w:tcBorders>
              <w:top w:val="single" w:sz="4" w:space="0" w:color="auto"/>
            </w:tcBorders>
          </w:tcPr>
          <w:p w14:paraId="14BA6F0F" w14:textId="77777777" w:rsidR="00CB4E64" w:rsidRDefault="00CB4E64" w:rsidP="00362DCA">
            <w:pPr>
              <w:rPr>
                <w:rFonts w:ascii="Times New Roman" w:hAnsi="Times New Roman" w:cs="Times New Roman"/>
                <w:w w:val="110"/>
                <w:sz w:val="16"/>
              </w:rPr>
            </w:pPr>
          </w:p>
        </w:tc>
        <w:tc>
          <w:tcPr>
            <w:tcW w:w="851" w:type="dxa"/>
            <w:tcBorders>
              <w:top w:val="single" w:sz="4" w:space="0" w:color="auto"/>
            </w:tcBorders>
          </w:tcPr>
          <w:p w14:paraId="4F434506" w14:textId="77777777" w:rsidR="00CB4E64" w:rsidRDefault="00CB4E64" w:rsidP="00362DCA">
            <w:pPr>
              <w:rPr>
                <w:rFonts w:ascii="Times New Roman" w:hAnsi="Times New Roman" w:cs="Times New Roman"/>
                <w:w w:val="110"/>
                <w:sz w:val="16"/>
              </w:rPr>
            </w:pPr>
          </w:p>
        </w:tc>
        <w:tc>
          <w:tcPr>
            <w:tcW w:w="850" w:type="dxa"/>
            <w:tcBorders>
              <w:top w:val="single" w:sz="4" w:space="0" w:color="auto"/>
            </w:tcBorders>
          </w:tcPr>
          <w:p w14:paraId="62BBE852" w14:textId="77777777" w:rsidR="00CB4E64" w:rsidRDefault="00CB4E64" w:rsidP="00362DCA">
            <w:pPr>
              <w:rPr>
                <w:rFonts w:ascii="Times New Roman" w:hAnsi="Times New Roman" w:cs="Times New Roman"/>
                <w:w w:val="110"/>
                <w:sz w:val="16"/>
              </w:rPr>
            </w:pPr>
          </w:p>
        </w:tc>
        <w:tc>
          <w:tcPr>
            <w:tcW w:w="992" w:type="dxa"/>
            <w:tcBorders>
              <w:top w:val="single" w:sz="4" w:space="0" w:color="auto"/>
            </w:tcBorders>
          </w:tcPr>
          <w:p w14:paraId="5DCC7644" w14:textId="77777777" w:rsidR="00CB4E64" w:rsidRDefault="00CB4E64" w:rsidP="00362DCA">
            <w:pPr>
              <w:rPr>
                <w:rFonts w:ascii="Times New Roman" w:hAnsi="Times New Roman" w:cs="Times New Roman"/>
                <w:w w:val="110"/>
                <w:sz w:val="16"/>
              </w:rPr>
            </w:pPr>
          </w:p>
        </w:tc>
        <w:tc>
          <w:tcPr>
            <w:tcW w:w="851" w:type="dxa"/>
            <w:tcBorders>
              <w:top w:val="single" w:sz="4" w:space="0" w:color="auto"/>
            </w:tcBorders>
          </w:tcPr>
          <w:p w14:paraId="07E1FECD" w14:textId="77777777" w:rsidR="00CB4E64" w:rsidRDefault="00CB4E64" w:rsidP="00362DCA">
            <w:pPr>
              <w:rPr>
                <w:rFonts w:ascii="Times New Roman" w:hAnsi="Times New Roman" w:cs="Times New Roman"/>
                <w:w w:val="110"/>
                <w:sz w:val="16"/>
              </w:rPr>
            </w:pPr>
          </w:p>
        </w:tc>
      </w:tr>
      <w:tr w:rsidR="00CB4E64" w:rsidRPr="00C625CF" w14:paraId="03CCF1D9" w14:textId="77777777" w:rsidTr="00BD1C59">
        <w:trPr>
          <w:trHeight w:val="241"/>
        </w:trPr>
        <w:tc>
          <w:tcPr>
            <w:tcW w:w="3462" w:type="dxa"/>
          </w:tcPr>
          <w:p w14:paraId="0BB9C8D0" w14:textId="77777777" w:rsidR="002C0149" w:rsidRDefault="002C0149" w:rsidP="00362DCA">
            <w:pPr>
              <w:rPr>
                <w:rFonts w:ascii="Times New Roman" w:hAnsi="Times New Roman" w:cs="Times New Roman"/>
                <w:w w:val="110"/>
                <w:sz w:val="16"/>
              </w:rPr>
            </w:pPr>
          </w:p>
          <w:p w14:paraId="75489A89" w14:textId="36A55484" w:rsidR="00CB4E64" w:rsidRPr="00C625CF" w:rsidRDefault="00CB4E64" w:rsidP="00362DCA">
            <w:pPr>
              <w:rPr>
                <w:rFonts w:ascii="Times New Roman" w:hAnsi="Times New Roman" w:cs="Times New Roman"/>
                <w:w w:val="110"/>
                <w:sz w:val="16"/>
              </w:rPr>
            </w:pPr>
            <w:r>
              <w:rPr>
                <w:rFonts w:ascii="Times New Roman" w:hAnsi="Times New Roman" w:cs="Times New Roman"/>
                <w:w w:val="110"/>
                <w:sz w:val="16"/>
              </w:rPr>
              <w:t>Respondents’ Country</w:t>
            </w:r>
          </w:p>
        </w:tc>
        <w:tc>
          <w:tcPr>
            <w:tcW w:w="6237" w:type="dxa"/>
            <w:gridSpan w:val="7"/>
          </w:tcPr>
          <w:p w14:paraId="5C94D21D" w14:textId="77777777" w:rsidR="002C0149" w:rsidRDefault="002C0149" w:rsidP="00362DCA">
            <w:pPr>
              <w:jc w:val="center"/>
              <w:rPr>
                <w:rFonts w:ascii="Times New Roman" w:hAnsi="Times New Roman" w:cs="Times New Roman"/>
                <w:w w:val="110"/>
                <w:sz w:val="16"/>
              </w:rPr>
            </w:pPr>
          </w:p>
          <w:p w14:paraId="7D5D6A88" w14:textId="7E88AE54" w:rsidR="00CB4E64" w:rsidRPr="00C625CF" w:rsidRDefault="00CB4E64" w:rsidP="00362DCA">
            <w:pPr>
              <w:jc w:val="center"/>
              <w:rPr>
                <w:rFonts w:ascii="Times New Roman" w:hAnsi="Times New Roman" w:cs="Times New Roman"/>
                <w:w w:val="110"/>
                <w:sz w:val="16"/>
              </w:rPr>
            </w:pPr>
            <w:r>
              <w:rPr>
                <w:rFonts w:ascii="Times New Roman" w:hAnsi="Times New Roman" w:cs="Times New Roman"/>
                <w:w w:val="110"/>
                <w:sz w:val="16"/>
              </w:rPr>
              <w:t>Reference Category</w:t>
            </w:r>
          </w:p>
        </w:tc>
      </w:tr>
    </w:tbl>
    <w:p w14:paraId="6026E4F5" w14:textId="01D7E78F" w:rsidR="00F079B9" w:rsidRPr="00FC3C2D" w:rsidRDefault="00F079B9" w:rsidP="00B540F9">
      <w:pPr>
        <w:rPr>
          <w:rFonts w:ascii="Times New Roman" w:hAnsi="Times New Roman" w:cs="Times New Roman"/>
          <w:sz w:val="20"/>
        </w:rPr>
      </w:pPr>
    </w:p>
    <w:tbl>
      <w:tblPr>
        <w:tblStyle w:val="TableNormal"/>
        <w:tblW w:w="0" w:type="auto"/>
        <w:tblLayout w:type="fixed"/>
        <w:tblLook w:val="01E0" w:firstRow="1" w:lastRow="1" w:firstColumn="1" w:lastColumn="1" w:noHBand="0" w:noVBand="0"/>
      </w:tblPr>
      <w:tblGrid>
        <w:gridCol w:w="3552"/>
        <w:gridCol w:w="840"/>
        <w:gridCol w:w="840"/>
        <w:gridCol w:w="840"/>
        <w:gridCol w:w="840"/>
        <w:gridCol w:w="840"/>
        <w:gridCol w:w="840"/>
        <w:gridCol w:w="839"/>
      </w:tblGrid>
      <w:tr w:rsidR="00F079B9" w:rsidRPr="00FC3C2D" w14:paraId="2C8F7A86" w14:textId="77777777" w:rsidTr="00BD1C59">
        <w:trPr>
          <w:trHeight w:val="219"/>
        </w:trPr>
        <w:tc>
          <w:tcPr>
            <w:tcW w:w="3552" w:type="dxa"/>
          </w:tcPr>
          <w:p w14:paraId="4F2A69F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Global</w:t>
            </w:r>
            <w:r w:rsidRPr="00FC3C2D">
              <w:rPr>
                <w:rFonts w:ascii="Times New Roman" w:hAnsi="Times New Roman" w:cs="Times New Roman"/>
                <w:spacing w:val="16"/>
                <w:w w:val="105"/>
                <w:sz w:val="16"/>
              </w:rPr>
              <w:t xml:space="preserve"> </w:t>
            </w:r>
            <w:r w:rsidRPr="00FC3C2D">
              <w:rPr>
                <w:rFonts w:ascii="Times New Roman" w:hAnsi="Times New Roman" w:cs="Times New Roman"/>
                <w:w w:val="105"/>
                <w:sz w:val="16"/>
              </w:rPr>
              <w:t>South</w:t>
            </w:r>
          </w:p>
        </w:tc>
        <w:tc>
          <w:tcPr>
            <w:tcW w:w="840" w:type="dxa"/>
          </w:tcPr>
          <w:p w14:paraId="292EFB59"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10"/>
                <w:sz w:val="16"/>
              </w:rPr>
              <w:t>1.74</w:t>
            </w:r>
            <w:r w:rsidRPr="00FC3C2D">
              <w:rPr>
                <w:rFonts w:ascii="Cambria Math" w:hAnsi="Cambria Math" w:cs="Cambria Math"/>
                <w:w w:val="110"/>
                <w:sz w:val="16"/>
                <w:vertAlign w:val="superscript"/>
              </w:rPr>
              <w:t>∗∗∗</w:t>
            </w:r>
          </w:p>
        </w:tc>
        <w:tc>
          <w:tcPr>
            <w:tcW w:w="840" w:type="dxa"/>
          </w:tcPr>
          <w:p w14:paraId="0A6D5309"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10"/>
                <w:sz w:val="16"/>
              </w:rPr>
              <w:t>1.56</w:t>
            </w:r>
            <w:r w:rsidRPr="00FC3C2D">
              <w:rPr>
                <w:rFonts w:ascii="Cambria Math" w:hAnsi="Cambria Math" w:cs="Cambria Math"/>
                <w:w w:val="110"/>
                <w:sz w:val="16"/>
                <w:vertAlign w:val="superscript"/>
              </w:rPr>
              <w:t>∗∗∗</w:t>
            </w:r>
          </w:p>
        </w:tc>
        <w:tc>
          <w:tcPr>
            <w:tcW w:w="840" w:type="dxa"/>
          </w:tcPr>
          <w:p w14:paraId="1F17419C"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10"/>
                <w:sz w:val="16"/>
              </w:rPr>
              <w:t>1.54</w:t>
            </w:r>
            <w:r w:rsidRPr="00FC3C2D">
              <w:rPr>
                <w:rFonts w:ascii="Cambria Math" w:hAnsi="Cambria Math" w:cs="Cambria Math"/>
                <w:w w:val="110"/>
                <w:sz w:val="16"/>
                <w:vertAlign w:val="superscript"/>
              </w:rPr>
              <w:t>∗∗∗</w:t>
            </w:r>
          </w:p>
        </w:tc>
        <w:tc>
          <w:tcPr>
            <w:tcW w:w="840" w:type="dxa"/>
          </w:tcPr>
          <w:p w14:paraId="5A3CC022"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1.63</w:t>
            </w:r>
            <w:r w:rsidRPr="00FC3C2D">
              <w:rPr>
                <w:rFonts w:ascii="Cambria Math" w:hAnsi="Cambria Math" w:cs="Cambria Math"/>
                <w:w w:val="105"/>
                <w:sz w:val="16"/>
                <w:vertAlign w:val="superscript"/>
              </w:rPr>
              <w:t>∗∗</w:t>
            </w:r>
          </w:p>
        </w:tc>
        <w:tc>
          <w:tcPr>
            <w:tcW w:w="840" w:type="dxa"/>
          </w:tcPr>
          <w:p w14:paraId="67A3B69C"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10"/>
                <w:sz w:val="16"/>
              </w:rPr>
              <w:t>1.66</w:t>
            </w:r>
            <w:r w:rsidRPr="00FC3C2D">
              <w:rPr>
                <w:rFonts w:ascii="Cambria Math" w:hAnsi="Cambria Math" w:cs="Cambria Math"/>
                <w:w w:val="110"/>
                <w:sz w:val="16"/>
                <w:vertAlign w:val="superscript"/>
              </w:rPr>
              <w:t>∗∗∗</w:t>
            </w:r>
          </w:p>
        </w:tc>
        <w:tc>
          <w:tcPr>
            <w:tcW w:w="840" w:type="dxa"/>
          </w:tcPr>
          <w:p w14:paraId="0EA16BD9"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10"/>
                <w:sz w:val="16"/>
              </w:rPr>
              <w:t>1.71</w:t>
            </w:r>
            <w:r w:rsidRPr="00FC3C2D">
              <w:rPr>
                <w:rFonts w:ascii="Cambria Math" w:hAnsi="Cambria Math" w:cs="Cambria Math"/>
                <w:w w:val="110"/>
                <w:sz w:val="16"/>
                <w:vertAlign w:val="superscript"/>
              </w:rPr>
              <w:t>∗∗∗</w:t>
            </w:r>
          </w:p>
        </w:tc>
        <w:tc>
          <w:tcPr>
            <w:tcW w:w="839" w:type="dxa"/>
          </w:tcPr>
          <w:p w14:paraId="61B309E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10"/>
                <w:sz w:val="16"/>
              </w:rPr>
              <w:t>2.01</w:t>
            </w:r>
            <w:r w:rsidRPr="00FC3C2D">
              <w:rPr>
                <w:rFonts w:ascii="Cambria Math" w:hAnsi="Cambria Math" w:cs="Cambria Math"/>
                <w:w w:val="110"/>
                <w:sz w:val="16"/>
                <w:vertAlign w:val="superscript"/>
              </w:rPr>
              <w:t>∗∗∗</w:t>
            </w:r>
          </w:p>
        </w:tc>
      </w:tr>
      <w:tr w:rsidR="00F079B9" w:rsidRPr="00FC3C2D" w14:paraId="55389B23" w14:textId="77777777" w:rsidTr="00BD1C59">
        <w:trPr>
          <w:trHeight w:val="263"/>
        </w:trPr>
        <w:tc>
          <w:tcPr>
            <w:tcW w:w="3552" w:type="dxa"/>
          </w:tcPr>
          <w:p w14:paraId="175C227A" w14:textId="77777777" w:rsidR="00F079B9" w:rsidRPr="00FC3C2D" w:rsidRDefault="00F079B9" w:rsidP="00B540F9">
            <w:pPr>
              <w:rPr>
                <w:rFonts w:ascii="Times New Roman" w:hAnsi="Times New Roman" w:cs="Times New Roman"/>
                <w:sz w:val="14"/>
              </w:rPr>
            </w:pPr>
          </w:p>
        </w:tc>
        <w:tc>
          <w:tcPr>
            <w:tcW w:w="840" w:type="dxa"/>
          </w:tcPr>
          <w:p w14:paraId="44A353D9"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[1.50,2.01]</w:t>
            </w:r>
          </w:p>
        </w:tc>
        <w:tc>
          <w:tcPr>
            <w:tcW w:w="840" w:type="dxa"/>
          </w:tcPr>
          <w:p w14:paraId="48D4882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[1.27,1.91]</w:t>
            </w:r>
          </w:p>
        </w:tc>
        <w:tc>
          <w:tcPr>
            <w:tcW w:w="840" w:type="dxa"/>
          </w:tcPr>
          <w:p w14:paraId="1C77C4E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[1.30,1.83]</w:t>
            </w:r>
          </w:p>
        </w:tc>
        <w:tc>
          <w:tcPr>
            <w:tcW w:w="840" w:type="dxa"/>
          </w:tcPr>
          <w:p w14:paraId="39C9235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[1.19,2.22]</w:t>
            </w:r>
          </w:p>
        </w:tc>
        <w:tc>
          <w:tcPr>
            <w:tcW w:w="840" w:type="dxa"/>
          </w:tcPr>
          <w:p w14:paraId="745C8EA6"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[1.41,1.96]</w:t>
            </w:r>
          </w:p>
        </w:tc>
        <w:tc>
          <w:tcPr>
            <w:tcW w:w="840" w:type="dxa"/>
          </w:tcPr>
          <w:p w14:paraId="1DD9674D"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[1.38,2.13]</w:t>
            </w:r>
          </w:p>
        </w:tc>
        <w:tc>
          <w:tcPr>
            <w:tcW w:w="839" w:type="dxa"/>
          </w:tcPr>
          <w:p w14:paraId="385CA527"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[1.58,2.54]</w:t>
            </w:r>
          </w:p>
        </w:tc>
      </w:tr>
      <w:tr w:rsidR="00F079B9" w:rsidRPr="00FC3C2D" w14:paraId="21AAEB89" w14:textId="77777777" w:rsidTr="00BD1C59">
        <w:trPr>
          <w:trHeight w:val="274"/>
        </w:trPr>
        <w:tc>
          <w:tcPr>
            <w:tcW w:w="3552" w:type="dxa"/>
          </w:tcPr>
          <w:p w14:paraId="77A482F9"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1"/>
                <w:sz w:val="16"/>
              </w:rPr>
              <w:t xml:space="preserve"> </w:t>
            </w:r>
            <w:r w:rsidRPr="00FC3C2D">
              <w:rPr>
                <w:rFonts w:ascii="Times New Roman" w:hAnsi="Times New Roman" w:cs="Times New Roman"/>
                <w:sz w:val="16"/>
              </w:rPr>
              <w:t>South</w:t>
            </w:r>
            <w:r w:rsidRPr="00FC3C2D">
              <w:rPr>
                <w:rFonts w:ascii="Times New Roman" w:hAnsi="Times New Roman" w:cs="Times New Roman"/>
                <w:spacing w:val="22"/>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Female</w:t>
            </w:r>
            <w:r w:rsidRPr="00FC3C2D">
              <w:rPr>
                <w:rFonts w:ascii="Times New Roman" w:hAnsi="Times New Roman" w:cs="Times New Roman"/>
                <w:spacing w:val="22"/>
                <w:sz w:val="16"/>
              </w:rPr>
              <w:t xml:space="preserve"> </w:t>
            </w:r>
            <w:r w:rsidRPr="00FC3C2D">
              <w:rPr>
                <w:rFonts w:ascii="Times New Roman" w:hAnsi="Times New Roman" w:cs="Times New Roman"/>
                <w:sz w:val="16"/>
              </w:rPr>
              <w:t>respondent</w:t>
            </w:r>
          </w:p>
        </w:tc>
        <w:tc>
          <w:tcPr>
            <w:tcW w:w="840" w:type="dxa"/>
          </w:tcPr>
          <w:p w14:paraId="7D4194EC" w14:textId="77777777" w:rsidR="00F079B9" w:rsidRPr="00FC3C2D" w:rsidRDefault="00F079B9" w:rsidP="00B540F9">
            <w:pPr>
              <w:rPr>
                <w:rFonts w:ascii="Times New Roman" w:hAnsi="Times New Roman" w:cs="Times New Roman"/>
                <w:sz w:val="14"/>
              </w:rPr>
            </w:pPr>
          </w:p>
        </w:tc>
        <w:tc>
          <w:tcPr>
            <w:tcW w:w="840" w:type="dxa"/>
          </w:tcPr>
          <w:p w14:paraId="57FB1559"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1.24</w:t>
            </w:r>
          </w:p>
        </w:tc>
        <w:tc>
          <w:tcPr>
            <w:tcW w:w="840" w:type="dxa"/>
          </w:tcPr>
          <w:p w14:paraId="566EDBA9" w14:textId="77777777" w:rsidR="00F079B9" w:rsidRPr="00FC3C2D" w:rsidRDefault="00F079B9" w:rsidP="00B540F9">
            <w:pPr>
              <w:rPr>
                <w:rFonts w:ascii="Times New Roman" w:hAnsi="Times New Roman" w:cs="Times New Roman"/>
                <w:sz w:val="14"/>
              </w:rPr>
            </w:pPr>
          </w:p>
        </w:tc>
        <w:tc>
          <w:tcPr>
            <w:tcW w:w="840" w:type="dxa"/>
          </w:tcPr>
          <w:p w14:paraId="75EDC48C" w14:textId="77777777" w:rsidR="00F079B9" w:rsidRPr="00FC3C2D" w:rsidRDefault="00F079B9" w:rsidP="00B540F9">
            <w:pPr>
              <w:rPr>
                <w:rFonts w:ascii="Times New Roman" w:hAnsi="Times New Roman" w:cs="Times New Roman"/>
                <w:sz w:val="14"/>
              </w:rPr>
            </w:pPr>
          </w:p>
        </w:tc>
        <w:tc>
          <w:tcPr>
            <w:tcW w:w="840" w:type="dxa"/>
          </w:tcPr>
          <w:p w14:paraId="3D9A2D1D" w14:textId="77777777" w:rsidR="00F079B9" w:rsidRPr="00FC3C2D" w:rsidRDefault="00F079B9" w:rsidP="00B540F9">
            <w:pPr>
              <w:rPr>
                <w:rFonts w:ascii="Times New Roman" w:hAnsi="Times New Roman" w:cs="Times New Roman"/>
                <w:sz w:val="14"/>
              </w:rPr>
            </w:pPr>
          </w:p>
        </w:tc>
        <w:tc>
          <w:tcPr>
            <w:tcW w:w="840" w:type="dxa"/>
          </w:tcPr>
          <w:p w14:paraId="5EC18DEC" w14:textId="77777777" w:rsidR="00F079B9" w:rsidRPr="00FC3C2D" w:rsidRDefault="00F079B9" w:rsidP="00B540F9">
            <w:pPr>
              <w:rPr>
                <w:rFonts w:ascii="Times New Roman" w:hAnsi="Times New Roman" w:cs="Times New Roman"/>
                <w:sz w:val="14"/>
              </w:rPr>
            </w:pPr>
          </w:p>
        </w:tc>
        <w:tc>
          <w:tcPr>
            <w:tcW w:w="839" w:type="dxa"/>
          </w:tcPr>
          <w:p w14:paraId="426E6F26" w14:textId="77777777" w:rsidR="00F079B9" w:rsidRPr="00FC3C2D" w:rsidRDefault="00F079B9" w:rsidP="00B540F9">
            <w:pPr>
              <w:rPr>
                <w:rFonts w:ascii="Times New Roman" w:hAnsi="Times New Roman" w:cs="Times New Roman"/>
                <w:sz w:val="14"/>
              </w:rPr>
            </w:pPr>
          </w:p>
        </w:tc>
      </w:tr>
      <w:tr w:rsidR="00F079B9" w:rsidRPr="00FC3C2D" w14:paraId="7E308CA8" w14:textId="77777777" w:rsidTr="00BD1C59">
        <w:trPr>
          <w:trHeight w:val="247"/>
        </w:trPr>
        <w:tc>
          <w:tcPr>
            <w:tcW w:w="3552" w:type="dxa"/>
          </w:tcPr>
          <w:p w14:paraId="351A9B5F" w14:textId="77777777" w:rsidR="00F079B9" w:rsidRPr="00FC3C2D" w:rsidRDefault="00F079B9" w:rsidP="00B540F9">
            <w:pPr>
              <w:rPr>
                <w:rFonts w:ascii="Times New Roman" w:hAnsi="Times New Roman" w:cs="Times New Roman"/>
                <w:sz w:val="14"/>
              </w:rPr>
            </w:pPr>
          </w:p>
        </w:tc>
        <w:tc>
          <w:tcPr>
            <w:tcW w:w="840" w:type="dxa"/>
          </w:tcPr>
          <w:p w14:paraId="58C7529E" w14:textId="77777777" w:rsidR="00F079B9" w:rsidRPr="00FC3C2D" w:rsidRDefault="00F079B9" w:rsidP="00B540F9">
            <w:pPr>
              <w:rPr>
                <w:rFonts w:ascii="Times New Roman" w:hAnsi="Times New Roman" w:cs="Times New Roman"/>
                <w:sz w:val="14"/>
              </w:rPr>
            </w:pPr>
          </w:p>
        </w:tc>
        <w:tc>
          <w:tcPr>
            <w:tcW w:w="840" w:type="dxa"/>
          </w:tcPr>
          <w:p w14:paraId="71B95FB2"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[0.95,1.64]</w:t>
            </w:r>
          </w:p>
        </w:tc>
        <w:tc>
          <w:tcPr>
            <w:tcW w:w="840" w:type="dxa"/>
          </w:tcPr>
          <w:p w14:paraId="6F9929DF" w14:textId="77777777" w:rsidR="00F079B9" w:rsidRPr="00FC3C2D" w:rsidRDefault="00F079B9" w:rsidP="00B540F9">
            <w:pPr>
              <w:rPr>
                <w:rFonts w:ascii="Times New Roman" w:hAnsi="Times New Roman" w:cs="Times New Roman"/>
                <w:sz w:val="14"/>
              </w:rPr>
            </w:pPr>
          </w:p>
        </w:tc>
        <w:tc>
          <w:tcPr>
            <w:tcW w:w="840" w:type="dxa"/>
          </w:tcPr>
          <w:p w14:paraId="61E833BD" w14:textId="77777777" w:rsidR="00F079B9" w:rsidRPr="00FC3C2D" w:rsidRDefault="00F079B9" w:rsidP="00B540F9">
            <w:pPr>
              <w:rPr>
                <w:rFonts w:ascii="Times New Roman" w:hAnsi="Times New Roman" w:cs="Times New Roman"/>
                <w:sz w:val="14"/>
              </w:rPr>
            </w:pPr>
          </w:p>
        </w:tc>
        <w:tc>
          <w:tcPr>
            <w:tcW w:w="840" w:type="dxa"/>
          </w:tcPr>
          <w:p w14:paraId="2415D0E0" w14:textId="77777777" w:rsidR="00F079B9" w:rsidRPr="00FC3C2D" w:rsidRDefault="00F079B9" w:rsidP="00B540F9">
            <w:pPr>
              <w:rPr>
                <w:rFonts w:ascii="Times New Roman" w:hAnsi="Times New Roman" w:cs="Times New Roman"/>
                <w:sz w:val="14"/>
              </w:rPr>
            </w:pPr>
          </w:p>
        </w:tc>
        <w:tc>
          <w:tcPr>
            <w:tcW w:w="840" w:type="dxa"/>
          </w:tcPr>
          <w:p w14:paraId="73FAD479" w14:textId="77777777" w:rsidR="00F079B9" w:rsidRPr="00FC3C2D" w:rsidRDefault="00F079B9" w:rsidP="00B540F9">
            <w:pPr>
              <w:rPr>
                <w:rFonts w:ascii="Times New Roman" w:hAnsi="Times New Roman" w:cs="Times New Roman"/>
                <w:sz w:val="14"/>
              </w:rPr>
            </w:pPr>
          </w:p>
        </w:tc>
        <w:tc>
          <w:tcPr>
            <w:tcW w:w="839" w:type="dxa"/>
          </w:tcPr>
          <w:p w14:paraId="78B62183" w14:textId="77777777" w:rsidR="00F079B9" w:rsidRPr="00FC3C2D" w:rsidRDefault="00F079B9" w:rsidP="00B540F9">
            <w:pPr>
              <w:rPr>
                <w:rFonts w:ascii="Times New Roman" w:hAnsi="Times New Roman" w:cs="Times New Roman"/>
                <w:sz w:val="14"/>
              </w:rPr>
            </w:pPr>
          </w:p>
        </w:tc>
      </w:tr>
      <w:tr w:rsidR="00F079B9" w:rsidRPr="00FC3C2D" w14:paraId="492513AA" w14:textId="77777777" w:rsidTr="00BD1C59">
        <w:trPr>
          <w:trHeight w:val="554"/>
        </w:trPr>
        <w:tc>
          <w:tcPr>
            <w:tcW w:w="3552" w:type="dxa"/>
          </w:tcPr>
          <w:p w14:paraId="279102CB"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Respondent</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1"/>
                <w:sz w:val="16"/>
              </w:rPr>
              <w:t xml:space="preserve"> </w:t>
            </w:r>
            <w:r w:rsidRPr="00FC3C2D">
              <w:rPr>
                <w:rFonts w:ascii="Times New Roman" w:hAnsi="Times New Roman" w:cs="Times New Roman"/>
                <w:sz w:val="16"/>
              </w:rPr>
              <w:t>45</w:t>
            </w:r>
          </w:p>
        </w:tc>
        <w:tc>
          <w:tcPr>
            <w:tcW w:w="840" w:type="dxa"/>
          </w:tcPr>
          <w:p w14:paraId="0124DFAB" w14:textId="77777777" w:rsidR="00F079B9" w:rsidRPr="00FC3C2D" w:rsidRDefault="00F079B9" w:rsidP="00B540F9">
            <w:pPr>
              <w:rPr>
                <w:rFonts w:ascii="Times New Roman" w:hAnsi="Times New Roman" w:cs="Times New Roman"/>
                <w:sz w:val="14"/>
              </w:rPr>
            </w:pPr>
          </w:p>
        </w:tc>
        <w:tc>
          <w:tcPr>
            <w:tcW w:w="840" w:type="dxa"/>
          </w:tcPr>
          <w:p w14:paraId="7EA56641" w14:textId="77777777" w:rsidR="00F079B9" w:rsidRPr="00FC3C2D" w:rsidRDefault="00F079B9" w:rsidP="00B540F9">
            <w:pPr>
              <w:rPr>
                <w:rFonts w:ascii="Times New Roman" w:hAnsi="Times New Roman" w:cs="Times New Roman"/>
                <w:sz w:val="14"/>
              </w:rPr>
            </w:pPr>
          </w:p>
        </w:tc>
        <w:tc>
          <w:tcPr>
            <w:tcW w:w="840" w:type="dxa"/>
          </w:tcPr>
          <w:p w14:paraId="2A50C23A"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1.34</w:t>
            </w:r>
            <w:r w:rsidRPr="00FC3C2D">
              <w:rPr>
                <w:rFonts w:ascii="Cambria Math" w:hAnsi="Cambria Math" w:cs="Cambria Math"/>
                <w:sz w:val="16"/>
                <w:vertAlign w:val="superscript"/>
              </w:rPr>
              <w:t>∗</w:t>
            </w:r>
            <w:r w:rsidRPr="00FC3C2D">
              <w:rPr>
                <w:rFonts w:ascii="Times New Roman" w:hAnsi="Times New Roman" w:cs="Times New Roman"/>
                <w:spacing w:val="1"/>
                <w:sz w:val="16"/>
              </w:rPr>
              <w:t xml:space="preserve"> </w:t>
            </w:r>
            <w:r w:rsidRPr="00FC3C2D">
              <w:rPr>
                <w:rFonts w:ascii="Times New Roman" w:hAnsi="Times New Roman" w:cs="Times New Roman"/>
                <w:w w:val="95"/>
                <w:sz w:val="16"/>
              </w:rPr>
              <w:t>[1.00,1.78]</w:t>
            </w:r>
          </w:p>
        </w:tc>
        <w:tc>
          <w:tcPr>
            <w:tcW w:w="840" w:type="dxa"/>
          </w:tcPr>
          <w:p w14:paraId="7737FEC3" w14:textId="77777777" w:rsidR="00F079B9" w:rsidRPr="00FC3C2D" w:rsidRDefault="00F079B9" w:rsidP="00B540F9">
            <w:pPr>
              <w:rPr>
                <w:rFonts w:ascii="Times New Roman" w:hAnsi="Times New Roman" w:cs="Times New Roman"/>
                <w:sz w:val="14"/>
              </w:rPr>
            </w:pPr>
          </w:p>
        </w:tc>
        <w:tc>
          <w:tcPr>
            <w:tcW w:w="840" w:type="dxa"/>
          </w:tcPr>
          <w:p w14:paraId="3A357AEC" w14:textId="77777777" w:rsidR="00F079B9" w:rsidRPr="00FC3C2D" w:rsidRDefault="00F079B9" w:rsidP="00B540F9">
            <w:pPr>
              <w:rPr>
                <w:rFonts w:ascii="Times New Roman" w:hAnsi="Times New Roman" w:cs="Times New Roman"/>
                <w:sz w:val="14"/>
              </w:rPr>
            </w:pPr>
          </w:p>
        </w:tc>
        <w:tc>
          <w:tcPr>
            <w:tcW w:w="840" w:type="dxa"/>
          </w:tcPr>
          <w:p w14:paraId="30B981C8" w14:textId="77777777" w:rsidR="00F079B9" w:rsidRPr="00FC3C2D" w:rsidRDefault="00F079B9" w:rsidP="00B540F9">
            <w:pPr>
              <w:rPr>
                <w:rFonts w:ascii="Times New Roman" w:hAnsi="Times New Roman" w:cs="Times New Roman"/>
                <w:sz w:val="14"/>
              </w:rPr>
            </w:pPr>
          </w:p>
        </w:tc>
        <w:tc>
          <w:tcPr>
            <w:tcW w:w="839" w:type="dxa"/>
          </w:tcPr>
          <w:p w14:paraId="57B4AB86" w14:textId="77777777" w:rsidR="00F079B9" w:rsidRPr="00FC3C2D" w:rsidRDefault="00F079B9" w:rsidP="00B540F9">
            <w:pPr>
              <w:rPr>
                <w:rFonts w:ascii="Times New Roman" w:hAnsi="Times New Roman" w:cs="Times New Roman"/>
                <w:sz w:val="14"/>
              </w:rPr>
            </w:pPr>
          </w:p>
        </w:tc>
      </w:tr>
      <w:tr w:rsidR="00F079B9" w:rsidRPr="00FC3C2D" w14:paraId="2561CF7E" w14:textId="77777777" w:rsidTr="00BD1C59">
        <w:trPr>
          <w:trHeight w:val="274"/>
        </w:trPr>
        <w:tc>
          <w:tcPr>
            <w:tcW w:w="3552" w:type="dxa"/>
          </w:tcPr>
          <w:p w14:paraId="2E702E63"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9"/>
                <w:sz w:val="16"/>
              </w:rPr>
              <w:t xml:space="preserve"> </w:t>
            </w:r>
            <w:r w:rsidRPr="00FC3C2D">
              <w:rPr>
                <w:rFonts w:ascii="Times New Roman" w:hAnsi="Times New Roman" w:cs="Times New Roman"/>
                <w:sz w:val="16"/>
              </w:rPr>
              <w:t>Higher</w:t>
            </w:r>
            <w:r w:rsidRPr="00FC3C2D">
              <w:rPr>
                <w:rFonts w:ascii="Times New Roman" w:hAnsi="Times New Roman" w:cs="Times New Roman"/>
                <w:spacing w:val="23"/>
                <w:sz w:val="16"/>
              </w:rPr>
              <w:t xml:space="preserve"> </w:t>
            </w:r>
            <w:r w:rsidRPr="00FC3C2D">
              <w:rPr>
                <w:rFonts w:ascii="Times New Roman" w:hAnsi="Times New Roman" w:cs="Times New Roman"/>
                <w:sz w:val="16"/>
              </w:rPr>
              <w:t>educated</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20B04656" w14:textId="77777777" w:rsidR="00F079B9" w:rsidRPr="00FC3C2D" w:rsidRDefault="00F079B9" w:rsidP="00B540F9">
            <w:pPr>
              <w:rPr>
                <w:rFonts w:ascii="Times New Roman" w:hAnsi="Times New Roman" w:cs="Times New Roman"/>
                <w:sz w:val="14"/>
              </w:rPr>
            </w:pPr>
          </w:p>
        </w:tc>
        <w:tc>
          <w:tcPr>
            <w:tcW w:w="840" w:type="dxa"/>
          </w:tcPr>
          <w:p w14:paraId="258717D4" w14:textId="77777777" w:rsidR="00F079B9" w:rsidRPr="00FC3C2D" w:rsidRDefault="00F079B9" w:rsidP="00B540F9">
            <w:pPr>
              <w:rPr>
                <w:rFonts w:ascii="Times New Roman" w:hAnsi="Times New Roman" w:cs="Times New Roman"/>
                <w:sz w:val="14"/>
              </w:rPr>
            </w:pPr>
          </w:p>
        </w:tc>
        <w:tc>
          <w:tcPr>
            <w:tcW w:w="840" w:type="dxa"/>
          </w:tcPr>
          <w:p w14:paraId="4AA9D78A" w14:textId="77777777" w:rsidR="00F079B9" w:rsidRPr="00FC3C2D" w:rsidRDefault="00F079B9" w:rsidP="00B540F9">
            <w:pPr>
              <w:rPr>
                <w:rFonts w:ascii="Times New Roman" w:hAnsi="Times New Roman" w:cs="Times New Roman"/>
                <w:sz w:val="14"/>
              </w:rPr>
            </w:pPr>
          </w:p>
        </w:tc>
        <w:tc>
          <w:tcPr>
            <w:tcW w:w="840" w:type="dxa"/>
          </w:tcPr>
          <w:p w14:paraId="70BE9376"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1.09</w:t>
            </w:r>
          </w:p>
        </w:tc>
        <w:tc>
          <w:tcPr>
            <w:tcW w:w="840" w:type="dxa"/>
          </w:tcPr>
          <w:p w14:paraId="5A2BF6E6" w14:textId="77777777" w:rsidR="00F079B9" w:rsidRPr="00FC3C2D" w:rsidRDefault="00F079B9" w:rsidP="00B540F9">
            <w:pPr>
              <w:rPr>
                <w:rFonts w:ascii="Times New Roman" w:hAnsi="Times New Roman" w:cs="Times New Roman"/>
                <w:sz w:val="14"/>
              </w:rPr>
            </w:pPr>
          </w:p>
        </w:tc>
        <w:tc>
          <w:tcPr>
            <w:tcW w:w="840" w:type="dxa"/>
          </w:tcPr>
          <w:p w14:paraId="63ABB815" w14:textId="77777777" w:rsidR="00F079B9" w:rsidRPr="00FC3C2D" w:rsidRDefault="00F079B9" w:rsidP="00B540F9">
            <w:pPr>
              <w:rPr>
                <w:rFonts w:ascii="Times New Roman" w:hAnsi="Times New Roman" w:cs="Times New Roman"/>
                <w:sz w:val="14"/>
              </w:rPr>
            </w:pPr>
          </w:p>
        </w:tc>
        <w:tc>
          <w:tcPr>
            <w:tcW w:w="839" w:type="dxa"/>
          </w:tcPr>
          <w:p w14:paraId="4DC1F85C" w14:textId="77777777" w:rsidR="00F079B9" w:rsidRPr="00FC3C2D" w:rsidRDefault="00F079B9" w:rsidP="00B540F9">
            <w:pPr>
              <w:rPr>
                <w:rFonts w:ascii="Times New Roman" w:hAnsi="Times New Roman" w:cs="Times New Roman"/>
                <w:sz w:val="14"/>
              </w:rPr>
            </w:pPr>
          </w:p>
        </w:tc>
      </w:tr>
      <w:tr w:rsidR="00F079B9" w:rsidRPr="00FC3C2D" w14:paraId="30F934C1" w14:textId="77777777" w:rsidTr="00BD1C59">
        <w:trPr>
          <w:trHeight w:val="263"/>
        </w:trPr>
        <w:tc>
          <w:tcPr>
            <w:tcW w:w="3552" w:type="dxa"/>
          </w:tcPr>
          <w:p w14:paraId="3461E818" w14:textId="77777777" w:rsidR="00F079B9" w:rsidRPr="00FC3C2D" w:rsidRDefault="00F079B9" w:rsidP="00B540F9">
            <w:pPr>
              <w:rPr>
                <w:rFonts w:ascii="Times New Roman" w:hAnsi="Times New Roman" w:cs="Times New Roman"/>
                <w:sz w:val="14"/>
              </w:rPr>
            </w:pPr>
          </w:p>
        </w:tc>
        <w:tc>
          <w:tcPr>
            <w:tcW w:w="840" w:type="dxa"/>
          </w:tcPr>
          <w:p w14:paraId="2B11B9F6" w14:textId="77777777" w:rsidR="00F079B9" w:rsidRPr="00FC3C2D" w:rsidRDefault="00F079B9" w:rsidP="00B540F9">
            <w:pPr>
              <w:rPr>
                <w:rFonts w:ascii="Times New Roman" w:hAnsi="Times New Roman" w:cs="Times New Roman"/>
                <w:sz w:val="14"/>
              </w:rPr>
            </w:pPr>
          </w:p>
        </w:tc>
        <w:tc>
          <w:tcPr>
            <w:tcW w:w="840" w:type="dxa"/>
          </w:tcPr>
          <w:p w14:paraId="6217D2A7" w14:textId="77777777" w:rsidR="00F079B9" w:rsidRPr="00FC3C2D" w:rsidRDefault="00F079B9" w:rsidP="00B540F9">
            <w:pPr>
              <w:rPr>
                <w:rFonts w:ascii="Times New Roman" w:hAnsi="Times New Roman" w:cs="Times New Roman"/>
                <w:sz w:val="14"/>
              </w:rPr>
            </w:pPr>
          </w:p>
        </w:tc>
        <w:tc>
          <w:tcPr>
            <w:tcW w:w="840" w:type="dxa"/>
          </w:tcPr>
          <w:p w14:paraId="46F94B07" w14:textId="77777777" w:rsidR="00F079B9" w:rsidRPr="00FC3C2D" w:rsidRDefault="00F079B9" w:rsidP="00B540F9">
            <w:pPr>
              <w:rPr>
                <w:rFonts w:ascii="Times New Roman" w:hAnsi="Times New Roman" w:cs="Times New Roman"/>
                <w:sz w:val="14"/>
              </w:rPr>
            </w:pPr>
          </w:p>
        </w:tc>
        <w:tc>
          <w:tcPr>
            <w:tcW w:w="840" w:type="dxa"/>
          </w:tcPr>
          <w:p w14:paraId="64C016C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[0.77,1.53]</w:t>
            </w:r>
          </w:p>
        </w:tc>
        <w:tc>
          <w:tcPr>
            <w:tcW w:w="840" w:type="dxa"/>
          </w:tcPr>
          <w:p w14:paraId="38366B7E" w14:textId="77777777" w:rsidR="00F079B9" w:rsidRPr="00FC3C2D" w:rsidRDefault="00F079B9" w:rsidP="00B540F9">
            <w:pPr>
              <w:rPr>
                <w:rFonts w:ascii="Times New Roman" w:hAnsi="Times New Roman" w:cs="Times New Roman"/>
                <w:sz w:val="14"/>
              </w:rPr>
            </w:pPr>
          </w:p>
        </w:tc>
        <w:tc>
          <w:tcPr>
            <w:tcW w:w="840" w:type="dxa"/>
          </w:tcPr>
          <w:p w14:paraId="1AC69824" w14:textId="77777777" w:rsidR="00F079B9" w:rsidRPr="00FC3C2D" w:rsidRDefault="00F079B9" w:rsidP="00B540F9">
            <w:pPr>
              <w:rPr>
                <w:rFonts w:ascii="Times New Roman" w:hAnsi="Times New Roman" w:cs="Times New Roman"/>
                <w:sz w:val="14"/>
              </w:rPr>
            </w:pPr>
          </w:p>
        </w:tc>
        <w:tc>
          <w:tcPr>
            <w:tcW w:w="839" w:type="dxa"/>
          </w:tcPr>
          <w:p w14:paraId="4FC76EF9" w14:textId="77777777" w:rsidR="00F079B9" w:rsidRPr="00FC3C2D" w:rsidRDefault="00F079B9" w:rsidP="00B540F9">
            <w:pPr>
              <w:rPr>
                <w:rFonts w:ascii="Times New Roman" w:hAnsi="Times New Roman" w:cs="Times New Roman"/>
                <w:sz w:val="14"/>
              </w:rPr>
            </w:pPr>
          </w:p>
        </w:tc>
      </w:tr>
      <w:tr w:rsidR="00F079B9" w:rsidRPr="00FC3C2D" w14:paraId="489C2771" w14:textId="77777777" w:rsidTr="00BD1C59">
        <w:trPr>
          <w:trHeight w:val="274"/>
        </w:trPr>
        <w:tc>
          <w:tcPr>
            <w:tcW w:w="3552" w:type="dxa"/>
          </w:tcPr>
          <w:p w14:paraId="636991F9"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31"/>
                <w:sz w:val="16"/>
              </w:rPr>
              <w:t xml:space="preserve"> </w:t>
            </w:r>
            <w:r w:rsidRPr="00FC3C2D">
              <w:rPr>
                <w:rFonts w:ascii="Times New Roman" w:hAnsi="Times New Roman" w:cs="Times New Roman"/>
                <w:sz w:val="16"/>
              </w:rPr>
              <w:t>South</w:t>
            </w:r>
            <w:r w:rsidRPr="00FC3C2D">
              <w:rPr>
                <w:rFonts w:ascii="Times New Roman" w:hAnsi="Times New Roman" w:cs="Times New Roman"/>
                <w:spacing w:val="31"/>
                <w:sz w:val="16"/>
              </w:rPr>
              <w:t xml:space="preserve"> </w:t>
            </w:r>
            <w:r w:rsidRPr="00FC3C2D">
              <w:rPr>
                <w:rFonts w:ascii="Times New Roman" w:hAnsi="Times New Roman" w:cs="Times New Roman"/>
                <w:sz w:val="16"/>
              </w:rPr>
              <w:t>×</w:t>
            </w:r>
            <w:r w:rsidRPr="00FC3C2D">
              <w:rPr>
                <w:rFonts w:ascii="Times New Roman" w:hAnsi="Times New Roman" w:cs="Times New Roman"/>
                <w:spacing w:val="17"/>
                <w:sz w:val="16"/>
              </w:rPr>
              <w:t xml:space="preserve"> </w:t>
            </w:r>
            <w:r w:rsidRPr="00FC3C2D">
              <w:rPr>
                <w:rFonts w:ascii="Times New Roman" w:hAnsi="Times New Roman" w:cs="Times New Roman"/>
                <w:sz w:val="16"/>
              </w:rPr>
              <w:t>High-risk</w:t>
            </w:r>
            <w:r w:rsidRPr="00FC3C2D">
              <w:rPr>
                <w:rFonts w:ascii="Times New Roman" w:hAnsi="Times New Roman" w:cs="Times New Roman"/>
                <w:spacing w:val="31"/>
                <w:sz w:val="16"/>
              </w:rPr>
              <w:t xml:space="preserve"> </w:t>
            </w:r>
            <w:r w:rsidRPr="00FC3C2D">
              <w:rPr>
                <w:rFonts w:ascii="Times New Roman" w:hAnsi="Times New Roman" w:cs="Times New Roman"/>
                <w:sz w:val="16"/>
              </w:rPr>
              <w:t>respondent</w:t>
            </w:r>
          </w:p>
        </w:tc>
        <w:tc>
          <w:tcPr>
            <w:tcW w:w="840" w:type="dxa"/>
          </w:tcPr>
          <w:p w14:paraId="6411F0B2" w14:textId="77777777" w:rsidR="00F079B9" w:rsidRPr="00FC3C2D" w:rsidRDefault="00F079B9" w:rsidP="00B540F9">
            <w:pPr>
              <w:rPr>
                <w:rFonts w:ascii="Times New Roman" w:hAnsi="Times New Roman" w:cs="Times New Roman"/>
                <w:sz w:val="14"/>
              </w:rPr>
            </w:pPr>
          </w:p>
        </w:tc>
        <w:tc>
          <w:tcPr>
            <w:tcW w:w="840" w:type="dxa"/>
          </w:tcPr>
          <w:p w14:paraId="1F4BC471" w14:textId="77777777" w:rsidR="00F079B9" w:rsidRPr="00FC3C2D" w:rsidRDefault="00F079B9" w:rsidP="00B540F9">
            <w:pPr>
              <w:rPr>
                <w:rFonts w:ascii="Times New Roman" w:hAnsi="Times New Roman" w:cs="Times New Roman"/>
                <w:sz w:val="14"/>
              </w:rPr>
            </w:pPr>
          </w:p>
        </w:tc>
        <w:tc>
          <w:tcPr>
            <w:tcW w:w="840" w:type="dxa"/>
          </w:tcPr>
          <w:p w14:paraId="38BBEC7B" w14:textId="77777777" w:rsidR="00F079B9" w:rsidRPr="00FC3C2D" w:rsidRDefault="00F079B9" w:rsidP="00B540F9">
            <w:pPr>
              <w:rPr>
                <w:rFonts w:ascii="Times New Roman" w:hAnsi="Times New Roman" w:cs="Times New Roman"/>
                <w:sz w:val="14"/>
              </w:rPr>
            </w:pPr>
          </w:p>
        </w:tc>
        <w:tc>
          <w:tcPr>
            <w:tcW w:w="840" w:type="dxa"/>
          </w:tcPr>
          <w:p w14:paraId="1C6C04D3" w14:textId="77777777" w:rsidR="00F079B9" w:rsidRPr="00FC3C2D" w:rsidRDefault="00F079B9" w:rsidP="00B540F9">
            <w:pPr>
              <w:rPr>
                <w:rFonts w:ascii="Times New Roman" w:hAnsi="Times New Roman" w:cs="Times New Roman"/>
                <w:sz w:val="14"/>
              </w:rPr>
            </w:pPr>
          </w:p>
        </w:tc>
        <w:tc>
          <w:tcPr>
            <w:tcW w:w="840" w:type="dxa"/>
          </w:tcPr>
          <w:p w14:paraId="7701D9D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1.18</w:t>
            </w:r>
          </w:p>
        </w:tc>
        <w:tc>
          <w:tcPr>
            <w:tcW w:w="840" w:type="dxa"/>
          </w:tcPr>
          <w:p w14:paraId="1D0EAFA6" w14:textId="77777777" w:rsidR="00F079B9" w:rsidRPr="00FC3C2D" w:rsidRDefault="00F079B9" w:rsidP="00B540F9">
            <w:pPr>
              <w:rPr>
                <w:rFonts w:ascii="Times New Roman" w:hAnsi="Times New Roman" w:cs="Times New Roman"/>
                <w:sz w:val="14"/>
              </w:rPr>
            </w:pPr>
          </w:p>
        </w:tc>
        <w:tc>
          <w:tcPr>
            <w:tcW w:w="839" w:type="dxa"/>
          </w:tcPr>
          <w:p w14:paraId="5775431A" w14:textId="77777777" w:rsidR="00F079B9" w:rsidRPr="00FC3C2D" w:rsidRDefault="00F079B9" w:rsidP="00B540F9">
            <w:pPr>
              <w:rPr>
                <w:rFonts w:ascii="Times New Roman" w:hAnsi="Times New Roman" w:cs="Times New Roman"/>
                <w:sz w:val="14"/>
              </w:rPr>
            </w:pPr>
          </w:p>
        </w:tc>
      </w:tr>
      <w:tr w:rsidR="00F079B9" w:rsidRPr="00FC3C2D" w14:paraId="50145722" w14:textId="77777777" w:rsidTr="00BD1C59">
        <w:trPr>
          <w:trHeight w:val="263"/>
        </w:trPr>
        <w:tc>
          <w:tcPr>
            <w:tcW w:w="3552" w:type="dxa"/>
          </w:tcPr>
          <w:p w14:paraId="29A20294" w14:textId="77777777" w:rsidR="00F079B9" w:rsidRPr="00FC3C2D" w:rsidRDefault="00F079B9" w:rsidP="00B540F9">
            <w:pPr>
              <w:rPr>
                <w:rFonts w:ascii="Times New Roman" w:hAnsi="Times New Roman" w:cs="Times New Roman"/>
                <w:sz w:val="14"/>
              </w:rPr>
            </w:pPr>
          </w:p>
        </w:tc>
        <w:tc>
          <w:tcPr>
            <w:tcW w:w="840" w:type="dxa"/>
          </w:tcPr>
          <w:p w14:paraId="4749AA27" w14:textId="77777777" w:rsidR="00F079B9" w:rsidRPr="00FC3C2D" w:rsidRDefault="00F079B9" w:rsidP="00B540F9">
            <w:pPr>
              <w:rPr>
                <w:rFonts w:ascii="Times New Roman" w:hAnsi="Times New Roman" w:cs="Times New Roman"/>
                <w:sz w:val="14"/>
              </w:rPr>
            </w:pPr>
          </w:p>
        </w:tc>
        <w:tc>
          <w:tcPr>
            <w:tcW w:w="840" w:type="dxa"/>
          </w:tcPr>
          <w:p w14:paraId="70117175" w14:textId="77777777" w:rsidR="00F079B9" w:rsidRPr="00FC3C2D" w:rsidRDefault="00F079B9" w:rsidP="00B540F9">
            <w:pPr>
              <w:rPr>
                <w:rFonts w:ascii="Times New Roman" w:hAnsi="Times New Roman" w:cs="Times New Roman"/>
                <w:sz w:val="14"/>
              </w:rPr>
            </w:pPr>
          </w:p>
        </w:tc>
        <w:tc>
          <w:tcPr>
            <w:tcW w:w="840" w:type="dxa"/>
          </w:tcPr>
          <w:p w14:paraId="683A86CB" w14:textId="77777777" w:rsidR="00F079B9" w:rsidRPr="00FC3C2D" w:rsidRDefault="00F079B9" w:rsidP="00B540F9">
            <w:pPr>
              <w:rPr>
                <w:rFonts w:ascii="Times New Roman" w:hAnsi="Times New Roman" w:cs="Times New Roman"/>
                <w:sz w:val="14"/>
              </w:rPr>
            </w:pPr>
          </w:p>
        </w:tc>
        <w:tc>
          <w:tcPr>
            <w:tcW w:w="840" w:type="dxa"/>
          </w:tcPr>
          <w:p w14:paraId="28520C2A" w14:textId="77777777" w:rsidR="00F079B9" w:rsidRPr="00FC3C2D" w:rsidRDefault="00F079B9" w:rsidP="00B540F9">
            <w:pPr>
              <w:rPr>
                <w:rFonts w:ascii="Times New Roman" w:hAnsi="Times New Roman" w:cs="Times New Roman"/>
                <w:sz w:val="14"/>
              </w:rPr>
            </w:pPr>
          </w:p>
        </w:tc>
        <w:tc>
          <w:tcPr>
            <w:tcW w:w="840" w:type="dxa"/>
          </w:tcPr>
          <w:p w14:paraId="6EA968BE"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[0.86,1.62]</w:t>
            </w:r>
          </w:p>
        </w:tc>
        <w:tc>
          <w:tcPr>
            <w:tcW w:w="840" w:type="dxa"/>
          </w:tcPr>
          <w:p w14:paraId="742437C8" w14:textId="77777777" w:rsidR="00F079B9" w:rsidRPr="00FC3C2D" w:rsidRDefault="00F079B9" w:rsidP="00B540F9">
            <w:pPr>
              <w:rPr>
                <w:rFonts w:ascii="Times New Roman" w:hAnsi="Times New Roman" w:cs="Times New Roman"/>
                <w:sz w:val="14"/>
              </w:rPr>
            </w:pPr>
          </w:p>
        </w:tc>
        <w:tc>
          <w:tcPr>
            <w:tcW w:w="839" w:type="dxa"/>
          </w:tcPr>
          <w:p w14:paraId="2C7CF01D" w14:textId="77777777" w:rsidR="00F079B9" w:rsidRPr="00FC3C2D" w:rsidRDefault="00F079B9" w:rsidP="00B540F9">
            <w:pPr>
              <w:rPr>
                <w:rFonts w:ascii="Times New Roman" w:hAnsi="Times New Roman" w:cs="Times New Roman"/>
                <w:sz w:val="14"/>
              </w:rPr>
            </w:pPr>
          </w:p>
        </w:tc>
      </w:tr>
      <w:tr w:rsidR="00F079B9" w:rsidRPr="00FC3C2D" w14:paraId="593EEB6B" w14:textId="77777777" w:rsidTr="00BD1C59">
        <w:trPr>
          <w:trHeight w:val="274"/>
        </w:trPr>
        <w:tc>
          <w:tcPr>
            <w:tcW w:w="3552" w:type="dxa"/>
          </w:tcPr>
          <w:p w14:paraId="375FA1F2"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3"/>
                <w:sz w:val="16"/>
              </w:rPr>
              <w:t xml:space="preserve"> </w:t>
            </w:r>
            <w:r w:rsidRPr="00FC3C2D">
              <w:rPr>
                <w:rFonts w:ascii="Times New Roman" w:hAnsi="Times New Roman" w:cs="Times New Roman"/>
                <w:sz w:val="16"/>
              </w:rPr>
              <w:t>South</w:t>
            </w:r>
            <w:r w:rsidRPr="00FC3C2D">
              <w:rPr>
                <w:rFonts w:ascii="Times New Roman" w:hAnsi="Times New Roman" w:cs="Times New Roman"/>
                <w:spacing w:val="24"/>
                <w:sz w:val="16"/>
              </w:rPr>
              <w:t xml:space="preserve"> </w:t>
            </w:r>
            <w:r w:rsidRPr="00FC3C2D">
              <w:rPr>
                <w:rFonts w:ascii="Times New Roman" w:hAnsi="Times New Roman" w:cs="Times New Roman"/>
                <w:sz w:val="16"/>
              </w:rPr>
              <w:t>×</w:t>
            </w:r>
            <w:r w:rsidRPr="00FC3C2D">
              <w:rPr>
                <w:rFonts w:ascii="Times New Roman" w:hAnsi="Times New Roman" w:cs="Times New Roman"/>
                <w:spacing w:val="10"/>
                <w:sz w:val="16"/>
              </w:rPr>
              <w:t xml:space="preserve"> </w:t>
            </w:r>
            <w:r w:rsidRPr="00FC3C2D">
              <w:rPr>
                <w:rFonts w:ascii="Times New Roman" w:hAnsi="Times New Roman" w:cs="Times New Roman"/>
                <w:sz w:val="16"/>
              </w:rPr>
              <w:t>High</w:t>
            </w:r>
            <w:r w:rsidRPr="00FC3C2D">
              <w:rPr>
                <w:rFonts w:ascii="Times New Roman" w:hAnsi="Times New Roman" w:cs="Times New Roman"/>
                <w:spacing w:val="24"/>
                <w:sz w:val="16"/>
              </w:rPr>
              <w:t xml:space="preserve"> </w:t>
            </w:r>
            <w:r w:rsidRPr="00FC3C2D">
              <w:rPr>
                <w:rFonts w:ascii="Times New Roman" w:hAnsi="Times New Roman" w:cs="Times New Roman"/>
                <w:sz w:val="16"/>
              </w:rPr>
              <w:t>perceived</w:t>
            </w:r>
            <w:r w:rsidRPr="00FC3C2D">
              <w:rPr>
                <w:rFonts w:ascii="Times New Roman" w:hAnsi="Times New Roman" w:cs="Times New Roman"/>
                <w:spacing w:val="24"/>
                <w:sz w:val="16"/>
              </w:rPr>
              <w:t xml:space="preserve"> </w:t>
            </w:r>
            <w:r w:rsidRPr="00FC3C2D">
              <w:rPr>
                <w:rFonts w:ascii="Times New Roman" w:hAnsi="Times New Roman" w:cs="Times New Roman"/>
                <w:sz w:val="16"/>
              </w:rPr>
              <w:t>threat</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6AD49EA6" w14:textId="77777777" w:rsidR="00F079B9" w:rsidRPr="00FC3C2D" w:rsidRDefault="00F079B9" w:rsidP="00B540F9">
            <w:pPr>
              <w:rPr>
                <w:rFonts w:ascii="Times New Roman" w:hAnsi="Times New Roman" w:cs="Times New Roman"/>
                <w:sz w:val="14"/>
              </w:rPr>
            </w:pPr>
          </w:p>
        </w:tc>
        <w:tc>
          <w:tcPr>
            <w:tcW w:w="840" w:type="dxa"/>
          </w:tcPr>
          <w:p w14:paraId="79D7290F" w14:textId="77777777" w:rsidR="00F079B9" w:rsidRPr="00FC3C2D" w:rsidRDefault="00F079B9" w:rsidP="00B540F9">
            <w:pPr>
              <w:rPr>
                <w:rFonts w:ascii="Times New Roman" w:hAnsi="Times New Roman" w:cs="Times New Roman"/>
                <w:sz w:val="14"/>
              </w:rPr>
            </w:pPr>
          </w:p>
        </w:tc>
        <w:tc>
          <w:tcPr>
            <w:tcW w:w="840" w:type="dxa"/>
          </w:tcPr>
          <w:p w14:paraId="4E4F0DDF" w14:textId="77777777" w:rsidR="00F079B9" w:rsidRPr="00FC3C2D" w:rsidRDefault="00F079B9" w:rsidP="00B540F9">
            <w:pPr>
              <w:rPr>
                <w:rFonts w:ascii="Times New Roman" w:hAnsi="Times New Roman" w:cs="Times New Roman"/>
                <w:sz w:val="14"/>
              </w:rPr>
            </w:pPr>
          </w:p>
        </w:tc>
        <w:tc>
          <w:tcPr>
            <w:tcW w:w="840" w:type="dxa"/>
          </w:tcPr>
          <w:p w14:paraId="49D413BB" w14:textId="77777777" w:rsidR="00F079B9" w:rsidRPr="00FC3C2D" w:rsidRDefault="00F079B9" w:rsidP="00B540F9">
            <w:pPr>
              <w:rPr>
                <w:rFonts w:ascii="Times New Roman" w:hAnsi="Times New Roman" w:cs="Times New Roman"/>
                <w:sz w:val="14"/>
              </w:rPr>
            </w:pPr>
          </w:p>
        </w:tc>
        <w:tc>
          <w:tcPr>
            <w:tcW w:w="840" w:type="dxa"/>
          </w:tcPr>
          <w:p w14:paraId="6805C01A" w14:textId="77777777" w:rsidR="00F079B9" w:rsidRPr="00FC3C2D" w:rsidRDefault="00F079B9" w:rsidP="00B540F9">
            <w:pPr>
              <w:rPr>
                <w:rFonts w:ascii="Times New Roman" w:hAnsi="Times New Roman" w:cs="Times New Roman"/>
                <w:sz w:val="14"/>
              </w:rPr>
            </w:pPr>
          </w:p>
        </w:tc>
        <w:tc>
          <w:tcPr>
            <w:tcW w:w="840" w:type="dxa"/>
          </w:tcPr>
          <w:p w14:paraId="3FA7971D"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1.03</w:t>
            </w:r>
          </w:p>
        </w:tc>
        <w:tc>
          <w:tcPr>
            <w:tcW w:w="839" w:type="dxa"/>
          </w:tcPr>
          <w:p w14:paraId="1B5CFC11" w14:textId="77777777" w:rsidR="00F079B9" w:rsidRPr="00FC3C2D" w:rsidRDefault="00F079B9" w:rsidP="00B540F9">
            <w:pPr>
              <w:rPr>
                <w:rFonts w:ascii="Times New Roman" w:hAnsi="Times New Roman" w:cs="Times New Roman"/>
                <w:sz w:val="14"/>
              </w:rPr>
            </w:pPr>
          </w:p>
        </w:tc>
      </w:tr>
      <w:tr w:rsidR="00F079B9" w:rsidRPr="00FC3C2D" w14:paraId="1B2A96DF" w14:textId="77777777" w:rsidTr="00BD1C59">
        <w:trPr>
          <w:trHeight w:val="263"/>
        </w:trPr>
        <w:tc>
          <w:tcPr>
            <w:tcW w:w="3552" w:type="dxa"/>
          </w:tcPr>
          <w:p w14:paraId="5DDA6081" w14:textId="77777777" w:rsidR="00F079B9" w:rsidRPr="00FC3C2D" w:rsidRDefault="00F079B9" w:rsidP="00B540F9">
            <w:pPr>
              <w:rPr>
                <w:rFonts w:ascii="Times New Roman" w:hAnsi="Times New Roman" w:cs="Times New Roman"/>
                <w:sz w:val="14"/>
              </w:rPr>
            </w:pPr>
          </w:p>
        </w:tc>
        <w:tc>
          <w:tcPr>
            <w:tcW w:w="840" w:type="dxa"/>
          </w:tcPr>
          <w:p w14:paraId="1DB51FA3" w14:textId="77777777" w:rsidR="00F079B9" w:rsidRPr="00FC3C2D" w:rsidRDefault="00F079B9" w:rsidP="00B540F9">
            <w:pPr>
              <w:rPr>
                <w:rFonts w:ascii="Times New Roman" w:hAnsi="Times New Roman" w:cs="Times New Roman"/>
                <w:sz w:val="14"/>
              </w:rPr>
            </w:pPr>
          </w:p>
        </w:tc>
        <w:tc>
          <w:tcPr>
            <w:tcW w:w="840" w:type="dxa"/>
          </w:tcPr>
          <w:p w14:paraId="488B83D6" w14:textId="77777777" w:rsidR="00F079B9" w:rsidRPr="00FC3C2D" w:rsidRDefault="00F079B9" w:rsidP="00B540F9">
            <w:pPr>
              <w:rPr>
                <w:rFonts w:ascii="Times New Roman" w:hAnsi="Times New Roman" w:cs="Times New Roman"/>
                <w:sz w:val="14"/>
              </w:rPr>
            </w:pPr>
          </w:p>
        </w:tc>
        <w:tc>
          <w:tcPr>
            <w:tcW w:w="840" w:type="dxa"/>
          </w:tcPr>
          <w:p w14:paraId="2B4D777E" w14:textId="77777777" w:rsidR="00F079B9" w:rsidRPr="00FC3C2D" w:rsidRDefault="00F079B9" w:rsidP="00B540F9">
            <w:pPr>
              <w:rPr>
                <w:rFonts w:ascii="Times New Roman" w:hAnsi="Times New Roman" w:cs="Times New Roman"/>
                <w:sz w:val="14"/>
              </w:rPr>
            </w:pPr>
          </w:p>
        </w:tc>
        <w:tc>
          <w:tcPr>
            <w:tcW w:w="840" w:type="dxa"/>
          </w:tcPr>
          <w:p w14:paraId="55EDF2F1" w14:textId="77777777" w:rsidR="00F079B9" w:rsidRPr="00FC3C2D" w:rsidRDefault="00F079B9" w:rsidP="00B540F9">
            <w:pPr>
              <w:rPr>
                <w:rFonts w:ascii="Times New Roman" w:hAnsi="Times New Roman" w:cs="Times New Roman"/>
                <w:sz w:val="14"/>
              </w:rPr>
            </w:pPr>
          </w:p>
        </w:tc>
        <w:tc>
          <w:tcPr>
            <w:tcW w:w="840" w:type="dxa"/>
          </w:tcPr>
          <w:p w14:paraId="248DDD0C" w14:textId="77777777" w:rsidR="00F079B9" w:rsidRPr="00FC3C2D" w:rsidRDefault="00F079B9" w:rsidP="00B540F9">
            <w:pPr>
              <w:rPr>
                <w:rFonts w:ascii="Times New Roman" w:hAnsi="Times New Roman" w:cs="Times New Roman"/>
                <w:sz w:val="14"/>
              </w:rPr>
            </w:pPr>
          </w:p>
        </w:tc>
        <w:tc>
          <w:tcPr>
            <w:tcW w:w="840" w:type="dxa"/>
          </w:tcPr>
          <w:p w14:paraId="7165D28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[0.78,1.36]</w:t>
            </w:r>
          </w:p>
        </w:tc>
        <w:tc>
          <w:tcPr>
            <w:tcW w:w="839" w:type="dxa"/>
          </w:tcPr>
          <w:p w14:paraId="6A495ABB" w14:textId="77777777" w:rsidR="00F079B9" w:rsidRPr="00FC3C2D" w:rsidRDefault="00F079B9" w:rsidP="00B540F9">
            <w:pPr>
              <w:rPr>
                <w:rFonts w:ascii="Times New Roman" w:hAnsi="Times New Roman" w:cs="Times New Roman"/>
                <w:sz w:val="14"/>
              </w:rPr>
            </w:pPr>
          </w:p>
        </w:tc>
      </w:tr>
      <w:tr w:rsidR="00F079B9" w:rsidRPr="00FC3C2D" w14:paraId="5FBBA91D" w14:textId="77777777" w:rsidTr="00BD1C59">
        <w:trPr>
          <w:trHeight w:val="274"/>
        </w:trPr>
        <w:tc>
          <w:tcPr>
            <w:tcW w:w="3552" w:type="dxa"/>
          </w:tcPr>
          <w:p w14:paraId="4BEAA1CF"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5"/>
                <w:sz w:val="16"/>
              </w:rPr>
              <w:t xml:space="preserve"> </w:t>
            </w:r>
            <w:r w:rsidRPr="00FC3C2D">
              <w:rPr>
                <w:rFonts w:ascii="Times New Roman" w:hAnsi="Times New Roman" w:cs="Times New Roman"/>
                <w:sz w:val="16"/>
              </w:rPr>
              <w:t>South</w:t>
            </w:r>
            <w:r w:rsidRPr="00FC3C2D">
              <w:rPr>
                <w:rFonts w:ascii="Times New Roman" w:hAnsi="Times New Roman" w:cs="Times New Roman"/>
                <w:spacing w:val="26"/>
                <w:sz w:val="16"/>
              </w:rPr>
              <w:t xml:space="preserve"> </w:t>
            </w:r>
            <w:r w:rsidRPr="00FC3C2D">
              <w:rPr>
                <w:rFonts w:ascii="Times New Roman" w:hAnsi="Times New Roman" w:cs="Times New Roman"/>
                <w:sz w:val="16"/>
              </w:rPr>
              <w:t>×</w:t>
            </w:r>
            <w:r w:rsidRPr="00FC3C2D">
              <w:rPr>
                <w:rFonts w:ascii="Times New Roman" w:hAnsi="Times New Roman" w:cs="Times New Roman"/>
                <w:spacing w:val="11"/>
                <w:sz w:val="16"/>
              </w:rPr>
              <w:t xml:space="preserve"> </w:t>
            </w:r>
            <w:r w:rsidRPr="00FC3C2D">
              <w:rPr>
                <w:rFonts w:ascii="Times New Roman" w:hAnsi="Times New Roman" w:cs="Times New Roman"/>
                <w:sz w:val="16"/>
              </w:rPr>
              <w:t>Employed</w:t>
            </w:r>
            <w:r w:rsidRPr="00FC3C2D">
              <w:rPr>
                <w:rFonts w:ascii="Times New Roman" w:hAnsi="Times New Roman" w:cs="Times New Roman"/>
                <w:spacing w:val="26"/>
                <w:sz w:val="16"/>
              </w:rPr>
              <w:t xml:space="preserve"> </w:t>
            </w:r>
            <w:r w:rsidRPr="00FC3C2D">
              <w:rPr>
                <w:rFonts w:ascii="Times New Roman" w:hAnsi="Times New Roman" w:cs="Times New Roman"/>
                <w:sz w:val="16"/>
              </w:rPr>
              <w:t>respondent</w:t>
            </w:r>
          </w:p>
        </w:tc>
        <w:tc>
          <w:tcPr>
            <w:tcW w:w="840" w:type="dxa"/>
          </w:tcPr>
          <w:p w14:paraId="034E4FE7" w14:textId="77777777" w:rsidR="00F079B9" w:rsidRPr="00FC3C2D" w:rsidRDefault="00F079B9" w:rsidP="00B540F9">
            <w:pPr>
              <w:rPr>
                <w:rFonts w:ascii="Times New Roman" w:hAnsi="Times New Roman" w:cs="Times New Roman"/>
                <w:sz w:val="14"/>
              </w:rPr>
            </w:pPr>
          </w:p>
        </w:tc>
        <w:tc>
          <w:tcPr>
            <w:tcW w:w="840" w:type="dxa"/>
          </w:tcPr>
          <w:p w14:paraId="6E5C1241" w14:textId="77777777" w:rsidR="00F079B9" w:rsidRPr="00FC3C2D" w:rsidRDefault="00F079B9" w:rsidP="00B540F9">
            <w:pPr>
              <w:rPr>
                <w:rFonts w:ascii="Times New Roman" w:hAnsi="Times New Roman" w:cs="Times New Roman"/>
                <w:sz w:val="14"/>
              </w:rPr>
            </w:pPr>
          </w:p>
        </w:tc>
        <w:tc>
          <w:tcPr>
            <w:tcW w:w="840" w:type="dxa"/>
          </w:tcPr>
          <w:p w14:paraId="5D353070" w14:textId="77777777" w:rsidR="00F079B9" w:rsidRPr="00FC3C2D" w:rsidRDefault="00F079B9" w:rsidP="00B540F9">
            <w:pPr>
              <w:rPr>
                <w:rFonts w:ascii="Times New Roman" w:hAnsi="Times New Roman" w:cs="Times New Roman"/>
                <w:sz w:val="14"/>
              </w:rPr>
            </w:pPr>
          </w:p>
        </w:tc>
        <w:tc>
          <w:tcPr>
            <w:tcW w:w="840" w:type="dxa"/>
          </w:tcPr>
          <w:p w14:paraId="5C902DF3" w14:textId="77777777" w:rsidR="00F079B9" w:rsidRPr="00FC3C2D" w:rsidRDefault="00F079B9" w:rsidP="00B540F9">
            <w:pPr>
              <w:rPr>
                <w:rFonts w:ascii="Times New Roman" w:hAnsi="Times New Roman" w:cs="Times New Roman"/>
                <w:sz w:val="14"/>
              </w:rPr>
            </w:pPr>
          </w:p>
        </w:tc>
        <w:tc>
          <w:tcPr>
            <w:tcW w:w="840" w:type="dxa"/>
          </w:tcPr>
          <w:p w14:paraId="223FA762" w14:textId="77777777" w:rsidR="00F079B9" w:rsidRPr="00FC3C2D" w:rsidRDefault="00F079B9" w:rsidP="00B540F9">
            <w:pPr>
              <w:rPr>
                <w:rFonts w:ascii="Times New Roman" w:hAnsi="Times New Roman" w:cs="Times New Roman"/>
                <w:sz w:val="14"/>
              </w:rPr>
            </w:pPr>
          </w:p>
        </w:tc>
        <w:tc>
          <w:tcPr>
            <w:tcW w:w="840" w:type="dxa"/>
          </w:tcPr>
          <w:p w14:paraId="7F0527D9" w14:textId="77777777" w:rsidR="00F079B9" w:rsidRPr="00FC3C2D" w:rsidRDefault="00F079B9" w:rsidP="00B540F9">
            <w:pPr>
              <w:rPr>
                <w:rFonts w:ascii="Times New Roman" w:hAnsi="Times New Roman" w:cs="Times New Roman"/>
                <w:sz w:val="14"/>
              </w:rPr>
            </w:pPr>
          </w:p>
        </w:tc>
        <w:tc>
          <w:tcPr>
            <w:tcW w:w="839" w:type="dxa"/>
          </w:tcPr>
          <w:p w14:paraId="03D6BA7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0.80</w:t>
            </w:r>
          </w:p>
        </w:tc>
      </w:tr>
      <w:tr w:rsidR="00F079B9" w:rsidRPr="00FC3C2D" w14:paraId="3F74327B" w14:textId="77777777" w:rsidTr="00BD1C59">
        <w:trPr>
          <w:trHeight w:val="259"/>
        </w:trPr>
        <w:tc>
          <w:tcPr>
            <w:tcW w:w="3552" w:type="dxa"/>
            <w:tcBorders>
              <w:bottom w:val="single" w:sz="4" w:space="0" w:color="000000"/>
            </w:tcBorders>
          </w:tcPr>
          <w:p w14:paraId="3D53A77C"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4D4D13BE"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20FB35BE"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60498C11"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008F6469"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180BC9C4"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174831D5" w14:textId="77777777" w:rsidR="00F079B9" w:rsidRPr="00FC3C2D" w:rsidRDefault="00F079B9" w:rsidP="00B540F9">
            <w:pPr>
              <w:rPr>
                <w:rFonts w:ascii="Times New Roman" w:hAnsi="Times New Roman" w:cs="Times New Roman"/>
                <w:sz w:val="14"/>
              </w:rPr>
            </w:pPr>
          </w:p>
        </w:tc>
        <w:tc>
          <w:tcPr>
            <w:tcW w:w="839" w:type="dxa"/>
            <w:tcBorders>
              <w:bottom w:val="single" w:sz="4" w:space="0" w:color="000000"/>
            </w:tcBorders>
          </w:tcPr>
          <w:p w14:paraId="47AC7E4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[0.60,1.07]</w:t>
            </w:r>
          </w:p>
        </w:tc>
      </w:tr>
      <w:tr w:rsidR="00F079B9" w:rsidRPr="00FC3C2D" w14:paraId="15EC712E" w14:textId="77777777" w:rsidTr="00BD1C59">
        <w:trPr>
          <w:trHeight w:val="295"/>
        </w:trPr>
        <w:tc>
          <w:tcPr>
            <w:tcW w:w="3552" w:type="dxa"/>
            <w:tcBorders>
              <w:top w:val="single" w:sz="4" w:space="0" w:color="000000"/>
            </w:tcBorders>
          </w:tcPr>
          <w:p w14:paraId="67C176F1"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Pseudo</w:t>
            </w:r>
            <w:r w:rsidRPr="00FC3C2D">
              <w:rPr>
                <w:rFonts w:ascii="Times New Roman" w:hAnsi="Times New Roman" w:cs="Times New Roman"/>
                <w:spacing w:val="8"/>
                <w:w w:val="105"/>
                <w:sz w:val="16"/>
              </w:rPr>
              <w:t xml:space="preserve"> </w:t>
            </w:r>
            <w:r w:rsidRPr="00FC3C2D">
              <w:rPr>
                <w:rFonts w:ascii="Times New Roman" w:hAnsi="Times New Roman" w:cs="Times New Roman"/>
                <w:w w:val="105"/>
                <w:sz w:val="16"/>
              </w:rPr>
              <w:t>R</w:t>
            </w:r>
            <w:r w:rsidRPr="00FC3C2D">
              <w:rPr>
                <w:rFonts w:ascii="Times New Roman" w:hAnsi="Times New Roman" w:cs="Times New Roman"/>
                <w:w w:val="105"/>
                <w:sz w:val="16"/>
                <w:vertAlign w:val="superscript"/>
              </w:rPr>
              <w:t>2</w:t>
            </w:r>
          </w:p>
        </w:tc>
        <w:tc>
          <w:tcPr>
            <w:tcW w:w="840" w:type="dxa"/>
            <w:tcBorders>
              <w:top w:val="single" w:sz="4" w:space="0" w:color="000000"/>
            </w:tcBorders>
          </w:tcPr>
          <w:p w14:paraId="03FCE8BA"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0.10</w:t>
            </w:r>
          </w:p>
        </w:tc>
        <w:tc>
          <w:tcPr>
            <w:tcW w:w="840" w:type="dxa"/>
            <w:tcBorders>
              <w:top w:val="single" w:sz="4" w:space="0" w:color="000000"/>
            </w:tcBorders>
          </w:tcPr>
          <w:p w14:paraId="1878CDA3"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0.10</w:t>
            </w:r>
          </w:p>
        </w:tc>
        <w:tc>
          <w:tcPr>
            <w:tcW w:w="840" w:type="dxa"/>
            <w:tcBorders>
              <w:top w:val="single" w:sz="4" w:space="0" w:color="000000"/>
            </w:tcBorders>
          </w:tcPr>
          <w:p w14:paraId="6D75A42E"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0.10</w:t>
            </w:r>
          </w:p>
        </w:tc>
        <w:tc>
          <w:tcPr>
            <w:tcW w:w="840" w:type="dxa"/>
            <w:tcBorders>
              <w:top w:val="single" w:sz="4" w:space="0" w:color="000000"/>
            </w:tcBorders>
          </w:tcPr>
          <w:p w14:paraId="55285ADE"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0.10</w:t>
            </w:r>
          </w:p>
        </w:tc>
        <w:tc>
          <w:tcPr>
            <w:tcW w:w="840" w:type="dxa"/>
            <w:tcBorders>
              <w:top w:val="single" w:sz="4" w:space="0" w:color="000000"/>
            </w:tcBorders>
          </w:tcPr>
          <w:p w14:paraId="0832CEB1"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0.10</w:t>
            </w:r>
          </w:p>
        </w:tc>
        <w:tc>
          <w:tcPr>
            <w:tcW w:w="840" w:type="dxa"/>
            <w:tcBorders>
              <w:top w:val="single" w:sz="4" w:space="0" w:color="000000"/>
            </w:tcBorders>
          </w:tcPr>
          <w:p w14:paraId="2030203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0.10</w:t>
            </w:r>
          </w:p>
        </w:tc>
        <w:tc>
          <w:tcPr>
            <w:tcW w:w="839" w:type="dxa"/>
            <w:tcBorders>
              <w:top w:val="single" w:sz="4" w:space="0" w:color="000000"/>
            </w:tcBorders>
          </w:tcPr>
          <w:p w14:paraId="714F9AA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0.10</w:t>
            </w:r>
          </w:p>
        </w:tc>
      </w:tr>
      <w:tr w:rsidR="00F079B9" w:rsidRPr="00FC3C2D" w14:paraId="32EC0394" w14:textId="77777777" w:rsidTr="00BD1C59">
        <w:trPr>
          <w:trHeight w:val="297"/>
        </w:trPr>
        <w:tc>
          <w:tcPr>
            <w:tcW w:w="3552" w:type="dxa"/>
            <w:tcBorders>
              <w:bottom w:val="single" w:sz="4" w:space="0" w:color="000000"/>
            </w:tcBorders>
          </w:tcPr>
          <w:p w14:paraId="2ABE9EE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Observations</w:t>
            </w:r>
          </w:p>
        </w:tc>
        <w:tc>
          <w:tcPr>
            <w:tcW w:w="840" w:type="dxa"/>
            <w:tcBorders>
              <w:bottom w:val="single" w:sz="4" w:space="0" w:color="000000"/>
            </w:tcBorders>
          </w:tcPr>
          <w:p w14:paraId="6DE27EF8"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12272</w:t>
            </w:r>
          </w:p>
        </w:tc>
        <w:tc>
          <w:tcPr>
            <w:tcW w:w="840" w:type="dxa"/>
            <w:tcBorders>
              <w:bottom w:val="single" w:sz="4" w:space="0" w:color="000000"/>
            </w:tcBorders>
          </w:tcPr>
          <w:p w14:paraId="252DF0BF"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11888</w:t>
            </w:r>
          </w:p>
        </w:tc>
        <w:tc>
          <w:tcPr>
            <w:tcW w:w="840" w:type="dxa"/>
            <w:tcBorders>
              <w:bottom w:val="single" w:sz="4" w:space="0" w:color="000000"/>
            </w:tcBorders>
          </w:tcPr>
          <w:p w14:paraId="6E79A49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11888</w:t>
            </w:r>
          </w:p>
        </w:tc>
        <w:tc>
          <w:tcPr>
            <w:tcW w:w="840" w:type="dxa"/>
            <w:tcBorders>
              <w:bottom w:val="single" w:sz="4" w:space="0" w:color="000000"/>
            </w:tcBorders>
          </w:tcPr>
          <w:p w14:paraId="4BABAFC3"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11888</w:t>
            </w:r>
          </w:p>
        </w:tc>
        <w:tc>
          <w:tcPr>
            <w:tcW w:w="840" w:type="dxa"/>
            <w:tcBorders>
              <w:bottom w:val="single" w:sz="4" w:space="0" w:color="000000"/>
            </w:tcBorders>
          </w:tcPr>
          <w:p w14:paraId="14829832"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11888</w:t>
            </w:r>
          </w:p>
        </w:tc>
        <w:tc>
          <w:tcPr>
            <w:tcW w:w="840" w:type="dxa"/>
            <w:tcBorders>
              <w:bottom w:val="single" w:sz="4" w:space="0" w:color="000000"/>
            </w:tcBorders>
          </w:tcPr>
          <w:p w14:paraId="71156D29"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11888</w:t>
            </w:r>
          </w:p>
        </w:tc>
        <w:tc>
          <w:tcPr>
            <w:tcW w:w="839" w:type="dxa"/>
            <w:tcBorders>
              <w:bottom w:val="single" w:sz="4" w:space="0" w:color="000000"/>
            </w:tcBorders>
          </w:tcPr>
          <w:p w14:paraId="5E09A42C"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11888</w:t>
            </w:r>
          </w:p>
        </w:tc>
      </w:tr>
    </w:tbl>
    <w:p w14:paraId="48623D20" w14:textId="05F7F66E" w:rsidR="00F079B9" w:rsidRPr="00E021EC" w:rsidRDefault="000B1C40" w:rsidP="001F219B">
      <w:pPr>
        <w:jc w:val="both"/>
        <w:rPr>
          <w:rFonts w:ascii="Times New Roman" w:hAnsi="Times New Roman" w:cs="Times New Roman"/>
          <w:i/>
          <w:iCs/>
          <w:w w:val="105"/>
          <w:sz w:val="18"/>
          <w:szCs w:val="18"/>
        </w:rPr>
      </w:pPr>
      <w:r w:rsidRPr="00E021EC">
        <w:rPr>
          <w:rFonts w:ascii="Times New Roman" w:hAnsi="Times New Roman" w:cs="Times New Roman"/>
          <w:b/>
          <w:i/>
          <w:iCs/>
          <w:w w:val="110"/>
          <w:sz w:val="18"/>
          <w:szCs w:val="18"/>
        </w:rPr>
        <w:t xml:space="preserve">Notes: </w:t>
      </w:r>
      <w:r w:rsidR="008B7698" w:rsidRPr="00E021EC">
        <w:rPr>
          <w:rFonts w:ascii="Times New Roman" w:hAnsi="Times New Roman" w:cs="Times New Roman"/>
          <w:i/>
          <w:iCs/>
          <w:w w:val="110"/>
          <w:sz w:val="18"/>
          <w:szCs w:val="18"/>
        </w:rPr>
        <w:t xml:space="preserve">Outcome: Choosing the respective candidate to receive the vaccine. </w:t>
      </w:r>
      <w:r w:rsidRPr="00E021EC">
        <w:rPr>
          <w:rFonts w:ascii="Times New Roman" w:hAnsi="Times New Roman" w:cs="Times New Roman"/>
          <w:i/>
          <w:iCs/>
          <w:w w:val="110"/>
          <w:sz w:val="18"/>
          <w:szCs w:val="18"/>
        </w:rPr>
        <w:t xml:space="preserve">Coefficients are </w:t>
      </w:r>
      <w:ins w:id="86" w:author="janina.steinert" w:date="2022-08-29T15:47:00Z">
        <w:r w:rsidR="00112EE7">
          <w:rPr>
            <w:rFonts w:ascii="Times New Roman" w:hAnsi="Times New Roman" w:cs="Times New Roman"/>
            <w:i/>
            <w:iCs/>
            <w:w w:val="110"/>
            <w:sz w:val="18"/>
            <w:szCs w:val="18"/>
          </w:rPr>
          <w:t xml:space="preserve">odds </w:t>
        </w:r>
      </w:ins>
      <w:r w:rsidRPr="00E021EC">
        <w:rPr>
          <w:rFonts w:ascii="Times New Roman" w:hAnsi="Times New Roman" w:cs="Times New Roman"/>
          <w:i/>
          <w:iCs/>
          <w:w w:val="110"/>
          <w:sz w:val="18"/>
          <w:szCs w:val="18"/>
        </w:rPr>
        <w:t xml:space="preserve">ratios based on conditional logit estimations </w:t>
      </w:r>
      <w:ins w:id="87" w:author="Henrike Sternberg" w:date="2022-08-12T11:09:00Z">
        <w:r w:rsidR="00177DB0" w:rsidRPr="00E021EC">
          <w:rPr>
            <w:rFonts w:ascii="Times New Roman" w:hAnsi="Times New Roman" w:cs="Times New Roman"/>
            <w:i/>
            <w:iCs/>
            <w:w w:val="105"/>
            <w:sz w:val="18"/>
            <w:szCs w:val="20"/>
          </w:rPr>
          <w:t>(</w:t>
        </w:r>
      </w:ins>
      <w:ins w:id="88" w:author="Henrike Sternberg" w:date="2022-08-16T14:49:00Z">
        <w:r w:rsidR="009E7B14" w:rsidRPr="00E021EC">
          <w:rPr>
            <w:rFonts w:ascii="Times New Roman" w:hAnsi="Times New Roman" w:cs="Times New Roman"/>
            <w:i/>
            <w:iCs/>
            <w:w w:val="105"/>
            <w:sz w:val="18"/>
            <w:szCs w:val="20"/>
          </w:rPr>
          <w:t>respondent</w:t>
        </w:r>
      </w:ins>
      <w:ins w:id="89" w:author="Henrike Sternberg" w:date="2022-08-12T11:09:00Z">
        <w:r w:rsidR="00177DB0" w:rsidRPr="00E021EC">
          <w:rPr>
            <w:rFonts w:ascii="Times New Roman" w:hAnsi="Times New Roman" w:cs="Times New Roman"/>
            <w:i/>
            <w:iCs/>
            <w:w w:val="105"/>
            <w:sz w:val="18"/>
            <w:szCs w:val="20"/>
          </w:rPr>
          <w:t>-level fixed effects)</w:t>
        </w:r>
      </w:ins>
      <w:r w:rsidR="00177DB0" w:rsidRPr="00E021EC">
        <w:rPr>
          <w:rFonts w:ascii="Times New Roman" w:hAnsi="Times New Roman" w:cs="Times New Roman"/>
          <w:i/>
          <w:iCs/>
          <w:w w:val="105"/>
          <w:sz w:val="18"/>
          <w:szCs w:val="20"/>
        </w:rPr>
        <w:t xml:space="preserve"> </w:t>
      </w:r>
      <w:r w:rsidRPr="00E021EC">
        <w:rPr>
          <w:rFonts w:ascii="Times New Roman" w:hAnsi="Times New Roman" w:cs="Times New Roman"/>
          <w:i/>
          <w:iCs/>
          <w:w w:val="110"/>
          <w:sz w:val="18"/>
          <w:szCs w:val="18"/>
        </w:rPr>
        <w:t xml:space="preserve">with standard errors clustered at the </w:t>
      </w:r>
      <w:ins w:id="90" w:author="Henrike Sternberg" w:date="2022-08-16T14:49:00Z">
        <w:r w:rsidR="009E7B14" w:rsidRPr="00E021EC">
          <w:rPr>
            <w:rFonts w:ascii="Times New Roman" w:hAnsi="Times New Roman" w:cs="Times New Roman"/>
            <w:i/>
            <w:iCs/>
            <w:w w:val="105"/>
            <w:sz w:val="18"/>
            <w:szCs w:val="20"/>
          </w:rPr>
          <w:t>respondent</w:t>
        </w:r>
        <w:r w:rsidR="009E7B14" w:rsidRPr="00E021EC" w:rsidDel="009E7B14">
          <w:rPr>
            <w:rFonts w:ascii="Times New Roman" w:hAnsi="Times New Roman" w:cs="Times New Roman"/>
            <w:i/>
            <w:iCs/>
            <w:w w:val="110"/>
            <w:sz w:val="18"/>
            <w:szCs w:val="18"/>
          </w:rPr>
          <w:t xml:space="preserve"> </w:t>
        </w:r>
      </w:ins>
      <w:del w:id="91" w:author="Henrike Sternberg" w:date="2022-08-16T14:49:00Z">
        <w:r w:rsidRPr="00E021EC" w:rsidDel="009E7B14">
          <w:rPr>
            <w:rFonts w:ascii="Times New Roman" w:hAnsi="Times New Roman" w:cs="Times New Roman"/>
            <w:i/>
            <w:iCs/>
            <w:w w:val="110"/>
            <w:sz w:val="18"/>
            <w:szCs w:val="18"/>
          </w:rPr>
          <w:delText xml:space="preserve">individual </w:delText>
        </w:r>
      </w:del>
      <w:r w:rsidRPr="00E021EC">
        <w:rPr>
          <w:rFonts w:ascii="Times New Roman" w:hAnsi="Times New Roman" w:cs="Times New Roman"/>
          <w:i/>
          <w:iCs/>
          <w:w w:val="110"/>
          <w:sz w:val="18"/>
          <w:szCs w:val="18"/>
        </w:rPr>
        <w:t>level. Estimations were conducted</w:t>
      </w:r>
      <w:r w:rsidRPr="00E021EC">
        <w:rPr>
          <w:rFonts w:ascii="Times New Roman" w:hAnsi="Times New Roman" w:cs="Times New Roman"/>
          <w:i/>
          <w:iCs/>
          <w:spacing w:val="1"/>
          <w:w w:val="110"/>
          <w:sz w:val="18"/>
          <w:szCs w:val="18"/>
        </w:rPr>
        <w:t xml:space="preserve"> </w:t>
      </w:r>
      <w:r w:rsidRPr="00E021EC">
        <w:rPr>
          <w:rFonts w:ascii="Times New Roman" w:hAnsi="Times New Roman" w:cs="Times New Roman"/>
          <w:i/>
          <w:iCs/>
          <w:spacing w:val="-1"/>
          <w:w w:val="110"/>
          <w:sz w:val="18"/>
          <w:szCs w:val="18"/>
        </w:rPr>
        <w:t>with</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controlling</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main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effects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other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three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attributes,</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but</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only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results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are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shown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here.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Columns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2-7</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indicate</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10"/>
          <w:sz w:val="18"/>
          <w:szCs w:val="18"/>
        </w:rPr>
        <w:t xml:space="preserve">the degree of statistical (in-)significance of the subgroup differences presented in Figure </w:t>
      </w:r>
      <w:ins w:id="92" w:author="Henrike Sternberg" w:date="2022-08-16T13:09:00Z">
        <w:r w:rsidR="00413772" w:rsidRPr="00E021EC">
          <w:rPr>
            <w:rFonts w:ascii="Times New Roman" w:hAnsi="Times New Roman" w:cs="Times New Roman"/>
            <w:i/>
            <w:iCs/>
            <w:w w:val="110"/>
            <w:sz w:val="18"/>
            <w:szCs w:val="18"/>
          </w:rPr>
          <w:t>2</w:t>
        </w:r>
      </w:ins>
      <w:del w:id="93" w:author="Henrike Sternberg" w:date="2022-08-16T13:09:00Z">
        <w:r w:rsidRPr="00E021EC" w:rsidDel="00413772">
          <w:rPr>
            <w:rFonts w:ascii="Times New Roman" w:hAnsi="Times New Roman" w:cs="Times New Roman"/>
            <w:i/>
            <w:iCs/>
            <w:w w:val="110"/>
            <w:sz w:val="18"/>
            <w:szCs w:val="18"/>
          </w:rPr>
          <w:delText>1</w:delText>
        </w:r>
      </w:del>
      <w:r w:rsidRPr="00E021EC">
        <w:rPr>
          <w:rFonts w:ascii="Times New Roman" w:hAnsi="Times New Roman" w:cs="Times New Roman"/>
          <w:i/>
          <w:iCs/>
          <w:w w:val="110"/>
          <w:sz w:val="18"/>
          <w:szCs w:val="18"/>
        </w:rPr>
        <w:t xml:space="preserve"> in the main body of the paper</w:t>
      </w:r>
      <w:del w:id="94" w:author="Henrike Sternberg" w:date="2022-08-16T13:09:00Z">
        <w:r w:rsidRPr="00E021EC" w:rsidDel="00413772">
          <w:rPr>
            <w:rFonts w:ascii="Times New Roman" w:hAnsi="Times New Roman" w:cs="Times New Roman"/>
            <w:i/>
            <w:iCs/>
            <w:w w:val="110"/>
            <w:sz w:val="18"/>
            <w:szCs w:val="18"/>
          </w:rPr>
          <w:delText xml:space="preserve"> and Table A1 of the supplementary</w:delText>
        </w:r>
        <w:r w:rsidRPr="00E021EC" w:rsidDel="00413772">
          <w:rPr>
            <w:rFonts w:ascii="Times New Roman" w:hAnsi="Times New Roman" w:cs="Times New Roman"/>
            <w:i/>
            <w:iCs/>
            <w:spacing w:val="1"/>
            <w:w w:val="110"/>
            <w:sz w:val="18"/>
            <w:szCs w:val="18"/>
          </w:rPr>
          <w:delText xml:space="preserve"> </w:delText>
        </w:r>
        <w:r w:rsidRPr="00E021EC" w:rsidDel="00413772">
          <w:rPr>
            <w:rFonts w:ascii="Times New Roman" w:hAnsi="Times New Roman" w:cs="Times New Roman"/>
            <w:i/>
            <w:iCs/>
            <w:spacing w:val="-1"/>
            <w:w w:val="110"/>
            <w:sz w:val="18"/>
            <w:szCs w:val="18"/>
          </w:rPr>
          <w:delText>material</w:delText>
        </w:r>
      </w:del>
      <w:r w:rsidRPr="00E021EC">
        <w:rPr>
          <w:rFonts w:ascii="Times New Roman" w:hAnsi="Times New Roman" w:cs="Times New Roman"/>
          <w:i/>
          <w:iCs/>
          <w:spacing w:val="-1"/>
          <w:w w:val="110"/>
          <w:sz w:val="18"/>
          <w:szCs w:val="18"/>
        </w:rPr>
        <w:t>.</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Results</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be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interpreted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indicated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category,</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in</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case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preference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vaccine</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05"/>
          <w:sz w:val="18"/>
          <w:szCs w:val="18"/>
        </w:rPr>
        <w:t>being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given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to</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person</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living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country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of</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survey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respondent</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answering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question.</w:t>
      </w:r>
      <w:r w:rsidRPr="00E021EC">
        <w:rPr>
          <w:rFonts w:ascii="Times New Roman" w:hAnsi="Times New Roman" w:cs="Times New Roman"/>
          <w:i/>
          <w:iCs/>
          <w:spacing w:val="24"/>
          <w:w w:val="105"/>
          <w:sz w:val="18"/>
          <w:szCs w:val="18"/>
        </w:rPr>
        <w:t xml:space="preserve"> </w:t>
      </w:r>
      <w:r w:rsidRPr="00E021EC">
        <w:rPr>
          <w:rFonts w:ascii="Times New Roman" w:hAnsi="Times New Roman" w:cs="Times New Roman"/>
          <w:i/>
          <w:iCs/>
          <w:w w:val="105"/>
          <w:sz w:val="18"/>
          <w:szCs w:val="18"/>
        </w:rPr>
        <w:t>95%</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confidence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intervals</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brackets.</w:t>
      </w:r>
      <w:r w:rsidRPr="00E021EC">
        <w:rPr>
          <w:rFonts w:ascii="Times New Roman" w:hAnsi="Times New Roman" w:cs="Times New Roman"/>
          <w:i/>
          <w:iCs/>
          <w:spacing w:val="24"/>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0.05,</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0.01,</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z w:val="18"/>
          <w:szCs w:val="18"/>
        </w:rPr>
        <w:t>p</w:t>
      </w:r>
      <w:r w:rsidRPr="00E021EC">
        <w:rPr>
          <w:rFonts w:ascii="Times New Roman" w:hAnsi="Times New Roman" w:cs="Times New Roman"/>
          <w:i/>
          <w:iCs/>
          <w:spacing w:val="-5"/>
          <w:sz w:val="18"/>
          <w:szCs w:val="18"/>
        </w:rPr>
        <w:t xml:space="preserve"> </w:t>
      </w:r>
      <w:r w:rsidRPr="00E021EC">
        <w:rPr>
          <w:rFonts w:ascii="Times New Roman" w:hAnsi="Times New Roman" w:cs="Times New Roman"/>
          <w:i/>
          <w:iCs/>
          <w:sz w:val="18"/>
          <w:szCs w:val="18"/>
        </w:rPr>
        <w:t>&lt;</w:t>
      </w:r>
      <w:r w:rsidRPr="00E021EC">
        <w:rPr>
          <w:rFonts w:ascii="Times New Roman" w:hAnsi="Times New Roman" w:cs="Times New Roman"/>
          <w:i/>
          <w:iCs/>
          <w:spacing w:val="-4"/>
          <w:sz w:val="18"/>
          <w:szCs w:val="18"/>
        </w:rPr>
        <w:t xml:space="preserve"> </w:t>
      </w:r>
      <w:r w:rsidRPr="00E021EC">
        <w:rPr>
          <w:rFonts w:ascii="Times New Roman" w:hAnsi="Times New Roman" w:cs="Times New Roman"/>
          <w:i/>
          <w:iCs/>
          <w:sz w:val="18"/>
          <w:szCs w:val="18"/>
        </w:rPr>
        <w:t>0.001</w:t>
      </w:r>
      <w:r w:rsidR="001F219B" w:rsidRPr="00E021EC">
        <w:rPr>
          <w:rFonts w:ascii="Times New Roman" w:hAnsi="Times New Roman" w:cs="Times New Roman"/>
          <w:i/>
          <w:iCs/>
          <w:sz w:val="18"/>
          <w:szCs w:val="18"/>
        </w:rPr>
        <w:t>.</w:t>
      </w:r>
    </w:p>
    <w:p w14:paraId="6DBAA234" w14:textId="77777777" w:rsidR="005E455D" w:rsidRPr="005E455D" w:rsidRDefault="005E455D" w:rsidP="005E455D">
      <w:pPr>
        <w:rPr>
          <w:rFonts w:ascii="Times New Roman" w:hAnsi="Times New Roman" w:cs="Times New Roman"/>
          <w:sz w:val="18"/>
          <w:szCs w:val="18"/>
        </w:rPr>
      </w:pPr>
    </w:p>
    <w:p w14:paraId="5368438E" w14:textId="77777777" w:rsidR="005E455D" w:rsidRPr="005E455D" w:rsidRDefault="005E455D" w:rsidP="005E455D">
      <w:pPr>
        <w:rPr>
          <w:rFonts w:ascii="Times New Roman" w:hAnsi="Times New Roman" w:cs="Times New Roman"/>
          <w:sz w:val="18"/>
          <w:szCs w:val="18"/>
        </w:rPr>
      </w:pPr>
    </w:p>
    <w:p w14:paraId="7D718019" w14:textId="77777777" w:rsidR="005E455D" w:rsidRDefault="005E455D" w:rsidP="005E455D">
      <w:pPr>
        <w:rPr>
          <w:rFonts w:ascii="Times New Roman" w:hAnsi="Times New Roman" w:cs="Times New Roman"/>
          <w:w w:val="105"/>
          <w:sz w:val="18"/>
          <w:szCs w:val="18"/>
        </w:rPr>
      </w:pPr>
    </w:p>
    <w:p w14:paraId="36B73EBF" w14:textId="77777777" w:rsidR="005E455D" w:rsidRDefault="005E455D" w:rsidP="005E455D">
      <w:pPr>
        <w:rPr>
          <w:rFonts w:ascii="Times New Roman" w:hAnsi="Times New Roman" w:cs="Times New Roman"/>
          <w:w w:val="105"/>
          <w:sz w:val="18"/>
          <w:szCs w:val="18"/>
        </w:rPr>
      </w:pPr>
    </w:p>
    <w:p w14:paraId="36AB2A8E" w14:textId="77777777" w:rsidR="005E455D" w:rsidRDefault="005E455D" w:rsidP="005E455D">
      <w:pPr>
        <w:rPr>
          <w:rFonts w:ascii="Times New Roman" w:hAnsi="Times New Roman" w:cs="Times New Roman"/>
          <w:w w:val="105"/>
          <w:sz w:val="18"/>
          <w:szCs w:val="18"/>
        </w:rPr>
      </w:pPr>
    </w:p>
    <w:p w14:paraId="482F9205" w14:textId="77777777" w:rsidR="005E455D" w:rsidRDefault="005E455D" w:rsidP="005E455D">
      <w:pPr>
        <w:rPr>
          <w:rFonts w:ascii="Times New Roman" w:hAnsi="Times New Roman" w:cs="Times New Roman"/>
          <w:w w:val="105"/>
          <w:sz w:val="18"/>
          <w:szCs w:val="18"/>
        </w:rPr>
      </w:pPr>
    </w:p>
    <w:p w14:paraId="2D7A5B02" w14:textId="77777777" w:rsidR="005E455D" w:rsidRDefault="005E455D" w:rsidP="005E455D">
      <w:pPr>
        <w:rPr>
          <w:rFonts w:ascii="Times New Roman" w:hAnsi="Times New Roman" w:cs="Times New Roman"/>
          <w:w w:val="105"/>
          <w:sz w:val="18"/>
          <w:szCs w:val="18"/>
        </w:rPr>
      </w:pPr>
    </w:p>
    <w:p w14:paraId="4E4FD591" w14:textId="77777777" w:rsidR="005E455D" w:rsidRDefault="005E455D" w:rsidP="005E455D">
      <w:pPr>
        <w:rPr>
          <w:rFonts w:ascii="Times New Roman" w:hAnsi="Times New Roman" w:cs="Times New Roman"/>
          <w:w w:val="105"/>
          <w:sz w:val="18"/>
          <w:szCs w:val="18"/>
        </w:rPr>
      </w:pPr>
    </w:p>
    <w:p w14:paraId="72DF205E" w14:textId="77777777" w:rsidR="005E455D" w:rsidRDefault="005E455D" w:rsidP="005E455D">
      <w:pPr>
        <w:rPr>
          <w:rFonts w:ascii="Times New Roman" w:hAnsi="Times New Roman" w:cs="Times New Roman"/>
          <w:w w:val="105"/>
          <w:sz w:val="18"/>
          <w:szCs w:val="18"/>
        </w:rPr>
      </w:pPr>
    </w:p>
    <w:p w14:paraId="4610C057" w14:textId="77777777" w:rsidR="005E455D" w:rsidRDefault="005E455D" w:rsidP="005E455D">
      <w:pPr>
        <w:rPr>
          <w:rFonts w:ascii="Times New Roman" w:hAnsi="Times New Roman" w:cs="Times New Roman"/>
          <w:w w:val="105"/>
          <w:sz w:val="18"/>
          <w:szCs w:val="18"/>
        </w:rPr>
      </w:pPr>
    </w:p>
    <w:p w14:paraId="6C1E1E15" w14:textId="77777777" w:rsidR="005E455D" w:rsidRDefault="005E455D" w:rsidP="005E455D">
      <w:pPr>
        <w:rPr>
          <w:rFonts w:ascii="Times New Roman" w:hAnsi="Times New Roman" w:cs="Times New Roman"/>
          <w:w w:val="105"/>
          <w:sz w:val="18"/>
          <w:szCs w:val="18"/>
        </w:rPr>
      </w:pPr>
    </w:p>
    <w:p w14:paraId="57427CE7" w14:textId="77777777" w:rsidR="005E455D" w:rsidRDefault="005E455D" w:rsidP="005E455D">
      <w:pPr>
        <w:rPr>
          <w:rFonts w:ascii="Times New Roman" w:hAnsi="Times New Roman" w:cs="Times New Roman"/>
          <w:w w:val="105"/>
          <w:sz w:val="18"/>
          <w:szCs w:val="18"/>
        </w:rPr>
      </w:pPr>
    </w:p>
    <w:p w14:paraId="22C06770" w14:textId="77777777" w:rsidR="005E455D" w:rsidRDefault="005E455D" w:rsidP="005E455D">
      <w:pPr>
        <w:rPr>
          <w:rFonts w:ascii="Times New Roman" w:hAnsi="Times New Roman" w:cs="Times New Roman"/>
          <w:w w:val="105"/>
          <w:sz w:val="18"/>
          <w:szCs w:val="18"/>
        </w:rPr>
      </w:pPr>
    </w:p>
    <w:p w14:paraId="04699B21" w14:textId="77777777" w:rsidR="005E455D" w:rsidRDefault="005E455D" w:rsidP="005E455D">
      <w:pPr>
        <w:rPr>
          <w:rFonts w:ascii="Times New Roman" w:hAnsi="Times New Roman" w:cs="Times New Roman"/>
          <w:w w:val="105"/>
          <w:sz w:val="18"/>
          <w:szCs w:val="18"/>
        </w:rPr>
      </w:pPr>
    </w:p>
    <w:p w14:paraId="2467937F" w14:textId="77777777" w:rsidR="005E455D" w:rsidRDefault="005E455D" w:rsidP="005E455D">
      <w:pPr>
        <w:rPr>
          <w:rFonts w:ascii="Times New Roman" w:hAnsi="Times New Roman" w:cs="Times New Roman"/>
          <w:w w:val="105"/>
          <w:sz w:val="18"/>
          <w:szCs w:val="18"/>
        </w:rPr>
      </w:pPr>
    </w:p>
    <w:p w14:paraId="6868AE9F" w14:textId="77777777" w:rsidR="005E455D" w:rsidRDefault="005E455D" w:rsidP="005E455D">
      <w:pPr>
        <w:rPr>
          <w:rFonts w:ascii="Times New Roman" w:hAnsi="Times New Roman" w:cs="Times New Roman"/>
          <w:w w:val="105"/>
          <w:sz w:val="18"/>
          <w:szCs w:val="18"/>
        </w:rPr>
      </w:pPr>
    </w:p>
    <w:p w14:paraId="03A4F93E" w14:textId="77777777" w:rsidR="005E455D" w:rsidRDefault="005E455D" w:rsidP="005E455D">
      <w:pPr>
        <w:rPr>
          <w:rFonts w:ascii="Times New Roman" w:hAnsi="Times New Roman" w:cs="Times New Roman"/>
          <w:w w:val="105"/>
          <w:sz w:val="18"/>
          <w:szCs w:val="18"/>
        </w:rPr>
      </w:pPr>
    </w:p>
    <w:p w14:paraId="253A3740" w14:textId="77777777" w:rsidR="005E455D" w:rsidRDefault="005E455D" w:rsidP="005E455D">
      <w:pPr>
        <w:rPr>
          <w:rFonts w:ascii="Times New Roman" w:hAnsi="Times New Roman" w:cs="Times New Roman"/>
          <w:w w:val="105"/>
          <w:sz w:val="18"/>
          <w:szCs w:val="18"/>
        </w:rPr>
      </w:pPr>
    </w:p>
    <w:p w14:paraId="0433CCB5" w14:textId="77777777" w:rsidR="005E455D" w:rsidRDefault="005E455D" w:rsidP="005E455D">
      <w:pPr>
        <w:rPr>
          <w:rFonts w:ascii="Times New Roman" w:hAnsi="Times New Roman" w:cs="Times New Roman"/>
          <w:w w:val="105"/>
          <w:sz w:val="18"/>
          <w:szCs w:val="18"/>
        </w:rPr>
      </w:pPr>
    </w:p>
    <w:p w14:paraId="1D5D9C2E" w14:textId="77777777" w:rsidR="005E455D" w:rsidRDefault="005E455D" w:rsidP="005E455D">
      <w:pPr>
        <w:rPr>
          <w:rFonts w:ascii="Times New Roman" w:hAnsi="Times New Roman" w:cs="Times New Roman"/>
          <w:w w:val="105"/>
          <w:sz w:val="18"/>
          <w:szCs w:val="18"/>
        </w:rPr>
      </w:pPr>
    </w:p>
    <w:p w14:paraId="6C0B4D77" w14:textId="77777777" w:rsidR="005E455D" w:rsidRDefault="005E455D" w:rsidP="005E455D">
      <w:pPr>
        <w:rPr>
          <w:rFonts w:ascii="Times New Roman" w:hAnsi="Times New Roman" w:cs="Times New Roman"/>
          <w:w w:val="105"/>
          <w:sz w:val="18"/>
          <w:szCs w:val="18"/>
        </w:rPr>
      </w:pPr>
    </w:p>
    <w:p w14:paraId="2531F1E8" w14:textId="77777777" w:rsidR="005E455D" w:rsidRDefault="005E455D" w:rsidP="005E455D">
      <w:pPr>
        <w:rPr>
          <w:rFonts w:ascii="Times New Roman" w:hAnsi="Times New Roman" w:cs="Times New Roman"/>
          <w:w w:val="105"/>
          <w:sz w:val="18"/>
          <w:szCs w:val="18"/>
        </w:rPr>
      </w:pPr>
    </w:p>
    <w:p w14:paraId="6AADE734" w14:textId="77777777" w:rsidR="005E455D" w:rsidRDefault="005E455D" w:rsidP="005E455D">
      <w:pPr>
        <w:rPr>
          <w:rFonts w:ascii="Times New Roman" w:hAnsi="Times New Roman" w:cs="Times New Roman"/>
          <w:w w:val="105"/>
          <w:sz w:val="18"/>
          <w:szCs w:val="18"/>
        </w:rPr>
      </w:pPr>
    </w:p>
    <w:p w14:paraId="0659EDF5" w14:textId="77777777" w:rsidR="005E455D" w:rsidRDefault="005E455D" w:rsidP="005E455D">
      <w:pPr>
        <w:rPr>
          <w:rFonts w:ascii="Times New Roman" w:hAnsi="Times New Roman" w:cs="Times New Roman"/>
          <w:w w:val="105"/>
          <w:sz w:val="18"/>
          <w:szCs w:val="18"/>
        </w:rPr>
      </w:pPr>
    </w:p>
    <w:p w14:paraId="0321115B" w14:textId="77777777" w:rsidR="005E455D" w:rsidRDefault="005E455D" w:rsidP="005E455D">
      <w:pPr>
        <w:rPr>
          <w:rFonts w:ascii="Times New Roman" w:hAnsi="Times New Roman" w:cs="Times New Roman"/>
          <w:w w:val="105"/>
          <w:sz w:val="18"/>
          <w:szCs w:val="18"/>
        </w:rPr>
      </w:pPr>
    </w:p>
    <w:p w14:paraId="678FEC3F" w14:textId="77777777" w:rsidR="005E455D" w:rsidRDefault="005E455D" w:rsidP="005E455D">
      <w:pPr>
        <w:rPr>
          <w:rFonts w:ascii="Times New Roman" w:hAnsi="Times New Roman" w:cs="Times New Roman"/>
          <w:w w:val="105"/>
          <w:sz w:val="18"/>
          <w:szCs w:val="18"/>
        </w:rPr>
      </w:pPr>
    </w:p>
    <w:p w14:paraId="6A67F1FA" w14:textId="77777777" w:rsidR="005E455D" w:rsidRDefault="005E455D" w:rsidP="005E455D">
      <w:pPr>
        <w:rPr>
          <w:rFonts w:ascii="Times New Roman" w:hAnsi="Times New Roman" w:cs="Times New Roman"/>
          <w:w w:val="105"/>
          <w:sz w:val="18"/>
          <w:szCs w:val="18"/>
        </w:rPr>
      </w:pPr>
    </w:p>
    <w:p w14:paraId="0E155434" w14:textId="77777777" w:rsidR="005E455D" w:rsidRDefault="005E455D" w:rsidP="005E455D">
      <w:pPr>
        <w:rPr>
          <w:rFonts w:ascii="Times New Roman" w:hAnsi="Times New Roman" w:cs="Times New Roman"/>
          <w:w w:val="105"/>
          <w:sz w:val="18"/>
          <w:szCs w:val="18"/>
        </w:rPr>
      </w:pPr>
    </w:p>
    <w:p w14:paraId="26FF712A" w14:textId="593B0728" w:rsidR="00C45F04" w:rsidRPr="00EB07CF" w:rsidRDefault="00C17DEF" w:rsidP="00C17DEF">
      <w:pPr>
        <w:spacing w:line="248" w:lineRule="exact"/>
        <w:rPr>
          <w:rFonts w:ascii="Times New Roman" w:hAnsi="Times New Roman" w:cs="Times New Roman"/>
        </w:rPr>
      </w:pPr>
      <w:r w:rsidRPr="00A7799A">
        <w:rPr>
          <w:rFonts w:ascii="Times New Roman" w:hAnsi="Times New Roman" w:cs="Times New Roman"/>
          <w:b/>
          <w:shd w:val="clear" w:color="auto" w:fill="FFFFFF"/>
        </w:rPr>
        <w:lastRenderedPageBreak/>
        <w:t>Supplementary File 1</w:t>
      </w:r>
      <w:r>
        <w:rPr>
          <w:rFonts w:ascii="Times New Roman" w:hAnsi="Times New Roman" w:cs="Times New Roman"/>
          <w:b/>
          <w:shd w:val="clear" w:color="auto" w:fill="FFFFFF"/>
        </w:rPr>
        <w:t xml:space="preserve">g </w:t>
      </w:r>
      <w:r w:rsidR="00C45F04" w:rsidRPr="00EB07CF">
        <w:rPr>
          <w:rFonts w:ascii="Times New Roman" w:hAnsi="Times New Roman" w:cs="Times New Roman"/>
          <w:spacing w:val="-1"/>
          <w:w w:val="110"/>
        </w:rPr>
        <w:t>–</w:t>
      </w:r>
      <w:r w:rsidR="00C45F04" w:rsidRPr="00EB07CF">
        <w:rPr>
          <w:rFonts w:ascii="Times New Roman" w:hAnsi="Times New Roman" w:cs="Times New Roman"/>
          <w:spacing w:val="-8"/>
          <w:w w:val="110"/>
        </w:rPr>
        <w:t xml:space="preserve"> </w:t>
      </w:r>
      <w:r w:rsidR="00C45F04" w:rsidRPr="00EB07CF">
        <w:rPr>
          <w:rFonts w:ascii="Times New Roman" w:hAnsi="Times New Roman" w:cs="Times New Roman"/>
          <w:spacing w:val="-1"/>
          <w:w w:val="110"/>
        </w:rPr>
        <w:t>Country</w:t>
      </w:r>
      <w:r w:rsidR="00C45F04" w:rsidRPr="00EB07CF">
        <w:rPr>
          <w:rFonts w:ascii="Times New Roman" w:hAnsi="Times New Roman" w:cs="Times New Roman"/>
          <w:spacing w:val="-7"/>
          <w:w w:val="110"/>
        </w:rPr>
        <w:t xml:space="preserve"> </w:t>
      </w:r>
      <w:r w:rsidR="00C45F04" w:rsidRPr="00EB07CF">
        <w:rPr>
          <w:rFonts w:ascii="Times New Roman" w:hAnsi="Times New Roman" w:cs="Times New Roman"/>
          <w:spacing w:val="-1"/>
          <w:w w:val="110"/>
        </w:rPr>
        <w:t>of</w:t>
      </w:r>
      <w:r w:rsidR="00C45F04" w:rsidRPr="00EB07CF">
        <w:rPr>
          <w:rFonts w:ascii="Times New Roman" w:hAnsi="Times New Roman" w:cs="Times New Roman"/>
          <w:spacing w:val="-7"/>
          <w:w w:val="110"/>
        </w:rPr>
        <w:t xml:space="preserve"> </w:t>
      </w:r>
      <w:r w:rsidR="00C45F04" w:rsidRPr="00EB07CF">
        <w:rPr>
          <w:rFonts w:ascii="Times New Roman" w:hAnsi="Times New Roman" w:cs="Times New Roman"/>
          <w:spacing w:val="-1"/>
          <w:w w:val="110"/>
        </w:rPr>
        <w:t>residence</w:t>
      </w:r>
      <w:r w:rsidR="00C45F04" w:rsidRPr="00EB07CF">
        <w:rPr>
          <w:rFonts w:ascii="Times New Roman" w:hAnsi="Times New Roman" w:cs="Times New Roman"/>
          <w:spacing w:val="-7"/>
          <w:w w:val="110"/>
        </w:rPr>
        <w:t xml:space="preserve"> </w:t>
      </w:r>
      <w:r w:rsidR="00C45F04" w:rsidRPr="00EB07CF">
        <w:rPr>
          <w:rFonts w:ascii="Times New Roman" w:hAnsi="Times New Roman" w:cs="Times New Roman"/>
          <w:spacing w:val="-1"/>
          <w:w w:val="110"/>
        </w:rPr>
        <w:t>attribute:</w:t>
      </w:r>
      <w:r w:rsidR="00C45F04" w:rsidRPr="00EB07CF">
        <w:rPr>
          <w:rFonts w:ascii="Times New Roman" w:hAnsi="Times New Roman" w:cs="Times New Roman"/>
          <w:spacing w:val="9"/>
          <w:w w:val="110"/>
        </w:rPr>
        <w:t xml:space="preserve"> </w:t>
      </w:r>
      <w:r w:rsidR="00C45F04" w:rsidRPr="00EB07CF">
        <w:rPr>
          <w:rFonts w:ascii="Times New Roman" w:hAnsi="Times New Roman" w:cs="Times New Roman"/>
          <w:spacing w:val="-1"/>
          <w:w w:val="110"/>
        </w:rPr>
        <w:t>Heterogeneity</w:t>
      </w:r>
      <w:r w:rsidR="00C45F04" w:rsidRPr="00EB07CF">
        <w:rPr>
          <w:rFonts w:ascii="Times New Roman" w:hAnsi="Times New Roman" w:cs="Times New Roman"/>
          <w:spacing w:val="-7"/>
          <w:w w:val="110"/>
        </w:rPr>
        <w:t xml:space="preserve"> </w:t>
      </w:r>
      <w:r w:rsidR="00C45F04" w:rsidRPr="00EB07CF">
        <w:rPr>
          <w:rFonts w:ascii="Times New Roman" w:hAnsi="Times New Roman" w:cs="Times New Roman"/>
          <w:spacing w:val="-1"/>
          <w:w w:val="110"/>
        </w:rPr>
        <w:t>by</w:t>
      </w:r>
      <w:r w:rsidR="00C45F04" w:rsidRPr="00EB07CF">
        <w:rPr>
          <w:rFonts w:ascii="Times New Roman" w:hAnsi="Times New Roman" w:cs="Times New Roman"/>
          <w:spacing w:val="-7"/>
          <w:w w:val="110"/>
        </w:rPr>
        <w:t xml:space="preserve"> </w:t>
      </w:r>
      <w:r w:rsidR="00C45F04" w:rsidRPr="00EB07CF">
        <w:rPr>
          <w:rFonts w:ascii="Times New Roman" w:hAnsi="Times New Roman" w:cs="Times New Roman"/>
          <w:spacing w:val="-1"/>
          <w:w w:val="110"/>
        </w:rPr>
        <w:t>respondent’s</w:t>
      </w:r>
      <w:r w:rsidR="00C45F04" w:rsidRPr="00EB07CF">
        <w:rPr>
          <w:rFonts w:ascii="Times New Roman" w:hAnsi="Times New Roman" w:cs="Times New Roman"/>
          <w:spacing w:val="-8"/>
          <w:w w:val="110"/>
        </w:rPr>
        <w:t xml:space="preserve"> </w:t>
      </w:r>
      <w:r w:rsidR="00C45F04" w:rsidRPr="00EB07CF">
        <w:rPr>
          <w:rFonts w:ascii="Times New Roman" w:hAnsi="Times New Roman" w:cs="Times New Roman"/>
          <w:spacing w:val="-1"/>
          <w:w w:val="110"/>
        </w:rPr>
        <w:t>characteristics</w:t>
      </w:r>
      <w:r>
        <w:rPr>
          <w:rFonts w:ascii="Times New Roman" w:hAnsi="Times New Roman" w:cs="Times New Roman"/>
          <w:spacing w:val="-1"/>
          <w:w w:val="110"/>
        </w:rPr>
        <w:t xml:space="preserve"> </w:t>
      </w:r>
      <w:r w:rsidR="00C45F04" w:rsidRPr="00EB07CF">
        <w:rPr>
          <w:rFonts w:ascii="Times New Roman" w:hAnsi="Times New Roman" w:cs="Times New Roman"/>
          <w:spacing w:val="-1"/>
          <w:w w:val="110"/>
        </w:rPr>
        <w:t>(French</w:t>
      </w:r>
      <w:r w:rsidR="00C45F04" w:rsidRPr="00EB07CF">
        <w:rPr>
          <w:rFonts w:ascii="Times New Roman" w:hAnsi="Times New Roman" w:cs="Times New Roman"/>
          <w:spacing w:val="-8"/>
          <w:w w:val="110"/>
        </w:rPr>
        <w:t xml:space="preserve"> </w:t>
      </w:r>
      <w:r w:rsidR="00C45F04" w:rsidRPr="00EB07CF">
        <w:rPr>
          <w:rFonts w:ascii="Times New Roman" w:hAnsi="Times New Roman" w:cs="Times New Roman"/>
          <w:spacing w:val="-1"/>
          <w:w w:val="110"/>
        </w:rPr>
        <w:t>sample)</w:t>
      </w:r>
    </w:p>
    <w:p w14:paraId="7BB105C7" w14:textId="1C38EBC6" w:rsidR="005E455D" w:rsidRDefault="00BD1C59" w:rsidP="005E455D">
      <w:pPr>
        <w:rPr>
          <w:rFonts w:ascii="Times New Roman" w:hAnsi="Times New Roman" w:cs="Times New Roman"/>
          <w:w w:val="105"/>
          <w:sz w:val="18"/>
          <w:szCs w:val="18"/>
        </w:rPr>
      </w:pPr>
      <w:r w:rsidRPr="00FC3C2D">
        <w:rPr>
          <w:rFonts w:ascii="Times New Roman" w:hAnsi="Times New Roman" w:cs="Times New Roman"/>
          <w:noProof/>
        </w:rPr>
        <mc:AlternateContent>
          <mc:Choice Requires="wps">
            <w:drawing>
              <wp:anchor distT="0" distB="0" distL="114300" distR="114300" simplePos="0" relativeHeight="251652096" behindDoc="0" locked="0" layoutInCell="1" allowOverlap="1" wp14:anchorId="63AB4EB5" wp14:editId="72B1DFE7">
                <wp:simplePos x="0" y="0"/>
                <wp:positionH relativeFrom="page">
                  <wp:posOffset>734250</wp:posOffset>
                </wp:positionH>
                <wp:positionV relativeFrom="page">
                  <wp:posOffset>1258570</wp:posOffset>
                </wp:positionV>
                <wp:extent cx="6198870" cy="11430"/>
                <wp:effectExtent l="0" t="0" r="30480" b="26670"/>
                <wp:wrapNone/>
                <wp:docPr id="3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8870" cy="11430"/>
                        </a:xfrm>
                        <a:prstGeom prst="line">
                          <a:avLst/>
                        </a:prstGeom>
                        <a:noFill/>
                        <a:ln w="335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2687172" id="Line 9"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8pt,99.1pt" to="545.9pt,1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" strokeweight=".09308mm">
                <w10:wrap anchorx="page" anchory="page"/>
              </v:line>
            </w:pict>
          </mc:Fallback>
        </mc:AlternateContent>
      </w:r>
    </w:p>
    <w:tbl>
      <w:tblPr>
        <w:tblStyle w:val="TableNormal"/>
        <w:tblW w:w="9699" w:type="dxa"/>
        <w:tblLayout w:type="fixed"/>
        <w:tblLook w:val="01E0" w:firstRow="1" w:lastRow="1" w:firstColumn="1" w:lastColumn="1" w:noHBand="0" w:noVBand="0"/>
      </w:tblPr>
      <w:tblGrid>
        <w:gridCol w:w="3462"/>
        <w:gridCol w:w="915"/>
        <w:gridCol w:w="928"/>
        <w:gridCol w:w="850"/>
        <w:gridCol w:w="851"/>
        <w:gridCol w:w="850"/>
        <w:gridCol w:w="992"/>
        <w:gridCol w:w="851"/>
      </w:tblGrid>
      <w:tr w:rsidR="007339B2" w:rsidRPr="00C625CF" w14:paraId="71E9946F" w14:textId="77777777" w:rsidTr="00BD1C59">
        <w:trPr>
          <w:trHeight w:val="218"/>
        </w:trPr>
        <w:tc>
          <w:tcPr>
            <w:tcW w:w="3462" w:type="dxa"/>
            <w:tcBorders>
              <w:bottom w:val="single" w:sz="4" w:space="0" w:color="auto"/>
            </w:tcBorders>
          </w:tcPr>
          <w:p w14:paraId="473CA492" w14:textId="0B37EE11" w:rsidR="007339B2" w:rsidRPr="00C625CF" w:rsidRDefault="007339B2" w:rsidP="00362DCA">
            <w:pPr>
              <w:rPr>
                <w:rFonts w:ascii="Times New Roman" w:hAnsi="Times New Roman" w:cs="Times New Roman"/>
                <w:w w:val="110"/>
                <w:sz w:val="16"/>
              </w:rPr>
            </w:pPr>
          </w:p>
        </w:tc>
        <w:tc>
          <w:tcPr>
            <w:tcW w:w="915" w:type="dxa"/>
            <w:tcBorders>
              <w:bottom w:val="single" w:sz="4" w:space="0" w:color="auto"/>
            </w:tcBorders>
          </w:tcPr>
          <w:p w14:paraId="7C8258B1" w14:textId="77777777" w:rsidR="007339B2" w:rsidRPr="00C625CF" w:rsidRDefault="007339B2" w:rsidP="00362DCA">
            <w:pPr>
              <w:rPr>
                <w:rFonts w:ascii="Times New Roman" w:hAnsi="Times New Roman" w:cs="Times New Roman"/>
                <w:w w:val="110"/>
                <w:sz w:val="16"/>
              </w:rPr>
            </w:pPr>
            <w:r>
              <w:rPr>
                <w:rFonts w:ascii="Times New Roman" w:hAnsi="Times New Roman" w:cs="Times New Roman"/>
                <w:w w:val="110"/>
                <w:sz w:val="16"/>
              </w:rPr>
              <w:t>(1)</w:t>
            </w:r>
          </w:p>
        </w:tc>
        <w:tc>
          <w:tcPr>
            <w:tcW w:w="928" w:type="dxa"/>
            <w:tcBorders>
              <w:bottom w:val="single" w:sz="4" w:space="0" w:color="auto"/>
            </w:tcBorders>
          </w:tcPr>
          <w:p w14:paraId="2F916E78" w14:textId="77777777" w:rsidR="007339B2" w:rsidRPr="00C625CF" w:rsidRDefault="007339B2" w:rsidP="00362DCA">
            <w:pPr>
              <w:rPr>
                <w:rFonts w:ascii="Times New Roman" w:hAnsi="Times New Roman" w:cs="Times New Roman"/>
                <w:w w:val="105"/>
                <w:sz w:val="16"/>
              </w:rPr>
            </w:pPr>
            <w:r>
              <w:rPr>
                <w:rFonts w:ascii="Times New Roman" w:hAnsi="Times New Roman" w:cs="Times New Roman"/>
                <w:w w:val="105"/>
                <w:sz w:val="16"/>
              </w:rPr>
              <w:t>(2)</w:t>
            </w:r>
          </w:p>
        </w:tc>
        <w:tc>
          <w:tcPr>
            <w:tcW w:w="850" w:type="dxa"/>
            <w:tcBorders>
              <w:bottom w:val="single" w:sz="4" w:space="0" w:color="auto"/>
            </w:tcBorders>
          </w:tcPr>
          <w:p w14:paraId="7947C848" w14:textId="77777777" w:rsidR="007339B2" w:rsidRPr="00C625CF" w:rsidRDefault="007339B2" w:rsidP="00362DCA">
            <w:pPr>
              <w:rPr>
                <w:rFonts w:ascii="Times New Roman" w:hAnsi="Times New Roman" w:cs="Times New Roman"/>
                <w:w w:val="110"/>
                <w:sz w:val="16"/>
              </w:rPr>
            </w:pPr>
            <w:r>
              <w:rPr>
                <w:rFonts w:ascii="Times New Roman" w:hAnsi="Times New Roman" w:cs="Times New Roman"/>
                <w:w w:val="110"/>
                <w:sz w:val="16"/>
              </w:rPr>
              <w:t>(3)</w:t>
            </w:r>
          </w:p>
        </w:tc>
        <w:tc>
          <w:tcPr>
            <w:tcW w:w="851" w:type="dxa"/>
            <w:tcBorders>
              <w:bottom w:val="single" w:sz="4" w:space="0" w:color="auto"/>
            </w:tcBorders>
          </w:tcPr>
          <w:p w14:paraId="51DB786D" w14:textId="77777777" w:rsidR="007339B2" w:rsidRPr="00C625CF" w:rsidRDefault="007339B2" w:rsidP="00362DCA">
            <w:pPr>
              <w:rPr>
                <w:rFonts w:ascii="Times New Roman" w:hAnsi="Times New Roman" w:cs="Times New Roman"/>
                <w:w w:val="110"/>
                <w:sz w:val="16"/>
              </w:rPr>
            </w:pPr>
            <w:r>
              <w:rPr>
                <w:rFonts w:ascii="Times New Roman" w:hAnsi="Times New Roman" w:cs="Times New Roman"/>
                <w:w w:val="110"/>
                <w:sz w:val="16"/>
              </w:rPr>
              <w:t>(4)</w:t>
            </w:r>
          </w:p>
        </w:tc>
        <w:tc>
          <w:tcPr>
            <w:tcW w:w="850" w:type="dxa"/>
            <w:tcBorders>
              <w:bottom w:val="single" w:sz="4" w:space="0" w:color="auto"/>
            </w:tcBorders>
          </w:tcPr>
          <w:p w14:paraId="6BA7DA9E" w14:textId="77777777" w:rsidR="007339B2" w:rsidRPr="00C625CF" w:rsidRDefault="007339B2" w:rsidP="00362DCA">
            <w:pPr>
              <w:rPr>
                <w:rFonts w:ascii="Times New Roman" w:hAnsi="Times New Roman" w:cs="Times New Roman"/>
                <w:w w:val="110"/>
                <w:sz w:val="16"/>
              </w:rPr>
            </w:pPr>
            <w:r>
              <w:rPr>
                <w:rFonts w:ascii="Times New Roman" w:hAnsi="Times New Roman" w:cs="Times New Roman"/>
                <w:w w:val="110"/>
                <w:sz w:val="16"/>
              </w:rPr>
              <w:t>(5)</w:t>
            </w:r>
          </w:p>
        </w:tc>
        <w:tc>
          <w:tcPr>
            <w:tcW w:w="992" w:type="dxa"/>
            <w:tcBorders>
              <w:bottom w:val="single" w:sz="4" w:space="0" w:color="auto"/>
            </w:tcBorders>
          </w:tcPr>
          <w:p w14:paraId="217AC441" w14:textId="77777777" w:rsidR="007339B2" w:rsidRPr="00C625CF" w:rsidRDefault="007339B2" w:rsidP="00362DCA">
            <w:pPr>
              <w:rPr>
                <w:rFonts w:ascii="Times New Roman" w:hAnsi="Times New Roman" w:cs="Times New Roman"/>
                <w:w w:val="110"/>
                <w:sz w:val="16"/>
              </w:rPr>
            </w:pPr>
            <w:r>
              <w:rPr>
                <w:rFonts w:ascii="Times New Roman" w:hAnsi="Times New Roman" w:cs="Times New Roman"/>
                <w:w w:val="110"/>
                <w:sz w:val="16"/>
              </w:rPr>
              <w:t>(6)</w:t>
            </w:r>
          </w:p>
        </w:tc>
        <w:tc>
          <w:tcPr>
            <w:tcW w:w="851" w:type="dxa"/>
            <w:tcBorders>
              <w:bottom w:val="single" w:sz="4" w:space="0" w:color="auto"/>
            </w:tcBorders>
          </w:tcPr>
          <w:p w14:paraId="4AB37594" w14:textId="70AF9D78" w:rsidR="007339B2" w:rsidRDefault="007339B2" w:rsidP="00362DCA">
            <w:pPr>
              <w:rPr>
                <w:rFonts w:ascii="Times New Roman" w:hAnsi="Times New Roman" w:cs="Times New Roman"/>
                <w:w w:val="110"/>
                <w:sz w:val="16"/>
              </w:rPr>
            </w:pPr>
            <w:r>
              <w:rPr>
                <w:rFonts w:ascii="Times New Roman" w:hAnsi="Times New Roman" w:cs="Times New Roman"/>
                <w:w w:val="110"/>
                <w:sz w:val="16"/>
              </w:rPr>
              <w:t>(7)</w:t>
            </w:r>
          </w:p>
          <w:p w14:paraId="7DC7B7F8" w14:textId="6C9C7EA5" w:rsidR="008A35AE" w:rsidRPr="00C625CF" w:rsidRDefault="008A35AE" w:rsidP="00362DCA">
            <w:pPr>
              <w:rPr>
                <w:rFonts w:ascii="Times New Roman" w:hAnsi="Times New Roman" w:cs="Times New Roman"/>
                <w:w w:val="110"/>
                <w:sz w:val="16"/>
              </w:rPr>
            </w:pPr>
          </w:p>
        </w:tc>
      </w:tr>
      <w:tr w:rsidR="007339B2" w14:paraId="6C813618" w14:textId="77777777" w:rsidTr="00BD1C59">
        <w:trPr>
          <w:trHeight w:val="218"/>
        </w:trPr>
        <w:tc>
          <w:tcPr>
            <w:tcW w:w="3462" w:type="dxa"/>
            <w:tcBorders>
              <w:top w:val="single" w:sz="4" w:space="0" w:color="auto"/>
            </w:tcBorders>
          </w:tcPr>
          <w:p w14:paraId="28F06388" w14:textId="173C2EAE" w:rsidR="007339B2" w:rsidRPr="00126DCC" w:rsidRDefault="007339B2" w:rsidP="00362DCA">
            <w:pPr>
              <w:rPr>
                <w:rFonts w:ascii="Times New Roman" w:hAnsi="Times New Roman" w:cs="Times New Roman"/>
                <w:b/>
                <w:i/>
                <w:w w:val="110"/>
                <w:sz w:val="16"/>
              </w:rPr>
            </w:pPr>
            <w:r w:rsidRPr="00126DCC">
              <w:rPr>
                <w:rFonts w:ascii="Times New Roman" w:hAnsi="Times New Roman" w:cs="Times New Roman"/>
                <w:b/>
                <w:i/>
                <w:w w:val="110"/>
                <w:sz w:val="16"/>
              </w:rPr>
              <w:t>Country of Residence</w:t>
            </w:r>
          </w:p>
        </w:tc>
        <w:tc>
          <w:tcPr>
            <w:tcW w:w="915" w:type="dxa"/>
            <w:tcBorders>
              <w:top w:val="single" w:sz="4" w:space="0" w:color="auto"/>
            </w:tcBorders>
          </w:tcPr>
          <w:p w14:paraId="29271FF7" w14:textId="77777777" w:rsidR="007339B2" w:rsidRDefault="007339B2" w:rsidP="00362DCA">
            <w:pPr>
              <w:rPr>
                <w:rFonts w:ascii="Times New Roman" w:hAnsi="Times New Roman" w:cs="Times New Roman"/>
                <w:w w:val="110"/>
                <w:sz w:val="16"/>
              </w:rPr>
            </w:pPr>
          </w:p>
        </w:tc>
        <w:tc>
          <w:tcPr>
            <w:tcW w:w="928" w:type="dxa"/>
            <w:tcBorders>
              <w:top w:val="single" w:sz="4" w:space="0" w:color="auto"/>
            </w:tcBorders>
          </w:tcPr>
          <w:p w14:paraId="5D020C1D" w14:textId="77777777" w:rsidR="007339B2" w:rsidRDefault="007339B2" w:rsidP="00362DCA">
            <w:pPr>
              <w:rPr>
                <w:rFonts w:ascii="Times New Roman" w:hAnsi="Times New Roman" w:cs="Times New Roman"/>
                <w:w w:val="105"/>
                <w:sz w:val="16"/>
              </w:rPr>
            </w:pPr>
          </w:p>
        </w:tc>
        <w:tc>
          <w:tcPr>
            <w:tcW w:w="850" w:type="dxa"/>
            <w:tcBorders>
              <w:top w:val="single" w:sz="4" w:space="0" w:color="auto"/>
            </w:tcBorders>
          </w:tcPr>
          <w:p w14:paraId="32979605" w14:textId="77777777" w:rsidR="007339B2" w:rsidRDefault="007339B2" w:rsidP="00362DCA">
            <w:pPr>
              <w:rPr>
                <w:rFonts w:ascii="Times New Roman" w:hAnsi="Times New Roman" w:cs="Times New Roman"/>
                <w:w w:val="110"/>
                <w:sz w:val="16"/>
              </w:rPr>
            </w:pPr>
          </w:p>
        </w:tc>
        <w:tc>
          <w:tcPr>
            <w:tcW w:w="851" w:type="dxa"/>
            <w:tcBorders>
              <w:top w:val="single" w:sz="4" w:space="0" w:color="auto"/>
            </w:tcBorders>
          </w:tcPr>
          <w:p w14:paraId="7C62FD5A" w14:textId="77777777" w:rsidR="007339B2" w:rsidRDefault="007339B2" w:rsidP="00362DCA">
            <w:pPr>
              <w:rPr>
                <w:rFonts w:ascii="Times New Roman" w:hAnsi="Times New Roman" w:cs="Times New Roman"/>
                <w:w w:val="110"/>
                <w:sz w:val="16"/>
              </w:rPr>
            </w:pPr>
          </w:p>
        </w:tc>
        <w:tc>
          <w:tcPr>
            <w:tcW w:w="850" w:type="dxa"/>
            <w:tcBorders>
              <w:top w:val="single" w:sz="4" w:space="0" w:color="auto"/>
            </w:tcBorders>
          </w:tcPr>
          <w:p w14:paraId="7C9E6718" w14:textId="77777777" w:rsidR="007339B2" w:rsidRDefault="007339B2" w:rsidP="00362DCA">
            <w:pPr>
              <w:rPr>
                <w:rFonts w:ascii="Times New Roman" w:hAnsi="Times New Roman" w:cs="Times New Roman"/>
                <w:w w:val="110"/>
                <w:sz w:val="16"/>
              </w:rPr>
            </w:pPr>
          </w:p>
        </w:tc>
        <w:tc>
          <w:tcPr>
            <w:tcW w:w="992" w:type="dxa"/>
            <w:tcBorders>
              <w:top w:val="single" w:sz="4" w:space="0" w:color="auto"/>
            </w:tcBorders>
          </w:tcPr>
          <w:p w14:paraId="63E5F83B" w14:textId="77777777" w:rsidR="007339B2" w:rsidRDefault="007339B2" w:rsidP="00362DCA">
            <w:pPr>
              <w:rPr>
                <w:rFonts w:ascii="Times New Roman" w:hAnsi="Times New Roman" w:cs="Times New Roman"/>
                <w:w w:val="110"/>
                <w:sz w:val="16"/>
              </w:rPr>
            </w:pPr>
          </w:p>
        </w:tc>
        <w:tc>
          <w:tcPr>
            <w:tcW w:w="851" w:type="dxa"/>
            <w:tcBorders>
              <w:top w:val="single" w:sz="4" w:space="0" w:color="auto"/>
            </w:tcBorders>
          </w:tcPr>
          <w:p w14:paraId="0870DAA9" w14:textId="77777777" w:rsidR="007339B2" w:rsidRDefault="007339B2" w:rsidP="00362DCA">
            <w:pPr>
              <w:rPr>
                <w:rFonts w:ascii="Times New Roman" w:hAnsi="Times New Roman" w:cs="Times New Roman"/>
                <w:w w:val="110"/>
                <w:sz w:val="16"/>
              </w:rPr>
            </w:pPr>
          </w:p>
        </w:tc>
      </w:tr>
      <w:tr w:rsidR="007339B2" w:rsidRPr="00C625CF" w14:paraId="42E9D853" w14:textId="77777777" w:rsidTr="00BD1C59">
        <w:trPr>
          <w:trHeight w:val="241"/>
        </w:trPr>
        <w:tc>
          <w:tcPr>
            <w:tcW w:w="3462" w:type="dxa"/>
          </w:tcPr>
          <w:p w14:paraId="27B65BB0" w14:textId="77777777" w:rsidR="002C0149" w:rsidRDefault="002C0149" w:rsidP="00362DCA">
            <w:pPr>
              <w:rPr>
                <w:rFonts w:ascii="Times New Roman" w:hAnsi="Times New Roman" w:cs="Times New Roman"/>
                <w:w w:val="110"/>
                <w:sz w:val="16"/>
              </w:rPr>
            </w:pPr>
          </w:p>
          <w:p w14:paraId="34053978" w14:textId="1C69F3B0" w:rsidR="007339B2" w:rsidRPr="00C625CF" w:rsidRDefault="007339B2" w:rsidP="00362DCA">
            <w:pPr>
              <w:rPr>
                <w:rFonts w:ascii="Times New Roman" w:hAnsi="Times New Roman" w:cs="Times New Roman"/>
                <w:w w:val="110"/>
                <w:sz w:val="16"/>
              </w:rPr>
            </w:pPr>
            <w:r>
              <w:rPr>
                <w:rFonts w:ascii="Times New Roman" w:hAnsi="Times New Roman" w:cs="Times New Roman"/>
                <w:w w:val="110"/>
                <w:sz w:val="16"/>
              </w:rPr>
              <w:t>Respondents’ Country</w:t>
            </w:r>
          </w:p>
        </w:tc>
        <w:tc>
          <w:tcPr>
            <w:tcW w:w="6237" w:type="dxa"/>
            <w:gridSpan w:val="7"/>
          </w:tcPr>
          <w:p w14:paraId="4D831296" w14:textId="77777777" w:rsidR="002C0149" w:rsidRDefault="002C0149" w:rsidP="00362DCA">
            <w:pPr>
              <w:jc w:val="center"/>
              <w:rPr>
                <w:rFonts w:ascii="Times New Roman" w:hAnsi="Times New Roman" w:cs="Times New Roman"/>
                <w:w w:val="110"/>
                <w:sz w:val="16"/>
              </w:rPr>
            </w:pPr>
          </w:p>
          <w:p w14:paraId="477A8915" w14:textId="48CF231E" w:rsidR="007339B2" w:rsidRPr="00C625CF" w:rsidRDefault="007339B2" w:rsidP="00362DCA">
            <w:pPr>
              <w:jc w:val="center"/>
              <w:rPr>
                <w:rFonts w:ascii="Times New Roman" w:hAnsi="Times New Roman" w:cs="Times New Roman"/>
                <w:w w:val="110"/>
                <w:sz w:val="16"/>
              </w:rPr>
            </w:pPr>
            <w:r>
              <w:rPr>
                <w:rFonts w:ascii="Times New Roman" w:hAnsi="Times New Roman" w:cs="Times New Roman"/>
                <w:w w:val="110"/>
                <w:sz w:val="16"/>
              </w:rPr>
              <w:t>Reference Category</w:t>
            </w:r>
          </w:p>
        </w:tc>
      </w:tr>
    </w:tbl>
    <w:p w14:paraId="7B3C8931" w14:textId="77F381A0" w:rsidR="00F079B9" w:rsidRPr="00FC3C2D" w:rsidRDefault="00F079B9" w:rsidP="00B540F9">
      <w:pPr>
        <w:rPr>
          <w:rFonts w:ascii="Times New Roman" w:hAnsi="Times New Roman" w:cs="Times New Roman"/>
          <w:sz w:val="20"/>
        </w:rPr>
      </w:pPr>
    </w:p>
    <w:tbl>
      <w:tblPr>
        <w:tblStyle w:val="TableNormal"/>
        <w:tblW w:w="0" w:type="auto"/>
        <w:tblLayout w:type="fixed"/>
        <w:tblLook w:val="01E0" w:firstRow="1" w:lastRow="1" w:firstColumn="1" w:lastColumn="1" w:noHBand="0" w:noVBand="0"/>
      </w:tblPr>
      <w:tblGrid>
        <w:gridCol w:w="3552"/>
        <w:gridCol w:w="840"/>
        <w:gridCol w:w="840"/>
        <w:gridCol w:w="840"/>
        <w:gridCol w:w="840"/>
        <w:gridCol w:w="840"/>
        <w:gridCol w:w="840"/>
        <w:gridCol w:w="839"/>
      </w:tblGrid>
      <w:tr w:rsidR="00F079B9" w:rsidRPr="00FC3C2D" w14:paraId="4178899C" w14:textId="77777777" w:rsidTr="00BD1C59">
        <w:trPr>
          <w:trHeight w:val="219"/>
        </w:trPr>
        <w:tc>
          <w:tcPr>
            <w:tcW w:w="3552" w:type="dxa"/>
          </w:tcPr>
          <w:p w14:paraId="5C681C5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Global</w:t>
            </w:r>
            <w:r w:rsidRPr="00FC3C2D">
              <w:rPr>
                <w:rFonts w:ascii="Times New Roman" w:hAnsi="Times New Roman" w:cs="Times New Roman"/>
                <w:spacing w:val="16"/>
                <w:w w:val="105"/>
                <w:sz w:val="16"/>
              </w:rPr>
              <w:t xml:space="preserve"> </w:t>
            </w:r>
            <w:r w:rsidRPr="00FC3C2D">
              <w:rPr>
                <w:rFonts w:ascii="Times New Roman" w:hAnsi="Times New Roman" w:cs="Times New Roman"/>
                <w:w w:val="105"/>
                <w:sz w:val="16"/>
              </w:rPr>
              <w:t>South</w:t>
            </w:r>
          </w:p>
        </w:tc>
        <w:tc>
          <w:tcPr>
            <w:tcW w:w="840" w:type="dxa"/>
          </w:tcPr>
          <w:p w14:paraId="2113A25A"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10"/>
                <w:sz w:val="16"/>
              </w:rPr>
              <w:t>1.37</w:t>
            </w:r>
            <w:r w:rsidRPr="00FC3C2D">
              <w:rPr>
                <w:rFonts w:ascii="Cambria Math" w:hAnsi="Cambria Math" w:cs="Cambria Math"/>
                <w:w w:val="110"/>
                <w:sz w:val="16"/>
                <w:vertAlign w:val="superscript"/>
              </w:rPr>
              <w:t>∗∗∗</w:t>
            </w:r>
          </w:p>
        </w:tc>
        <w:tc>
          <w:tcPr>
            <w:tcW w:w="840" w:type="dxa"/>
          </w:tcPr>
          <w:p w14:paraId="09481663"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1.31</w:t>
            </w:r>
            <w:r w:rsidRPr="00FC3C2D">
              <w:rPr>
                <w:rFonts w:ascii="Cambria Math" w:hAnsi="Cambria Math" w:cs="Cambria Math"/>
                <w:w w:val="105"/>
                <w:sz w:val="16"/>
                <w:vertAlign w:val="superscript"/>
              </w:rPr>
              <w:t>∗∗</w:t>
            </w:r>
          </w:p>
        </w:tc>
        <w:tc>
          <w:tcPr>
            <w:tcW w:w="840" w:type="dxa"/>
          </w:tcPr>
          <w:p w14:paraId="2D8F969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1.32</w:t>
            </w:r>
            <w:r w:rsidRPr="00FC3C2D">
              <w:rPr>
                <w:rFonts w:ascii="Cambria Math" w:hAnsi="Cambria Math" w:cs="Cambria Math"/>
                <w:w w:val="105"/>
                <w:sz w:val="16"/>
                <w:vertAlign w:val="superscript"/>
              </w:rPr>
              <w:t>∗∗</w:t>
            </w:r>
          </w:p>
        </w:tc>
        <w:tc>
          <w:tcPr>
            <w:tcW w:w="840" w:type="dxa"/>
          </w:tcPr>
          <w:p w14:paraId="78907198"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0.95</w:t>
            </w:r>
          </w:p>
        </w:tc>
        <w:tc>
          <w:tcPr>
            <w:tcW w:w="840" w:type="dxa"/>
          </w:tcPr>
          <w:p w14:paraId="5862DF82"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10"/>
                <w:sz w:val="16"/>
              </w:rPr>
              <w:t>1.39</w:t>
            </w:r>
            <w:r w:rsidRPr="00FC3C2D">
              <w:rPr>
                <w:rFonts w:ascii="Cambria Math" w:hAnsi="Cambria Math" w:cs="Cambria Math"/>
                <w:w w:val="110"/>
                <w:sz w:val="16"/>
                <w:vertAlign w:val="superscript"/>
              </w:rPr>
              <w:t>∗∗∗</w:t>
            </w:r>
          </w:p>
        </w:tc>
        <w:tc>
          <w:tcPr>
            <w:tcW w:w="840" w:type="dxa"/>
          </w:tcPr>
          <w:p w14:paraId="642571D7"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1.22</w:t>
            </w:r>
            <w:r w:rsidRPr="00FC3C2D">
              <w:rPr>
                <w:rFonts w:ascii="Cambria Math" w:hAnsi="Cambria Math" w:cs="Cambria Math"/>
                <w:sz w:val="16"/>
                <w:vertAlign w:val="superscript"/>
              </w:rPr>
              <w:t>∗</w:t>
            </w:r>
          </w:p>
        </w:tc>
        <w:tc>
          <w:tcPr>
            <w:tcW w:w="839" w:type="dxa"/>
          </w:tcPr>
          <w:p w14:paraId="0B8D295D"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1.50</w:t>
            </w:r>
            <w:r w:rsidRPr="00FC3C2D">
              <w:rPr>
                <w:rFonts w:ascii="Cambria Math" w:hAnsi="Cambria Math" w:cs="Cambria Math"/>
                <w:w w:val="105"/>
                <w:sz w:val="16"/>
                <w:vertAlign w:val="superscript"/>
              </w:rPr>
              <w:t>∗∗</w:t>
            </w:r>
          </w:p>
        </w:tc>
      </w:tr>
      <w:tr w:rsidR="00F079B9" w:rsidRPr="00FC3C2D" w14:paraId="4F2FB355" w14:textId="77777777" w:rsidTr="00BD1C59">
        <w:trPr>
          <w:trHeight w:val="263"/>
        </w:trPr>
        <w:tc>
          <w:tcPr>
            <w:tcW w:w="3552" w:type="dxa"/>
          </w:tcPr>
          <w:p w14:paraId="484401AF" w14:textId="77777777" w:rsidR="00F079B9" w:rsidRPr="00FC3C2D" w:rsidRDefault="00F079B9" w:rsidP="00B540F9">
            <w:pPr>
              <w:rPr>
                <w:rFonts w:ascii="Times New Roman" w:hAnsi="Times New Roman" w:cs="Times New Roman"/>
                <w:sz w:val="14"/>
              </w:rPr>
            </w:pPr>
          </w:p>
        </w:tc>
        <w:tc>
          <w:tcPr>
            <w:tcW w:w="840" w:type="dxa"/>
          </w:tcPr>
          <w:p w14:paraId="74017282"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[1.18,1.59]</w:t>
            </w:r>
          </w:p>
        </w:tc>
        <w:tc>
          <w:tcPr>
            <w:tcW w:w="840" w:type="dxa"/>
          </w:tcPr>
          <w:p w14:paraId="7692E08E"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[1.07,1.59]</w:t>
            </w:r>
          </w:p>
        </w:tc>
        <w:tc>
          <w:tcPr>
            <w:tcW w:w="840" w:type="dxa"/>
          </w:tcPr>
          <w:p w14:paraId="7BBDA72F"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[1.10,1.59]</w:t>
            </w:r>
          </w:p>
        </w:tc>
        <w:tc>
          <w:tcPr>
            <w:tcW w:w="840" w:type="dxa"/>
          </w:tcPr>
          <w:p w14:paraId="35C3C32A"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[0.62,1.44]</w:t>
            </w:r>
          </w:p>
        </w:tc>
        <w:tc>
          <w:tcPr>
            <w:tcW w:w="840" w:type="dxa"/>
          </w:tcPr>
          <w:p w14:paraId="3222FD4C"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[1.16,1.65]</w:t>
            </w:r>
          </w:p>
        </w:tc>
        <w:tc>
          <w:tcPr>
            <w:tcW w:w="840" w:type="dxa"/>
          </w:tcPr>
          <w:p w14:paraId="035C1AB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[1.01,1.48]</w:t>
            </w:r>
          </w:p>
        </w:tc>
        <w:tc>
          <w:tcPr>
            <w:tcW w:w="839" w:type="dxa"/>
          </w:tcPr>
          <w:p w14:paraId="7F788FC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[1.13,1.98]</w:t>
            </w:r>
          </w:p>
        </w:tc>
      </w:tr>
      <w:tr w:rsidR="00F079B9" w:rsidRPr="00FC3C2D" w14:paraId="3FB59AB0" w14:textId="77777777" w:rsidTr="00BD1C59">
        <w:trPr>
          <w:trHeight w:val="274"/>
        </w:trPr>
        <w:tc>
          <w:tcPr>
            <w:tcW w:w="3552" w:type="dxa"/>
          </w:tcPr>
          <w:p w14:paraId="73FFA402"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1"/>
                <w:sz w:val="16"/>
              </w:rPr>
              <w:t xml:space="preserve"> </w:t>
            </w:r>
            <w:r w:rsidRPr="00FC3C2D">
              <w:rPr>
                <w:rFonts w:ascii="Times New Roman" w:hAnsi="Times New Roman" w:cs="Times New Roman"/>
                <w:sz w:val="16"/>
              </w:rPr>
              <w:t>South</w:t>
            </w:r>
            <w:r w:rsidRPr="00FC3C2D">
              <w:rPr>
                <w:rFonts w:ascii="Times New Roman" w:hAnsi="Times New Roman" w:cs="Times New Roman"/>
                <w:spacing w:val="22"/>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Female</w:t>
            </w:r>
            <w:r w:rsidRPr="00FC3C2D">
              <w:rPr>
                <w:rFonts w:ascii="Times New Roman" w:hAnsi="Times New Roman" w:cs="Times New Roman"/>
                <w:spacing w:val="22"/>
                <w:sz w:val="16"/>
              </w:rPr>
              <w:t xml:space="preserve"> </w:t>
            </w:r>
            <w:r w:rsidRPr="00FC3C2D">
              <w:rPr>
                <w:rFonts w:ascii="Times New Roman" w:hAnsi="Times New Roman" w:cs="Times New Roman"/>
                <w:sz w:val="16"/>
              </w:rPr>
              <w:t>respondent</w:t>
            </w:r>
          </w:p>
        </w:tc>
        <w:tc>
          <w:tcPr>
            <w:tcW w:w="840" w:type="dxa"/>
          </w:tcPr>
          <w:p w14:paraId="3143E2A7" w14:textId="77777777" w:rsidR="00F079B9" w:rsidRPr="00FC3C2D" w:rsidRDefault="00F079B9" w:rsidP="00B540F9">
            <w:pPr>
              <w:rPr>
                <w:rFonts w:ascii="Times New Roman" w:hAnsi="Times New Roman" w:cs="Times New Roman"/>
                <w:sz w:val="14"/>
              </w:rPr>
            </w:pPr>
          </w:p>
        </w:tc>
        <w:tc>
          <w:tcPr>
            <w:tcW w:w="840" w:type="dxa"/>
          </w:tcPr>
          <w:p w14:paraId="145AF95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1.11</w:t>
            </w:r>
          </w:p>
        </w:tc>
        <w:tc>
          <w:tcPr>
            <w:tcW w:w="840" w:type="dxa"/>
          </w:tcPr>
          <w:p w14:paraId="011B20F9" w14:textId="77777777" w:rsidR="00F079B9" w:rsidRPr="00FC3C2D" w:rsidRDefault="00F079B9" w:rsidP="00B540F9">
            <w:pPr>
              <w:rPr>
                <w:rFonts w:ascii="Times New Roman" w:hAnsi="Times New Roman" w:cs="Times New Roman"/>
                <w:sz w:val="14"/>
              </w:rPr>
            </w:pPr>
          </w:p>
        </w:tc>
        <w:tc>
          <w:tcPr>
            <w:tcW w:w="840" w:type="dxa"/>
          </w:tcPr>
          <w:p w14:paraId="08CC98B2" w14:textId="77777777" w:rsidR="00F079B9" w:rsidRPr="00FC3C2D" w:rsidRDefault="00F079B9" w:rsidP="00B540F9">
            <w:pPr>
              <w:rPr>
                <w:rFonts w:ascii="Times New Roman" w:hAnsi="Times New Roman" w:cs="Times New Roman"/>
                <w:sz w:val="14"/>
              </w:rPr>
            </w:pPr>
          </w:p>
        </w:tc>
        <w:tc>
          <w:tcPr>
            <w:tcW w:w="840" w:type="dxa"/>
          </w:tcPr>
          <w:p w14:paraId="2C0AACE6" w14:textId="77777777" w:rsidR="00F079B9" w:rsidRPr="00FC3C2D" w:rsidRDefault="00F079B9" w:rsidP="00B540F9">
            <w:pPr>
              <w:rPr>
                <w:rFonts w:ascii="Times New Roman" w:hAnsi="Times New Roman" w:cs="Times New Roman"/>
                <w:sz w:val="14"/>
              </w:rPr>
            </w:pPr>
          </w:p>
        </w:tc>
        <w:tc>
          <w:tcPr>
            <w:tcW w:w="840" w:type="dxa"/>
          </w:tcPr>
          <w:p w14:paraId="3097B66E" w14:textId="77777777" w:rsidR="00F079B9" w:rsidRPr="00FC3C2D" w:rsidRDefault="00F079B9" w:rsidP="00B540F9">
            <w:pPr>
              <w:rPr>
                <w:rFonts w:ascii="Times New Roman" w:hAnsi="Times New Roman" w:cs="Times New Roman"/>
                <w:sz w:val="14"/>
              </w:rPr>
            </w:pPr>
          </w:p>
        </w:tc>
        <w:tc>
          <w:tcPr>
            <w:tcW w:w="839" w:type="dxa"/>
          </w:tcPr>
          <w:p w14:paraId="473E6500" w14:textId="77777777" w:rsidR="00F079B9" w:rsidRPr="00FC3C2D" w:rsidRDefault="00F079B9" w:rsidP="00B540F9">
            <w:pPr>
              <w:rPr>
                <w:rFonts w:ascii="Times New Roman" w:hAnsi="Times New Roman" w:cs="Times New Roman"/>
                <w:sz w:val="14"/>
              </w:rPr>
            </w:pPr>
          </w:p>
        </w:tc>
      </w:tr>
      <w:tr w:rsidR="00F079B9" w:rsidRPr="00FC3C2D" w14:paraId="663C1325" w14:textId="77777777" w:rsidTr="00BD1C59">
        <w:trPr>
          <w:trHeight w:val="263"/>
        </w:trPr>
        <w:tc>
          <w:tcPr>
            <w:tcW w:w="3552" w:type="dxa"/>
          </w:tcPr>
          <w:p w14:paraId="34FC2077" w14:textId="77777777" w:rsidR="00F079B9" w:rsidRPr="00FC3C2D" w:rsidRDefault="00F079B9" w:rsidP="00B540F9">
            <w:pPr>
              <w:rPr>
                <w:rFonts w:ascii="Times New Roman" w:hAnsi="Times New Roman" w:cs="Times New Roman"/>
                <w:sz w:val="14"/>
              </w:rPr>
            </w:pPr>
          </w:p>
        </w:tc>
        <w:tc>
          <w:tcPr>
            <w:tcW w:w="840" w:type="dxa"/>
          </w:tcPr>
          <w:p w14:paraId="4776367E" w14:textId="77777777" w:rsidR="00F079B9" w:rsidRPr="00FC3C2D" w:rsidRDefault="00F079B9" w:rsidP="00B540F9">
            <w:pPr>
              <w:rPr>
                <w:rFonts w:ascii="Times New Roman" w:hAnsi="Times New Roman" w:cs="Times New Roman"/>
                <w:sz w:val="14"/>
              </w:rPr>
            </w:pPr>
          </w:p>
        </w:tc>
        <w:tc>
          <w:tcPr>
            <w:tcW w:w="840" w:type="dxa"/>
          </w:tcPr>
          <w:p w14:paraId="1D1561A2"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[0.84,1.47]</w:t>
            </w:r>
          </w:p>
        </w:tc>
        <w:tc>
          <w:tcPr>
            <w:tcW w:w="840" w:type="dxa"/>
          </w:tcPr>
          <w:p w14:paraId="584F3FDE" w14:textId="77777777" w:rsidR="00F079B9" w:rsidRPr="00FC3C2D" w:rsidRDefault="00F079B9" w:rsidP="00B540F9">
            <w:pPr>
              <w:rPr>
                <w:rFonts w:ascii="Times New Roman" w:hAnsi="Times New Roman" w:cs="Times New Roman"/>
                <w:sz w:val="14"/>
              </w:rPr>
            </w:pPr>
          </w:p>
        </w:tc>
        <w:tc>
          <w:tcPr>
            <w:tcW w:w="840" w:type="dxa"/>
          </w:tcPr>
          <w:p w14:paraId="73521471" w14:textId="77777777" w:rsidR="00F079B9" w:rsidRPr="00FC3C2D" w:rsidRDefault="00F079B9" w:rsidP="00B540F9">
            <w:pPr>
              <w:rPr>
                <w:rFonts w:ascii="Times New Roman" w:hAnsi="Times New Roman" w:cs="Times New Roman"/>
                <w:sz w:val="14"/>
              </w:rPr>
            </w:pPr>
          </w:p>
        </w:tc>
        <w:tc>
          <w:tcPr>
            <w:tcW w:w="840" w:type="dxa"/>
          </w:tcPr>
          <w:p w14:paraId="2EE7295D" w14:textId="77777777" w:rsidR="00F079B9" w:rsidRPr="00FC3C2D" w:rsidRDefault="00F079B9" w:rsidP="00B540F9">
            <w:pPr>
              <w:rPr>
                <w:rFonts w:ascii="Times New Roman" w:hAnsi="Times New Roman" w:cs="Times New Roman"/>
                <w:sz w:val="14"/>
              </w:rPr>
            </w:pPr>
          </w:p>
        </w:tc>
        <w:tc>
          <w:tcPr>
            <w:tcW w:w="840" w:type="dxa"/>
          </w:tcPr>
          <w:p w14:paraId="752AA76E" w14:textId="77777777" w:rsidR="00F079B9" w:rsidRPr="00FC3C2D" w:rsidRDefault="00F079B9" w:rsidP="00B540F9">
            <w:pPr>
              <w:rPr>
                <w:rFonts w:ascii="Times New Roman" w:hAnsi="Times New Roman" w:cs="Times New Roman"/>
                <w:sz w:val="14"/>
              </w:rPr>
            </w:pPr>
          </w:p>
        </w:tc>
        <w:tc>
          <w:tcPr>
            <w:tcW w:w="839" w:type="dxa"/>
          </w:tcPr>
          <w:p w14:paraId="00660E37" w14:textId="77777777" w:rsidR="00F079B9" w:rsidRPr="00FC3C2D" w:rsidRDefault="00F079B9" w:rsidP="00B540F9">
            <w:pPr>
              <w:rPr>
                <w:rFonts w:ascii="Times New Roman" w:hAnsi="Times New Roman" w:cs="Times New Roman"/>
                <w:sz w:val="14"/>
              </w:rPr>
            </w:pPr>
          </w:p>
        </w:tc>
      </w:tr>
      <w:tr w:rsidR="00F079B9" w:rsidRPr="00FC3C2D" w14:paraId="489B3D19" w14:textId="77777777" w:rsidTr="00BD1C59">
        <w:trPr>
          <w:trHeight w:val="274"/>
        </w:trPr>
        <w:tc>
          <w:tcPr>
            <w:tcW w:w="3552" w:type="dxa"/>
          </w:tcPr>
          <w:p w14:paraId="29B75101"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Respondent</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1"/>
                <w:sz w:val="16"/>
              </w:rPr>
              <w:t xml:space="preserve"> </w:t>
            </w:r>
            <w:r w:rsidRPr="00FC3C2D">
              <w:rPr>
                <w:rFonts w:ascii="Times New Roman" w:hAnsi="Times New Roman" w:cs="Times New Roman"/>
                <w:sz w:val="16"/>
              </w:rPr>
              <w:t>45</w:t>
            </w:r>
          </w:p>
        </w:tc>
        <w:tc>
          <w:tcPr>
            <w:tcW w:w="840" w:type="dxa"/>
          </w:tcPr>
          <w:p w14:paraId="78AB5E10" w14:textId="77777777" w:rsidR="00F079B9" w:rsidRPr="00FC3C2D" w:rsidRDefault="00F079B9" w:rsidP="00B540F9">
            <w:pPr>
              <w:rPr>
                <w:rFonts w:ascii="Times New Roman" w:hAnsi="Times New Roman" w:cs="Times New Roman"/>
                <w:sz w:val="14"/>
              </w:rPr>
            </w:pPr>
          </w:p>
        </w:tc>
        <w:tc>
          <w:tcPr>
            <w:tcW w:w="840" w:type="dxa"/>
          </w:tcPr>
          <w:p w14:paraId="61448FAF" w14:textId="77777777" w:rsidR="00F079B9" w:rsidRPr="00FC3C2D" w:rsidRDefault="00F079B9" w:rsidP="00B540F9">
            <w:pPr>
              <w:rPr>
                <w:rFonts w:ascii="Times New Roman" w:hAnsi="Times New Roman" w:cs="Times New Roman"/>
                <w:sz w:val="14"/>
              </w:rPr>
            </w:pPr>
          </w:p>
        </w:tc>
        <w:tc>
          <w:tcPr>
            <w:tcW w:w="840" w:type="dxa"/>
          </w:tcPr>
          <w:p w14:paraId="1E4920CA"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1.12</w:t>
            </w:r>
          </w:p>
        </w:tc>
        <w:tc>
          <w:tcPr>
            <w:tcW w:w="840" w:type="dxa"/>
          </w:tcPr>
          <w:p w14:paraId="767BB4A7" w14:textId="77777777" w:rsidR="00F079B9" w:rsidRPr="00FC3C2D" w:rsidRDefault="00F079B9" w:rsidP="00B540F9">
            <w:pPr>
              <w:rPr>
                <w:rFonts w:ascii="Times New Roman" w:hAnsi="Times New Roman" w:cs="Times New Roman"/>
                <w:sz w:val="14"/>
              </w:rPr>
            </w:pPr>
          </w:p>
        </w:tc>
        <w:tc>
          <w:tcPr>
            <w:tcW w:w="840" w:type="dxa"/>
          </w:tcPr>
          <w:p w14:paraId="02CE719E" w14:textId="77777777" w:rsidR="00F079B9" w:rsidRPr="00FC3C2D" w:rsidRDefault="00F079B9" w:rsidP="00B540F9">
            <w:pPr>
              <w:rPr>
                <w:rFonts w:ascii="Times New Roman" w:hAnsi="Times New Roman" w:cs="Times New Roman"/>
                <w:sz w:val="14"/>
              </w:rPr>
            </w:pPr>
          </w:p>
        </w:tc>
        <w:tc>
          <w:tcPr>
            <w:tcW w:w="840" w:type="dxa"/>
          </w:tcPr>
          <w:p w14:paraId="44E9731F" w14:textId="77777777" w:rsidR="00F079B9" w:rsidRPr="00FC3C2D" w:rsidRDefault="00F079B9" w:rsidP="00B540F9">
            <w:pPr>
              <w:rPr>
                <w:rFonts w:ascii="Times New Roman" w:hAnsi="Times New Roman" w:cs="Times New Roman"/>
                <w:sz w:val="14"/>
              </w:rPr>
            </w:pPr>
          </w:p>
        </w:tc>
        <w:tc>
          <w:tcPr>
            <w:tcW w:w="839" w:type="dxa"/>
          </w:tcPr>
          <w:p w14:paraId="4AF232FF" w14:textId="77777777" w:rsidR="00F079B9" w:rsidRPr="00FC3C2D" w:rsidRDefault="00F079B9" w:rsidP="00B540F9">
            <w:pPr>
              <w:rPr>
                <w:rFonts w:ascii="Times New Roman" w:hAnsi="Times New Roman" w:cs="Times New Roman"/>
                <w:sz w:val="14"/>
              </w:rPr>
            </w:pPr>
          </w:p>
        </w:tc>
      </w:tr>
      <w:tr w:rsidR="00F079B9" w:rsidRPr="00FC3C2D" w14:paraId="3C6D46E3" w14:textId="77777777" w:rsidTr="00BD1C59">
        <w:trPr>
          <w:trHeight w:val="263"/>
        </w:trPr>
        <w:tc>
          <w:tcPr>
            <w:tcW w:w="3552" w:type="dxa"/>
          </w:tcPr>
          <w:p w14:paraId="0683C778" w14:textId="77777777" w:rsidR="00F079B9" w:rsidRPr="00FC3C2D" w:rsidRDefault="00F079B9" w:rsidP="00B540F9">
            <w:pPr>
              <w:rPr>
                <w:rFonts w:ascii="Times New Roman" w:hAnsi="Times New Roman" w:cs="Times New Roman"/>
                <w:sz w:val="14"/>
              </w:rPr>
            </w:pPr>
          </w:p>
        </w:tc>
        <w:tc>
          <w:tcPr>
            <w:tcW w:w="840" w:type="dxa"/>
          </w:tcPr>
          <w:p w14:paraId="088802D7" w14:textId="77777777" w:rsidR="00F079B9" w:rsidRPr="00FC3C2D" w:rsidRDefault="00F079B9" w:rsidP="00B540F9">
            <w:pPr>
              <w:rPr>
                <w:rFonts w:ascii="Times New Roman" w:hAnsi="Times New Roman" w:cs="Times New Roman"/>
                <w:sz w:val="14"/>
              </w:rPr>
            </w:pPr>
          </w:p>
        </w:tc>
        <w:tc>
          <w:tcPr>
            <w:tcW w:w="840" w:type="dxa"/>
          </w:tcPr>
          <w:p w14:paraId="64E1A714" w14:textId="77777777" w:rsidR="00F079B9" w:rsidRPr="00FC3C2D" w:rsidRDefault="00F079B9" w:rsidP="00B540F9">
            <w:pPr>
              <w:rPr>
                <w:rFonts w:ascii="Times New Roman" w:hAnsi="Times New Roman" w:cs="Times New Roman"/>
                <w:sz w:val="14"/>
              </w:rPr>
            </w:pPr>
          </w:p>
        </w:tc>
        <w:tc>
          <w:tcPr>
            <w:tcW w:w="840" w:type="dxa"/>
          </w:tcPr>
          <w:p w14:paraId="3FD39437"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[0.84,1.50]</w:t>
            </w:r>
          </w:p>
        </w:tc>
        <w:tc>
          <w:tcPr>
            <w:tcW w:w="840" w:type="dxa"/>
          </w:tcPr>
          <w:p w14:paraId="32E9D5AD" w14:textId="77777777" w:rsidR="00F079B9" w:rsidRPr="00FC3C2D" w:rsidRDefault="00F079B9" w:rsidP="00B540F9">
            <w:pPr>
              <w:rPr>
                <w:rFonts w:ascii="Times New Roman" w:hAnsi="Times New Roman" w:cs="Times New Roman"/>
                <w:sz w:val="14"/>
              </w:rPr>
            </w:pPr>
          </w:p>
        </w:tc>
        <w:tc>
          <w:tcPr>
            <w:tcW w:w="840" w:type="dxa"/>
          </w:tcPr>
          <w:p w14:paraId="4FB72391" w14:textId="77777777" w:rsidR="00F079B9" w:rsidRPr="00FC3C2D" w:rsidRDefault="00F079B9" w:rsidP="00B540F9">
            <w:pPr>
              <w:rPr>
                <w:rFonts w:ascii="Times New Roman" w:hAnsi="Times New Roman" w:cs="Times New Roman"/>
                <w:sz w:val="14"/>
              </w:rPr>
            </w:pPr>
          </w:p>
        </w:tc>
        <w:tc>
          <w:tcPr>
            <w:tcW w:w="840" w:type="dxa"/>
          </w:tcPr>
          <w:p w14:paraId="3FDC43B9" w14:textId="77777777" w:rsidR="00F079B9" w:rsidRPr="00FC3C2D" w:rsidRDefault="00F079B9" w:rsidP="00B540F9">
            <w:pPr>
              <w:rPr>
                <w:rFonts w:ascii="Times New Roman" w:hAnsi="Times New Roman" w:cs="Times New Roman"/>
                <w:sz w:val="14"/>
              </w:rPr>
            </w:pPr>
          </w:p>
        </w:tc>
        <w:tc>
          <w:tcPr>
            <w:tcW w:w="839" w:type="dxa"/>
          </w:tcPr>
          <w:p w14:paraId="001EE614" w14:textId="77777777" w:rsidR="00F079B9" w:rsidRPr="00FC3C2D" w:rsidRDefault="00F079B9" w:rsidP="00B540F9">
            <w:pPr>
              <w:rPr>
                <w:rFonts w:ascii="Times New Roman" w:hAnsi="Times New Roman" w:cs="Times New Roman"/>
                <w:sz w:val="14"/>
              </w:rPr>
            </w:pPr>
          </w:p>
        </w:tc>
      </w:tr>
      <w:tr w:rsidR="00F079B9" w:rsidRPr="00FC3C2D" w14:paraId="69015B8F" w14:textId="77777777" w:rsidTr="00BD1C59">
        <w:trPr>
          <w:trHeight w:val="274"/>
        </w:trPr>
        <w:tc>
          <w:tcPr>
            <w:tcW w:w="3552" w:type="dxa"/>
          </w:tcPr>
          <w:p w14:paraId="47454018"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9"/>
                <w:sz w:val="16"/>
              </w:rPr>
              <w:t xml:space="preserve"> </w:t>
            </w:r>
            <w:r w:rsidRPr="00FC3C2D">
              <w:rPr>
                <w:rFonts w:ascii="Times New Roman" w:hAnsi="Times New Roman" w:cs="Times New Roman"/>
                <w:sz w:val="16"/>
              </w:rPr>
              <w:t>Higher</w:t>
            </w:r>
            <w:r w:rsidRPr="00FC3C2D">
              <w:rPr>
                <w:rFonts w:ascii="Times New Roman" w:hAnsi="Times New Roman" w:cs="Times New Roman"/>
                <w:spacing w:val="23"/>
                <w:sz w:val="16"/>
              </w:rPr>
              <w:t xml:space="preserve"> </w:t>
            </w:r>
            <w:r w:rsidRPr="00FC3C2D">
              <w:rPr>
                <w:rFonts w:ascii="Times New Roman" w:hAnsi="Times New Roman" w:cs="Times New Roman"/>
                <w:sz w:val="16"/>
              </w:rPr>
              <w:t>educated</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46B8A179" w14:textId="77777777" w:rsidR="00F079B9" w:rsidRPr="00FC3C2D" w:rsidRDefault="00F079B9" w:rsidP="00B540F9">
            <w:pPr>
              <w:rPr>
                <w:rFonts w:ascii="Times New Roman" w:hAnsi="Times New Roman" w:cs="Times New Roman"/>
                <w:sz w:val="14"/>
              </w:rPr>
            </w:pPr>
          </w:p>
        </w:tc>
        <w:tc>
          <w:tcPr>
            <w:tcW w:w="840" w:type="dxa"/>
          </w:tcPr>
          <w:p w14:paraId="3417871C" w14:textId="77777777" w:rsidR="00F079B9" w:rsidRPr="00FC3C2D" w:rsidRDefault="00F079B9" w:rsidP="00B540F9">
            <w:pPr>
              <w:rPr>
                <w:rFonts w:ascii="Times New Roman" w:hAnsi="Times New Roman" w:cs="Times New Roman"/>
                <w:sz w:val="14"/>
              </w:rPr>
            </w:pPr>
          </w:p>
        </w:tc>
        <w:tc>
          <w:tcPr>
            <w:tcW w:w="840" w:type="dxa"/>
          </w:tcPr>
          <w:p w14:paraId="05A70315" w14:textId="77777777" w:rsidR="00F079B9" w:rsidRPr="00FC3C2D" w:rsidRDefault="00F079B9" w:rsidP="00B540F9">
            <w:pPr>
              <w:rPr>
                <w:rFonts w:ascii="Times New Roman" w:hAnsi="Times New Roman" w:cs="Times New Roman"/>
                <w:sz w:val="14"/>
              </w:rPr>
            </w:pPr>
          </w:p>
        </w:tc>
        <w:tc>
          <w:tcPr>
            <w:tcW w:w="840" w:type="dxa"/>
          </w:tcPr>
          <w:p w14:paraId="732E0229"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1.52</w:t>
            </w:r>
          </w:p>
        </w:tc>
        <w:tc>
          <w:tcPr>
            <w:tcW w:w="840" w:type="dxa"/>
          </w:tcPr>
          <w:p w14:paraId="4715CE50" w14:textId="77777777" w:rsidR="00F079B9" w:rsidRPr="00FC3C2D" w:rsidRDefault="00F079B9" w:rsidP="00B540F9">
            <w:pPr>
              <w:rPr>
                <w:rFonts w:ascii="Times New Roman" w:hAnsi="Times New Roman" w:cs="Times New Roman"/>
                <w:sz w:val="14"/>
              </w:rPr>
            </w:pPr>
          </w:p>
        </w:tc>
        <w:tc>
          <w:tcPr>
            <w:tcW w:w="840" w:type="dxa"/>
          </w:tcPr>
          <w:p w14:paraId="2A98B0CD" w14:textId="77777777" w:rsidR="00F079B9" w:rsidRPr="00FC3C2D" w:rsidRDefault="00F079B9" w:rsidP="00B540F9">
            <w:pPr>
              <w:rPr>
                <w:rFonts w:ascii="Times New Roman" w:hAnsi="Times New Roman" w:cs="Times New Roman"/>
                <w:sz w:val="14"/>
              </w:rPr>
            </w:pPr>
          </w:p>
        </w:tc>
        <w:tc>
          <w:tcPr>
            <w:tcW w:w="839" w:type="dxa"/>
          </w:tcPr>
          <w:p w14:paraId="3EC364DE" w14:textId="77777777" w:rsidR="00F079B9" w:rsidRPr="00FC3C2D" w:rsidRDefault="00F079B9" w:rsidP="00B540F9">
            <w:pPr>
              <w:rPr>
                <w:rFonts w:ascii="Times New Roman" w:hAnsi="Times New Roman" w:cs="Times New Roman"/>
                <w:sz w:val="14"/>
              </w:rPr>
            </w:pPr>
          </w:p>
        </w:tc>
      </w:tr>
      <w:tr w:rsidR="00F079B9" w:rsidRPr="00FC3C2D" w14:paraId="0C46CA8B" w14:textId="77777777" w:rsidTr="00BD1C59">
        <w:trPr>
          <w:trHeight w:val="263"/>
        </w:trPr>
        <w:tc>
          <w:tcPr>
            <w:tcW w:w="3552" w:type="dxa"/>
          </w:tcPr>
          <w:p w14:paraId="74225EA7" w14:textId="77777777" w:rsidR="00F079B9" w:rsidRPr="00FC3C2D" w:rsidRDefault="00F079B9" w:rsidP="00B540F9">
            <w:pPr>
              <w:rPr>
                <w:rFonts w:ascii="Times New Roman" w:hAnsi="Times New Roman" w:cs="Times New Roman"/>
                <w:sz w:val="14"/>
              </w:rPr>
            </w:pPr>
          </w:p>
        </w:tc>
        <w:tc>
          <w:tcPr>
            <w:tcW w:w="840" w:type="dxa"/>
          </w:tcPr>
          <w:p w14:paraId="65962779" w14:textId="77777777" w:rsidR="00F079B9" w:rsidRPr="00FC3C2D" w:rsidRDefault="00F079B9" w:rsidP="00B540F9">
            <w:pPr>
              <w:rPr>
                <w:rFonts w:ascii="Times New Roman" w:hAnsi="Times New Roman" w:cs="Times New Roman"/>
                <w:sz w:val="14"/>
              </w:rPr>
            </w:pPr>
          </w:p>
        </w:tc>
        <w:tc>
          <w:tcPr>
            <w:tcW w:w="840" w:type="dxa"/>
          </w:tcPr>
          <w:p w14:paraId="4C754212" w14:textId="77777777" w:rsidR="00F079B9" w:rsidRPr="00FC3C2D" w:rsidRDefault="00F079B9" w:rsidP="00B540F9">
            <w:pPr>
              <w:rPr>
                <w:rFonts w:ascii="Times New Roman" w:hAnsi="Times New Roman" w:cs="Times New Roman"/>
                <w:sz w:val="14"/>
              </w:rPr>
            </w:pPr>
          </w:p>
        </w:tc>
        <w:tc>
          <w:tcPr>
            <w:tcW w:w="840" w:type="dxa"/>
          </w:tcPr>
          <w:p w14:paraId="497482B5" w14:textId="77777777" w:rsidR="00F079B9" w:rsidRPr="00FC3C2D" w:rsidRDefault="00F079B9" w:rsidP="00B540F9">
            <w:pPr>
              <w:rPr>
                <w:rFonts w:ascii="Times New Roman" w:hAnsi="Times New Roman" w:cs="Times New Roman"/>
                <w:sz w:val="14"/>
              </w:rPr>
            </w:pPr>
          </w:p>
        </w:tc>
        <w:tc>
          <w:tcPr>
            <w:tcW w:w="840" w:type="dxa"/>
          </w:tcPr>
          <w:p w14:paraId="15C72F4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[0.98,2.37]</w:t>
            </w:r>
          </w:p>
        </w:tc>
        <w:tc>
          <w:tcPr>
            <w:tcW w:w="840" w:type="dxa"/>
          </w:tcPr>
          <w:p w14:paraId="156C6765" w14:textId="77777777" w:rsidR="00F079B9" w:rsidRPr="00FC3C2D" w:rsidRDefault="00F079B9" w:rsidP="00B540F9">
            <w:pPr>
              <w:rPr>
                <w:rFonts w:ascii="Times New Roman" w:hAnsi="Times New Roman" w:cs="Times New Roman"/>
                <w:sz w:val="14"/>
              </w:rPr>
            </w:pPr>
          </w:p>
        </w:tc>
        <w:tc>
          <w:tcPr>
            <w:tcW w:w="840" w:type="dxa"/>
          </w:tcPr>
          <w:p w14:paraId="7AC7498E" w14:textId="77777777" w:rsidR="00F079B9" w:rsidRPr="00FC3C2D" w:rsidRDefault="00F079B9" w:rsidP="00B540F9">
            <w:pPr>
              <w:rPr>
                <w:rFonts w:ascii="Times New Roman" w:hAnsi="Times New Roman" w:cs="Times New Roman"/>
                <w:sz w:val="14"/>
              </w:rPr>
            </w:pPr>
          </w:p>
        </w:tc>
        <w:tc>
          <w:tcPr>
            <w:tcW w:w="839" w:type="dxa"/>
          </w:tcPr>
          <w:p w14:paraId="4A5DD1CF" w14:textId="77777777" w:rsidR="00F079B9" w:rsidRPr="00FC3C2D" w:rsidRDefault="00F079B9" w:rsidP="00B540F9">
            <w:pPr>
              <w:rPr>
                <w:rFonts w:ascii="Times New Roman" w:hAnsi="Times New Roman" w:cs="Times New Roman"/>
                <w:sz w:val="14"/>
              </w:rPr>
            </w:pPr>
          </w:p>
        </w:tc>
      </w:tr>
      <w:tr w:rsidR="00F079B9" w:rsidRPr="00FC3C2D" w14:paraId="6E97EC1F" w14:textId="77777777" w:rsidTr="00BD1C59">
        <w:trPr>
          <w:trHeight w:val="274"/>
        </w:trPr>
        <w:tc>
          <w:tcPr>
            <w:tcW w:w="3552" w:type="dxa"/>
          </w:tcPr>
          <w:p w14:paraId="12D4EFE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31"/>
                <w:sz w:val="16"/>
              </w:rPr>
              <w:t xml:space="preserve"> </w:t>
            </w:r>
            <w:r w:rsidRPr="00FC3C2D">
              <w:rPr>
                <w:rFonts w:ascii="Times New Roman" w:hAnsi="Times New Roman" w:cs="Times New Roman"/>
                <w:sz w:val="16"/>
              </w:rPr>
              <w:t>South</w:t>
            </w:r>
            <w:r w:rsidRPr="00FC3C2D">
              <w:rPr>
                <w:rFonts w:ascii="Times New Roman" w:hAnsi="Times New Roman" w:cs="Times New Roman"/>
                <w:spacing w:val="31"/>
                <w:sz w:val="16"/>
              </w:rPr>
              <w:t xml:space="preserve"> </w:t>
            </w:r>
            <w:r w:rsidRPr="00FC3C2D">
              <w:rPr>
                <w:rFonts w:ascii="Times New Roman" w:hAnsi="Times New Roman" w:cs="Times New Roman"/>
                <w:sz w:val="16"/>
              </w:rPr>
              <w:t>×</w:t>
            </w:r>
            <w:r w:rsidRPr="00FC3C2D">
              <w:rPr>
                <w:rFonts w:ascii="Times New Roman" w:hAnsi="Times New Roman" w:cs="Times New Roman"/>
                <w:spacing w:val="17"/>
                <w:sz w:val="16"/>
              </w:rPr>
              <w:t xml:space="preserve"> </w:t>
            </w:r>
            <w:r w:rsidRPr="00FC3C2D">
              <w:rPr>
                <w:rFonts w:ascii="Times New Roman" w:hAnsi="Times New Roman" w:cs="Times New Roman"/>
                <w:sz w:val="16"/>
              </w:rPr>
              <w:t>High-risk</w:t>
            </w:r>
            <w:r w:rsidRPr="00FC3C2D">
              <w:rPr>
                <w:rFonts w:ascii="Times New Roman" w:hAnsi="Times New Roman" w:cs="Times New Roman"/>
                <w:spacing w:val="31"/>
                <w:sz w:val="16"/>
              </w:rPr>
              <w:t xml:space="preserve"> </w:t>
            </w:r>
            <w:r w:rsidRPr="00FC3C2D">
              <w:rPr>
                <w:rFonts w:ascii="Times New Roman" w:hAnsi="Times New Roman" w:cs="Times New Roman"/>
                <w:sz w:val="16"/>
              </w:rPr>
              <w:t>respondent</w:t>
            </w:r>
          </w:p>
        </w:tc>
        <w:tc>
          <w:tcPr>
            <w:tcW w:w="840" w:type="dxa"/>
          </w:tcPr>
          <w:p w14:paraId="0E03DCEA" w14:textId="77777777" w:rsidR="00F079B9" w:rsidRPr="00FC3C2D" w:rsidRDefault="00F079B9" w:rsidP="00B540F9">
            <w:pPr>
              <w:rPr>
                <w:rFonts w:ascii="Times New Roman" w:hAnsi="Times New Roman" w:cs="Times New Roman"/>
                <w:sz w:val="14"/>
              </w:rPr>
            </w:pPr>
          </w:p>
        </w:tc>
        <w:tc>
          <w:tcPr>
            <w:tcW w:w="840" w:type="dxa"/>
          </w:tcPr>
          <w:p w14:paraId="453EC3BD" w14:textId="77777777" w:rsidR="00F079B9" w:rsidRPr="00FC3C2D" w:rsidRDefault="00F079B9" w:rsidP="00B540F9">
            <w:pPr>
              <w:rPr>
                <w:rFonts w:ascii="Times New Roman" w:hAnsi="Times New Roman" w:cs="Times New Roman"/>
                <w:sz w:val="14"/>
              </w:rPr>
            </w:pPr>
          </w:p>
        </w:tc>
        <w:tc>
          <w:tcPr>
            <w:tcW w:w="840" w:type="dxa"/>
          </w:tcPr>
          <w:p w14:paraId="13E8157C" w14:textId="77777777" w:rsidR="00F079B9" w:rsidRPr="00FC3C2D" w:rsidRDefault="00F079B9" w:rsidP="00B540F9">
            <w:pPr>
              <w:rPr>
                <w:rFonts w:ascii="Times New Roman" w:hAnsi="Times New Roman" w:cs="Times New Roman"/>
                <w:sz w:val="14"/>
              </w:rPr>
            </w:pPr>
          </w:p>
        </w:tc>
        <w:tc>
          <w:tcPr>
            <w:tcW w:w="840" w:type="dxa"/>
          </w:tcPr>
          <w:p w14:paraId="498CF822" w14:textId="77777777" w:rsidR="00F079B9" w:rsidRPr="00FC3C2D" w:rsidRDefault="00F079B9" w:rsidP="00B540F9">
            <w:pPr>
              <w:rPr>
                <w:rFonts w:ascii="Times New Roman" w:hAnsi="Times New Roman" w:cs="Times New Roman"/>
                <w:sz w:val="14"/>
              </w:rPr>
            </w:pPr>
          </w:p>
        </w:tc>
        <w:tc>
          <w:tcPr>
            <w:tcW w:w="840" w:type="dxa"/>
          </w:tcPr>
          <w:p w14:paraId="40181222"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0.97</w:t>
            </w:r>
          </w:p>
        </w:tc>
        <w:tc>
          <w:tcPr>
            <w:tcW w:w="840" w:type="dxa"/>
          </w:tcPr>
          <w:p w14:paraId="767C7DC3" w14:textId="77777777" w:rsidR="00F079B9" w:rsidRPr="00FC3C2D" w:rsidRDefault="00F079B9" w:rsidP="00B540F9">
            <w:pPr>
              <w:rPr>
                <w:rFonts w:ascii="Times New Roman" w:hAnsi="Times New Roman" w:cs="Times New Roman"/>
                <w:sz w:val="14"/>
              </w:rPr>
            </w:pPr>
          </w:p>
        </w:tc>
        <w:tc>
          <w:tcPr>
            <w:tcW w:w="839" w:type="dxa"/>
          </w:tcPr>
          <w:p w14:paraId="20F192C2" w14:textId="77777777" w:rsidR="00F079B9" w:rsidRPr="00FC3C2D" w:rsidRDefault="00F079B9" w:rsidP="00B540F9">
            <w:pPr>
              <w:rPr>
                <w:rFonts w:ascii="Times New Roman" w:hAnsi="Times New Roman" w:cs="Times New Roman"/>
                <w:sz w:val="14"/>
              </w:rPr>
            </w:pPr>
          </w:p>
        </w:tc>
      </w:tr>
      <w:tr w:rsidR="00F079B9" w:rsidRPr="00FC3C2D" w14:paraId="4D276B6B" w14:textId="77777777" w:rsidTr="00BD1C59">
        <w:trPr>
          <w:trHeight w:val="263"/>
        </w:trPr>
        <w:tc>
          <w:tcPr>
            <w:tcW w:w="3552" w:type="dxa"/>
          </w:tcPr>
          <w:p w14:paraId="554A64AF" w14:textId="77777777" w:rsidR="00F079B9" w:rsidRPr="00FC3C2D" w:rsidRDefault="00F079B9" w:rsidP="00B540F9">
            <w:pPr>
              <w:rPr>
                <w:rFonts w:ascii="Times New Roman" w:hAnsi="Times New Roman" w:cs="Times New Roman"/>
                <w:sz w:val="14"/>
              </w:rPr>
            </w:pPr>
          </w:p>
        </w:tc>
        <w:tc>
          <w:tcPr>
            <w:tcW w:w="840" w:type="dxa"/>
          </w:tcPr>
          <w:p w14:paraId="22057E7E" w14:textId="77777777" w:rsidR="00F079B9" w:rsidRPr="00FC3C2D" w:rsidRDefault="00F079B9" w:rsidP="00B540F9">
            <w:pPr>
              <w:rPr>
                <w:rFonts w:ascii="Times New Roman" w:hAnsi="Times New Roman" w:cs="Times New Roman"/>
                <w:sz w:val="14"/>
              </w:rPr>
            </w:pPr>
          </w:p>
        </w:tc>
        <w:tc>
          <w:tcPr>
            <w:tcW w:w="840" w:type="dxa"/>
          </w:tcPr>
          <w:p w14:paraId="47D27759" w14:textId="77777777" w:rsidR="00F079B9" w:rsidRPr="00FC3C2D" w:rsidRDefault="00F079B9" w:rsidP="00B540F9">
            <w:pPr>
              <w:rPr>
                <w:rFonts w:ascii="Times New Roman" w:hAnsi="Times New Roman" w:cs="Times New Roman"/>
                <w:sz w:val="14"/>
              </w:rPr>
            </w:pPr>
          </w:p>
        </w:tc>
        <w:tc>
          <w:tcPr>
            <w:tcW w:w="840" w:type="dxa"/>
          </w:tcPr>
          <w:p w14:paraId="7039676C" w14:textId="77777777" w:rsidR="00F079B9" w:rsidRPr="00FC3C2D" w:rsidRDefault="00F079B9" w:rsidP="00B540F9">
            <w:pPr>
              <w:rPr>
                <w:rFonts w:ascii="Times New Roman" w:hAnsi="Times New Roman" w:cs="Times New Roman"/>
                <w:sz w:val="14"/>
              </w:rPr>
            </w:pPr>
          </w:p>
        </w:tc>
        <w:tc>
          <w:tcPr>
            <w:tcW w:w="840" w:type="dxa"/>
          </w:tcPr>
          <w:p w14:paraId="65418F1F" w14:textId="77777777" w:rsidR="00F079B9" w:rsidRPr="00FC3C2D" w:rsidRDefault="00F079B9" w:rsidP="00B540F9">
            <w:pPr>
              <w:rPr>
                <w:rFonts w:ascii="Times New Roman" w:hAnsi="Times New Roman" w:cs="Times New Roman"/>
                <w:sz w:val="14"/>
              </w:rPr>
            </w:pPr>
          </w:p>
        </w:tc>
        <w:tc>
          <w:tcPr>
            <w:tcW w:w="840" w:type="dxa"/>
          </w:tcPr>
          <w:p w14:paraId="1F1C7FE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[0.71,1.31]</w:t>
            </w:r>
          </w:p>
        </w:tc>
        <w:tc>
          <w:tcPr>
            <w:tcW w:w="840" w:type="dxa"/>
          </w:tcPr>
          <w:p w14:paraId="23630953" w14:textId="77777777" w:rsidR="00F079B9" w:rsidRPr="00FC3C2D" w:rsidRDefault="00F079B9" w:rsidP="00B540F9">
            <w:pPr>
              <w:rPr>
                <w:rFonts w:ascii="Times New Roman" w:hAnsi="Times New Roman" w:cs="Times New Roman"/>
                <w:sz w:val="14"/>
              </w:rPr>
            </w:pPr>
          </w:p>
        </w:tc>
        <w:tc>
          <w:tcPr>
            <w:tcW w:w="839" w:type="dxa"/>
          </w:tcPr>
          <w:p w14:paraId="2969712C" w14:textId="77777777" w:rsidR="00F079B9" w:rsidRPr="00FC3C2D" w:rsidRDefault="00F079B9" w:rsidP="00B540F9">
            <w:pPr>
              <w:rPr>
                <w:rFonts w:ascii="Times New Roman" w:hAnsi="Times New Roman" w:cs="Times New Roman"/>
                <w:sz w:val="14"/>
              </w:rPr>
            </w:pPr>
          </w:p>
        </w:tc>
      </w:tr>
      <w:tr w:rsidR="00F079B9" w:rsidRPr="00FC3C2D" w14:paraId="08CF2AE2" w14:textId="77777777" w:rsidTr="00BD1C59">
        <w:trPr>
          <w:trHeight w:val="274"/>
        </w:trPr>
        <w:tc>
          <w:tcPr>
            <w:tcW w:w="3552" w:type="dxa"/>
          </w:tcPr>
          <w:p w14:paraId="7C50B7D1"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3"/>
                <w:sz w:val="16"/>
              </w:rPr>
              <w:t xml:space="preserve"> </w:t>
            </w:r>
            <w:r w:rsidRPr="00FC3C2D">
              <w:rPr>
                <w:rFonts w:ascii="Times New Roman" w:hAnsi="Times New Roman" w:cs="Times New Roman"/>
                <w:sz w:val="16"/>
              </w:rPr>
              <w:t>South</w:t>
            </w:r>
            <w:r w:rsidRPr="00FC3C2D">
              <w:rPr>
                <w:rFonts w:ascii="Times New Roman" w:hAnsi="Times New Roman" w:cs="Times New Roman"/>
                <w:spacing w:val="24"/>
                <w:sz w:val="16"/>
              </w:rPr>
              <w:t xml:space="preserve"> </w:t>
            </w:r>
            <w:r w:rsidRPr="00FC3C2D">
              <w:rPr>
                <w:rFonts w:ascii="Times New Roman" w:hAnsi="Times New Roman" w:cs="Times New Roman"/>
                <w:sz w:val="16"/>
              </w:rPr>
              <w:t>×</w:t>
            </w:r>
            <w:r w:rsidRPr="00FC3C2D">
              <w:rPr>
                <w:rFonts w:ascii="Times New Roman" w:hAnsi="Times New Roman" w:cs="Times New Roman"/>
                <w:spacing w:val="10"/>
                <w:sz w:val="16"/>
              </w:rPr>
              <w:t xml:space="preserve"> </w:t>
            </w:r>
            <w:r w:rsidRPr="00FC3C2D">
              <w:rPr>
                <w:rFonts w:ascii="Times New Roman" w:hAnsi="Times New Roman" w:cs="Times New Roman"/>
                <w:sz w:val="16"/>
              </w:rPr>
              <w:t>High</w:t>
            </w:r>
            <w:r w:rsidRPr="00FC3C2D">
              <w:rPr>
                <w:rFonts w:ascii="Times New Roman" w:hAnsi="Times New Roman" w:cs="Times New Roman"/>
                <w:spacing w:val="24"/>
                <w:sz w:val="16"/>
              </w:rPr>
              <w:t xml:space="preserve"> </w:t>
            </w:r>
            <w:r w:rsidRPr="00FC3C2D">
              <w:rPr>
                <w:rFonts w:ascii="Times New Roman" w:hAnsi="Times New Roman" w:cs="Times New Roman"/>
                <w:sz w:val="16"/>
              </w:rPr>
              <w:t>perceived</w:t>
            </w:r>
            <w:r w:rsidRPr="00FC3C2D">
              <w:rPr>
                <w:rFonts w:ascii="Times New Roman" w:hAnsi="Times New Roman" w:cs="Times New Roman"/>
                <w:spacing w:val="24"/>
                <w:sz w:val="16"/>
              </w:rPr>
              <w:t xml:space="preserve"> </w:t>
            </w:r>
            <w:r w:rsidRPr="00FC3C2D">
              <w:rPr>
                <w:rFonts w:ascii="Times New Roman" w:hAnsi="Times New Roman" w:cs="Times New Roman"/>
                <w:sz w:val="16"/>
              </w:rPr>
              <w:t>threat</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3FA8C5DC" w14:textId="77777777" w:rsidR="00F079B9" w:rsidRPr="00FC3C2D" w:rsidRDefault="00F079B9" w:rsidP="00B540F9">
            <w:pPr>
              <w:rPr>
                <w:rFonts w:ascii="Times New Roman" w:hAnsi="Times New Roman" w:cs="Times New Roman"/>
                <w:sz w:val="14"/>
              </w:rPr>
            </w:pPr>
          </w:p>
        </w:tc>
        <w:tc>
          <w:tcPr>
            <w:tcW w:w="840" w:type="dxa"/>
          </w:tcPr>
          <w:p w14:paraId="48BB695B" w14:textId="77777777" w:rsidR="00F079B9" w:rsidRPr="00FC3C2D" w:rsidRDefault="00F079B9" w:rsidP="00B540F9">
            <w:pPr>
              <w:rPr>
                <w:rFonts w:ascii="Times New Roman" w:hAnsi="Times New Roman" w:cs="Times New Roman"/>
                <w:sz w:val="14"/>
              </w:rPr>
            </w:pPr>
          </w:p>
        </w:tc>
        <w:tc>
          <w:tcPr>
            <w:tcW w:w="840" w:type="dxa"/>
          </w:tcPr>
          <w:p w14:paraId="58C59921" w14:textId="77777777" w:rsidR="00F079B9" w:rsidRPr="00FC3C2D" w:rsidRDefault="00F079B9" w:rsidP="00B540F9">
            <w:pPr>
              <w:rPr>
                <w:rFonts w:ascii="Times New Roman" w:hAnsi="Times New Roman" w:cs="Times New Roman"/>
                <w:sz w:val="14"/>
              </w:rPr>
            </w:pPr>
          </w:p>
        </w:tc>
        <w:tc>
          <w:tcPr>
            <w:tcW w:w="840" w:type="dxa"/>
          </w:tcPr>
          <w:p w14:paraId="2F90755C" w14:textId="77777777" w:rsidR="00F079B9" w:rsidRPr="00FC3C2D" w:rsidRDefault="00F079B9" w:rsidP="00B540F9">
            <w:pPr>
              <w:rPr>
                <w:rFonts w:ascii="Times New Roman" w:hAnsi="Times New Roman" w:cs="Times New Roman"/>
                <w:sz w:val="14"/>
              </w:rPr>
            </w:pPr>
          </w:p>
        </w:tc>
        <w:tc>
          <w:tcPr>
            <w:tcW w:w="840" w:type="dxa"/>
          </w:tcPr>
          <w:p w14:paraId="53F31340" w14:textId="77777777" w:rsidR="00F079B9" w:rsidRPr="00FC3C2D" w:rsidRDefault="00F079B9" w:rsidP="00B540F9">
            <w:pPr>
              <w:rPr>
                <w:rFonts w:ascii="Times New Roman" w:hAnsi="Times New Roman" w:cs="Times New Roman"/>
                <w:sz w:val="14"/>
              </w:rPr>
            </w:pPr>
          </w:p>
        </w:tc>
        <w:tc>
          <w:tcPr>
            <w:tcW w:w="840" w:type="dxa"/>
          </w:tcPr>
          <w:p w14:paraId="2F366D5F"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1.29</w:t>
            </w:r>
          </w:p>
        </w:tc>
        <w:tc>
          <w:tcPr>
            <w:tcW w:w="839" w:type="dxa"/>
          </w:tcPr>
          <w:p w14:paraId="560E974C" w14:textId="77777777" w:rsidR="00F079B9" w:rsidRPr="00FC3C2D" w:rsidRDefault="00F079B9" w:rsidP="00B540F9">
            <w:pPr>
              <w:rPr>
                <w:rFonts w:ascii="Times New Roman" w:hAnsi="Times New Roman" w:cs="Times New Roman"/>
                <w:sz w:val="14"/>
              </w:rPr>
            </w:pPr>
          </w:p>
        </w:tc>
      </w:tr>
      <w:tr w:rsidR="00F079B9" w:rsidRPr="00FC3C2D" w14:paraId="536F73AB" w14:textId="77777777" w:rsidTr="00BD1C59">
        <w:trPr>
          <w:trHeight w:val="263"/>
        </w:trPr>
        <w:tc>
          <w:tcPr>
            <w:tcW w:w="3552" w:type="dxa"/>
          </w:tcPr>
          <w:p w14:paraId="0EACE5A3" w14:textId="77777777" w:rsidR="00F079B9" w:rsidRPr="00FC3C2D" w:rsidRDefault="00F079B9" w:rsidP="00B540F9">
            <w:pPr>
              <w:rPr>
                <w:rFonts w:ascii="Times New Roman" w:hAnsi="Times New Roman" w:cs="Times New Roman"/>
                <w:sz w:val="14"/>
              </w:rPr>
            </w:pPr>
          </w:p>
        </w:tc>
        <w:tc>
          <w:tcPr>
            <w:tcW w:w="840" w:type="dxa"/>
          </w:tcPr>
          <w:p w14:paraId="19F26746" w14:textId="77777777" w:rsidR="00F079B9" w:rsidRPr="00FC3C2D" w:rsidRDefault="00F079B9" w:rsidP="00B540F9">
            <w:pPr>
              <w:rPr>
                <w:rFonts w:ascii="Times New Roman" w:hAnsi="Times New Roman" w:cs="Times New Roman"/>
                <w:sz w:val="14"/>
              </w:rPr>
            </w:pPr>
          </w:p>
        </w:tc>
        <w:tc>
          <w:tcPr>
            <w:tcW w:w="840" w:type="dxa"/>
          </w:tcPr>
          <w:p w14:paraId="03709FBB" w14:textId="77777777" w:rsidR="00F079B9" w:rsidRPr="00FC3C2D" w:rsidRDefault="00F079B9" w:rsidP="00B540F9">
            <w:pPr>
              <w:rPr>
                <w:rFonts w:ascii="Times New Roman" w:hAnsi="Times New Roman" w:cs="Times New Roman"/>
                <w:sz w:val="14"/>
              </w:rPr>
            </w:pPr>
          </w:p>
        </w:tc>
        <w:tc>
          <w:tcPr>
            <w:tcW w:w="840" w:type="dxa"/>
          </w:tcPr>
          <w:p w14:paraId="12AC7E5C" w14:textId="77777777" w:rsidR="00F079B9" w:rsidRPr="00FC3C2D" w:rsidRDefault="00F079B9" w:rsidP="00B540F9">
            <w:pPr>
              <w:rPr>
                <w:rFonts w:ascii="Times New Roman" w:hAnsi="Times New Roman" w:cs="Times New Roman"/>
                <w:sz w:val="14"/>
              </w:rPr>
            </w:pPr>
          </w:p>
        </w:tc>
        <w:tc>
          <w:tcPr>
            <w:tcW w:w="840" w:type="dxa"/>
          </w:tcPr>
          <w:p w14:paraId="7E785673" w14:textId="77777777" w:rsidR="00F079B9" w:rsidRPr="00FC3C2D" w:rsidRDefault="00F079B9" w:rsidP="00B540F9">
            <w:pPr>
              <w:rPr>
                <w:rFonts w:ascii="Times New Roman" w:hAnsi="Times New Roman" w:cs="Times New Roman"/>
                <w:sz w:val="14"/>
              </w:rPr>
            </w:pPr>
          </w:p>
        </w:tc>
        <w:tc>
          <w:tcPr>
            <w:tcW w:w="840" w:type="dxa"/>
          </w:tcPr>
          <w:p w14:paraId="69998178" w14:textId="77777777" w:rsidR="00F079B9" w:rsidRPr="00FC3C2D" w:rsidRDefault="00F079B9" w:rsidP="00B540F9">
            <w:pPr>
              <w:rPr>
                <w:rFonts w:ascii="Times New Roman" w:hAnsi="Times New Roman" w:cs="Times New Roman"/>
                <w:sz w:val="14"/>
              </w:rPr>
            </w:pPr>
          </w:p>
        </w:tc>
        <w:tc>
          <w:tcPr>
            <w:tcW w:w="840" w:type="dxa"/>
          </w:tcPr>
          <w:p w14:paraId="4108D6FF"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[0.97,1.71]</w:t>
            </w:r>
          </w:p>
        </w:tc>
        <w:tc>
          <w:tcPr>
            <w:tcW w:w="839" w:type="dxa"/>
          </w:tcPr>
          <w:p w14:paraId="0B2CDEE3" w14:textId="77777777" w:rsidR="00F079B9" w:rsidRPr="00FC3C2D" w:rsidRDefault="00F079B9" w:rsidP="00B540F9">
            <w:pPr>
              <w:rPr>
                <w:rFonts w:ascii="Times New Roman" w:hAnsi="Times New Roman" w:cs="Times New Roman"/>
                <w:sz w:val="14"/>
              </w:rPr>
            </w:pPr>
          </w:p>
        </w:tc>
      </w:tr>
      <w:tr w:rsidR="00F079B9" w:rsidRPr="00FC3C2D" w14:paraId="59B55C1D" w14:textId="77777777" w:rsidTr="00BD1C59">
        <w:trPr>
          <w:trHeight w:val="274"/>
        </w:trPr>
        <w:tc>
          <w:tcPr>
            <w:tcW w:w="3552" w:type="dxa"/>
          </w:tcPr>
          <w:p w14:paraId="75B552B7"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5"/>
                <w:sz w:val="16"/>
              </w:rPr>
              <w:t xml:space="preserve"> </w:t>
            </w:r>
            <w:r w:rsidRPr="00FC3C2D">
              <w:rPr>
                <w:rFonts w:ascii="Times New Roman" w:hAnsi="Times New Roman" w:cs="Times New Roman"/>
                <w:sz w:val="16"/>
              </w:rPr>
              <w:t>South</w:t>
            </w:r>
            <w:r w:rsidRPr="00FC3C2D">
              <w:rPr>
                <w:rFonts w:ascii="Times New Roman" w:hAnsi="Times New Roman" w:cs="Times New Roman"/>
                <w:spacing w:val="26"/>
                <w:sz w:val="16"/>
              </w:rPr>
              <w:t xml:space="preserve"> </w:t>
            </w:r>
            <w:r w:rsidRPr="00FC3C2D">
              <w:rPr>
                <w:rFonts w:ascii="Times New Roman" w:hAnsi="Times New Roman" w:cs="Times New Roman"/>
                <w:sz w:val="16"/>
              </w:rPr>
              <w:t>×</w:t>
            </w:r>
            <w:r w:rsidRPr="00FC3C2D">
              <w:rPr>
                <w:rFonts w:ascii="Times New Roman" w:hAnsi="Times New Roman" w:cs="Times New Roman"/>
                <w:spacing w:val="12"/>
                <w:sz w:val="16"/>
              </w:rPr>
              <w:t xml:space="preserve"> </w:t>
            </w:r>
            <w:r w:rsidRPr="00FC3C2D">
              <w:rPr>
                <w:rFonts w:ascii="Times New Roman" w:hAnsi="Times New Roman" w:cs="Times New Roman"/>
                <w:sz w:val="16"/>
              </w:rPr>
              <w:t>Employed</w:t>
            </w:r>
            <w:r w:rsidRPr="00FC3C2D">
              <w:rPr>
                <w:rFonts w:ascii="Times New Roman" w:hAnsi="Times New Roman" w:cs="Times New Roman"/>
                <w:spacing w:val="25"/>
                <w:sz w:val="16"/>
              </w:rPr>
              <w:t xml:space="preserve"> </w:t>
            </w:r>
            <w:r w:rsidRPr="00FC3C2D">
              <w:rPr>
                <w:rFonts w:ascii="Times New Roman" w:hAnsi="Times New Roman" w:cs="Times New Roman"/>
                <w:sz w:val="16"/>
              </w:rPr>
              <w:t>respondent</w:t>
            </w:r>
          </w:p>
        </w:tc>
        <w:tc>
          <w:tcPr>
            <w:tcW w:w="840" w:type="dxa"/>
          </w:tcPr>
          <w:p w14:paraId="48333063" w14:textId="77777777" w:rsidR="00F079B9" w:rsidRPr="00FC3C2D" w:rsidRDefault="00F079B9" w:rsidP="00B540F9">
            <w:pPr>
              <w:rPr>
                <w:rFonts w:ascii="Times New Roman" w:hAnsi="Times New Roman" w:cs="Times New Roman"/>
                <w:sz w:val="14"/>
              </w:rPr>
            </w:pPr>
          </w:p>
        </w:tc>
        <w:tc>
          <w:tcPr>
            <w:tcW w:w="840" w:type="dxa"/>
          </w:tcPr>
          <w:p w14:paraId="6ED4342F" w14:textId="77777777" w:rsidR="00F079B9" w:rsidRPr="00FC3C2D" w:rsidRDefault="00F079B9" w:rsidP="00B540F9">
            <w:pPr>
              <w:rPr>
                <w:rFonts w:ascii="Times New Roman" w:hAnsi="Times New Roman" w:cs="Times New Roman"/>
                <w:sz w:val="14"/>
              </w:rPr>
            </w:pPr>
          </w:p>
        </w:tc>
        <w:tc>
          <w:tcPr>
            <w:tcW w:w="840" w:type="dxa"/>
          </w:tcPr>
          <w:p w14:paraId="5DE2D054" w14:textId="77777777" w:rsidR="00F079B9" w:rsidRPr="00FC3C2D" w:rsidRDefault="00F079B9" w:rsidP="00B540F9">
            <w:pPr>
              <w:rPr>
                <w:rFonts w:ascii="Times New Roman" w:hAnsi="Times New Roman" w:cs="Times New Roman"/>
                <w:sz w:val="14"/>
              </w:rPr>
            </w:pPr>
          </w:p>
        </w:tc>
        <w:tc>
          <w:tcPr>
            <w:tcW w:w="840" w:type="dxa"/>
          </w:tcPr>
          <w:p w14:paraId="615F1E06" w14:textId="77777777" w:rsidR="00F079B9" w:rsidRPr="00FC3C2D" w:rsidRDefault="00F079B9" w:rsidP="00B540F9">
            <w:pPr>
              <w:rPr>
                <w:rFonts w:ascii="Times New Roman" w:hAnsi="Times New Roman" w:cs="Times New Roman"/>
                <w:sz w:val="14"/>
              </w:rPr>
            </w:pPr>
          </w:p>
        </w:tc>
        <w:tc>
          <w:tcPr>
            <w:tcW w:w="840" w:type="dxa"/>
          </w:tcPr>
          <w:p w14:paraId="190FC185" w14:textId="77777777" w:rsidR="00F079B9" w:rsidRPr="00FC3C2D" w:rsidRDefault="00F079B9" w:rsidP="00B540F9">
            <w:pPr>
              <w:rPr>
                <w:rFonts w:ascii="Times New Roman" w:hAnsi="Times New Roman" w:cs="Times New Roman"/>
                <w:sz w:val="14"/>
              </w:rPr>
            </w:pPr>
          </w:p>
        </w:tc>
        <w:tc>
          <w:tcPr>
            <w:tcW w:w="840" w:type="dxa"/>
          </w:tcPr>
          <w:p w14:paraId="0C7FD007" w14:textId="77777777" w:rsidR="00F079B9" w:rsidRPr="00FC3C2D" w:rsidRDefault="00F079B9" w:rsidP="00B540F9">
            <w:pPr>
              <w:rPr>
                <w:rFonts w:ascii="Times New Roman" w:hAnsi="Times New Roman" w:cs="Times New Roman"/>
                <w:sz w:val="14"/>
              </w:rPr>
            </w:pPr>
          </w:p>
        </w:tc>
        <w:tc>
          <w:tcPr>
            <w:tcW w:w="839" w:type="dxa"/>
          </w:tcPr>
          <w:p w14:paraId="1E5C65AD"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0.89</w:t>
            </w:r>
          </w:p>
        </w:tc>
      </w:tr>
      <w:tr w:rsidR="00F079B9" w:rsidRPr="00FC3C2D" w14:paraId="476456AA" w14:textId="77777777" w:rsidTr="00BD1C59">
        <w:trPr>
          <w:trHeight w:val="259"/>
        </w:trPr>
        <w:tc>
          <w:tcPr>
            <w:tcW w:w="3552" w:type="dxa"/>
            <w:tcBorders>
              <w:bottom w:val="single" w:sz="4" w:space="0" w:color="000000"/>
            </w:tcBorders>
          </w:tcPr>
          <w:p w14:paraId="1D9B9C34"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75C43E4B"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0496C76C"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276D3D99"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24E0D560"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60667F97"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5739BB24" w14:textId="77777777" w:rsidR="00F079B9" w:rsidRPr="00FC3C2D" w:rsidRDefault="00F079B9" w:rsidP="00B540F9">
            <w:pPr>
              <w:rPr>
                <w:rFonts w:ascii="Times New Roman" w:hAnsi="Times New Roman" w:cs="Times New Roman"/>
                <w:sz w:val="14"/>
              </w:rPr>
            </w:pPr>
          </w:p>
        </w:tc>
        <w:tc>
          <w:tcPr>
            <w:tcW w:w="839" w:type="dxa"/>
            <w:tcBorders>
              <w:bottom w:val="single" w:sz="4" w:space="0" w:color="000000"/>
            </w:tcBorders>
          </w:tcPr>
          <w:p w14:paraId="5CCD3482"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[0.65,1.23]</w:t>
            </w:r>
          </w:p>
        </w:tc>
      </w:tr>
      <w:tr w:rsidR="00F079B9" w:rsidRPr="00FC3C2D" w14:paraId="3896E40A" w14:textId="77777777" w:rsidTr="00BD1C59">
        <w:trPr>
          <w:trHeight w:val="295"/>
        </w:trPr>
        <w:tc>
          <w:tcPr>
            <w:tcW w:w="3552" w:type="dxa"/>
            <w:tcBorders>
              <w:top w:val="single" w:sz="4" w:space="0" w:color="000000"/>
            </w:tcBorders>
          </w:tcPr>
          <w:p w14:paraId="6F5D7FC3"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Pseudo</w:t>
            </w:r>
            <w:r w:rsidRPr="00FC3C2D">
              <w:rPr>
                <w:rFonts w:ascii="Times New Roman" w:hAnsi="Times New Roman" w:cs="Times New Roman"/>
                <w:spacing w:val="8"/>
                <w:w w:val="105"/>
                <w:sz w:val="16"/>
              </w:rPr>
              <w:t xml:space="preserve"> </w:t>
            </w:r>
            <w:r w:rsidRPr="00FC3C2D">
              <w:rPr>
                <w:rFonts w:ascii="Times New Roman" w:hAnsi="Times New Roman" w:cs="Times New Roman"/>
                <w:w w:val="105"/>
                <w:sz w:val="16"/>
              </w:rPr>
              <w:t>R</w:t>
            </w:r>
            <w:r w:rsidRPr="00FC3C2D">
              <w:rPr>
                <w:rFonts w:ascii="Times New Roman" w:hAnsi="Times New Roman" w:cs="Times New Roman"/>
                <w:w w:val="105"/>
                <w:sz w:val="16"/>
                <w:vertAlign w:val="superscript"/>
              </w:rPr>
              <w:t>2</w:t>
            </w:r>
          </w:p>
        </w:tc>
        <w:tc>
          <w:tcPr>
            <w:tcW w:w="840" w:type="dxa"/>
            <w:tcBorders>
              <w:top w:val="single" w:sz="4" w:space="0" w:color="000000"/>
            </w:tcBorders>
          </w:tcPr>
          <w:p w14:paraId="70FB4B08"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0.17</w:t>
            </w:r>
          </w:p>
        </w:tc>
        <w:tc>
          <w:tcPr>
            <w:tcW w:w="840" w:type="dxa"/>
            <w:tcBorders>
              <w:top w:val="single" w:sz="4" w:space="0" w:color="000000"/>
            </w:tcBorders>
          </w:tcPr>
          <w:p w14:paraId="737A6106"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0.17</w:t>
            </w:r>
          </w:p>
        </w:tc>
        <w:tc>
          <w:tcPr>
            <w:tcW w:w="840" w:type="dxa"/>
            <w:tcBorders>
              <w:top w:val="single" w:sz="4" w:space="0" w:color="000000"/>
            </w:tcBorders>
          </w:tcPr>
          <w:p w14:paraId="38E90B68"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0.17</w:t>
            </w:r>
          </w:p>
        </w:tc>
        <w:tc>
          <w:tcPr>
            <w:tcW w:w="840" w:type="dxa"/>
            <w:tcBorders>
              <w:top w:val="single" w:sz="4" w:space="0" w:color="000000"/>
            </w:tcBorders>
          </w:tcPr>
          <w:p w14:paraId="5F6761BB"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0.17</w:t>
            </w:r>
          </w:p>
        </w:tc>
        <w:tc>
          <w:tcPr>
            <w:tcW w:w="840" w:type="dxa"/>
            <w:tcBorders>
              <w:top w:val="single" w:sz="4" w:space="0" w:color="000000"/>
            </w:tcBorders>
          </w:tcPr>
          <w:p w14:paraId="1C1D31AE"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0.17</w:t>
            </w:r>
          </w:p>
        </w:tc>
        <w:tc>
          <w:tcPr>
            <w:tcW w:w="840" w:type="dxa"/>
            <w:tcBorders>
              <w:top w:val="single" w:sz="4" w:space="0" w:color="000000"/>
            </w:tcBorders>
          </w:tcPr>
          <w:p w14:paraId="2707A58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0.17</w:t>
            </w:r>
          </w:p>
        </w:tc>
        <w:tc>
          <w:tcPr>
            <w:tcW w:w="839" w:type="dxa"/>
            <w:tcBorders>
              <w:top w:val="single" w:sz="4" w:space="0" w:color="000000"/>
            </w:tcBorders>
          </w:tcPr>
          <w:p w14:paraId="6B65B9D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0.17</w:t>
            </w:r>
          </w:p>
        </w:tc>
      </w:tr>
      <w:tr w:rsidR="00F079B9" w:rsidRPr="00FC3C2D" w14:paraId="6F2EB24B" w14:textId="77777777" w:rsidTr="00BD1C59">
        <w:trPr>
          <w:trHeight w:val="297"/>
        </w:trPr>
        <w:tc>
          <w:tcPr>
            <w:tcW w:w="3552" w:type="dxa"/>
            <w:tcBorders>
              <w:bottom w:val="single" w:sz="4" w:space="0" w:color="000000"/>
            </w:tcBorders>
          </w:tcPr>
          <w:p w14:paraId="0FB72E6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Observations</w:t>
            </w:r>
          </w:p>
        </w:tc>
        <w:tc>
          <w:tcPr>
            <w:tcW w:w="840" w:type="dxa"/>
            <w:tcBorders>
              <w:bottom w:val="single" w:sz="4" w:space="0" w:color="000000"/>
            </w:tcBorders>
          </w:tcPr>
          <w:p w14:paraId="017ACB1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12256</w:t>
            </w:r>
          </w:p>
        </w:tc>
        <w:tc>
          <w:tcPr>
            <w:tcW w:w="840" w:type="dxa"/>
            <w:tcBorders>
              <w:bottom w:val="single" w:sz="4" w:space="0" w:color="000000"/>
            </w:tcBorders>
          </w:tcPr>
          <w:p w14:paraId="5ECD8C9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12256</w:t>
            </w:r>
          </w:p>
        </w:tc>
        <w:tc>
          <w:tcPr>
            <w:tcW w:w="840" w:type="dxa"/>
            <w:tcBorders>
              <w:bottom w:val="single" w:sz="4" w:space="0" w:color="000000"/>
            </w:tcBorders>
          </w:tcPr>
          <w:p w14:paraId="0E966967"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12256</w:t>
            </w:r>
          </w:p>
        </w:tc>
        <w:tc>
          <w:tcPr>
            <w:tcW w:w="840" w:type="dxa"/>
            <w:tcBorders>
              <w:bottom w:val="single" w:sz="4" w:space="0" w:color="000000"/>
            </w:tcBorders>
          </w:tcPr>
          <w:p w14:paraId="3B56416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12256</w:t>
            </w:r>
          </w:p>
        </w:tc>
        <w:tc>
          <w:tcPr>
            <w:tcW w:w="840" w:type="dxa"/>
            <w:tcBorders>
              <w:bottom w:val="single" w:sz="4" w:space="0" w:color="000000"/>
            </w:tcBorders>
          </w:tcPr>
          <w:p w14:paraId="7716D91D"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12256</w:t>
            </w:r>
          </w:p>
        </w:tc>
        <w:tc>
          <w:tcPr>
            <w:tcW w:w="840" w:type="dxa"/>
            <w:tcBorders>
              <w:bottom w:val="single" w:sz="4" w:space="0" w:color="000000"/>
            </w:tcBorders>
          </w:tcPr>
          <w:p w14:paraId="4294143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12256</w:t>
            </w:r>
          </w:p>
        </w:tc>
        <w:tc>
          <w:tcPr>
            <w:tcW w:w="839" w:type="dxa"/>
            <w:tcBorders>
              <w:bottom w:val="single" w:sz="4" w:space="0" w:color="000000"/>
            </w:tcBorders>
          </w:tcPr>
          <w:p w14:paraId="45D7499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12256</w:t>
            </w:r>
          </w:p>
        </w:tc>
      </w:tr>
    </w:tbl>
    <w:p w14:paraId="0F97A9A7" w14:textId="154A647D" w:rsidR="00F079B9" w:rsidRPr="00E021EC" w:rsidRDefault="000B1C40" w:rsidP="001F219B">
      <w:pPr>
        <w:jc w:val="both"/>
        <w:rPr>
          <w:rFonts w:ascii="Times New Roman" w:hAnsi="Times New Roman" w:cs="Times New Roman"/>
          <w:i/>
          <w:iCs/>
          <w:w w:val="105"/>
          <w:sz w:val="18"/>
          <w:szCs w:val="18"/>
        </w:rPr>
      </w:pPr>
      <w:r w:rsidRPr="00E021EC">
        <w:rPr>
          <w:rFonts w:ascii="Times New Roman" w:hAnsi="Times New Roman" w:cs="Times New Roman"/>
          <w:b/>
          <w:i/>
          <w:iCs/>
          <w:w w:val="110"/>
          <w:sz w:val="18"/>
          <w:szCs w:val="18"/>
        </w:rPr>
        <w:t xml:space="preserve">Notes: </w:t>
      </w:r>
      <w:r w:rsidR="008B7698" w:rsidRPr="00E021EC">
        <w:rPr>
          <w:rFonts w:ascii="Times New Roman" w:hAnsi="Times New Roman" w:cs="Times New Roman"/>
          <w:i/>
          <w:iCs/>
          <w:w w:val="110"/>
          <w:sz w:val="18"/>
          <w:szCs w:val="18"/>
        </w:rPr>
        <w:t xml:space="preserve">Outcome: Choosing the respective candidate to receive the vaccine. </w:t>
      </w:r>
      <w:r w:rsidRPr="00E021EC">
        <w:rPr>
          <w:rFonts w:ascii="Times New Roman" w:hAnsi="Times New Roman" w:cs="Times New Roman"/>
          <w:i/>
          <w:iCs/>
          <w:w w:val="110"/>
          <w:sz w:val="18"/>
          <w:szCs w:val="18"/>
        </w:rPr>
        <w:t xml:space="preserve">Coefficients are </w:t>
      </w:r>
      <w:ins w:id="95" w:author="Henrike Sternberg" w:date="2022-09-26T09:04:00Z">
        <w:r w:rsidR="00A74EBF">
          <w:rPr>
            <w:rFonts w:ascii="Times New Roman" w:hAnsi="Times New Roman" w:cs="Times New Roman"/>
            <w:i/>
            <w:iCs/>
            <w:w w:val="110"/>
            <w:sz w:val="18"/>
            <w:szCs w:val="18"/>
          </w:rPr>
          <w:t>odds</w:t>
        </w:r>
      </w:ins>
      <w:r w:rsidRPr="00E021EC">
        <w:rPr>
          <w:rFonts w:ascii="Times New Roman" w:hAnsi="Times New Roman" w:cs="Times New Roman"/>
          <w:i/>
          <w:iCs/>
          <w:w w:val="110"/>
          <w:sz w:val="18"/>
          <w:szCs w:val="18"/>
        </w:rPr>
        <w:t xml:space="preserve"> ratios based on conditional logit estimations </w:t>
      </w:r>
      <w:ins w:id="96" w:author="Henrike Sternberg" w:date="2022-08-12T11:09:00Z">
        <w:r w:rsidR="00177DB0" w:rsidRPr="00E021EC">
          <w:rPr>
            <w:rFonts w:ascii="Times New Roman" w:hAnsi="Times New Roman" w:cs="Times New Roman"/>
            <w:i/>
            <w:iCs/>
            <w:w w:val="105"/>
            <w:sz w:val="18"/>
            <w:szCs w:val="20"/>
          </w:rPr>
          <w:t>(</w:t>
        </w:r>
      </w:ins>
      <w:ins w:id="97" w:author="Henrike Sternberg" w:date="2022-08-16T14:49:00Z">
        <w:r w:rsidR="009E7B14" w:rsidRPr="00E021EC">
          <w:rPr>
            <w:rFonts w:ascii="Times New Roman" w:hAnsi="Times New Roman" w:cs="Times New Roman"/>
            <w:i/>
            <w:iCs/>
            <w:w w:val="105"/>
            <w:sz w:val="18"/>
            <w:szCs w:val="20"/>
          </w:rPr>
          <w:t>respondent</w:t>
        </w:r>
      </w:ins>
      <w:ins w:id="98" w:author="Henrike Sternberg" w:date="2022-08-12T11:09:00Z">
        <w:r w:rsidR="00177DB0" w:rsidRPr="00E021EC">
          <w:rPr>
            <w:rFonts w:ascii="Times New Roman" w:hAnsi="Times New Roman" w:cs="Times New Roman"/>
            <w:i/>
            <w:iCs/>
            <w:w w:val="105"/>
            <w:sz w:val="18"/>
            <w:szCs w:val="20"/>
          </w:rPr>
          <w:t>-level fixed effects)</w:t>
        </w:r>
      </w:ins>
      <w:r w:rsidR="00177DB0" w:rsidRPr="00E021EC">
        <w:rPr>
          <w:rFonts w:ascii="Times New Roman" w:hAnsi="Times New Roman" w:cs="Times New Roman"/>
          <w:i/>
          <w:iCs/>
          <w:w w:val="105"/>
          <w:sz w:val="18"/>
          <w:szCs w:val="20"/>
        </w:rPr>
        <w:t xml:space="preserve"> </w:t>
      </w:r>
      <w:r w:rsidRPr="00E021EC">
        <w:rPr>
          <w:rFonts w:ascii="Times New Roman" w:hAnsi="Times New Roman" w:cs="Times New Roman"/>
          <w:i/>
          <w:iCs/>
          <w:w w:val="110"/>
          <w:sz w:val="18"/>
          <w:szCs w:val="18"/>
        </w:rPr>
        <w:t xml:space="preserve">with standard errors clustered at the </w:t>
      </w:r>
      <w:ins w:id="99" w:author="Henrike Sternberg" w:date="2022-08-16T14:49:00Z">
        <w:r w:rsidR="009E7B14" w:rsidRPr="00E021EC">
          <w:rPr>
            <w:rFonts w:ascii="Times New Roman" w:hAnsi="Times New Roman" w:cs="Times New Roman"/>
            <w:i/>
            <w:iCs/>
            <w:w w:val="105"/>
            <w:sz w:val="18"/>
            <w:szCs w:val="20"/>
          </w:rPr>
          <w:t>respondent</w:t>
        </w:r>
        <w:r w:rsidR="009E7B14" w:rsidRPr="00E021EC" w:rsidDel="009E7B14">
          <w:rPr>
            <w:rFonts w:ascii="Times New Roman" w:hAnsi="Times New Roman" w:cs="Times New Roman"/>
            <w:i/>
            <w:iCs/>
            <w:w w:val="110"/>
            <w:sz w:val="18"/>
            <w:szCs w:val="18"/>
          </w:rPr>
          <w:t xml:space="preserve"> </w:t>
        </w:r>
      </w:ins>
      <w:del w:id="100" w:author="Henrike Sternberg" w:date="2022-08-16T14:49:00Z">
        <w:r w:rsidRPr="00E021EC" w:rsidDel="009E7B14">
          <w:rPr>
            <w:rFonts w:ascii="Times New Roman" w:hAnsi="Times New Roman" w:cs="Times New Roman"/>
            <w:i/>
            <w:iCs/>
            <w:w w:val="110"/>
            <w:sz w:val="18"/>
            <w:szCs w:val="18"/>
          </w:rPr>
          <w:delText xml:space="preserve">individual </w:delText>
        </w:r>
      </w:del>
      <w:r w:rsidRPr="00E021EC">
        <w:rPr>
          <w:rFonts w:ascii="Times New Roman" w:hAnsi="Times New Roman" w:cs="Times New Roman"/>
          <w:i/>
          <w:iCs/>
          <w:w w:val="110"/>
          <w:sz w:val="18"/>
          <w:szCs w:val="18"/>
        </w:rPr>
        <w:t>level. Estimations were conducted</w:t>
      </w:r>
      <w:r w:rsidRPr="00E021EC">
        <w:rPr>
          <w:rFonts w:ascii="Times New Roman" w:hAnsi="Times New Roman" w:cs="Times New Roman"/>
          <w:i/>
          <w:iCs/>
          <w:spacing w:val="1"/>
          <w:w w:val="110"/>
          <w:sz w:val="18"/>
          <w:szCs w:val="18"/>
        </w:rPr>
        <w:t xml:space="preserve"> </w:t>
      </w:r>
      <w:r w:rsidRPr="00E021EC">
        <w:rPr>
          <w:rFonts w:ascii="Times New Roman" w:hAnsi="Times New Roman" w:cs="Times New Roman"/>
          <w:i/>
          <w:iCs/>
          <w:spacing w:val="-1"/>
          <w:w w:val="110"/>
          <w:sz w:val="18"/>
          <w:szCs w:val="18"/>
        </w:rPr>
        <w:t>with</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controlling</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main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effects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other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three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attributes,</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but</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only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results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are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shown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here.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Columns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2-7</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indicate</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10"/>
          <w:sz w:val="18"/>
          <w:szCs w:val="18"/>
        </w:rPr>
        <w:t xml:space="preserve">the degree of statistical (in-)significance of the subgroup differences presented in Figure </w:t>
      </w:r>
      <w:ins w:id="101" w:author="Henrike Sternberg" w:date="2022-08-16T13:09:00Z">
        <w:r w:rsidR="00413772" w:rsidRPr="00E021EC">
          <w:rPr>
            <w:rFonts w:ascii="Times New Roman" w:hAnsi="Times New Roman" w:cs="Times New Roman"/>
            <w:i/>
            <w:iCs/>
            <w:w w:val="110"/>
            <w:sz w:val="18"/>
            <w:szCs w:val="18"/>
          </w:rPr>
          <w:t>2</w:t>
        </w:r>
      </w:ins>
      <w:del w:id="102" w:author="Henrike Sternberg" w:date="2022-08-16T13:10:00Z">
        <w:r w:rsidRPr="00E021EC" w:rsidDel="00413772">
          <w:rPr>
            <w:rFonts w:ascii="Times New Roman" w:hAnsi="Times New Roman" w:cs="Times New Roman"/>
            <w:i/>
            <w:iCs/>
            <w:w w:val="110"/>
            <w:sz w:val="18"/>
            <w:szCs w:val="18"/>
          </w:rPr>
          <w:delText>1 in the main body of the paper and Table A1 of the supplementary</w:delText>
        </w:r>
        <w:r w:rsidRPr="00E021EC" w:rsidDel="00413772">
          <w:rPr>
            <w:rFonts w:ascii="Times New Roman" w:hAnsi="Times New Roman" w:cs="Times New Roman"/>
            <w:i/>
            <w:iCs/>
            <w:spacing w:val="1"/>
            <w:w w:val="110"/>
            <w:sz w:val="18"/>
            <w:szCs w:val="18"/>
          </w:rPr>
          <w:delText xml:space="preserve"> </w:delText>
        </w:r>
        <w:r w:rsidRPr="00E021EC" w:rsidDel="00413772">
          <w:rPr>
            <w:rFonts w:ascii="Times New Roman" w:hAnsi="Times New Roman" w:cs="Times New Roman"/>
            <w:i/>
            <w:iCs/>
            <w:spacing w:val="-1"/>
            <w:w w:val="110"/>
            <w:sz w:val="18"/>
            <w:szCs w:val="18"/>
          </w:rPr>
          <w:delText>material</w:delText>
        </w:r>
      </w:del>
      <w:r w:rsidRPr="00E021EC">
        <w:rPr>
          <w:rFonts w:ascii="Times New Roman" w:hAnsi="Times New Roman" w:cs="Times New Roman"/>
          <w:i/>
          <w:iCs/>
          <w:spacing w:val="-1"/>
          <w:w w:val="110"/>
          <w:sz w:val="18"/>
          <w:szCs w:val="18"/>
        </w:rPr>
        <w:t>.</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Results</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be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interpreted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indicated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category,</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in</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case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preference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vaccine</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05"/>
          <w:sz w:val="18"/>
          <w:szCs w:val="18"/>
        </w:rPr>
        <w:t>being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given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to</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person</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living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country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of</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survey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respondent</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answering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question.</w:t>
      </w:r>
      <w:r w:rsidRPr="00E021EC">
        <w:rPr>
          <w:rFonts w:ascii="Times New Roman" w:hAnsi="Times New Roman" w:cs="Times New Roman"/>
          <w:i/>
          <w:iCs/>
          <w:spacing w:val="24"/>
          <w:w w:val="105"/>
          <w:sz w:val="18"/>
          <w:szCs w:val="18"/>
        </w:rPr>
        <w:t xml:space="preserve"> </w:t>
      </w:r>
      <w:r w:rsidRPr="00E021EC">
        <w:rPr>
          <w:rFonts w:ascii="Times New Roman" w:hAnsi="Times New Roman" w:cs="Times New Roman"/>
          <w:i/>
          <w:iCs/>
          <w:w w:val="105"/>
          <w:sz w:val="18"/>
          <w:szCs w:val="18"/>
        </w:rPr>
        <w:t>95%</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confidence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intervals</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brackets.</w:t>
      </w:r>
      <w:r w:rsidRPr="00E021EC">
        <w:rPr>
          <w:rFonts w:ascii="Times New Roman" w:hAnsi="Times New Roman" w:cs="Times New Roman"/>
          <w:i/>
          <w:iCs/>
          <w:spacing w:val="24"/>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0.05,</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0.01,</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z w:val="18"/>
          <w:szCs w:val="18"/>
        </w:rPr>
        <w:t>p</w:t>
      </w:r>
      <w:r w:rsidRPr="00E021EC">
        <w:rPr>
          <w:rFonts w:ascii="Times New Roman" w:hAnsi="Times New Roman" w:cs="Times New Roman"/>
          <w:i/>
          <w:iCs/>
          <w:spacing w:val="-5"/>
          <w:sz w:val="18"/>
          <w:szCs w:val="18"/>
        </w:rPr>
        <w:t xml:space="preserve"> </w:t>
      </w:r>
      <w:r w:rsidRPr="00E021EC">
        <w:rPr>
          <w:rFonts w:ascii="Times New Roman" w:hAnsi="Times New Roman" w:cs="Times New Roman"/>
          <w:i/>
          <w:iCs/>
          <w:sz w:val="18"/>
          <w:szCs w:val="18"/>
        </w:rPr>
        <w:t>&lt;</w:t>
      </w:r>
      <w:r w:rsidRPr="00E021EC">
        <w:rPr>
          <w:rFonts w:ascii="Times New Roman" w:hAnsi="Times New Roman" w:cs="Times New Roman"/>
          <w:i/>
          <w:iCs/>
          <w:spacing w:val="-4"/>
          <w:sz w:val="18"/>
          <w:szCs w:val="18"/>
        </w:rPr>
        <w:t xml:space="preserve"> </w:t>
      </w:r>
      <w:r w:rsidRPr="00E021EC">
        <w:rPr>
          <w:rFonts w:ascii="Times New Roman" w:hAnsi="Times New Roman" w:cs="Times New Roman"/>
          <w:i/>
          <w:iCs/>
          <w:sz w:val="18"/>
          <w:szCs w:val="18"/>
        </w:rPr>
        <w:t>0.00</w:t>
      </w:r>
      <w:r w:rsidR="001F219B" w:rsidRPr="00E021EC">
        <w:rPr>
          <w:rFonts w:ascii="Times New Roman" w:hAnsi="Times New Roman" w:cs="Times New Roman"/>
          <w:i/>
          <w:iCs/>
          <w:sz w:val="18"/>
          <w:szCs w:val="18"/>
        </w:rPr>
        <w:t>1.</w:t>
      </w:r>
    </w:p>
    <w:p w14:paraId="5F161648" w14:textId="77777777" w:rsidR="00036778" w:rsidRPr="00036778" w:rsidRDefault="00036778" w:rsidP="00036778">
      <w:pPr>
        <w:rPr>
          <w:rFonts w:ascii="Times New Roman" w:hAnsi="Times New Roman" w:cs="Times New Roman"/>
          <w:sz w:val="18"/>
          <w:szCs w:val="18"/>
        </w:rPr>
      </w:pPr>
    </w:p>
    <w:p w14:paraId="5A4D8EBB" w14:textId="77777777" w:rsidR="00036778" w:rsidRPr="00036778" w:rsidRDefault="00036778" w:rsidP="00036778">
      <w:pPr>
        <w:rPr>
          <w:rFonts w:ascii="Times New Roman" w:hAnsi="Times New Roman" w:cs="Times New Roman"/>
          <w:sz w:val="18"/>
          <w:szCs w:val="18"/>
        </w:rPr>
      </w:pPr>
    </w:p>
    <w:p w14:paraId="289DD326" w14:textId="77777777" w:rsidR="00036778" w:rsidRDefault="00036778" w:rsidP="00036778">
      <w:pPr>
        <w:rPr>
          <w:rFonts w:ascii="Times New Roman" w:hAnsi="Times New Roman" w:cs="Times New Roman"/>
          <w:sz w:val="18"/>
          <w:szCs w:val="18"/>
        </w:rPr>
      </w:pPr>
    </w:p>
    <w:p w14:paraId="5C207BBE" w14:textId="77777777" w:rsidR="00036778" w:rsidRDefault="00036778" w:rsidP="00036778">
      <w:pPr>
        <w:rPr>
          <w:rFonts w:ascii="Times New Roman" w:hAnsi="Times New Roman" w:cs="Times New Roman"/>
          <w:sz w:val="18"/>
          <w:szCs w:val="18"/>
        </w:rPr>
      </w:pPr>
    </w:p>
    <w:p w14:paraId="32083450" w14:textId="77777777" w:rsidR="00036778" w:rsidRDefault="00036778" w:rsidP="00036778">
      <w:pPr>
        <w:rPr>
          <w:rFonts w:ascii="Times New Roman" w:hAnsi="Times New Roman" w:cs="Times New Roman"/>
          <w:sz w:val="18"/>
          <w:szCs w:val="18"/>
        </w:rPr>
      </w:pPr>
    </w:p>
    <w:p w14:paraId="4463D1E3" w14:textId="77777777" w:rsidR="00036778" w:rsidRDefault="00036778" w:rsidP="00036778">
      <w:pPr>
        <w:rPr>
          <w:rFonts w:ascii="Times New Roman" w:hAnsi="Times New Roman" w:cs="Times New Roman"/>
          <w:sz w:val="18"/>
          <w:szCs w:val="18"/>
        </w:rPr>
      </w:pPr>
    </w:p>
    <w:p w14:paraId="4001E090" w14:textId="77777777" w:rsidR="00036778" w:rsidRDefault="00036778" w:rsidP="00036778">
      <w:pPr>
        <w:rPr>
          <w:rFonts w:ascii="Times New Roman" w:hAnsi="Times New Roman" w:cs="Times New Roman"/>
          <w:sz w:val="18"/>
          <w:szCs w:val="18"/>
        </w:rPr>
      </w:pPr>
    </w:p>
    <w:p w14:paraId="57E6B2A6" w14:textId="77777777" w:rsidR="00036778" w:rsidRDefault="00036778" w:rsidP="00036778">
      <w:pPr>
        <w:rPr>
          <w:rFonts w:ascii="Times New Roman" w:hAnsi="Times New Roman" w:cs="Times New Roman"/>
          <w:sz w:val="18"/>
          <w:szCs w:val="18"/>
        </w:rPr>
      </w:pPr>
    </w:p>
    <w:p w14:paraId="351CAF0C" w14:textId="77777777" w:rsidR="00036778" w:rsidRDefault="00036778" w:rsidP="00036778">
      <w:pPr>
        <w:rPr>
          <w:rFonts w:ascii="Times New Roman" w:hAnsi="Times New Roman" w:cs="Times New Roman"/>
          <w:sz w:val="18"/>
          <w:szCs w:val="18"/>
        </w:rPr>
      </w:pPr>
    </w:p>
    <w:p w14:paraId="09901B92" w14:textId="77777777" w:rsidR="00036778" w:rsidRDefault="00036778" w:rsidP="00036778">
      <w:pPr>
        <w:rPr>
          <w:rFonts w:ascii="Times New Roman" w:hAnsi="Times New Roman" w:cs="Times New Roman"/>
          <w:sz w:val="18"/>
          <w:szCs w:val="18"/>
        </w:rPr>
      </w:pPr>
    </w:p>
    <w:p w14:paraId="24AE05C3" w14:textId="77777777" w:rsidR="00036778" w:rsidRDefault="00036778" w:rsidP="00036778">
      <w:pPr>
        <w:rPr>
          <w:rFonts w:ascii="Times New Roman" w:hAnsi="Times New Roman" w:cs="Times New Roman"/>
          <w:sz w:val="18"/>
          <w:szCs w:val="18"/>
        </w:rPr>
      </w:pPr>
    </w:p>
    <w:p w14:paraId="39405DF4" w14:textId="77777777" w:rsidR="00036778" w:rsidRDefault="00036778" w:rsidP="00036778">
      <w:pPr>
        <w:rPr>
          <w:rFonts w:ascii="Times New Roman" w:hAnsi="Times New Roman" w:cs="Times New Roman"/>
          <w:sz w:val="18"/>
          <w:szCs w:val="18"/>
        </w:rPr>
      </w:pPr>
    </w:p>
    <w:p w14:paraId="2B519AC2" w14:textId="77777777" w:rsidR="00036778" w:rsidRDefault="00036778" w:rsidP="00036778">
      <w:pPr>
        <w:rPr>
          <w:rFonts w:ascii="Times New Roman" w:hAnsi="Times New Roman" w:cs="Times New Roman"/>
          <w:sz w:val="18"/>
          <w:szCs w:val="18"/>
        </w:rPr>
      </w:pPr>
    </w:p>
    <w:p w14:paraId="54F55696" w14:textId="77777777" w:rsidR="00036778" w:rsidRDefault="00036778" w:rsidP="00036778">
      <w:pPr>
        <w:rPr>
          <w:rFonts w:ascii="Times New Roman" w:hAnsi="Times New Roman" w:cs="Times New Roman"/>
          <w:sz w:val="18"/>
          <w:szCs w:val="18"/>
        </w:rPr>
      </w:pPr>
    </w:p>
    <w:p w14:paraId="36DB7DA7" w14:textId="77777777" w:rsidR="00036778" w:rsidRDefault="00036778" w:rsidP="00036778">
      <w:pPr>
        <w:rPr>
          <w:rFonts w:ascii="Times New Roman" w:hAnsi="Times New Roman" w:cs="Times New Roman"/>
          <w:sz w:val="18"/>
          <w:szCs w:val="18"/>
        </w:rPr>
      </w:pPr>
    </w:p>
    <w:p w14:paraId="75B5A96F" w14:textId="77777777" w:rsidR="00036778" w:rsidRDefault="00036778" w:rsidP="00036778">
      <w:pPr>
        <w:rPr>
          <w:rFonts w:ascii="Times New Roman" w:hAnsi="Times New Roman" w:cs="Times New Roman"/>
          <w:sz w:val="18"/>
          <w:szCs w:val="18"/>
        </w:rPr>
      </w:pPr>
    </w:p>
    <w:p w14:paraId="78B1364F" w14:textId="77777777" w:rsidR="00036778" w:rsidRDefault="00036778" w:rsidP="00036778">
      <w:pPr>
        <w:rPr>
          <w:rFonts w:ascii="Times New Roman" w:hAnsi="Times New Roman" w:cs="Times New Roman"/>
          <w:sz w:val="18"/>
          <w:szCs w:val="18"/>
        </w:rPr>
      </w:pPr>
    </w:p>
    <w:p w14:paraId="023A536E" w14:textId="77777777" w:rsidR="00036778" w:rsidRDefault="00036778" w:rsidP="00036778">
      <w:pPr>
        <w:rPr>
          <w:rFonts w:ascii="Times New Roman" w:hAnsi="Times New Roman" w:cs="Times New Roman"/>
          <w:sz w:val="18"/>
          <w:szCs w:val="18"/>
        </w:rPr>
      </w:pPr>
    </w:p>
    <w:p w14:paraId="03DE0E39" w14:textId="77777777" w:rsidR="00036778" w:rsidRDefault="00036778" w:rsidP="00036778">
      <w:pPr>
        <w:rPr>
          <w:rFonts w:ascii="Times New Roman" w:hAnsi="Times New Roman" w:cs="Times New Roman"/>
          <w:sz w:val="18"/>
          <w:szCs w:val="18"/>
        </w:rPr>
      </w:pPr>
    </w:p>
    <w:p w14:paraId="0332F1D2" w14:textId="77777777" w:rsidR="00036778" w:rsidRDefault="00036778" w:rsidP="00036778">
      <w:pPr>
        <w:rPr>
          <w:rFonts w:ascii="Times New Roman" w:hAnsi="Times New Roman" w:cs="Times New Roman"/>
          <w:sz w:val="18"/>
          <w:szCs w:val="18"/>
        </w:rPr>
      </w:pPr>
    </w:p>
    <w:p w14:paraId="7780FD7E" w14:textId="77777777" w:rsidR="00036778" w:rsidRDefault="00036778" w:rsidP="00036778">
      <w:pPr>
        <w:rPr>
          <w:rFonts w:ascii="Times New Roman" w:hAnsi="Times New Roman" w:cs="Times New Roman"/>
          <w:sz w:val="18"/>
          <w:szCs w:val="18"/>
        </w:rPr>
      </w:pPr>
    </w:p>
    <w:p w14:paraId="04030193" w14:textId="77777777" w:rsidR="00036778" w:rsidRDefault="00036778" w:rsidP="00036778">
      <w:pPr>
        <w:rPr>
          <w:rFonts w:ascii="Times New Roman" w:hAnsi="Times New Roman" w:cs="Times New Roman"/>
          <w:sz w:val="18"/>
          <w:szCs w:val="18"/>
        </w:rPr>
      </w:pPr>
    </w:p>
    <w:p w14:paraId="39112079" w14:textId="77777777" w:rsidR="00036778" w:rsidRDefault="00036778" w:rsidP="00036778">
      <w:pPr>
        <w:rPr>
          <w:rFonts w:ascii="Times New Roman" w:hAnsi="Times New Roman" w:cs="Times New Roman"/>
          <w:sz w:val="18"/>
          <w:szCs w:val="18"/>
        </w:rPr>
      </w:pPr>
    </w:p>
    <w:p w14:paraId="3ED7F806" w14:textId="77777777" w:rsidR="00696CC0" w:rsidRDefault="00696CC0" w:rsidP="00036778">
      <w:pPr>
        <w:rPr>
          <w:rFonts w:ascii="Times New Roman" w:hAnsi="Times New Roman" w:cs="Times New Roman"/>
          <w:sz w:val="18"/>
          <w:szCs w:val="18"/>
        </w:rPr>
      </w:pPr>
    </w:p>
    <w:p w14:paraId="486489F3" w14:textId="77777777" w:rsidR="00696CC0" w:rsidRDefault="00696CC0" w:rsidP="00036778">
      <w:pPr>
        <w:rPr>
          <w:rFonts w:ascii="Times New Roman" w:hAnsi="Times New Roman" w:cs="Times New Roman"/>
          <w:sz w:val="18"/>
          <w:szCs w:val="18"/>
        </w:rPr>
      </w:pPr>
    </w:p>
    <w:p w14:paraId="12DE98AD" w14:textId="77777777" w:rsidR="00696CC0" w:rsidRDefault="00696CC0" w:rsidP="00036778">
      <w:pPr>
        <w:rPr>
          <w:rFonts w:ascii="Times New Roman" w:hAnsi="Times New Roman" w:cs="Times New Roman"/>
          <w:sz w:val="18"/>
          <w:szCs w:val="18"/>
        </w:rPr>
      </w:pPr>
    </w:p>
    <w:p w14:paraId="46205452" w14:textId="77777777" w:rsidR="00696CC0" w:rsidRDefault="00696CC0" w:rsidP="00036778">
      <w:pPr>
        <w:rPr>
          <w:rFonts w:ascii="Times New Roman" w:hAnsi="Times New Roman" w:cs="Times New Roman"/>
          <w:sz w:val="18"/>
          <w:szCs w:val="18"/>
        </w:rPr>
      </w:pPr>
    </w:p>
    <w:p w14:paraId="46ED337D" w14:textId="77777777" w:rsidR="00696CC0" w:rsidRDefault="00696CC0" w:rsidP="00036778">
      <w:pPr>
        <w:rPr>
          <w:rFonts w:ascii="Times New Roman" w:hAnsi="Times New Roman" w:cs="Times New Roman"/>
          <w:sz w:val="18"/>
          <w:szCs w:val="18"/>
        </w:rPr>
      </w:pPr>
    </w:p>
    <w:p w14:paraId="006F41FD" w14:textId="77777777" w:rsidR="00696CC0" w:rsidRDefault="00696CC0" w:rsidP="00036778">
      <w:pPr>
        <w:rPr>
          <w:rFonts w:ascii="Times New Roman" w:hAnsi="Times New Roman" w:cs="Times New Roman"/>
          <w:sz w:val="18"/>
          <w:szCs w:val="18"/>
        </w:rPr>
      </w:pPr>
    </w:p>
    <w:p w14:paraId="1413F0CF" w14:textId="77777777" w:rsidR="00895A5D" w:rsidRDefault="00895A5D" w:rsidP="00036778">
      <w:pPr>
        <w:rPr>
          <w:rFonts w:ascii="Times New Roman" w:hAnsi="Times New Roman" w:cs="Times New Roman"/>
          <w:sz w:val="18"/>
          <w:szCs w:val="18"/>
        </w:rPr>
      </w:pPr>
    </w:p>
    <w:p w14:paraId="06BF136D" w14:textId="77777777" w:rsidR="00895A5D" w:rsidRDefault="00895A5D" w:rsidP="00036778">
      <w:pPr>
        <w:rPr>
          <w:rFonts w:ascii="Times New Roman" w:hAnsi="Times New Roman" w:cs="Times New Roman"/>
          <w:sz w:val="18"/>
          <w:szCs w:val="18"/>
        </w:rPr>
      </w:pPr>
    </w:p>
    <w:p w14:paraId="50AAFBCB" w14:textId="77777777" w:rsidR="00895A5D" w:rsidRDefault="00895A5D" w:rsidP="00036778">
      <w:pPr>
        <w:rPr>
          <w:rFonts w:ascii="Times New Roman" w:hAnsi="Times New Roman" w:cs="Times New Roman"/>
          <w:sz w:val="18"/>
          <w:szCs w:val="18"/>
        </w:rPr>
      </w:pPr>
    </w:p>
    <w:p w14:paraId="30181A9A" w14:textId="3DBD0918" w:rsidR="006B2F91" w:rsidRPr="00EB07CF" w:rsidRDefault="00C17DEF" w:rsidP="00C17DEF">
      <w:pPr>
        <w:spacing w:line="248" w:lineRule="exact"/>
        <w:rPr>
          <w:rFonts w:ascii="Times New Roman" w:hAnsi="Times New Roman" w:cs="Times New Roman"/>
        </w:rPr>
      </w:pPr>
      <w:r w:rsidRPr="00A7799A">
        <w:rPr>
          <w:rFonts w:ascii="Times New Roman" w:hAnsi="Times New Roman" w:cs="Times New Roman"/>
          <w:b/>
          <w:shd w:val="clear" w:color="auto" w:fill="FFFFFF"/>
        </w:rPr>
        <w:lastRenderedPageBreak/>
        <w:t>Supplementary File 1</w:t>
      </w:r>
      <w:r>
        <w:rPr>
          <w:rFonts w:ascii="Times New Roman" w:hAnsi="Times New Roman" w:cs="Times New Roman"/>
          <w:b/>
          <w:shd w:val="clear" w:color="auto" w:fill="FFFFFF"/>
        </w:rPr>
        <w:t>h</w:t>
      </w:r>
      <w:r w:rsidR="006B2F91" w:rsidRPr="00EB07CF">
        <w:rPr>
          <w:rFonts w:ascii="Times New Roman" w:hAnsi="Times New Roman" w:cs="Times New Roman"/>
          <w:spacing w:val="-1"/>
          <w:w w:val="110"/>
        </w:rPr>
        <w:t>–</w:t>
      </w:r>
      <w:r w:rsidR="006B2F91" w:rsidRPr="00EB07CF">
        <w:rPr>
          <w:rFonts w:ascii="Times New Roman" w:hAnsi="Times New Roman" w:cs="Times New Roman"/>
          <w:spacing w:val="-8"/>
          <w:w w:val="110"/>
        </w:rPr>
        <w:t xml:space="preserve"> </w:t>
      </w:r>
      <w:r w:rsidR="006B2F91" w:rsidRPr="00EB07CF">
        <w:rPr>
          <w:rFonts w:ascii="Times New Roman" w:hAnsi="Times New Roman" w:cs="Times New Roman"/>
          <w:spacing w:val="-1"/>
          <w:w w:val="110"/>
        </w:rPr>
        <w:t>Country</w:t>
      </w:r>
      <w:r w:rsidR="006B2F91" w:rsidRPr="00EB07CF">
        <w:rPr>
          <w:rFonts w:ascii="Times New Roman" w:hAnsi="Times New Roman" w:cs="Times New Roman"/>
          <w:spacing w:val="-7"/>
          <w:w w:val="110"/>
        </w:rPr>
        <w:t xml:space="preserve"> </w:t>
      </w:r>
      <w:r w:rsidR="006B2F91" w:rsidRPr="00EB07CF">
        <w:rPr>
          <w:rFonts w:ascii="Times New Roman" w:hAnsi="Times New Roman" w:cs="Times New Roman"/>
          <w:spacing w:val="-1"/>
          <w:w w:val="110"/>
        </w:rPr>
        <w:t>of</w:t>
      </w:r>
      <w:r w:rsidR="006B2F91" w:rsidRPr="00EB07CF">
        <w:rPr>
          <w:rFonts w:ascii="Times New Roman" w:hAnsi="Times New Roman" w:cs="Times New Roman"/>
          <w:spacing w:val="-7"/>
          <w:w w:val="110"/>
        </w:rPr>
        <w:t xml:space="preserve"> </w:t>
      </w:r>
      <w:r w:rsidR="006B2F91" w:rsidRPr="00EB07CF">
        <w:rPr>
          <w:rFonts w:ascii="Times New Roman" w:hAnsi="Times New Roman" w:cs="Times New Roman"/>
          <w:spacing w:val="-1"/>
          <w:w w:val="110"/>
        </w:rPr>
        <w:t>residence</w:t>
      </w:r>
      <w:r w:rsidR="006B2F91" w:rsidRPr="00EB07CF">
        <w:rPr>
          <w:rFonts w:ascii="Times New Roman" w:hAnsi="Times New Roman" w:cs="Times New Roman"/>
          <w:spacing w:val="-7"/>
          <w:w w:val="110"/>
        </w:rPr>
        <w:t xml:space="preserve"> </w:t>
      </w:r>
      <w:r w:rsidR="006B2F91" w:rsidRPr="00EB07CF">
        <w:rPr>
          <w:rFonts w:ascii="Times New Roman" w:hAnsi="Times New Roman" w:cs="Times New Roman"/>
          <w:spacing w:val="-1"/>
          <w:w w:val="110"/>
        </w:rPr>
        <w:t>attribute:</w:t>
      </w:r>
      <w:r w:rsidR="006B2F91" w:rsidRPr="00EB07CF">
        <w:rPr>
          <w:rFonts w:ascii="Times New Roman" w:hAnsi="Times New Roman" w:cs="Times New Roman"/>
          <w:spacing w:val="9"/>
          <w:w w:val="110"/>
        </w:rPr>
        <w:t xml:space="preserve"> </w:t>
      </w:r>
      <w:r w:rsidR="006B2F91" w:rsidRPr="00EB07CF">
        <w:rPr>
          <w:rFonts w:ascii="Times New Roman" w:hAnsi="Times New Roman" w:cs="Times New Roman"/>
          <w:spacing w:val="-1"/>
          <w:w w:val="110"/>
        </w:rPr>
        <w:t>Heterogeneity</w:t>
      </w:r>
      <w:r w:rsidR="006B2F91" w:rsidRPr="00EB07CF">
        <w:rPr>
          <w:rFonts w:ascii="Times New Roman" w:hAnsi="Times New Roman" w:cs="Times New Roman"/>
          <w:spacing w:val="-7"/>
          <w:w w:val="110"/>
        </w:rPr>
        <w:t xml:space="preserve"> </w:t>
      </w:r>
      <w:r w:rsidR="006B2F91" w:rsidRPr="00EB07CF">
        <w:rPr>
          <w:rFonts w:ascii="Times New Roman" w:hAnsi="Times New Roman" w:cs="Times New Roman"/>
          <w:spacing w:val="-1"/>
          <w:w w:val="110"/>
        </w:rPr>
        <w:t>by</w:t>
      </w:r>
      <w:r w:rsidR="006B2F91" w:rsidRPr="00EB07CF">
        <w:rPr>
          <w:rFonts w:ascii="Times New Roman" w:hAnsi="Times New Roman" w:cs="Times New Roman"/>
          <w:spacing w:val="-7"/>
          <w:w w:val="110"/>
        </w:rPr>
        <w:t xml:space="preserve"> </w:t>
      </w:r>
      <w:r w:rsidR="006B2F91" w:rsidRPr="00EB07CF">
        <w:rPr>
          <w:rFonts w:ascii="Times New Roman" w:hAnsi="Times New Roman" w:cs="Times New Roman"/>
          <w:spacing w:val="-1"/>
          <w:w w:val="110"/>
        </w:rPr>
        <w:t>respondent’s</w:t>
      </w:r>
      <w:r w:rsidR="006B2F91" w:rsidRPr="00EB07CF">
        <w:rPr>
          <w:rFonts w:ascii="Times New Roman" w:hAnsi="Times New Roman" w:cs="Times New Roman"/>
          <w:spacing w:val="-8"/>
          <w:w w:val="110"/>
        </w:rPr>
        <w:t xml:space="preserve"> </w:t>
      </w:r>
      <w:r w:rsidR="006B2F91" w:rsidRPr="00EB07CF">
        <w:rPr>
          <w:rFonts w:ascii="Times New Roman" w:hAnsi="Times New Roman" w:cs="Times New Roman"/>
          <w:spacing w:val="-1"/>
          <w:w w:val="110"/>
        </w:rPr>
        <w:t>characteristics</w:t>
      </w:r>
      <w:r>
        <w:rPr>
          <w:rFonts w:ascii="Times New Roman" w:hAnsi="Times New Roman" w:cs="Times New Roman"/>
          <w:spacing w:val="-1"/>
          <w:w w:val="110"/>
        </w:rPr>
        <w:t xml:space="preserve"> </w:t>
      </w:r>
      <w:r w:rsidR="006B2F91" w:rsidRPr="00EB07CF">
        <w:rPr>
          <w:rFonts w:ascii="Times New Roman" w:hAnsi="Times New Roman" w:cs="Times New Roman"/>
          <w:w w:val="110"/>
        </w:rPr>
        <w:t>(Polish sample)</w:t>
      </w:r>
    </w:p>
    <w:p w14:paraId="77175E83" w14:textId="4F0A6F6B" w:rsidR="006B2F91" w:rsidRPr="00036778" w:rsidRDefault="00895A5D" w:rsidP="00036778">
      <w:pPr>
        <w:rPr>
          <w:rFonts w:ascii="Times New Roman" w:hAnsi="Times New Roman" w:cs="Times New Roman"/>
          <w:sz w:val="18"/>
          <w:szCs w:val="18"/>
        </w:rPr>
      </w:pPr>
      <w:r w:rsidRPr="00FC3C2D">
        <w:rPr>
          <w:rFonts w:ascii="Times New Roman" w:hAnsi="Times New Roman" w:cs="Times New Roman"/>
          <w:noProof/>
        </w:rPr>
        <mc:AlternateContent>
          <mc:Choice Requires="wps">
            <w:drawing>
              <wp:anchor distT="0" distB="0" distL="114300" distR="114300" simplePos="0" relativeHeight="251653120" behindDoc="0" locked="0" layoutInCell="1" allowOverlap="1" wp14:anchorId="27589C35" wp14:editId="7FF4AE78">
                <wp:simplePos x="0" y="0"/>
                <wp:positionH relativeFrom="margin">
                  <wp:posOffset>28765</wp:posOffset>
                </wp:positionH>
                <wp:positionV relativeFrom="page">
                  <wp:posOffset>1257935</wp:posOffset>
                </wp:positionV>
                <wp:extent cx="6152083" cy="28575"/>
                <wp:effectExtent l="0" t="0" r="20320" b="28575"/>
                <wp:wrapNone/>
                <wp:docPr id="3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2083" cy="28575"/>
                        </a:xfrm>
                        <a:prstGeom prst="line">
                          <a:avLst/>
                        </a:prstGeom>
                        <a:noFill/>
                        <a:ln w="335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5A120D0" id="Line 5" o:spid="_x0000_s1026" style="position:absolute;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2.25pt,99.05pt" to="486.65pt,10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" strokeweight=".09308mm">
                <w10:wrap anchorx="margin" anchory="page"/>
              </v:line>
            </w:pict>
          </mc:Fallback>
        </mc:AlternateContent>
      </w:r>
    </w:p>
    <w:tbl>
      <w:tblPr>
        <w:tblStyle w:val="TableNormal"/>
        <w:tblW w:w="9699" w:type="dxa"/>
        <w:tblLayout w:type="fixed"/>
        <w:tblLook w:val="01E0" w:firstRow="1" w:lastRow="1" w:firstColumn="1" w:lastColumn="1" w:noHBand="0" w:noVBand="0"/>
      </w:tblPr>
      <w:tblGrid>
        <w:gridCol w:w="3462"/>
        <w:gridCol w:w="915"/>
        <w:gridCol w:w="928"/>
        <w:gridCol w:w="850"/>
        <w:gridCol w:w="851"/>
        <w:gridCol w:w="850"/>
        <w:gridCol w:w="992"/>
        <w:gridCol w:w="851"/>
      </w:tblGrid>
      <w:tr w:rsidR="008C6D3E" w:rsidRPr="00C625CF" w14:paraId="6407F5A5" w14:textId="77777777" w:rsidTr="00BD1C59">
        <w:trPr>
          <w:trHeight w:val="218"/>
        </w:trPr>
        <w:tc>
          <w:tcPr>
            <w:tcW w:w="3462" w:type="dxa"/>
            <w:tcBorders>
              <w:bottom w:val="single" w:sz="4" w:space="0" w:color="auto"/>
            </w:tcBorders>
          </w:tcPr>
          <w:p w14:paraId="15D1FF1C" w14:textId="1ABC90C4" w:rsidR="008C6D3E" w:rsidRPr="00C625CF" w:rsidRDefault="008C6D3E" w:rsidP="00362DCA">
            <w:pPr>
              <w:rPr>
                <w:rFonts w:ascii="Times New Roman" w:hAnsi="Times New Roman" w:cs="Times New Roman"/>
                <w:w w:val="110"/>
                <w:sz w:val="16"/>
              </w:rPr>
            </w:pPr>
          </w:p>
        </w:tc>
        <w:tc>
          <w:tcPr>
            <w:tcW w:w="915" w:type="dxa"/>
            <w:tcBorders>
              <w:bottom w:val="single" w:sz="4" w:space="0" w:color="auto"/>
            </w:tcBorders>
          </w:tcPr>
          <w:p w14:paraId="34349F6D" w14:textId="77777777" w:rsidR="008C6D3E" w:rsidRPr="00C625CF" w:rsidRDefault="008C6D3E" w:rsidP="00362DCA">
            <w:pPr>
              <w:rPr>
                <w:rFonts w:ascii="Times New Roman" w:hAnsi="Times New Roman" w:cs="Times New Roman"/>
                <w:w w:val="110"/>
                <w:sz w:val="16"/>
              </w:rPr>
            </w:pPr>
            <w:r>
              <w:rPr>
                <w:rFonts w:ascii="Times New Roman" w:hAnsi="Times New Roman" w:cs="Times New Roman"/>
                <w:w w:val="110"/>
                <w:sz w:val="16"/>
              </w:rPr>
              <w:t>(1)</w:t>
            </w:r>
          </w:p>
        </w:tc>
        <w:tc>
          <w:tcPr>
            <w:tcW w:w="928" w:type="dxa"/>
            <w:tcBorders>
              <w:bottom w:val="single" w:sz="4" w:space="0" w:color="auto"/>
            </w:tcBorders>
          </w:tcPr>
          <w:p w14:paraId="61D4F2A9" w14:textId="77777777" w:rsidR="008C6D3E" w:rsidRPr="00C625CF" w:rsidRDefault="008C6D3E" w:rsidP="00362DCA">
            <w:pPr>
              <w:rPr>
                <w:rFonts w:ascii="Times New Roman" w:hAnsi="Times New Roman" w:cs="Times New Roman"/>
                <w:w w:val="105"/>
                <w:sz w:val="16"/>
              </w:rPr>
            </w:pPr>
            <w:r>
              <w:rPr>
                <w:rFonts w:ascii="Times New Roman" w:hAnsi="Times New Roman" w:cs="Times New Roman"/>
                <w:w w:val="105"/>
                <w:sz w:val="16"/>
              </w:rPr>
              <w:t>(2)</w:t>
            </w:r>
          </w:p>
        </w:tc>
        <w:tc>
          <w:tcPr>
            <w:tcW w:w="850" w:type="dxa"/>
            <w:tcBorders>
              <w:bottom w:val="single" w:sz="4" w:space="0" w:color="auto"/>
            </w:tcBorders>
          </w:tcPr>
          <w:p w14:paraId="416E23F9" w14:textId="77777777" w:rsidR="008C6D3E" w:rsidRPr="00C625CF" w:rsidRDefault="008C6D3E" w:rsidP="00362DCA">
            <w:pPr>
              <w:rPr>
                <w:rFonts w:ascii="Times New Roman" w:hAnsi="Times New Roman" w:cs="Times New Roman"/>
                <w:w w:val="110"/>
                <w:sz w:val="16"/>
              </w:rPr>
            </w:pPr>
            <w:r>
              <w:rPr>
                <w:rFonts w:ascii="Times New Roman" w:hAnsi="Times New Roman" w:cs="Times New Roman"/>
                <w:w w:val="110"/>
                <w:sz w:val="16"/>
              </w:rPr>
              <w:t>(3)</w:t>
            </w:r>
          </w:p>
        </w:tc>
        <w:tc>
          <w:tcPr>
            <w:tcW w:w="851" w:type="dxa"/>
            <w:tcBorders>
              <w:bottom w:val="single" w:sz="4" w:space="0" w:color="auto"/>
            </w:tcBorders>
          </w:tcPr>
          <w:p w14:paraId="3966D47C" w14:textId="77777777" w:rsidR="008C6D3E" w:rsidRPr="00C625CF" w:rsidRDefault="008C6D3E" w:rsidP="00362DCA">
            <w:pPr>
              <w:rPr>
                <w:rFonts w:ascii="Times New Roman" w:hAnsi="Times New Roman" w:cs="Times New Roman"/>
                <w:w w:val="110"/>
                <w:sz w:val="16"/>
              </w:rPr>
            </w:pPr>
            <w:r>
              <w:rPr>
                <w:rFonts w:ascii="Times New Roman" w:hAnsi="Times New Roman" w:cs="Times New Roman"/>
                <w:w w:val="110"/>
                <w:sz w:val="16"/>
              </w:rPr>
              <w:t>(4)</w:t>
            </w:r>
          </w:p>
        </w:tc>
        <w:tc>
          <w:tcPr>
            <w:tcW w:w="850" w:type="dxa"/>
            <w:tcBorders>
              <w:bottom w:val="single" w:sz="4" w:space="0" w:color="auto"/>
            </w:tcBorders>
          </w:tcPr>
          <w:p w14:paraId="38F26866" w14:textId="77777777" w:rsidR="008C6D3E" w:rsidRPr="00C625CF" w:rsidRDefault="008C6D3E" w:rsidP="00362DCA">
            <w:pPr>
              <w:rPr>
                <w:rFonts w:ascii="Times New Roman" w:hAnsi="Times New Roman" w:cs="Times New Roman"/>
                <w:w w:val="110"/>
                <w:sz w:val="16"/>
              </w:rPr>
            </w:pPr>
            <w:r>
              <w:rPr>
                <w:rFonts w:ascii="Times New Roman" w:hAnsi="Times New Roman" w:cs="Times New Roman"/>
                <w:w w:val="110"/>
                <w:sz w:val="16"/>
              </w:rPr>
              <w:t>(5)</w:t>
            </w:r>
          </w:p>
        </w:tc>
        <w:tc>
          <w:tcPr>
            <w:tcW w:w="992" w:type="dxa"/>
            <w:tcBorders>
              <w:bottom w:val="single" w:sz="4" w:space="0" w:color="auto"/>
            </w:tcBorders>
          </w:tcPr>
          <w:p w14:paraId="469BD23E" w14:textId="77777777" w:rsidR="008C6D3E" w:rsidRPr="00C625CF" w:rsidRDefault="008C6D3E" w:rsidP="00362DCA">
            <w:pPr>
              <w:rPr>
                <w:rFonts w:ascii="Times New Roman" w:hAnsi="Times New Roman" w:cs="Times New Roman"/>
                <w:w w:val="110"/>
                <w:sz w:val="16"/>
              </w:rPr>
            </w:pPr>
            <w:r>
              <w:rPr>
                <w:rFonts w:ascii="Times New Roman" w:hAnsi="Times New Roman" w:cs="Times New Roman"/>
                <w:w w:val="110"/>
                <w:sz w:val="16"/>
              </w:rPr>
              <w:t>(6)</w:t>
            </w:r>
          </w:p>
        </w:tc>
        <w:tc>
          <w:tcPr>
            <w:tcW w:w="851" w:type="dxa"/>
            <w:tcBorders>
              <w:bottom w:val="single" w:sz="4" w:space="0" w:color="auto"/>
            </w:tcBorders>
          </w:tcPr>
          <w:p w14:paraId="21704F3C" w14:textId="77777777" w:rsidR="008C6D3E" w:rsidRDefault="008C6D3E" w:rsidP="00362DCA">
            <w:pPr>
              <w:rPr>
                <w:rFonts w:ascii="Times New Roman" w:hAnsi="Times New Roman" w:cs="Times New Roman"/>
                <w:w w:val="110"/>
                <w:sz w:val="16"/>
              </w:rPr>
            </w:pPr>
            <w:r>
              <w:rPr>
                <w:rFonts w:ascii="Times New Roman" w:hAnsi="Times New Roman" w:cs="Times New Roman"/>
                <w:w w:val="110"/>
                <w:sz w:val="16"/>
              </w:rPr>
              <w:t>(7)</w:t>
            </w:r>
          </w:p>
          <w:p w14:paraId="62DD6F69" w14:textId="64F18B0D" w:rsidR="008A35AE" w:rsidRPr="00C625CF" w:rsidRDefault="008A35AE" w:rsidP="00362DCA">
            <w:pPr>
              <w:rPr>
                <w:rFonts w:ascii="Times New Roman" w:hAnsi="Times New Roman" w:cs="Times New Roman"/>
                <w:w w:val="110"/>
                <w:sz w:val="16"/>
              </w:rPr>
            </w:pPr>
          </w:p>
        </w:tc>
      </w:tr>
      <w:tr w:rsidR="008C6D3E" w14:paraId="404193F0" w14:textId="77777777" w:rsidTr="00BD1C59">
        <w:trPr>
          <w:trHeight w:val="218"/>
        </w:trPr>
        <w:tc>
          <w:tcPr>
            <w:tcW w:w="3462" w:type="dxa"/>
            <w:tcBorders>
              <w:top w:val="single" w:sz="4" w:space="0" w:color="auto"/>
            </w:tcBorders>
          </w:tcPr>
          <w:p w14:paraId="2067A75D" w14:textId="38920D0F" w:rsidR="008C6D3E" w:rsidRPr="00126DCC" w:rsidRDefault="008C6D3E" w:rsidP="00362DCA">
            <w:pPr>
              <w:rPr>
                <w:rFonts w:ascii="Times New Roman" w:hAnsi="Times New Roman" w:cs="Times New Roman"/>
                <w:b/>
                <w:i/>
                <w:w w:val="110"/>
                <w:sz w:val="16"/>
              </w:rPr>
            </w:pPr>
            <w:r w:rsidRPr="00126DCC">
              <w:rPr>
                <w:rFonts w:ascii="Times New Roman" w:hAnsi="Times New Roman" w:cs="Times New Roman"/>
                <w:b/>
                <w:i/>
                <w:w w:val="110"/>
                <w:sz w:val="16"/>
              </w:rPr>
              <w:t>Country of Residence</w:t>
            </w:r>
          </w:p>
        </w:tc>
        <w:tc>
          <w:tcPr>
            <w:tcW w:w="915" w:type="dxa"/>
            <w:tcBorders>
              <w:top w:val="single" w:sz="4" w:space="0" w:color="auto"/>
            </w:tcBorders>
          </w:tcPr>
          <w:p w14:paraId="438C6E41" w14:textId="77777777" w:rsidR="008C6D3E" w:rsidRDefault="008C6D3E" w:rsidP="00362DCA">
            <w:pPr>
              <w:rPr>
                <w:rFonts w:ascii="Times New Roman" w:hAnsi="Times New Roman" w:cs="Times New Roman"/>
                <w:w w:val="110"/>
                <w:sz w:val="16"/>
              </w:rPr>
            </w:pPr>
          </w:p>
        </w:tc>
        <w:tc>
          <w:tcPr>
            <w:tcW w:w="928" w:type="dxa"/>
            <w:tcBorders>
              <w:top w:val="single" w:sz="4" w:space="0" w:color="auto"/>
            </w:tcBorders>
          </w:tcPr>
          <w:p w14:paraId="7D6E9AC9" w14:textId="77777777" w:rsidR="008C6D3E" w:rsidRDefault="008C6D3E" w:rsidP="00362DCA">
            <w:pPr>
              <w:rPr>
                <w:rFonts w:ascii="Times New Roman" w:hAnsi="Times New Roman" w:cs="Times New Roman"/>
                <w:w w:val="105"/>
                <w:sz w:val="16"/>
              </w:rPr>
            </w:pPr>
          </w:p>
        </w:tc>
        <w:tc>
          <w:tcPr>
            <w:tcW w:w="850" w:type="dxa"/>
            <w:tcBorders>
              <w:top w:val="single" w:sz="4" w:space="0" w:color="auto"/>
            </w:tcBorders>
          </w:tcPr>
          <w:p w14:paraId="173515CC" w14:textId="77777777" w:rsidR="008C6D3E" w:rsidRDefault="008C6D3E" w:rsidP="00362DCA">
            <w:pPr>
              <w:rPr>
                <w:rFonts w:ascii="Times New Roman" w:hAnsi="Times New Roman" w:cs="Times New Roman"/>
                <w:w w:val="110"/>
                <w:sz w:val="16"/>
              </w:rPr>
            </w:pPr>
          </w:p>
        </w:tc>
        <w:tc>
          <w:tcPr>
            <w:tcW w:w="851" w:type="dxa"/>
            <w:tcBorders>
              <w:top w:val="single" w:sz="4" w:space="0" w:color="auto"/>
            </w:tcBorders>
          </w:tcPr>
          <w:p w14:paraId="6A91E17D" w14:textId="77777777" w:rsidR="008C6D3E" w:rsidRDefault="008C6D3E" w:rsidP="00362DCA">
            <w:pPr>
              <w:rPr>
                <w:rFonts w:ascii="Times New Roman" w:hAnsi="Times New Roman" w:cs="Times New Roman"/>
                <w:w w:val="110"/>
                <w:sz w:val="16"/>
              </w:rPr>
            </w:pPr>
          </w:p>
        </w:tc>
        <w:tc>
          <w:tcPr>
            <w:tcW w:w="850" w:type="dxa"/>
            <w:tcBorders>
              <w:top w:val="single" w:sz="4" w:space="0" w:color="auto"/>
            </w:tcBorders>
          </w:tcPr>
          <w:p w14:paraId="798462F4" w14:textId="77777777" w:rsidR="008C6D3E" w:rsidRDefault="008C6D3E" w:rsidP="00362DCA">
            <w:pPr>
              <w:rPr>
                <w:rFonts w:ascii="Times New Roman" w:hAnsi="Times New Roman" w:cs="Times New Roman"/>
                <w:w w:val="110"/>
                <w:sz w:val="16"/>
              </w:rPr>
            </w:pPr>
          </w:p>
        </w:tc>
        <w:tc>
          <w:tcPr>
            <w:tcW w:w="992" w:type="dxa"/>
            <w:tcBorders>
              <w:top w:val="single" w:sz="4" w:space="0" w:color="auto"/>
            </w:tcBorders>
          </w:tcPr>
          <w:p w14:paraId="66D53615" w14:textId="77777777" w:rsidR="008C6D3E" w:rsidRDefault="008C6D3E" w:rsidP="00362DCA">
            <w:pPr>
              <w:rPr>
                <w:rFonts w:ascii="Times New Roman" w:hAnsi="Times New Roman" w:cs="Times New Roman"/>
                <w:w w:val="110"/>
                <w:sz w:val="16"/>
              </w:rPr>
            </w:pPr>
          </w:p>
        </w:tc>
        <w:tc>
          <w:tcPr>
            <w:tcW w:w="851" w:type="dxa"/>
            <w:tcBorders>
              <w:top w:val="single" w:sz="4" w:space="0" w:color="auto"/>
            </w:tcBorders>
          </w:tcPr>
          <w:p w14:paraId="1C889ED2" w14:textId="77777777" w:rsidR="008C6D3E" w:rsidRDefault="008C6D3E" w:rsidP="00362DCA">
            <w:pPr>
              <w:rPr>
                <w:rFonts w:ascii="Times New Roman" w:hAnsi="Times New Roman" w:cs="Times New Roman"/>
                <w:w w:val="110"/>
                <w:sz w:val="16"/>
              </w:rPr>
            </w:pPr>
          </w:p>
        </w:tc>
      </w:tr>
      <w:tr w:rsidR="008C6D3E" w:rsidRPr="00C625CF" w14:paraId="05874A50" w14:textId="77777777" w:rsidTr="00BD1C59">
        <w:trPr>
          <w:trHeight w:val="241"/>
        </w:trPr>
        <w:tc>
          <w:tcPr>
            <w:tcW w:w="3462" w:type="dxa"/>
          </w:tcPr>
          <w:p w14:paraId="2DA92B06" w14:textId="77777777" w:rsidR="002C0149" w:rsidRDefault="002C0149" w:rsidP="00362DCA">
            <w:pPr>
              <w:rPr>
                <w:rFonts w:ascii="Times New Roman" w:hAnsi="Times New Roman" w:cs="Times New Roman"/>
                <w:w w:val="110"/>
                <w:sz w:val="16"/>
              </w:rPr>
            </w:pPr>
          </w:p>
          <w:p w14:paraId="2ED53A20" w14:textId="10231A00" w:rsidR="008C6D3E" w:rsidRPr="00C625CF" w:rsidRDefault="008C6D3E" w:rsidP="00362DCA">
            <w:pPr>
              <w:rPr>
                <w:rFonts w:ascii="Times New Roman" w:hAnsi="Times New Roman" w:cs="Times New Roman"/>
                <w:w w:val="110"/>
                <w:sz w:val="16"/>
              </w:rPr>
            </w:pPr>
            <w:r>
              <w:rPr>
                <w:rFonts w:ascii="Times New Roman" w:hAnsi="Times New Roman" w:cs="Times New Roman"/>
                <w:w w:val="110"/>
                <w:sz w:val="16"/>
              </w:rPr>
              <w:t>Respondents’ Country</w:t>
            </w:r>
          </w:p>
        </w:tc>
        <w:tc>
          <w:tcPr>
            <w:tcW w:w="6237" w:type="dxa"/>
            <w:gridSpan w:val="7"/>
          </w:tcPr>
          <w:p w14:paraId="3C3E3E9B" w14:textId="77777777" w:rsidR="002C0149" w:rsidRDefault="002C0149" w:rsidP="00362DCA">
            <w:pPr>
              <w:jc w:val="center"/>
              <w:rPr>
                <w:rFonts w:ascii="Times New Roman" w:hAnsi="Times New Roman" w:cs="Times New Roman"/>
                <w:w w:val="110"/>
                <w:sz w:val="16"/>
              </w:rPr>
            </w:pPr>
          </w:p>
          <w:p w14:paraId="4523B298" w14:textId="6F5F75FC" w:rsidR="008C6D3E" w:rsidRPr="00C625CF" w:rsidRDefault="008C6D3E" w:rsidP="00362DCA">
            <w:pPr>
              <w:jc w:val="center"/>
              <w:rPr>
                <w:rFonts w:ascii="Times New Roman" w:hAnsi="Times New Roman" w:cs="Times New Roman"/>
                <w:w w:val="110"/>
                <w:sz w:val="16"/>
              </w:rPr>
            </w:pPr>
            <w:r>
              <w:rPr>
                <w:rFonts w:ascii="Times New Roman" w:hAnsi="Times New Roman" w:cs="Times New Roman"/>
                <w:w w:val="110"/>
                <w:sz w:val="16"/>
              </w:rPr>
              <w:t>Reference Category</w:t>
            </w:r>
          </w:p>
        </w:tc>
      </w:tr>
    </w:tbl>
    <w:p w14:paraId="4B6CD281" w14:textId="30630DB7" w:rsidR="00F079B9" w:rsidRPr="00FC3C2D" w:rsidRDefault="00F079B9" w:rsidP="00B540F9">
      <w:pPr>
        <w:rPr>
          <w:rFonts w:ascii="Times New Roman" w:hAnsi="Times New Roman" w:cs="Times New Roman"/>
          <w:sz w:val="24"/>
        </w:rPr>
      </w:pPr>
    </w:p>
    <w:tbl>
      <w:tblPr>
        <w:tblStyle w:val="TableNormal"/>
        <w:tblW w:w="0" w:type="auto"/>
        <w:tblLayout w:type="fixed"/>
        <w:tblLook w:val="01E0" w:firstRow="1" w:lastRow="1" w:firstColumn="1" w:lastColumn="1" w:noHBand="0" w:noVBand="0"/>
      </w:tblPr>
      <w:tblGrid>
        <w:gridCol w:w="3552"/>
        <w:gridCol w:w="840"/>
        <w:gridCol w:w="840"/>
        <w:gridCol w:w="840"/>
        <w:gridCol w:w="840"/>
        <w:gridCol w:w="840"/>
        <w:gridCol w:w="840"/>
        <w:gridCol w:w="839"/>
      </w:tblGrid>
      <w:tr w:rsidR="00F079B9" w:rsidRPr="00FC3C2D" w14:paraId="6ED59402" w14:textId="77777777" w:rsidTr="00BD1C59">
        <w:trPr>
          <w:trHeight w:val="175"/>
        </w:trPr>
        <w:tc>
          <w:tcPr>
            <w:tcW w:w="3552" w:type="dxa"/>
          </w:tcPr>
          <w:p w14:paraId="28D46BE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Global</w:t>
            </w:r>
            <w:r w:rsidRPr="00FC3C2D">
              <w:rPr>
                <w:rFonts w:ascii="Times New Roman" w:hAnsi="Times New Roman" w:cs="Times New Roman"/>
                <w:spacing w:val="16"/>
                <w:w w:val="105"/>
                <w:sz w:val="16"/>
              </w:rPr>
              <w:t xml:space="preserve"> </w:t>
            </w:r>
            <w:r w:rsidRPr="00FC3C2D">
              <w:rPr>
                <w:rFonts w:ascii="Times New Roman" w:hAnsi="Times New Roman" w:cs="Times New Roman"/>
                <w:w w:val="105"/>
                <w:sz w:val="16"/>
              </w:rPr>
              <w:t>South</w:t>
            </w:r>
          </w:p>
        </w:tc>
        <w:tc>
          <w:tcPr>
            <w:tcW w:w="840" w:type="dxa"/>
          </w:tcPr>
          <w:p w14:paraId="783BD92D"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0.99</w:t>
            </w:r>
          </w:p>
        </w:tc>
        <w:tc>
          <w:tcPr>
            <w:tcW w:w="840" w:type="dxa"/>
          </w:tcPr>
          <w:p w14:paraId="2B077AE6"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0.98</w:t>
            </w:r>
          </w:p>
        </w:tc>
        <w:tc>
          <w:tcPr>
            <w:tcW w:w="840" w:type="dxa"/>
          </w:tcPr>
          <w:p w14:paraId="5902A497"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1.03</w:t>
            </w:r>
          </w:p>
        </w:tc>
        <w:tc>
          <w:tcPr>
            <w:tcW w:w="840" w:type="dxa"/>
          </w:tcPr>
          <w:p w14:paraId="5571294B"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1.29</w:t>
            </w:r>
          </w:p>
        </w:tc>
        <w:tc>
          <w:tcPr>
            <w:tcW w:w="840" w:type="dxa"/>
          </w:tcPr>
          <w:p w14:paraId="714A066C"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0.99</w:t>
            </w:r>
          </w:p>
        </w:tc>
        <w:tc>
          <w:tcPr>
            <w:tcW w:w="840" w:type="dxa"/>
          </w:tcPr>
          <w:p w14:paraId="3FE557D1"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1.00</w:t>
            </w:r>
          </w:p>
        </w:tc>
        <w:tc>
          <w:tcPr>
            <w:tcW w:w="839" w:type="dxa"/>
          </w:tcPr>
          <w:p w14:paraId="5C66CD0F"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1.00</w:t>
            </w:r>
          </w:p>
        </w:tc>
      </w:tr>
      <w:tr w:rsidR="00F079B9" w:rsidRPr="00FC3C2D" w14:paraId="20585F13" w14:textId="77777777" w:rsidTr="00BD1C59">
        <w:trPr>
          <w:trHeight w:val="263"/>
        </w:trPr>
        <w:tc>
          <w:tcPr>
            <w:tcW w:w="3552" w:type="dxa"/>
          </w:tcPr>
          <w:p w14:paraId="129C0F95" w14:textId="77777777" w:rsidR="00F079B9" w:rsidRPr="00FC3C2D" w:rsidRDefault="00F079B9" w:rsidP="00B540F9">
            <w:pPr>
              <w:rPr>
                <w:rFonts w:ascii="Times New Roman" w:hAnsi="Times New Roman" w:cs="Times New Roman"/>
                <w:sz w:val="14"/>
              </w:rPr>
            </w:pPr>
          </w:p>
        </w:tc>
        <w:tc>
          <w:tcPr>
            <w:tcW w:w="840" w:type="dxa"/>
          </w:tcPr>
          <w:p w14:paraId="080E8E8A"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[0.86,1.15]</w:t>
            </w:r>
          </w:p>
        </w:tc>
        <w:tc>
          <w:tcPr>
            <w:tcW w:w="840" w:type="dxa"/>
          </w:tcPr>
          <w:p w14:paraId="317EFB9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[0.79,1.21]</w:t>
            </w:r>
          </w:p>
        </w:tc>
        <w:tc>
          <w:tcPr>
            <w:tcW w:w="840" w:type="dxa"/>
          </w:tcPr>
          <w:p w14:paraId="6F86467D"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[0.88,1.20]</w:t>
            </w:r>
          </w:p>
        </w:tc>
        <w:tc>
          <w:tcPr>
            <w:tcW w:w="840" w:type="dxa"/>
          </w:tcPr>
          <w:p w14:paraId="0D4B0E91"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[0.97,1.71]</w:t>
            </w:r>
          </w:p>
        </w:tc>
        <w:tc>
          <w:tcPr>
            <w:tcW w:w="840" w:type="dxa"/>
          </w:tcPr>
          <w:p w14:paraId="137A8C8C"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[0.83,1.18]</w:t>
            </w:r>
          </w:p>
        </w:tc>
        <w:tc>
          <w:tcPr>
            <w:tcW w:w="840" w:type="dxa"/>
          </w:tcPr>
          <w:p w14:paraId="5F6E8F5B"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[0.84,1.18]</w:t>
            </w:r>
          </w:p>
        </w:tc>
        <w:tc>
          <w:tcPr>
            <w:tcW w:w="839" w:type="dxa"/>
          </w:tcPr>
          <w:p w14:paraId="2F7E6E4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[0.77,1.30]</w:t>
            </w:r>
          </w:p>
        </w:tc>
      </w:tr>
      <w:tr w:rsidR="00F079B9" w:rsidRPr="00FC3C2D" w14:paraId="5152AC8C" w14:textId="77777777" w:rsidTr="00BD1C59">
        <w:trPr>
          <w:trHeight w:val="274"/>
        </w:trPr>
        <w:tc>
          <w:tcPr>
            <w:tcW w:w="3552" w:type="dxa"/>
          </w:tcPr>
          <w:p w14:paraId="79441CDD"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1"/>
                <w:sz w:val="16"/>
              </w:rPr>
              <w:t xml:space="preserve"> </w:t>
            </w:r>
            <w:r w:rsidRPr="00FC3C2D">
              <w:rPr>
                <w:rFonts w:ascii="Times New Roman" w:hAnsi="Times New Roman" w:cs="Times New Roman"/>
                <w:sz w:val="16"/>
              </w:rPr>
              <w:t>South</w:t>
            </w:r>
            <w:r w:rsidRPr="00FC3C2D">
              <w:rPr>
                <w:rFonts w:ascii="Times New Roman" w:hAnsi="Times New Roman" w:cs="Times New Roman"/>
                <w:spacing w:val="22"/>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Female</w:t>
            </w:r>
            <w:r w:rsidRPr="00FC3C2D">
              <w:rPr>
                <w:rFonts w:ascii="Times New Roman" w:hAnsi="Times New Roman" w:cs="Times New Roman"/>
                <w:spacing w:val="22"/>
                <w:sz w:val="16"/>
              </w:rPr>
              <w:t xml:space="preserve"> </w:t>
            </w:r>
            <w:r w:rsidRPr="00FC3C2D">
              <w:rPr>
                <w:rFonts w:ascii="Times New Roman" w:hAnsi="Times New Roman" w:cs="Times New Roman"/>
                <w:sz w:val="16"/>
              </w:rPr>
              <w:t>respondent</w:t>
            </w:r>
          </w:p>
        </w:tc>
        <w:tc>
          <w:tcPr>
            <w:tcW w:w="840" w:type="dxa"/>
          </w:tcPr>
          <w:p w14:paraId="451436A2" w14:textId="77777777" w:rsidR="00F079B9" w:rsidRPr="00FC3C2D" w:rsidRDefault="00F079B9" w:rsidP="00B540F9">
            <w:pPr>
              <w:rPr>
                <w:rFonts w:ascii="Times New Roman" w:hAnsi="Times New Roman" w:cs="Times New Roman"/>
                <w:sz w:val="14"/>
              </w:rPr>
            </w:pPr>
          </w:p>
        </w:tc>
        <w:tc>
          <w:tcPr>
            <w:tcW w:w="840" w:type="dxa"/>
          </w:tcPr>
          <w:p w14:paraId="3380B181"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1.03</w:t>
            </w:r>
          </w:p>
        </w:tc>
        <w:tc>
          <w:tcPr>
            <w:tcW w:w="840" w:type="dxa"/>
          </w:tcPr>
          <w:p w14:paraId="6B2674BB" w14:textId="77777777" w:rsidR="00F079B9" w:rsidRPr="00FC3C2D" w:rsidRDefault="00F079B9" w:rsidP="00B540F9">
            <w:pPr>
              <w:rPr>
                <w:rFonts w:ascii="Times New Roman" w:hAnsi="Times New Roman" w:cs="Times New Roman"/>
                <w:sz w:val="14"/>
              </w:rPr>
            </w:pPr>
          </w:p>
        </w:tc>
        <w:tc>
          <w:tcPr>
            <w:tcW w:w="840" w:type="dxa"/>
          </w:tcPr>
          <w:p w14:paraId="3D592617" w14:textId="77777777" w:rsidR="00F079B9" w:rsidRPr="00FC3C2D" w:rsidRDefault="00F079B9" w:rsidP="00B540F9">
            <w:pPr>
              <w:rPr>
                <w:rFonts w:ascii="Times New Roman" w:hAnsi="Times New Roman" w:cs="Times New Roman"/>
                <w:sz w:val="14"/>
              </w:rPr>
            </w:pPr>
          </w:p>
        </w:tc>
        <w:tc>
          <w:tcPr>
            <w:tcW w:w="840" w:type="dxa"/>
          </w:tcPr>
          <w:p w14:paraId="20171973" w14:textId="77777777" w:rsidR="00F079B9" w:rsidRPr="00FC3C2D" w:rsidRDefault="00F079B9" w:rsidP="00B540F9">
            <w:pPr>
              <w:rPr>
                <w:rFonts w:ascii="Times New Roman" w:hAnsi="Times New Roman" w:cs="Times New Roman"/>
                <w:sz w:val="14"/>
              </w:rPr>
            </w:pPr>
          </w:p>
        </w:tc>
        <w:tc>
          <w:tcPr>
            <w:tcW w:w="840" w:type="dxa"/>
          </w:tcPr>
          <w:p w14:paraId="31380321" w14:textId="77777777" w:rsidR="00F079B9" w:rsidRPr="00FC3C2D" w:rsidRDefault="00F079B9" w:rsidP="00B540F9">
            <w:pPr>
              <w:rPr>
                <w:rFonts w:ascii="Times New Roman" w:hAnsi="Times New Roman" w:cs="Times New Roman"/>
                <w:sz w:val="14"/>
              </w:rPr>
            </w:pPr>
          </w:p>
        </w:tc>
        <w:tc>
          <w:tcPr>
            <w:tcW w:w="839" w:type="dxa"/>
          </w:tcPr>
          <w:p w14:paraId="4CDCE539" w14:textId="77777777" w:rsidR="00F079B9" w:rsidRPr="00FC3C2D" w:rsidRDefault="00F079B9" w:rsidP="00B540F9">
            <w:pPr>
              <w:rPr>
                <w:rFonts w:ascii="Times New Roman" w:hAnsi="Times New Roman" w:cs="Times New Roman"/>
                <w:sz w:val="14"/>
              </w:rPr>
            </w:pPr>
          </w:p>
        </w:tc>
      </w:tr>
      <w:tr w:rsidR="00F079B9" w:rsidRPr="00FC3C2D" w14:paraId="2ED6AFFD" w14:textId="77777777" w:rsidTr="00BD1C59">
        <w:trPr>
          <w:trHeight w:val="263"/>
        </w:trPr>
        <w:tc>
          <w:tcPr>
            <w:tcW w:w="3552" w:type="dxa"/>
          </w:tcPr>
          <w:p w14:paraId="6BB265D3" w14:textId="77777777" w:rsidR="00F079B9" w:rsidRPr="00FC3C2D" w:rsidRDefault="00F079B9" w:rsidP="00B540F9">
            <w:pPr>
              <w:rPr>
                <w:rFonts w:ascii="Times New Roman" w:hAnsi="Times New Roman" w:cs="Times New Roman"/>
                <w:sz w:val="14"/>
              </w:rPr>
            </w:pPr>
          </w:p>
        </w:tc>
        <w:tc>
          <w:tcPr>
            <w:tcW w:w="840" w:type="dxa"/>
          </w:tcPr>
          <w:p w14:paraId="35F9503B" w14:textId="77777777" w:rsidR="00F079B9" w:rsidRPr="00FC3C2D" w:rsidRDefault="00F079B9" w:rsidP="00B540F9">
            <w:pPr>
              <w:rPr>
                <w:rFonts w:ascii="Times New Roman" w:hAnsi="Times New Roman" w:cs="Times New Roman"/>
                <w:sz w:val="14"/>
              </w:rPr>
            </w:pPr>
          </w:p>
        </w:tc>
        <w:tc>
          <w:tcPr>
            <w:tcW w:w="840" w:type="dxa"/>
          </w:tcPr>
          <w:p w14:paraId="3887B596"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[0.78,1.36]</w:t>
            </w:r>
          </w:p>
        </w:tc>
        <w:tc>
          <w:tcPr>
            <w:tcW w:w="840" w:type="dxa"/>
          </w:tcPr>
          <w:p w14:paraId="494E0047" w14:textId="77777777" w:rsidR="00F079B9" w:rsidRPr="00FC3C2D" w:rsidRDefault="00F079B9" w:rsidP="00B540F9">
            <w:pPr>
              <w:rPr>
                <w:rFonts w:ascii="Times New Roman" w:hAnsi="Times New Roman" w:cs="Times New Roman"/>
                <w:sz w:val="14"/>
              </w:rPr>
            </w:pPr>
          </w:p>
        </w:tc>
        <w:tc>
          <w:tcPr>
            <w:tcW w:w="840" w:type="dxa"/>
          </w:tcPr>
          <w:p w14:paraId="506D73E4" w14:textId="77777777" w:rsidR="00F079B9" w:rsidRPr="00FC3C2D" w:rsidRDefault="00F079B9" w:rsidP="00B540F9">
            <w:pPr>
              <w:rPr>
                <w:rFonts w:ascii="Times New Roman" w:hAnsi="Times New Roman" w:cs="Times New Roman"/>
                <w:sz w:val="14"/>
              </w:rPr>
            </w:pPr>
          </w:p>
        </w:tc>
        <w:tc>
          <w:tcPr>
            <w:tcW w:w="840" w:type="dxa"/>
          </w:tcPr>
          <w:p w14:paraId="1203D257" w14:textId="77777777" w:rsidR="00F079B9" w:rsidRPr="00FC3C2D" w:rsidRDefault="00F079B9" w:rsidP="00B540F9">
            <w:pPr>
              <w:rPr>
                <w:rFonts w:ascii="Times New Roman" w:hAnsi="Times New Roman" w:cs="Times New Roman"/>
                <w:sz w:val="14"/>
              </w:rPr>
            </w:pPr>
          </w:p>
        </w:tc>
        <w:tc>
          <w:tcPr>
            <w:tcW w:w="840" w:type="dxa"/>
          </w:tcPr>
          <w:p w14:paraId="37A90549" w14:textId="77777777" w:rsidR="00F079B9" w:rsidRPr="00FC3C2D" w:rsidRDefault="00F079B9" w:rsidP="00B540F9">
            <w:pPr>
              <w:rPr>
                <w:rFonts w:ascii="Times New Roman" w:hAnsi="Times New Roman" w:cs="Times New Roman"/>
                <w:sz w:val="14"/>
              </w:rPr>
            </w:pPr>
          </w:p>
        </w:tc>
        <w:tc>
          <w:tcPr>
            <w:tcW w:w="839" w:type="dxa"/>
          </w:tcPr>
          <w:p w14:paraId="6A3C8567" w14:textId="77777777" w:rsidR="00F079B9" w:rsidRPr="00FC3C2D" w:rsidRDefault="00F079B9" w:rsidP="00B540F9">
            <w:pPr>
              <w:rPr>
                <w:rFonts w:ascii="Times New Roman" w:hAnsi="Times New Roman" w:cs="Times New Roman"/>
                <w:sz w:val="14"/>
              </w:rPr>
            </w:pPr>
          </w:p>
        </w:tc>
      </w:tr>
      <w:tr w:rsidR="00F079B9" w:rsidRPr="00FC3C2D" w14:paraId="16E738EE" w14:textId="77777777" w:rsidTr="00BD1C59">
        <w:trPr>
          <w:trHeight w:val="274"/>
        </w:trPr>
        <w:tc>
          <w:tcPr>
            <w:tcW w:w="3552" w:type="dxa"/>
          </w:tcPr>
          <w:p w14:paraId="7D2A422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Respondent</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1"/>
                <w:sz w:val="16"/>
              </w:rPr>
              <w:t xml:space="preserve"> </w:t>
            </w:r>
            <w:r w:rsidRPr="00FC3C2D">
              <w:rPr>
                <w:rFonts w:ascii="Times New Roman" w:hAnsi="Times New Roman" w:cs="Times New Roman"/>
                <w:sz w:val="16"/>
              </w:rPr>
              <w:t>45</w:t>
            </w:r>
          </w:p>
        </w:tc>
        <w:tc>
          <w:tcPr>
            <w:tcW w:w="840" w:type="dxa"/>
          </w:tcPr>
          <w:p w14:paraId="593858FC" w14:textId="77777777" w:rsidR="00F079B9" w:rsidRPr="00FC3C2D" w:rsidRDefault="00F079B9" w:rsidP="00B540F9">
            <w:pPr>
              <w:rPr>
                <w:rFonts w:ascii="Times New Roman" w:hAnsi="Times New Roman" w:cs="Times New Roman"/>
                <w:sz w:val="14"/>
              </w:rPr>
            </w:pPr>
          </w:p>
        </w:tc>
        <w:tc>
          <w:tcPr>
            <w:tcW w:w="840" w:type="dxa"/>
          </w:tcPr>
          <w:p w14:paraId="61BAA9C4" w14:textId="77777777" w:rsidR="00F079B9" w:rsidRPr="00FC3C2D" w:rsidRDefault="00F079B9" w:rsidP="00B540F9">
            <w:pPr>
              <w:rPr>
                <w:rFonts w:ascii="Times New Roman" w:hAnsi="Times New Roman" w:cs="Times New Roman"/>
                <w:sz w:val="14"/>
              </w:rPr>
            </w:pPr>
          </w:p>
        </w:tc>
        <w:tc>
          <w:tcPr>
            <w:tcW w:w="840" w:type="dxa"/>
          </w:tcPr>
          <w:p w14:paraId="510FA576"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0.86</w:t>
            </w:r>
          </w:p>
        </w:tc>
        <w:tc>
          <w:tcPr>
            <w:tcW w:w="840" w:type="dxa"/>
          </w:tcPr>
          <w:p w14:paraId="604B70DD" w14:textId="77777777" w:rsidR="00F079B9" w:rsidRPr="00FC3C2D" w:rsidRDefault="00F079B9" w:rsidP="00B540F9">
            <w:pPr>
              <w:rPr>
                <w:rFonts w:ascii="Times New Roman" w:hAnsi="Times New Roman" w:cs="Times New Roman"/>
                <w:sz w:val="14"/>
              </w:rPr>
            </w:pPr>
          </w:p>
        </w:tc>
        <w:tc>
          <w:tcPr>
            <w:tcW w:w="840" w:type="dxa"/>
          </w:tcPr>
          <w:p w14:paraId="4935B5B0" w14:textId="77777777" w:rsidR="00F079B9" w:rsidRPr="00FC3C2D" w:rsidRDefault="00F079B9" w:rsidP="00B540F9">
            <w:pPr>
              <w:rPr>
                <w:rFonts w:ascii="Times New Roman" w:hAnsi="Times New Roman" w:cs="Times New Roman"/>
                <w:sz w:val="14"/>
              </w:rPr>
            </w:pPr>
          </w:p>
        </w:tc>
        <w:tc>
          <w:tcPr>
            <w:tcW w:w="840" w:type="dxa"/>
          </w:tcPr>
          <w:p w14:paraId="2C87EDE4" w14:textId="77777777" w:rsidR="00F079B9" w:rsidRPr="00FC3C2D" w:rsidRDefault="00F079B9" w:rsidP="00B540F9">
            <w:pPr>
              <w:rPr>
                <w:rFonts w:ascii="Times New Roman" w:hAnsi="Times New Roman" w:cs="Times New Roman"/>
                <w:sz w:val="14"/>
              </w:rPr>
            </w:pPr>
          </w:p>
        </w:tc>
        <w:tc>
          <w:tcPr>
            <w:tcW w:w="839" w:type="dxa"/>
          </w:tcPr>
          <w:p w14:paraId="75BE0C35" w14:textId="77777777" w:rsidR="00F079B9" w:rsidRPr="00FC3C2D" w:rsidRDefault="00F079B9" w:rsidP="00B540F9">
            <w:pPr>
              <w:rPr>
                <w:rFonts w:ascii="Times New Roman" w:hAnsi="Times New Roman" w:cs="Times New Roman"/>
                <w:sz w:val="14"/>
              </w:rPr>
            </w:pPr>
          </w:p>
        </w:tc>
      </w:tr>
      <w:tr w:rsidR="00F079B9" w:rsidRPr="00FC3C2D" w14:paraId="62EFAA57" w14:textId="77777777" w:rsidTr="00BD1C59">
        <w:trPr>
          <w:trHeight w:val="247"/>
        </w:trPr>
        <w:tc>
          <w:tcPr>
            <w:tcW w:w="3552" w:type="dxa"/>
          </w:tcPr>
          <w:p w14:paraId="3F7FB6B0" w14:textId="77777777" w:rsidR="00F079B9" w:rsidRPr="00FC3C2D" w:rsidRDefault="00F079B9" w:rsidP="00B540F9">
            <w:pPr>
              <w:rPr>
                <w:rFonts w:ascii="Times New Roman" w:hAnsi="Times New Roman" w:cs="Times New Roman"/>
                <w:sz w:val="14"/>
              </w:rPr>
            </w:pPr>
          </w:p>
        </w:tc>
        <w:tc>
          <w:tcPr>
            <w:tcW w:w="840" w:type="dxa"/>
          </w:tcPr>
          <w:p w14:paraId="21904891" w14:textId="77777777" w:rsidR="00F079B9" w:rsidRPr="00FC3C2D" w:rsidRDefault="00F079B9" w:rsidP="00B540F9">
            <w:pPr>
              <w:rPr>
                <w:rFonts w:ascii="Times New Roman" w:hAnsi="Times New Roman" w:cs="Times New Roman"/>
                <w:sz w:val="14"/>
              </w:rPr>
            </w:pPr>
          </w:p>
        </w:tc>
        <w:tc>
          <w:tcPr>
            <w:tcW w:w="840" w:type="dxa"/>
          </w:tcPr>
          <w:p w14:paraId="373CB938" w14:textId="77777777" w:rsidR="00F079B9" w:rsidRPr="00FC3C2D" w:rsidRDefault="00F079B9" w:rsidP="00B540F9">
            <w:pPr>
              <w:rPr>
                <w:rFonts w:ascii="Times New Roman" w:hAnsi="Times New Roman" w:cs="Times New Roman"/>
                <w:sz w:val="14"/>
              </w:rPr>
            </w:pPr>
          </w:p>
        </w:tc>
        <w:tc>
          <w:tcPr>
            <w:tcW w:w="840" w:type="dxa"/>
          </w:tcPr>
          <w:p w14:paraId="2F9A6B51"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[0.61,1.21]</w:t>
            </w:r>
          </w:p>
        </w:tc>
        <w:tc>
          <w:tcPr>
            <w:tcW w:w="840" w:type="dxa"/>
          </w:tcPr>
          <w:p w14:paraId="5213D153" w14:textId="77777777" w:rsidR="00F079B9" w:rsidRPr="00FC3C2D" w:rsidRDefault="00F079B9" w:rsidP="00B540F9">
            <w:pPr>
              <w:rPr>
                <w:rFonts w:ascii="Times New Roman" w:hAnsi="Times New Roman" w:cs="Times New Roman"/>
                <w:sz w:val="14"/>
              </w:rPr>
            </w:pPr>
          </w:p>
        </w:tc>
        <w:tc>
          <w:tcPr>
            <w:tcW w:w="840" w:type="dxa"/>
          </w:tcPr>
          <w:p w14:paraId="5D524141" w14:textId="77777777" w:rsidR="00F079B9" w:rsidRPr="00FC3C2D" w:rsidRDefault="00F079B9" w:rsidP="00B540F9">
            <w:pPr>
              <w:rPr>
                <w:rFonts w:ascii="Times New Roman" w:hAnsi="Times New Roman" w:cs="Times New Roman"/>
                <w:sz w:val="14"/>
              </w:rPr>
            </w:pPr>
          </w:p>
        </w:tc>
        <w:tc>
          <w:tcPr>
            <w:tcW w:w="840" w:type="dxa"/>
          </w:tcPr>
          <w:p w14:paraId="379E4E3A" w14:textId="77777777" w:rsidR="00F079B9" w:rsidRPr="00FC3C2D" w:rsidRDefault="00F079B9" w:rsidP="00B540F9">
            <w:pPr>
              <w:rPr>
                <w:rFonts w:ascii="Times New Roman" w:hAnsi="Times New Roman" w:cs="Times New Roman"/>
                <w:sz w:val="14"/>
              </w:rPr>
            </w:pPr>
          </w:p>
        </w:tc>
        <w:tc>
          <w:tcPr>
            <w:tcW w:w="839" w:type="dxa"/>
          </w:tcPr>
          <w:p w14:paraId="4F2BEB53" w14:textId="77777777" w:rsidR="00F079B9" w:rsidRPr="00FC3C2D" w:rsidRDefault="00F079B9" w:rsidP="00B540F9">
            <w:pPr>
              <w:rPr>
                <w:rFonts w:ascii="Times New Roman" w:hAnsi="Times New Roman" w:cs="Times New Roman"/>
                <w:sz w:val="14"/>
              </w:rPr>
            </w:pPr>
          </w:p>
        </w:tc>
      </w:tr>
      <w:tr w:rsidR="00F079B9" w:rsidRPr="00FC3C2D" w14:paraId="64F9E0A0" w14:textId="77777777" w:rsidTr="00BD1C59">
        <w:trPr>
          <w:trHeight w:val="554"/>
        </w:trPr>
        <w:tc>
          <w:tcPr>
            <w:tcW w:w="3552" w:type="dxa"/>
          </w:tcPr>
          <w:p w14:paraId="1F66A79F"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9"/>
                <w:sz w:val="16"/>
              </w:rPr>
              <w:t xml:space="preserve"> </w:t>
            </w:r>
            <w:r w:rsidRPr="00FC3C2D">
              <w:rPr>
                <w:rFonts w:ascii="Times New Roman" w:hAnsi="Times New Roman" w:cs="Times New Roman"/>
                <w:sz w:val="16"/>
              </w:rPr>
              <w:t>Higher</w:t>
            </w:r>
            <w:r w:rsidRPr="00FC3C2D">
              <w:rPr>
                <w:rFonts w:ascii="Times New Roman" w:hAnsi="Times New Roman" w:cs="Times New Roman"/>
                <w:spacing w:val="23"/>
                <w:sz w:val="16"/>
              </w:rPr>
              <w:t xml:space="preserve"> </w:t>
            </w:r>
            <w:r w:rsidRPr="00FC3C2D">
              <w:rPr>
                <w:rFonts w:ascii="Times New Roman" w:hAnsi="Times New Roman" w:cs="Times New Roman"/>
                <w:sz w:val="16"/>
              </w:rPr>
              <w:t>educated</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40393456" w14:textId="77777777" w:rsidR="00F079B9" w:rsidRPr="00FC3C2D" w:rsidRDefault="00F079B9" w:rsidP="00B540F9">
            <w:pPr>
              <w:rPr>
                <w:rFonts w:ascii="Times New Roman" w:hAnsi="Times New Roman" w:cs="Times New Roman"/>
                <w:sz w:val="14"/>
              </w:rPr>
            </w:pPr>
          </w:p>
        </w:tc>
        <w:tc>
          <w:tcPr>
            <w:tcW w:w="840" w:type="dxa"/>
          </w:tcPr>
          <w:p w14:paraId="6D999C35" w14:textId="77777777" w:rsidR="00F079B9" w:rsidRPr="00FC3C2D" w:rsidRDefault="00F079B9" w:rsidP="00B540F9">
            <w:pPr>
              <w:rPr>
                <w:rFonts w:ascii="Times New Roman" w:hAnsi="Times New Roman" w:cs="Times New Roman"/>
                <w:sz w:val="14"/>
              </w:rPr>
            </w:pPr>
          </w:p>
        </w:tc>
        <w:tc>
          <w:tcPr>
            <w:tcW w:w="840" w:type="dxa"/>
          </w:tcPr>
          <w:p w14:paraId="390A9CB5" w14:textId="77777777" w:rsidR="00F079B9" w:rsidRPr="00FC3C2D" w:rsidRDefault="00F079B9" w:rsidP="00B540F9">
            <w:pPr>
              <w:rPr>
                <w:rFonts w:ascii="Times New Roman" w:hAnsi="Times New Roman" w:cs="Times New Roman"/>
                <w:sz w:val="14"/>
              </w:rPr>
            </w:pPr>
          </w:p>
        </w:tc>
        <w:tc>
          <w:tcPr>
            <w:tcW w:w="840" w:type="dxa"/>
          </w:tcPr>
          <w:p w14:paraId="672AA48B"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0.72</w:t>
            </w:r>
            <w:r w:rsidRPr="00FC3C2D">
              <w:rPr>
                <w:rFonts w:ascii="Cambria Math" w:hAnsi="Cambria Math" w:cs="Cambria Math"/>
                <w:sz w:val="16"/>
                <w:vertAlign w:val="superscript"/>
              </w:rPr>
              <w:t>∗</w:t>
            </w:r>
            <w:r w:rsidRPr="00FC3C2D">
              <w:rPr>
                <w:rFonts w:ascii="Times New Roman" w:hAnsi="Times New Roman" w:cs="Times New Roman"/>
                <w:spacing w:val="1"/>
                <w:sz w:val="16"/>
              </w:rPr>
              <w:t xml:space="preserve"> </w:t>
            </w:r>
            <w:r w:rsidRPr="00FC3C2D">
              <w:rPr>
                <w:rFonts w:ascii="Times New Roman" w:hAnsi="Times New Roman" w:cs="Times New Roman"/>
                <w:w w:val="95"/>
                <w:sz w:val="16"/>
              </w:rPr>
              <w:t>[0.52,0.99]</w:t>
            </w:r>
          </w:p>
        </w:tc>
        <w:tc>
          <w:tcPr>
            <w:tcW w:w="840" w:type="dxa"/>
          </w:tcPr>
          <w:p w14:paraId="69F74BB3" w14:textId="77777777" w:rsidR="00F079B9" w:rsidRPr="00FC3C2D" w:rsidRDefault="00F079B9" w:rsidP="00B540F9">
            <w:pPr>
              <w:rPr>
                <w:rFonts w:ascii="Times New Roman" w:hAnsi="Times New Roman" w:cs="Times New Roman"/>
                <w:sz w:val="14"/>
              </w:rPr>
            </w:pPr>
          </w:p>
        </w:tc>
        <w:tc>
          <w:tcPr>
            <w:tcW w:w="840" w:type="dxa"/>
          </w:tcPr>
          <w:p w14:paraId="4F1FFEBF" w14:textId="77777777" w:rsidR="00F079B9" w:rsidRPr="00FC3C2D" w:rsidRDefault="00F079B9" w:rsidP="00B540F9">
            <w:pPr>
              <w:rPr>
                <w:rFonts w:ascii="Times New Roman" w:hAnsi="Times New Roman" w:cs="Times New Roman"/>
                <w:sz w:val="14"/>
              </w:rPr>
            </w:pPr>
          </w:p>
        </w:tc>
        <w:tc>
          <w:tcPr>
            <w:tcW w:w="839" w:type="dxa"/>
          </w:tcPr>
          <w:p w14:paraId="197CD4BC" w14:textId="77777777" w:rsidR="00F079B9" w:rsidRPr="00FC3C2D" w:rsidRDefault="00F079B9" w:rsidP="00B540F9">
            <w:pPr>
              <w:rPr>
                <w:rFonts w:ascii="Times New Roman" w:hAnsi="Times New Roman" w:cs="Times New Roman"/>
                <w:sz w:val="14"/>
              </w:rPr>
            </w:pPr>
          </w:p>
        </w:tc>
      </w:tr>
      <w:tr w:rsidR="00F079B9" w:rsidRPr="00FC3C2D" w14:paraId="2528CE95" w14:textId="77777777" w:rsidTr="00BD1C59">
        <w:trPr>
          <w:trHeight w:val="274"/>
        </w:trPr>
        <w:tc>
          <w:tcPr>
            <w:tcW w:w="3552" w:type="dxa"/>
          </w:tcPr>
          <w:p w14:paraId="612B3A08"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31"/>
                <w:sz w:val="16"/>
              </w:rPr>
              <w:t xml:space="preserve"> </w:t>
            </w:r>
            <w:r w:rsidRPr="00FC3C2D">
              <w:rPr>
                <w:rFonts w:ascii="Times New Roman" w:hAnsi="Times New Roman" w:cs="Times New Roman"/>
                <w:sz w:val="16"/>
              </w:rPr>
              <w:t>South</w:t>
            </w:r>
            <w:r w:rsidRPr="00FC3C2D">
              <w:rPr>
                <w:rFonts w:ascii="Times New Roman" w:hAnsi="Times New Roman" w:cs="Times New Roman"/>
                <w:spacing w:val="31"/>
                <w:sz w:val="16"/>
              </w:rPr>
              <w:t xml:space="preserve"> </w:t>
            </w:r>
            <w:r w:rsidRPr="00FC3C2D">
              <w:rPr>
                <w:rFonts w:ascii="Times New Roman" w:hAnsi="Times New Roman" w:cs="Times New Roman"/>
                <w:sz w:val="16"/>
              </w:rPr>
              <w:t>×</w:t>
            </w:r>
            <w:r w:rsidRPr="00FC3C2D">
              <w:rPr>
                <w:rFonts w:ascii="Times New Roman" w:hAnsi="Times New Roman" w:cs="Times New Roman"/>
                <w:spacing w:val="17"/>
                <w:sz w:val="16"/>
              </w:rPr>
              <w:t xml:space="preserve"> </w:t>
            </w:r>
            <w:r w:rsidRPr="00FC3C2D">
              <w:rPr>
                <w:rFonts w:ascii="Times New Roman" w:hAnsi="Times New Roman" w:cs="Times New Roman"/>
                <w:sz w:val="16"/>
              </w:rPr>
              <w:t>High-risk</w:t>
            </w:r>
            <w:r w:rsidRPr="00FC3C2D">
              <w:rPr>
                <w:rFonts w:ascii="Times New Roman" w:hAnsi="Times New Roman" w:cs="Times New Roman"/>
                <w:spacing w:val="31"/>
                <w:sz w:val="16"/>
              </w:rPr>
              <w:t xml:space="preserve"> </w:t>
            </w:r>
            <w:r w:rsidRPr="00FC3C2D">
              <w:rPr>
                <w:rFonts w:ascii="Times New Roman" w:hAnsi="Times New Roman" w:cs="Times New Roman"/>
                <w:sz w:val="16"/>
              </w:rPr>
              <w:t>respondent</w:t>
            </w:r>
          </w:p>
        </w:tc>
        <w:tc>
          <w:tcPr>
            <w:tcW w:w="840" w:type="dxa"/>
          </w:tcPr>
          <w:p w14:paraId="525E31ED" w14:textId="77777777" w:rsidR="00F079B9" w:rsidRPr="00FC3C2D" w:rsidRDefault="00F079B9" w:rsidP="00B540F9">
            <w:pPr>
              <w:rPr>
                <w:rFonts w:ascii="Times New Roman" w:hAnsi="Times New Roman" w:cs="Times New Roman"/>
                <w:sz w:val="14"/>
              </w:rPr>
            </w:pPr>
          </w:p>
        </w:tc>
        <w:tc>
          <w:tcPr>
            <w:tcW w:w="840" w:type="dxa"/>
          </w:tcPr>
          <w:p w14:paraId="02AE35F5" w14:textId="77777777" w:rsidR="00F079B9" w:rsidRPr="00FC3C2D" w:rsidRDefault="00F079B9" w:rsidP="00B540F9">
            <w:pPr>
              <w:rPr>
                <w:rFonts w:ascii="Times New Roman" w:hAnsi="Times New Roman" w:cs="Times New Roman"/>
                <w:sz w:val="14"/>
              </w:rPr>
            </w:pPr>
          </w:p>
        </w:tc>
        <w:tc>
          <w:tcPr>
            <w:tcW w:w="840" w:type="dxa"/>
          </w:tcPr>
          <w:p w14:paraId="705897D9" w14:textId="77777777" w:rsidR="00F079B9" w:rsidRPr="00FC3C2D" w:rsidRDefault="00F079B9" w:rsidP="00B540F9">
            <w:pPr>
              <w:rPr>
                <w:rFonts w:ascii="Times New Roman" w:hAnsi="Times New Roman" w:cs="Times New Roman"/>
                <w:sz w:val="14"/>
              </w:rPr>
            </w:pPr>
          </w:p>
        </w:tc>
        <w:tc>
          <w:tcPr>
            <w:tcW w:w="840" w:type="dxa"/>
          </w:tcPr>
          <w:p w14:paraId="11C6413F" w14:textId="77777777" w:rsidR="00F079B9" w:rsidRPr="00FC3C2D" w:rsidRDefault="00F079B9" w:rsidP="00B540F9">
            <w:pPr>
              <w:rPr>
                <w:rFonts w:ascii="Times New Roman" w:hAnsi="Times New Roman" w:cs="Times New Roman"/>
                <w:sz w:val="14"/>
              </w:rPr>
            </w:pPr>
          </w:p>
        </w:tc>
        <w:tc>
          <w:tcPr>
            <w:tcW w:w="840" w:type="dxa"/>
          </w:tcPr>
          <w:p w14:paraId="7DC1B72B"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1.01</w:t>
            </w:r>
          </w:p>
        </w:tc>
        <w:tc>
          <w:tcPr>
            <w:tcW w:w="840" w:type="dxa"/>
          </w:tcPr>
          <w:p w14:paraId="0B9CF00D" w14:textId="77777777" w:rsidR="00F079B9" w:rsidRPr="00FC3C2D" w:rsidRDefault="00F079B9" w:rsidP="00B540F9">
            <w:pPr>
              <w:rPr>
                <w:rFonts w:ascii="Times New Roman" w:hAnsi="Times New Roman" w:cs="Times New Roman"/>
                <w:sz w:val="14"/>
              </w:rPr>
            </w:pPr>
          </w:p>
        </w:tc>
        <w:tc>
          <w:tcPr>
            <w:tcW w:w="839" w:type="dxa"/>
          </w:tcPr>
          <w:p w14:paraId="1EB1C6EA" w14:textId="77777777" w:rsidR="00F079B9" w:rsidRPr="00FC3C2D" w:rsidRDefault="00F079B9" w:rsidP="00B540F9">
            <w:pPr>
              <w:rPr>
                <w:rFonts w:ascii="Times New Roman" w:hAnsi="Times New Roman" w:cs="Times New Roman"/>
                <w:sz w:val="14"/>
              </w:rPr>
            </w:pPr>
          </w:p>
        </w:tc>
      </w:tr>
      <w:tr w:rsidR="00F079B9" w:rsidRPr="00FC3C2D" w14:paraId="29FCDDA7" w14:textId="77777777" w:rsidTr="00BD1C59">
        <w:trPr>
          <w:trHeight w:val="263"/>
        </w:trPr>
        <w:tc>
          <w:tcPr>
            <w:tcW w:w="3552" w:type="dxa"/>
          </w:tcPr>
          <w:p w14:paraId="298A0039" w14:textId="77777777" w:rsidR="00F079B9" w:rsidRPr="00FC3C2D" w:rsidRDefault="00F079B9" w:rsidP="00B540F9">
            <w:pPr>
              <w:rPr>
                <w:rFonts w:ascii="Times New Roman" w:hAnsi="Times New Roman" w:cs="Times New Roman"/>
                <w:sz w:val="14"/>
              </w:rPr>
            </w:pPr>
          </w:p>
        </w:tc>
        <w:tc>
          <w:tcPr>
            <w:tcW w:w="840" w:type="dxa"/>
          </w:tcPr>
          <w:p w14:paraId="2E37593C" w14:textId="77777777" w:rsidR="00F079B9" w:rsidRPr="00FC3C2D" w:rsidRDefault="00F079B9" w:rsidP="00B540F9">
            <w:pPr>
              <w:rPr>
                <w:rFonts w:ascii="Times New Roman" w:hAnsi="Times New Roman" w:cs="Times New Roman"/>
                <w:sz w:val="14"/>
              </w:rPr>
            </w:pPr>
          </w:p>
        </w:tc>
        <w:tc>
          <w:tcPr>
            <w:tcW w:w="840" w:type="dxa"/>
          </w:tcPr>
          <w:p w14:paraId="1C671410" w14:textId="77777777" w:rsidR="00F079B9" w:rsidRPr="00FC3C2D" w:rsidRDefault="00F079B9" w:rsidP="00B540F9">
            <w:pPr>
              <w:rPr>
                <w:rFonts w:ascii="Times New Roman" w:hAnsi="Times New Roman" w:cs="Times New Roman"/>
                <w:sz w:val="14"/>
              </w:rPr>
            </w:pPr>
          </w:p>
        </w:tc>
        <w:tc>
          <w:tcPr>
            <w:tcW w:w="840" w:type="dxa"/>
          </w:tcPr>
          <w:p w14:paraId="3979654E" w14:textId="77777777" w:rsidR="00F079B9" w:rsidRPr="00FC3C2D" w:rsidRDefault="00F079B9" w:rsidP="00B540F9">
            <w:pPr>
              <w:rPr>
                <w:rFonts w:ascii="Times New Roman" w:hAnsi="Times New Roman" w:cs="Times New Roman"/>
                <w:sz w:val="14"/>
              </w:rPr>
            </w:pPr>
          </w:p>
        </w:tc>
        <w:tc>
          <w:tcPr>
            <w:tcW w:w="840" w:type="dxa"/>
          </w:tcPr>
          <w:p w14:paraId="013043B9" w14:textId="77777777" w:rsidR="00F079B9" w:rsidRPr="00FC3C2D" w:rsidRDefault="00F079B9" w:rsidP="00B540F9">
            <w:pPr>
              <w:rPr>
                <w:rFonts w:ascii="Times New Roman" w:hAnsi="Times New Roman" w:cs="Times New Roman"/>
                <w:sz w:val="14"/>
              </w:rPr>
            </w:pPr>
          </w:p>
        </w:tc>
        <w:tc>
          <w:tcPr>
            <w:tcW w:w="840" w:type="dxa"/>
          </w:tcPr>
          <w:p w14:paraId="33A2B047"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[0.76,1.34]</w:t>
            </w:r>
          </w:p>
        </w:tc>
        <w:tc>
          <w:tcPr>
            <w:tcW w:w="840" w:type="dxa"/>
          </w:tcPr>
          <w:p w14:paraId="035163BF" w14:textId="77777777" w:rsidR="00F079B9" w:rsidRPr="00FC3C2D" w:rsidRDefault="00F079B9" w:rsidP="00B540F9">
            <w:pPr>
              <w:rPr>
                <w:rFonts w:ascii="Times New Roman" w:hAnsi="Times New Roman" w:cs="Times New Roman"/>
                <w:sz w:val="14"/>
              </w:rPr>
            </w:pPr>
          </w:p>
        </w:tc>
        <w:tc>
          <w:tcPr>
            <w:tcW w:w="839" w:type="dxa"/>
          </w:tcPr>
          <w:p w14:paraId="646C4E18" w14:textId="77777777" w:rsidR="00F079B9" w:rsidRPr="00FC3C2D" w:rsidRDefault="00F079B9" w:rsidP="00B540F9">
            <w:pPr>
              <w:rPr>
                <w:rFonts w:ascii="Times New Roman" w:hAnsi="Times New Roman" w:cs="Times New Roman"/>
                <w:sz w:val="14"/>
              </w:rPr>
            </w:pPr>
          </w:p>
        </w:tc>
      </w:tr>
      <w:tr w:rsidR="00F079B9" w:rsidRPr="00FC3C2D" w14:paraId="7F70A35C" w14:textId="77777777" w:rsidTr="00BD1C59">
        <w:trPr>
          <w:trHeight w:val="274"/>
        </w:trPr>
        <w:tc>
          <w:tcPr>
            <w:tcW w:w="3552" w:type="dxa"/>
          </w:tcPr>
          <w:p w14:paraId="64D02A2E"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3"/>
                <w:sz w:val="16"/>
              </w:rPr>
              <w:t xml:space="preserve"> </w:t>
            </w:r>
            <w:r w:rsidRPr="00FC3C2D">
              <w:rPr>
                <w:rFonts w:ascii="Times New Roman" w:hAnsi="Times New Roman" w:cs="Times New Roman"/>
                <w:sz w:val="16"/>
              </w:rPr>
              <w:t>South</w:t>
            </w:r>
            <w:r w:rsidRPr="00FC3C2D">
              <w:rPr>
                <w:rFonts w:ascii="Times New Roman" w:hAnsi="Times New Roman" w:cs="Times New Roman"/>
                <w:spacing w:val="24"/>
                <w:sz w:val="16"/>
              </w:rPr>
              <w:t xml:space="preserve"> </w:t>
            </w:r>
            <w:r w:rsidRPr="00FC3C2D">
              <w:rPr>
                <w:rFonts w:ascii="Times New Roman" w:hAnsi="Times New Roman" w:cs="Times New Roman"/>
                <w:sz w:val="16"/>
              </w:rPr>
              <w:t>×</w:t>
            </w:r>
            <w:r w:rsidRPr="00FC3C2D">
              <w:rPr>
                <w:rFonts w:ascii="Times New Roman" w:hAnsi="Times New Roman" w:cs="Times New Roman"/>
                <w:spacing w:val="10"/>
                <w:sz w:val="16"/>
              </w:rPr>
              <w:t xml:space="preserve"> </w:t>
            </w:r>
            <w:r w:rsidRPr="00FC3C2D">
              <w:rPr>
                <w:rFonts w:ascii="Times New Roman" w:hAnsi="Times New Roman" w:cs="Times New Roman"/>
                <w:sz w:val="16"/>
              </w:rPr>
              <w:t>High</w:t>
            </w:r>
            <w:r w:rsidRPr="00FC3C2D">
              <w:rPr>
                <w:rFonts w:ascii="Times New Roman" w:hAnsi="Times New Roman" w:cs="Times New Roman"/>
                <w:spacing w:val="24"/>
                <w:sz w:val="16"/>
              </w:rPr>
              <w:t xml:space="preserve"> </w:t>
            </w:r>
            <w:r w:rsidRPr="00FC3C2D">
              <w:rPr>
                <w:rFonts w:ascii="Times New Roman" w:hAnsi="Times New Roman" w:cs="Times New Roman"/>
                <w:sz w:val="16"/>
              </w:rPr>
              <w:t>perceived</w:t>
            </w:r>
            <w:r w:rsidRPr="00FC3C2D">
              <w:rPr>
                <w:rFonts w:ascii="Times New Roman" w:hAnsi="Times New Roman" w:cs="Times New Roman"/>
                <w:spacing w:val="24"/>
                <w:sz w:val="16"/>
              </w:rPr>
              <w:t xml:space="preserve"> </w:t>
            </w:r>
            <w:r w:rsidRPr="00FC3C2D">
              <w:rPr>
                <w:rFonts w:ascii="Times New Roman" w:hAnsi="Times New Roman" w:cs="Times New Roman"/>
                <w:sz w:val="16"/>
              </w:rPr>
              <w:t>threat</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20EF10BD" w14:textId="77777777" w:rsidR="00F079B9" w:rsidRPr="00FC3C2D" w:rsidRDefault="00F079B9" w:rsidP="00B540F9">
            <w:pPr>
              <w:rPr>
                <w:rFonts w:ascii="Times New Roman" w:hAnsi="Times New Roman" w:cs="Times New Roman"/>
                <w:sz w:val="14"/>
              </w:rPr>
            </w:pPr>
          </w:p>
        </w:tc>
        <w:tc>
          <w:tcPr>
            <w:tcW w:w="840" w:type="dxa"/>
          </w:tcPr>
          <w:p w14:paraId="0E61D6F7" w14:textId="77777777" w:rsidR="00F079B9" w:rsidRPr="00FC3C2D" w:rsidRDefault="00F079B9" w:rsidP="00B540F9">
            <w:pPr>
              <w:rPr>
                <w:rFonts w:ascii="Times New Roman" w:hAnsi="Times New Roman" w:cs="Times New Roman"/>
                <w:sz w:val="14"/>
              </w:rPr>
            </w:pPr>
          </w:p>
        </w:tc>
        <w:tc>
          <w:tcPr>
            <w:tcW w:w="840" w:type="dxa"/>
          </w:tcPr>
          <w:p w14:paraId="5A806CF6" w14:textId="77777777" w:rsidR="00F079B9" w:rsidRPr="00FC3C2D" w:rsidRDefault="00F079B9" w:rsidP="00B540F9">
            <w:pPr>
              <w:rPr>
                <w:rFonts w:ascii="Times New Roman" w:hAnsi="Times New Roman" w:cs="Times New Roman"/>
                <w:sz w:val="14"/>
              </w:rPr>
            </w:pPr>
          </w:p>
        </w:tc>
        <w:tc>
          <w:tcPr>
            <w:tcW w:w="840" w:type="dxa"/>
          </w:tcPr>
          <w:p w14:paraId="0BE11228" w14:textId="77777777" w:rsidR="00F079B9" w:rsidRPr="00FC3C2D" w:rsidRDefault="00F079B9" w:rsidP="00B540F9">
            <w:pPr>
              <w:rPr>
                <w:rFonts w:ascii="Times New Roman" w:hAnsi="Times New Roman" w:cs="Times New Roman"/>
                <w:sz w:val="14"/>
              </w:rPr>
            </w:pPr>
          </w:p>
        </w:tc>
        <w:tc>
          <w:tcPr>
            <w:tcW w:w="840" w:type="dxa"/>
          </w:tcPr>
          <w:p w14:paraId="54823483" w14:textId="77777777" w:rsidR="00F079B9" w:rsidRPr="00FC3C2D" w:rsidRDefault="00F079B9" w:rsidP="00B540F9">
            <w:pPr>
              <w:rPr>
                <w:rFonts w:ascii="Times New Roman" w:hAnsi="Times New Roman" w:cs="Times New Roman"/>
                <w:sz w:val="14"/>
              </w:rPr>
            </w:pPr>
          </w:p>
        </w:tc>
        <w:tc>
          <w:tcPr>
            <w:tcW w:w="840" w:type="dxa"/>
          </w:tcPr>
          <w:p w14:paraId="2225775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0.99</w:t>
            </w:r>
          </w:p>
        </w:tc>
        <w:tc>
          <w:tcPr>
            <w:tcW w:w="839" w:type="dxa"/>
          </w:tcPr>
          <w:p w14:paraId="125FC762" w14:textId="77777777" w:rsidR="00F079B9" w:rsidRPr="00FC3C2D" w:rsidRDefault="00F079B9" w:rsidP="00B540F9">
            <w:pPr>
              <w:rPr>
                <w:rFonts w:ascii="Times New Roman" w:hAnsi="Times New Roman" w:cs="Times New Roman"/>
                <w:sz w:val="14"/>
              </w:rPr>
            </w:pPr>
          </w:p>
        </w:tc>
      </w:tr>
      <w:tr w:rsidR="00F079B9" w:rsidRPr="00FC3C2D" w14:paraId="174480C1" w14:textId="77777777" w:rsidTr="00BD1C59">
        <w:trPr>
          <w:trHeight w:val="263"/>
        </w:trPr>
        <w:tc>
          <w:tcPr>
            <w:tcW w:w="3552" w:type="dxa"/>
          </w:tcPr>
          <w:p w14:paraId="1F37F96F" w14:textId="77777777" w:rsidR="00F079B9" w:rsidRPr="00FC3C2D" w:rsidRDefault="00F079B9" w:rsidP="00B540F9">
            <w:pPr>
              <w:rPr>
                <w:rFonts w:ascii="Times New Roman" w:hAnsi="Times New Roman" w:cs="Times New Roman"/>
                <w:sz w:val="14"/>
              </w:rPr>
            </w:pPr>
          </w:p>
        </w:tc>
        <w:tc>
          <w:tcPr>
            <w:tcW w:w="840" w:type="dxa"/>
          </w:tcPr>
          <w:p w14:paraId="4168D84A" w14:textId="77777777" w:rsidR="00F079B9" w:rsidRPr="00FC3C2D" w:rsidRDefault="00F079B9" w:rsidP="00B540F9">
            <w:pPr>
              <w:rPr>
                <w:rFonts w:ascii="Times New Roman" w:hAnsi="Times New Roman" w:cs="Times New Roman"/>
                <w:sz w:val="14"/>
              </w:rPr>
            </w:pPr>
          </w:p>
        </w:tc>
        <w:tc>
          <w:tcPr>
            <w:tcW w:w="840" w:type="dxa"/>
          </w:tcPr>
          <w:p w14:paraId="6E3E54DD" w14:textId="77777777" w:rsidR="00F079B9" w:rsidRPr="00FC3C2D" w:rsidRDefault="00F079B9" w:rsidP="00B540F9">
            <w:pPr>
              <w:rPr>
                <w:rFonts w:ascii="Times New Roman" w:hAnsi="Times New Roman" w:cs="Times New Roman"/>
                <w:sz w:val="14"/>
              </w:rPr>
            </w:pPr>
          </w:p>
        </w:tc>
        <w:tc>
          <w:tcPr>
            <w:tcW w:w="840" w:type="dxa"/>
          </w:tcPr>
          <w:p w14:paraId="684A9526" w14:textId="77777777" w:rsidR="00F079B9" w:rsidRPr="00FC3C2D" w:rsidRDefault="00F079B9" w:rsidP="00B540F9">
            <w:pPr>
              <w:rPr>
                <w:rFonts w:ascii="Times New Roman" w:hAnsi="Times New Roman" w:cs="Times New Roman"/>
                <w:sz w:val="14"/>
              </w:rPr>
            </w:pPr>
          </w:p>
        </w:tc>
        <w:tc>
          <w:tcPr>
            <w:tcW w:w="840" w:type="dxa"/>
          </w:tcPr>
          <w:p w14:paraId="1048BE2E" w14:textId="77777777" w:rsidR="00F079B9" w:rsidRPr="00FC3C2D" w:rsidRDefault="00F079B9" w:rsidP="00B540F9">
            <w:pPr>
              <w:rPr>
                <w:rFonts w:ascii="Times New Roman" w:hAnsi="Times New Roman" w:cs="Times New Roman"/>
                <w:sz w:val="14"/>
              </w:rPr>
            </w:pPr>
          </w:p>
        </w:tc>
        <w:tc>
          <w:tcPr>
            <w:tcW w:w="840" w:type="dxa"/>
          </w:tcPr>
          <w:p w14:paraId="51B4A95A" w14:textId="77777777" w:rsidR="00F079B9" w:rsidRPr="00FC3C2D" w:rsidRDefault="00F079B9" w:rsidP="00B540F9">
            <w:pPr>
              <w:rPr>
                <w:rFonts w:ascii="Times New Roman" w:hAnsi="Times New Roman" w:cs="Times New Roman"/>
                <w:sz w:val="14"/>
              </w:rPr>
            </w:pPr>
          </w:p>
        </w:tc>
        <w:tc>
          <w:tcPr>
            <w:tcW w:w="840" w:type="dxa"/>
          </w:tcPr>
          <w:p w14:paraId="1AD1B5D8"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[0.74,1.34]</w:t>
            </w:r>
          </w:p>
        </w:tc>
        <w:tc>
          <w:tcPr>
            <w:tcW w:w="839" w:type="dxa"/>
          </w:tcPr>
          <w:p w14:paraId="7A39D244" w14:textId="77777777" w:rsidR="00F079B9" w:rsidRPr="00FC3C2D" w:rsidRDefault="00F079B9" w:rsidP="00B540F9">
            <w:pPr>
              <w:rPr>
                <w:rFonts w:ascii="Times New Roman" w:hAnsi="Times New Roman" w:cs="Times New Roman"/>
                <w:sz w:val="14"/>
              </w:rPr>
            </w:pPr>
          </w:p>
        </w:tc>
      </w:tr>
      <w:tr w:rsidR="00F079B9" w:rsidRPr="00FC3C2D" w14:paraId="1F3B8DBF" w14:textId="77777777" w:rsidTr="00BD1C59">
        <w:trPr>
          <w:trHeight w:val="274"/>
        </w:trPr>
        <w:tc>
          <w:tcPr>
            <w:tcW w:w="3552" w:type="dxa"/>
          </w:tcPr>
          <w:p w14:paraId="3A0C1DF1"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5"/>
                <w:sz w:val="16"/>
              </w:rPr>
              <w:t xml:space="preserve"> </w:t>
            </w:r>
            <w:r w:rsidRPr="00FC3C2D">
              <w:rPr>
                <w:rFonts w:ascii="Times New Roman" w:hAnsi="Times New Roman" w:cs="Times New Roman"/>
                <w:sz w:val="16"/>
              </w:rPr>
              <w:t>South</w:t>
            </w:r>
            <w:r w:rsidRPr="00FC3C2D">
              <w:rPr>
                <w:rFonts w:ascii="Times New Roman" w:hAnsi="Times New Roman" w:cs="Times New Roman"/>
                <w:spacing w:val="26"/>
                <w:sz w:val="16"/>
              </w:rPr>
              <w:t xml:space="preserve"> </w:t>
            </w:r>
            <w:r w:rsidRPr="00FC3C2D">
              <w:rPr>
                <w:rFonts w:ascii="Times New Roman" w:hAnsi="Times New Roman" w:cs="Times New Roman"/>
                <w:sz w:val="16"/>
              </w:rPr>
              <w:t>×</w:t>
            </w:r>
            <w:r w:rsidRPr="00FC3C2D">
              <w:rPr>
                <w:rFonts w:ascii="Times New Roman" w:hAnsi="Times New Roman" w:cs="Times New Roman"/>
                <w:spacing w:val="11"/>
                <w:sz w:val="16"/>
              </w:rPr>
              <w:t xml:space="preserve"> </w:t>
            </w:r>
            <w:r w:rsidRPr="00FC3C2D">
              <w:rPr>
                <w:rFonts w:ascii="Times New Roman" w:hAnsi="Times New Roman" w:cs="Times New Roman"/>
                <w:sz w:val="16"/>
              </w:rPr>
              <w:t>Employed</w:t>
            </w:r>
            <w:r w:rsidRPr="00FC3C2D">
              <w:rPr>
                <w:rFonts w:ascii="Times New Roman" w:hAnsi="Times New Roman" w:cs="Times New Roman"/>
                <w:spacing w:val="26"/>
                <w:sz w:val="16"/>
              </w:rPr>
              <w:t xml:space="preserve"> </w:t>
            </w:r>
            <w:r w:rsidRPr="00FC3C2D">
              <w:rPr>
                <w:rFonts w:ascii="Times New Roman" w:hAnsi="Times New Roman" w:cs="Times New Roman"/>
                <w:sz w:val="16"/>
              </w:rPr>
              <w:t>respondent</w:t>
            </w:r>
          </w:p>
        </w:tc>
        <w:tc>
          <w:tcPr>
            <w:tcW w:w="840" w:type="dxa"/>
          </w:tcPr>
          <w:p w14:paraId="7DE5785E" w14:textId="77777777" w:rsidR="00F079B9" w:rsidRPr="00FC3C2D" w:rsidRDefault="00F079B9" w:rsidP="00B540F9">
            <w:pPr>
              <w:rPr>
                <w:rFonts w:ascii="Times New Roman" w:hAnsi="Times New Roman" w:cs="Times New Roman"/>
                <w:sz w:val="14"/>
              </w:rPr>
            </w:pPr>
          </w:p>
        </w:tc>
        <w:tc>
          <w:tcPr>
            <w:tcW w:w="840" w:type="dxa"/>
          </w:tcPr>
          <w:p w14:paraId="6747BBD6" w14:textId="77777777" w:rsidR="00F079B9" w:rsidRPr="00FC3C2D" w:rsidRDefault="00F079B9" w:rsidP="00B540F9">
            <w:pPr>
              <w:rPr>
                <w:rFonts w:ascii="Times New Roman" w:hAnsi="Times New Roman" w:cs="Times New Roman"/>
                <w:sz w:val="14"/>
              </w:rPr>
            </w:pPr>
          </w:p>
        </w:tc>
        <w:tc>
          <w:tcPr>
            <w:tcW w:w="840" w:type="dxa"/>
          </w:tcPr>
          <w:p w14:paraId="45FDED2A" w14:textId="77777777" w:rsidR="00F079B9" w:rsidRPr="00FC3C2D" w:rsidRDefault="00F079B9" w:rsidP="00B540F9">
            <w:pPr>
              <w:rPr>
                <w:rFonts w:ascii="Times New Roman" w:hAnsi="Times New Roman" w:cs="Times New Roman"/>
                <w:sz w:val="14"/>
              </w:rPr>
            </w:pPr>
          </w:p>
        </w:tc>
        <w:tc>
          <w:tcPr>
            <w:tcW w:w="840" w:type="dxa"/>
          </w:tcPr>
          <w:p w14:paraId="398037BB" w14:textId="77777777" w:rsidR="00F079B9" w:rsidRPr="00FC3C2D" w:rsidRDefault="00F079B9" w:rsidP="00B540F9">
            <w:pPr>
              <w:rPr>
                <w:rFonts w:ascii="Times New Roman" w:hAnsi="Times New Roman" w:cs="Times New Roman"/>
                <w:sz w:val="14"/>
              </w:rPr>
            </w:pPr>
          </w:p>
        </w:tc>
        <w:tc>
          <w:tcPr>
            <w:tcW w:w="840" w:type="dxa"/>
          </w:tcPr>
          <w:p w14:paraId="06E6C1C0" w14:textId="77777777" w:rsidR="00F079B9" w:rsidRPr="00FC3C2D" w:rsidRDefault="00F079B9" w:rsidP="00B540F9">
            <w:pPr>
              <w:rPr>
                <w:rFonts w:ascii="Times New Roman" w:hAnsi="Times New Roman" w:cs="Times New Roman"/>
                <w:sz w:val="14"/>
              </w:rPr>
            </w:pPr>
          </w:p>
        </w:tc>
        <w:tc>
          <w:tcPr>
            <w:tcW w:w="840" w:type="dxa"/>
          </w:tcPr>
          <w:p w14:paraId="5DA39ACB" w14:textId="77777777" w:rsidR="00F079B9" w:rsidRPr="00FC3C2D" w:rsidRDefault="00F079B9" w:rsidP="00B540F9">
            <w:pPr>
              <w:rPr>
                <w:rFonts w:ascii="Times New Roman" w:hAnsi="Times New Roman" w:cs="Times New Roman"/>
                <w:sz w:val="14"/>
              </w:rPr>
            </w:pPr>
          </w:p>
        </w:tc>
        <w:tc>
          <w:tcPr>
            <w:tcW w:w="839" w:type="dxa"/>
          </w:tcPr>
          <w:p w14:paraId="687658DA"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0.99</w:t>
            </w:r>
          </w:p>
        </w:tc>
      </w:tr>
      <w:tr w:rsidR="00F079B9" w:rsidRPr="00FC3C2D" w14:paraId="2401D817" w14:textId="77777777" w:rsidTr="00BD1C59">
        <w:trPr>
          <w:trHeight w:val="259"/>
        </w:trPr>
        <w:tc>
          <w:tcPr>
            <w:tcW w:w="3552" w:type="dxa"/>
            <w:tcBorders>
              <w:bottom w:val="single" w:sz="4" w:space="0" w:color="000000"/>
            </w:tcBorders>
          </w:tcPr>
          <w:p w14:paraId="4AB9971A"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4CE69B8F"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45EA91FE"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52EF9D55"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4D739A79"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66F9F091" w14:textId="77777777" w:rsidR="00F079B9" w:rsidRPr="00FC3C2D" w:rsidRDefault="00F079B9" w:rsidP="00B540F9">
            <w:pPr>
              <w:rPr>
                <w:rFonts w:ascii="Times New Roman" w:hAnsi="Times New Roman" w:cs="Times New Roman"/>
                <w:sz w:val="14"/>
              </w:rPr>
            </w:pPr>
          </w:p>
        </w:tc>
        <w:tc>
          <w:tcPr>
            <w:tcW w:w="840" w:type="dxa"/>
            <w:tcBorders>
              <w:bottom w:val="single" w:sz="4" w:space="0" w:color="000000"/>
            </w:tcBorders>
          </w:tcPr>
          <w:p w14:paraId="1D8ED800" w14:textId="77777777" w:rsidR="00F079B9" w:rsidRPr="00FC3C2D" w:rsidRDefault="00F079B9" w:rsidP="00B540F9">
            <w:pPr>
              <w:rPr>
                <w:rFonts w:ascii="Times New Roman" w:hAnsi="Times New Roman" w:cs="Times New Roman"/>
                <w:sz w:val="14"/>
              </w:rPr>
            </w:pPr>
          </w:p>
        </w:tc>
        <w:tc>
          <w:tcPr>
            <w:tcW w:w="839" w:type="dxa"/>
            <w:tcBorders>
              <w:bottom w:val="single" w:sz="4" w:space="0" w:color="000000"/>
            </w:tcBorders>
          </w:tcPr>
          <w:p w14:paraId="0C012C01"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[0.73,1.34]</w:t>
            </w:r>
          </w:p>
        </w:tc>
      </w:tr>
      <w:tr w:rsidR="00F079B9" w:rsidRPr="00FC3C2D" w14:paraId="794F1D12" w14:textId="77777777" w:rsidTr="00BD1C59">
        <w:trPr>
          <w:trHeight w:val="295"/>
        </w:trPr>
        <w:tc>
          <w:tcPr>
            <w:tcW w:w="3552" w:type="dxa"/>
            <w:tcBorders>
              <w:top w:val="single" w:sz="4" w:space="0" w:color="000000"/>
            </w:tcBorders>
          </w:tcPr>
          <w:p w14:paraId="75CBA6E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Pseudo</w:t>
            </w:r>
            <w:r w:rsidRPr="00FC3C2D">
              <w:rPr>
                <w:rFonts w:ascii="Times New Roman" w:hAnsi="Times New Roman" w:cs="Times New Roman"/>
                <w:spacing w:val="8"/>
                <w:w w:val="105"/>
                <w:sz w:val="16"/>
              </w:rPr>
              <w:t xml:space="preserve"> </w:t>
            </w:r>
            <w:r w:rsidRPr="00FC3C2D">
              <w:rPr>
                <w:rFonts w:ascii="Times New Roman" w:hAnsi="Times New Roman" w:cs="Times New Roman"/>
                <w:w w:val="105"/>
                <w:sz w:val="16"/>
              </w:rPr>
              <w:t>R</w:t>
            </w:r>
            <w:r w:rsidRPr="00FC3C2D">
              <w:rPr>
                <w:rFonts w:ascii="Times New Roman" w:hAnsi="Times New Roman" w:cs="Times New Roman"/>
                <w:w w:val="105"/>
                <w:sz w:val="16"/>
                <w:vertAlign w:val="superscript"/>
              </w:rPr>
              <w:t>2</w:t>
            </w:r>
          </w:p>
        </w:tc>
        <w:tc>
          <w:tcPr>
            <w:tcW w:w="840" w:type="dxa"/>
            <w:tcBorders>
              <w:top w:val="single" w:sz="4" w:space="0" w:color="000000"/>
            </w:tcBorders>
          </w:tcPr>
          <w:p w14:paraId="20CE9668"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0.08</w:t>
            </w:r>
          </w:p>
        </w:tc>
        <w:tc>
          <w:tcPr>
            <w:tcW w:w="840" w:type="dxa"/>
            <w:tcBorders>
              <w:top w:val="single" w:sz="4" w:space="0" w:color="000000"/>
            </w:tcBorders>
          </w:tcPr>
          <w:p w14:paraId="306CC6F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0.08</w:t>
            </w:r>
          </w:p>
        </w:tc>
        <w:tc>
          <w:tcPr>
            <w:tcW w:w="840" w:type="dxa"/>
            <w:tcBorders>
              <w:top w:val="single" w:sz="4" w:space="0" w:color="000000"/>
            </w:tcBorders>
          </w:tcPr>
          <w:p w14:paraId="5819812A"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0.08</w:t>
            </w:r>
          </w:p>
        </w:tc>
        <w:tc>
          <w:tcPr>
            <w:tcW w:w="840" w:type="dxa"/>
            <w:tcBorders>
              <w:top w:val="single" w:sz="4" w:space="0" w:color="000000"/>
            </w:tcBorders>
          </w:tcPr>
          <w:p w14:paraId="657D1221"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0.08</w:t>
            </w:r>
          </w:p>
        </w:tc>
        <w:tc>
          <w:tcPr>
            <w:tcW w:w="840" w:type="dxa"/>
            <w:tcBorders>
              <w:top w:val="single" w:sz="4" w:space="0" w:color="000000"/>
            </w:tcBorders>
          </w:tcPr>
          <w:p w14:paraId="0A2D6F15"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0.08</w:t>
            </w:r>
          </w:p>
        </w:tc>
        <w:tc>
          <w:tcPr>
            <w:tcW w:w="840" w:type="dxa"/>
            <w:tcBorders>
              <w:top w:val="single" w:sz="4" w:space="0" w:color="000000"/>
            </w:tcBorders>
          </w:tcPr>
          <w:p w14:paraId="0C0B2C1C"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0.08</w:t>
            </w:r>
          </w:p>
        </w:tc>
        <w:tc>
          <w:tcPr>
            <w:tcW w:w="839" w:type="dxa"/>
            <w:tcBorders>
              <w:top w:val="single" w:sz="4" w:space="0" w:color="000000"/>
            </w:tcBorders>
          </w:tcPr>
          <w:p w14:paraId="23A7D97C"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0.08</w:t>
            </w:r>
          </w:p>
        </w:tc>
      </w:tr>
      <w:tr w:rsidR="00F079B9" w:rsidRPr="00FC3C2D" w14:paraId="46774468" w14:textId="77777777" w:rsidTr="00BD1C59">
        <w:trPr>
          <w:trHeight w:val="297"/>
        </w:trPr>
        <w:tc>
          <w:tcPr>
            <w:tcW w:w="3552" w:type="dxa"/>
            <w:tcBorders>
              <w:bottom w:val="single" w:sz="4" w:space="0" w:color="000000"/>
            </w:tcBorders>
          </w:tcPr>
          <w:p w14:paraId="6B1B302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w w:val="105"/>
                <w:sz w:val="16"/>
              </w:rPr>
              <w:t>Observations</w:t>
            </w:r>
          </w:p>
        </w:tc>
        <w:tc>
          <w:tcPr>
            <w:tcW w:w="840" w:type="dxa"/>
            <w:tcBorders>
              <w:bottom w:val="single" w:sz="4" w:space="0" w:color="000000"/>
            </w:tcBorders>
          </w:tcPr>
          <w:p w14:paraId="0D122DBF"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10720</w:t>
            </w:r>
          </w:p>
        </w:tc>
        <w:tc>
          <w:tcPr>
            <w:tcW w:w="840" w:type="dxa"/>
            <w:tcBorders>
              <w:bottom w:val="single" w:sz="4" w:space="0" w:color="000000"/>
            </w:tcBorders>
          </w:tcPr>
          <w:p w14:paraId="0D719E1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10720</w:t>
            </w:r>
          </w:p>
        </w:tc>
        <w:tc>
          <w:tcPr>
            <w:tcW w:w="840" w:type="dxa"/>
            <w:tcBorders>
              <w:bottom w:val="single" w:sz="4" w:space="0" w:color="000000"/>
            </w:tcBorders>
          </w:tcPr>
          <w:p w14:paraId="5ACA26C0"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10720</w:t>
            </w:r>
          </w:p>
        </w:tc>
        <w:tc>
          <w:tcPr>
            <w:tcW w:w="840" w:type="dxa"/>
            <w:tcBorders>
              <w:bottom w:val="single" w:sz="4" w:space="0" w:color="000000"/>
            </w:tcBorders>
          </w:tcPr>
          <w:p w14:paraId="183D8A84"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10720</w:t>
            </w:r>
          </w:p>
        </w:tc>
        <w:tc>
          <w:tcPr>
            <w:tcW w:w="840" w:type="dxa"/>
            <w:tcBorders>
              <w:bottom w:val="single" w:sz="4" w:space="0" w:color="000000"/>
            </w:tcBorders>
          </w:tcPr>
          <w:p w14:paraId="0BF7999C"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10720</w:t>
            </w:r>
          </w:p>
        </w:tc>
        <w:tc>
          <w:tcPr>
            <w:tcW w:w="840" w:type="dxa"/>
            <w:tcBorders>
              <w:bottom w:val="single" w:sz="4" w:space="0" w:color="000000"/>
            </w:tcBorders>
          </w:tcPr>
          <w:p w14:paraId="34CCBD3B"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10720</w:t>
            </w:r>
          </w:p>
        </w:tc>
        <w:tc>
          <w:tcPr>
            <w:tcW w:w="839" w:type="dxa"/>
            <w:tcBorders>
              <w:bottom w:val="single" w:sz="4" w:space="0" w:color="000000"/>
            </w:tcBorders>
          </w:tcPr>
          <w:p w14:paraId="2D8445D2" w14:textId="77777777" w:rsidR="00F079B9" w:rsidRPr="00FC3C2D" w:rsidRDefault="000B1C40" w:rsidP="00B540F9">
            <w:pPr>
              <w:rPr>
                <w:rFonts w:ascii="Times New Roman" w:hAnsi="Times New Roman" w:cs="Times New Roman"/>
                <w:sz w:val="16"/>
              </w:rPr>
            </w:pPr>
            <w:r w:rsidRPr="00FC3C2D">
              <w:rPr>
                <w:rFonts w:ascii="Times New Roman" w:hAnsi="Times New Roman" w:cs="Times New Roman"/>
                <w:sz w:val="16"/>
              </w:rPr>
              <w:t>10720</w:t>
            </w:r>
          </w:p>
        </w:tc>
      </w:tr>
    </w:tbl>
    <w:p w14:paraId="3CCF21B4" w14:textId="74B59691" w:rsidR="00F079B9" w:rsidRPr="00E021EC" w:rsidRDefault="000B1C40" w:rsidP="00C77A45">
      <w:pPr>
        <w:jc w:val="both"/>
        <w:rPr>
          <w:rFonts w:ascii="Times New Roman" w:hAnsi="Times New Roman" w:cs="Times New Roman"/>
          <w:i/>
          <w:iCs/>
          <w:w w:val="105"/>
          <w:sz w:val="18"/>
          <w:szCs w:val="18"/>
        </w:rPr>
      </w:pPr>
      <w:r w:rsidRPr="00E021EC">
        <w:rPr>
          <w:rFonts w:ascii="Times New Roman" w:hAnsi="Times New Roman" w:cs="Times New Roman"/>
          <w:b/>
          <w:i/>
          <w:iCs/>
          <w:w w:val="110"/>
          <w:sz w:val="18"/>
          <w:szCs w:val="18"/>
        </w:rPr>
        <w:t xml:space="preserve">Notes: </w:t>
      </w:r>
      <w:r w:rsidR="008B7698" w:rsidRPr="00E021EC">
        <w:rPr>
          <w:rFonts w:ascii="Times New Roman" w:hAnsi="Times New Roman" w:cs="Times New Roman"/>
          <w:i/>
          <w:iCs/>
          <w:w w:val="110"/>
          <w:sz w:val="18"/>
          <w:szCs w:val="18"/>
        </w:rPr>
        <w:t xml:space="preserve">Outcome: Choosing the respective candidate to receive the vaccine. </w:t>
      </w:r>
      <w:r w:rsidRPr="00E021EC">
        <w:rPr>
          <w:rFonts w:ascii="Times New Roman" w:hAnsi="Times New Roman" w:cs="Times New Roman"/>
          <w:i/>
          <w:iCs/>
          <w:w w:val="110"/>
          <w:sz w:val="18"/>
          <w:szCs w:val="18"/>
        </w:rPr>
        <w:t xml:space="preserve">Coefficients are </w:t>
      </w:r>
      <w:del w:id="103" w:author="janina.steinert" w:date="2022-08-29T15:48:00Z">
        <w:r w:rsidRPr="00E021EC" w:rsidDel="00112EE7">
          <w:rPr>
            <w:rFonts w:ascii="Times New Roman" w:hAnsi="Times New Roman" w:cs="Times New Roman"/>
            <w:i/>
            <w:iCs/>
            <w:w w:val="110"/>
            <w:sz w:val="18"/>
            <w:szCs w:val="18"/>
          </w:rPr>
          <w:delText>Odd’s</w:delText>
        </w:r>
      </w:del>
      <w:ins w:id="104" w:author="Henrike Sternberg" w:date="2022-09-26T09:05:00Z">
        <w:r w:rsidR="006D5134">
          <w:rPr>
            <w:rFonts w:ascii="Times New Roman" w:hAnsi="Times New Roman" w:cs="Times New Roman"/>
            <w:i/>
            <w:iCs/>
            <w:w w:val="110"/>
            <w:sz w:val="18"/>
            <w:szCs w:val="18"/>
          </w:rPr>
          <w:t xml:space="preserve"> odds</w:t>
        </w:r>
      </w:ins>
      <w:r w:rsidRPr="00E021EC">
        <w:rPr>
          <w:rFonts w:ascii="Times New Roman" w:hAnsi="Times New Roman" w:cs="Times New Roman"/>
          <w:i/>
          <w:iCs/>
          <w:w w:val="110"/>
          <w:sz w:val="18"/>
          <w:szCs w:val="18"/>
        </w:rPr>
        <w:t xml:space="preserve"> ratios based on conditional logit estimations </w:t>
      </w:r>
      <w:ins w:id="105" w:author="Henrike Sternberg" w:date="2022-08-12T11:09:00Z">
        <w:r w:rsidR="00177DB0" w:rsidRPr="00E021EC">
          <w:rPr>
            <w:rFonts w:ascii="Times New Roman" w:hAnsi="Times New Roman" w:cs="Times New Roman"/>
            <w:i/>
            <w:iCs/>
            <w:w w:val="105"/>
            <w:sz w:val="18"/>
            <w:szCs w:val="20"/>
          </w:rPr>
          <w:t>(</w:t>
        </w:r>
      </w:ins>
      <w:ins w:id="106" w:author="Henrike Sternberg" w:date="2022-08-16T14:48:00Z">
        <w:r w:rsidR="009E7B14" w:rsidRPr="00E021EC">
          <w:rPr>
            <w:rFonts w:ascii="Times New Roman" w:hAnsi="Times New Roman" w:cs="Times New Roman"/>
            <w:i/>
            <w:iCs/>
            <w:w w:val="105"/>
            <w:sz w:val="18"/>
            <w:szCs w:val="20"/>
          </w:rPr>
          <w:t>respondent</w:t>
        </w:r>
      </w:ins>
      <w:ins w:id="107" w:author="Henrike Sternberg" w:date="2022-08-12T11:09:00Z">
        <w:r w:rsidR="00177DB0" w:rsidRPr="00E021EC">
          <w:rPr>
            <w:rFonts w:ascii="Times New Roman" w:hAnsi="Times New Roman" w:cs="Times New Roman"/>
            <w:i/>
            <w:iCs/>
            <w:w w:val="105"/>
            <w:sz w:val="18"/>
            <w:szCs w:val="20"/>
          </w:rPr>
          <w:t>-level fixed effects)</w:t>
        </w:r>
      </w:ins>
      <w:r w:rsidR="00177DB0" w:rsidRPr="00E021EC">
        <w:rPr>
          <w:rFonts w:ascii="Times New Roman" w:hAnsi="Times New Roman" w:cs="Times New Roman"/>
          <w:i/>
          <w:iCs/>
          <w:w w:val="105"/>
          <w:sz w:val="18"/>
          <w:szCs w:val="20"/>
        </w:rPr>
        <w:t xml:space="preserve"> </w:t>
      </w:r>
      <w:r w:rsidRPr="00E021EC">
        <w:rPr>
          <w:rFonts w:ascii="Times New Roman" w:hAnsi="Times New Roman" w:cs="Times New Roman"/>
          <w:i/>
          <w:iCs/>
          <w:w w:val="110"/>
          <w:sz w:val="18"/>
          <w:szCs w:val="18"/>
        </w:rPr>
        <w:t xml:space="preserve">with standard errors clustered at the </w:t>
      </w:r>
      <w:ins w:id="108" w:author="Henrike Sternberg" w:date="2022-08-16T14:49:00Z">
        <w:r w:rsidR="009E7B14" w:rsidRPr="00E021EC">
          <w:rPr>
            <w:rFonts w:ascii="Times New Roman" w:hAnsi="Times New Roman" w:cs="Times New Roman"/>
            <w:i/>
            <w:iCs/>
            <w:w w:val="105"/>
            <w:sz w:val="18"/>
            <w:szCs w:val="20"/>
          </w:rPr>
          <w:t>respondent</w:t>
        </w:r>
        <w:r w:rsidR="009E7B14" w:rsidRPr="00E021EC" w:rsidDel="009E7B14">
          <w:rPr>
            <w:rFonts w:ascii="Times New Roman" w:hAnsi="Times New Roman" w:cs="Times New Roman"/>
            <w:i/>
            <w:iCs/>
            <w:w w:val="110"/>
            <w:sz w:val="18"/>
            <w:szCs w:val="18"/>
          </w:rPr>
          <w:t xml:space="preserve"> </w:t>
        </w:r>
      </w:ins>
      <w:del w:id="109" w:author="Henrike Sternberg" w:date="2022-08-16T14:49:00Z">
        <w:r w:rsidRPr="00E021EC" w:rsidDel="009E7B14">
          <w:rPr>
            <w:rFonts w:ascii="Times New Roman" w:hAnsi="Times New Roman" w:cs="Times New Roman"/>
            <w:i/>
            <w:iCs/>
            <w:w w:val="110"/>
            <w:sz w:val="18"/>
            <w:szCs w:val="18"/>
          </w:rPr>
          <w:delText xml:space="preserve">individual </w:delText>
        </w:r>
      </w:del>
      <w:r w:rsidRPr="00E021EC">
        <w:rPr>
          <w:rFonts w:ascii="Times New Roman" w:hAnsi="Times New Roman" w:cs="Times New Roman"/>
          <w:i/>
          <w:iCs/>
          <w:w w:val="110"/>
          <w:sz w:val="18"/>
          <w:szCs w:val="18"/>
        </w:rPr>
        <w:t>level. Estimations were conducted</w:t>
      </w:r>
      <w:r w:rsidRPr="00E021EC">
        <w:rPr>
          <w:rFonts w:ascii="Times New Roman" w:hAnsi="Times New Roman" w:cs="Times New Roman"/>
          <w:i/>
          <w:iCs/>
          <w:spacing w:val="1"/>
          <w:w w:val="110"/>
          <w:sz w:val="18"/>
          <w:szCs w:val="18"/>
        </w:rPr>
        <w:t xml:space="preserve"> </w:t>
      </w:r>
      <w:r w:rsidRPr="00E021EC">
        <w:rPr>
          <w:rFonts w:ascii="Times New Roman" w:hAnsi="Times New Roman" w:cs="Times New Roman"/>
          <w:i/>
          <w:iCs/>
          <w:spacing w:val="-1"/>
          <w:w w:val="110"/>
          <w:sz w:val="18"/>
          <w:szCs w:val="18"/>
        </w:rPr>
        <w:t>with</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controlling</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main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effects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other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three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attributes,</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but</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only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results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are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shown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here.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Columns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2-7</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indicate</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10"/>
          <w:sz w:val="18"/>
          <w:szCs w:val="18"/>
        </w:rPr>
        <w:t>the degree of statistical (in-)significance of the subgroup differences presented in Figure</w:t>
      </w:r>
      <w:ins w:id="110" w:author="Henrike Sternberg" w:date="2022-08-16T13:10:00Z">
        <w:r w:rsidR="00413772" w:rsidRPr="00E021EC">
          <w:rPr>
            <w:rFonts w:ascii="Times New Roman" w:hAnsi="Times New Roman" w:cs="Times New Roman"/>
            <w:i/>
            <w:iCs/>
            <w:w w:val="110"/>
            <w:sz w:val="18"/>
            <w:szCs w:val="18"/>
          </w:rPr>
          <w:t xml:space="preserve"> 2</w:t>
        </w:r>
      </w:ins>
      <w:del w:id="111" w:author="Henrike Sternberg" w:date="2022-08-16T13:10:00Z">
        <w:r w:rsidRPr="00E021EC" w:rsidDel="00413772">
          <w:rPr>
            <w:rFonts w:ascii="Times New Roman" w:hAnsi="Times New Roman" w:cs="Times New Roman"/>
            <w:i/>
            <w:iCs/>
            <w:w w:val="110"/>
            <w:sz w:val="18"/>
            <w:szCs w:val="18"/>
          </w:rPr>
          <w:delText xml:space="preserve"> 1 in the main body of the paper and Table A1 of the supplementary</w:delText>
        </w:r>
        <w:r w:rsidRPr="00E021EC" w:rsidDel="00413772">
          <w:rPr>
            <w:rFonts w:ascii="Times New Roman" w:hAnsi="Times New Roman" w:cs="Times New Roman"/>
            <w:i/>
            <w:iCs/>
            <w:spacing w:val="1"/>
            <w:w w:val="110"/>
            <w:sz w:val="18"/>
            <w:szCs w:val="18"/>
          </w:rPr>
          <w:delText xml:space="preserve"> </w:delText>
        </w:r>
        <w:r w:rsidRPr="00E021EC" w:rsidDel="00413772">
          <w:rPr>
            <w:rFonts w:ascii="Times New Roman" w:hAnsi="Times New Roman" w:cs="Times New Roman"/>
            <w:i/>
            <w:iCs/>
            <w:spacing w:val="-1"/>
            <w:w w:val="110"/>
            <w:sz w:val="18"/>
            <w:szCs w:val="18"/>
          </w:rPr>
          <w:delText>material</w:delText>
        </w:r>
      </w:del>
      <w:r w:rsidRPr="00E021EC">
        <w:rPr>
          <w:rFonts w:ascii="Times New Roman" w:hAnsi="Times New Roman" w:cs="Times New Roman"/>
          <w:i/>
          <w:iCs/>
          <w:spacing w:val="-1"/>
          <w:w w:val="110"/>
          <w:sz w:val="18"/>
          <w:szCs w:val="18"/>
        </w:rPr>
        <w:t>.</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Results</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be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interpreted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indicated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category,</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in</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case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preference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vaccine</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05"/>
          <w:sz w:val="18"/>
          <w:szCs w:val="18"/>
        </w:rPr>
        <w:t>being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given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to</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person</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living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country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of</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survey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respondent</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answering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question.</w:t>
      </w:r>
      <w:r w:rsidRPr="00E021EC">
        <w:rPr>
          <w:rFonts w:ascii="Times New Roman" w:hAnsi="Times New Roman" w:cs="Times New Roman"/>
          <w:i/>
          <w:iCs/>
          <w:spacing w:val="24"/>
          <w:w w:val="105"/>
          <w:sz w:val="18"/>
          <w:szCs w:val="18"/>
        </w:rPr>
        <w:t xml:space="preserve"> </w:t>
      </w:r>
      <w:r w:rsidRPr="00E021EC">
        <w:rPr>
          <w:rFonts w:ascii="Times New Roman" w:hAnsi="Times New Roman" w:cs="Times New Roman"/>
          <w:i/>
          <w:iCs/>
          <w:w w:val="105"/>
          <w:sz w:val="18"/>
          <w:szCs w:val="18"/>
        </w:rPr>
        <w:t>95%</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confidence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intervals</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brackets.</w:t>
      </w:r>
      <w:r w:rsidRPr="00E021EC">
        <w:rPr>
          <w:rFonts w:ascii="Times New Roman" w:hAnsi="Times New Roman" w:cs="Times New Roman"/>
          <w:i/>
          <w:iCs/>
          <w:spacing w:val="24"/>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0.05,</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0.01,</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z w:val="18"/>
          <w:szCs w:val="18"/>
        </w:rPr>
        <w:t>p</w:t>
      </w:r>
      <w:r w:rsidRPr="00E021EC">
        <w:rPr>
          <w:rFonts w:ascii="Times New Roman" w:hAnsi="Times New Roman" w:cs="Times New Roman"/>
          <w:i/>
          <w:iCs/>
          <w:spacing w:val="-5"/>
          <w:sz w:val="18"/>
          <w:szCs w:val="18"/>
        </w:rPr>
        <w:t xml:space="preserve"> </w:t>
      </w:r>
      <w:r w:rsidRPr="00E021EC">
        <w:rPr>
          <w:rFonts w:ascii="Times New Roman" w:hAnsi="Times New Roman" w:cs="Times New Roman"/>
          <w:i/>
          <w:iCs/>
          <w:sz w:val="18"/>
          <w:szCs w:val="18"/>
        </w:rPr>
        <w:t>&lt;</w:t>
      </w:r>
      <w:r w:rsidRPr="00E021EC">
        <w:rPr>
          <w:rFonts w:ascii="Times New Roman" w:hAnsi="Times New Roman" w:cs="Times New Roman"/>
          <w:i/>
          <w:iCs/>
          <w:spacing w:val="-4"/>
          <w:sz w:val="18"/>
          <w:szCs w:val="18"/>
        </w:rPr>
        <w:t xml:space="preserve"> </w:t>
      </w:r>
      <w:r w:rsidRPr="00E021EC">
        <w:rPr>
          <w:rFonts w:ascii="Times New Roman" w:hAnsi="Times New Roman" w:cs="Times New Roman"/>
          <w:i/>
          <w:iCs/>
          <w:sz w:val="18"/>
          <w:szCs w:val="18"/>
        </w:rPr>
        <w:t>0.00</w:t>
      </w:r>
      <w:r w:rsidR="00C77A45" w:rsidRPr="00E021EC">
        <w:rPr>
          <w:rFonts w:ascii="Times New Roman" w:hAnsi="Times New Roman" w:cs="Times New Roman"/>
          <w:i/>
          <w:iCs/>
          <w:sz w:val="18"/>
          <w:szCs w:val="18"/>
        </w:rPr>
        <w:t>1.</w:t>
      </w:r>
    </w:p>
    <w:p w14:paraId="2BF6EC6F" w14:textId="77777777" w:rsidR="006B2F91" w:rsidRPr="006B2F91" w:rsidRDefault="006B2F91" w:rsidP="006B2F91">
      <w:pPr>
        <w:rPr>
          <w:rFonts w:ascii="Times New Roman" w:hAnsi="Times New Roman" w:cs="Times New Roman"/>
        </w:rPr>
      </w:pPr>
    </w:p>
    <w:p w14:paraId="373318A0" w14:textId="77777777" w:rsidR="006B2F91" w:rsidRPr="006B2F91" w:rsidRDefault="006B2F91" w:rsidP="006B2F91">
      <w:pPr>
        <w:rPr>
          <w:rFonts w:ascii="Times New Roman" w:hAnsi="Times New Roman" w:cs="Times New Roman"/>
        </w:rPr>
      </w:pPr>
    </w:p>
    <w:p w14:paraId="64A3AC74" w14:textId="77777777" w:rsidR="006B2F91" w:rsidRPr="006B2F91" w:rsidRDefault="006B2F91" w:rsidP="006B2F91">
      <w:pPr>
        <w:rPr>
          <w:rFonts w:ascii="Times New Roman" w:hAnsi="Times New Roman" w:cs="Times New Roman"/>
        </w:rPr>
      </w:pPr>
    </w:p>
    <w:p w14:paraId="25FFA9B6" w14:textId="77777777" w:rsidR="006B2F91" w:rsidRDefault="006B2F91" w:rsidP="006B2F91">
      <w:pPr>
        <w:rPr>
          <w:rFonts w:ascii="Times New Roman" w:hAnsi="Times New Roman" w:cs="Times New Roman"/>
          <w:w w:val="105"/>
          <w:sz w:val="18"/>
          <w:szCs w:val="18"/>
        </w:rPr>
      </w:pPr>
    </w:p>
    <w:p w14:paraId="45FDC93E" w14:textId="77777777" w:rsidR="006B2F91" w:rsidRDefault="006B2F91" w:rsidP="00D534E8">
      <w:pPr>
        <w:tabs>
          <w:tab w:val="left" w:pos="3422"/>
        </w:tabs>
        <w:rPr>
          <w:rFonts w:ascii="Times New Roman" w:hAnsi="Times New Roman" w:cs="Times New Roman"/>
        </w:rPr>
      </w:pPr>
    </w:p>
    <w:p w14:paraId="03A16C69" w14:textId="77777777" w:rsidR="006B2F91" w:rsidRDefault="006B2F91" w:rsidP="00D534E8">
      <w:pPr>
        <w:tabs>
          <w:tab w:val="left" w:pos="3422"/>
        </w:tabs>
        <w:rPr>
          <w:rFonts w:ascii="Times New Roman" w:hAnsi="Times New Roman" w:cs="Times New Roman"/>
        </w:rPr>
      </w:pPr>
    </w:p>
    <w:p w14:paraId="47054917" w14:textId="77777777" w:rsidR="006B2F91" w:rsidRDefault="006B2F91" w:rsidP="00D534E8">
      <w:pPr>
        <w:tabs>
          <w:tab w:val="left" w:pos="3422"/>
        </w:tabs>
        <w:rPr>
          <w:rFonts w:ascii="Times New Roman" w:hAnsi="Times New Roman" w:cs="Times New Roman"/>
        </w:rPr>
      </w:pPr>
    </w:p>
    <w:p w14:paraId="7B7E8667" w14:textId="77777777" w:rsidR="006B2F91" w:rsidRDefault="006B2F91" w:rsidP="00D534E8">
      <w:pPr>
        <w:tabs>
          <w:tab w:val="left" w:pos="3422"/>
        </w:tabs>
        <w:rPr>
          <w:rFonts w:ascii="Times New Roman" w:hAnsi="Times New Roman" w:cs="Times New Roman"/>
        </w:rPr>
      </w:pPr>
    </w:p>
    <w:p w14:paraId="05DC32A7" w14:textId="77777777" w:rsidR="006B2F91" w:rsidRDefault="006B2F91" w:rsidP="00D534E8">
      <w:pPr>
        <w:tabs>
          <w:tab w:val="left" w:pos="3422"/>
        </w:tabs>
        <w:rPr>
          <w:rFonts w:ascii="Times New Roman" w:hAnsi="Times New Roman" w:cs="Times New Roman"/>
        </w:rPr>
      </w:pPr>
    </w:p>
    <w:p w14:paraId="07EE6B1D" w14:textId="77777777" w:rsidR="006B2F91" w:rsidRDefault="006B2F91" w:rsidP="00D534E8">
      <w:pPr>
        <w:tabs>
          <w:tab w:val="left" w:pos="3422"/>
        </w:tabs>
        <w:rPr>
          <w:rFonts w:ascii="Times New Roman" w:hAnsi="Times New Roman" w:cs="Times New Roman"/>
        </w:rPr>
      </w:pPr>
    </w:p>
    <w:p w14:paraId="09D07F71" w14:textId="77777777" w:rsidR="006B2F91" w:rsidRDefault="006B2F91" w:rsidP="00D534E8">
      <w:pPr>
        <w:tabs>
          <w:tab w:val="left" w:pos="3422"/>
        </w:tabs>
        <w:rPr>
          <w:rFonts w:ascii="Times New Roman" w:hAnsi="Times New Roman" w:cs="Times New Roman"/>
        </w:rPr>
      </w:pPr>
    </w:p>
    <w:p w14:paraId="3E451F44" w14:textId="77777777" w:rsidR="006B2F91" w:rsidRDefault="006B2F91" w:rsidP="00D534E8">
      <w:pPr>
        <w:tabs>
          <w:tab w:val="left" w:pos="3422"/>
        </w:tabs>
        <w:rPr>
          <w:rFonts w:ascii="Times New Roman" w:hAnsi="Times New Roman" w:cs="Times New Roman"/>
        </w:rPr>
      </w:pPr>
    </w:p>
    <w:p w14:paraId="6CBCCCCD" w14:textId="77777777" w:rsidR="006B2F91" w:rsidRDefault="006B2F91" w:rsidP="00D534E8">
      <w:pPr>
        <w:tabs>
          <w:tab w:val="left" w:pos="3422"/>
        </w:tabs>
        <w:rPr>
          <w:rFonts w:ascii="Times New Roman" w:hAnsi="Times New Roman" w:cs="Times New Roman"/>
        </w:rPr>
      </w:pPr>
    </w:p>
    <w:p w14:paraId="6CA9D42E" w14:textId="77777777" w:rsidR="006B2F91" w:rsidRDefault="006B2F91" w:rsidP="00D534E8">
      <w:pPr>
        <w:tabs>
          <w:tab w:val="left" w:pos="3422"/>
        </w:tabs>
        <w:rPr>
          <w:rFonts w:ascii="Times New Roman" w:hAnsi="Times New Roman" w:cs="Times New Roman"/>
        </w:rPr>
      </w:pPr>
    </w:p>
    <w:p w14:paraId="42D85972" w14:textId="77777777" w:rsidR="006B2F91" w:rsidRDefault="006B2F91" w:rsidP="00D534E8">
      <w:pPr>
        <w:tabs>
          <w:tab w:val="left" w:pos="3422"/>
        </w:tabs>
        <w:rPr>
          <w:rFonts w:ascii="Times New Roman" w:hAnsi="Times New Roman" w:cs="Times New Roman"/>
        </w:rPr>
      </w:pPr>
    </w:p>
    <w:p w14:paraId="0015050B" w14:textId="77777777" w:rsidR="006B2F91" w:rsidRDefault="006B2F91" w:rsidP="00D534E8">
      <w:pPr>
        <w:tabs>
          <w:tab w:val="left" w:pos="3422"/>
        </w:tabs>
        <w:rPr>
          <w:rFonts w:ascii="Times New Roman" w:hAnsi="Times New Roman" w:cs="Times New Roman"/>
        </w:rPr>
      </w:pPr>
    </w:p>
    <w:p w14:paraId="60E29F72" w14:textId="77777777" w:rsidR="006B2F91" w:rsidRDefault="006B2F91" w:rsidP="00D534E8">
      <w:pPr>
        <w:tabs>
          <w:tab w:val="left" w:pos="3422"/>
        </w:tabs>
        <w:rPr>
          <w:rFonts w:ascii="Times New Roman" w:hAnsi="Times New Roman" w:cs="Times New Roman"/>
        </w:rPr>
      </w:pPr>
    </w:p>
    <w:p w14:paraId="6B3A9CD5" w14:textId="77777777" w:rsidR="006B2F91" w:rsidRDefault="006B2F91" w:rsidP="00D534E8">
      <w:pPr>
        <w:tabs>
          <w:tab w:val="left" w:pos="3422"/>
        </w:tabs>
        <w:rPr>
          <w:rFonts w:ascii="Times New Roman" w:hAnsi="Times New Roman" w:cs="Times New Roman"/>
        </w:rPr>
      </w:pPr>
    </w:p>
    <w:p w14:paraId="7BD82B4B" w14:textId="77777777" w:rsidR="006B2F91" w:rsidRDefault="006B2F91" w:rsidP="00D534E8">
      <w:pPr>
        <w:tabs>
          <w:tab w:val="left" w:pos="3422"/>
        </w:tabs>
        <w:rPr>
          <w:rFonts w:ascii="Times New Roman" w:hAnsi="Times New Roman" w:cs="Times New Roman"/>
        </w:rPr>
      </w:pPr>
    </w:p>
    <w:p w14:paraId="7206410A" w14:textId="77777777" w:rsidR="006B2F91" w:rsidRDefault="006B2F91" w:rsidP="00D534E8">
      <w:pPr>
        <w:tabs>
          <w:tab w:val="left" w:pos="3422"/>
        </w:tabs>
        <w:rPr>
          <w:rFonts w:ascii="Times New Roman" w:hAnsi="Times New Roman" w:cs="Times New Roman"/>
        </w:rPr>
      </w:pPr>
    </w:p>
    <w:p w14:paraId="3ADAA7EF" w14:textId="77777777" w:rsidR="006B2F91" w:rsidRDefault="006B2F91" w:rsidP="00D534E8">
      <w:pPr>
        <w:tabs>
          <w:tab w:val="left" w:pos="3422"/>
        </w:tabs>
        <w:rPr>
          <w:rFonts w:ascii="Times New Roman" w:hAnsi="Times New Roman" w:cs="Times New Roman"/>
        </w:rPr>
      </w:pPr>
    </w:p>
    <w:p w14:paraId="711F2B64" w14:textId="77777777" w:rsidR="006B2F91" w:rsidRDefault="006B2F91" w:rsidP="00D534E8">
      <w:pPr>
        <w:tabs>
          <w:tab w:val="left" w:pos="3422"/>
        </w:tabs>
        <w:rPr>
          <w:rFonts w:ascii="Times New Roman" w:hAnsi="Times New Roman" w:cs="Times New Roman"/>
        </w:rPr>
      </w:pPr>
    </w:p>
    <w:p w14:paraId="05AEF95D" w14:textId="77777777" w:rsidR="006B2F91" w:rsidRDefault="006B2F91" w:rsidP="00D534E8">
      <w:pPr>
        <w:tabs>
          <w:tab w:val="left" w:pos="3422"/>
        </w:tabs>
        <w:rPr>
          <w:rFonts w:ascii="Times New Roman" w:hAnsi="Times New Roman" w:cs="Times New Roman"/>
        </w:rPr>
      </w:pPr>
    </w:p>
    <w:p w14:paraId="52663CEF" w14:textId="77777777" w:rsidR="006B2F91" w:rsidRDefault="006B2F91" w:rsidP="00D534E8">
      <w:pPr>
        <w:tabs>
          <w:tab w:val="left" w:pos="3422"/>
        </w:tabs>
        <w:rPr>
          <w:rFonts w:ascii="Times New Roman" w:hAnsi="Times New Roman" w:cs="Times New Roman"/>
        </w:rPr>
      </w:pPr>
    </w:p>
    <w:p w14:paraId="265791B9" w14:textId="77777777" w:rsidR="00895A5D" w:rsidRDefault="00895A5D" w:rsidP="00D534E8">
      <w:pPr>
        <w:tabs>
          <w:tab w:val="left" w:pos="3422"/>
        </w:tabs>
        <w:rPr>
          <w:rFonts w:ascii="Times New Roman" w:hAnsi="Times New Roman" w:cs="Times New Roman"/>
        </w:rPr>
      </w:pPr>
    </w:p>
    <w:p w14:paraId="55060A91" w14:textId="77777777" w:rsidR="00895A5D" w:rsidRDefault="00895A5D" w:rsidP="00D534E8">
      <w:pPr>
        <w:tabs>
          <w:tab w:val="left" w:pos="3422"/>
        </w:tabs>
        <w:rPr>
          <w:rFonts w:ascii="Times New Roman" w:hAnsi="Times New Roman" w:cs="Times New Roman"/>
        </w:rPr>
      </w:pPr>
    </w:p>
    <w:p w14:paraId="45833ABB" w14:textId="77777777" w:rsidR="00895A5D" w:rsidRDefault="00895A5D" w:rsidP="00D534E8">
      <w:pPr>
        <w:tabs>
          <w:tab w:val="left" w:pos="3422"/>
        </w:tabs>
        <w:rPr>
          <w:rFonts w:ascii="Times New Roman" w:hAnsi="Times New Roman" w:cs="Times New Roman"/>
        </w:rPr>
      </w:pPr>
    </w:p>
    <w:p w14:paraId="1EF6FE74" w14:textId="60F2547C" w:rsidR="007A18D9" w:rsidRPr="00241C10" w:rsidRDefault="00C17DEF" w:rsidP="00FF5238">
      <w:pPr>
        <w:spacing w:line="248" w:lineRule="exact"/>
        <w:rPr>
          <w:rFonts w:ascii="Times New Roman" w:hAnsi="Times New Roman" w:cs="Times New Roman"/>
        </w:rPr>
      </w:pPr>
      <w:r w:rsidRPr="00A7799A">
        <w:rPr>
          <w:rFonts w:ascii="Times New Roman" w:hAnsi="Times New Roman" w:cs="Times New Roman"/>
          <w:b/>
          <w:shd w:val="clear" w:color="auto" w:fill="FFFFFF"/>
        </w:rPr>
        <w:lastRenderedPageBreak/>
        <w:t>Supplementary File 1</w:t>
      </w:r>
      <w:r>
        <w:rPr>
          <w:rFonts w:ascii="Times New Roman" w:hAnsi="Times New Roman" w:cs="Times New Roman"/>
          <w:b/>
          <w:shd w:val="clear" w:color="auto" w:fill="FFFFFF"/>
        </w:rPr>
        <w:t xml:space="preserve">i </w:t>
      </w:r>
      <w:r w:rsidR="007A18D9" w:rsidRPr="00241C10">
        <w:rPr>
          <w:rFonts w:ascii="Times New Roman" w:hAnsi="Times New Roman" w:cs="Times New Roman"/>
          <w:spacing w:val="-1"/>
          <w:w w:val="110"/>
        </w:rPr>
        <w:t>–</w:t>
      </w:r>
      <w:r w:rsidR="007A18D9" w:rsidRPr="00241C10">
        <w:rPr>
          <w:rFonts w:ascii="Times New Roman" w:hAnsi="Times New Roman" w:cs="Times New Roman"/>
          <w:spacing w:val="-8"/>
          <w:w w:val="110"/>
        </w:rPr>
        <w:t xml:space="preserve"> </w:t>
      </w:r>
      <w:r w:rsidR="007A18D9" w:rsidRPr="00241C10">
        <w:rPr>
          <w:rFonts w:ascii="Times New Roman" w:hAnsi="Times New Roman" w:cs="Times New Roman"/>
          <w:spacing w:val="-1"/>
          <w:w w:val="110"/>
        </w:rPr>
        <w:t>Country</w:t>
      </w:r>
      <w:r w:rsidR="007A18D9" w:rsidRPr="00241C10">
        <w:rPr>
          <w:rFonts w:ascii="Times New Roman" w:hAnsi="Times New Roman" w:cs="Times New Roman"/>
          <w:spacing w:val="-7"/>
          <w:w w:val="110"/>
        </w:rPr>
        <w:t xml:space="preserve"> </w:t>
      </w:r>
      <w:r w:rsidR="007A18D9" w:rsidRPr="00241C10">
        <w:rPr>
          <w:rFonts w:ascii="Times New Roman" w:hAnsi="Times New Roman" w:cs="Times New Roman"/>
          <w:spacing w:val="-1"/>
          <w:w w:val="110"/>
        </w:rPr>
        <w:t>of</w:t>
      </w:r>
      <w:r w:rsidR="007A18D9" w:rsidRPr="00241C10">
        <w:rPr>
          <w:rFonts w:ascii="Times New Roman" w:hAnsi="Times New Roman" w:cs="Times New Roman"/>
          <w:spacing w:val="-7"/>
          <w:w w:val="110"/>
        </w:rPr>
        <w:t xml:space="preserve"> </w:t>
      </w:r>
      <w:r w:rsidR="007A18D9" w:rsidRPr="00241C10">
        <w:rPr>
          <w:rFonts w:ascii="Times New Roman" w:hAnsi="Times New Roman" w:cs="Times New Roman"/>
          <w:spacing w:val="-1"/>
          <w:w w:val="110"/>
        </w:rPr>
        <w:t>residence</w:t>
      </w:r>
      <w:r w:rsidR="007A18D9" w:rsidRPr="00241C10">
        <w:rPr>
          <w:rFonts w:ascii="Times New Roman" w:hAnsi="Times New Roman" w:cs="Times New Roman"/>
          <w:spacing w:val="-7"/>
          <w:w w:val="110"/>
        </w:rPr>
        <w:t xml:space="preserve"> </w:t>
      </w:r>
      <w:r w:rsidR="007A18D9" w:rsidRPr="00241C10">
        <w:rPr>
          <w:rFonts w:ascii="Times New Roman" w:hAnsi="Times New Roman" w:cs="Times New Roman"/>
          <w:spacing w:val="-1"/>
          <w:w w:val="110"/>
        </w:rPr>
        <w:t>attribute:</w:t>
      </w:r>
      <w:r w:rsidR="007A18D9" w:rsidRPr="00241C10">
        <w:rPr>
          <w:rFonts w:ascii="Times New Roman" w:hAnsi="Times New Roman" w:cs="Times New Roman"/>
          <w:spacing w:val="9"/>
          <w:w w:val="110"/>
        </w:rPr>
        <w:t xml:space="preserve"> </w:t>
      </w:r>
      <w:r w:rsidR="007A18D9" w:rsidRPr="00241C10">
        <w:rPr>
          <w:rFonts w:ascii="Times New Roman" w:hAnsi="Times New Roman" w:cs="Times New Roman"/>
          <w:spacing w:val="-1"/>
          <w:w w:val="110"/>
        </w:rPr>
        <w:t>Heterogeneity</w:t>
      </w:r>
      <w:r w:rsidR="007A18D9" w:rsidRPr="00241C10">
        <w:rPr>
          <w:rFonts w:ascii="Times New Roman" w:hAnsi="Times New Roman" w:cs="Times New Roman"/>
          <w:spacing w:val="-7"/>
          <w:w w:val="110"/>
        </w:rPr>
        <w:t xml:space="preserve"> </w:t>
      </w:r>
      <w:r w:rsidR="007A18D9" w:rsidRPr="00241C10">
        <w:rPr>
          <w:rFonts w:ascii="Times New Roman" w:hAnsi="Times New Roman" w:cs="Times New Roman"/>
          <w:spacing w:val="-1"/>
          <w:w w:val="110"/>
        </w:rPr>
        <w:t>by</w:t>
      </w:r>
      <w:r w:rsidR="007A18D9" w:rsidRPr="00241C10">
        <w:rPr>
          <w:rFonts w:ascii="Times New Roman" w:hAnsi="Times New Roman" w:cs="Times New Roman"/>
          <w:spacing w:val="-7"/>
          <w:w w:val="110"/>
        </w:rPr>
        <w:t xml:space="preserve"> </w:t>
      </w:r>
      <w:r w:rsidR="007A18D9" w:rsidRPr="00241C10">
        <w:rPr>
          <w:rFonts w:ascii="Times New Roman" w:hAnsi="Times New Roman" w:cs="Times New Roman"/>
          <w:spacing w:val="-1"/>
          <w:w w:val="110"/>
        </w:rPr>
        <w:t>respondent’s</w:t>
      </w:r>
      <w:r w:rsidR="007A18D9" w:rsidRPr="00241C10">
        <w:rPr>
          <w:rFonts w:ascii="Times New Roman" w:hAnsi="Times New Roman" w:cs="Times New Roman"/>
          <w:spacing w:val="-8"/>
          <w:w w:val="110"/>
        </w:rPr>
        <w:t xml:space="preserve"> </w:t>
      </w:r>
      <w:r w:rsidR="007A18D9" w:rsidRPr="00241C10">
        <w:rPr>
          <w:rFonts w:ascii="Times New Roman" w:hAnsi="Times New Roman" w:cs="Times New Roman"/>
          <w:spacing w:val="-1"/>
          <w:w w:val="110"/>
        </w:rPr>
        <w:t>characteristics</w:t>
      </w:r>
    </w:p>
    <w:tbl>
      <w:tblPr>
        <w:tblStyle w:val="TableNormal"/>
        <w:tblpPr w:leftFromText="141" w:rightFromText="141" w:vertAnchor="text" w:horzAnchor="margin" w:tblpY="1740"/>
        <w:tblW w:w="0" w:type="auto"/>
        <w:tblLayout w:type="fixed"/>
        <w:tblLook w:val="01E0" w:firstRow="1" w:lastRow="1" w:firstColumn="1" w:lastColumn="1" w:noHBand="0" w:noVBand="0"/>
      </w:tblPr>
      <w:tblGrid>
        <w:gridCol w:w="3552"/>
        <w:gridCol w:w="840"/>
        <w:gridCol w:w="840"/>
        <w:gridCol w:w="840"/>
        <w:gridCol w:w="840"/>
        <w:gridCol w:w="840"/>
        <w:gridCol w:w="840"/>
        <w:gridCol w:w="839"/>
      </w:tblGrid>
      <w:tr w:rsidR="00CB2127" w:rsidRPr="00FC3C2D" w14:paraId="05CB78FA" w14:textId="77777777" w:rsidTr="00BD1C59">
        <w:trPr>
          <w:trHeight w:val="219"/>
        </w:trPr>
        <w:tc>
          <w:tcPr>
            <w:tcW w:w="3552" w:type="dxa"/>
          </w:tcPr>
          <w:p w14:paraId="739EB005"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w w:val="105"/>
                <w:sz w:val="16"/>
              </w:rPr>
              <w:t>Global</w:t>
            </w:r>
            <w:r w:rsidRPr="00FC3C2D">
              <w:rPr>
                <w:rFonts w:ascii="Times New Roman" w:hAnsi="Times New Roman" w:cs="Times New Roman"/>
                <w:spacing w:val="16"/>
                <w:w w:val="105"/>
                <w:sz w:val="16"/>
              </w:rPr>
              <w:t xml:space="preserve"> </w:t>
            </w:r>
            <w:r w:rsidRPr="00FC3C2D">
              <w:rPr>
                <w:rFonts w:ascii="Times New Roman" w:hAnsi="Times New Roman" w:cs="Times New Roman"/>
                <w:w w:val="105"/>
                <w:sz w:val="16"/>
              </w:rPr>
              <w:t>South</w:t>
            </w:r>
          </w:p>
        </w:tc>
        <w:tc>
          <w:tcPr>
            <w:tcW w:w="840" w:type="dxa"/>
          </w:tcPr>
          <w:p w14:paraId="29D3B1F8"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w w:val="110"/>
                <w:sz w:val="16"/>
              </w:rPr>
              <w:t>1.43</w:t>
            </w:r>
            <w:r w:rsidRPr="00FC3C2D">
              <w:rPr>
                <w:rFonts w:ascii="Cambria Math" w:hAnsi="Cambria Math" w:cs="Cambria Math"/>
                <w:w w:val="110"/>
                <w:sz w:val="16"/>
                <w:vertAlign w:val="superscript"/>
              </w:rPr>
              <w:t>∗∗∗</w:t>
            </w:r>
          </w:p>
        </w:tc>
        <w:tc>
          <w:tcPr>
            <w:tcW w:w="840" w:type="dxa"/>
          </w:tcPr>
          <w:p w14:paraId="395F3E34"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1.27</w:t>
            </w:r>
            <w:r w:rsidRPr="00FC3C2D">
              <w:rPr>
                <w:rFonts w:ascii="Cambria Math" w:hAnsi="Cambria Math" w:cs="Cambria Math"/>
                <w:sz w:val="16"/>
                <w:vertAlign w:val="superscript"/>
              </w:rPr>
              <w:t>∗</w:t>
            </w:r>
          </w:p>
        </w:tc>
        <w:tc>
          <w:tcPr>
            <w:tcW w:w="840" w:type="dxa"/>
          </w:tcPr>
          <w:p w14:paraId="15E212D5"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w w:val="110"/>
                <w:sz w:val="16"/>
              </w:rPr>
              <w:t>1.78</w:t>
            </w:r>
            <w:r w:rsidRPr="00FC3C2D">
              <w:rPr>
                <w:rFonts w:ascii="Cambria Math" w:hAnsi="Cambria Math" w:cs="Cambria Math"/>
                <w:w w:val="110"/>
                <w:sz w:val="16"/>
                <w:vertAlign w:val="superscript"/>
              </w:rPr>
              <w:t>∗∗∗</w:t>
            </w:r>
          </w:p>
        </w:tc>
        <w:tc>
          <w:tcPr>
            <w:tcW w:w="840" w:type="dxa"/>
          </w:tcPr>
          <w:p w14:paraId="1CF922DD"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w w:val="105"/>
                <w:sz w:val="16"/>
              </w:rPr>
              <w:t>1.39</w:t>
            </w:r>
            <w:r w:rsidRPr="00FC3C2D">
              <w:rPr>
                <w:rFonts w:ascii="Cambria Math" w:hAnsi="Cambria Math" w:cs="Cambria Math"/>
                <w:w w:val="105"/>
                <w:sz w:val="16"/>
                <w:vertAlign w:val="superscript"/>
              </w:rPr>
              <w:t>∗∗</w:t>
            </w:r>
          </w:p>
        </w:tc>
        <w:tc>
          <w:tcPr>
            <w:tcW w:w="840" w:type="dxa"/>
          </w:tcPr>
          <w:p w14:paraId="1CBB3594"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w w:val="110"/>
                <w:sz w:val="16"/>
              </w:rPr>
              <w:t>1.60</w:t>
            </w:r>
            <w:r w:rsidRPr="00FC3C2D">
              <w:rPr>
                <w:rFonts w:ascii="Cambria Math" w:hAnsi="Cambria Math" w:cs="Cambria Math"/>
                <w:w w:val="110"/>
                <w:sz w:val="16"/>
                <w:vertAlign w:val="superscript"/>
              </w:rPr>
              <w:t>∗∗∗</w:t>
            </w:r>
          </w:p>
        </w:tc>
        <w:tc>
          <w:tcPr>
            <w:tcW w:w="840" w:type="dxa"/>
          </w:tcPr>
          <w:p w14:paraId="55033892"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w w:val="105"/>
                <w:sz w:val="16"/>
              </w:rPr>
              <w:t>1.38</w:t>
            </w:r>
            <w:r w:rsidRPr="00FC3C2D">
              <w:rPr>
                <w:rFonts w:ascii="Cambria Math" w:hAnsi="Cambria Math" w:cs="Cambria Math"/>
                <w:w w:val="105"/>
                <w:sz w:val="16"/>
                <w:vertAlign w:val="superscript"/>
              </w:rPr>
              <w:t>∗∗</w:t>
            </w:r>
          </w:p>
        </w:tc>
        <w:tc>
          <w:tcPr>
            <w:tcW w:w="839" w:type="dxa"/>
          </w:tcPr>
          <w:p w14:paraId="779E0FA7"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w w:val="110"/>
                <w:sz w:val="16"/>
              </w:rPr>
              <w:t>1.63</w:t>
            </w:r>
            <w:r w:rsidRPr="00FC3C2D">
              <w:rPr>
                <w:rFonts w:ascii="Cambria Math" w:hAnsi="Cambria Math" w:cs="Cambria Math"/>
                <w:w w:val="110"/>
                <w:sz w:val="16"/>
                <w:vertAlign w:val="superscript"/>
              </w:rPr>
              <w:t>∗∗∗</w:t>
            </w:r>
          </w:p>
        </w:tc>
      </w:tr>
      <w:tr w:rsidR="00CB2127" w:rsidRPr="00FC3C2D" w14:paraId="6FCED7ED" w14:textId="77777777" w:rsidTr="00BD1C59">
        <w:trPr>
          <w:trHeight w:val="263"/>
        </w:trPr>
        <w:tc>
          <w:tcPr>
            <w:tcW w:w="3552" w:type="dxa"/>
          </w:tcPr>
          <w:p w14:paraId="69ECB34F" w14:textId="77777777" w:rsidR="00CB2127" w:rsidRPr="00FC3C2D" w:rsidRDefault="00CB2127" w:rsidP="00BD1C59">
            <w:pPr>
              <w:rPr>
                <w:rFonts w:ascii="Times New Roman" w:hAnsi="Times New Roman" w:cs="Times New Roman"/>
                <w:sz w:val="14"/>
              </w:rPr>
            </w:pPr>
          </w:p>
        </w:tc>
        <w:tc>
          <w:tcPr>
            <w:tcW w:w="840" w:type="dxa"/>
          </w:tcPr>
          <w:p w14:paraId="38A7C926"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[1.24,1.65]</w:t>
            </w:r>
          </w:p>
        </w:tc>
        <w:tc>
          <w:tcPr>
            <w:tcW w:w="840" w:type="dxa"/>
          </w:tcPr>
          <w:p w14:paraId="17DC7C6A"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[1.02,1.56]</w:t>
            </w:r>
          </w:p>
        </w:tc>
        <w:tc>
          <w:tcPr>
            <w:tcW w:w="840" w:type="dxa"/>
          </w:tcPr>
          <w:p w14:paraId="009DBE89"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[1.52,2.09]</w:t>
            </w:r>
          </w:p>
        </w:tc>
        <w:tc>
          <w:tcPr>
            <w:tcW w:w="840" w:type="dxa"/>
          </w:tcPr>
          <w:p w14:paraId="3EA340F2"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[1.09,1.76]</w:t>
            </w:r>
          </w:p>
        </w:tc>
        <w:tc>
          <w:tcPr>
            <w:tcW w:w="840" w:type="dxa"/>
          </w:tcPr>
          <w:p w14:paraId="17FF6014"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[1.37,1.88]</w:t>
            </w:r>
          </w:p>
        </w:tc>
        <w:tc>
          <w:tcPr>
            <w:tcW w:w="840" w:type="dxa"/>
          </w:tcPr>
          <w:p w14:paraId="3B15AE3E"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[1.13,1.68]</w:t>
            </w:r>
          </w:p>
        </w:tc>
        <w:tc>
          <w:tcPr>
            <w:tcW w:w="839" w:type="dxa"/>
          </w:tcPr>
          <w:p w14:paraId="49CA453B"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[1.22,2.17]</w:t>
            </w:r>
          </w:p>
        </w:tc>
      </w:tr>
      <w:tr w:rsidR="00CB2127" w:rsidRPr="00FC3C2D" w14:paraId="71815387" w14:textId="77777777" w:rsidTr="00BD1C59">
        <w:trPr>
          <w:trHeight w:val="274"/>
        </w:trPr>
        <w:tc>
          <w:tcPr>
            <w:tcW w:w="3552" w:type="dxa"/>
          </w:tcPr>
          <w:p w14:paraId="6D3E83B9"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1"/>
                <w:sz w:val="16"/>
              </w:rPr>
              <w:t xml:space="preserve"> </w:t>
            </w:r>
            <w:r w:rsidRPr="00FC3C2D">
              <w:rPr>
                <w:rFonts w:ascii="Times New Roman" w:hAnsi="Times New Roman" w:cs="Times New Roman"/>
                <w:sz w:val="16"/>
              </w:rPr>
              <w:t>South</w:t>
            </w:r>
            <w:r w:rsidRPr="00FC3C2D">
              <w:rPr>
                <w:rFonts w:ascii="Times New Roman" w:hAnsi="Times New Roman" w:cs="Times New Roman"/>
                <w:spacing w:val="22"/>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Female</w:t>
            </w:r>
            <w:r w:rsidRPr="00FC3C2D">
              <w:rPr>
                <w:rFonts w:ascii="Times New Roman" w:hAnsi="Times New Roman" w:cs="Times New Roman"/>
                <w:spacing w:val="22"/>
                <w:sz w:val="16"/>
              </w:rPr>
              <w:t xml:space="preserve"> </w:t>
            </w:r>
            <w:r w:rsidRPr="00FC3C2D">
              <w:rPr>
                <w:rFonts w:ascii="Times New Roman" w:hAnsi="Times New Roman" w:cs="Times New Roman"/>
                <w:sz w:val="16"/>
              </w:rPr>
              <w:t>respondent</w:t>
            </w:r>
          </w:p>
        </w:tc>
        <w:tc>
          <w:tcPr>
            <w:tcW w:w="840" w:type="dxa"/>
          </w:tcPr>
          <w:p w14:paraId="12504E51" w14:textId="77777777" w:rsidR="00CB2127" w:rsidRPr="00FC3C2D" w:rsidRDefault="00CB2127" w:rsidP="00BD1C59">
            <w:pPr>
              <w:rPr>
                <w:rFonts w:ascii="Times New Roman" w:hAnsi="Times New Roman" w:cs="Times New Roman"/>
                <w:sz w:val="14"/>
              </w:rPr>
            </w:pPr>
          </w:p>
        </w:tc>
        <w:tc>
          <w:tcPr>
            <w:tcW w:w="840" w:type="dxa"/>
          </w:tcPr>
          <w:p w14:paraId="2DD92184"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1.28</w:t>
            </w:r>
          </w:p>
        </w:tc>
        <w:tc>
          <w:tcPr>
            <w:tcW w:w="840" w:type="dxa"/>
          </w:tcPr>
          <w:p w14:paraId="7DE77F3E" w14:textId="77777777" w:rsidR="00CB2127" w:rsidRPr="00FC3C2D" w:rsidRDefault="00CB2127" w:rsidP="00BD1C59">
            <w:pPr>
              <w:rPr>
                <w:rFonts w:ascii="Times New Roman" w:hAnsi="Times New Roman" w:cs="Times New Roman"/>
                <w:sz w:val="14"/>
              </w:rPr>
            </w:pPr>
          </w:p>
        </w:tc>
        <w:tc>
          <w:tcPr>
            <w:tcW w:w="840" w:type="dxa"/>
          </w:tcPr>
          <w:p w14:paraId="350979DD" w14:textId="77777777" w:rsidR="00CB2127" w:rsidRPr="00FC3C2D" w:rsidRDefault="00CB2127" w:rsidP="00BD1C59">
            <w:pPr>
              <w:rPr>
                <w:rFonts w:ascii="Times New Roman" w:hAnsi="Times New Roman" w:cs="Times New Roman"/>
                <w:sz w:val="14"/>
              </w:rPr>
            </w:pPr>
          </w:p>
        </w:tc>
        <w:tc>
          <w:tcPr>
            <w:tcW w:w="840" w:type="dxa"/>
          </w:tcPr>
          <w:p w14:paraId="4794F55E" w14:textId="77777777" w:rsidR="00CB2127" w:rsidRPr="00FC3C2D" w:rsidRDefault="00CB2127" w:rsidP="00BD1C59">
            <w:pPr>
              <w:rPr>
                <w:rFonts w:ascii="Times New Roman" w:hAnsi="Times New Roman" w:cs="Times New Roman"/>
                <w:sz w:val="14"/>
              </w:rPr>
            </w:pPr>
          </w:p>
        </w:tc>
        <w:tc>
          <w:tcPr>
            <w:tcW w:w="840" w:type="dxa"/>
          </w:tcPr>
          <w:p w14:paraId="3895E812" w14:textId="77777777" w:rsidR="00CB2127" w:rsidRPr="00FC3C2D" w:rsidRDefault="00CB2127" w:rsidP="00BD1C59">
            <w:pPr>
              <w:rPr>
                <w:rFonts w:ascii="Times New Roman" w:hAnsi="Times New Roman" w:cs="Times New Roman"/>
                <w:sz w:val="14"/>
              </w:rPr>
            </w:pPr>
          </w:p>
        </w:tc>
        <w:tc>
          <w:tcPr>
            <w:tcW w:w="839" w:type="dxa"/>
          </w:tcPr>
          <w:p w14:paraId="69F4DAF8" w14:textId="77777777" w:rsidR="00CB2127" w:rsidRPr="00FC3C2D" w:rsidRDefault="00CB2127" w:rsidP="00BD1C59">
            <w:pPr>
              <w:rPr>
                <w:rFonts w:ascii="Times New Roman" w:hAnsi="Times New Roman" w:cs="Times New Roman"/>
                <w:sz w:val="14"/>
              </w:rPr>
            </w:pPr>
          </w:p>
        </w:tc>
      </w:tr>
      <w:tr w:rsidR="00CB2127" w:rsidRPr="00FC3C2D" w14:paraId="6CF4BF15" w14:textId="77777777" w:rsidTr="00BD1C59">
        <w:trPr>
          <w:trHeight w:val="247"/>
        </w:trPr>
        <w:tc>
          <w:tcPr>
            <w:tcW w:w="3552" w:type="dxa"/>
          </w:tcPr>
          <w:p w14:paraId="096E506A" w14:textId="77777777" w:rsidR="00CB2127" w:rsidRPr="00FC3C2D" w:rsidRDefault="00CB2127" w:rsidP="00BD1C59">
            <w:pPr>
              <w:rPr>
                <w:rFonts w:ascii="Times New Roman" w:hAnsi="Times New Roman" w:cs="Times New Roman"/>
                <w:sz w:val="14"/>
              </w:rPr>
            </w:pPr>
          </w:p>
        </w:tc>
        <w:tc>
          <w:tcPr>
            <w:tcW w:w="840" w:type="dxa"/>
          </w:tcPr>
          <w:p w14:paraId="680FBB69" w14:textId="77777777" w:rsidR="00CB2127" w:rsidRPr="00FC3C2D" w:rsidRDefault="00CB2127" w:rsidP="00BD1C59">
            <w:pPr>
              <w:rPr>
                <w:rFonts w:ascii="Times New Roman" w:hAnsi="Times New Roman" w:cs="Times New Roman"/>
                <w:sz w:val="14"/>
              </w:rPr>
            </w:pPr>
          </w:p>
        </w:tc>
        <w:tc>
          <w:tcPr>
            <w:tcW w:w="840" w:type="dxa"/>
          </w:tcPr>
          <w:p w14:paraId="3E95A13B"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[0.98,1.67]</w:t>
            </w:r>
          </w:p>
        </w:tc>
        <w:tc>
          <w:tcPr>
            <w:tcW w:w="840" w:type="dxa"/>
          </w:tcPr>
          <w:p w14:paraId="0D573877" w14:textId="77777777" w:rsidR="00CB2127" w:rsidRPr="00FC3C2D" w:rsidRDefault="00CB2127" w:rsidP="00BD1C59">
            <w:pPr>
              <w:rPr>
                <w:rFonts w:ascii="Times New Roman" w:hAnsi="Times New Roman" w:cs="Times New Roman"/>
                <w:sz w:val="14"/>
              </w:rPr>
            </w:pPr>
          </w:p>
        </w:tc>
        <w:tc>
          <w:tcPr>
            <w:tcW w:w="840" w:type="dxa"/>
          </w:tcPr>
          <w:p w14:paraId="661DF383" w14:textId="77777777" w:rsidR="00CB2127" w:rsidRPr="00FC3C2D" w:rsidRDefault="00CB2127" w:rsidP="00BD1C59">
            <w:pPr>
              <w:rPr>
                <w:rFonts w:ascii="Times New Roman" w:hAnsi="Times New Roman" w:cs="Times New Roman"/>
                <w:sz w:val="14"/>
              </w:rPr>
            </w:pPr>
          </w:p>
        </w:tc>
        <w:tc>
          <w:tcPr>
            <w:tcW w:w="840" w:type="dxa"/>
          </w:tcPr>
          <w:p w14:paraId="2613D0F8" w14:textId="77777777" w:rsidR="00CB2127" w:rsidRPr="00FC3C2D" w:rsidRDefault="00CB2127" w:rsidP="00BD1C59">
            <w:pPr>
              <w:rPr>
                <w:rFonts w:ascii="Times New Roman" w:hAnsi="Times New Roman" w:cs="Times New Roman"/>
                <w:sz w:val="14"/>
              </w:rPr>
            </w:pPr>
          </w:p>
        </w:tc>
        <w:tc>
          <w:tcPr>
            <w:tcW w:w="840" w:type="dxa"/>
          </w:tcPr>
          <w:p w14:paraId="61446E8B" w14:textId="77777777" w:rsidR="00CB2127" w:rsidRPr="00FC3C2D" w:rsidRDefault="00CB2127" w:rsidP="00BD1C59">
            <w:pPr>
              <w:rPr>
                <w:rFonts w:ascii="Times New Roman" w:hAnsi="Times New Roman" w:cs="Times New Roman"/>
                <w:sz w:val="14"/>
              </w:rPr>
            </w:pPr>
          </w:p>
        </w:tc>
        <w:tc>
          <w:tcPr>
            <w:tcW w:w="839" w:type="dxa"/>
          </w:tcPr>
          <w:p w14:paraId="1951AA08" w14:textId="77777777" w:rsidR="00CB2127" w:rsidRPr="00FC3C2D" w:rsidRDefault="00CB2127" w:rsidP="00BD1C59">
            <w:pPr>
              <w:rPr>
                <w:rFonts w:ascii="Times New Roman" w:hAnsi="Times New Roman" w:cs="Times New Roman"/>
                <w:sz w:val="14"/>
              </w:rPr>
            </w:pPr>
          </w:p>
        </w:tc>
      </w:tr>
      <w:tr w:rsidR="00CB2127" w:rsidRPr="00FC3C2D" w14:paraId="27C1D764" w14:textId="77777777" w:rsidTr="00BD1C59">
        <w:trPr>
          <w:trHeight w:val="554"/>
        </w:trPr>
        <w:tc>
          <w:tcPr>
            <w:tcW w:w="3552" w:type="dxa"/>
          </w:tcPr>
          <w:p w14:paraId="04538217"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8"/>
                <w:sz w:val="16"/>
              </w:rPr>
              <w:t xml:space="preserve"> </w:t>
            </w:r>
            <w:r w:rsidRPr="00FC3C2D">
              <w:rPr>
                <w:rFonts w:ascii="Times New Roman" w:hAnsi="Times New Roman" w:cs="Times New Roman"/>
                <w:sz w:val="16"/>
              </w:rPr>
              <w:t>Respondent</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1"/>
                <w:sz w:val="16"/>
              </w:rPr>
              <w:t xml:space="preserve"> </w:t>
            </w:r>
            <w:r w:rsidRPr="00FC3C2D">
              <w:rPr>
                <w:rFonts w:ascii="Times New Roman" w:hAnsi="Times New Roman" w:cs="Times New Roman"/>
                <w:sz w:val="16"/>
              </w:rPr>
              <w:t>45</w:t>
            </w:r>
          </w:p>
        </w:tc>
        <w:tc>
          <w:tcPr>
            <w:tcW w:w="840" w:type="dxa"/>
          </w:tcPr>
          <w:p w14:paraId="12B270C5" w14:textId="77777777" w:rsidR="00CB2127" w:rsidRPr="00FC3C2D" w:rsidRDefault="00CB2127" w:rsidP="00BD1C59">
            <w:pPr>
              <w:rPr>
                <w:rFonts w:ascii="Times New Roman" w:hAnsi="Times New Roman" w:cs="Times New Roman"/>
                <w:sz w:val="14"/>
              </w:rPr>
            </w:pPr>
          </w:p>
        </w:tc>
        <w:tc>
          <w:tcPr>
            <w:tcW w:w="840" w:type="dxa"/>
          </w:tcPr>
          <w:p w14:paraId="629CE2D2" w14:textId="77777777" w:rsidR="00CB2127" w:rsidRPr="00FC3C2D" w:rsidRDefault="00CB2127" w:rsidP="00BD1C59">
            <w:pPr>
              <w:rPr>
                <w:rFonts w:ascii="Times New Roman" w:hAnsi="Times New Roman" w:cs="Times New Roman"/>
                <w:sz w:val="14"/>
              </w:rPr>
            </w:pPr>
          </w:p>
        </w:tc>
        <w:tc>
          <w:tcPr>
            <w:tcW w:w="840" w:type="dxa"/>
          </w:tcPr>
          <w:p w14:paraId="37B68767"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w w:val="105"/>
                <w:sz w:val="16"/>
              </w:rPr>
              <w:t>0.48</w:t>
            </w:r>
            <w:r w:rsidRPr="00FC3C2D">
              <w:rPr>
                <w:rFonts w:ascii="Cambria Math" w:hAnsi="Cambria Math" w:cs="Cambria Math"/>
                <w:w w:val="105"/>
                <w:sz w:val="16"/>
                <w:vertAlign w:val="superscript"/>
              </w:rPr>
              <w:t>∗∗∗</w:t>
            </w:r>
            <w:r w:rsidRPr="00FC3C2D">
              <w:rPr>
                <w:rFonts w:ascii="Times New Roman" w:hAnsi="Times New Roman" w:cs="Times New Roman"/>
                <w:spacing w:val="1"/>
                <w:w w:val="105"/>
                <w:sz w:val="16"/>
              </w:rPr>
              <w:t xml:space="preserve"> </w:t>
            </w:r>
            <w:r w:rsidRPr="00FC3C2D">
              <w:rPr>
                <w:rFonts w:ascii="Times New Roman" w:hAnsi="Times New Roman" w:cs="Times New Roman"/>
                <w:w w:val="95"/>
                <w:sz w:val="16"/>
              </w:rPr>
              <w:t>[0.35,0.66]</w:t>
            </w:r>
          </w:p>
        </w:tc>
        <w:tc>
          <w:tcPr>
            <w:tcW w:w="840" w:type="dxa"/>
          </w:tcPr>
          <w:p w14:paraId="70755095" w14:textId="77777777" w:rsidR="00CB2127" w:rsidRPr="00FC3C2D" w:rsidRDefault="00CB2127" w:rsidP="00BD1C59">
            <w:pPr>
              <w:rPr>
                <w:rFonts w:ascii="Times New Roman" w:hAnsi="Times New Roman" w:cs="Times New Roman"/>
                <w:sz w:val="14"/>
              </w:rPr>
            </w:pPr>
          </w:p>
        </w:tc>
        <w:tc>
          <w:tcPr>
            <w:tcW w:w="840" w:type="dxa"/>
          </w:tcPr>
          <w:p w14:paraId="5FA15FFC" w14:textId="77777777" w:rsidR="00CB2127" w:rsidRPr="00FC3C2D" w:rsidRDefault="00CB2127" w:rsidP="00BD1C59">
            <w:pPr>
              <w:rPr>
                <w:rFonts w:ascii="Times New Roman" w:hAnsi="Times New Roman" w:cs="Times New Roman"/>
                <w:sz w:val="14"/>
              </w:rPr>
            </w:pPr>
          </w:p>
        </w:tc>
        <w:tc>
          <w:tcPr>
            <w:tcW w:w="840" w:type="dxa"/>
          </w:tcPr>
          <w:p w14:paraId="4CEC2A20" w14:textId="77777777" w:rsidR="00CB2127" w:rsidRPr="00FC3C2D" w:rsidRDefault="00CB2127" w:rsidP="00BD1C59">
            <w:pPr>
              <w:rPr>
                <w:rFonts w:ascii="Times New Roman" w:hAnsi="Times New Roman" w:cs="Times New Roman"/>
                <w:sz w:val="14"/>
              </w:rPr>
            </w:pPr>
          </w:p>
        </w:tc>
        <w:tc>
          <w:tcPr>
            <w:tcW w:w="839" w:type="dxa"/>
          </w:tcPr>
          <w:p w14:paraId="1B18F6D4" w14:textId="77777777" w:rsidR="00CB2127" w:rsidRPr="00FC3C2D" w:rsidRDefault="00CB2127" w:rsidP="00BD1C59">
            <w:pPr>
              <w:rPr>
                <w:rFonts w:ascii="Times New Roman" w:hAnsi="Times New Roman" w:cs="Times New Roman"/>
                <w:sz w:val="14"/>
              </w:rPr>
            </w:pPr>
          </w:p>
        </w:tc>
      </w:tr>
      <w:tr w:rsidR="00CB2127" w:rsidRPr="00FC3C2D" w14:paraId="015675E9" w14:textId="77777777" w:rsidTr="00BD1C59">
        <w:trPr>
          <w:trHeight w:val="274"/>
        </w:trPr>
        <w:tc>
          <w:tcPr>
            <w:tcW w:w="3552" w:type="dxa"/>
          </w:tcPr>
          <w:p w14:paraId="5270EFE4"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2"/>
                <w:sz w:val="16"/>
              </w:rPr>
              <w:t xml:space="preserve"> </w:t>
            </w:r>
            <w:r w:rsidRPr="00FC3C2D">
              <w:rPr>
                <w:rFonts w:ascii="Times New Roman" w:hAnsi="Times New Roman" w:cs="Times New Roman"/>
                <w:sz w:val="16"/>
              </w:rPr>
              <w:t>South</w:t>
            </w:r>
            <w:r w:rsidRPr="00FC3C2D">
              <w:rPr>
                <w:rFonts w:ascii="Times New Roman" w:hAnsi="Times New Roman" w:cs="Times New Roman"/>
                <w:spacing w:val="23"/>
                <w:sz w:val="16"/>
              </w:rPr>
              <w:t xml:space="preserve"> </w:t>
            </w:r>
            <w:r w:rsidRPr="00FC3C2D">
              <w:rPr>
                <w:rFonts w:ascii="Times New Roman" w:hAnsi="Times New Roman" w:cs="Times New Roman"/>
                <w:sz w:val="16"/>
              </w:rPr>
              <w:t>×</w:t>
            </w:r>
            <w:r w:rsidRPr="00FC3C2D">
              <w:rPr>
                <w:rFonts w:ascii="Times New Roman" w:hAnsi="Times New Roman" w:cs="Times New Roman"/>
                <w:spacing w:val="9"/>
                <w:sz w:val="16"/>
              </w:rPr>
              <w:t xml:space="preserve"> </w:t>
            </w:r>
            <w:r w:rsidRPr="00FC3C2D">
              <w:rPr>
                <w:rFonts w:ascii="Times New Roman" w:hAnsi="Times New Roman" w:cs="Times New Roman"/>
                <w:sz w:val="16"/>
              </w:rPr>
              <w:t>Higher</w:t>
            </w:r>
            <w:r w:rsidRPr="00FC3C2D">
              <w:rPr>
                <w:rFonts w:ascii="Times New Roman" w:hAnsi="Times New Roman" w:cs="Times New Roman"/>
                <w:spacing w:val="23"/>
                <w:sz w:val="16"/>
              </w:rPr>
              <w:t xml:space="preserve"> </w:t>
            </w:r>
            <w:r w:rsidRPr="00FC3C2D">
              <w:rPr>
                <w:rFonts w:ascii="Times New Roman" w:hAnsi="Times New Roman" w:cs="Times New Roman"/>
                <w:sz w:val="16"/>
              </w:rPr>
              <w:t>educated</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51AFF27E" w14:textId="77777777" w:rsidR="00CB2127" w:rsidRPr="00FC3C2D" w:rsidRDefault="00CB2127" w:rsidP="00BD1C59">
            <w:pPr>
              <w:rPr>
                <w:rFonts w:ascii="Times New Roman" w:hAnsi="Times New Roman" w:cs="Times New Roman"/>
                <w:sz w:val="14"/>
              </w:rPr>
            </w:pPr>
          </w:p>
        </w:tc>
        <w:tc>
          <w:tcPr>
            <w:tcW w:w="840" w:type="dxa"/>
          </w:tcPr>
          <w:p w14:paraId="65F69E7E" w14:textId="77777777" w:rsidR="00CB2127" w:rsidRPr="00FC3C2D" w:rsidRDefault="00CB2127" w:rsidP="00BD1C59">
            <w:pPr>
              <w:rPr>
                <w:rFonts w:ascii="Times New Roman" w:hAnsi="Times New Roman" w:cs="Times New Roman"/>
                <w:sz w:val="14"/>
              </w:rPr>
            </w:pPr>
          </w:p>
        </w:tc>
        <w:tc>
          <w:tcPr>
            <w:tcW w:w="840" w:type="dxa"/>
          </w:tcPr>
          <w:p w14:paraId="412B35FE" w14:textId="77777777" w:rsidR="00CB2127" w:rsidRPr="00FC3C2D" w:rsidRDefault="00CB2127" w:rsidP="00BD1C59">
            <w:pPr>
              <w:rPr>
                <w:rFonts w:ascii="Times New Roman" w:hAnsi="Times New Roman" w:cs="Times New Roman"/>
                <w:sz w:val="14"/>
              </w:rPr>
            </w:pPr>
          </w:p>
        </w:tc>
        <w:tc>
          <w:tcPr>
            <w:tcW w:w="840" w:type="dxa"/>
          </w:tcPr>
          <w:p w14:paraId="31C33288"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1.05</w:t>
            </w:r>
          </w:p>
        </w:tc>
        <w:tc>
          <w:tcPr>
            <w:tcW w:w="840" w:type="dxa"/>
          </w:tcPr>
          <w:p w14:paraId="28765C68" w14:textId="77777777" w:rsidR="00CB2127" w:rsidRPr="00FC3C2D" w:rsidRDefault="00CB2127" w:rsidP="00BD1C59">
            <w:pPr>
              <w:rPr>
                <w:rFonts w:ascii="Times New Roman" w:hAnsi="Times New Roman" w:cs="Times New Roman"/>
                <w:sz w:val="14"/>
              </w:rPr>
            </w:pPr>
          </w:p>
        </w:tc>
        <w:tc>
          <w:tcPr>
            <w:tcW w:w="840" w:type="dxa"/>
          </w:tcPr>
          <w:p w14:paraId="5FC3C2D1" w14:textId="77777777" w:rsidR="00CB2127" w:rsidRPr="00FC3C2D" w:rsidRDefault="00CB2127" w:rsidP="00BD1C59">
            <w:pPr>
              <w:rPr>
                <w:rFonts w:ascii="Times New Roman" w:hAnsi="Times New Roman" w:cs="Times New Roman"/>
                <w:sz w:val="14"/>
              </w:rPr>
            </w:pPr>
          </w:p>
        </w:tc>
        <w:tc>
          <w:tcPr>
            <w:tcW w:w="839" w:type="dxa"/>
          </w:tcPr>
          <w:p w14:paraId="7415BF3D" w14:textId="77777777" w:rsidR="00CB2127" w:rsidRPr="00FC3C2D" w:rsidRDefault="00CB2127" w:rsidP="00BD1C59">
            <w:pPr>
              <w:rPr>
                <w:rFonts w:ascii="Times New Roman" w:hAnsi="Times New Roman" w:cs="Times New Roman"/>
                <w:sz w:val="14"/>
              </w:rPr>
            </w:pPr>
          </w:p>
        </w:tc>
      </w:tr>
      <w:tr w:rsidR="00CB2127" w:rsidRPr="00FC3C2D" w14:paraId="59A4EDB2" w14:textId="77777777" w:rsidTr="00BD1C59">
        <w:trPr>
          <w:trHeight w:val="247"/>
        </w:trPr>
        <w:tc>
          <w:tcPr>
            <w:tcW w:w="3552" w:type="dxa"/>
          </w:tcPr>
          <w:p w14:paraId="6CF60ABD" w14:textId="77777777" w:rsidR="00CB2127" w:rsidRPr="00FC3C2D" w:rsidRDefault="00CB2127" w:rsidP="00BD1C59">
            <w:pPr>
              <w:rPr>
                <w:rFonts w:ascii="Times New Roman" w:hAnsi="Times New Roman" w:cs="Times New Roman"/>
                <w:sz w:val="14"/>
              </w:rPr>
            </w:pPr>
          </w:p>
        </w:tc>
        <w:tc>
          <w:tcPr>
            <w:tcW w:w="840" w:type="dxa"/>
          </w:tcPr>
          <w:p w14:paraId="3606DD1D" w14:textId="77777777" w:rsidR="00CB2127" w:rsidRPr="00FC3C2D" w:rsidRDefault="00CB2127" w:rsidP="00BD1C59">
            <w:pPr>
              <w:rPr>
                <w:rFonts w:ascii="Times New Roman" w:hAnsi="Times New Roman" w:cs="Times New Roman"/>
                <w:sz w:val="14"/>
              </w:rPr>
            </w:pPr>
          </w:p>
        </w:tc>
        <w:tc>
          <w:tcPr>
            <w:tcW w:w="840" w:type="dxa"/>
          </w:tcPr>
          <w:p w14:paraId="405D687E" w14:textId="77777777" w:rsidR="00CB2127" w:rsidRPr="00FC3C2D" w:rsidRDefault="00CB2127" w:rsidP="00BD1C59">
            <w:pPr>
              <w:rPr>
                <w:rFonts w:ascii="Times New Roman" w:hAnsi="Times New Roman" w:cs="Times New Roman"/>
                <w:sz w:val="14"/>
              </w:rPr>
            </w:pPr>
          </w:p>
        </w:tc>
        <w:tc>
          <w:tcPr>
            <w:tcW w:w="840" w:type="dxa"/>
          </w:tcPr>
          <w:p w14:paraId="5A7E8423" w14:textId="77777777" w:rsidR="00CB2127" w:rsidRPr="00FC3C2D" w:rsidRDefault="00CB2127" w:rsidP="00BD1C59">
            <w:pPr>
              <w:rPr>
                <w:rFonts w:ascii="Times New Roman" w:hAnsi="Times New Roman" w:cs="Times New Roman"/>
                <w:sz w:val="14"/>
              </w:rPr>
            </w:pPr>
          </w:p>
        </w:tc>
        <w:tc>
          <w:tcPr>
            <w:tcW w:w="840" w:type="dxa"/>
          </w:tcPr>
          <w:p w14:paraId="42A00ECD"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[0.79,1.39]</w:t>
            </w:r>
          </w:p>
        </w:tc>
        <w:tc>
          <w:tcPr>
            <w:tcW w:w="840" w:type="dxa"/>
          </w:tcPr>
          <w:p w14:paraId="1164B162" w14:textId="77777777" w:rsidR="00CB2127" w:rsidRPr="00FC3C2D" w:rsidRDefault="00CB2127" w:rsidP="00BD1C59">
            <w:pPr>
              <w:rPr>
                <w:rFonts w:ascii="Times New Roman" w:hAnsi="Times New Roman" w:cs="Times New Roman"/>
                <w:sz w:val="14"/>
              </w:rPr>
            </w:pPr>
          </w:p>
        </w:tc>
        <w:tc>
          <w:tcPr>
            <w:tcW w:w="840" w:type="dxa"/>
          </w:tcPr>
          <w:p w14:paraId="5EF5A716" w14:textId="77777777" w:rsidR="00CB2127" w:rsidRPr="00FC3C2D" w:rsidRDefault="00CB2127" w:rsidP="00BD1C59">
            <w:pPr>
              <w:rPr>
                <w:rFonts w:ascii="Times New Roman" w:hAnsi="Times New Roman" w:cs="Times New Roman"/>
                <w:sz w:val="14"/>
              </w:rPr>
            </w:pPr>
          </w:p>
        </w:tc>
        <w:tc>
          <w:tcPr>
            <w:tcW w:w="839" w:type="dxa"/>
          </w:tcPr>
          <w:p w14:paraId="1117D076" w14:textId="77777777" w:rsidR="00CB2127" w:rsidRPr="00FC3C2D" w:rsidRDefault="00CB2127" w:rsidP="00BD1C59">
            <w:pPr>
              <w:rPr>
                <w:rFonts w:ascii="Times New Roman" w:hAnsi="Times New Roman" w:cs="Times New Roman"/>
                <w:sz w:val="14"/>
              </w:rPr>
            </w:pPr>
          </w:p>
        </w:tc>
      </w:tr>
      <w:tr w:rsidR="00CB2127" w:rsidRPr="00FC3C2D" w14:paraId="7819642A" w14:textId="77777777" w:rsidTr="00BD1C59">
        <w:trPr>
          <w:trHeight w:val="554"/>
        </w:trPr>
        <w:tc>
          <w:tcPr>
            <w:tcW w:w="3552" w:type="dxa"/>
          </w:tcPr>
          <w:p w14:paraId="273FB3A9"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31"/>
                <w:sz w:val="16"/>
              </w:rPr>
              <w:t xml:space="preserve"> </w:t>
            </w:r>
            <w:r w:rsidRPr="00FC3C2D">
              <w:rPr>
                <w:rFonts w:ascii="Times New Roman" w:hAnsi="Times New Roman" w:cs="Times New Roman"/>
                <w:sz w:val="16"/>
              </w:rPr>
              <w:t>South</w:t>
            </w:r>
            <w:r w:rsidRPr="00FC3C2D">
              <w:rPr>
                <w:rFonts w:ascii="Times New Roman" w:hAnsi="Times New Roman" w:cs="Times New Roman"/>
                <w:spacing w:val="31"/>
                <w:sz w:val="16"/>
              </w:rPr>
              <w:t xml:space="preserve"> </w:t>
            </w:r>
            <w:r w:rsidRPr="00FC3C2D">
              <w:rPr>
                <w:rFonts w:ascii="Times New Roman" w:hAnsi="Times New Roman" w:cs="Times New Roman"/>
                <w:sz w:val="16"/>
              </w:rPr>
              <w:t>×</w:t>
            </w:r>
            <w:r w:rsidRPr="00FC3C2D">
              <w:rPr>
                <w:rFonts w:ascii="Times New Roman" w:hAnsi="Times New Roman" w:cs="Times New Roman"/>
                <w:spacing w:val="17"/>
                <w:sz w:val="16"/>
              </w:rPr>
              <w:t xml:space="preserve"> </w:t>
            </w:r>
            <w:r w:rsidRPr="00FC3C2D">
              <w:rPr>
                <w:rFonts w:ascii="Times New Roman" w:hAnsi="Times New Roman" w:cs="Times New Roman"/>
                <w:sz w:val="16"/>
              </w:rPr>
              <w:t>High-risk</w:t>
            </w:r>
            <w:r w:rsidRPr="00FC3C2D">
              <w:rPr>
                <w:rFonts w:ascii="Times New Roman" w:hAnsi="Times New Roman" w:cs="Times New Roman"/>
                <w:spacing w:val="31"/>
                <w:sz w:val="16"/>
              </w:rPr>
              <w:t xml:space="preserve"> </w:t>
            </w:r>
            <w:r w:rsidRPr="00FC3C2D">
              <w:rPr>
                <w:rFonts w:ascii="Times New Roman" w:hAnsi="Times New Roman" w:cs="Times New Roman"/>
                <w:sz w:val="16"/>
              </w:rPr>
              <w:t>respondent</w:t>
            </w:r>
          </w:p>
        </w:tc>
        <w:tc>
          <w:tcPr>
            <w:tcW w:w="840" w:type="dxa"/>
          </w:tcPr>
          <w:p w14:paraId="51DC26BF" w14:textId="77777777" w:rsidR="00CB2127" w:rsidRPr="00FC3C2D" w:rsidRDefault="00CB2127" w:rsidP="00BD1C59">
            <w:pPr>
              <w:rPr>
                <w:rFonts w:ascii="Times New Roman" w:hAnsi="Times New Roman" w:cs="Times New Roman"/>
                <w:sz w:val="14"/>
              </w:rPr>
            </w:pPr>
          </w:p>
        </w:tc>
        <w:tc>
          <w:tcPr>
            <w:tcW w:w="840" w:type="dxa"/>
          </w:tcPr>
          <w:p w14:paraId="05C74AC0" w14:textId="77777777" w:rsidR="00CB2127" w:rsidRPr="00FC3C2D" w:rsidRDefault="00CB2127" w:rsidP="00BD1C59">
            <w:pPr>
              <w:rPr>
                <w:rFonts w:ascii="Times New Roman" w:hAnsi="Times New Roman" w:cs="Times New Roman"/>
                <w:sz w:val="14"/>
              </w:rPr>
            </w:pPr>
          </w:p>
        </w:tc>
        <w:tc>
          <w:tcPr>
            <w:tcW w:w="840" w:type="dxa"/>
          </w:tcPr>
          <w:p w14:paraId="498B67AA" w14:textId="77777777" w:rsidR="00CB2127" w:rsidRPr="00FC3C2D" w:rsidRDefault="00CB2127" w:rsidP="00BD1C59">
            <w:pPr>
              <w:rPr>
                <w:rFonts w:ascii="Times New Roman" w:hAnsi="Times New Roman" w:cs="Times New Roman"/>
                <w:sz w:val="14"/>
              </w:rPr>
            </w:pPr>
          </w:p>
        </w:tc>
        <w:tc>
          <w:tcPr>
            <w:tcW w:w="840" w:type="dxa"/>
          </w:tcPr>
          <w:p w14:paraId="0414BC47" w14:textId="77777777" w:rsidR="00CB2127" w:rsidRPr="00FC3C2D" w:rsidRDefault="00CB2127" w:rsidP="00BD1C59">
            <w:pPr>
              <w:rPr>
                <w:rFonts w:ascii="Times New Roman" w:hAnsi="Times New Roman" w:cs="Times New Roman"/>
                <w:sz w:val="14"/>
              </w:rPr>
            </w:pPr>
          </w:p>
        </w:tc>
        <w:tc>
          <w:tcPr>
            <w:tcW w:w="840" w:type="dxa"/>
          </w:tcPr>
          <w:p w14:paraId="2A87A944"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0.57</w:t>
            </w:r>
            <w:r w:rsidRPr="00FC3C2D">
              <w:rPr>
                <w:rFonts w:ascii="Cambria Math" w:hAnsi="Cambria Math" w:cs="Cambria Math"/>
                <w:sz w:val="16"/>
                <w:vertAlign w:val="superscript"/>
              </w:rPr>
              <w:t>∗∗</w:t>
            </w:r>
            <w:r w:rsidRPr="00FC3C2D">
              <w:rPr>
                <w:rFonts w:ascii="Times New Roman" w:hAnsi="Times New Roman" w:cs="Times New Roman"/>
                <w:spacing w:val="1"/>
                <w:sz w:val="16"/>
              </w:rPr>
              <w:t xml:space="preserve"> </w:t>
            </w:r>
            <w:r w:rsidRPr="00FC3C2D">
              <w:rPr>
                <w:rFonts w:ascii="Times New Roman" w:hAnsi="Times New Roman" w:cs="Times New Roman"/>
                <w:w w:val="95"/>
                <w:sz w:val="16"/>
              </w:rPr>
              <w:t>[0.41,0.80]</w:t>
            </w:r>
          </w:p>
        </w:tc>
        <w:tc>
          <w:tcPr>
            <w:tcW w:w="840" w:type="dxa"/>
          </w:tcPr>
          <w:p w14:paraId="31755565" w14:textId="77777777" w:rsidR="00CB2127" w:rsidRPr="00FC3C2D" w:rsidRDefault="00CB2127" w:rsidP="00BD1C59">
            <w:pPr>
              <w:rPr>
                <w:rFonts w:ascii="Times New Roman" w:hAnsi="Times New Roman" w:cs="Times New Roman"/>
                <w:sz w:val="14"/>
              </w:rPr>
            </w:pPr>
          </w:p>
        </w:tc>
        <w:tc>
          <w:tcPr>
            <w:tcW w:w="839" w:type="dxa"/>
          </w:tcPr>
          <w:p w14:paraId="7D59C64D" w14:textId="77777777" w:rsidR="00CB2127" w:rsidRPr="00FC3C2D" w:rsidRDefault="00CB2127" w:rsidP="00BD1C59">
            <w:pPr>
              <w:rPr>
                <w:rFonts w:ascii="Times New Roman" w:hAnsi="Times New Roman" w:cs="Times New Roman"/>
                <w:sz w:val="14"/>
              </w:rPr>
            </w:pPr>
          </w:p>
        </w:tc>
      </w:tr>
      <w:tr w:rsidR="00CB2127" w:rsidRPr="00FC3C2D" w14:paraId="34ED643B" w14:textId="77777777" w:rsidTr="00BD1C59">
        <w:trPr>
          <w:trHeight w:val="274"/>
        </w:trPr>
        <w:tc>
          <w:tcPr>
            <w:tcW w:w="3552" w:type="dxa"/>
          </w:tcPr>
          <w:p w14:paraId="0124AA8E"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3"/>
                <w:sz w:val="16"/>
              </w:rPr>
              <w:t xml:space="preserve"> </w:t>
            </w:r>
            <w:r w:rsidRPr="00FC3C2D">
              <w:rPr>
                <w:rFonts w:ascii="Times New Roman" w:hAnsi="Times New Roman" w:cs="Times New Roman"/>
                <w:sz w:val="16"/>
              </w:rPr>
              <w:t>South</w:t>
            </w:r>
            <w:r w:rsidRPr="00FC3C2D">
              <w:rPr>
                <w:rFonts w:ascii="Times New Roman" w:hAnsi="Times New Roman" w:cs="Times New Roman"/>
                <w:spacing w:val="24"/>
                <w:sz w:val="16"/>
              </w:rPr>
              <w:t xml:space="preserve"> </w:t>
            </w:r>
            <w:r w:rsidRPr="00FC3C2D">
              <w:rPr>
                <w:rFonts w:ascii="Times New Roman" w:hAnsi="Times New Roman" w:cs="Times New Roman"/>
                <w:sz w:val="16"/>
              </w:rPr>
              <w:t>×</w:t>
            </w:r>
            <w:r w:rsidRPr="00FC3C2D">
              <w:rPr>
                <w:rFonts w:ascii="Times New Roman" w:hAnsi="Times New Roman" w:cs="Times New Roman"/>
                <w:spacing w:val="10"/>
                <w:sz w:val="16"/>
              </w:rPr>
              <w:t xml:space="preserve"> </w:t>
            </w:r>
            <w:r w:rsidRPr="00FC3C2D">
              <w:rPr>
                <w:rFonts w:ascii="Times New Roman" w:hAnsi="Times New Roman" w:cs="Times New Roman"/>
                <w:sz w:val="16"/>
              </w:rPr>
              <w:t>High</w:t>
            </w:r>
            <w:r w:rsidRPr="00FC3C2D">
              <w:rPr>
                <w:rFonts w:ascii="Times New Roman" w:hAnsi="Times New Roman" w:cs="Times New Roman"/>
                <w:spacing w:val="24"/>
                <w:sz w:val="16"/>
              </w:rPr>
              <w:t xml:space="preserve"> </w:t>
            </w:r>
            <w:r w:rsidRPr="00FC3C2D">
              <w:rPr>
                <w:rFonts w:ascii="Times New Roman" w:hAnsi="Times New Roman" w:cs="Times New Roman"/>
                <w:sz w:val="16"/>
              </w:rPr>
              <w:t>perceived</w:t>
            </w:r>
            <w:r w:rsidRPr="00FC3C2D">
              <w:rPr>
                <w:rFonts w:ascii="Times New Roman" w:hAnsi="Times New Roman" w:cs="Times New Roman"/>
                <w:spacing w:val="24"/>
                <w:sz w:val="16"/>
              </w:rPr>
              <w:t xml:space="preserve"> </w:t>
            </w:r>
            <w:r w:rsidRPr="00FC3C2D">
              <w:rPr>
                <w:rFonts w:ascii="Times New Roman" w:hAnsi="Times New Roman" w:cs="Times New Roman"/>
                <w:sz w:val="16"/>
              </w:rPr>
              <w:t>threat</w:t>
            </w:r>
            <w:r w:rsidRPr="00FC3C2D">
              <w:rPr>
                <w:rFonts w:ascii="Times New Roman" w:hAnsi="Times New Roman" w:cs="Times New Roman"/>
                <w:spacing w:val="23"/>
                <w:sz w:val="16"/>
              </w:rPr>
              <w:t xml:space="preserve"> </w:t>
            </w:r>
            <w:r w:rsidRPr="00FC3C2D">
              <w:rPr>
                <w:rFonts w:ascii="Times New Roman" w:hAnsi="Times New Roman" w:cs="Times New Roman"/>
                <w:sz w:val="16"/>
              </w:rPr>
              <w:t>respondent</w:t>
            </w:r>
          </w:p>
        </w:tc>
        <w:tc>
          <w:tcPr>
            <w:tcW w:w="840" w:type="dxa"/>
          </w:tcPr>
          <w:p w14:paraId="76AFB079" w14:textId="77777777" w:rsidR="00CB2127" w:rsidRPr="00FC3C2D" w:rsidRDefault="00CB2127" w:rsidP="00BD1C59">
            <w:pPr>
              <w:rPr>
                <w:rFonts w:ascii="Times New Roman" w:hAnsi="Times New Roman" w:cs="Times New Roman"/>
                <w:sz w:val="14"/>
              </w:rPr>
            </w:pPr>
          </w:p>
        </w:tc>
        <w:tc>
          <w:tcPr>
            <w:tcW w:w="840" w:type="dxa"/>
          </w:tcPr>
          <w:p w14:paraId="4D11F636" w14:textId="77777777" w:rsidR="00CB2127" w:rsidRPr="00FC3C2D" w:rsidRDefault="00CB2127" w:rsidP="00BD1C59">
            <w:pPr>
              <w:rPr>
                <w:rFonts w:ascii="Times New Roman" w:hAnsi="Times New Roman" w:cs="Times New Roman"/>
                <w:sz w:val="14"/>
              </w:rPr>
            </w:pPr>
          </w:p>
        </w:tc>
        <w:tc>
          <w:tcPr>
            <w:tcW w:w="840" w:type="dxa"/>
          </w:tcPr>
          <w:p w14:paraId="451F5C58" w14:textId="77777777" w:rsidR="00CB2127" w:rsidRPr="00FC3C2D" w:rsidRDefault="00CB2127" w:rsidP="00BD1C59">
            <w:pPr>
              <w:rPr>
                <w:rFonts w:ascii="Times New Roman" w:hAnsi="Times New Roman" w:cs="Times New Roman"/>
                <w:sz w:val="14"/>
              </w:rPr>
            </w:pPr>
          </w:p>
        </w:tc>
        <w:tc>
          <w:tcPr>
            <w:tcW w:w="840" w:type="dxa"/>
          </w:tcPr>
          <w:p w14:paraId="5F2676EE" w14:textId="77777777" w:rsidR="00CB2127" w:rsidRPr="00FC3C2D" w:rsidRDefault="00CB2127" w:rsidP="00BD1C59">
            <w:pPr>
              <w:rPr>
                <w:rFonts w:ascii="Times New Roman" w:hAnsi="Times New Roman" w:cs="Times New Roman"/>
                <w:sz w:val="14"/>
              </w:rPr>
            </w:pPr>
          </w:p>
        </w:tc>
        <w:tc>
          <w:tcPr>
            <w:tcW w:w="840" w:type="dxa"/>
          </w:tcPr>
          <w:p w14:paraId="61AD75EE" w14:textId="77777777" w:rsidR="00CB2127" w:rsidRPr="00FC3C2D" w:rsidRDefault="00CB2127" w:rsidP="00BD1C59">
            <w:pPr>
              <w:rPr>
                <w:rFonts w:ascii="Times New Roman" w:hAnsi="Times New Roman" w:cs="Times New Roman"/>
                <w:sz w:val="14"/>
              </w:rPr>
            </w:pPr>
          </w:p>
        </w:tc>
        <w:tc>
          <w:tcPr>
            <w:tcW w:w="840" w:type="dxa"/>
          </w:tcPr>
          <w:p w14:paraId="569213C3"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1.07</w:t>
            </w:r>
          </w:p>
        </w:tc>
        <w:tc>
          <w:tcPr>
            <w:tcW w:w="839" w:type="dxa"/>
          </w:tcPr>
          <w:p w14:paraId="3D0CF3AF" w14:textId="77777777" w:rsidR="00CB2127" w:rsidRPr="00FC3C2D" w:rsidRDefault="00CB2127" w:rsidP="00BD1C59">
            <w:pPr>
              <w:rPr>
                <w:rFonts w:ascii="Times New Roman" w:hAnsi="Times New Roman" w:cs="Times New Roman"/>
                <w:sz w:val="14"/>
              </w:rPr>
            </w:pPr>
          </w:p>
        </w:tc>
      </w:tr>
      <w:tr w:rsidR="00CB2127" w:rsidRPr="00FC3C2D" w14:paraId="267BBB74" w14:textId="77777777" w:rsidTr="00BD1C59">
        <w:trPr>
          <w:trHeight w:val="263"/>
        </w:trPr>
        <w:tc>
          <w:tcPr>
            <w:tcW w:w="3552" w:type="dxa"/>
          </w:tcPr>
          <w:p w14:paraId="122AF53E" w14:textId="77777777" w:rsidR="00CB2127" w:rsidRPr="00FC3C2D" w:rsidRDefault="00CB2127" w:rsidP="00BD1C59">
            <w:pPr>
              <w:rPr>
                <w:rFonts w:ascii="Times New Roman" w:hAnsi="Times New Roman" w:cs="Times New Roman"/>
                <w:sz w:val="14"/>
              </w:rPr>
            </w:pPr>
          </w:p>
        </w:tc>
        <w:tc>
          <w:tcPr>
            <w:tcW w:w="840" w:type="dxa"/>
          </w:tcPr>
          <w:p w14:paraId="150EFBC8" w14:textId="77777777" w:rsidR="00CB2127" w:rsidRPr="00FC3C2D" w:rsidRDefault="00CB2127" w:rsidP="00BD1C59">
            <w:pPr>
              <w:rPr>
                <w:rFonts w:ascii="Times New Roman" w:hAnsi="Times New Roman" w:cs="Times New Roman"/>
                <w:sz w:val="14"/>
              </w:rPr>
            </w:pPr>
          </w:p>
        </w:tc>
        <w:tc>
          <w:tcPr>
            <w:tcW w:w="840" w:type="dxa"/>
          </w:tcPr>
          <w:p w14:paraId="7ADDDA3B" w14:textId="77777777" w:rsidR="00CB2127" w:rsidRPr="00FC3C2D" w:rsidRDefault="00CB2127" w:rsidP="00BD1C59">
            <w:pPr>
              <w:rPr>
                <w:rFonts w:ascii="Times New Roman" w:hAnsi="Times New Roman" w:cs="Times New Roman"/>
                <w:sz w:val="14"/>
              </w:rPr>
            </w:pPr>
          </w:p>
        </w:tc>
        <w:tc>
          <w:tcPr>
            <w:tcW w:w="840" w:type="dxa"/>
          </w:tcPr>
          <w:p w14:paraId="2C09FA94" w14:textId="77777777" w:rsidR="00CB2127" w:rsidRPr="00FC3C2D" w:rsidRDefault="00CB2127" w:rsidP="00BD1C59">
            <w:pPr>
              <w:rPr>
                <w:rFonts w:ascii="Times New Roman" w:hAnsi="Times New Roman" w:cs="Times New Roman"/>
                <w:sz w:val="14"/>
              </w:rPr>
            </w:pPr>
          </w:p>
        </w:tc>
        <w:tc>
          <w:tcPr>
            <w:tcW w:w="840" w:type="dxa"/>
          </w:tcPr>
          <w:p w14:paraId="15DEBE09" w14:textId="77777777" w:rsidR="00CB2127" w:rsidRPr="00FC3C2D" w:rsidRDefault="00CB2127" w:rsidP="00BD1C59">
            <w:pPr>
              <w:rPr>
                <w:rFonts w:ascii="Times New Roman" w:hAnsi="Times New Roman" w:cs="Times New Roman"/>
                <w:sz w:val="14"/>
              </w:rPr>
            </w:pPr>
          </w:p>
        </w:tc>
        <w:tc>
          <w:tcPr>
            <w:tcW w:w="840" w:type="dxa"/>
          </w:tcPr>
          <w:p w14:paraId="1D2D1093" w14:textId="77777777" w:rsidR="00CB2127" w:rsidRPr="00FC3C2D" w:rsidRDefault="00CB2127" w:rsidP="00BD1C59">
            <w:pPr>
              <w:rPr>
                <w:rFonts w:ascii="Times New Roman" w:hAnsi="Times New Roman" w:cs="Times New Roman"/>
                <w:sz w:val="14"/>
              </w:rPr>
            </w:pPr>
          </w:p>
        </w:tc>
        <w:tc>
          <w:tcPr>
            <w:tcW w:w="840" w:type="dxa"/>
          </w:tcPr>
          <w:p w14:paraId="64E19ECF"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[0.82,1.40]</w:t>
            </w:r>
          </w:p>
        </w:tc>
        <w:tc>
          <w:tcPr>
            <w:tcW w:w="839" w:type="dxa"/>
          </w:tcPr>
          <w:p w14:paraId="3E964903" w14:textId="77777777" w:rsidR="00CB2127" w:rsidRPr="00FC3C2D" w:rsidRDefault="00CB2127" w:rsidP="00BD1C59">
            <w:pPr>
              <w:rPr>
                <w:rFonts w:ascii="Times New Roman" w:hAnsi="Times New Roman" w:cs="Times New Roman"/>
                <w:sz w:val="14"/>
              </w:rPr>
            </w:pPr>
          </w:p>
        </w:tc>
      </w:tr>
      <w:tr w:rsidR="00CB2127" w:rsidRPr="00FC3C2D" w14:paraId="5B568DB3" w14:textId="77777777" w:rsidTr="00BD1C59">
        <w:trPr>
          <w:trHeight w:val="274"/>
        </w:trPr>
        <w:tc>
          <w:tcPr>
            <w:tcW w:w="3552" w:type="dxa"/>
          </w:tcPr>
          <w:p w14:paraId="73D30FED"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Global</w:t>
            </w:r>
            <w:r w:rsidRPr="00FC3C2D">
              <w:rPr>
                <w:rFonts w:ascii="Times New Roman" w:hAnsi="Times New Roman" w:cs="Times New Roman"/>
                <w:spacing w:val="25"/>
                <w:sz w:val="16"/>
              </w:rPr>
              <w:t xml:space="preserve"> </w:t>
            </w:r>
            <w:r w:rsidRPr="00FC3C2D">
              <w:rPr>
                <w:rFonts w:ascii="Times New Roman" w:hAnsi="Times New Roman" w:cs="Times New Roman"/>
                <w:sz w:val="16"/>
              </w:rPr>
              <w:t>South</w:t>
            </w:r>
            <w:r w:rsidRPr="00FC3C2D">
              <w:rPr>
                <w:rFonts w:ascii="Times New Roman" w:hAnsi="Times New Roman" w:cs="Times New Roman"/>
                <w:spacing w:val="26"/>
                <w:sz w:val="16"/>
              </w:rPr>
              <w:t xml:space="preserve"> </w:t>
            </w:r>
            <w:r w:rsidRPr="00FC3C2D">
              <w:rPr>
                <w:rFonts w:ascii="Times New Roman" w:hAnsi="Times New Roman" w:cs="Times New Roman"/>
                <w:sz w:val="16"/>
              </w:rPr>
              <w:t>×</w:t>
            </w:r>
            <w:r w:rsidRPr="00FC3C2D">
              <w:rPr>
                <w:rFonts w:ascii="Times New Roman" w:hAnsi="Times New Roman" w:cs="Times New Roman"/>
                <w:spacing w:val="12"/>
                <w:sz w:val="16"/>
              </w:rPr>
              <w:t xml:space="preserve"> </w:t>
            </w:r>
            <w:r w:rsidRPr="00FC3C2D">
              <w:rPr>
                <w:rFonts w:ascii="Times New Roman" w:hAnsi="Times New Roman" w:cs="Times New Roman"/>
                <w:sz w:val="16"/>
              </w:rPr>
              <w:t>Employed</w:t>
            </w:r>
            <w:r w:rsidRPr="00FC3C2D">
              <w:rPr>
                <w:rFonts w:ascii="Times New Roman" w:hAnsi="Times New Roman" w:cs="Times New Roman"/>
                <w:spacing w:val="25"/>
                <w:sz w:val="16"/>
              </w:rPr>
              <w:t xml:space="preserve"> </w:t>
            </w:r>
            <w:r w:rsidRPr="00FC3C2D">
              <w:rPr>
                <w:rFonts w:ascii="Times New Roman" w:hAnsi="Times New Roman" w:cs="Times New Roman"/>
                <w:sz w:val="16"/>
              </w:rPr>
              <w:t>respondent</w:t>
            </w:r>
          </w:p>
        </w:tc>
        <w:tc>
          <w:tcPr>
            <w:tcW w:w="840" w:type="dxa"/>
          </w:tcPr>
          <w:p w14:paraId="0316FF8C" w14:textId="77777777" w:rsidR="00CB2127" w:rsidRPr="00FC3C2D" w:rsidRDefault="00CB2127" w:rsidP="00BD1C59">
            <w:pPr>
              <w:rPr>
                <w:rFonts w:ascii="Times New Roman" w:hAnsi="Times New Roman" w:cs="Times New Roman"/>
                <w:sz w:val="14"/>
              </w:rPr>
            </w:pPr>
          </w:p>
        </w:tc>
        <w:tc>
          <w:tcPr>
            <w:tcW w:w="840" w:type="dxa"/>
          </w:tcPr>
          <w:p w14:paraId="2456487F" w14:textId="77777777" w:rsidR="00CB2127" w:rsidRPr="00FC3C2D" w:rsidRDefault="00CB2127" w:rsidP="00BD1C59">
            <w:pPr>
              <w:rPr>
                <w:rFonts w:ascii="Times New Roman" w:hAnsi="Times New Roman" w:cs="Times New Roman"/>
                <w:sz w:val="14"/>
              </w:rPr>
            </w:pPr>
          </w:p>
        </w:tc>
        <w:tc>
          <w:tcPr>
            <w:tcW w:w="840" w:type="dxa"/>
          </w:tcPr>
          <w:p w14:paraId="1D27F12E" w14:textId="77777777" w:rsidR="00CB2127" w:rsidRPr="00FC3C2D" w:rsidRDefault="00CB2127" w:rsidP="00BD1C59">
            <w:pPr>
              <w:rPr>
                <w:rFonts w:ascii="Times New Roman" w:hAnsi="Times New Roman" w:cs="Times New Roman"/>
                <w:sz w:val="14"/>
              </w:rPr>
            </w:pPr>
          </w:p>
        </w:tc>
        <w:tc>
          <w:tcPr>
            <w:tcW w:w="840" w:type="dxa"/>
          </w:tcPr>
          <w:p w14:paraId="205C2F4E" w14:textId="77777777" w:rsidR="00CB2127" w:rsidRPr="00FC3C2D" w:rsidRDefault="00CB2127" w:rsidP="00BD1C59">
            <w:pPr>
              <w:rPr>
                <w:rFonts w:ascii="Times New Roman" w:hAnsi="Times New Roman" w:cs="Times New Roman"/>
                <w:sz w:val="14"/>
              </w:rPr>
            </w:pPr>
          </w:p>
        </w:tc>
        <w:tc>
          <w:tcPr>
            <w:tcW w:w="840" w:type="dxa"/>
          </w:tcPr>
          <w:p w14:paraId="0B8F82A7" w14:textId="77777777" w:rsidR="00CB2127" w:rsidRPr="00FC3C2D" w:rsidRDefault="00CB2127" w:rsidP="00BD1C59">
            <w:pPr>
              <w:rPr>
                <w:rFonts w:ascii="Times New Roman" w:hAnsi="Times New Roman" w:cs="Times New Roman"/>
                <w:sz w:val="14"/>
              </w:rPr>
            </w:pPr>
          </w:p>
        </w:tc>
        <w:tc>
          <w:tcPr>
            <w:tcW w:w="840" w:type="dxa"/>
          </w:tcPr>
          <w:p w14:paraId="1B9406CE" w14:textId="77777777" w:rsidR="00CB2127" w:rsidRPr="00FC3C2D" w:rsidRDefault="00CB2127" w:rsidP="00BD1C59">
            <w:pPr>
              <w:rPr>
                <w:rFonts w:ascii="Times New Roman" w:hAnsi="Times New Roman" w:cs="Times New Roman"/>
                <w:sz w:val="14"/>
              </w:rPr>
            </w:pPr>
          </w:p>
        </w:tc>
        <w:tc>
          <w:tcPr>
            <w:tcW w:w="839" w:type="dxa"/>
          </w:tcPr>
          <w:p w14:paraId="18D5C0EA"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0.85</w:t>
            </w:r>
          </w:p>
        </w:tc>
      </w:tr>
      <w:tr w:rsidR="00CB2127" w:rsidRPr="00FC3C2D" w14:paraId="0AF5E3B4" w14:textId="77777777" w:rsidTr="00BD1C59">
        <w:trPr>
          <w:trHeight w:val="259"/>
        </w:trPr>
        <w:tc>
          <w:tcPr>
            <w:tcW w:w="3552" w:type="dxa"/>
            <w:tcBorders>
              <w:bottom w:val="single" w:sz="4" w:space="0" w:color="000000"/>
            </w:tcBorders>
          </w:tcPr>
          <w:p w14:paraId="2286EAD0" w14:textId="77777777" w:rsidR="00CB2127" w:rsidRPr="00FC3C2D" w:rsidRDefault="00CB2127" w:rsidP="00BD1C59">
            <w:pPr>
              <w:rPr>
                <w:rFonts w:ascii="Times New Roman" w:hAnsi="Times New Roman" w:cs="Times New Roman"/>
                <w:sz w:val="14"/>
              </w:rPr>
            </w:pPr>
          </w:p>
        </w:tc>
        <w:tc>
          <w:tcPr>
            <w:tcW w:w="840" w:type="dxa"/>
            <w:tcBorders>
              <w:bottom w:val="single" w:sz="4" w:space="0" w:color="000000"/>
            </w:tcBorders>
          </w:tcPr>
          <w:p w14:paraId="2CEAFEC9" w14:textId="77777777" w:rsidR="00CB2127" w:rsidRPr="00FC3C2D" w:rsidRDefault="00CB2127" w:rsidP="00BD1C59">
            <w:pPr>
              <w:rPr>
                <w:rFonts w:ascii="Times New Roman" w:hAnsi="Times New Roman" w:cs="Times New Roman"/>
                <w:sz w:val="14"/>
              </w:rPr>
            </w:pPr>
          </w:p>
        </w:tc>
        <w:tc>
          <w:tcPr>
            <w:tcW w:w="840" w:type="dxa"/>
            <w:tcBorders>
              <w:bottom w:val="single" w:sz="4" w:space="0" w:color="000000"/>
            </w:tcBorders>
          </w:tcPr>
          <w:p w14:paraId="4E3D3AF6" w14:textId="77777777" w:rsidR="00CB2127" w:rsidRPr="00FC3C2D" w:rsidRDefault="00CB2127" w:rsidP="00BD1C59">
            <w:pPr>
              <w:rPr>
                <w:rFonts w:ascii="Times New Roman" w:hAnsi="Times New Roman" w:cs="Times New Roman"/>
                <w:sz w:val="14"/>
              </w:rPr>
            </w:pPr>
          </w:p>
        </w:tc>
        <w:tc>
          <w:tcPr>
            <w:tcW w:w="840" w:type="dxa"/>
            <w:tcBorders>
              <w:bottom w:val="single" w:sz="4" w:space="0" w:color="000000"/>
            </w:tcBorders>
          </w:tcPr>
          <w:p w14:paraId="1E0BD652" w14:textId="77777777" w:rsidR="00CB2127" w:rsidRPr="00FC3C2D" w:rsidRDefault="00CB2127" w:rsidP="00BD1C59">
            <w:pPr>
              <w:rPr>
                <w:rFonts w:ascii="Times New Roman" w:hAnsi="Times New Roman" w:cs="Times New Roman"/>
                <w:sz w:val="14"/>
              </w:rPr>
            </w:pPr>
          </w:p>
        </w:tc>
        <w:tc>
          <w:tcPr>
            <w:tcW w:w="840" w:type="dxa"/>
            <w:tcBorders>
              <w:bottom w:val="single" w:sz="4" w:space="0" w:color="000000"/>
            </w:tcBorders>
          </w:tcPr>
          <w:p w14:paraId="4729D14B" w14:textId="77777777" w:rsidR="00CB2127" w:rsidRPr="00FC3C2D" w:rsidRDefault="00CB2127" w:rsidP="00BD1C59">
            <w:pPr>
              <w:rPr>
                <w:rFonts w:ascii="Times New Roman" w:hAnsi="Times New Roman" w:cs="Times New Roman"/>
                <w:sz w:val="14"/>
              </w:rPr>
            </w:pPr>
          </w:p>
        </w:tc>
        <w:tc>
          <w:tcPr>
            <w:tcW w:w="840" w:type="dxa"/>
            <w:tcBorders>
              <w:bottom w:val="single" w:sz="4" w:space="0" w:color="000000"/>
            </w:tcBorders>
          </w:tcPr>
          <w:p w14:paraId="2A4F0B5B" w14:textId="77777777" w:rsidR="00CB2127" w:rsidRPr="00FC3C2D" w:rsidRDefault="00CB2127" w:rsidP="00BD1C59">
            <w:pPr>
              <w:rPr>
                <w:rFonts w:ascii="Times New Roman" w:hAnsi="Times New Roman" w:cs="Times New Roman"/>
                <w:sz w:val="14"/>
              </w:rPr>
            </w:pPr>
          </w:p>
        </w:tc>
        <w:tc>
          <w:tcPr>
            <w:tcW w:w="840" w:type="dxa"/>
            <w:tcBorders>
              <w:bottom w:val="single" w:sz="4" w:space="0" w:color="000000"/>
            </w:tcBorders>
          </w:tcPr>
          <w:p w14:paraId="3573651F" w14:textId="77777777" w:rsidR="00CB2127" w:rsidRPr="00FC3C2D" w:rsidRDefault="00CB2127" w:rsidP="00BD1C59">
            <w:pPr>
              <w:rPr>
                <w:rFonts w:ascii="Times New Roman" w:hAnsi="Times New Roman" w:cs="Times New Roman"/>
                <w:sz w:val="14"/>
              </w:rPr>
            </w:pPr>
          </w:p>
        </w:tc>
        <w:tc>
          <w:tcPr>
            <w:tcW w:w="839" w:type="dxa"/>
            <w:tcBorders>
              <w:bottom w:val="single" w:sz="4" w:space="0" w:color="000000"/>
            </w:tcBorders>
          </w:tcPr>
          <w:p w14:paraId="26FB1F8B"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[0.61,1.18]</w:t>
            </w:r>
          </w:p>
        </w:tc>
      </w:tr>
      <w:tr w:rsidR="00CB2127" w:rsidRPr="00FC3C2D" w14:paraId="16749CE3" w14:textId="77777777" w:rsidTr="00BD1C59">
        <w:trPr>
          <w:trHeight w:val="295"/>
        </w:trPr>
        <w:tc>
          <w:tcPr>
            <w:tcW w:w="3552" w:type="dxa"/>
            <w:tcBorders>
              <w:top w:val="single" w:sz="4" w:space="0" w:color="000000"/>
            </w:tcBorders>
          </w:tcPr>
          <w:p w14:paraId="162D1974"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w w:val="105"/>
                <w:sz w:val="16"/>
              </w:rPr>
              <w:t>Pseudo</w:t>
            </w:r>
            <w:r w:rsidRPr="00FC3C2D">
              <w:rPr>
                <w:rFonts w:ascii="Times New Roman" w:hAnsi="Times New Roman" w:cs="Times New Roman"/>
                <w:spacing w:val="8"/>
                <w:w w:val="105"/>
                <w:sz w:val="16"/>
              </w:rPr>
              <w:t xml:space="preserve"> </w:t>
            </w:r>
            <w:r w:rsidRPr="00FC3C2D">
              <w:rPr>
                <w:rFonts w:ascii="Times New Roman" w:hAnsi="Times New Roman" w:cs="Times New Roman"/>
                <w:w w:val="105"/>
                <w:sz w:val="16"/>
              </w:rPr>
              <w:t>R</w:t>
            </w:r>
            <w:r w:rsidRPr="00FC3C2D">
              <w:rPr>
                <w:rFonts w:ascii="Times New Roman" w:hAnsi="Times New Roman" w:cs="Times New Roman"/>
                <w:w w:val="105"/>
                <w:sz w:val="16"/>
                <w:vertAlign w:val="superscript"/>
              </w:rPr>
              <w:t>2</w:t>
            </w:r>
          </w:p>
        </w:tc>
        <w:tc>
          <w:tcPr>
            <w:tcW w:w="840" w:type="dxa"/>
            <w:tcBorders>
              <w:top w:val="single" w:sz="4" w:space="0" w:color="000000"/>
            </w:tcBorders>
          </w:tcPr>
          <w:p w14:paraId="5B363F4C"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0.23</w:t>
            </w:r>
          </w:p>
        </w:tc>
        <w:tc>
          <w:tcPr>
            <w:tcW w:w="840" w:type="dxa"/>
            <w:tcBorders>
              <w:top w:val="single" w:sz="4" w:space="0" w:color="000000"/>
            </w:tcBorders>
          </w:tcPr>
          <w:p w14:paraId="4B271D60"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0.23</w:t>
            </w:r>
          </w:p>
        </w:tc>
        <w:tc>
          <w:tcPr>
            <w:tcW w:w="840" w:type="dxa"/>
            <w:tcBorders>
              <w:top w:val="single" w:sz="4" w:space="0" w:color="000000"/>
            </w:tcBorders>
          </w:tcPr>
          <w:p w14:paraId="369ED2C1"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0.23</w:t>
            </w:r>
          </w:p>
        </w:tc>
        <w:tc>
          <w:tcPr>
            <w:tcW w:w="840" w:type="dxa"/>
            <w:tcBorders>
              <w:top w:val="single" w:sz="4" w:space="0" w:color="000000"/>
            </w:tcBorders>
          </w:tcPr>
          <w:p w14:paraId="0607F8A7"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0.23</w:t>
            </w:r>
          </w:p>
        </w:tc>
        <w:tc>
          <w:tcPr>
            <w:tcW w:w="840" w:type="dxa"/>
            <w:tcBorders>
              <w:top w:val="single" w:sz="4" w:space="0" w:color="000000"/>
            </w:tcBorders>
          </w:tcPr>
          <w:p w14:paraId="7ADADD88"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0.23</w:t>
            </w:r>
          </w:p>
        </w:tc>
        <w:tc>
          <w:tcPr>
            <w:tcW w:w="840" w:type="dxa"/>
            <w:tcBorders>
              <w:top w:val="single" w:sz="4" w:space="0" w:color="000000"/>
            </w:tcBorders>
          </w:tcPr>
          <w:p w14:paraId="39719375"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0.23</w:t>
            </w:r>
          </w:p>
        </w:tc>
        <w:tc>
          <w:tcPr>
            <w:tcW w:w="839" w:type="dxa"/>
            <w:tcBorders>
              <w:top w:val="single" w:sz="4" w:space="0" w:color="000000"/>
            </w:tcBorders>
          </w:tcPr>
          <w:p w14:paraId="5532BC74"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0.23</w:t>
            </w:r>
          </w:p>
        </w:tc>
      </w:tr>
      <w:tr w:rsidR="00CB2127" w:rsidRPr="00FC3C2D" w14:paraId="21569AE0" w14:textId="77777777" w:rsidTr="00BD1C59">
        <w:trPr>
          <w:trHeight w:val="297"/>
        </w:trPr>
        <w:tc>
          <w:tcPr>
            <w:tcW w:w="3552" w:type="dxa"/>
            <w:tcBorders>
              <w:bottom w:val="single" w:sz="4" w:space="0" w:color="000000"/>
            </w:tcBorders>
          </w:tcPr>
          <w:p w14:paraId="12B375C7"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w w:val="105"/>
                <w:sz w:val="16"/>
              </w:rPr>
              <w:t>Observations</w:t>
            </w:r>
          </w:p>
        </w:tc>
        <w:tc>
          <w:tcPr>
            <w:tcW w:w="840" w:type="dxa"/>
            <w:tcBorders>
              <w:bottom w:val="single" w:sz="4" w:space="0" w:color="000000"/>
            </w:tcBorders>
          </w:tcPr>
          <w:p w14:paraId="09BA0772"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15008</w:t>
            </w:r>
          </w:p>
        </w:tc>
        <w:tc>
          <w:tcPr>
            <w:tcW w:w="840" w:type="dxa"/>
            <w:tcBorders>
              <w:bottom w:val="single" w:sz="4" w:space="0" w:color="000000"/>
            </w:tcBorders>
          </w:tcPr>
          <w:p w14:paraId="40BC6413"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15008</w:t>
            </w:r>
          </w:p>
        </w:tc>
        <w:tc>
          <w:tcPr>
            <w:tcW w:w="840" w:type="dxa"/>
            <w:tcBorders>
              <w:bottom w:val="single" w:sz="4" w:space="0" w:color="000000"/>
            </w:tcBorders>
          </w:tcPr>
          <w:p w14:paraId="16580792"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15008</w:t>
            </w:r>
          </w:p>
        </w:tc>
        <w:tc>
          <w:tcPr>
            <w:tcW w:w="840" w:type="dxa"/>
            <w:tcBorders>
              <w:bottom w:val="single" w:sz="4" w:space="0" w:color="000000"/>
            </w:tcBorders>
          </w:tcPr>
          <w:p w14:paraId="4A271746"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15008</w:t>
            </w:r>
          </w:p>
        </w:tc>
        <w:tc>
          <w:tcPr>
            <w:tcW w:w="840" w:type="dxa"/>
            <w:tcBorders>
              <w:bottom w:val="single" w:sz="4" w:space="0" w:color="000000"/>
            </w:tcBorders>
          </w:tcPr>
          <w:p w14:paraId="58B4AADA"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15008</w:t>
            </w:r>
          </w:p>
        </w:tc>
        <w:tc>
          <w:tcPr>
            <w:tcW w:w="840" w:type="dxa"/>
            <w:tcBorders>
              <w:bottom w:val="single" w:sz="4" w:space="0" w:color="000000"/>
            </w:tcBorders>
          </w:tcPr>
          <w:p w14:paraId="260B3F8B"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15008</w:t>
            </w:r>
          </w:p>
        </w:tc>
        <w:tc>
          <w:tcPr>
            <w:tcW w:w="839" w:type="dxa"/>
            <w:tcBorders>
              <w:bottom w:val="single" w:sz="4" w:space="0" w:color="000000"/>
            </w:tcBorders>
          </w:tcPr>
          <w:p w14:paraId="189182E0" w14:textId="77777777" w:rsidR="00CB2127" w:rsidRPr="00FC3C2D" w:rsidRDefault="00CB2127" w:rsidP="00BD1C59">
            <w:pPr>
              <w:rPr>
                <w:rFonts w:ascii="Times New Roman" w:hAnsi="Times New Roman" w:cs="Times New Roman"/>
                <w:sz w:val="16"/>
              </w:rPr>
            </w:pPr>
            <w:r w:rsidRPr="00FC3C2D">
              <w:rPr>
                <w:rFonts w:ascii="Times New Roman" w:hAnsi="Times New Roman" w:cs="Times New Roman"/>
                <w:sz w:val="16"/>
              </w:rPr>
              <w:t>15008</w:t>
            </w:r>
          </w:p>
        </w:tc>
      </w:tr>
    </w:tbl>
    <w:p w14:paraId="75491773" w14:textId="472E3626" w:rsidR="00895A5D" w:rsidRDefault="00CB2127" w:rsidP="00FF5238">
      <w:pPr>
        <w:spacing w:before="2"/>
        <w:rPr>
          <w:rFonts w:ascii="Times New Roman" w:hAnsi="Times New Roman" w:cs="Times New Roman"/>
        </w:rPr>
      </w:pPr>
      <w:r w:rsidRPr="00FC3C2D">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2B790B26" wp14:editId="32A4A0DD">
                <wp:simplePos x="0" y="0"/>
                <wp:positionH relativeFrom="margin">
                  <wp:posOffset>2095</wp:posOffset>
                </wp:positionH>
                <wp:positionV relativeFrom="page">
                  <wp:posOffset>1209040</wp:posOffset>
                </wp:positionV>
                <wp:extent cx="6134100" cy="20320"/>
                <wp:effectExtent l="0" t="0" r="19050" b="3683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20320"/>
                        </a:xfrm>
                        <a:prstGeom prst="line">
                          <a:avLst/>
                        </a:prstGeom>
                        <a:noFill/>
                        <a:ln w="335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0A97C7D" id="Line 5"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15pt,95.2pt" to="483.1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" strokeweight=".09308mm">
                <w10:wrap anchorx="margin" anchory="page"/>
              </v:line>
            </w:pict>
          </mc:Fallback>
        </mc:AlternateContent>
      </w:r>
      <w:r w:rsidR="007A18D9" w:rsidRPr="00241C10">
        <w:rPr>
          <w:rFonts w:ascii="Times New Roman" w:hAnsi="Times New Roman" w:cs="Times New Roman"/>
          <w:w w:val="105"/>
        </w:rPr>
        <w:t>(Swedish</w:t>
      </w:r>
      <w:r w:rsidR="007A18D9" w:rsidRPr="00241C10">
        <w:rPr>
          <w:rFonts w:ascii="Times New Roman" w:hAnsi="Times New Roman" w:cs="Times New Roman"/>
          <w:spacing w:val="17"/>
          <w:w w:val="105"/>
        </w:rPr>
        <w:t xml:space="preserve"> </w:t>
      </w:r>
      <w:r w:rsidR="007A18D9" w:rsidRPr="00241C10">
        <w:rPr>
          <w:rFonts w:ascii="Times New Roman" w:hAnsi="Times New Roman" w:cs="Times New Roman"/>
          <w:w w:val="105"/>
        </w:rPr>
        <w:t>sample)</w:t>
      </w:r>
    </w:p>
    <w:tbl>
      <w:tblPr>
        <w:tblStyle w:val="TableNormal"/>
        <w:tblpPr w:leftFromText="141" w:rightFromText="141" w:vertAnchor="text" w:horzAnchor="margin" w:tblpY="139"/>
        <w:tblW w:w="9699" w:type="dxa"/>
        <w:tblLayout w:type="fixed"/>
        <w:tblLook w:val="01E0" w:firstRow="1" w:lastRow="1" w:firstColumn="1" w:lastColumn="1" w:noHBand="0" w:noVBand="0"/>
      </w:tblPr>
      <w:tblGrid>
        <w:gridCol w:w="3462"/>
        <w:gridCol w:w="915"/>
        <w:gridCol w:w="928"/>
        <w:gridCol w:w="850"/>
        <w:gridCol w:w="851"/>
        <w:gridCol w:w="850"/>
        <w:gridCol w:w="992"/>
        <w:gridCol w:w="851"/>
      </w:tblGrid>
      <w:tr w:rsidR="00CB2127" w:rsidRPr="00C625CF" w14:paraId="6436FFE7" w14:textId="77777777" w:rsidTr="00CB2127">
        <w:trPr>
          <w:trHeight w:val="77"/>
        </w:trPr>
        <w:tc>
          <w:tcPr>
            <w:tcW w:w="3462" w:type="dxa"/>
            <w:tcBorders>
              <w:bottom w:val="single" w:sz="4" w:space="0" w:color="auto"/>
            </w:tcBorders>
          </w:tcPr>
          <w:p w14:paraId="3CDE9880" w14:textId="52594EBB" w:rsidR="00CB2127" w:rsidRPr="00C625CF" w:rsidRDefault="00CB2127" w:rsidP="00CB2127">
            <w:pPr>
              <w:rPr>
                <w:rFonts w:ascii="Times New Roman" w:hAnsi="Times New Roman" w:cs="Times New Roman"/>
                <w:w w:val="110"/>
                <w:sz w:val="16"/>
              </w:rPr>
            </w:pPr>
          </w:p>
        </w:tc>
        <w:tc>
          <w:tcPr>
            <w:tcW w:w="915" w:type="dxa"/>
            <w:tcBorders>
              <w:bottom w:val="single" w:sz="4" w:space="0" w:color="auto"/>
            </w:tcBorders>
          </w:tcPr>
          <w:p w14:paraId="428D418A" w14:textId="77777777" w:rsidR="00CB2127" w:rsidRPr="00C625CF" w:rsidRDefault="00CB2127" w:rsidP="00CB2127">
            <w:pPr>
              <w:rPr>
                <w:rFonts w:ascii="Times New Roman" w:hAnsi="Times New Roman" w:cs="Times New Roman"/>
                <w:w w:val="110"/>
                <w:sz w:val="16"/>
              </w:rPr>
            </w:pPr>
            <w:r>
              <w:rPr>
                <w:rFonts w:ascii="Times New Roman" w:hAnsi="Times New Roman" w:cs="Times New Roman"/>
                <w:w w:val="110"/>
                <w:sz w:val="16"/>
              </w:rPr>
              <w:t>(1)</w:t>
            </w:r>
          </w:p>
        </w:tc>
        <w:tc>
          <w:tcPr>
            <w:tcW w:w="928" w:type="dxa"/>
            <w:tcBorders>
              <w:bottom w:val="single" w:sz="4" w:space="0" w:color="auto"/>
            </w:tcBorders>
          </w:tcPr>
          <w:p w14:paraId="40181935" w14:textId="77777777" w:rsidR="00CB2127" w:rsidRPr="00C625CF" w:rsidRDefault="00CB2127" w:rsidP="00CB2127">
            <w:pPr>
              <w:rPr>
                <w:rFonts w:ascii="Times New Roman" w:hAnsi="Times New Roman" w:cs="Times New Roman"/>
                <w:w w:val="105"/>
                <w:sz w:val="16"/>
              </w:rPr>
            </w:pPr>
            <w:r>
              <w:rPr>
                <w:rFonts w:ascii="Times New Roman" w:hAnsi="Times New Roman" w:cs="Times New Roman"/>
                <w:w w:val="105"/>
                <w:sz w:val="16"/>
              </w:rPr>
              <w:t>(2)</w:t>
            </w:r>
          </w:p>
        </w:tc>
        <w:tc>
          <w:tcPr>
            <w:tcW w:w="850" w:type="dxa"/>
            <w:tcBorders>
              <w:bottom w:val="single" w:sz="4" w:space="0" w:color="auto"/>
            </w:tcBorders>
          </w:tcPr>
          <w:p w14:paraId="778BEA6E" w14:textId="77777777" w:rsidR="00CB2127" w:rsidRPr="00C625CF" w:rsidRDefault="00CB2127" w:rsidP="00CB2127">
            <w:pPr>
              <w:rPr>
                <w:rFonts w:ascii="Times New Roman" w:hAnsi="Times New Roman" w:cs="Times New Roman"/>
                <w:w w:val="110"/>
                <w:sz w:val="16"/>
              </w:rPr>
            </w:pPr>
            <w:r>
              <w:rPr>
                <w:rFonts w:ascii="Times New Roman" w:hAnsi="Times New Roman" w:cs="Times New Roman"/>
                <w:w w:val="110"/>
                <w:sz w:val="16"/>
              </w:rPr>
              <w:t>(3)</w:t>
            </w:r>
          </w:p>
        </w:tc>
        <w:tc>
          <w:tcPr>
            <w:tcW w:w="851" w:type="dxa"/>
            <w:tcBorders>
              <w:bottom w:val="single" w:sz="4" w:space="0" w:color="auto"/>
            </w:tcBorders>
          </w:tcPr>
          <w:p w14:paraId="4DAD788B" w14:textId="77777777" w:rsidR="00CB2127" w:rsidRPr="00C625CF" w:rsidRDefault="00CB2127" w:rsidP="00CB2127">
            <w:pPr>
              <w:rPr>
                <w:rFonts w:ascii="Times New Roman" w:hAnsi="Times New Roman" w:cs="Times New Roman"/>
                <w:w w:val="110"/>
                <w:sz w:val="16"/>
              </w:rPr>
            </w:pPr>
            <w:r>
              <w:rPr>
                <w:rFonts w:ascii="Times New Roman" w:hAnsi="Times New Roman" w:cs="Times New Roman"/>
                <w:w w:val="110"/>
                <w:sz w:val="16"/>
              </w:rPr>
              <w:t>(4)</w:t>
            </w:r>
          </w:p>
        </w:tc>
        <w:tc>
          <w:tcPr>
            <w:tcW w:w="850" w:type="dxa"/>
            <w:tcBorders>
              <w:bottom w:val="single" w:sz="4" w:space="0" w:color="auto"/>
            </w:tcBorders>
          </w:tcPr>
          <w:p w14:paraId="12F64CA2" w14:textId="77777777" w:rsidR="00CB2127" w:rsidRPr="00C625CF" w:rsidRDefault="00CB2127" w:rsidP="00CB2127">
            <w:pPr>
              <w:rPr>
                <w:rFonts w:ascii="Times New Roman" w:hAnsi="Times New Roman" w:cs="Times New Roman"/>
                <w:w w:val="110"/>
                <w:sz w:val="16"/>
              </w:rPr>
            </w:pPr>
            <w:r>
              <w:rPr>
                <w:rFonts w:ascii="Times New Roman" w:hAnsi="Times New Roman" w:cs="Times New Roman"/>
                <w:w w:val="110"/>
                <w:sz w:val="16"/>
              </w:rPr>
              <w:t>(5)</w:t>
            </w:r>
          </w:p>
        </w:tc>
        <w:tc>
          <w:tcPr>
            <w:tcW w:w="992" w:type="dxa"/>
            <w:tcBorders>
              <w:bottom w:val="single" w:sz="4" w:space="0" w:color="auto"/>
            </w:tcBorders>
          </w:tcPr>
          <w:p w14:paraId="0DE6980E" w14:textId="77777777" w:rsidR="00CB2127" w:rsidRPr="00C625CF" w:rsidRDefault="00CB2127" w:rsidP="00CB2127">
            <w:pPr>
              <w:rPr>
                <w:rFonts w:ascii="Times New Roman" w:hAnsi="Times New Roman" w:cs="Times New Roman"/>
                <w:w w:val="110"/>
                <w:sz w:val="16"/>
              </w:rPr>
            </w:pPr>
            <w:r>
              <w:rPr>
                <w:rFonts w:ascii="Times New Roman" w:hAnsi="Times New Roman" w:cs="Times New Roman"/>
                <w:w w:val="110"/>
                <w:sz w:val="16"/>
              </w:rPr>
              <w:t>(6)</w:t>
            </w:r>
          </w:p>
        </w:tc>
        <w:tc>
          <w:tcPr>
            <w:tcW w:w="851" w:type="dxa"/>
            <w:tcBorders>
              <w:bottom w:val="single" w:sz="4" w:space="0" w:color="auto"/>
            </w:tcBorders>
          </w:tcPr>
          <w:p w14:paraId="62640336" w14:textId="77777777" w:rsidR="00CB2127" w:rsidRDefault="00CB2127" w:rsidP="00CB2127">
            <w:pPr>
              <w:rPr>
                <w:rFonts w:ascii="Times New Roman" w:hAnsi="Times New Roman" w:cs="Times New Roman"/>
                <w:w w:val="110"/>
                <w:sz w:val="16"/>
              </w:rPr>
            </w:pPr>
            <w:r>
              <w:rPr>
                <w:rFonts w:ascii="Times New Roman" w:hAnsi="Times New Roman" w:cs="Times New Roman"/>
                <w:w w:val="110"/>
                <w:sz w:val="16"/>
              </w:rPr>
              <w:t>(7)</w:t>
            </w:r>
          </w:p>
          <w:p w14:paraId="31DC1C50" w14:textId="77777777" w:rsidR="00CB2127" w:rsidRPr="00C625CF" w:rsidRDefault="00CB2127" w:rsidP="00CB2127">
            <w:pPr>
              <w:rPr>
                <w:rFonts w:ascii="Times New Roman" w:hAnsi="Times New Roman" w:cs="Times New Roman"/>
                <w:w w:val="110"/>
                <w:sz w:val="16"/>
              </w:rPr>
            </w:pPr>
          </w:p>
        </w:tc>
      </w:tr>
      <w:tr w:rsidR="00CB2127" w14:paraId="2D9ADF42" w14:textId="77777777" w:rsidTr="00CB2127">
        <w:trPr>
          <w:trHeight w:val="218"/>
        </w:trPr>
        <w:tc>
          <w:tcPr>
            <w:tcW w:w="3462" w:type="dxa"/>
            <w:tcBorders>
              <w:top w:val="single" w:sz="4" w:space="0" w:color="auto"/>
            </w:tcBorders>
          </w:tcPr>
          <w:p w14:paraId="2D042EC4" w14:textId="77777777" w:rsidR="00CB2127" w:rsidRPr="00126DCC" w:rsidRDefault="00CB2127" w:rsidP="00CB2127">
            <w:pPr>
              <w:rPr>
                <w:rFonts w:ascii="Times New Roman" w:hAnsi="Times New Roman" w:cs="Times New Roman"/>
                <w:b/>
                <w:i/>
                <w:w w:val="110"/>
                <w:sz w:val="16"/>
              </w:rPr>
            </w:pPr>
            <w:r w:rsidRPr="00126DCC">
              <w:rPr>
                <w:rFonts w:ascii="Times New Roman" w:hAnsi="Times New Roman" w:cs="Times New Roman"/>
                <w:b/>
                <w:i/>
                <w:w w:val="110"/>
                <w:sz w:val="16"/>
              </w:rPr>
              <w:t>Country of Residence</w:t>
            </w:r>
          </w:p>
        </w:tc>
        <w:tc>
          <w:tcPr>
            <w:tcW w:w="915" w:type="dxa"/>
            <w:tcBorders>
              <w:top w:val="single" w:sz="4" w:space="0" w:color="auto"/>
            </w:tcBorders>
          </w:tcPr>
          <w:p w14:paraId="1482D39F" w14:textId="77777777" w:rsidR="00CB2127" w:rsidRDefault="00CB2127" w:rsidP="00CB2127">
            <w:pPr>
              <w:rPr>
                <w:rFonts w:ascii="Times New Roman" w:hAnsi="Times New Roman" w:cs="Times New Roman"/>
                <w:w w:val="110"/>
                <w:sz w:val="16"/>
              </w:rPr>
            </w:pPr>
          </w:p>
        </w:tc>
        <w:tc>
          <w:tcPr>
            <w:tcW w:w="928" w:type="dxa"/>
            <w:tcBorders>
              <w:top w:val="single" w:sz="4" w:space="0" w:color="auto"/>
            </w:tcBorders>
          </w:tcPr>
          <w:p w14:paraId="79FD39FF" w14:textId="77777777" w:rsidR="00CB2127" w:rsidRDefault="00CB2127" w:rsidP="00CB2127">
            <w:pPr>
              <w:rPr>
                <w:rFonts w:ascii="Times New Roman" w:hAnsi="Times New Roman" w:cs="Times New Roman"/>
                <w:w w:val="105"/>
                <w:sz w:val="16"/>
              </w:rPr>
            </w:pPr>
          </w:p>
        </w:tc>
        <w:tc>
          <w:tcPr>
            <w:tcW w:w="850" w:type="dxa"/>
            <w:tcBorders>
              <w:top w:val="single" w:sz="4" w:space="0" w:color="auto"/>
            </w:tcBorders>
          </w:tcPr>
          <w:p w14:paraId="02A6F788" w14:textId="77777777" w:rsidR="00CB2127" w:rsidRDefault="00CB2127" w:rsidP="00CB2127">
            <w:pPr>
              <w:rPr>
                <w:rFonts w:ascii="Times New Roman" w:hAnsi="Times New Roman" w:cs="Times New Roman"/>
                <w:w w:val="110"/>
                <w:sz w:val="16"/>
              </w:rPr>
            </w:pPr>
          </w:p>
        </w:tc>
        <w:tc>
          <w:tcPr>
            <w:tcW w:w="851" w:type="dxa"/>
            <w:tcBorders>
              <w:top w:val="single" w:sz="4" w:space="0" w:color="auto"/>
            </w:tcBorders>
          </w:tcPr>
          <w:p w14:paraId="5A72D4AD" w14:textId="77777777" w:rsidR="00CB2127" w:rsidRDefault="00CB2127" w:rsidP="00CB2127">
            <w:pPr>
              <w:rPr>
                <w:rFonts w:ascii="Times New Roman" w:hAnsi="Times New Roman" w:cs="Times New Roman"/>
                <w:w w:val="110"/>
                <w:sz w:val="16"/>
              </w:rPr>
            </w:pPr>
          </w:p>
        </w:tc>
        <w:tc>
          <w:tcPr>
            <w:tcW w:w="850" w:type="dxa"/>
            <w:tcBorders>
              <w:top w:val="single" w:sz="4" w:space="0" w:color="auto"/>
            </w:tcBorders>
          </w:tcPr>
          <w:p w14:paraId="0255DA81" w14:textId="77777777" w:rsidR="00CB2127" w:rsidRDefault="00CB2127" w:rsidP="00CB2127">
            <w:pPr>
              <w:rPr>
                <w:rFonts w:ascii="Times New Roman" w:hAnsi="Times New Roman" w:cs="Times New Roman"/>
                <w:w w:val="110"/>
                <w:sz w:val="16"/>
              </w:rPr>
            </w:pPr>
          </w:p>
        </w:tc>
        <w:tc>
          <w:tcPr>
            <w:tcW w:w="992" w:type="dxa"/>
            <w:tcBorders>
              <w:top w:val="single" w:sz="4" w:space="0" w:color="auto"/>
            </w:tcBorders>
          </w:tcPr>
          <w:p w14:paraId="32AC2F53" w14:textId="77777777" w:rsidR="00CB2127" w:rsidRDefault="00CB2127" w:rsidP="00CB2127">
            <w:pPr>
              <w:rPr>
                <w:rFonts w:ascii="Times New Roman" w:hAnsi="Times New Roman" w:cs="Times New Roman"/>
                <w:w w:val="110"/>
                <w:sz w:val="16"/>
              </w:rPr>
            </w:pPr>
          </w:p>
        </w:tc>
        <w:tc>
          <w:tcPr>
            <w:tcW w:w="851" w:type="dxa"/>
            <w:tcBorders>
              <w:top w:val="single" w:sz="4" w:space="0" w:color="auto"/>
            </w:tcBorders>
          </w:tcPr>
          <w:p w14:paraId="12A0604B" w14:textId="77777777" w:rsidR="00CB2127" w:rsidRDefault="00CB2127" w:rsidP="00CB2127">
            <w:pPr>
              <w:rPr>
                <w:rFonts w:ascii="Times New Roman" w:hAnsi="Times New Roman" w:cs="Times New Roman"/>
                <w:w w:val="110"/>
                <w:sz w:val="16"/>
              </w:rPr>
            </w:pPr>
          </w:p>
        </w:tc>
      </w:tr>
      <w:tr w:rsidR="00CB2127" w:rsidRPr="00C625CF" w14:paraId="7B33C01F" w14:textId="77777777" w:rsidTr="00CB2127">
        <w:trPr>
          <w:trHeight w:val="241"/>
        </w:trPr>
        <w:tc>
          <w:tcPr>
            <w:tcW w:w="3462" w:type="dxa"/>
          </w:tcPr>
          <w:p w14:paraId="2973C1CB" w14:textId="77777777" w:rsidR="00CB2127" w:rsidRDefault="00CB2127" w:rsidP="00CB2127">
            <w:pPr>
              <w:rPr>
                <w:rFonts w:ascii="Times New Roman" w:hAnsi="Times New Roman" w:cs="Times New Roman"/>
                <w:w w:val="110"/>
                <w:sz w:val="16"/>
              </w:rPr>
            </w:pPr>
          </w:p>
          <w:p w14:paraId="58DE41EA" w14:textId="77777777" w:rsidR="00CB2127" w:rsidRPr="00C625CF" w:rsidRDefault="00CB2127" w:rsidP="00CB2127">
            <w:pPr>
              <w:rPr>
                <w:rFonts w:ascii="Times New Roman" w:hAnsi="Times New Roman" w:cs="Times New Roman"/>
                <w:w w:val="110"/>
                <w:sz w:val="16"/>
              </w:rPr>
            </w:pPr>
            <w:r>
              <w:rPr>
                <w:rFonts w:ascii="Times New Roman" w:hAnsi="Times New Roman" w:cs="Times New Roman"/>
                <w:w w:val="110"/>
                <w:sz w:val="16"/>
              </w:rPr>
              <w:t>Respondents’ Country</w:t>
            </w:r>
          </w:p>
        </w:tc>
        <w:tc>
          <w:tcPr>
            <w:tcW w:w="6237" w:type="dxa"/>
            <w:gridSpan w:val="7"/>
          </w:tcPr>
          <w:p w14:paraId="61939E8C" w14:textId="77777777" w:rsidR="00CB2127" w:rsidRDefault="00CB2127" w:rsidP="00CB2127">
            <w:pPr>
              <w:jc w:val="center"/>
              <w:rPr>
                <w:rFonts w:ascii="Times New Roman" w:hAnsi="Times New Roman" w:cs="Times New Roman"/>
                <w:w w:val="110"/>
                <w:sz w:val="16"/>
              </w:rPr>
            </w:pPr>
          </w:p>
          <w:p w14:paraId="77365A51" w14:textId="77777777" w:rsidR="00CB2127" w:rsidRPr="00C625CF" w:rsidRDefault="00CB2127" w:rsidP="00CB2127">
            <w:pPr>
              <w:jc w:val="center"/>
              <w:rPr>
                <w:rFonts w:ascii="Times New Roman" w:hAnsi="Times New Roman" w:cs="Times New Roman"/>
                <w:w w:val="110"/>
                <w:sz w:val="16"/>
              </w:rPr>
            </w:pPr>
            <w:r>
              <w:rPr>
                <w:rFonts w:ascii="Times New Roman" w:hAnsi="Times New Roman" w:cs="Times New Roman"/>
                <w:w w:val="110"/>
                <w:sz w:val="16"/>
              </w:rPr>
              <w:t>Reference Category</w:t>
            </w:r>
          </w:p>
        </w:tc>
      </w:tr>
    </w:tbl>
    <w:p w14:paraId="043BCC2E" w14:textId="3CA5DBDA" w:rsidR="00895A5D" w:rsidRPr="00FC3C2D" w:rsidRDefault="00895A5D" w:rsidP="00895A5D">
      <w:pPr>
        <w:spacing w:before="2"/>
        <w:jc w:val="center"/>
        <w:rPr>
          <w:rFonts w:ascii="Times New Roman" w:hAnsi="Times New Roman" w:cs="Times New Roman"/>
        </w:rPr>
      </w:pPr>
    </w:p>
    <w:p w14:paraId="0EDD5D37" w14:textId="7387E5B1" w:rsidR="00F079B9" w:rsidRPr="00E021EC" w:rsidRDefault="000B1C40" w:rsidP="00636CB2">
      <w:pPr>
        <w:jc w:val="both"/>
        <w:rPr>
          <w:rFonts w:ascii="Times New Roman" w:hAnsi="Times New Roman" w:cs="Times New Roman"/>
          <w:i/>
          <w:iCs/>
          <w:w w:val="105"/>
          <w:sz w:val="18"/>
          <w:szCs w:val="18"/>
        </w:rPr>
      </w:pPr>
      <w:r w:rsidRPr="00E021EC">
        <w:rPr>
          <w:rFonts w:ascii="Times New Roman" w:hAnsi="Times New Roman" w:cs="Times New Roman"/>
          <w:b/>
          <w:i/>
          <w:iCs/>
          <w:w w:val="110"/>
          <w:sz w:val="18"/>
          <w:szCs w:val="18"/>
        </w:rPr>
        <w:t xml:space="preserve">Notes: </w:t>
      </w:r>
      <w:r w:rsidR="008B7698" w:rsidRPr="00E021EC">
        <w:rPr>
          <w:rFonts w:ascii="Times New Roman" w:hAnsi="Times New Roman" w:cs="Times New Roman"/>
          <w:i/>
          <w:iCs/>
          <w:w w:val="110"/>
          <w:sz w:val="18"/>
          <w:szCs w:val="18"/>
        </w:rPr>
        <w:t>Outcome: Choosing the respective candidate to receive the vaccine.</w:t>
      </w:r>
      <w:r w:rsidR="008B7698" w:rsidRPr="00E021EC">
        <w:rPr>
          <w:rFonts w:ascii="Times New Roman" w:hAnsi="Times New Roman" w:cs="Times New Roman"/>
          <w:b/>
          <w:i/>
          <w:iCs/>
          <w:w w:val="110"/>
          <w:sz w:val="18"/>
          <w:szCs w:val="18"/>
        </w:rPr>
        <w:t xml:space="preserve"> </w:t>
      </w:r>
      <w:r w:rsidRPr="00E021EC">
        <w:rPr>
          <w:rFonts w:ascii="Times New Roman" w:hAnsi="Times New Roman" w:cs="Times New Roman"/>
          <w:i/>
          <w:iCs/>
          <w:w w:val="110"/>
          <w:sz w:val="18"/>
          <w:szCs w:val="18"/>
        </w:rPr>
        <w:t xml:space="preserve">Coefficients are </w:t>
      </w:r>
      <w:del w:id="112" w:author="janina.steinert" w:date="2022-08-29T15:48:00Z">
        <w:r w:rsidRPr="00E021EC" w:rsidDel="00112EE7">
          <w:rPr>
            <w:rFonts w:ascii="Times New Roman" w:hAnsi="Times New Roman" w:cs="Times New Roman"/>
            <w:i/>
            <w:iCs/>
            <w:w w:val="110"/>
            <w:sz w:val="18"/>
            <w:szCs w:val="18"/>
          </w:rPr>
          <w:delText>Odd’s</w:delText>
        </w:r>
      </w:del>
      <w:ins w:id="113" w:author="Henrike Sternberg" w:date="2022-09-26T09:05:00Z">
        <w:r w:rsidR="006D5134">
          <w:rPr>
            <w:rFonts w:ascii="Times New Roman" w:hAnsi="Times New Roman" w:cs="Times New Roman"/>
            <w:i/>
            <w:iCs/>
            <w:w w:val="110"/>
            <w:sz w:val="18"/>
            <w:szCs w:val="18"/>
          </w:rPr>
          <w:t xml:space="preserve"> odds</w:t>
        </w:r>
      </w:ins>
      <w:r w:rsidRPr="00E021EC">
        <w:rPr>
          <w:rFonts w:ascii="Times New Roman" w:hAnsi="Times New Roman" w:cs="Times New Roman"/>
          <w:i/>
          <w:iCs/>
          <w:w w:val="110"/>
          <w:sz w:val="18"/>
          <w:szCs w:val="18"/>
        </w:rPr>
        <w:t xml:space="preserve"> ratios based on </w:t>
      </w:r>
      <w:r w:rsidR="008B7698" w:rsidRPr="00E021EC">
        <w:rPr>
          <w:rFonts w:ascii="Times New Roman" w:hAnsi="Times New Roman" w:cs="Times New Roman"/>
          <w:i/>
          <w:iCs/>
          <w:w w:val="110"/>
          <w:sz w:val="18"/>
          <w:szCs w:val="18"/>
        </w:rPr>
        <w:t>c</w:t>
      </w:r>
      <w:r w:rsidRPr="00E021EC">
        <w:rPr>
          <w:rFonts w:ascii="Times New Roman" w:hAnsi="Times New Roman" w:cs="Times New Roman"/>
          <w:i/>
          <w:iCs/>
          <w:w w:val="110"/>
          <w:sz w:val="18"/>
          <w:szCs w:val="18"/>
        </w:rPr>
        <w:t xml:space="preserve">onditional logit estimations </w:t>
      </w:r>
      <w:ins w:id="114" w:author="Henrike Sternberg" w:date="2022-08-12T11:09:00Z">
        <w:r w:rsidR="00177DB0" w:rsidRPr="00E021EC">
          <w:rPr>
            <w:rFonts w:ascii="Times New Roman" w:hAnsi="Times New Roman" w:cs="Times New Roman"/>
            <w:i/>
            <w:iCs/>
            <w:w w:val="105"/>
            <w:sz w:val="18"/>
            <w:szCs w:val="20"/>
          </w:rPr>
          <w:t>(</w:t>
        </w:r>
      </w:ins>
      <w:ins w:id="115" w:author="Henrike Sternberg" w:date="2022-08-16T14:48:00Z">
        <w:r w:rsidR="009E7B14" w:rsidRPr="00E021EC">
          <w:rPr>
            <w:rFonts w:ascii="Times New Roman" w:hAnsi="Times New Roman" w:cs="Times New Roman"/>
            <w:i/>
            <w:iCs/>
            <w:w w:val="105"/>
            <w:sz w:val="18"/>
            <w:szCs w:val="20"/>
          </w:rPr>
          <w:t>respondent</w:t>
        </w:r>
      </w:ins>
      <w:ins w:id="116" w:author="Henrike Sternberg" w:date="2022-08-12T11:09:00Z">
        <w:r w:rsidR="00177DB0" w:rsidRPr="00E021EC">
          <w:rPr>
            <w:rFonts w:ascii="Times New Roman" w:hAnsi="Times New Roman" w:cs="Times New Roman"/>
            <w:i/>
            <w:iCs/>
            <w:w w:val="105"/>
            <w:sz w:val="18"/>
            <w:szCs w:val="20"/>
          </w:rPr>
          <w:t>-level fixed effects)</w:t>
        </w:r>
      </w:ins>
      <w:r w:rsidR="00177DB0" w:rsidRPr="00E021EC">
        <w:rPr>
          <w:rFonts w:ascii="Times New Roman" w:hAnsi="Times New Roman" w:cs="Times New Roman"/>
          <w:i/>
          <w:iCs/>
          <w:w w:val="105"/>
          <w:sz w:val="18"/>
          <w:szCs w:val="20"/>
        </w:rPr>
        <w:t xml:space="preserve"> </w:t>
      </w:r>
      <w:r w:rsidRPr="00E021EC">
        <w:rPr>
          <w:rFonts w:ascii="Times New Roman" w:hAnsi="Times New Roman" w:cs="Times New Roman"/>
          <w:i/>
          <w:iCs/>
          <w:w w:val="110"/>
          <w:sz w:val="18"/>
          <w:szCs w:val="18"/>
        </w:rPr>
        <w:t xml:space="preserve">with standard errors clustered at the </w:t>
      </w:r>
      <w:ins w:id="117" w:author="Henrike Sternberg" w:date="2022-08-16T14:49:00Z">
        <w:r w:rsidR="009E7B14" w:rsidRPr="00E021EC">
          <w:rPr>
            <w:rFonts w:ascii="Times New Roman" w:hAnsi="Times New Roman" w:cs="Times New Roman"/>
            <w:i/>
            <w:iCs/>
            <w:w w:val="105"/>
            <w:sz w:val="18"/>
            <w:szCs w:val="20"/>
          </w:rPr>
          <w:t>respondent</w:t>
        </w:r>
        <w:r w:rsidR="009E7B14" w:rsidRPr="00E021EC" w:rsidDel="009E7B14">
          <w:rPr>
            <w:rFonts w:ascii="Times New Roman" w:hAnsi="Times New Roman" w:cs="Times New Roman"/>
            <w:i/>
            <w:iCs/>
            <w:w w:val="110"/>
            <w:sz w:val="18"/>
            <w:szCs w:val="18"/>
          </w:rPr>
          <w:t xml:space="preserve"> </w:t>
        </w:r>
      </w:ins>
      <w:del w:id="118" w:author="Henrike Sternberg" w:date="2022-08-16T14:49:00Z">
        <w:r w:rsidRPr="00E021EC" w:rsidDel="009E7B14">
          <w:rPr>
            <w:rFonts w:ascii="Times New Roman" w:hAnsi="Times New Roman" w:cs="Times New Roman"/>
            <w:i/>
            <w:iCs/>
            <w:w w:val="110"/>
            <w:sz w:val="18"/>
            <w:szCs w:val="18"/>
          </w:rPr>
          <w:delText xml:space="preserve">individual </w:delText>
        </w:r>
      </w:del>
      <w:r w:rsidRPr="00E021EC">
        <w:rPr>
          <w:rFonts w:ascii="Times New Roman" w:hAnsi="Times New Roman" w:cs="Times New Roman"/>
          <w:i/>
          <w:iCs/>
          <w:w w:val="110"/>
          <w:sz w:val="18"/>
          <w:szCs w:val="18"/>
        </w:rPr>
        <w:t>level. Estimations were conducted</w:t>
      </w:r>
      <w:r w:rsidRPr="00E021EC">
        <w:rPr>
          <w:rFonts w:ascii="Times New Roman" w:hAnsi="Times New Roman" w:cs="Times New Roman"/>
          <w:i/>
          <w:iCs/>
          <w:spacing w:val="1"/>
          <w:w w:val="110"/>
          <w:sz w:val="18"/>
          <w:szCs w:val="18"/>
        </w:rPr>
        <w:t xml:space="preserve"> </w:t>
      </w:r>
      <w:r w:rsidRPr="00E021EC">
        <w:rPr>
          <w:rFonts w:ascii="Times New Roman" w:hAnsi="Times New Roman" w:cs="Times New Roman"/>
          <w:i/>
          <w:iCs/>
          <w:spacing w:val="-1"/>
          <w:w w:val="110"/>
          <w:sz w:val="18"/>
          <w:szCs w:val="18"/>
        </w:rPr>
        <w:t>with</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controlling</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main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effects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other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three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attributes,</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but</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only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results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are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shown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here.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Columns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2-7</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indicate</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10"/>
          <w:sz w:val="18"/>
          <w:szCs w:val="18"/>
        </w:rPr>
        <w:t xml:space="preserve">the degree of statistical (in-)significance of the subgroup differences presented in Figure </w:t>
      </w:r>
      <w:ins w:id="119" w:author="Henrike Sternberg" w:date="2022-08-16T13:10:00Z">
        <w:r w:rsidR="00413772" w:rsidRPr="00E021EC">
          <w:rPr>
            <w:rFonts w:ascii="Times New Roman" w:hAnsi="Times New Roman" w:cs="Times New Roman"/>
            <w:i/>
            <w:iCs/>
            <w:w w:val="110"/>
            <w:sz w:val="18"/>
            <w:szCs w:val="18"/>
          </w:rPr>
          <w:t>2</w:t>
        </w:r>
      </w:ins>
      <w:del w:id="120" w:author="Henrike Sternberg" w:date="2022-08-16T13:10:00Z">
        <w:r w:rsidRPr="00E021EC" w:rsidDel="00413772">
          <w:rPr>
            <w:rFonts w:ascii="Times New Roman" w:hAnsi="Times New Roman" w:cs="Times New Roman"/>
            <w:i/>
            <w:iCs/>
            <w:w w:val="110"/>
            <w:sz w:val="18"/>
            <w:szCs w:val="18"/>
          </w:rPr>
          <w:delText>1 in the main body of the paper and Table A1 of the supplementary</w:delText>
        </w:r>
        <w:r w:rsidRPr="00E021EC" w:rsidDel="00413772">
          <w:rPr>
            <w:rFonts w:ascii="Times New Roman" w:hAnsi="Times New Roman" w:cs="Times New Roman"/>
            <w:i/>
            <w:iCs/>
            <w:spacing w:val="1"/>
            <w:w w:val="110"/>
            <w:sz w:val="18"/>
            <w:szCs w:val="18"/>
          </w:rPr>
          <w:delText xml:space="preserve"> </w:delText>
        </w:r>
        <w:r w:rsidRPr="00E021EC" w:rsidDel="00413772">
          <w:rPr>
            <w:rFonts w:ascii="Times New Roman" w:hAnsi="Times New Roman" w:cs="Times New Roman"/>
            <w:i/>
            <w:iCs/>
            <w:spacing w:val="-1"/>
            <w:w w:val="110"/>
            <w:sz w:val="18"/>
            <w:szCs w:val="18"/>
          </w:rPr>
          <w:delText>material</w:delText>
        </w:r>
      </w:del>
      <w:r w:rsidRPr="00E021EC">
        <w:rPr>
          <w:rFonts w:ascii="Times New Roman" w:hAnsi="Times New Roman" w:cs="Times New Roman"/>
          <w:i/>
          <w:iCs/>
          <w:spacing w:val="-1"/>
          <w:w w:val="110"/>
          <w:sz w:val="18"/>
          <w:szCs w:val="18"/>
        </w:rPr>
        <w:t>.</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Results</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be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interpreted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indicated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category,</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in</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case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preference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vaccine</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05"/>
          <w:sz w:val="18"/>
          <w:szCs w:val="18"/>
        </w:rPr>
        <w:t>being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given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to</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person</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living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country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of</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survey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respondent</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answering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question.</w:t>
      </w:r>
      <w:r w:rsidRPr="00E021EC">
        <w:rPr>
          <w:rFonts w:ascii="Times New Roman" w:hAnsi="Times New Roman" w:cs="Times New Roman"/>
          <w:i/>
          <w:iCs/>
          <w:spacing w:val="24"/>
          <w:w w:val="105"/>
          <w:sz w:val="18"/>
          <w:szCs w:val="18"/>
        </w:rPr>
        <w:t xml:space="preserve"> </w:t>
      </w:r>
      <w:r w:rsidRPr="00E021EC">
        <w:rPr>
          <w:rFonts w:ascii="Times New Roman" w:hAnsi="Times New Roman" w:cs="Times New Roman"/>
          <w:i/>
          <w:iCs/>
          <w:w w:val="105"/>
          <w:sz w:val="18"/>
          <w:szCs w:val="18"/>
        </w:rPr>
        <w:t>95%</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confidence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intervals</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brackets.</w:t>
      </w:r>
      <w:r w:rsidRPr="00E021EC">
        <w:rPr>
          <w:rFonts w:ascii="Times New Roman" w:hAnsi="Times New Roman" w:cs="Times New Roman"/>
          <w:i/>
          <w:iCs/>
          <w:spacing w:val="24"/>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0.05,</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0.01,</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z w:val="18"/>
          <w:szCs w:val="18"/>
        </w:rPr>
        <w:t>p</w:t>
      </w:r>
      <w:r w:rsidRPr="00E021EC">
        <w:rPr>
          <w:rFonts w:ascii="Times New Roman" w:hAnsi="Times New Roman" w:cs="Times New Roman"/>
          <w:i/>
          <w:iCs/>
          <w:spacing w:val="-5"/>
          <w:sz w:val="18"/>
          <w:szCs w:val="18"/>
        </w:rPr>
        <w:t xml:space="preserve"> </w:t>
      </w:r>
      <w:r w:rsidRPr="00E021EC">
        <w:rPr>
          <w:rFonts w:ascii="Times New Roman" w:hAnsi="Times New Roman" w:cs="Times New Roman"/>
          <w:i/>
          <w:iCs/>
          <w:sz w:val="18"/>
          <w:szCs w:val="18"/>
        </w:rPr>
        <w:t>&lt;</w:t>
      </w:r>
      <w:r w:rsidRPr="00E021EC">
        <w:rPr>
          <w:rFonts w:ascii="Times New Roman" w:hAnsi="Times New Roman" w:cs="Times New Roman"/>
          <w:i/>
          <w:iCs/>
          <w:spacing w:val="-4"/>
          <w:sz w:val="18"/>
          <w:szCs w:val="18"/>
        </w:rPr>
        <w:t xml:space="preserve"> </w:t>
      </w:r>
      <w:r w:rsidRPr="00E021EC">
        <w:rPr>
          <w:rFonts w:ascii="Times New Roman" w:hAnsi="Times New Roman" w:cs="Times New Roman"/>
          <w:i/>
          <w:iCs/>
          <w:sz w:val="18"/>
          <w:szCs w:val="18"/>
        </w:rPr>
        <w:t>0.00</w:t>
      </w:r>
      <w:r w:rsidR="00636CB2" w:rsidRPr="00E021EC">
        <w:rPr>
          <w:rFonts w:ascii="Times New Roman" w:hAnsi="Times New Roman" w:cs="Times New Roman"/>
          <w:i/>
          <w:iCs/>
          <w:sz w:val="18"/>
          <w:szCs w:val="18"/>
        </w:rPr>
        <w:t>1.</w:t>
      </w:r>
    </w:p>
    <w:p w14:paraId="0B109F81" w14:textId="77777777" w:rsidR="007A18D9" w:rsidRPr="007A18D9" w:rsidRDefault="007A18D9" w:rsidP="007A18D9">
      <w:pPr>
        <w:rPr>
          <w:rFonts w:ascii="Times New Roman" w:hAnsi="Times New Roman" w:cs="Times New Roman"/>
          <w:sz w:val="18"/>
          <w:szCs w:val="18"/>
        </w:rPr>
      </w:pPr>
    </w:p>
    <w:p w14:paraId="5002FBC1" w14:textId="77777777" w:rsidR="007A18D9" w:rsidRPr="007A18D9" w:rsidRDefault="007A18D9" w:rsidP="007A18D9">
      <w:pPr>
        <w:rPr>
          <w:rFonts w:ascii="Times New Roman" w:hAnsi="Times New Roman" w:cs="Times New Roman"/>
          <w:sz w:val="18"/>
          <w:szCs w:val="18"/>
        </w:rPr>
      </w:pPr>
    </w:p>
    <w:p w14:paraId="7AEB1C26" w14:textId="77777777" w:rsidR="007A18D9" w:rsidRPr="007A18D9" w:rsidRDefault="007A18D9" w:rsidP="007A18D9">
      <w:pPr>
        <w:rPr>
          <w:rFonts w:ascii="Times New Roman" w:hAnsi="Times New Roman" w:cs="Times New Roman"/>
          <w:sz w:val="18"/>
          <w:szCs w:val="18"/>
        </w:rPr>
      </w:pPr>
    </w:p>
    <w:p w14:paraId="315AC68B" w14:textId="77777777" w:rsidR="007A18D9" w:rsidRPr="007A18D9" w:rsidRDefault="007A18D9" w:rsidP="007A18D9">
      <w:pPr>
        <w:rPr>
          <w:rFonts w:ascii="Times New Roman" w:hAnsi="Times New Roman" w:cs="Times New Roman"/>
          <w:sz w:val="18"/>
          <w:szCs w:val="18"/>
        </w:rPr>
      </w:pPr>
    </w:p>
    <w:p w14:paraId="73F98848" w14:textId="77777777" w:rsidR="007A18D9" w:rsidRPr="007A18D9" w:rsidRDefault="007A18D9" w:rsidP="007A18D9">
      <w:pPr>
        <w:rPr>
          <w:rFonts w:ascii="Times New Roman" w:hAnsi="Times New Roman" w:cs="Times New Roman"/>
          <w:sz w:val="18"/>
          <w:szCs w:val="18"/>
        </w:rPr>
      </w:pPr>
    </w:p>
    <w:p w14:paraId="3BB2B4CD" w14:textId="77777777" w:rsidR="007A18D9" w:rsidRPr="007A18D9" w:rsidRDefault="007A18D9" w:rsidP="007A18D9">
      <w:pPr>
        <w:rPr>
          <w:rFonts w:ascii="Times New Roman" w:hAnsi="Times New Roman" w:cs="Times New Roman"/>
          <w:sz w:val="18"/>
          <w:szCs w:val="18"/>
        </w:rPr>
      </w:pPr>
    </w:p>
    <w:p w14:paraId="0AB55948" w14:textId="77777777" w:rsidR="007A18D9" w:rsidRDefault="007A18D9" w:rsidP="007A18D9">
      <w:pPr>
        <w:rPr>
          <w:rFonts w:ascii="Times New Roman" w:hAnsi="Times New Roman" w:cs="Times New Roman"/>
          <w:w w:val="105"/>
          <w:sz w:val="18"/>
          <w:szCs w:val="18"/>
        </w:rPr>
      </w:pPr>
    </w:p>
    <w:p w14:paraId="23AC277F" w14:textId="77777777" w:rsidR="007A18D9" w:rsidRDefault="007A18D9" w:rsidP="007A18D9">
      <w:pPr>
        <w:rPr>
          <w:rFonts w:ascii="Times New Roman" w:hAnsi="Times New Roman" w:cs="Times New Roman"/>
          <w:sz w:val="18"/>
          <w:szCs w:val="18"/>
        </w:rPr>
      </w:pPr>
    </w:p>
    <w:p w14:paraId="49B8F105" w14:textId="77777777" w:rsidR="00B429F8" w:rsidRDefault="00B429F8" w:rsidP="007A18D9">
      <w:pPr>
        <w:rPr>
          <w:rFonts w:ascii="Times New Roman" w:hAnsi="Times New Roman" w:cs="Times New Roman"/>
          <w:sz w:val="18"/>
          <w:szCs w:val="18"/>
        </w:rPr>
      </w:pPr>
    </w:p>
    <w:p w14:paraId="63A578D1" w14:textId="77777777" w:rsidR="0081115D" w:rsidRDefault="0081115D" w:rsidP="00746D5A">
      <w:pPr>
        <w:rPr>
          <w:rFonts w:ascii="Times New Roman" w:hAnsi="Times New Roman" w:cs="Times New Roman"/>
          <w:sz w:val="24"/>
        </w:rPr>
      </w:pPr>
    </w:p>
    <w:p w14:paraId="7B53D73F" w14:textId="77777777" w:rsidR="0081115D" w:rsidRDefault="0081115D" w:rsidP="00746D5A">
      <w:pPr>
        <w:rPr>
          <w:rFonts w:ascii="Times New Roman" w:hAnsi="Times New Roman" w:cs="Times New Roman"/>
          <w:sz w:val="24"/>
        </w:rPr>
      </w:pPr>
    </w:p>
    <w:p w14:paraId="40914F93" w14:textId="77777777" w:rsidR="00264D20" w:rsidRDefault="00264D20" w:rsidP="00EC1D5D">
      <w:pPr>
        <w:rPr>
          <w:ins w:id="121" w:author="Henrike Sternberg" w:date="2022-08-13T14:50:00Z"/>
          <w:rFonts w:ascii="Times New Roman" w:hAnsi="Times New Roman" w:cs="Times New Roman"/>
          <w:b/>
          <w:spacing w:val="-1"/>
          <w:w w:val="110"/>
        </w:rPr>
        <w:sectPr w:rsidR="00264D20" w:rsidSect="007F731D">
          <w:pgSz w:w="11910" w:h="16840"/>
          <w:pgMar w:top="1361" w:right="1134" w:bottom="697" w:left="1134" w:header="1157" w:footer="516" w:gutter="0"/>
          <w:cols w:space="720"/>
        </w:sectPr>
      </w:pPr>
    </w:p>
    <w:p w14:paraId="71137575" w14:textId="69AC227A" w:rsidR="00EC1D5D" w:rsidRDefault="00C17DEF" w:rsidP="00EC1D5D">
      <w:pPr>
        <w:rPr>
          <w:ins w:id="122" w:author="Henrike Sternberg" w:date="2022-08-13T14:49:00Z"/>
          <w:rFonts w:ascii="Times New Roman" w:hAnsi="Times New Roman" w:cs="Times New Roman"/>
          <w:w w:val="105"/>
        </w:rPr>
      </w:pPr>
      <w:r w:rsidRPr="00A7799A">
        <w:rPr>
          <w:rFonts w:ascii="Times New Roman" w:hAnsi="Times New Roman" w:cs="Times New Roman"/>
          <w:b/>
          <w:shd w:val="clear" w:color="auto" w:fill="FFFFFF"/>
        </w:rPr>
        <w:lastRenderedPageBreak/>
        <w:t>Supplementary File 1</w:t>
      </w:r>
      <w:r w:rsidR="008C69D5">
        <w:rPr>
          <w:rFonts w:ascii="Times New Roman" w:hAnsi="Times New Roman" w:cs="Times New Roman"/>
          <w:b/>
          <w:shd w:val="clear" w:color="auto" w:fill="FFFFFF"/>
        </w:rPr>
        <w:t>j</w:t>
      </w:r>
      <w:r>
        <w:rPr>
          <w:rFonts w:ascii="Times New Roman" w:hAnsi="Times New Roman" w:cs="Times New Roman"/>
          <w:b/>
          <w:shd w:val="clear" w:color="auto" w:fill="FFFFFF"/>
        </w:rPr>
        <w:t xml:space="preserve"> </w:t>
      </w:r>
      <w:ins w:id="123" w:author="Henrike Sternberg" w:date="2022-08-13T14:49:00Z">
        <w:r w:rsidR="00EC1D5D">
          <w:rPr>
            <w:rFonts w:ascii="Times New Roman" w:hAnsi="Times New Roman" w:cs="Times New Roman"/>
            <w:b/>
            <w:spacing w:val="-1"/>
            <w:w w:val="110"/>
          </w:rPr>
          <w:t xml:space="preserve">- </w:t>
        </w:r>
        <w:r w:rsidR="00EC1D5D" w:rsidRPr="002B07EF">
          <w:rPr>
            <w:rFonts w:ascii="Times New Roman" w:hAnsi="Times New Roman" w:cs="Times New Roman"/>
            <w:w w:val="105"/>
          </w:rPr>
          <w:t>Country</w:t>
        </w:r>
        <w:r w:rsidR="00EC1D5D" w:rsidRPr="002B07EF">
          <w:rPr>
            <w:rFonts w:ascii="Times New Roman" w:hAnsi="Times New Roman" w:cs="Times New Roman"/>
            <w:spacing w:val="25"/>
            <w:w w:val="105"/>
          </w:rPr>
          <w:t xml:space="preserve"> </w:t>
        </w:r>
        <w:r w:rsidR="00EC1D5D" w:rsidRPr="002B07EF">
          <w:rPr>
            <w:rFonts w:ascii="Times New Roman" w:hAnsi="Times New Roman" w:cs="Times New Roman"/>
            <w:w w:val="105"/>
          </w:rPr>
          <w:t>of</w:t>
        </w:r>
        <w:r w:rsidR="00EC1D5D" w:rsidRPr="002B07EF">
          <w:rPr>
            <w:rFonts w:ascii="Times New Roman" w:hAnsi="Times New Roman" w:cs="Times New Roman"/>
            <w:spacing w:val="26"/>
            <w:w w:val="105"/>
          </w:rPr>
          <w:t xml:space="preserve"> </w:t>
        </w:r>
        <w:r w:rsidR="00EC1D5D" w:rsidRPr="002B07EF">
          <w:rPr>
            <w:rFonts w:ascii="Times New Roman" w:hAnsi="Times New Roman" w:cs="Times New Roman"/>
            <w:w w:val="105"/>
          </w:rPr>
          <w:t>residence</w:t>
        </w:r>
        <w:r w:rsidR="00EC1D5D" w:rsidRPr="002B07EF">
          <w:rPr>
            <w:rFonts w:ascii="Times New Roman" w:hAnsi="Times New Roman" w:cs="Times New Roman"/>
            <w:spacing w:val="26"/>
            <w:w w:val="105"/>
          </w:rPr>
          <w:t xml:space="preserve"> </w:t>
        </w:r>
        <w:r w:rsidR="00EC1D5D" w:rsidRPr="002B07EF">
          <w:rPr>
            <w:rFonts w:ascii="Times New Roman" w:hAnsi="Times New Roman" w:cs="Times New Roman"/>
            <w:w w:val="105"/>
          </w:rPr>
          <w:t>attribute</w:t>
        </w:r>
        <w:r w:rsidR="00EC1D5D" w:rsidRPr="002B07EF">
          <w:rPr>
            <w:rFonts w:ascii="Times New Roman" w:hAnsi="Times New Roman" w:cs="Times New Roman"/>
            <w:spacing w:val="26"/>
            <w:w w:val="105"/>
          </w:rPr>
          <w:t xml:space="preserve"> </w:t>
        </w:r>
        <w:r w:rsidR="00EC1D5D" w:rsidRPr="002B07EF">
          <w:rPr>
            <w:rFonts w:ascii="Times New Roman" w:hAnsi="Times New Roman" w:cs="Times New Roman"/>
            <w:w w:val="105"/>
          </w:rPr>
          <w:t>main</w:t>
        </w:r>
        <w:r w:rsidR="00EC1D5D" w:rsidRPr="002B07EF">
          <w:rPr>
            <w:rFonts w:ascii="Times New Roman" w:hAnsi="Times New Roman" w:cs="Times New Roman"/>
            <w:spacing w:val="25"/>
            <w:w w:val="105"/>
          </w:rPr>
          <w:t xml:space="preserve"> </w:t>
        </w:r>
        <w:r w:rsidR="00EC1D5D" w:rsidRPr="002B07EF">
          <w:rPr>
            <w:rFonts w:ascii="Times New Roman" w:hAnsi="Times New Roman" w:cs="Times New Roman"/>
            <w:w w:val="105"/>
          </w:rPr>
          <w:t>effect</w:t>
        </w:r>
        <w:r w:rsidR="00EC1D5D">
          <w:rPr>
            <w:rFonts w:ascii="Times New Roman" w:hAnsi="Times New Roman" w:cs="Times New Roman"/>
            <w:w w:val="105"/>
          </w:rPr>
          <w:t xml:space="preserve"> - </w:t>
        </w:r>
        <w:r w:rsidR="00EC1D5D" w:rsidRPr="00FC3C2D">
          <w:rPr>
            <w:rFonts w:ascii="Times New Roman" w:hAnsi="Times New Roman" w:cs="Times New Roman"/>
            <w:w w:val="105"/>
          </w:rPr>
          <w:t>By</w:t>
        </w:r>
        <w:r w:rsidR="00EC1D5D" w:rsidRPr="00FC3C2D">
          <w:rPr>
            <w:rFonts w:ascii="Times New Roman" w:hAnsi="Times New Roman" w:cs="Times New Roman"/>
            <w:spacing w:val="10"/>
            <w:w w:val="105"/>
          </w:rPr>
          <w:t xml:space="preserve"> </w:t>
        </w:r>
        <w:r w:rsidR="00EC1D5D" w:rsidRPr="00FC3C2D">
          <w:rPr>
            <w:rFonts w:ascii="Times New Roman" w:hAnsi="Times New Roman" w:cs="Times New Roman"/>
            <w:w w:val="105"/>
          </w:rPr>
          <w:t>subgroups</w:t>
        </w:r>
        <w:r w:rsidR="00EC1D5D" w:rsidRPr="00FC3C2D">
          <w:rPr>
            <w:rFonts w:ascii="Times New Roman" w:hAnsi="Times New Roman" w:cs="Times New Roman"/>
            <w:spacing w:val="10"/>
            <w:w w:val="105"/>
          </w:rPr>
          <w:t xml:space="preserve"> </w:t>
        </w:r>
        <w:r w:rsidR="00EC1D5D" w:rsidRPr="00FC3C2D">
          <w:rPr>
            <w:rFonts w:ascii="Times New Roman" w:hAnsi="Times New Roman" w:cs="Times New Roman"/>
            <w:w w:val="105"/>
          </w:rPr>
          <w:t>of</w:t>
        </w:r>
        <w:r w:rsidR="00EC1D5D" w:rsidRPr="00FC3C2D">
          <w:rPr>
            <w:rFonts w:ascii="Times New Roman" w:hAnsi="Times New Roman" w:cs="Times New Roman"/>
            <w:spacing w:val="10"/>
            <w:w w:val="105"/>
          </w:rPr>
          <w:t xml:space="preserve"> </w:t>
        </w:r>
        <w:r w:rsidR="00EC1D5D">
          <w:rPr>
            <w:rFonts w:ascii="Times New Roman" w:hAnsi="Times New Roman" w:cs="Times New Roman"/>
            <w:spacing w:val="10"/>
            <w:w w:val="105"/>
          </w:rPr>
          <w:t>regional case incidence</w:t>
        </w:r>
        <w:r w:rsidR="00EC1D5D">
          <w:rPr>
            <w:rFonts w:ascii="Times New Roman" w:hAnsi="Times New Roman" w:cs="Times New Roman"/>
            <w:w w:val="105"/>
          </w:rPr>
          <w:t xml:space="preserve"> </w:t>
        </w:r>
        <w:r w:rsidR="00EC1D5D" w:rsidRPr="00FC3C2D">
          <w:rPr>
            <w:rFonts w:ascii="Times New Roman" w:hAnsi="Times New Roman" w:cs="Times New Roman"/>
            <w:w w:val="105"/>
          </w:rPr>
          <w:t>(pooled</w:t>
        </w:r>
        <w:r w:rsidR="00EC1D5D" w:rsidRPr="00FC3C2D">
          <w:rPr>
            <w:rFonts w:ascii="Times New Roman" w:hAnsi="Times New Roman" w:cs="Times New Roman"/>
            <w:spacing w:val="11"/>
            <w:w w:val="105"/>
          </w:rPr>
          <w:t xml:space="preserve"> </w:t>
        </w:r>
        <w:r w:rsidR="00EC1D5D" w:rsidRPr="00FC3C2D">
          <w:rPr>
            <w:rFonts w:ascii="Times New Roman" w:hAnsi="Times New Roman" w:cs="Times New Roman"/>
            <w:w w:val="105"/>
          </w:rPr>
          <w:t>sample)</w:t>
        </w:r>
      </w:ins>
    </w:p>
    <w:p w14:paraId="034E8EAA" w14:textId="77777777" w:rsidR="00264D20" w:rsidRDefault="00264D20" w:rsidP="00EC1D5D">
      <w:pPr>
        <w:rPr>
          <w:ins w:id="124" w:author="Henrike Sternberg" w:date="2022-08-13T14:51:00Z"/>
          <w:rFonts w:ascii="Times New Roman" w:hAnsi="Times New Roman" w:cs="Times New Roman"/>
          <w:b/>
          <w:spacing w:val="-1"/>
          <w:w w:val="110"/>
        </w:rPr>
      </w:pPr>
    </w:p>
    <w:tbl>
      <w:tblPr>
        <w:tblStyle w:val="Tabellenraster"/>
        <w:tblW w:w="14539" w:type="dxa"/>
        <w:tblLayout w:type="fixed"/>
        <w:tblLook w:val="04A0" w:firstRow="1" w:lastRow="0" w:firstColumn="1" w:lastColumn="0" w:noHBand="0" w:noVBand="1"/>
      </w:tblPr>
      <w:tblGrid>
        <w:gridCol w:w="1376"/>
        <w:gridCol w:w="1168"/>
        <w:gridCol w:w="269"/>
        <w:gridCol w:w="1100"/>
        <w:gridCol w:w="1143"/>
        <w:gridCol w:w="1142"/>
        <w:gridCol w:w="1142"/>
        <w:gridCol w:w="1149"/>
        <w:gridCol w:w="185"/>
        <w:gridCol w:w="141"/>
        <w:gridCol w:w="1142"/>
        <w:gridCol w:w="1142"/>
        <w:gridCol w:w="1143"/>
        <w:gridCol w:w="1142"/>
        <w:gridCol w:w="1147"/>
        <w:gridCol w:w="8"/>
      </w:tblGrid>
      <w:tr w:rsidR="000D35B2" w:rsidRPr="00790E07" w14:paraId="14E78CE1" w14:textId="77777777" w:rsidTr="00362DCA">
        <w:trPr>
          <w:trHeight w:val="501"/>
          <w:ins w:id="125" w:author="Henrike Sternberg" w:date="2022-08-24T11:59:00Z"/>
        </w:trPr>
        <w:tc>
          <w:tcPr>
            <w:tcW w:w="1377" w:type="dxa"/>
            <w:tcBorders>
              <w:left w:val="nil"/>
              <w:bottom w:val="single" w:sz="4" w:space="0" w:color="auto"/>
              <w:right w:val="nil"/>
            </w:tcBorders>
          </w:tcPr>
          <w:p w14:paraId="4379437A" w14:textId="77777777" w:rsidR="000D35B2" w:rsidRPr="004A4B62" w:rsidRDefault="000D35B2" w:rsidP="00362DCA">
            <w:pPr>
              <w:rPr>
                <w:ins w:id="126" w:author="Henrike Sternberg" w:date="2022-08-24T11:59:00Z"/>
                <w:rFonts w:ascii="Times New Roman" w:hAnsi="Times New Roman" w:cs="Times New Roman"/>
                <w:sz w:val="16"/>
                <w:szCs w:val="16"/>
                <w:lang w:val="en-US"/>
              </w:rPr>
            </w:pPr>
          </w:p>
        </w:tc>
        <w:tc>
          <w:tcPr>
            <w:tcW w:w="1169" w:type="dxa"/>
            <w:tcBorders>
              <w:left w:val="nil"/>
              <w:bottom w:val="single" w:sz="4" w:space="0" w:color="auto"/>
              <w:right w:val="nil"/>
            </w:tcBorders>
            <w:vAlign w:val="center"/>
          </w:tcPr>
          <w:p w14:paraId="1E1E8872" w14:textId="77777777" w:rsidR="000D35B2" w:rsidRPr="004A4B62" w:rsidRDefault="000D35B2" w:rsidP="00362DCA">
            <w:pPr>
              <w:jc w:val="center"/>
              <w:rPr>
                <w:ins w:id="127" w:author="Henrike Sternberg" w:date="2022-08-24T11:59:00Z"/>
                <w:rFonts w:ascii="Times New Roman" w:hAnsi="Times New Roman" w:cs="Times New Roman"/>
                <w:sz w:val="16"/>
                <w:szCs w:val="16"/>
                <w:lang w:val="en-US"/>
              </w:rPr>
            </w:pPr>
          </w:p>
        </w:tc>
        <w:tc>
          <w:tcPr>
            <w:tcW w:w="270" w:type="dxa"/>
            <w:tcBorders>
              <w:left w:val="nil"/>
              <w:bottom w:val="nil"/>
              <w:right w:val="nil"/>
            </w:tcBorders>
          </w:tcPr>
          <w:p w14:paraId="14655130" w14:textId="77777777" w:rsidR="000D35B2" w:rsidRPr="004A4B62" w:rsidRDefault="000D35B2" w:rsidP="00362DCA">
            <w:pPr>
              <w:jc w:val="center"/>
              <w:rPr>
                <w:ins w:id="128" w:author="Henrike Sternberg" w:date="2022-08-24T11:59:00Z"/>
                <w:rFonts w:ascii="Times New Roman" w:hAnsi="Times New Roman" w:cs="Times New Roman"/>
                <w:sz w:val="16"/>
                <w:szCs w:val="16"/>
                <w:lang w:val="en-US"/>
              </w:rPr>
            </w:pPr>
          </w:p>
        </w:tc>
        <w:tc>
          <w:tcPr>
            <w:tcW w:w="5676" w:type="dxa"/>
            <w:gridSpan w:val="5"/>
            <w:tcBorders>
              <w:left w:val="nil"/>
              <w:bottom w:val="single" w:sz="4" w:space="0" w:color="auto"/>
              <w:right w:val="nil"/>
            </w:tcBorders>
            <w:vAlign w:val="center"/>
          </w:tcPr>
          <w:p w14:paraId="0DE854C4" w14:textId="77777777" w:rsidR="000D35B2" w:rsidRPr="00362DCA" w:rsidRDefault="000D35B2" w:rsidP="00362DCA">
            <w:pPr>
              <w:jc w:val="center"/>
              <w:rPr>
                <w:ins w:id="129" w:author="Henrike Sternberg" w:date="2022-08-24T11:59:00Z"/>
                <w:rFonts w:ascii="Times New Roman" w:hAnsi="Times New Roman" w:cs="Times New Roman"/>
                <w:sz w:val="16"/>
                <w:szCs w:val="16"/>
                <w:lang w:val="en-US"/>
              </w:rPr>
            </w:pPr>
            <w:ins w:id="130" w:author="Henrike Sternberg" w:date="2022-08-24T11:59:00Z">
              <w:r w:rsidRPr="00362DCA">
                <w:rPr>
                  <w:rFonts w:ascii="Times New Roman" w:hAnsi="Times New Roman" w:cs="Times New Roman"/>
                  <w:b/>
                  <w:bCs/>
                  <w:sz w:val="16"/>
                  <w:szCs w:val="16"/>
                  <w:lang w:val="en-US"/>
                </w:rPr>
                <w:t xml:space="preserve">Self-constructed </w:t>
              </w:r>
              <w:r>
                <w:rPr>
                  <w:rFonts w:ascii="Times New Roman" w:hAnsi="Times New Roman" w:cs="Times New Roman"/>
                  <w:b/>
                  <w:bCs/>
                  <w:sz w:val="16"/>
                  <w:szCs w:val="16"/>
                  <w:lang w:val="en-US"/>
                </w:rPr>
                <w:t>intervals</w:t>
              </w:r>
              <w:r w:rsidRPr="008B2D88">
                <w:rPr>
                  <w:rFonts w:ascii="Times New Roman" w:hAnsi="Times New Roman" w:cs="Times New Roman"/>
                  <w:sz w:val="16"/>
                  <w:szCs w:val="16"/>
                  <w:lang w:val="en-US"/>
                </w:rPr>
                <w:t xml:space="preserve"> of regional </w:t>
              </w:r>
              <w:r>
                <w:rPr>
                  <w:rFonts w:ascii="Times New Roman" w:hAnsi="Times New Roman" w:cs="Times New Roman"/>
                  <w:sz w:val="16"/>
                  <w:szCs w:val="16"/>
                  <w:lang w:val="en-US"/>
                </w:rPr>
                <w:t>incidence rate (cases/100.000)</w:t>
              </w:r>
            </w:ins>
          </w:p>
        </w:tc>
        <w:tc>
          <w:tcPr>
            <w:tcW w:w="326" w:type="dxa"/>
            <w:gridSpan w:val="2"/>
            <w:tcBorders>
              <w:left w:val="nil"/>
              <w:bottom w:val="nil"/>
              <w:right w:val="nil"/>
            </w:tcBorders>
          </w:tcPr>
          <w:p w14:paraId="25088AC4" w14:textId="77777777" w:rsidR="000D35B2" w:rsidRPr="00362DCA" w:rsidRDefault="000D35B2" w:rsidP="00362DCA">
            <w:pPr>
              <w:jc w:val="center"/>
              <w:rPr>
                <w:ins w:id="131" w:author="Henrike Sternberg" w:date="2022-08-24T11:59:00Z"/>
                <w:rFonts w:ascii="Times New Roman" w:hAnsi="Times New Roman" w:cs="Times New Roman"/>
                <w:sz w:val="16"/>
                <w:szCs w:val="16"/>
                <w:lang w:val="en-US"/>
              </w:rPr>
            </w:pPr>
          </w:p>
        </w:tc>
        <w:tc>
          <w:tcPr>
            <w:tcW w:w="5719" w:type="dxa"/>
            <w:gridSpan w:val="6"/>
            <w:tcBorders>
              <w:left w:val="nil"/>
              <w:bottom w:val="single" w:sz="4" w:space="0" w:color="auto"/>
              <w:right w:val="nil"/>
            </w:tcBorders>
            <w:vAlign w:val="center"/>
          </w:tcPr>
          <w:p w14:paraId="53C05772" w14:textId="77777777" w:rsidR="000D35B2" w:rsidRPr="00362DCA" w:rsidRDefault="000D35B2" w:rsidP="00362DCA">
            <w:pPr>
              <w:jc w:val="center"/>
              <w:rPr>
                <w:ins w:id="132" w:author="Henrike Sternberg" w:date="2022-08-24T11:59:00Z"/>
                <w:rFonts w:ascii="Times New Roman" w:hAnsi="Times New Roman" w:cs="Times New Roman"/>
                <w:sz w:val="16"/>
                <w:szCs w:val="16"/>
                <w:lang w:val="en-US"/>
              </w:rPr>
            </w:pPr>
            <w:ins w:id="133" w:author="Henrike Sternberg" w:date="2022-08-24T11:59:00Z">
              <w:r w:rsidRPr="00362DCA">
                <w:rPr>
                  <w:rFonts w:ascii="Times New Roman" w:hAnsi="Times New Roman" w:cs="Times New Roman"/>
                  <w:b/>
                  <w:bCs/>
                  <w:sz w:val="16"/>
                  <w:szCs w:val="16"/>
                  <w:lang w:val="en-US"/>
                </w:rPr>
                <w:t xml:space="preserve">Quintiles </w:t>
              </w:r>
              <w:r>
                <w:rPr>
                  <w:rFonts w:ascii="Times New Roman" w:hAnsi="Times New Roman" w:cs="Times New Roman"/>
                  <w:sz w:val="16"/>
                  <w:szCs w:val="16"/>
                  <w:lang w:val="en-US"/>
                </w:rPr>
                <w:t>of regional incidence rate (cases/100.000)</w:t>
              </w:r>
            </w:ins>
          </w:p>
        </w:tc>
      </w:tr>
      <w:tr w:rsidR="000D35B2" w:rsidRPr="00790E07" w14:paraId="64FBCB72" w14:textId="77777777" w:rsidTr="00362DCA">
        <w:trPr>
          <w:gridAfter w:val="1"/>
          <w:wAfter w:w="8" w:type="dxa"/>
          <w:trHeight w:val="397"/>
          <w:ins w:id="134" w:author="Henrike Sternberg" w:date="2022-08-24T11:59:00Z"/>
        </w:trPr>
        <w:tc>
          <w:tcPr>
            <w:tcW w:w="1377" w:type="dxa"/>
            <w:tcBorders>
              <w:left w:val="nil"/>
              <w:bottom w:val="nil"/>
              <w:right w:val="nil"/>
            </w:tcBorders>
          </w:tcPr>
          <w:p w14:paraId="12144CC3" w14:textId="77777777" w:rsidR="000D35B2" w:rsidRPr="00362DCA" w:rsidRDefault="000D35B2" w:rsidP="00362DCA">
            <w:pPr>
              <w:rPr>
                <w:ins w:id="135" w:author="Henrike Sternberg" w:date="2022-08-24T11:59:00Z"/>
                <w:rFonts w:ascii="Times New Roman" w:hAnsi="Times New Roman" w:cs="Times New Roman"/>
                <w:sz w:val="16"/>
                <w:szCs w:val="16"/>
                <w:lang w:val="en-US"/>
              </w:rPr>
            </w:pPr>
          </w:p>
        </w:tc>
        <w:tc>
          <w:tcPr>
            <w:tcW w:w="1169" w:type="dxa"/>
            <w:tcBorders>
              <w:left w:val="nil"/>
              <w:bottom w:val="nil"/>
              <w:right w:val="nil"/>
            </w:tcBorders>
            <w:vAlign w:val="center"/>
          </w:tcPr>
          <w:p w14:paraId="2FD19115" w14:textId="77777777" w:rsidR="000D35B2" w:rsidRPr="00790E07" w:rsidRDefault="000D35B2" w:rsidP="00362DCA">
            <w:pPr>
              <w:jc w:val="center"/>
              <w:rPr>
                <w:ins w:id="136" w:author="Henrike Sternberg" w:date="2022-08-24T11:59:00Z"/>
                <w:rFonts w:ascii="Times New Roman" w:hAnsi="Times New Roman" w:cs="Times New Roman"/>
                <w:sz w:val="16"/>
                <w:szCs w:val="16"/>
              </w:rPr>
            </w:pPr>
            <w:ins w:id="137" w:author="Henrike Sternberg" w:date="2022-08-24T11:59:00Z">
              <w:r>
                <w:rPr>
                  <w:rFonts w:ascii="Times New Roman" w:hAnsi="Times New Roman" w:cs="Times New Roman"/>
                  <w:sz w:val="16"/>
                  <w:szCs w:val="16"/>
                </w:rPr>
                <w:t>(1)</w:t>
              </w:r>
            </w:ins>
          </w:p>
        </w:tc>
        <w:tc>
          <w:tcPr>
            <w:tcW w:w="270" w:type="dxa"/>
            <w:tcBorders>
              <w:top w:val="nil"/>
              <w:left w:val="nil"/>
              <w:bottom w:val="nil"/>
              <w:right w:val="nil"/>
            </w:tcBorders>
          </w:tcPr>
          <w:p w14:paraId="15B7ADF8" w14:textId="77777777" w:rsidR="000D35B2" w:rsidRDefault="000D35B2" w:rsidP="00362DCA">
            <w:pPr>
              <w:jc w:val="center"/>
              <w:rPr>
                <w:ins w:id="138" w:author="Henrike Sternberg" w:date="2022-08-24T11:59:00Z"/>
                <w:rFonts w:ascii="Times New Roman" w:hAnsi="Times New Roman" w:cs="Times New Roman"/>
                <w:sz w:val="16"/>
                <w:szCs w:val="16"/>
              </w:rPr>
            </w:pPr>
          </w:p>
        </w:tc>
        <w:tc>
          <w:tcPr>
            <w:tcW w:w="1100" w:type="dxa"/>
            <w:tcBorders>
              <w:left w:val="nil"/>
              <w:bottom w:val="nil"/>
              <w:right w:val="nil"/>
            </w:tcBorders>
            <w:vAlign w:val="center"/>
          </w:tcPr>
          <w:p w14:paraId="4299C6AE" w14:textId="77777777" w:rsidR="000D35B2" w:rsidRDefault="000D35B2" w:rsidP="00362DCA">
            <w:pPr>
              <w:jc w:val="center"/>
              <w:rPr>
                <w:ins w:id="139" w:author="Henrike Sternberg" w:date="2022-08-24T11:59:00Z"/>
                <w:rFonts w:ascii="Times New Roman" w:hAnsi="Times New Roman" w:cs="Times New Roman"/>
                <w:sz w:val="16"/>
                <w:szCs w:val="16"/>
              </w:rPr>
            </w:pPr>
            <w:ins w:id="140" w:author="Henrike Sternberg" w:date="2022-08-24T11:59:00Z">
              <w:r>
                <w:rPr>
                  <w:rFonts w:ascii="Times New Roman" w:hAnsi="Times New Roman" w:cs="Times New Roman"/>
                  <w:sz w:val="16"/>
                  <w:szCs w:val="16"/>
                </w:rPr>
                <w:t>(2)</w:t>
              </w:r>
            </w:ins>
          </w:p>
        </w:tc>
        <w:tc>
          <w:tcPr>
            <w:tcW w:w="1143" w:type="dxa"/>
            <w:tcBorders>
              <w:left w:val="nil"/>
              <w:bottom w:val="nil"/>
              <w:right w:val="nil"/>
            </w:tcBorders>
            <w:vAlign w:val="center"/>
          </w:tcPr>
          <w:p w14:paraId="2067D4E8" w14:textId="77777777" w:rsidR="000D35B2" w:rsidRDefault="000D35B2" w:rsidP="00362DCA">
            <w:pPr>
              <w:jc w:val="center"/>
              <w:rPr>
                <w:ins w:id="141" w:author="Henrike Sternberg" w:date="2022-08-24T11:59:00Z"/>
                <w:rFonts w:ascii="Times New Roman" w:hAnsi="Times New Roman" w:cs="Times New Roman"/>
                <w:sz w:val="16"/>
                <w:szCs w:val="16"/>
              </w:rPr>
            </w:pPr>
            <w:ins w:id="142" w:author="Henrike Sternberg" w:date="2022-08-24T11:59:00Z">
              <w:r>
                <w:rPr>
                  <w:rFonts w:ascii="Times New Roman" w:hAnsi="Times New Roman" w:cs="Times New Roman"/>
                  <w:sz w:val="16"/>
                  <w:szCs w:val="16"/>
                </w:rPr>
                <w:t>(3)</w:t>
              </w:r>
            </w:ins>
          </w:p>
        </w:tc>
        <w:tc>
          <w:tcPr>
            <w:tcW w:w="1142" w:type="dxa"/>
            <w:tcBorders>
              <w:left w:val="nil"/>
              <w:bottom w:val="nil"/>
              <w:right w:val="nil"/>
            </w:tcBorders>
            <w:vAlign w:val="center"/>
          </w:tcPr>
          <w:p w14:paraId="4A5F9E00" w14:textId="77777777" w:rsidR="000D35B2" w:rsidRDefault="000D35B2" w:rsidP="00362DCA">
            <w:pPr>
              <w:jc w:val="center"/>
              <w:rPr>
                <w:ins w:id="143" w:author="Henrike Sternberg" w:date="2022-08-24T11:59:00Z"/>
                <w:rFonts w:ascii="Times New Roman" w:hAnsi="Times New Roman" w:cs="Times New Roman"/>
                <w:sz w:val="16"/>
                <w:szCs w:val="16"/>
              </w:rPr>
            </w:pPr>
            <w:ins w:id="144" w:author="Henrike Sternberg" w:date="2022-08-24T11:59:00Z">
              <w:r>
                <w:rPr>
                  <w:rFonts w:ascii="Times New Roman" w:hAnsi="Times New Roman" w:cs="Times New Roman"/>
                  <w:sz w:val="16"/>
                  <w:szCs w:val="16"/>
                </w:rPr>
                <w:t>(4)</w:t>
              </w:r>
            </w:ins>
          </w:p>
        </w:tc>
        <w:tc>
          <w:tcPr>
            <w:tcW w:w="1142" w:type="dxa"/>
            <w:tcBorders>
              <w:left w:val="nil"/>
              <w:bottom w:val="nil"/>
              <w:right w:val="nil"/>
            </w:tcBorders>
            <w:vAlign w:val="center"/>
          </w:tcPr>
          <w:p w14:paraId="513D380C" w14:textId="77777777" w:rsidR="000D35B2" w:rsidRDefault="000D35B2" w:rsidP="00362DCA">
            <w:pPr>
              <w:jc w:val="center"/>
              <w:rPr>
                <w:ins w:id="145" w:author="Henrike Sternberg" w:date="2022-08-24T11:59:00Z"/>
                <w:rFonts w:ascii="Times New Roman" w:hAnsi="Times New Roman" w:cs="Times New Roman"/>
                <w:sz w:val="16"/>
                <w:szCs w:val="16"/>
              </w:rPr>
            </w:pPr>
            <w:ins w:id="146" w:author="Henrike Sternberg" w:date="2022-08-24T11:59:00Z">
              <w:r>
                <w:rPr>
                  <w:rFonts w:ascii="Times New Roman" w:hAnsi="Times New Roman" w:cs="Times New Roman"/>
                  <w:sz w:val="16"/>
                  <w:szCs w:val="16"/>
                </w:rPr>
                <w:t>(5)</w:t>
              </w:r>
            </w:ins>
          </w:p>
        </w:tc>
        <w:tc>
          <w:tcPr>
            <w:tcW w:w="1146" w:type="dxa"/>
            <w:tcBorders>
              <w:left w:val="nil"/>
              <w:bottom w:val="nil"/>
              <w:right w:val="nil"/>
            </w:tcBorders>
            <w:vAlign w:val="center"/>
          </w:tcPr>
          <w:p w14:paraId="349BFA3A" w14:textId="77777777" w:rsidR="000D35B2" w:rsidRDefault="000D35B2" w:rsidP="00362DCA">
            <w:pPr>
              <w:jc w:val="center"/>
              <w:rPr>
                <w:ins w:id="147" w:author="Henrike Sternberg" w:date="2022-08-24T11:59:00Z"/>
                <w:rFonts w:ascii="Times New Roman" w:hAnsi="Times New Roman" w:cs="Times New Roman"/>
                <w:sz w:val="16"/>
                <w:szCs w:val="16"/>
              </w:rPr>
            </w:pPr>
            <w:ins w:id="148" w:author="Henrike Sternberg" w:date="2022-08-24T11:59:00Z">
              <w:r>
                <w:rPr>
                  <w:rFonts w:ascii="Times New Roman" w:hAnsi="Times New Roman" w:cs="Times New Roman"/>
                  <w:sz w:val="16"/>
                  <w:szCs w:val="16"/>
                </w:rPr>
                <w:t>(6)</w:t>
              </w:r>
            </w:ins>
          </w:p>
        </w:tc>
        <w:tc>
          <w:tcPr>
            <w:tcW w:w="326" w:type="dxa"/>
            <w:gridSpan w:val="2"/>
            <w:tcBorders>
              <w:top w:val="nil"/>
              <w:left w:val="nil"/>
              <w:bottom w:val="nil"/>
              <w:right w:val="nil"/>
            </w:tcBorders>
          </w:tcPr>
          <w:p w14:paraId="5EDB630D" w14:textId="77777777" w:rsidR="000D35B2" w:rsidRDefault="000D35B2" w:rsidP="00362DCA">
            <w:pPr>
              <w:jc w:val="center"/>
              <w:rPr>
                <w:ins w:id="149" w:author="Henrike Sternberg" w:date="2022-08-24T11:59:00Z"/>
                <w:rFonts w:ascii="Times New Roman" w:hAnsi="Times New Roman" w:cs="Times New Roman"/>
                <w:sz w:val="16"/>
                <w:szCs w:val="16"/>
              </w:rPr>
            </w:pPr>
          </w:p>
        </w:tc>
        <w:tc>
          <w:tcPr>
            <w:tcW w:w="1142" w:type="dxa"/>
            <w:tcBorders>
              <w:left w:val="nil"/>
              <w:bottom w:val="nil"/>
              <w:right w:val="nil"/>
            </w:tcBorders>
            <w:vAlign w:val="center"/>
          </w:tcPr>
          <w:p w14:paraId="2173DDB7" w14:textId="77777777" w:rsidR="000D35B2" w:rsidRDefault="000D35B2" w:rsidP="00362DCA">
            <w:pPr>
              <w:jc w:val="center"/>
              <w:rPr>
                <w:ins w:id="150" w:author="Henrike Sternberg" w:date="2022-08-24T11:59:00Z"/>
                <w:rFonts w:ascii="Times New Roman" w:hAnsi="Times New Roman" w:cs="Times New Roman"/>
                <w:sz w:val="16"/>
                <w:szCs w:val="16"/>
              </w:rPr>
            </w:pPr>
            <w:ins w:id="151" w:author="Henrike Sternberg" w:date="2022-08-24T11:59:00Z">
              <w:r>
                <w:rPr>
                  <w:rFonts w:ascii="Times New Roman" w:hAnsi="Times New Roman" w:cs="Times New Roman"/>
                  <w:sz w:val="16"/>
                  <w:szCs w:val="16"/>
                </w:rPr>
                <w:t>(7)</w:t>
              </w:r>
            </w:ins>
          </w:p>
        </w:tc>
        <w:tc>
          <w:tcPr>
            <w:tcW w:w="1142" w:type="dxa"/>
            <w:tcBorders>
              <w:left w:val="nil"/>
              <w:bottom w:val="nil"/>
              <w:right w:val="nil"/>
            </w:tcBorders>
            <w:vAlign w:val="center"/>
          </w:tcPr>
          <w:p w14:paraId="750D6FD9" w14:textId="77777777" w:rsidR="000D35B2" w:rsidRDefault="000D35B2" w:rsidP="00362DCA">
            <w:pPr>
              <w:jc w:val="center"/>
              <w:rPr>
                <w:ins w:id="152" w:author="Henrike Sternberg" w:date="2022-08-24T11:59:00Z"/>
                <w:rFonts w:ascii="Times New Roman" w:hAnsi="Times New Roman" w:cs="Times New Roman"/>
                <w:sz w:val="16"/>
                <w:szCs w:val="16"/>
              </w:rPr>
            </w:pPr>
            <w:ins w:id="153" w:author="Henrike Sternberg" w:date="2022-08-24T11:59:00Z">
              <w:r>
                <w:rPr>
                  <w:rFonts w:ascii="Times New Roman" w:hAnsi="Times New Roman" w:cs="Times New Roman"/>
                  <w:sz w:val="16"/>
                  <w:szCs w:val="16"/>
                </w:rPr>
                <w:t>(8)</w:t>
              </w:r>
            </w:ins>
          </w:p>
        </w:tc>
        <w:tc>
          <w:tcPr>
            <w:tcW w:w="1143" w:type="dxa"/>
            <w:tcBorders>
              <w:left w:val="nil"/>
              <w:bottom w:val="nil"/>
              <w:right w:val="nil"/>
            </w:tcBorders>
            <w:vAlign w:val="center"/>
          </w:tcPr>
          <w:p w14:paraId="1F88C4C8" w14:textId="77777777" w:rsidR="000D35B2" w:rsidRDefault="000D35B2" w:rsidP="00362DCA">
            <w:pPr>
              <w:jc w:val="center"/>
              <w:rPr>
                <w:ins w:id="154" w:author="Henrike Sternberg" w:date="2022-08-24T11:59:00Z"/>
                <w:rFonts w:ascii="Times New Roman" w:hAnsi="Times New Roman" w:cs="Times New Roman"/>
                <w:sz w:val="16"/>
                <w:szCs w:val="16"/>
              </w:rPr>
            </w:pPr>
            <w:ins w:id="155" w:author="Henrike Sternberg" w:date="2022-08-24T11:59:00Z">
              <w:r>
                <w:rPr>
                  <w:rFonts w:ascii="Times New Roman" w:hAnsi="Times New Roman" w:cs="Times New Roman"/>
                  <w:sz w:val="16"/>
                  <w:szCs w:val="16"/>
                </w:rPr>
                <w:t>(9)</w:t>
              </w:r>
            </w:ins>
          </w:p>
        </w:tc>
        <w:tc>
          <w:tcPr>
            <w:tcW w:w="1142" w:type="dxa"/>
            <w:tcBorders>
              <w:left w:val="nil"/>
              <w:bottom w:val="nil"/>
              <w:right w:val="nil"/>
            </w:tcBorders>
            <w:vAlign w:val="center"/>
          </w:tcPr>
          <w:p w14:paraId="5CF1E454" w14:textId="77777777" w:rsidR="000D35B2" w:rsidRDefault="000D35B2" w:rsidP="00362DCA">
            <w:pPr>
              <w:jc w:val="center"/>
              <w:rPr>
                <w:ins w:id="156" w:author="Henrike Sternberg" w:date="2022-08-24T11:59:00Z"/>
                <w:rFonts w:ascii="Times New Roman" w:hAnsi="Times New Roman" w:cs="Times New Roman"/>
                <w:sz w:val="16"/>
                <w:szCs w:val="16"/>
              </w:rPr>
            </w:pPr>
            <w:ins w:id="157" w:author="Henrike Sternberg" w:date="2022-08-24T11:59:00Z">
              <w:r>
                <w:rPr>
                  <w:rFonts w:ascii="Times New Roman" w:hAnsi="Times New Roman" w:cs="Times New Roman"/>
                  <w:sz w:val="16"/>
                  <w:szCs w:val="16"/>
                </w:rPr>
                <w:t>(10)</w:t>
              </w:r>
            </w:ins>
          </w:p>
        </w:tc>
        <w:tc>
          <w:tcPr>
            <w:tcW w:w="1147" w:type="dxa"/>
            <w:tcBorders>
              <w:left w:val="nil"/>
              <w:bottom w:val="nil"/>
              <w:right w:val="nil"/>
            </w:tcBorders>
            <w:vAlign w:val="center"/>
          </w:tcPr>
          <w:p w14:paraId="46D142C8" w14:textId="77777777" w:rsidR="000D35B2" w:rsidRDefault="000D35B2" w:rsidP="00362DCA">
            <w:pPr>
              <w:jc w:val="center"/>
              <w:rPr>
                <w:ins w:id="158" w:author="Henrike Sternberg" w:date="2022-08-24T11:59:00Z"/>
                <w:rFonts w:ascii="Times New Roman" w:hAnsi="Times New Roman" w:cs="Times New Roman"/>
                <w:sz w:val="16"/>
                <w:szCs w:val="16"/>
              </w:rPr>
            </w:pPr>
            <w:ins w:id="159" w:author="Henrike Sternberg" w:date="2022-08-24T11:59:00Z">
              <w:r>
                <w:rPr>
                  <w:rFonts w:ascii="Times New Roman" w:hAnsi="Times New Roman" w:cs="Times New Roman"/>
                  <w:sz w:val="16"/>
                  <w:szCs w:val="16"/>
                </w:rPr>
                <w:t>(11)</w:t>
              </w:r>
            </w:ins>
          </w:p>
        </w:tc>
      </w:tr>
      <w:tr w:rsidR="000D35B2" w:rsidRPr="00790E07" w14:paraId="7E2CCAD5" w14:textId="77777777" w:rsidTr="00362DCA">
        <w:trPr>
          <w:gridAfter w:val="1"/>
          <w:wAfter w:w="8" w:type="dxa"/>
          <w:trHeight w:val="129"/>
          <w:ins w:id="160" w:author="Henrike Sternberg" w:date="2022-08-24T11:59:00Z"/>
        </w:trPr>
        <w:tc>
          <w:tcPr>
            <w:tcW w:w="1377" w:type="dxa"/>
            <w:tcBorders>
              <w:top w:val="nil"/>
              <w:left w:val="nil"/>
              <w:bottom w:val="single" w:sz="4" w:space="0" w:color="auto"/>
              <w:right w:val="nil"/>
            </w:tcBorders>
          </w:tcPr>
          <w:p w14:paraId="2AB8B79F" w14:textId="77777777" w:rsidR="000D35B2" w:rsidRPr="00790E07" w:rsidRDefault="000D35B2" w:rsidP="00362DCA">
            <w:pPr>
              <w:rPr>
                <w:ins w:id="161" w:author="Henrike Sternberg" w:date="2022-08-24T11:59:00Z"/>
                <w:rFonts w:ascii="Times New Roman" w:hAnsi="Times New Roman" w:cs="Times New Roman"/>
                <w:sz w:val="16"/>
                <w:szCs w:val="16"/>
                <w:lang w:val="en-US"/>
              </w:rPr>
            </w:pPr>
          </w:p>
        </w:tc>
        <w:tc>
          <w:tcPr>
            <w:tcW w:w="1169" w:type="dxa"/>
            <w:tcBorders>
              <w:top w:val="nil"/>
              <w:left w:val="nil"/>
              <w:bottom w:val="single" w:sz="4" w:space="0" w:color="auto"/>
              <w:right w:val="nil"/>
            </w:tcBorders>
            <w:vAlign w:val="center"/>
          </w:tcPr>
          <w:p w14:paraId="0B69151F" w14:textId="77777777" w:rsidR="000D35B2" w:rsidRPr="00790E07" w:rsidRDefault="000D35B2" w:rsidP="00362DCA">
            <w:pPr>
              <w:jc w:val="center"/>
              <w:rPr>
                <w:ins w:id="162" w:author="Henrike Sternberg" w:date="2022-08-24T11:59:00Z"/>
                <w:rFonts w:ascii="Times New Roman" w:hAnsi="Times New Roman" w:cs="Times New Roman"/>
                <w:sz w:val="16"/>
                <w:szCs w:val="16"/>
                <w:lang w:val="en-US"/>
              </w:rPr>
            </w:pPr>
            <w:ins w:id="163" w:author="Henrike Sternberg" w:date="2022-08-24T11:59:00Z">
              <w:r w:rsidRPr="00790E07">
                <w:rPr>
                  <w:rFonts w:ascii="Times New Roman" w:hAnsi="Times New Roman" w:cs="Times New Roman"/>
                  <w:sz w:val="16"/>
                  <w:szCs w:val="16"/>
                  <w:lang w:val="en-US"/>
                </w:rPr>
                <w:t>Full sample</w:t>
              </w:r>
            </w:ins>
          </w:p>
        </w:tc>
        <w:tc>
          <w:tcPr>
            <w:tcW w:w="270" w:type="dxa"/>
            <w:tcBorders>
              <w:top w:val="nil"/>
              <w:left w:val="nil"/>
              <w:bottom w:val="single" w:sz="4" w:space="0" w:color="auto"/>
              <w:right w:val="nil"/>
            </w:tcBorders>
          </w:tcPr>
          <w:p w14:paraId="595C0F3E" w14:textId="77777777" w:rsidR="000D35B2" w:rsidRDefault="000D35B2" w:rsidP="00362DCA">
            <w:pPr>
              <w:jc w:val="center"/>
              <w:rPr>
                <w:ins w:id="164" w:author="Henrike Sternberg" w:date="2022-08-24T11:59:00Z"/>
                <w:rFonts w:ascii="Times New Roman" w:hAnsi="Times New Roman" w:cs="Times New Roman"/>
                <w:sz w:val="16"/>
                <w:szCs w:val="16"/>
              </w:rPr>
            </w:pPr>
          </w:p>
        </w:tc>
        <w:tc>
          <w:tcPr>
            <w:tcW w:w="1100" w:type="dxa"/>
            <w:tcBorders>
              <w:top w:val="nil"/>
              <w:left w:val="nil"/>
              <w:bottom w:val="single" w:sz="4" w:space="0" w:color="auto"/>
              <w:right w:val="nil"/>
            </w:tcBorders>
            <w:vAlign w:val="center"/>
          </w:tcPr>
          <w:p w14:paraId="3BC19437" w14:textId="77777777" w:rsidR="000D35B2" w:rsidRPr="00790E07" w:rsidRDefault="000D35B2" w:rsidP="00362DCA">
            <w:pPr>
              <w:jc w:val="center"/>
              <w:rPr>
                <w:ins w:id="165" w:author="Henrike Sternberg" w:date="2022-08-24T11:59:00Z"/>
                <w:rFonts w:ascii="Times New Roman" w:hAnsi="Times New Roman" w:cs="Times New Roman"/>
                <w:sz w:val="16"/>
                <w:szCs w:val="16"/>
                <w:lang w:val="en-US"/>
              </w:rPr>
            </w:pPr>
            <w:ins w:id="166" w:author="Henrike Sternberg" w:date="2022-08-24T11:59:00Z">
              <w:r>
                <w:rPr>
                  <w:rFonts w:ascii="Times New Roman" w:hAnsi="Times New Roman" w:cs="Times New Roman"/>
                  <w:sz w:val="16"/>
                  <w:szCs w:val="16"/>
                  <w:lang w:val="en-US"/>
                </w:rPr>
                <w:t>&lt;50</w:t>
              </w:r>
            </w:ins>
          </w:p>
        </w:tc>
        <w:tc>
          <w:tcPr>
            <w:tcW w:w="1143" w:type="dxa"/>
            <w:tcBorders>
              <w:top w:val="nil"/>
              <w:left w:val="nil"/>
              <w:bottom w:val="single" w:sz="4" w:space="0" w:color="auto"/>
              <w:right w:val="nil"/>
            </w:tcBorders>
            <w:vAlign w:val="center"/>
          </w:tcPr>
          <w:p w14:paraId="0C5FE1E4" w14:textId="77777777" w:rsidR="000D35B2" w:rsidRPr="00790E07" w:rsidRDefault="000D35B2" w:rsidP="00362DCA">
            <w:pPr>
              <w:jc w:val="center"/>
              <w:rPr>
                <w:ins w:id="167" w:author="Henrike Sternberg" w:date="2022-08-24T11:59:00Z"/>
                <w:rFonts w:ascii="Times New Roman" w:hAnsi="Times New Roman" w:cs="Times New Roman"/>
                <w:sz w:val="16"/>
                <w:szCs w:val="16"/>
                <w:lang w:val="en-US"/>
              </w:rPr>
            </w:pPr>
            <w:ins w:id="168" w:author="Henrike Sternberg" w:date="2022-08-24T11:59:00Z">
              <w:r>
                <w:rPr>
                  <w:rFonts w:ascii="Times New Roman" w:hAnsi="Times New Roman" w:cs="Times New Roman"/>
                  <w:sz w:val="16"/>
                  <w:szCs w:val="16"/>
                  <w:lang w:val="en-US"/>
                </w:rPr>
                <w:t>50-99</w:t>
              </w:r>
            </w:ins>
          </w:p>
        </w:tc>
        <w:tc>
          <w:tcPr>
            <w:tcW w:w="1142" w:type="dxa"/>
            <w:tcBorders>
              <w:top w:val="nil"/>
              <w:left w:val="nil"/>
              <w:bottom w:val="single" w:sz="4" w:space="0" w:color="auto"/>
              <w:right w:val="nil"/>
            </w:tcBorders>
            <w:vAlign w:val="center"/>
          </w:tcPr>
          <w:p w14:paraId="5569AE7C" w14:textId="77777777" w:rsidR="000D35B2" w:rsidRPr="00790E07" w:rsidRDefault="000D35B2" w:rsidP="00362DCA">
            <w:pPr>
              <w:jc w:val="center"/>
              <w:rPr>
                <w:ins w:id="169" w:author="Henrike Sternberg" w:date="2022-08-24T11:59:00Z"/>
                <w:rFonts w:ascii="Times New Roman" w:hAnsi="Times New Roman" w:cs="Times New Roman"/>
                <w:sz w:val="16"/>
                <w:szCs w:val="16"/>
                <w:lang w:val="en-US"/>
              </w:rPr>
            </w:pPr>
            <w:ins w:id="170" w:author="Henrike Sternberg" w:date="2022-08-24T11:59:00Z">
              <w:r>
                <w:rPr>
                  <w:rFonts w:ascii="Times New Roman" w:hAnsi="Times New Roman" w:cs="Times New Roman"/>
                  <w:sz w:val="16"/>
                  <w:szCs w:val="16"/>
                  <w:lang w:val="en-US"/>
                </w:rPr>
                <w:t>100-249</w:t>
              </w:r>
            </w:ins>
          </w:p>
        </w:tc>
        <w:tc>
          <w:tcPr>
            <w:tcW w:w="1142" w:type="dxa"/>
            <w:tcBorders>
              <w:top w:val="nil"/>
              <w:left w:val="nil"/>
              <w:bottom w:val="single" w:sz="4" w:space="0" w:color="auto"/>
              <w:right w:val="nil"/>
            </w:tcBorders>
            <w:vAlign w:val="center"/>
          </w:tcPr>
          <w:p w14:paraId="5257AFE6" w14:textId="77777777" w:rsidR="000D35B2" w:rsidRPr="00790E07" w:rsidRDefault="000D35B2" w:rsidP="00362DCA">
            <w:pPr>
              <w:jc w:val="center"/>
              <w:rPr>
                <w:ins w:id="171" w:author="Henrike Sternberg" w:date="2022-08-24T11:59:00Z"/>
                <w:rFonts w:ascii="Times New Roman" w:hAnsi="Times New Roman" w:cs="Times New Roman"/>
                <w:sz w:val="16"/>
                <w:szCs w:val="16"/>
                <w:lang w:val="en-US"/>
              </w:rPr>
            </w:pPr>
            <w:ins w:id="172" w:author="Henrike Sternberg" w:date="2022-08-24T11:59:00Z">
              <w:r>
                <w:rPr>
                  <w:rFonts w:ascii="Times New Roman" w:hAnsi="Times New Roman" w:cs="Times New Roman"/>
                  <w:sz w:val="16"/>
                  <w:szCs w:val="16"/>
                  <w:lang w:val="en-US"/>
                </w:rPr>
                <w:t>250-349</w:t>
              </w:r>
            </w:ins>
          </w:p>
        </w:tc>
        <w:tc>
          <w:tcPr>
            <w:tcW w:w="1146" w:type="dxa"/>
            <w:tcBorders>
              <w:top w:val="nil"/>
              <w:left w:val="nil"/>
              <w:bottom w:val="single" w:sz="4" w:space="0" w:color="auto"/>
              <w:right w:val="nil"/>
            </w:tcBorders>
            <w:vAlign w:val="center"/>
          </w:tcPr>
          <w:p w14:paraId="0903F721" w14:textId="77777777" w:rsidR="000D35B2" w:rsidRPr="00790E07" w:rsidRDefault="000D35B2" w:rsidP="00362DCA">
            <w:pPr>
              <w:jc w:val="center"/>
              <w:rPr>
                <w:ins w:id="173" w:author="Henrike Sternberg" w:date="2022-08-24T11:59:00Z"/>
                <w:rFonts w:ascii="Times New Roman" w:hAnsi="Times New Roman" w:cs="Times New Roman"/>
                <w:sz w:val="16"/>
                <w:szCs w:val="16"/>
                <w:lang w:val="en-US"/>
              </w:rPr>
            </w:pPr>
            <w:ins w:id="174" w:author="Henrike Sternberg" w:date="2022-08-24T11:59:00Z">
              <w:r>
                <w:rPr>
                  <w:rFonts w:ascii="Times New Roman" w:hAnsi="Times New Roman" w:cs="Times New Roman"/>
                  <w:sz w:val="16"/>
                  <w:lang w:val="en-US"/>
                </w:rPr>
                <w:t>≥</w:t>
              </w:r>
              <w:r>
                <w:rPr>
                  <w:rFonts w:ascii="Times New Roman" w:hAnsi="Times New Roman" w:cs="Times New Roman"/>
                  <w:sz w:val="16"/>
                  <w:szCs w:val="16"/>
                  <w:lang w:val="en-US"/>
                </w:rPr>
                <w:t>350</w:t>
              </w:r>
            </w:ins>
          </w:p>
        </w:tc>
        <w:tc>
          <w:tcPr>
            <w:tcW w:w="326" w:type="dxa"/>
            <w:gridSpan w:val="2"/>
            <w:tcBorders>
              <w:top w:val="nil"/>
              <w:left w:val="nil"/>
              <w:bottom w:val="single" w:sz="4" w:space="0" w:color="auto"/>
              <w:right w:val="nil"/>
            </w:tcBorders>
          </w:tcPr>
          <w:p w14:paraId="782C6807" w14:textId="77777777" w:rsidR="000D35B2" w:rsidRDefault="000D35B2" w:rsidP="00362DCA">
            <w:pPr>
              <w:jc w:val="center"/>
              <w:rPr>
                <w:ins w:id="175" w:author="Henrike Sternberg" w:date="2022-08-24T11:59:00Z"/>
                <w:rFonts w:ascii="Times New Roman" w:hAnsi="Times New Roman" w:cs="Times New Roman"/>
                <w:sz w:val="16"/>
                <w:szCs w:val="16"/>
              </w:rPr>
            </w:pPr>
          </w:p>
        </w:tc>
        <w:tc>
          <w:tcPr>
            <w:tcW w:w="1142" w:type="dxa"/>
            <w:tcBorders>
              <w:top w:val="nil"/>
              <w:left w:val="nil"/>
              <w:bottom w:val="single" w:sz="4" w:space="0" w:color="auto"/>
              <w:right w:val="nil"/>
            </w:tcBorders>
            <w:vAlign w:val="center"/>
          </w:tcPr>
          <w:p w14:paraId="5A9FD9D7" w14:textId="77777777" w:rsidR="000D35B2" w:rsidRPr="00790E07" w:rsidRDefault="000D35B2" w:rsidP="00362DCA">
            <w:pPr>
              <w:jc w:val="center"/>
              <w:rPr>
                <w:ins w:id="176" w:author="Henrike Sternberg" w:date="2022-08-24T11:59:00Z"/>
                <w:rFonts w:ascii="Times New Roman" w:hAnsi="Times New Roman" w:cs="Times New Roman"/>
                <w:sz w:val="16"/>
                <w:szCs w:val="16"/>
                <w:lang w:val="en-US"/>
              </w:rPr>
            </w:pPr>
            <w:ins w:id="177" w:author="Henrike Sternberg" w:date="2022-08-24T11:59:00Z">
              <w:r>
                <w:rPr>
                  <w:rFonts w:ascii="Times New Roman" w:hAnsi="Times New Roman" w:cs="Times New Roman"/>
                  <w:sz w:val="16"/>
                  <w:szCs w:val="16"/>
                  <w:lang w:val="en-US"/>
                </w:rPr>
                <w:t>&lt;40</w:t>
              </w:r>
            </w:ins>
          </w:p>
        </w:tc>
        <w:tc>
          <w:tcPr>
            <w:tcW w:w="1142" w:type="dxa"/>
            <w:tcBorders>
              <w:top w:val="nil"/>
              <w:left w:val="nil"/>
              <w:bottom w:val="single" w:sz="4" w:space="0" w:color="auto"/>
              <w:right w:val="nil"/>
            </w:tcBorders>
            <w:vAlign w:val="center"/>
          </w:tcPr>
          <w:p w14:paraId="4174EC57" w14:textId="77777777" w:rsidR="000D35B2" w:rsidRPr="00790E07" w:rsidRDefault="000D35B2" w:rsidP="00362DCA">
            <w:pPr>
              <w:jc w:val="center"/>
              <w:rPr>
                <w:ins w:id="178" w:author="Henrike Sternberg" w:date="2022-08-24T11:59:00Z"/>
                <w:rFonts w:ascii="Times New Roman" w:hAnsi="Times New Roman" w:cs="Times New Roman"/>
                <w:sz w:val="16"/>
                <w:szCs w:val="16"/>
                <w:lang w:val="en-US"/>
              </w:rPr>
            </w:pPr>
            <w:ins w:id="179" w:author="Henrike Sternberg" w:date="2022-08-24T11:59:00Z">
              <w:r>
                <w:rPr>
                  <w:rFonts w:ascii="Times New Roman" w:hAnsi="Times New Roman" w:cs="Times New Roman"/>
                  <w:sz w:val="16"/>
                  <w:szCs w:val="16"/>
                  <w:lang w:val="en-US"/>
                </w:rPr>
                <w:t>40-50</w:t>
              </w:r>
            </w:ins>
          </w:p>
        </w:tc>
        <w:tc>
          <w:tcPr>
            <w:tcW w:w="1143" w:type="dxa"/>
            <w:tcBorders>
              <w:top w:val="nil"/>
              <w:left w:val="nil"/>
              <w:bottom w:val="single" w:sz="4" w:space="0" w:color="auto"/>
              <w:right w:val="nil"/>
            </w:tcBorders>
            <w:vAlign w:val="center"/>
          </w:tcPr>
          <w:p w14:paraId="3D9B9A46" w14:textId="77777777" w:rsidR="000D35B2" w:rsidRPr="00790E07" w:rsidRDefault="000D35B2" w:rsidP="00362DCA">
            <w:pPr>
              <w:jc w:val="center"/>
              <w:rPr>
                <w:ins w:id="180" w:author="Henrike Sternberg" w:date="2022-08-24T11:59:00Z"/>
                <w:rFonts w:ascii="Times New Roman" w:hAnsi="Times New Roman" w:cs="Times New Roman"/>
                <w:sz w:val="16"/>
                <w:szCs w:val="16"/>
                <w:lang w:val="en-US"/>
              </w:rPr>
            </w:pPr>
            <w:ins w:id="181" w:author="Henrike Sternberg" w:date="2022-08-24T11:59:00Z">
              <w:r>
                <w:rPr>
                  <w:rFonts w:ascii="Times New Roman" w:hAnsi="Times New Roman" w:cs="Times New Roman"/>
                  <w:sz w:val="16"/>
                  <w:szCs w:val="16"/>
                  <w:lang w:val="en-US"/>
                </w:rPr>
                <w:t>51-90</w:t>
              </w:r>
            </w:ins>
          </w:p>
        </w:tc>
        <w:tc>
          <w:tcPr>
            <w:tcW w:w="1142" w:type="dxa"/>
            <w:tcBorders>
              <w:top w:val="nil"/>
              <w:left w:val="nil"/>
              <w:bottom w:val="single" w:sz="4" w:space="0" w:color="auto"/>
              <w:right w:val="nil"/>
            </w:tcBorders>
            <w:vAlign w:val="center"/>
          </w:tcPr>
          <w:p w14:paraId="157A5303" w14:textId="77777777" w:rsidR="000D35B2" w:rsidRPr="00790E07" w:rsidRDefault="000D35B2" w:rsidP="00362DCA">
            <w:pPr>
              <w:jc w:val="center"/>
              <w:rPr>
                <w:ins w:id="182" w:author="Henrike Sternberg" w:date="2022-08-24T11:59:00Z"/>
                <w:rFonts w:ascii="Times New Roman" w:hAnsi="Times New Roman" w:cs="Times New Roman"/>
                <w:sz w:val="16"/>
                <w:szCs w:val="16"/>
                <w:lang w:val="en-US"/>
              </w:rPr>
            </w:pPr>
            <w:ins w:id="183" w:author="Henrike Sternberg" w:date="2022-08-24T11:59:00Z">
              <w:r>
                <w:rPr>
                  <w:rFonts w:ascii="Times New Roman" w:hAnsi="Times New Roman" w:cs="Times New Roman"/>
                  <w:sz w:val="16"/>
                  <w:szCs w:val="16"/>
                  <w:lang w:val="en-US"/>
                </w:rPr>
                <w:t>91-322</w:t>
              </w:r>
            </w:ins>
          </w:p>
        </w:tc>
        <w:tc>
          <w:tcPr>
            <w:tcW w:w="1147" w:type="dxa"/>
            <w:tcBorders>
              <w:top w:val="nil"/>
              <w:left w:val="nil"/>
              <w:bottom w:val="single" w:sz="4" w:space="0" w:color="auto"/>
              <w:right w:val="nil"/>
            </w:tcBorders>
            <w:vAlign w:val="center"/>
          </w:tcPr>
          <w:p w14:paraId="10CF5CEE" w14:textId="77777777" w:rsidR="000D35B2" w:rsidRPr="00790E07" w:rsidRDefault="000D35B2" w:rsidP="00362DCA">
            <w:pPr>
              <w:jc w:val="center"/>
              <w:rPr>
                <w:ins w:id="184" w:author="Henrike Sternberg" w:date="2022-08-24T11:59:00Z"/>
                <w:rFonts w:ascii="Times New Roman" w:hAnsi="Times New Roman" w:cs="Times New Roman"/>
                <w:sz w:val="16"/>
                <w:szCs w:val="16"/>
                <w:lang w:val="en-US"/>
              </w:rPr>
            </w:pPr>
            <w:ins w:id="185" w:author="Henrike Sternberg" w:date="2022-08-24T11:59:00Z">
              <w:r>
                <w:rPr>
                  <w:rFonts w:ascii="Times New Roman" w:hAnsi="Times New Roman" w:cs="Times New Roman"/>
                  <w:sz w:val="16"/>
                  <w:lang w:val="en-US"/>
                </w:rPr>
                <w:t>≥</w:t>
              </w:r>
              <w:r>
                <w:rPr>
                  <w:rFonts w:ascii="Times New Roman" w:hAnsi="Times New Roman" w:cs="Times New Roman"/>
                  <w:sz w:val="16"/>
                  <w:szCs w:val="16"/>
                  <w:lang w:val="en-US"/>
                </w:rPr>
                <w:t>322</w:t>
              </w:r>
            </w:ins>
          </w:p>
        </w:tc>
      </w:tr>
      <w:tr w:rsidR="000D35B2" w:rsidRPr="00790E07" w14:paraId="0A3BA800" w14:textId="77777777" w:rsidTr="00362DCA">
        <w:trPr>
          <w:gridAfter w:val="13"/>
          <w:wAfter w:w="11723" w:type="dxa"/>
          <w:trHeight w:val="501"/>
          <w:ins w:id="186" w:author="Henrike Sternberg" w:date="2022-08-24T11:59:00Z"/>
        </w:trPr>
        <w:tc>
          <w:tcPr>
            <w:tcW w:w="1377" w:type="dxa"/>
            <w:tcBorders>
              <w:left w:val="nil"/>
              <w:bottom w:val="nil"/>
              <w:right w:val="nil"/>
            </w:tcBorders>
          </w:tcPr>
          <w:p w14:paraId="176E4C4F" w14:textId="77777777" w:rsidR="000D35B2" w:rsidRPr="00790E07" w:rsidRDefault="000D35B2" w:rsidP="00362DCA">
            <w:pPr>
              <w:rPr>
                <w:ins w:id="187" w:author="Henrike Sternberg" w:date="2022-08-24T11:59:00Z"/>
                <w:rFonts w:ascii="Times New Roman" w:hAnsi="Times New Roman" w:cs="Times New Roman"/>
                <w:b/>
                <w:bCs/>
                <w:sz w:val="16"/>
                <w:szCs w:val="16"/>
                <w:lang w:val="en-US"/>
              </w:rPr>
            </w:pPr>
            <w:ins w:id="188" w:author="Henrike Sternberg" w:date="2022-08-24T11:59:00Z">
              <w:r w:rsidRPr="00790E07">
                <w:rPr>
                  <w:rFonts w:ascii="Times New Roman" w:hAnsi="Times New Roman" w:cs="Times New Roman"/>
                  <w:b/>
                  <w:bCs/>
                  <w:sz w:val="16"/>
                  <w:szCs w:val="16"/>
                  <w:lang w:val="en-US"/>
                </w:rPr>
                <w:t>Country of residence</w:t>
              </w:r>
            </w:ins>
          </w:p>
        </w:tc>
        <w:tc>
          <w:tcPr>
            <w:tcW w:w="1169" w:type="dxa"/>
            <w:tcBorders>
              <w:left w:val="nil"/>
              <w:bottom w:val="nil"/>
              <w:right w:val="nil"/>
            </w:tcBorders>
          </w:tcPr>
          <w:p w14:paraId="7D724125" w14:textId="77777777" w:rsidR="000D35B2" w:rsidRPr="00790E07" w:rsidRDefault="000D35B2" w:rsidP="00362DCA">
            <w:pPr>
              <w:rPr>
                <w:ins w:id="189" w:author="Henrike Sternberg" w:date="2022-08-24T11:59:00Z"/>
                <w:rFonts w:ascii="Times New Roman" w:hAnsi="Times New Roman" w:cs="Times New Roman"/>
                <w:b/>
                <w:bCs/>
                <w:sz w:val="16"/>
                <w:szCs w:val="16"/>
              </w:rPr>
            </w:pPr>
          </w:p>
        </w:tc>
        <w:tc>
          <w:tcPr>
            <w:tcW w:w="270" w:type="dxa"/>
            <w:tcBorders>
              <w:top w:val="single" w:sz="4" w:space="0" w:color="auto"/>
              <w:left w:val="nil"/>
              <w:bottom w:val="nil"/>
              <w:right w:val="nil"/>
            </w:tcBorders>
          </w:tcPr>
          <w:p w14:paraId="233A2F77" w14:textId="77777777" w:rsidR="000D35B2" w:rsidRPr="00790E07" w:rsidRDefault="000D35B2" w:rsidP="00362DCA">
            <w:pPr>
              <w:rPr>
                <w:ins w:id="190" w:author="Henrike Sternberg" w:date="2022-08-24T11:59:00Z"/>
                <w:rFonts w:ascii="Times New Roman" w:hAnsi="Times New Roman" w:cs="Times New Roman"/>
                <w:b/>
                <w:bCs/>
                <w:sz w:val="16"/>
                <w:szCs w:val="16"/>
              </w:rPr>
            </w:pPr>
          </w:p>
        </w:tc>
      </w:tr>
      <w:tr w:rsidR="000D35B2" w:rsidRPr="00790E07" w14:paraId="147C6668" w14:textId="77777777" w:rsidTr="00362DCA">
        <w:trPr>
          <w:trHeight w:val="533"/>
          <w:ins w:id="191" w:author="Henrike Sternberg" w:date="2022-08-24T11:59:00Z"/>
        </w:trPr>
        <w:tc>
          <w:tcPr>
            <w:tcW w:w="1377" w:type="dxa"/>
            <w:tcBorders>
              <w:top w:val="nil"/>
              <w:left w:val="nil"/>
              <w:bottom w:val="nil"/>
              <w:right w:val="nil"/>
            </w:tcBorders>
          </w:tcPr>
          <w:p w14:paraId="2DA8AB38" w14:textId="77777777" w:rsidR="000D35B2" w:rsidRPr="00790E07" w:rsidRDefault="000D35B2" w:rsidP="00362DCA">
            <w:pPr>
              <w:rPr>
                <w:ins w:id="192" w:author="Henrike Sternberg" w:date="2022-08-24T11:59:00Z"/>
                <w:rFonts w:ascii="Times New Roman" w:hAnsi="Times New Roman" w:cs="Times New Roman"/>
                <w:sz w:val="16"/>
                <w:szCs w:val="16"/>
              </w:rPr>
            </w:pPr>
            <w:ins w:id="193" w:author="Henrike Sternberg" w:date="2022-08-24T11:59:00Z">
              <w:r w:rsidRPr="00790E07">
                <w:rPr>
                  <w:rFonts w:ascii="Times New Roman" w:hAnsi="Times New Roman" w:cs="Times New Roman"/>
                  <w:sz w:val="16"/>
                  <w:szCs w:val="16"/>
                  <w:lang w:val="en-US"/>
                </w:rPr>
                <w:t>Respondents’ country</w:t>
              </w:r>
            </w:ins>
          </w:p>
        </w:tc>
        <w:tc>
          <w:tcPr>
            <w:tcW w:w="1169" w:type="dxa"/>
            <w:tcBorders>
              <w:top w:val="nil"/>
              <w:left w:val="nil"/>
              <w:bottom w:val="nil"/>
              <w:right w:val="nil"/>
            </w:tcBorders>
          </w:tcPr>
          <w:p w14:paraId="3ABD450E" w14:textId="77777777" w:rsidR="000D35B2" w:rsidRPr="00790E07" w:rsidRDefault="000D35B2" w:rsidP="00362DCA">
            <w:pPr>
              <w:jc w:val="center"/>
              <w:rPr>
                <w:ins w:id="194" w:author="Henrike Sternberg" w:date="2022-08-24T11:59:00Z"/>
                <w:rFonts w:ascii="Times New Roman" w:hAnsi="Times New Roman" w:cs="Times New Roman"/>
                <w:sz w:val="16"/>
                <w:szCs w:val="16"/>
              </w:rPr>
            </w:pPr>
          </w:p>
        </w:tc>
        <w:tc>
          <w:tcPr>
            <w:tcW w:w="270" w:type="dxa"/>
            <w:tcBorders>
              <w:top w:val="nil"/>
              <w:left w:val="nil"/>
              <w:bottom w:val="nil"/>
              <w:right w:val="nil"/>
            </w:tcBorders>
          </w:tcPr>
          <w:p w14:paraId="0A0F0F65" w14:textId="77777777" w:rsidR="000D35B2" w:rsidRPr="00790E07" w:rsidRDefault="000D35B2" w:rsidP="00362DCA">
            <w:pPr>
              <w:jc w:val="center"/>
              <w:rPr>
                <w:ins w:id="195" w:author="Henrike Sternberg" w:date="2022-08-24T11:59:00Z"/>
                <w:rFonts w:ascii="Times New Roman" w:hAnsi="Times New Roman" w:cs="Times New Roman"/>
                <w:sz w:val="16"/>
                <w:szCs w:val="16"/>
              </w:rPr>
            </w:pPr>
          </w:p>
        </w:tc>
        <w:tc>
          <w:tcPr>
            <w:tcW w:w="5861" w:type="dxa"/>
            <w:gridSpan w:val="6"/>
            <w:tcBorders>
              <w:top w:val="nil"/>
              <w:left w:val="nil"/>
              <w:bottom w:val="nil"/>
              <w:right w:val="nil"/>
            </w:tcBorders>
          </w:tcPr>
          <w:p w14:paraId="7ECE38FB" w14:textId="77777777" w:rsidR="000D35B2" w:rsidRPr="00790E07" w:rsidRDefault="000D35B2" w:rsidP="00362DCA">
            <w:pPr>
              <w:jc w:val="center"/>
              <w:rPr>
                <w:ins w:id="196" w:author="Henrike Sternberg" w:date="2022-08-24T11:59:00Z"/>
                <w:rFonts w:ascii="Times New Roman" w:hAnsi="Times New Roman" w:cs="Times New Roman"/>
                <w:sz w:val="16"/>
                <w:szCs w:val="16"/>
              </w:rPr>
            </w:pPr>
            <w:ins w:id="197" w:author="Henrike Sternberg" w:date="2022-08-24T11:59:00Z">
              <w:r>
                <w:rPr>
                  <w:rFonts w:ascii="Times New Roman" w:hAnsi="Times New Roman" w:cs="Times New Roman"/>
                  <w:sz w:val="16"/>
                  <w:szCs w:val="16"/>
                </w:rPr>
                <w:t xml:space="preserve">Reference </w:t>
              </w:r>
              <w:proofErr w:type="spellStart"/>
              <w:r>
                <w:rPr>
                  <w:rFonts w:ascii="Times New Roman" w:hAnsi="Times New Roman" w:cs="Times New Roman"/>
                  <w:sz w:val="16"/>
                  <w:szCs w:val="16"/>
                </w:rPr>
                <w:t>category</w:t>
              </w:r>
              <w:proofErr w:type="spellEnd"/>
            </w:ins>
          </w:p>
        </w:tc>
        <w:tc>
          <w:tcPr>
            <w:tcW w:w="5862" w:type="dxa"/>
            <w:gridSpan w:val="7"/>
            <w:tcBorders>
              <w:top w:val="nil"/>
              <w:left w:val="nil"/>
              <w:bottom w:val="nil"/>
              <w:right w:val="nil"/>
            </w:tcBorders>
          </w:tcPr>
          <w:p w14:paraId="486CE43A" w14:textId="77777777" w:rsidR="000D35B2" w:rsidRPr="00790E07" w:rsidRDefault="000D35B2" w:rsidP="00362DCA">
            <w:pPr>
              <w:jc w:val="center"/>
              <w:rPr>
                <w:ins w:id="198" w:author="Henrike Sternberg" w:date="2022-08-24T11:59:00Z"/>
                <w:rFonts w:ascii="Times New Roman" w:hAnsi="Times New Roman" w:cs="Times New Roman"/>
                <w:sz w:val="16"/>
                <w:szCs w:val="16"/>
              </w:rPr>
            </w:pPr>
            <w:ins w:id="199" w:author="Henrike Sternberg" w:date="2022-08-24T11:59:00Z">
              <w:r>
                <w:rPr>
                  <w:rFonts w:ascii="Times New Roman" w:hAnsi="Times New Roman" w:cs="Times New Roman"/>
                  <w:sz w:val="16"/>
                  <w:szCs w:val="16"/>
                </w:rPr>
                <w:t xml:space="preserve">Reference </w:t>
              </w:r>
              <w:proofErr w:type="spellStart"/>
              <w:r>
                <w:rPr>
                  <w:rFonts w:ascii="Times New Roman" w:hAnsi="Times New Roman" w:cs="Times New Roman"/>
                  <w:sz w:val="16"/>
                  <w:szCs w:val="16"/>
                </w:rPr>
                <w:t>category</w:t>
              </w:r>
              <w:proofErr w:type="spellEnd"/>
            </w:ins>
          </w:p>
        </w:tc>
      </w:tr>
      <w:tr w:rsidR="000D35B2" w:rsidRPr="00790E07" w14:paraId="1E0565D4" w14:textId="77777777" w:rsidTr="00362DCA">
        <w:trPr>
          <w:gridAfter w:val="1"/>
          <w:wAfter w:w="8" w:type="dxa"/>
          <w:trHeight w:val="249"/>
          <w:ins w:id="200" w:author="Henrike Sternberg" w:date="2022-08-24T11:59:00Z"/>
        </w:trPr>
        <w:tc>
          <w:tcPr>
            <w:tcW w:w="1377" w:type="dxa"/>
            <w:tcBorders>
              <w:top w:val="nil"/>
              <w:left w:val="nil"/>
              <w:right w:val="nil"/>
            </w:tcBorders>
          </w:tcPr>
          <w:p w14:paraId="03715563" w14:textId="77777777" w:rsidR="000D35B2" w:rsidRPr="00790E07" w:rsidRDefault="000D35B2" w:rsidP="00362DCA">
            <w:pPr>
              <w:rPr>
                <w:ins w:id="201" w:author="Henrike Sternberg" w:date="2022-08-24T11:59:00Z"/>
                <w:rFonts w:ascii="Times New Roman" w:hAnsi="Times New Roman" w:cs="Times New Roman"/>
                <w:sz w:val="16"/>
                <w:szCs w:val="16"/>
                <w:lang w:val="en-US"/>
              </w:rPr>
            </w:pPr>
            <w:ins w:id="202" w:author="Henrike Sternberg" w:date="2022-08-24T11:59:00Z">
              <w:r w:rsidRPr="00790E07">
                <w:rPr>
                  <w:rFonts w:ascii="Times New Roman" w:hAnsi="Times New Roman" w:cs="Times New Roman"/>
                  <w:sz w:val="16"/>
                  <w:szCs w:val="16"/>
                  <w:lang w:val="en-US"/>
                </w:rPr>
                <w:t>Global South</w:t>
              </w:r>
            </w:ins>
          </w:p>
        </w:tc>
        <w:tc>
          <w:tcPr>
            <w:tcW w:w="1169" w:type="dxa"/>
            <w:tcBorders>
              <w:top w:val="nil"/>
              <w:left w:val="nil"/>
              <w:right w:val="nil"/>
            </w:tcBorders>
          </w:tcPr>
          <w:p w14:paraId="2DE573E2" w14:textId="77777777" w:rsidR="000D35B2" w:rsidRPr="00790E07" w:rsidRDefault="000D35B2" w:rsidP="00362DCA">
            <w:pPr>
              <w:jc w:val="center"/>
              <w:rPr>
                <w:ins w:id="203" w:author="Henrike Sternberg" w:date="2022-08-24T11:59:00Z"/>
                <w:rFonts w:ascii="Times New Roman" w:hAnsi="Times New Roman" w:cs="Times New Roman"/>
                <w:sz w:val="16"/>
                <w:szCs w:val="16"/>
                <w:lang w:val="en-US"/>
              </w:rPr>
            </w:pPr>
            <w:ins w:id="204" w:author="Henrike Sternberg" w:date="2022-08-24T11:59:00Z">
              <w:r w:rsidRPr="00790E07">
                <w:rPr>
                  <w:rFonts w:ascii="Times New Roman" w:hAnsi="Times New Roman" w:cs="Times New Roman"/>
                  <w:sz w:val="16"/>
                  <w:szCs w:val="16"/>
                  <w:lang w:val="en-US"/>
                </w:rPr>
                <w:t>1.16</w:t>
              </w:r>
              <w:r w:rsidRPr="00790E07">
                <w:rPr>
                  <w:rFonts w:ascii="Cambria Math" w:hAnsi="Cambria Math" w:cs="Cambria Math"/>
                  <w:sz w:val="16"/>
                  <w:szCs w:val="16"/>
                  <w:lang w:val="en-US"/>
                </w:rPr>
                <w:t>∗∗∗</w:t>
              </w:r>
            </w:ins>
          </w:p>
          <w:p w14:paraId="569B726D" w14:textId="77777777" w:rsidR="000D35B2" w:rsidRPr="00790E07" w:rsidRDefault="000D35B2" w:rsidP="00362DCA">
            <w:pPr>
              <w:jc w:val="center"/>
              <w:rPr>
                <w:ins w:id="205" w:author="Henrike Sternberg" w:date="2022-08-24T11:59:00Z"/>
                <w:rFonts w:ascii="Times New Roman" w:hAnsi="Times New Roman" w:cs="Times New Roman"/>
                <w:sz w:val="16"/>
                <w:szCs w:val="16"/>
                <w:lang w:val="en-US"/>
              </w:rPr>
            </w:pPr>
            <w:ins w:id="206" w:author="Henrike Sternberg" w:date="2022-08-24T11:59:00Z">
              <w:r w:rsidRPr="00790E07">
                <w:rPr>
                  <w:rFonts w:ascii="Times New Roman" w:hAnsi="Times New Roman" w:cs="Times New Roman"/>
                  <w:sz w:val="16"/>
                  <w:szCs w:val="16"/>
                  <w:lang w:val="en-US"/>
                </w:rPr>
                <w:t>[1.10,1.23]</w:t>
              </w:r>
            </w:ins>
          </w:p>
        </w:tc>
        <w:tc>
          <w:tcPr>
            <w:tcW w:w="270" w:type="dxa"/>
            <w:tcBorders>
              <w:top w:val="nil"/>
              <w:left w:val="nil"/>
              <w:bottom w:val="nil"/>
              <w:right w:val="nil"/>
            </w:tcBorders>
          </w:tcPr>
          <w:p w14:paraId="2481AAD2" w14:textId="77777777" w:rsidR="000D35B2" w:rsidRPr="00790E07" w:rsidRDefault="000D35B2" w:rsidP="00362DCA">
            <w:pPr>
              <w:jc w:val="center"/>
              <w:rPr>
                <w:ins w:id="207" w:author="Henrike Sternberg" w:date="2022-08-24T11:59:00Z"/>
                <w:rFonts w:ascii="Times New Roman" w:hAnsi="Times New Roman" w:cs="Times New Roman"/>
                <w:sz w:val="16"/>
                <w:szCs w:val="16"/>
              </w:rPr>
            </w:pPr>
          </w:p>
        </w:tc>
        <w:tc>
          <w:tcPr>
            <w:tcW w:w="1100" w:type="dxa"/>
            <w:tcBorders>
              <w:top w:val="nil"/>
              <w:left w:val="nil"/>
              <w:bottom w:val="single" w:sz="4" w:space="0" w:color="auto"/>
              <w:right w:val="nil"/>
            </w:tcBorders>
          </w:tcPr>
          <w:p w14:paraId="1D83115C" w14:textId="77777777" w:rsidR="000D35B2" w:rsidRPr="00790E07" w:rsidRDefault="000D35B2" w:rsidP="00362DCA">
            <w:pPr>
              <w:jc w:val="center"/>
              <w:rPr>
                <w:ins w:id="208" w:author="Henrike Sternberg" w:date="2022-08-24T11:59:00Z"/>
                <w:rFonts w:ascii="Times New Roman" w:hAnsi="Times New Roman" w:cs="Times New Roman"/>
                <w:sz w:val="16"/>
                <w:szCs w:val="16"/>
                <w:lang w:val="en-US"/>
              </w:rPr>
            </w:pPr>
            <w:ins w:id="209" w:author="Henrike Sternberg" w:date="2022-08-24T11:59:00Z">
              <w:r w:rsidRPr="00217262">
                <w:rPr>
                  <w:rFonts w:ascii="Times New Roman" w:hAnsi="Times New Roman" w:cs="Times New Roman"/>
                  <w:sz w:val="16"/>
                  <w:szCs w:val="16"/>
                  <w:lang w:val="en-US"/>
                </w:rPr>
                <w:t>1.26</w:t>
              </w:r>
              <w:r w:rsidRPr="00790E07">
                <w:rPr>
                  <w:rFonts w:ascii="Cambria Math" w:hAnsi="Cambria Math" w:cs="Cambria Math"/>
                  <w:sz w:val="16"/>
                  <w:szCs w:val="16"/>
                  <w:lang w:val="en-US"/>
                </w:rPr>
                <w:t>∗∗∗</w:t>
              </w:r>
              <w:r w:rsidRPr="00217262">
                <w:rPr>
                  <w:rFonts w:ascii="Times New Roman" w:hAnsi="Times New Roman" w:cs="Times New Roman"/>
                  <w:sz w:val="16"/>
                  <w:szCs w:val="16"/>
                  <w:lang w:val="en-US"/>
                </w:rPr>
                <w:t xml:space="preserve"> </w:t>
              </w:r>
              <w:r w:rsidRPr="00790E07">
                <w:rPr>
                  <w:rFonts w:ascii="Times New Roman" w:hAnsi="Times New Roman" w:cs="Times New Roman"/>
                  <w:sz w:val="16"/>
                  <w:szCs w:val="16"/>
                  <w:lang w:val="en-US"/>
                </w:rPr>
                <w:t>[</w:t>
              </w:r>
              <w:r>
                <w:rPr>
                  <w:rFonts w:ascii="Times New Roman" w:hAnsi="Times New Roman" w:cs="Times New Roman"/>
                  <w:sz w:val="16"/>
                  <w:szCs w:val="16"/>
                  <w:lang w:val="en-US"/>
                </w:rPr>
                <w:t>1.16</w:t>
              </w:r>
              <w:r w:rsidRPr="00790E07">
                <w:rPr>
                  <w:rFonts w:ascii="Times New Roman" w:hAnsi="Times New Roman" w:cs="Times New Roman"/>
                  <w:sz w:val="16"/>
                  <w:szCs w:val="16"/>
                  <w:lang w:val="en-US"/>
                </w:rPr>
                <w:t>,</w:t>
              </w:r>
              <w:r>
                <w:rPr>
                  <w:rFonts w:ascii="Times New Roman" w:hAnsi="Times New Roman" w:cs="Times New Roman"/>
                  <w:sz w:val="16"/>
                  <w:szCs w:val="16"/>
                  <w:lang w:val="en-US"/>
                </w:rPr>
                <w:t>1.38</w:t>
              </w:r>
              <w:r w:rsidRPr="00790E07">
                <w:rPr>
                  <w:rFonts w:ascii="Times New Roman" w:hAnsi="Times New Roman" w:cs="Times New Roman"/>
                  <w:sz w:val="16"/>
                  <w:szCs w:val="16"/>
                  <w:lang w:val="en-US"/>
                </w:rPr>
                <w:t>]</w:t>
              </w:r>
            </w:ins>
          </w:p>
        </w:tc>
        <w:tc>
          <w:tcPr>
            <w:tcW w:w="1143" w:type="dxa"/>
            <w:tcBorders>
              <w:top w:val="nil"/>
              <w:left w:val="nil"/>
              <w:right w:val="nil"/>
            </w:tcBorders>
          </w:tcPr>
          <w:p w14:paraId="483DAC72" w14:textId="77777777" w:rsidR="000D35B2" w:rsidRPr="00790E07" w:rsidRDefault="000D35B2" w:rsidP="00362DCA">
            <w:pPr>
              <w:jc w:val="center"/>
              <w:rPr>
                <w:ins w:id="210" w:author="Henrike Sternberg" w:date="2022-08-24T11:59:00Z"/>
                <w:rFonts w:ascii="Times New Roman" w:hAnsi="Times New Roman" w:cs="Times New Roman"/>
                <w:sz w:val="16"/>
                <w:szCs w:val="16"/>
                <w:lang w:val="en-US"/>
              </w:rPr>
            </w:pPr>
            <w:ins w:id="211" w:author="Henrike Sternberg" w:date="2022-08-24T11:59:00Z">
              <w:r w:rsidRPr="00790E07">
                <w:rPr>
                  <w:rFonts w:ascii="Times New Roman" w:hAnsi="Times New Roman" w:cs="Times New Roman"/>
                  <w:sz w:val="16"/>
                  <w:szCs w:val="16"/>
                  <w:lang w:val="en-US"/>
                </w:rPr>
                <w:t>1.</w:t>
              </w:r>
              <w:r>
                <w:rPr>
                  <w:rFonts w:ascii="Times New Roman" w:hAnsi="Times New Roman" w:cs="Times New Roman"/>
                  <w:sz w:val="16"/>
                  <w:szCs w:val="16"/>
                  <w:lang w:val="en-US"/>
                </w:rPr>
                <w:t>60</w:t>
              </w:r>
              <w:r w:rsidRPr="00790E07">
                <w:rPr>
                  <w:rFonts w:ascii="Cambria Math" w:hAnsi="Cambria Math" w:cs="Cambria Math"/>
                  <w:sz w:val="16"/>
                  <w:szCs w:val="16"/>
                  <w:lang w:val="en-US"/>
                </w:rPr>
                <w:t>∗∗∗</w:t>
              </w:r>
            </w:ins>
          </w:p>
          <w:p w14:paraId="010D69D5" w14:textId="77777777" w:rsidR="000D35B2" w:rsidRPr="00790E07" w:rsidRDefault="000D35B2" w:rsidP="00362DCA">
            <w:pPr>
              <w:jc w:val="center"/>
              <w:rPr>
                <w:ins w:id="212" w:author="Henrike Sternberg" w:date="2022-08-24T11:59:00Z"/>
                <w:rFonts w:ascii="Times New Roman" w:hAnsi="Times New Roman" w:cs="Times New Roman"/>
                <w:sz w:val="16"/>
                <w:szCs w:val="16"/>
                <w:lang w:val="en-US"/>
              </w:rPr>
            </w:pPr>
            <w:ins w:id="213" w:author="Henrike Sternberg" w:date="2022-08-24T11:59:00Z">
              <w:r w:rsidRPr="00790E07">
                <w:rPr>
                  <w:rFonts w:ascii="Times New Roman" w:hAnsi="Times New Roman" w:cs="Times New Roman"/>
                  <w:sz w:val="16"/>
                  <w:szCs w:val="16"/>
                  <w:lang w:val="en-US"/>
                </w:rPr>
                <w:t>[1.</w:t>
              </w:r>
              <w:r>
                <w:rPr>
                  <w:rFonts w:ascii="Times New Roman" w:hAnsi="Times New Roman" w:cs="Times New Roman"/>
                  <w:sz w:val="16"/>
                  <w:szCs w:val="16"/>
                  <w:lang w:val="en-US"/>
                </w:rPr>
                <w:t>44</w:t>
              </w:r>
              <w:r w:rsidRPr="00790E07">
                <w:rPr>
                  <w:rFonts w:ascii="Times New Roman" w:hAnsi="Times New Roman" w:cs="Times New Roman"/>
                  <w:sz w:val="16"/>
                  <w:szCs w:val="16"/>
                  <w:lang w:val="en-US"/>
                </w:rPr>
                <w:t>,1.</w:t>
              </w:r>
              <w:r>
                <w:rPr>
                  <w:rFonts w:ascii="Times New Roman" w:hAnsi="Times New Roman" w:cs="Times New Roman"/>
                  <w:sz w:val="16"/>
                  <w:szCs w:val="16"/>
                  <w:lang w:val="en-US"/>
                </w:rPr>
                <w:t>78</w:t>
              </w:r>
              <w:r w:rsidRPr="00790E07">
                <w:rPr>
                  <w:rFonts w:ascii="Times New Roman" w:hAnsi="Times New Roman" w:cs="Times New Roman"/>
                  <w:sz w:val="16"/>
                  <w:szCs w:val="16"/>
                  <w:lang w:val="en-US"/>
                </w:rPr>
                <w:t>]</w:t>
              </w:r>
            </w:ins>
          </w:p>
        </w:tc>
        <w:tc>
          <w:tcPr>
            <w:tcW w:w="1142" w:type="dxa"/>
            <w:tcBorders>
              <w:top w:val="nil"/>
              <w:left w:val="nil"/>
              <w:right w:val="nil"/>
            </w:tcBorders>
          </w:tcPr>
          <w:p w14:paraId="7AA1D0BD" w14:textId="77777777" w:rsidR="000D35B2" w:rsidRPr="00790E07" w:rsidRDefault="000D35B2" w:rsidP="00362DCA">
            <w:pPr>
              <w:jc w:val="center"/>
              <w:rPr>
                <w:ins w:id="214" w:author="Henrike Sternberg" w:date="2022-08-24T11:59:00Z"/>
                <w:rFonts w:ascii="Times New Roman" w:hAnsi="Times New Roman" w:cs="Times New Roman"/>
                <w:sz w:val="16"/>
                <w:szCs w:val="16"/>
                <w:lang w:val="en-US"/>
              </w:rPr>
            </w:pPr>
            <w:ins w:id="215" w:author="Henrike Sternberg" w:date="2022-08-24T11:59:00Z">
              <w:r w:rsidRPr="00790E07">
                <w:rPr>
                  <w:rFonts w:ascii="Times New Roman" w:hAnsi="Times New Roman" w:cs="Times New Roman"/>
                  <w:sz w:val="16"/>
                  <w:szCs w:val="16"/>
                  <w:lang w:val="en-US"/>
                </w:rPr>
                <w:t>1.</w:t>
              </w:r>
              <w:r>
                <w:rPr>
                  <w:rFonts w:ascii="Times New Roman" w:hAnsi="Times New Roman" w:cs="Times New Roman"/>
                  <w:sz w:val="16"/>
                  <w:szCs w:val="16"/>
                  <w:lang w:val="en-US"/>
                </w:rPr>
                <w:t>46</w:t>
              </w:r>
              <w:r w:rsidRPr="00790E07">
                <w:rPr>
                  <w:rFonts w:ascii="Cambria Math" w:hAnsi="Cambria Math" w:cs="Cambria Math"/>
                  <w:sz w:val="16"/>
                  <w:szCs w:val="16"/>
                  <w:lang w:val="en-US"/>
                </w:rPr>
                <w:t>∗∗∗</w:t>
              </w:r>
            </w:ins>
          </w:p>
          <w:p w14:paraId="2CD1E3FD" w14:textId="77777777" w:rsidR="000D35B2" w:rsidRPr="00790E07" w:rsidRDefault="000D35B2" w:rsidP="00362DCA">
            <w:pPr>
              <w:jc w:val="center"/>
              <w:rPr>
                <w:ins w:id="216" w:author="Henrike Sternberg" w:date="2022-08-24T11:59:00Z"/>
                <w:rFonts w:ascii="Times New Roman" w:hAnsi="Times New Roman" w:cs="Times New Roman"/>
                <w:sz w:val="16"/>
                <w:szCs w:val="16"/>
                <w:lang w:val="en-US"/>
              </w:rPr>
            </w:pPr>
            <w:ins w:id="217" w:author="Henrike Sternberg" w:date="2022-08-24T11:59:00Z">
              <w:r w:rsidRPr="00790E07">
                <w:rPr>
                  <w:rFonts w:ascii="Times New Roman" w:hAnsi="Times New Roman" w:cs="Times New Roman"/>
                  <w:sz w:val="16"/>
                  <w:szCs w:val="16"/>
                  <w:lang w:val="en-US"/>
                </w:rPr>
                <w:t>[1.23,1.41]</w:t>
              </w:r>
            </w:ins>
          </w:p>
        </w:tc>
        <w:tc>
          <w:tcPr>
            <w:tcW w:w="1142" w:type="dxa"/>
            <w:tcBorders>
              <w:top w:val="nil"/>
              <w:left w:val="nil"/>
              <w:right w:val="nil"/>
            </w:tcBorders>
          </w:tcPr>
          <w:p w14:paraId="0B24338F" w14:textId="77777777" w:rsidR="000D35B2" w:rsidRPr="00790E07" w:rsidRDefault="000D35B2" w:rsidP="00362DCA">
            <w:pPr>
              <w:jc w:val="center"/>
              <w:rPr>
                <w:ins w:id="218" w:author="Henrike Sternberg" w:date="2022-08-24T11:59:00Z"/>
                <w:rFonts w:ascii="Times New Roman" w:hAnsi="Times New Roman" w:cs="Times New Roman"/>
                <w:sz w:val="16"/>
                <w:szCs w:val="16"/>
                <w:lang w:val="en-US"/>
              </w:rPr>
            </w:pPr>
            <w:ins w:id="219" w:author="Henrike Sternberg" w:date="2022-08-24T11:59:00Z">
              <w:r w:rsidRPr="00790E07">
                <w:rPr>
                  <w:rFonts w:ascii="Times New Roman" w:hAnsi="Times New Roman" w:cs="Times New Roman"/>
                  <w:sz w:val="16"/>
                  <w:szCs w:val="16"/>
                  <w:lang w:val="en-US"/>
                </w:rPr>
                <w:t>0.</w:t>
              </w:r>
              <w:r>
                <w:rPr>
                  <w:rFonts w:ascii="Times New Roman" w:hAnsi="Times New Roman" w:cs="Times New Roman"/>
                  <w:sz w:val="16"/>
                  <w:szCs w:val="16"/>
                  <w:lang w:val="en-US"/>
                </w:rPr>
                <w:t>72</w:t>
              </w:r>
              <w:r w:rsidRPr="00790E07">
                <w:rPr>
                  <w:rFonts w:ascii="Cambria Math" w:hAnsi="Cambria Math" w:cs="Cambria Math"/>
                  <w:sz w:val="16"/>
                  <w:szCs w:val="16"/>
                  <w:lang w:val="en-US"/>
                </w:rPr>
                <w:t>∗∗∗</w:t>
              </w:r>
            </w:ins>
          </w:p>
          <w:p w14:paraId="06DAB5D7" w14:textId="77777777" w:rsidR="000D35B2" w:rsidRPr="00790E07" w:rsidRDefault="000D35B2" w:rsidP="00362DCA">
            <w:pPr>
              <w:jc w:val="center"/>
              <w:rPr>
                <w:ins w:id="220" w:author="Henrike Sternberg" w:date="2022-08-24T11:59:00Z"/>
                <w:rFonts w:ascii="Times New Roman" w:hAnsi="Times New Roman" w:cs="Times New Roman"/>
                <w:sz w:val="16"/>
                <w:szCs w:val="16"/>
                <w:lang w:val="en-US"/>
              </w:rPr>
            </w:pPr>
            <w:ins w:id="221" w:author="Henrike Sternberg" w:date="2022-08-24T11:59:00Z">
              <w:r w:rsidRPr="00790E07">
                <w:rPr>
                  <w:rFonts w:ascii="Times New Roman" w:hAnsi="Times New Roman" w:cs="Times New Roman"/>
                  <w:sz w:val="16"/>
                  <w:szCs w:val="16"/>
                  <w:lang w:val="en-US"/>
                </w:rPr>
                <w:t>[0.</w:t>
              </w:r>
              <w:r>
                <w:rPr>
                  <w:rFonts w:ascii="Times New Roman" w:hAnsi="Times New Roman" w:cs="Times New Roman"/>
                  <w:sz w:val="16"/>
                  <w:szCs w:val="16"/>
                  <w:lang w:val="en-US"/>
                </w:rPr>
                <w:t>64</w:t>
              </w:r>
              <w:r w:rsidRPr="00790E07">
                <w:rPr>
                  <w:rFonts w:ascii="Times New Roman" w:hAnsi="Times New Roman" w:cs="Times New Roman"/>
                  <w:sz w:val="16"/>
                  <w:szCs w:val="16"/>
                  <w:lang w:val="en-US"/>
                </w:rPr>
                <w:t>,</w:t>
              </w:r>
              <w:r>
                <w:rPr>
                  <w:rFonts w:ascii="Times New Roman" w:hAnsi="Times New Roman" w:cs="Times New Roman"/>
                  <w:sz w:val="16"/>
                  <w:szCs w:val="16"/>
                  <w:lang w:val="en-US"/>
                </w:rPr>
                <w:t>0.80</w:t>
              </w:r>
              <w:r w:rsidRPr="00790E07">
                <w:rPr>
                  <w:rFonts w:ascii="Times New Roman" w:hAnsi="Times New Roman" w:cs="Times New Roman"/>
                  <w:sz w:val="16"/>
                  <w:szCs w:val="16"/>
                  <w:lang w:val="en-US"/>
                </w:rPr>
                <w:t>]</w:t>
              </w:r>
            </w:ins>
          </w:p>
        </w:tc>
        <w:tc>
          <w:tcPr>
            <w:tcW w:w="1146" w:type="dxa"/>
            <w:tcBorders>
              <w:top w:val="nil"/>
              <w:left w:val="nil"/>
              <w:right w:val="nil"/>
            </w:tcBorders>
          </w:tcPr>
          <w:p w14:paraId="0F7EB820" w14:textId="77777777" w:rsidR="000D35B2" w:rsidRPr="00790E07" w:rsidRDefault="000D35B2" w:rsidP="00362DCA">
            <w:pPr>
              <w:jc w:val="center"/>
              <w:rPr>
                <w:ins w:id="222" w:author="Henrike Sternberg" w:date="2022-08-24T11:59:00Z"/>
                <w:rFonts w:ascii="Times New Roman" w:hAnsi="Times New Roman" w:cs="Times New Roman"/>
                <w:sz w:val="16"/>
                <w:szCs w:val="16"/>
                <w:lang w:val="en-US"/>
              </w:rPr>
            </w:pPr>
            <w:ins w:id="223" w:author="Henrike Sternberg" w:date="2022-08-24T11:59:00Z">
              <w:r w:rsidRPr="00790E07">
                <w:rPr>
                  <w:rFonts w:ascii="Times New Roman" w:hAnsi="Times New Roman" w:cs="Times New Roman"/>
                  <w:sz w:val="16"/>
                  <w:szCs w:val="16"/>
                  <w:lang w:val="en-US"/>
                </w:rPr>
                <w:t>0.</w:t>
              </w:r>
              <w:r>
                <w:rPr>
                  <w:rFonts w:ascii="Times New Roman" w:hAnsi="Times New Roman" w:cs="Times New Roman"/>
                  <w:sz w:val="16"/>
                  <w:szCs w:val="16"/>
                  <w:lang w:val="en-US"/>
                </w:rPr>
                <w:t>60</w:t>
              </w:r>
              <w:r w:rsidRPr="00790E07">
                <w:rPr>
                  <w:rFonts w:ascii="Cambria Math" w:hAnsi="Cambria Math" w:cs="Cambria Math"/>
                  <w:sz w:val="16"/>
                  <w:szCs w:val="16"/>
                  <w:lang w:val="en-US"/>
                </w:rPr>
                <w:t>∗∗</w:t>
              </w:r>
            </w:ins>
          </w:p>
          <w:p w14:paraId="0B6A4DE3" w14:textId="77777777" w:rsidR="000D35B2" w:rsidRPr="00790E07" w:rsidRDefault="000D35B2" w:rsidP="00362DCA">
            <w:pPr>
              <w:jc w:val="center"/>
              <w:rPr>
                <w:ins w:id="224" w:author="Henrike Sternberg" w:date="2022-08-24T11:59:00Z"/>
                <w:rFonts w:ascii="Times New Roman" w:hAnsi="Times New Roman" w:cs="Times New Roman"/>
                <w:sz w:val="16"/>
                <w:szCs w:val="16"/>
                <w:lang w:val="en-US"/>
              </w:rPr>
            </w:pPr>
            <w:ins w:id="225" w:author="Henrike Sternberg" w:date="2022-08-24T11:59:00Z">
              <w:r w:rsidRPr="00790E07">
                <w:rPr>
                  <w:rFonts w:ascii="Times New Roman" w:hAnsi="Times New Roman" w:cs="Times New Roman"/>
                  <w:sz w:val="16"/>
                  <w:szCs w:val="16"/>
                  <w:lang w:val="en-US"/>
                </w:rPr>
                <w:t>[0.</w:t>
              </w:r>
              <w:r>
                <w:rPr>
                  <w:rFonts w:ascii="Times New Roman" w:hAnsi="Times New Roman" w:cs="Times New Roman"/>
                  <w:sz w:val="16"/>
                  <w:szCs w:val="16"/>
                  <w:lang w:val="en-US"/>
                </w:rPr>
                <w:t>45</w:t>
              </w:r>
              <w:r w:rsidRPr="00790E07">
                <w:rPr>
                  <w:rFonts w:ascii="Times New Roman" w:hAnsi="Times New Roman" w:cs="Times New Roman"/>
                  <w:sz w:val="16"/>
                  <w:szCs w:val="16"/>
                  <w:lang w:val="en-US"/>
                </w:rPr>
                <w:t>,0.</w:t>
              </w:r>
              <w:r>
                <w:rPr>
                  <w:rFonts w:ascii="Times New Roman" w:hAnsi="Times New Roman" w:cs="Times New Roman"/>
                  <w:sz w:val="16"/>
                  <w:szCs w:val="16"/>
                  <w:lang w:val="en-US"/>
                </w:rPr>
                <w:t>82</w:t>
              </w:r>
              <w:r w:rsidRPr="00790E07">
                <w:rPr>
                  <w:rFonts w:ascii="Times New Roman" w:hAnsi="Times New Roman" w:cs="Times New Roman"/>
                  <w:sz w:val="16"/>
                  <w:szCs w:val="16"/>
                  <w:lang w:val="en-US"/>
                </w:rPr>
                <w:t>]</w:t>
              </w:r>
            </w:ins>
          </w:p>
        </w:tc>
        <w:tc>
          <w:tcPr>
            <w:tcW w:w="326" w:type="dxa"/>
            <w:gridSpan w:val="2"/>
            <w:tcBorders>
              <w:top w:val="nil"/>
              <w:left w:val="nil"/>
              <w:bottom w:val="single" w:sz="4" w:space="0" w:color="auto"/>
              <w:right w:val="nil"/>
            </w:tcBorders>
          </w:tcPr>
          <w:p w14:paraId="083AC207" w14:textId="77777777" w:rsidR="000D35B2" w:rsidRPr="00790E07" w:rsidRDefault="000D35B2" w:rsidP="00362DCA">
            <w:pPr>
              <w:jc w:val="center"/>
              <w:rPr>
                <w:ins w:id="226" w:author="Henrike Sternberg" w:date="2022-08-24T11:59:00Z"/>
                <w:rFonts w:ascii="Times New Roman" w:hAnsi="Times New Roman" w:cs="Times New Roman"/>
                <w:sz w:val="16"/>
                <w:szCs w:val="16"/>
              </w:rPr>
            </w:pPr>
          </w:p>
        </w:tc>
        <w:tc>
          <w:tcPr>
            <w:tcW w:w="1142" w:type="dxa"/>
            <w:tcBorders>
              <w:top w:val="nil"/>
              <w:left w:val="nil"/>
              <w:right w:val="nil"/>
            </w:tcBorders>
          </w:tcPr>
          <w:p w14:paraId="513241BC" w14:textId="77777777" w:rsidR="000D35B2" w:rsidRPr="00790E07" w:rsidRDefault="000D35B2" w:rsidP="00362DCA">
            <w:pPr>
              <w:jc w:val="center"/>
              <w:rPr>
                <w:ins w:id="227" w:author="Henrike Sternberg" w:date="2022-08-24T11:59:00Z"/>
                <w:rFonts w:ascii="Times New Roman" w:hAnsi="Times New Roman" w:cs="Times New Roman"/>
                <w:sz w:val="16"/>
                <w:szCs w:val="16"/>
                <w:lang w:val="en-US"/>
              </w:rPr>
            </w:pPr>
            <w:ins w:id="228" w:author="Henrike Sternberg" w:date="2022-08-24T11:59:00Z">
              <w:r w:rsidRPr="00790E07">
                <w:rPr>
                  <w:rFonts w:ascii="Times New Roman" w:hAnsi="Times New Roman" w:cs="Times New Roman"/>
                  <w:sz w:val="16"/>
                  <w:szCs w:val="16"/>
                  <w:lang w:val="en-US"/>
                </w:rPr>
                <w:t>1.</w:t>
              </w:r>
              <w:r>
                <w:rPr>
                  <w:rFonts w:ascii="Times New Roman" w:hAnsi="Times New Roman" w:cs="Times New Roman"/>
                  <w:sz w:val="16"/>
                  <w:szCs w:val="16"/>
                  <w:lang w:val="en-US"/>
                </w:rPr>
                <w:t>17</w:t>
              </w:r>
              <w:r w:rsidRPr="00790E07">
                <w:rPr>
                  <w:rFonts w:ascii="Cambria Math" w:hAnsi="Cambria Math" w:cs="Cambria Math"/>
                  <w:sz w:val="16"/>
                  <w:szCs w:val="16"/>
                  <w:lang w:val="en-US"/>
                </w:rPr>
                <w:t>∗∗</w:t>
              </w:r>
            </w:ins>
          </w:p>
          <w:p w14:paraId="1010B62C" w14:textId="77777777" w:rsidR="000D35B2" w:rsidRPr="00790E07" w:rsidRDefault="000D35B2" w:rsidP="00362DCA">
            <w:pPr>
              <w:jc w:val="center"/>
              <w:rPr>
                <w:ins w:id="229" w:author="Henrike Sternberg" w:date="2022-08-24T11:59:00Z"/>
                <w:rFonts w:ascii="Times New Roman" w:hAnsi="Times New Roman" w:cs="Times New Roman"/>
                <w:sz w:val="16"/>
                <w:szCs w:val="16"/>
                <w:lang w:val="en-US"/>
              </w:rPr>
            </w:pPr>
            <w:ins w:id="230" w:author="Henrike Sternberg" w:date="2022-08-24T11:59:00Z">
              <w:r w:rsidRPr="00790E07">
                <w:rPr>
                  <w:rFonts w:ascii="Times New Roman" w:hAnsi="Times New Roman" w:cs="Times New Roman"/>
                  <w:sz w:val="16"/>
                  <w:szCs w:val="16"/>
                  <w:lang w:val="en-US"/>
                </w:rPr>
                <w:t>[1.</w:t>
              </w:r>
              <w:r>
                <w:rPr>
                  <w:rFonts w:ascii="Times New Roman" w:hAnsi="Times New Roman" w:cs="Times New Roman"/>
                  <w:sz w:val="16"/>
                  <w:szCs w:val="16"/>
                  <w:lang w:val="en-US"/>
                </w:rPr>
                <w:t>05</w:t>
              </w:r>
              <w:r w:rsidRPr="00790E07">
                <w:rPr>
                  <w:rFonts w:ascii="Times New Roman" w:hAnsi="Times New Roman" w:cs="Times New Roman"/>
                  <w:sz w:val="16"/>
                  <w:szCs w:val="16"/>
                  <w:lang w:val="en-US"/>
                </w:rPr>
                <w:t>,1</w:t>
              </w:r>
              <w:r>
                <w:rPr>
                  <w:rFonts w:ascii="Times New Roman" w:hAnsi="Times New Roman" w:cs="Times New Roman"/>
                  <w:sz w:val="16"/>
                  <w:szCs w:val="16"/>
                  <w:lang w:val="en-US"/>
                </w:rPr>
                <w:t>.30</w:t>
              </w:r>
              <w:r w:rsidRPr="00790E07">
                <w:rPr>
                  <w:rFonts w:ascii="Times New Roman" w:hAnsi="Times New Roman" w:cs="Times New Roman"/>
                  <w:sz w:val="16"/>
                  <w:szCs w:val="16"/>
                  <w:lang w:val="en-US"/>
                </w:rPr>
                <w:t>]</w:t>
              </w:r>
            </w:ins>
          </w:p>
        </w:tc>
        <w:tc>
          <w:tcPr>
            <w:tcW w:w="1142" w:type="dxa"/>
            <w:tcBorders>
              <w:top w:val="nil"/>
              <w:left w:val="nil"/>
              <w:right w:val="nil"/>
            </w:tcBorders>
          </w:tcPr>
          <w:p w14:paraId="6C296689" w14:textId="77777777" w:rsidR="000D35B2" w:rsidRPr="00790E07" w:rsidRDefault="000D35B2" w:rsidP="00362DCA">
            <w:pPr>
              <w:jc w:val="center"/>
              <w:rPr>
                <w:ins w:id="231" w:author="Henrike Sternberg" w:date="2022-08-24T11:59:00Z"/>
                <w:rFonts w:ascii="Times New Roman" w:hAnsi="Times New Roman" w:cs="Times New Roman"/>
                <w:sz w:val="16"/>
                <w:szCs w:val="16"/>
                <w:lang w:val="en-US"/>
              </w:rPr>
            </w:pPr>
            <w:ins w:id="232" w:author="Henrike Sternberg" w:date="2022-08-24T11:59:00Z">
              <w:r w:rsidRPr="00790E07">
                <w:rPr>
                  <w:rFonts w:ascii="Times New Roman" w:hAnsi="Times New Roman" w:cs="Times New Roman"/>
                  <w:sz w:val="16"/>
                  <w:szCs w:val="16"/>
                  <w:lang w:val="en-US"/>
                </w:rPr>
                <w:t>1.</w:t>
              </w:r>
              <w:r>
                <w:rPr>
                  <w:rFonts w:ascii="Times New Roman" w:hAnsi="Times New Roman" w:cs="Times New Roman"/>
                  <w:sz w:val="16"/>
                  <w:szCs w:val="16"/>
                  <w:lang w:val="en-US"/>
                </w:rPr>
                <w:t>49</w:t>
              </w:r>
              <w:r w:rsidRPr="00790E07">
                <w:rPr>
                  <w:rFonts w:ascii="Cambria Math" w:hAnsi="Cambria Math" w:cs="Cambria Math"/>
                  <w:sz w:val="16"/>
                  <w:szCs w:val="16"/>
                  <w:lang w:val="en-US"/>
                </w:rPr>
                <w:t>∗∗∗</w:t>
              </w:r>
            </w:ins>
          </w:p>
          <w:p w14:paraId="0B4F8A96" w14:textId="77777777" w:rsidR="000D35B2" w:rsidRPr="00790E07" w:rsidRDefault="000D35B2" w:rsidP="00362DCA">
            <w:pPr>
              <w:jc w:val="center"/>
              <w:rPr>
                <w:ins w:id="233" w:author="Henrike Sternberg" w:date="2022-08-24T11:59:00Z"/>
                <w:rFonts w:ascii="Times New Roman" w:hAnsi="Times New Roman" w:cs="Times New Roman"/>
                <w:sz w:val="16"/>
                <w:szCs w:val="16"/>
                <w:lang w:val="en-US"/>
              </w:rPr>
            </w:pPr>
            <w:ins w:id="234" w:author="Henrike Sternberg" w:date="2022-08-24T11:59:00Z">
              <w:r w:rsidRPr="00790E07">
                <w:rPr>
                  <w:rFonts w:ascii="Times New Roman" w:hAnsi="Times New Roman" w:cs="Times New Roman"/>
                  <w:sz w:val="16"/>
                  <w:szCs w:val="16"/>
                  <w:lang w:val="en-US"/>
                </w:rPr>
                <w:t>[1.</w:t>
              </w:r>
              <w:r>
                <w:rPr>
                  <w:rFonts w:ascii="Times New Roman" w:hAnsi="Times New Roman" w:cs="Times New Roman"/>
                  <w:sz w:val="16"/>
                  <w:szCs w:val="16"/>
                  <w:lang w:val="en-US"/>
                </w:rPr>
                <w:t>31</w:t>
              </w:r>
              <w:r w:rsidRPr="00790E07">
                <w:rPr>
                  <w:rFonts w:ascii="Times New Roman" w:hAnsi="Times New Roman" w:cs="Times New Roman"/>
                  <w:sz w:val="16"/>
                  <w:szCs w:val="16"/>
                  <w:lang w:val="en-US"/>
                </w:rPr>
                <w:t>,1.</w:t>
              </w:r>
              <w:r>
                <w:rPr>
                  <w:rFonts w:ascii="Times New Roman" w:hAnsi="Times New Roman" w:cs="Times New Roman"/>
                  <w:sz w:val="16"/>
                  <w:szCs w:val="16"/>
                  <w:lang w:val="en-US"/>
                </w:rPr>
                <w:t>70</w:t>
              </w:r>
              <w:r w:rsidRPr="00790E07">
                <w:rPr>
                  <w:rFonts w:ascii="Times New Roman" w:hAnsi="Times New Roman" w:cs="Times New Roman"/>
                  <w:sz w:val="16"/>
                  <w:szCs w:val="16"/>
                  <w:lang w:val="en-US"/>
                </w:rPr>
                <w:t>]</w:t>
              </w:r>
            </w:ins>
          </w:p>
        </w:tc>
        <w:tc>
          <w:tcPr>
            <w:tcW w:w="1143" w:type="dxa"/>
            <w:tcBorders>
              <w:top w:val="nil"/>
              <w:left w:val="nil"/>
              <w:right w:val="nil"/>
            </w:tcBorders>
          </w:tcPr>
          <w:p w14:paraId="058456DD" w14:textId="77777777" w:rsidR="000D35B2" w:rsidRPr="00790E07" w:rsidRDefault="000D35B2" w:rsidP="00362DCA">
            <w:pPr>
              <w:jc w:val="center"/>
              <w:rPr>
                <w:ins w:id="235" w:author="Henrike Sternberg" w:date="2022-08-24T11:59:00Z"/>
                <w:rFonts w:ascii="Times New Roman" w:hAnsi="Times New Roman" w:cs="Times New Roman"/>
                <w:sz w:val="16"/>
                <w:szCs w:val="16"/>
                <w:lang w:val="en-US"/>
              </w:rPr>
            </w:pPr>
            <w:ins w:id="236" w:author="Henrike Sternberg" w:date="2022-08-24T11:59:00Z">
              <w:r>
                <w:rPr>
                  <w:rFonts w:ascii="Times New Roman" w:hAnsi="Times New Roman" w:cs="Times New Roman"/>
                  <w:sz w:val="16"/>
                  <w:szCs w:val="16"/>
                  <w:lang w:val="en-US"/>
                </w:rPr>
                <w:t>1.59</w:t>
              </w:r>
              <w:r w:rsidRPr="00790E07">
                <w:rPr>
                  <w:rFonts w:ascii="Cambria Math" w:hAnsi="Cambria Math" w:cs="Cambria Math"/>
                  <w:sz w:val="16"/>
                  <w:szCs w:val="16"/>
                  <w:lang w:val="en-US"/>
                </w:rPr>
                <w:t>∗∗∗</w:t>
              </w:r>
            </w:ins>
          </w:p>
          <w:p w14:paraId="410522DE" w14:textId="77777777" w:rsidR="000D35B2" w:rsidRPr="00790E07" w:rsidRDefault="000D35B2" w:rsidP="00362DCA">
            <w:pPr>
              <w:jc w:val="center"/>
              <w:rPr>
                <w:ins w:id="237" w:author="Henrike Sternberg" w:date="2022-08-24T11:59:00Z"/>
                <w:rFonts w:ascii="Times New Roman" w:hAnsi="Times New Roman" w:cs="Times New Roman"/>
                <w:sz w:val="16"/>
                <w:szCs w:val="16"/>
                <w:lang w:val="en-US"/>
              </w:rPr>
            </w:pPr>
            <w:ins w:id="238" w:author="Henrike Sternberg" w:date="2022-08-24T11:59:00Z">
              <w:r w:rsidRPr="00790E07">
                <w:rPr>
                  <w:rFonts w:ascii="Times New Roman" w:hAnsi="Times New Roman" w:cs="Times New Roman"/>
                  <w:sz w:val="16"/>
                  <w:szCs w:val="16"/>
                  <w:lang w:val="en-US"/>
                </w:rPr>
                <w:t>[0.</w:t>
              </w:r>
              <w:r>
                <w:rPr>
                  <w:rFonts w:ascii="Times New Roman" w:hAnsi="Times New Roman" w:cs="Times New Roman"/>
                  <w:sz w:val="16"/>
                  <w:szCs w:val="16"/>
                  <w:lang w:val="en-US"/>
                </w:rPr>
                <w:t>41</w:t>
              </w:r>
              <w:r w:rsidRPr="00790E07">
                <w:rPr>
                  <w:rFonts w:ascii="Times New Roman" w:hAnsi="Times New Roman" w:cs="Times New Roman"/>
                  <w:sz w:val="16"/>
                  <w:szCs w:val="16"/>
                  <w:lang w:val="en-US"/>
                </w:rPr>
                <w:t>,1.7</w:t>
              </w:r>
              <w:r>
                <w:rPr>
                  <w:rFonts w:ascii="Times New Roman" w:hAnsi="Times New Roman" w:cs="Times New Roman"/>
                  <w:sz w:val="16"/>
                  <w:szCs w:val="16"/>
                  <w:lang w:val="en-US"/>
                </w:rPr>
                <w:t>9</w:t>
              </w:r>
              <w:r w:rsidRPr="00790E07">
                <w:rPr>
                  <w:rFonts w:ascii="Times New Roman" w:hAnsi="Times New Roman" w:cs="Times New Roman"/>
                  <w:sz w:val="16"/>
                  <w:szCs w:val="16"/>
                  <w:lang w:val="en-US"/>
                </w:rPr>
                <w:t>]</w:t>
              </w:r>
            </w:ins>
          </w:p>
        </w:tc>
        <w:tc>
          <w:tcPr>
            <w:tcW w:w="1142" w:type="dxa"/>
            <w:tcBorders>
              <w:top w:val="nil"/>
              <w:left w:val="nil"/>
              <w:right w:val="nil"/>
            </w:tcBorders>
          </w:tcPr>
          <w:p w14:paraId="7D177C88" w14:textId="77777777" w:rsidR="000D35B2" w:rsidRPr="00790E07" w:rsidRDefault="000D35B2" w:rsidP="00362DCA">
            <w:pPr>
              <w:jc w:val="center"/>
              <w:rPr>
                <w:ins w:id="239" w:author="Henrike Sternberg" w:date="2022-08-24T11:59:00Z"/>
                <w:rFonts w:ascii="Times New Roman" w:hAnsi="Times New Roman" w:cs="Times New Roman"/>
                <w:sz w:val="16"/>
                <w:szCs w:val="16"/>
                <w:lang w:val="en-US"/>
              </w:rPr>
            </w:pPr>
            <w:ins w:id="240" w:author="Henrike Sternberg" w:date="2022-08-24T11:59:00Z">
              <w:r w:rsidRPr="00790E07">
                <w:rPr>
                  <w:rFonts w:ascii="Times New Roman" w:hAnsi="Times New Roman" w:cs="Times New Roman"/>
                  <w:sz w:val="16"/>
                  <w:szCs w:val="16"/>
                  <w:lang w:val="en-US"/>
                </w:rPr>
                <w:t>1.</w:t>
              </w:r>
              <w:r>
                <w:rPr>
                  <w:rFonts w:ascii="Times New Roman" w:hAnsi="Times New Roman" w:cs="Times New Roman"/>
                  <w:sz w:val="16"/>
                  <w:szCs w:val="16"/>
                  <w:lang w:val="en-US"/>
                </w:rPr>
                <w:t>08</w:t>
              </w:r>
            </w:ins>
          </w:p>
          <w:p w14:paraId="09115E1A" w14:textId="77777777" w:rsidR="000D35B2" w:rsidRPr="00790E07" w:rsidRDefault="000D35B2" w:rsidP="00362DCA">
            <w:pPr>
              <w:jc w:val="center"/>
              <w:rPr>
                <w:ins w:id="241" w:author="Henrike Sternberg" w:date="2022-08-24T11:59:00Z"/>
                <w:rFonts w:ascii="Times New Roman" w:hAnsi="Times New Roman" w:cs="Times New Roman"/>
                <w:sz w:val="16"/>
                <w:szCs w:val="16"/>
                <w:lang w:val="en-US"/>
              </w:rPr>
            </w:pPr>
            <w:ins w:id="242" w:author="Henrike Sternberg" w:date="2022-08-24T11:59:00Z">
              <w:r w:rsidRPr="00790E07">
                <w:rPr>
                  <w:rFonts w:ascii="Times New Roman" w:hAnsi="Times New Roman" w:cs="Times New Roman"/>
                  <w:sz w:val="16"/>
                  <w:szCs w:val="16"/>
                  <w:lang w:val="en-US"/>
                </w:rPr>
                <w:t>[</w:t>
              </w:r>
              <w:r>
                <w:rPr>
                  <w:rFonts w:ascii="Times New Roman" w:hAnsi="Times New Roman" w:cs="Times New Roman"/>
                  <w:sz w:val="16"/>
                  <w:szCs w:val="16"/>
                  <w:lang w:val="en-US"/>
                </w:rPr>
                <w:t>0.95</w:t>
              </w:r>
              <w:r w:rsidRPr="00790E07">
                <w:rPr>
                  <w:rFonts w:ascii="Times New Roman" w:hAnsi="Times New Roman" w:cs="Times New Roman"/>
                  <w:sz w:val="16"/>
                  <w:szCs w:val="16"/>
                  <w:lang w:val="en-US"/>
                </w:rPr>
                <w:t>,1.2</w:t>
              </w:r>
              <w:r>
                <w:rPr>
                  <w:rFonts w:ascii="Times New Roman" w:hAnsi="Times New Roman" w:cs="Times New Roman"/>
                  <w:sz w:val="16"/>
                  <w:szCs w:val="16"/>
                  <w:lang w:val="en-US"/>
                </w:rPr>
                <w:t>3</w:t>
              </w:r>
              <w:r w:rsidRPr="00790E07">
                <w:rPr>
                  <w:rFonts w:ascii="Times New Roman" w:hAnsi="Times New Roman" w:cs="Times New Roman"/>
                  <w:sz w:val="16"/>
                  <w:szCs w:val="16"/>
                  <w:lang w:val="en-US"/>
                </w:rPr>
                <w:t>]</w:t>
              </w:r>
            </w:ins>
          </w:p>
        </w:tc>
        <w:tc>
          <w:tcPr>
            <w:tcW w:w="1147" w:type="dxa"/>
            <w:tcBorders>
              <w:top w:val="nil"/>
              <w:left w:val="nil"/>
              <w:right w:val="nil"/>
            </w:tcBorders>
          </w:tcPr>
          <w:p w14:paraId="7A53C61C" w14:textId="77777777" w:rsidR="000D35B2" w:rsidRPr="00790E07" w:rsidRDefault="000D35B2" w:rsidP="00362DCA">
            <w:pPr>
              <w:jc w:val="center"/>
              <w:rPr>
                <w:ins w:id="243" w:author="Henrike Sternberg" w:date="2022-08-24T11:59:00Z"/>
                <w:rFonts w:ascii="Times New Roman" w:hAnsi="Times New Roman" w:cs="Times New Roman"/>
                <w:sz w:val="16"/>
                <w:szCs w:val="16"/>
                <w:lang w:val="en-US"/>
              </w:rPr>
            </w:pPr>
            <w:ins w:id="244" w:author="Henrike Sternberg" w:date="2022-08-24T11:59:00Z">
              <w:r>
                <w:rPr>
                  <w:rFonts w:ascii="Times New Roman" w:hAnsi="Times New Roman" w:cs="Times New Roman"/>
                  <w:sz w:val="16"/>
                  <w:szCs w:val="16"/>
                  <w:lang w:val="en-US"/>
                </w:rPr>
                <w:t>0.69</w:t>
              </w:r>
              <w:r w:rsidRPr="00790E07">
                <w:rPr>
                  <w:rFonts w:ascii="Cambria Math" w:hAnsi="Cambria Math" w:cs="Cambria Math"/>
                  <w:sz w:val="16"/>
                  <w:szCs w:val="16"/>
                  <w:lang w:val="en-US"/>
                </w:rPr>
                <w:t>∗∗∗</w:t>
              </w:r>
            </w:ins>
          </w:p>
          <w:p w14:paraId="7AE428FD" w14:textId="77777777" w:rsidR="000D35B2" w:rsidRPr="00790E07" w:rsidRDefault="000D35B2" w:rsidP="00362DCA">
            <w:pPr>
              <w:jc w:val="center"/>
              <w:rPr>
                <w:ins w:id="245" w:author="Henrike Sternberg" w:date="2022-08-24T11:59:00Z"/>
                <w:rFonts w:ascii="Times New Roman" w:hAnsi="Times New Roman" w:cs="Times New Roman"/>
                <w:sz w:val="16"/>
                <w:szCs w:val="16"/>
                <w:lang w:val="en-US"/>
              </w:rPr>
            </w:pPr>
            <w:ins w:id="246" w:author="Henrike Sternberg" w:date="2022-08-24T11:59:00Z">
              <w:r w:rsidRPr="00790E07">
                <w:rPr>
                  <w:rFonts w:ascii="Times New Roman" w:hAnsi="Times New Roman" w:cs="Times New Roman"/>
                  <w:sz w:val="16"/>
                  <w:szCs w:val="16"/>
                  <w:lang w:val="en-US"/>
                </w:rPr>
                <w:t>[</w:t>
              </w:r>
              <w:r>
                <w:rPr>
                  <w:rFonts w:ascii="Times New Roman" w:hAnsi="Times New Roman" w:cs="Times New Roman"/>
                  <w:sz w:val="16"/>
                  <w:szCs w:val="16"/>
                  <w:lang w:val="en-US"/>
                </w:rPr>
                <w:t>0.60</w:t>
              </w:r>
              <w:r w:rsidRPr="00790E07">
                <w:rPr>
                  <w:rFonts w:ascii="Times New Roman" w:hAnsi="Times New Roman" w:cs="Times New Roman"/>
                  <w:sz w:val="16"/>
                  <w:szCs w:val="16"/>
                  <w:lang w:val="en-US"/>
                </w:rPr>
                <w:t>,</w:t>
              </w:r>
              <w:r>
                <w:rPr>
                  <w:rFonts w:ascii="Times New Roman" w:hAnsi="Times New Roman" w:cs="Times New Roman"/>
                  <w:sz w:val="16"/>
                  <w:szCs w:val="16"/>
                  <w:lang w:val="en-US"/>
                </w:rPr>
                <w:t>0.78</w:t>
              </w:r>
              <w:r w:rsidRPr="00790E07">
                <w:rPr>
                  <w:rFonts w:ascii="Times New Roman" w:hAnsi="Times New Roman" w:cs="Times New Roman"/>
                  <w:sz w:val="16"/>
                  <w:szCs w:val="16"/>
                  <w:lang w:val="en-US"/>
                </w:rPr>
                <w:t>]</w:t>
              </w:r>
            </w:ins>
          </w:p>
        </w:tc>
      </w:tr>
      <w:tr w:rsidR="000D35B2" w:rsidRPr="00790E07" w14:paraId="5F5DBDDD" w14:textId="77777777" w:rsidTr="00362DCA">
        <w:trPr>
          <w:gridAfter w:val="1"/>
          <w:wAfter w:w="8" w:type="dxa"/>
          <w:trHeight w:val="229"/>
          <w:ins w:id="247" w:author="Henrike Sternberg" w:date="2022-08-24T11:59:00Z"/>
        </w:trPr>
        <w:tc>
          <w:tcPr>
            <w:tcW w:w="1377" w:type="dxa"/>
            <w:tcBorders>
              <w:top w:val="single" w:sz="4" w:space="0" w:color="auto"/>
              <w:left w:val="nil"/>
              <w:right w:val="nil"/>
            </w:tcBorders>
          </w:tcPr>
          <w:p w14:paraId="5020297E" w14:textId="77777777" w:rsidR="000D35B2" w:rsidRPr="00790E07" w:rsidRDefault="000D35B2" w:rsidP="00362DCA">
            <w:pPr>
              <w:rPr>
                <w:ins w:id="248" w:author="Henrike Sternberg" w:date="2022-08-24T11:59:00Z"/>
                <w:rFonts w:ascii="Times New Roman" w:hAnsi="Times New Roman" w:cs="Times New Roman"/>
                <w:sz w:val="16"/>
                <w:szCs w:val="16"/>
                <w:lang w:val="en-US"/>
              </w:rPr>
            </w:pPr>
            <w:ins w:id="249" w:author="Henrike Sternberg" w:date="2022-08-24T11:59:00Z">
              <w:r w:rsidRPr="00790E07">
                <w:rPr>
                  <w:rFonts w:ascii="Times New Roman" w:hAnsi="Times New Roman" w:cs="Times New Roman"/>
                  <w:sz w:val="16"/>
                  <w:szCs w:val="16"/>
                </w:rPr>
                <w:t>Pseudo</w:t>
              </w:r>
              <w:r w:rsidRPr="00790E07">
                <w:rPr>
                  <w:rFonts w:ascii="Times New Roman" w:hAnsi="Times New Roman" w:cs="Times New Roman"/>
                  <w:spacing w:val="7"/>
                  <w:sz w:val="16"/>
                  <w:szCs w:val="16"/>
                </w:rPr>
                <w:t xml:space="preserve"> </w:t>
              </w:r>
              <w:r w:rsidRPr="00790E07">
                <w:rPr>
                  <w:rFonts w:ascii="Times New Roman" w:hAnsi="Times New Roman" w:cs="Times New Roman"/>
                  <w:i/>
                  <w:sz w:val="16"/>
                  <w:szCs w:val="16"/>
                </w:rPr>
                <w:t>R</w:t>
              </w:r>
              <w:r w:rsidRPr="00790E07">
                <w:rPr>
                  <w:rFonts w:ascii="Times New Roman" w:hAnsi="Times New Roman" w:cs="Times New Roman"/>
                  <w:sz w:val="16"/>
                  <w:szCs w:val="16"/>
                  <w:vertAlign w:val="superscript"/>
                </w:rPr>
                <w:t>2</w:t>
              </w:r>
            </w:ins>
          </w:p>
        </w:tc>
        <w:tc>
          <w:tcPr>
            <w:tcW w:w="1169" w:type="dxa"/>
            <w:tcBorders>
              <w:top w:val="single" w:sz="4" w:space="0" w:color="auto"/>
              <w:left w:val="nil"/>
              <w:right w:val="nil"/>
            </w:tcBorders>
          </w:tcPr>
          <w:p w14:paraId="7CE49871" w14:textId="77777777" w:rsidR="000D35B2" w:rsidRPr="00790E07" w:rsidRDefault="000D35B2" w:rsidP="00362DCA">
            <w:pPr>
              <w:jc w:val="center"/>
              <w:rPr>
                <w:ins w:id="250" w:author="Henrike Sternberg" w:date="2022-08-24T11:59:00Z"/>
                <w:rFonts w:ascii="Times New Roman" w:hAnsi="Times New Roman" w:cs="Times New Roman"/>
                <w:sz w:val="16"/>
                <w:szCs w:val="16"/>
                <w:lang w:val="en-US"/>
              </w:rPr>
            </w:pPr>
            <w:ins w:id="251" w:author="Henrike Sternberg" w:date="2022-08-24T11:59:00Z">
              <w:r w:rsidRPr="00790E07">
                <w:rPr>
                  <w:rFonts w:ascii="Times New Roman" w:hAnsi="Times New Roman" w:cs="Times New Roman"/>
                  <w:sz w:val="16"/>
                  <w:szCs w:val="16"/>
                </w:rPr>
                <w:t>0.16</w:t>
              </w:r>
            </w:ins>
          </w:p>
        </w:tc>
        <w:tc>
          <w:tcPr>
            <w:tcW w:w="270" w:type="dxa"/>
            <w:tcBorders>
              <w:top w:val="single" w:sz="4" w:space="0" w:color="auto"/>
              <w:left w:val="nil"/>
              <w:right w:val="nil"/>
            </w:tcBorders>
          </w:tcPr>
          <w:p w14:paraId="68B926CD" w14:textId="77777777" w:rsidR="000D35B2" w:rsidRPr="00790E07" w:rsidRDefault="000D35B2" w:rsidP="00362DCA">
            <w:pPr>
              <w:jc w:val="center"/>
              <w:rPr>
                <w:ins w:id="252" w:author="Henrike Sternberg" w:date="2022-08-24T11:59:00Z"/>
                <w:rFonts w:ascii="Times New Roman" w:hAnsi="Times New Roman" w:cs="Times New Roman"/>
                <w:sz w:val="16"/>
                <w:szCs w:val="16"/>
              </w:rPr>
            </w:pPr>
          </w:p>
        </w:tc>
        <w:tc>
          <w:tcPr>
            <w:tcW w:w="1100" w:type="dxa"/>
            <w:tcBorders>
              <w:top w:val="single" w:sz="4" w:space="0" w:color="auto"/>
              <w:left w:val="nil"/>
              <w:right w:val="nil"/>
            </w:tcBorders>
          </w:tcPr>
          <w:p w14:paraId="22127B23" w14:textId="77777777" w:rsidR="000D35B2" w:rsidRPr="00790E07" w:rsidRDefault="000D35B2" w:rsidP="00362DCA">
            <w:pPr>
              <w:jc w:val="center"/>
              <w:rPr>
                <w:ins w:id="253" w:author="Henrike Sternberg" w:date="2022-08-24T11:59:00Z"/>
                <w:rFonts w:ascii="Times New Roman" w:hAnsi="Times New Roman" w:cs="Times New Roman"/>
                <w:sz w:val="16"/>
                <w:szCs w:val="16"/>
                <w:lang w:val="en-US"/>
              </w:rPr>
            </w:pPr>
            <w:ins w:id="254" w:author="Henrike Sternberg" w:date="2022-08-24T11:59:00Z">
              <w:r w:rsidRPr="00790E07">
                <w:rPr>
                  <w:rFonts w:ascii="Times New Roman" w:hAnsi="Times New Roman" w:cs="Times New Roman"/>
                  <w:sz w:val="16"/>
                  <w:szCs w:val="16"/>
                </w:rPr>
                <w:t>0.1</w:t>
              </w:r>
              <w:r>
                <w:rPr>
                  <w:rFonts w:ascii="Times New Roman" w:hAnsi="Times New Roman" w:cs="Times New Roman"/>
                  <w:sz w:val="16"/>
                  <w:szCs w:val="16"/>
                </w:rPr>
                <w:t>4</w:t>
              </w:r>
            </w:ins>
          </w:p>
        </w:tc>
        <w:tc>
          <w:tcPr>
            <w:tcW w:w="1143" w:type="dxa"/>
            <w:tcBorders>
              <w:top w:val="single" w:sz="4" w:space="0" w:color="auto"/>
              <w:left w:val="nil"/>
              <w:right w:val="nil"/>
            </w:tcBorders>
          </w:tcPr>
          <w:p w14:paraId="3A0AC070" w14:textId="77777777" w:rsidR="000D35B2" w:rsidRPr="00790E07" w:rsidRDefault="000D35B2" w:rsidP="00362DCA">
            <w:pPr>
              <w:jc w:val="center"/>
              <w:rPr>
                <w:ins w:id="255" w:author="Henrike Sternberg" w:date="2022-08-24T11:59:00Z"/>
                <w:rFonts w:ascii="Times New Roman" w:hAnsi="Times New Roman" w:cs="Times New Roman"/>
                <w:sz w:val="16"/>
                <w:szCs w:val="16"/>
                <w:lang w:val="en-US"/>
              </w:rPr>
            </w:pPr>
            <w:ins w:id="256" w:author="Henrike Sternberg" w:date="2022-08-24T11:59:00Z">
              <w:r w:rsidRPr="00790E07">
                <w:rPr>
                  <w:rFonts w:ascii="Times New Roman" w:hAnsi="Times New Roman" w:cs="Times New Roman"/>
                  <w:sz w:val="16"/>
                  <w:szCs w:val="16"/>
                </w:rPr>
                <w:t>0.</w:t>
              </w:r>
              <w:r>
                <w:rPr>
                  <w:rFonts w:ascii="Times New Roman" w:hAnsi="Times New Roman" w:cs="Times New Roman"/>
                  <w:sz w:val="16"/>
                  <w:szCs w:val="16"/>
                </w:rPr>
                <w:t>17</w:t>
              </w:r>
            </w:ins>
          </w:p>
        </w:tc>
        <w:tc>
          <w:tcPr>
            <w:tcW w:w="1142" w:type="dxa"/>
            <w:tcBorders>
              <w:top w:val="single" w:sz="4" w:space="0" w:color="auto"/>
              <w:left w:val="nil"/>
              <w:right w:val="nil"/>
            </w:tcBorders>
          </w:tcPr>
          <w:p w14:paraId="4985508B" w14:textId="77777777" w:rsidR="000D35B2" w:rsidRPr="00790E07" w:rsidRDefault="000D35B2" w:rsidP="00362DCA">
            <w:pPr>
              <w:jc w:val="center"/>
              <w:rPr>
                <w:ins w:id="257" w:author="Henrike Sternberg" w:date="2022-08-24T11:59:00Z"/>
                <w:rFonts w:ascii="Times New Roman" w:hAnsi="Times New Roman" w:cs="Times New Roman"/>
                <w:sz w:val="16"/>
                <w:szCs w:val="16"/>
                <w:lang w:val="en-US"/>
              </w:rPr>
            </w:pPr>
            <w:ins w:id="258" w:author="Henrike Sternberg" w:date="2022-08-24T11:59:00Z">
              <w:r w:rsidRPr="00790E07">
                <w:rPr>
                  <w:rFonts w:ascii="Times New Roman" w:hAnsi="Times New Roman" w:cs="Times New Roman"/>
                  <w:sz w:val="16"/>
                  <w:szCs w:val="16"/>
                </w:rPr>
                <w:t>0.1</w:t>
              </w:r>
              <w:r>
                <w:rPr>
                  <w:rFonts w:ascii="Times New Roman" w:hAnsi="Times New Roman" w:cs="Times New Roman"/>
                  <w:sz w:val="16"/>
                  <w:szCs w:val="16"/>
                </w:rPr>
                <w:t>7</w:t>
              </w:r>
            </w:ins>
          </w:p>
        </w:tc>
        <w:tc>
          <w:tcPr>
            <w:tcW w:w="1142" w:type="dxa"/>
            <w:tcBorders>
              <w:top w:val="single" w:sz="4" w:space="0" w:color="auto"/>
              <w:left w:val="nil"/>
              <w:right w:val="nil"/>
            </w:tcBorders>
          </w:tcPr>
          <w:p w14:paraId="1A6FC5C1" w14:textId="77777777" w:rsidR="000D35B2" w:rsidRPr="00790E07" w:rsidRDefault="000D35B2" w:rsidP="00362DCA">
            <w:pPr>
              <w:jc w:val="center"/>
              <w:rPr>
                <w:ins w:id="259" w:author="Henrike Sternberg" w:date="2022-08-24T11:59:00Z"/>
                <w:rFonts w:ascii="Times New Roman" w:hAnsi="Times New Roman" w:cs="Times New Roman"/>
                <w:sz w:val="16"/>
                <w:szCs w:val="16"/>
                <w:lang w:val="en-US"/>
              </w:rPr>
            </w:pPr>
            <w:ins w:id="260" w:author="Henrike Sternberg" w:date="2022-08-24T11:59:00Z">
              <w:r w:rsidRPr="00790E07">
                <w:rPr>
                  <w:rFonts w:ascii="Times New Roman" w:hAnsi="Times New Roman" w:cs="Times New Roman"/>
                  <w:sz w:val="16"/>
                  <w:szCs w:val="16"/>
                </w:rPr>
                <w:t>0.</w:t>
              </w:r>
              <w:r>
                <w:rPr>
                  <w:rFonts w:ascii="Times New Roman" w:hAnsi="Times New Roman" w:cs="Times New Roman"/>
                  <w:sz w:val="16"/>
                  <w:szCs w:val="16"/>
                </w:rPr>
                <w:t>22</w:t>
              </w:r>
            </w:ins>
          </w:p>
        </w:tc>
        <w:tc>
          <w:tcPr>
            <w:tcW w:w="1146" w:type="dxa"/>
            <w:tcBorders>
              <w:top w:val="single" w:sz="4" w:space="0" w:color="auto"/>
              <w:left w:val="nil"/>
              <w:right w:val="nil"/>
            </w:tcBorders>
          </w:tcPr>
          <w:p w14:paraId="4D024E1C" w14:textId="77777777" w:rsidR="000D35B2" w:rsidRPr="00790E07" w:rsidRDefault="000D35B2" w:rsidP="00362DCA">
            <w:pPr>
              <w:jc w:val="center"/>
              <w:rPr>
                <w:ins w:id="261" w:author="Henrike Sternberg" w:date="2022-08-24T11:59:00Z"/>
                <w:rFonts w:ascii="Times New Roman" w:hAnsi="Times New Roman" w:cs="Times New Roman"/>
                <w:sz w:val="16"/>
                <w:szCs w:val="16"/>
                <w:lang w:val="en-US"/>
              </w:rPr>
            </w:pPr>
            <w:ins w:id="262" w:author="Henrike Sternberg" w:date="2022-08-24T11:59:00Z">
              <w:r w:rsidRPr="00790E07">
                <w:rPr>
                  <w:rFonts w:ascii="Times New Roman" w:hAnsi="Times New Roman" w:cs="Times New Roman"/>
                  <w:sz w:val="16"/>
                  <w:szCs w:val="16"/>
                </w:rPr>
                <w:t>0.1</w:t>
              </w:r>
              <w:r>
                <w:rPr>
                  <w:rFonts w:ascii="Times New Roman" w:hAnsi="Times New Roman" w:cs="Times New Roman"/>
                  <w:sz w:val="16"/>
                  <w:szCs w:val="16"/>
                </w:rPr>
                <w:t>9</w:t>
              </w:r>
            </w:ins>
          </w:p>
        </w:tc>
        <w:tc>
          <w:tcPr>
            <w:tcW w:w="326" w:type="dxa"/>
            <w:gridSpan w:val="2"/>
            <w:tcBorders>
              <w:top w:val="single" w:sz="4" w:space="0" w:color="auto"/>
              <w:left w:val="nil"/>
              <w:bottom w:val="single" w:sz="4" w:space="0" w:color="auto"/>
              <w:right w:val="nil"/>
            </w:tcBorders>
          </w:tcPr>
          <w:p w14:paraId="6C7B6F92" w14:textId="77777777" w:rsidR="000D35B2" w:rsidRPr="00790E07" w:rsidRDefault="000D35B2" w:rsidP="00362DCA">
            <w:pPr>
              <w:jc w:val="center"/>
              <w:rPr>
                <w:ins w:id="263" w:author="Henrike Sternberg" w:date="2022-08-24T11:59:00Z"/>
                <w:rFonts w:ascii="Times New Roman" w:hAnsi="Times New Roman" w:cs="Times New Roman"/>
                <w:sz w:val="16"/>
                <w:szCs w:val="16"/>
              </w:rPr>
            </w:pPr>
          </w:p>
        </w:tc>
        <w:tc>
          <w:tcPr>
            <w:tcW w:w="1142" w:type="dxa"/>
            <w:tcBorders>
              <w:left w:val="nil"/>
              <w:right w:val="nil"/>
            </w:tcBorders>
          </w:tcPr>
          <w:p w14:paraId="5674275A" w14:textId="77777777" w:rsidR="000D35B2" w:rsidRPr="00790E07" w:rsidRDefault="000D35B2" w:rsidP="00362DCA">
            <w:pPr>
              <w:jc w:val="center"/>
              <w:rPr>
                <w:ins w:id="264" w:author="Henrike Sternberg" w:date="2022-08-24T11:59:00Z"/>
                <w:rFonts w:ascii="Times New Roman" w:hAnsi="Times New Roman" w:cs="Times New Roman"/>
                <w:sz w:val="16"/>
                <w:szCs w:val="16"/>
                <w:lang w:val="en-US"/>
              </w:rPr>
            </w:pPr>
            <w:ins w:id="265" w:author="Henrike Sternberg" w:date="2022-08-24T11:59:00Z">
              <w:r w:rsidRPr="00790E07">
                <w:rPr>
                  <w:rFonts w:ascii="Times New Roman" w:hAnsi="Times New Roman" w:cs="Times New Roman"/>
                  <w:sz w:val="16"/>
                  <w:szCs w:val="16"/>
                </w:rPr>
                <w:t>0.1</w:t>
              </w:r>
              <w:r>
                <w:rPr>
                  <w:rFonts w:ascii="Times New Roman" w:hAnsi="Times New Roman" w:cs="Times New Roman"/>
                  <w:sz w:val="16"/>
                  <w:szCs w:val="16"/>
                </w:rPr>
                <w:t>1</w:t>
              </w:r>
            </w:ins>
          </w:p>
        </w:tc>
        <w:tc>
          <w:tcPr>
            <w:tcW w:w="1142" w:type="dxa"/>
            <w:tcBorders>
              <w:left w:val="nil"/>
              <w:right w:val="nil"/>
            </w:tcBorders>
          </w:tcPr>
          <w:p w14:paraId="41169684" w14:textId="77777777" w:rsidR="000D35B2" w:rsidRPr="00790E07" w:rsidRDefault="000D35B2" w:rsidP="00362DCA">
            <w:pPr>
              <w:jc w:val="center"/>
              <w:rPr>
                <w:ins w:id="266" w:author="Henrike Sternberg" w:date="2022-08-24T11:59:00Z"/>
                <w:rFonts w:ascii="Times New Roman" w:hAnsi="Times New Roman" w:cs="Times New Roman"/>
                <w:sz w:val="16"/>
                <w:szCs w:val="16"/>
                <w:lang w:val="en-US"/>
              </w:rPr>
            </w:pPr>
            <w:ins w:id="267" w:author="Henrike Sternberg" w:date="2022-08-24T11:59:00Z">
              <w:r w:rsidRPr="00790E07">
                <w:rPr>
                  <w:rFonts w:ascii="Times New Roman" w:hAnsi="Times New Roman" w:cs="Times New Roman"/>
                  <w:sz w:val="16"/>
                  <w:szCs w:val="16"/>
                </w:rPr>
                <w:t>0.1</w:t>
              </w:r>
              <w:r>
                <w:rPr>
                  <w:rFonts w:ascii="Times New Roman" w:hAnsi="Times New Roman" w:cs="Times New Roman"/>
                  <w:sz w:val="16"/>
                  <w:szCs w:val="16"/>
                </w:rPr>
                <w:t>8</w:t>
              </w:r>
            </w:ins>
          </w:p>
        </w:tc>
        <w:tc>
          <w:tcPr>
            <w:tcW w:w="1143" w:type="dxa"/>
            <w:tcBorders>
              <w:left w:val="nil"/>
              <w:right w:val="nil"/>
            </w:tcBorders>
          </w:tcPr>
          <w:p w14:paraId="1A99123C" w14:textId="77777777" w:rsidR="000D35B2" w:rsidRPr="00790E07" w:rsidRDefault="000D35B2" w:rsidP="00362DCA">
            <w:pPr>
              <w:jc w:val="center"/>
              <w:rPr>
                <w:ins w:id="268" w:author="Henrike Sternberg" w:date="2022-08-24T11:59:00Z"/>
                <w:rFonts w:ascii="Times New Roman" w:hAnsi="Times New Roman" w:cs="Times New Roman"/>
                <w:sz w:val="16"/>
                <w:szCs w:val="16"/>
                <w:lang w:val="en-US"/>
              </w:rPr>
            </w:pPr>
            <w:ins w:id="269" w:author="Henrike Sternberg" w:date="2022-08-24T11:59:00Z">
              <w:r w:rsidRPr="00790E07">
                <w:rPr>
                  <w:rFonts w:ascii="Times New Roman" w:hAnsi="Times New Roman" w:cs="Times New Roman"/>
                  <w:sz w:val="16"/>
                  <w:szCs w:val="16"/>
                </w:rPr>
                <w:t>0.1</w:t>
              </w:r>
              <w:r>
                <w:rPr>
                  <w:rFonts w:ascii="Times New Roman" w:hAnsi="Times New Roman" w:cs="Times New Roman"/>
                  <w:sz w:val="16"/>
                  <w:szCs w:val="16"/>
                </w:rPr>
                <w:t>7</w:t>
              </w:r>
            </w:ins>
          </w:p>
        </w:tc>
        <w:tc>
          <w:tcPr>
            <w:tcW w:w="1142" w:type="dxa"/>
            <w:tcBorders>
              <w:left w:val="nil"/>
              <w:right w:val="nil"/>
            </w:tcBorders>
          </w:tcPr>
          <w:p w14:paraId="7D5D37D3" w14:textId="77777777" w:rsidR="000D35B2" w:rsidRPr="00790E07" w:rsidRDefault="000D35B2" w:rsidP="00362DCA">
            <w:pPr>
              <w:jc w:val="center"/>
              <w:rPr>
                <w:ins w:id="270" w:author="Henrike Sternberg" w:date="2022-08-24T11:59:00Z"/>
                <w:rFonts w:ascii="Times New Roman" w:hAnsi="Times New Roman" w:cs="Times New Roman"/>
                <w:sz w:val="16"/>
                <w:szCs w:val="16"/>
                <w:lang w:val="en-US"/>
              </w:rPr>
            </w:pPr>
            <w:ins w:id="271" w:author="Henrike Sternberg" w:date="2022-08-24T11:59:00Z">
              <w:r w:rsidRPr="00790E07">
                <w:rPr>
                  <w:rFonts w:ascii="Times New Roman" w:hAnsi="Times New Roman" w:cs="Times New Roman"/>
                  <w:sz w:val="16"/>
                  <w:szCs w:val="16"/>
                </w:rPr>
                <w:t>0.1</w:t>
              </w:r>
              <w:r>
                <w:rPr>
                  <w:rFonts w:ascii="Times New Roman" w:hAnsi="Times New Roman" w:cs="Times New Roman"/>
                  <w:sz w:val="16"/>
                  <w:szCs w:val="16"/>
                </w:rPr>
                <w:t>8</w:t>
              </w:r>
            </w:ins>
          </w:p>
        </w:tc>
        <w:tc>
          <w:tcPr>
            <w:tcW w:w="1147" w:type="dxa"/>
            <w:tcBorders>
              <w:left w:val="nil"/>
              <w:right w:val="nil"/>
            </w:tcBorders>
          </w:tcPr>
          <w:p w14:paraId="7C33840C" w14:textId="77777777" w:rsidR="000D35B2" w:rsidRPr="00790E07" w:rsidRDefault="000D35B2" w:rsidP="00362DCA">
            <w:pPr>
              <w:jc w:val="center"/>
              <w:rPr>
                <w:ins w:id="272" w:author="Henrike Sternberg" w:date="2022-08-24T11:59:00Z"/>
                <w:rFonts w:ascii="Times New Roman" w:hAnsi="Times New Roman" w:cs="Times New Roman"/>
                <w:sz w:val="16"/>
                <w:szCs w:val="16"/>
                <w:lang w:val="en-US"/>
              </w:rPr>
            </w:pPr>
            <w:ins w:id="273" w:author="Henrike Sternberg" w:date="2022-08-24T11:59:00Z">
              <w:r w:rsidRPr="00790E07">
                <w:rPr>
                  <w:rFonts w:ascii="Times New Roman" w:hAnsi="Times New Roman" w:cs="Times New Roman"/>
                  <w:sz w:val="16"/>
                  <w:szCs w:val="16"/>
                </w:rPr>
                <w:t>0.</w:t>
              </w:r>
              <w:r>
                <w:rPr>
                  <w:rFonts w:ascii="Times New Roman" w:hAnsi="Times New Roman" w:cs="Times New Roman"/>
                  <w:sz w:val="16"/>
                  <w:szCs w:val="16"/>
                </w:rPr>
                <w:t>22</w:t>
              </w:r>
            </w:ins>
          </w:p>
        </w:tc>
      </w:tr>
      <w:tr w:rsidR="000D35B2" w:rsidRPr="00790E07" w14:paraId="68BBE14C" w14:textId="77777777" w:rsidTr="00362DCA">
        <w:trPr>
          <w:gridAfter w:val="1"/>
          <w:wAfter w:w="8" w:type="dxa"/>
          <w:trHeight w:val="249"/>
          <w:ins w:id="274" w:author="Henrike Sternberg" w:date="2022-08-24T11:59:00Z"/>
        </w:trPr>
        <w:tc>
          <w:tcPr>
            <w:tcW w:w="1377" w:type="dxa"/>
            <w:tcBorders>
              <w:left w:val="nil"/>
              <w:bottom w:val="single" w:sz="4" w:space="0" w:color="auto"/>
              <w:right w:val="nil"/>
            </w:tcBorders>
          </w:tcPr>
          <w:p w14:paraId="2A49AAB7" w14:textId="77777777" w:rsidR="000D35B2" w:rsidRPr="00790E07" w:rsidRDefault="000D35B2" w:rsidP="00362DCA">
            <w:pPr>
              <w:rPr>
                <w:ins w:id="275" w:author="Henrike Sternberg" w:date="2022-08-24T11:59:00Z"/>
                <w:rFonts w:ascii="Times New Roman" w:hAnsi="Times New Roman" w:cs="Times New Roman"/>
                <w:sz w:val="16"/>
                <w:szCs w:val="16"/>
                <w:lang w:val="en-US"/>
              </w:rPr>
            </w:pPr>
            <w:ins w:id="276" w:author="Henrike Sternberg" w:date="2022-08-24T11:59:00Z">
              <w:r w:rsidRPr="00790E07">
                <w:rPr>
                  <w:rFonts w:ascii="Times New Roman" w:hAnsi="Times New Roman" w:cs="Times New Roman"/>
                  <w:sz w:val="16"/>
                  <w:szCs w:val="16"/>
                  <w:lang w:val="en-US"/>
                </w:rPr>
                <w:t>Observations</w:t>
              </w:r>
            </w:ins>
          </w:p>
        </w:tc>
        <w:tc>
          <w:tcPr>
            <w:tcW w:w="1169" w:type="dxa"/>
            <w:tcBorders>
              <w:left w:val="nil"/>
              <w:bottom w:val="single" w:sz="4" w:space="0" w:color="auto"/>
              <w:right w:val="nil"/>
            </w:tcBorders>
          </w:tcPr>
          <w:p w14:paraId="672709BE" w14:textId="77777777" w:rsidR="000D35B2" w:rsidRPr="00790E07" w:rsidRDefault="000D35B2" w:rsidP="00362DCA">
            <w:pPr>
              <w:jc w:val="center"/>
              <w:rPr>
                <w:ins w:id="277" w:author="Henrike Sternberg" w:date="2022-08-24T11:59:00Z"/>
                <w:rFonts w:ascii="Times New Roman" w:hAnsi="Times New Roman" w:cs="Times New Roman"/>
                <w:sz w:val="16"/>
                <w:szCs w:val="16"/>
                <w:lang w:val="en-US"/>
              </w:rPr>
            </w:pPr>
            <w:ins w:id="278" w:author="Henrike Sternberg" w:date="2022-08-24T11:59:00Z">
              <w:r w:rsidRPr="00790E07">
                <w:rPr>
                  <w:rFonts w:ascii="Times New Roman" w:hAnsi="Times New Roman" w:cs="Times New Roman"/>
                  <w:sz w:val="16"/>
                  <w:szCs w:val="16"/>
                </w:rPr>
                <w:t>96480</w:t>
              </w:r>
            </w:ins>
          </w:p>
        </w:tc>
        <w:tc>
          <w:tcPr>
            <w:tcW w:w="270" w:type="dxa"/>
            <w:tcBorders>
              <w:left w:val="nil"/>
              <w:bottom w:val="single" w:sz="4" w:space="0" w:color="auto"/>
              <w:right w:val="nil"/>
            </w:tcBorders>
          </w:tcPr>
          <w:p w14:paraId="5FADA101" w14:textId="77777777" w:rsidR="000D35B2" w:rsidRPr="00790E07" w:rsidRDefault="000D35B2" w:rsidP="00362DCA">
            <w:pPr>
              <w:jc w:val="center"/>
              <w:rPr>
                <w:ins w:id="279" w:author="Henrike Sternberg" w:date="2022-08-24T11:59:00Z"/>
                <w:rFonts w:ascii="Times New Roman" w:hAnsi="Times New Roman" w:cs="Times New Roman"/>
                <w:sz w:val="16"/>
                <w:szCs w:val="16"/>
              </w:rPr>
            </w:pPr>
          </w:p>
        </w:tc>
        <w:tc>
          <w:tcPr>
            <w:tcW w:w="1100" w:type="dxa"/>
            <w:tcBorders>
              <w:left w:val="nil"/>
              <w:bottom w:val="single" w:sz="4" w:space="0" w:color="auto"/>
              <w:right w:val="nil"/>
            </w:tcBorders>
          </w:tcPr>
          <w:p w14:paraId="23067B2E" w14:textId="77777777" w:rsidR="000D35B2" w:rsidRPr="00790E07" w:rsidRDefault="000D35B2" w:rsidP="00362DCA">
            <w:pPr>
              <w:jc w:val="center"/>
              <w:rPr>
                <w:ins w:id="280" w:author="Henrike Sternberg" w:date="2022-08-24T11:59:00Z"/>
                <w:rFonts w:ascii="Times New Roman" w:hAnsi="Times New Roman" w:cs="Times New Roman"/>
                <w:sz w:val="16"/>
                <w:szCs w:val="16"/>
                <w:lang w:val="en-US"/>
              </w:rPr>
            </w:pPr>
            <w:ins w:id="281" w:author="Henrike Sternberg" w:date="2022-08-24T11:59:00Z">
              <w:r w:rsidRPr="000971E9">
                <w:rPr>
                  <w:rFonts w:ascii="Times New Roman" w:hAnsi="Times New Roman" w:cs="Times New Roman"/>
                  <w:sz w:val="16"/>
                  <w:szCs w:val="16"/>
                </w:rPr>
                <w:t>34320</w:t>
              </w:r>
            </w:ins>
          </w:p>
        </w:tc>
        <w:tc>
          <w:tcPr>
            <w:tcW w:w="1143" w:type="dxa"/>
            <w:tcBorders>
              <w:left w:val="nil"/>
              <w:bottom w:val="single" w:sz="4" w:space="0" w:color="auto"/>
              <w:right w:val="nil"/>
            </w:tcBorders>
          </w:tcPr>
          <w:p w14:paraId="4AB0690E" w14:textId="77777777" w:rsidR="000D35B2" w:rsidRPr="00790E07" w:rsidRDefault="000D35B2" w:rsidP="00362DCA">
            <w:pPr>
              <w:jc w:val="center"/>
              <w:rPr>
                <w:ins w:id="282" w:author="Henrike Sternberg" w:date="2022-08-24T11:59:00Z"/>
                <w:rFonts w:ascii="Times New Roman" w:hAnsi="Times New Roman" w:cs="Times New Roman"/>
                <w:sz w:val="16"/>
                <w:szCs w:val="16"/>
                <w:lang w:val="en-US"/>
              </w:rPr>
            </w:pPr>
            <w:ins w:id="283" w:author="Henrike Sternberg" w:date="2022-08-24T11:59:00Z">
              <w:r w:rsidRPr="00A952FC">
                <w:rPr>
                  <w:rFonts w:ascii="Times New Roman" w:hAnsi="Times New Roman" w:cs="Times New Roman"/>
                  <w:sz w:val="16"/>
                  <w:szCs w:val="16"/>
                </w:rPr>
                <w:t>23936</w:t>
              </w:r>
            </w:ins>
          </w:p>
        </w:tc>
        <w:tc>
          <w:tcPr>
            <w:tcW w:w="1142" w:type="dxa"/>
            <w:tcBorders>
              <w:left w:val="nil"/>
              <w:bottom w:val="single" w:sz="4" w:space="0" w:color="auto"/>
              <w:right w:val="nil"/>
            </w:tcBorders>
          </w:tcPr>
          <w:p w14:paraId="6CBB13A7" w14:textId="77777777" w:rsidR="000D35B2" w:rsidRPr="00790E07" w:rsidRDefault="000D35B2" w:rsidP="00362DCA">
            <w:pPr>
              <w:jc w:val="center"/>
              <w:rPr>
                <w:ins w:id="284" w:author="Henrike Sternberg" w:date="2022-08-24T11:59:00Z"/>
                <w:rFonts w:ascii="Times New Roman" w:hAnsi="Times New Roman" w:cs="Times New Roman"/>
                <w:sz w:val="16"/>
                <w:szCs w:val="16"/>
                <w:lang w:val="en-US"/>
              </w:rPr>
            </w:pPr>
            <w:ins w:id="285" w:author="Henrike Sternberg" w:date="2022-08-24T11:59:00Z">
              <w:r>
                <w:rPr>
                  <w:rFonts w:ascii="Times New Roman" w:hAnsi="Times New Roman" w:cs="Times New Roman"/>
                  <w:sz w:val="16"/>
                  <w:szCs w:val="16"/>
                </w:rPr>
                <w:t>10160</w:t>
              </w:r>
            </w:ins>
          </w:p>
        </w:tc>
        <w:tc>
          <w:tcPr>
            <w:tcW w:w="1142" w:type="dxa"/>
            <w:tcBorders>
              <w:left w:val="nil"/>
              <w:bottom w:val="single" w:sz="4" w:space="0" w:color="auto"/>
              <w:right w:val="nil"/>
            </w:tcBorders>
          </w:tcPr>
          <w:p w14:paraId="5FEDD824" w14:textId="77777777" w:rsidR="000D35B2" w:rsidRPr="00790E07" w:rsidRDefault="000D35B2" w:rsidP="00362DCA">
            <w:pPr>
              <w:jc w:val="center"/>
              <w:rPr>
                <w:ins w:id="286" w:author="Henrike Sternberg" w:date="2022-08-24T11:59:00Z"/>
                <w:rFonts w:ascii="Times New Roman" w:hAnsi="Times New Roman" w:cs="Times New Roman"/>
                <w:sz w:val="16"/>
                <w:szCs w:val="16"/>
                <w:lang w:val="en-US"/>
              </w:rPr>
            </w:pPr>
            <w:ins w:id="287" w:author="Henrike Sternberg" w:date="2022-08-24T11:59:00Z">
              <w:r w:rsidRPr="008B23C2">
                <w:rPr>
                  <w:rFonts w:ascii="Times New Roman" w:hAnsi="Times New Roman" w:cs="Times New Roman"/>
                  <w:sz w:val="16"/>
                  <w:szCs w:val="16"/>
                </w:rPr>
                <w:t>24896</w:t>
              </w:r>
            </w:ins>
          </w:p>
        </w:tc>
        <w:tc>
          <w:tcPr>
            <w:tcW w:w="1146" w:type="dxa"/>
            <w:tcBorders>
              <w:left w:val="nil"/>
              <w:bottom w:val="single" w:sz="4" w:space="0" w:color="auto"/>
              <w:right w:val="nil"/>
            </w:tcBorders>
          </w:tcPr>
          <w:p w14:paraId="4289BB43" w14:textId="77777777" w:rsidR="000D35B2" w:rsidRPr="00790E07" w:rsidRDefault="000D35B2" w:rsidP="00362DCA">
            <w:pPr>
              <w:jc w:val="center"/>
              <w:rPr>
                <w:ins w:id="288" w:author="Henrike Sternberg" w:date="2022-08-24T11:59:00Z"/>
                <w:rFonts w:ascii="Times New Roman" w:hAnsi="Times New Roman" w:cs="Times New Roman"/>
                <w:sz w:val="16"/>
                <w:szCs w:val="16"/>
                <w:lang w:val="en-US"/>
              </w:rPr>
            </w:pPr>
            <w:ins w:id="289" w:author="Henrike Sternberg" w:date="2022-08-24T11:59:00Z">
              <w:r w:rsidRPr="00C0448D">
                <w:rPr>
                  <w:rFonts w:ascii="Times New Roman" w:hAnsi="Times New Roman" w:cs="Times New Roman"/>
                  <w:sz w:val="16"/>
                  <w:szCs w:val="16"/>
                </w:rPr>
                <w:t>3168</w:t>
              </w:r>
            </w:ins>
          </w:p>
        </w:tc>
        <w:tc>
          <w:tcPr>
            <w:tcW w:w="326" w:type="dxa"/>
            <w:gridSpan w:val="2"/>
            <w:tcBorders>
              <w:top w:val="single" w:sz="4" w:space="0" w:color="auto"/>
              <w:left w:val="nil"/>
              <w:bottom w:val="single" w:sz="4" w:space="0" w:color="auto"/>
              <w:right w:val="nil"/>
            </w:tcBorders>
          </w:tcPr>
          <w:p w14:paraId="38E1DF8B" w14:textId="77777777" w:rsidR="000D35B2" w:rsidRPr="00790E07" w:rsidRDefault="000D35B2" w:rsidP="00362DCA">
            <w:pPr>
              <w:jc w:val="center"/>
              <w:rPr>
                <w:ins w:id="290" w:author="Henrike Sternberg" w:date="2022-08-24T11:59:00Z"/>
                <w:rFonts w:ascii="Times New Roman" w:hAnsi="Times New Roman" w:cs="Times New Roman"/>
                <w:sz w:val="16"/>
                <w:szCs w:val="16"/>
              </w:rPr>
            </w:pPr>
          </w:p>
        </w:tc>
        <w:tc>
          <w:tcPr>
            <w:tcW w:w="1142" w:type="dxa"/>
            <w:tcBorders>
              <w:left w:val="nil"/>
              <w:bottom w:val="single" w:sz="4" w:space="0" w:color="auto"/>
              <w:right w:val="nil"/>
            </w:tcBorders>
          </w:tcPr>
          <w:p w14:paraId="4C49A80B" w14:textId="77777777" w:rsidR="000D35B2" w:rsidRPr="00790E07" w:rsidRDefault="000D35B2" w:rsidP="00362DCA">
            <w:pPr>
              <w:jc w:val="center"/>
              <w:rPr>
                <w:ins w:id="291" w:author="Henrike Sternberg" w:date="2022-08-24T11:59:00Z"/>
                <w:rFonts w:ascii="Times New Roman" w:hAnsi="Times New Roman" w:cs="Times New Roman"/>
                <w:sz w:val="16"/>
                <w:szCs w:val="16"/>
                <w:lang w:val="en-US"/>
              </w:rPr>
            </w:pPr>
            <w:ins w:id="292" w:author="Henrike Sternberg" w:date="2022-08-24T11:59:00Z">
              <w:r w:rsidRPr="002B625B">
                <w:rPr>
                  <w:rFonts w:ascii="Times New Roman" w:hAnsi="Times New Roman" w:cs="Times New Roman"/>
                  <w:sz w:val="16"/>
                  <w:szCs w:val="16"/>
                </w:rPr>
                <w:t>21792</w:t>
              </w:r>
            </w:ins>
          </w:p>
        </w:tc>
        <w:tc>
          <w:tcPr>
            <w:tcW w:w="1142" w:type="dxa"/>
            <w:tcBorders>
              <w:left w:val="nil"/>
              <w:bottom w:val="single" w:sz="4" w:space="0" w:color="auto"/>
              <w:right w:val="nil"/>
            </w:tcBorders>
          </w:tcPr>
          <w:p w14:paraId="40C091F3" w14:textId="77777777" w:rsidR="000D35B2" w:rsidRPr="00790E07" w:rsidRDefault="000D35B2" w:rsidP="00362DCA">
            <w:pPr>
              <w:jc w:val="center"/>
              <w:rPr>
                <w:ins w:id="293" w:author="Henrike Sternberg" w:date="2022-08-24T11:59:00Z"/>
                <w:rFonts w:ascii="Times New Roman" w:hAnsi="Times New Roman" w:cs="Times New Roman"/>
                <w:sz w:val="16"/>
                <w:szCs w:val="16"/>
                <w:lang w:val="en-US"/>
              </w:rPr>
            </w:pPr>
            <w:ins w:id="294" w:author="Henrike Sternberg" w:date="2022-08-24T11:59:00Z">
              <w:r w:rsidRPr="0085085C">
                <w:rPr>
                  <w:rFonts w:ascii="Times New Roman" w:hAnsi="Times New Roman" w:cs="Times New Roman"/>
                  <w:sz w:val="16"/>
                  <w:szCs w:val="16"/>
                </w:rPr>
                <w:t>16768</w:t>
              </w:r>
            </w:ins>
          </w:p>
        </w:tc>
        <w:tc>
          <w:tcPr>
            <w:tcW w:w="1143" w:type="dxa"/>
            <w:tcBorders>
              <w:left w:val="nil"/>
              <w:bottom w:val="single" w:sz="4" w:space="0" w:color="auto"/>
              <w:right w:val="nil"/>
            </w:tcBorders>
          </w:tcPr>
          <w:p w14:paraId="36ABFCF5" w14:textId="77777777" w:rsidR="000D35B2" w:rsidRPr="00790E07" w:rsidRDefault="000D35B2" w:rsidP="00362DCA">
            <w:pPr>
              <w:jc w:val="center"/>
              <w:rPr>
                <w:ins w:id="295" w:author="Henrike Sternberg" w:date="2022-08-24T11:59:00Z"/>
                <w:rFonts w:ascii="Times New Roman" w:hAnsi="Times New Roman" w:cs="Times New Roman"/>
                <w:sz w:val="16"/>
                <w:szCs w:val="16"/>
                <w:lang w:val="en-US"/>
              </w:rPr>
            </w:pPr>
            <w:ins w:id="296" w:author="Henrike Sternberg" w:date="2022-08-24T11:59:00Z">
              <w:r w:rsidRPr="007D033B">
                <w:rPr>
                  <w:rFonts w:ascii="Times New Roman" w:hAnsi="Times New Roman" w:cs="Times New Roman"/>
                  <w:sz w:val="16"/>
                  <w:szCs w:val="16"/>
                </w:rPr>
                <w:t>19424</w:t>
              </w:r>
            </w:ins>
          </w:p>
        </w:tc>
        <w:tc>
          <w:tcPr>
            <w:tcW w:w="1142" w:type="dxa"/>
            <w:tcBorders>
              <w:left w:val="nil"/>
              <w:bottom w:val="single" w:sz="4" w:space="0" w:color="auto"/>
              <w:right w:val="nil"/>
            </w:tcBorders>
          </w:tcPr>
          <w:p w14:paraId="7F140922" w14:textId="77777777" w:rsidR="000D35B2" w:rsidRPr="00790E07" w:rsidRDefault="000D35B2" w:rsidP="00362DCA">
            <w:pPr>
              <w:jc w:val="center"/>
              <w:rPr>
                <w:ins w:id="297" w:author="Henrike Sternberg" w:date="2022-08-24T11:59:00Z"/>
                <w:rFonts w:ascii="Times New Roman" w:hAnsi="Times New Roman" w:cs="Times New Roman"/>
                <w:sz w:val="16"/>
                <w:szCs w:val="16"/>
                <w:lang w:val="en-US"/>
              </w:rPr>
            </w:pPr>
            <w:ins w:id="298" w:author="Henrike Sternberg" w:date="2022-08-24T11:59:00Z">
              <w:r w:rsidRPr="00D465FF">
                <w:rPr>
                  <w:rFonts w:ascii="Times New Roman" w:hAnsi="Times New Roman" w:cs="Times New Roman"/>
                  <w:sz w:val="16"/>
                  <w:szCs w:val="16"/>
                </w:rPr>
                <w:t>18992</w:t>
              </w:r>
            </w:ins>
          </w:p>
        </w:tc>
        <w:tc>
          <w:tcPr>
            <w:tcW w:w="1147" w:type="dxa"/>
            <w:tcBorders>
              <w:left w:val="nil"/>
              <w:bottom w:val="single" w:sz="4" w:space="0" w:color="auto"/>
              <w:right w:val="nil"/>
            </w:tcBorders>
          </w:tcPr>
          <w:p w14:paraId="3EAF5E27" w14:textId="77777777" w:rsidR="000D35B2" w:rsidRPr="00790E07" w:rsidRDefault="000D35B2" w:rsidP="00362DCA">
            <w:pPr>
              <w:jc w:val="center"/>
              <w:rPr>
                <w:ins w:id="299" w:author="Henrike Sternberg" w:date="2022-08-24T11:59:00Z"/>
                <w:rFonts w:ascii="Times New Roman" w:hAnsi="Times New Roman" w:cs="Times New Roman"/>
                <w:sz w:val="16"/>
                <w:szCs w:val="16"/>
                <w:lang w:val="en-US"/>
              </w:rPr>
            </w:pPr>
            <w:ins w:id="300" w:author="Henrike Sternberg" w:date="2022-08-24T11:59:00Z">
              <w:r w:rsidRPr="000F3DE1">
                <w:rPr>
                  <w:rFonts w:ascii="Times New Roman" w:hAnsi="Times New Roman" w:cs="Times New Roman"/>
                  <w:sz w:val="16"/>
                  <w:szCs w:val="16"/>
                </w:rPr>
                <w:t>19120</w:t>
              </w:r>
            </w:ins>
          </w:p>
        </w:tc>
      </w:tr>
    </w:tbl>
    <w:p w14:paraId="7DB08BFD" w14:textId="77777777" w:rsidR="000D35B2" w:rsidRDefault="000D35B2" w:rsidP="00312CD2">
      <w:pPr>
        <w:jc w:val="both"/>
        <w:rPr>
          <w:rFonts w:ascii="Times New Roman" w:hAnsi="Times New Roman" w:cs="Times New Roman"/>
          <w:b/>
          <w:i/>
          <w:iCs/>
          <w:spacing w:val="-1"/>
          <w:w w:val="110"/>
          <w:sz w:val="18"/>
          <w:szCs w:val="18"/>
        </w:rPr>
      </w:pPr>
    </w:p>
    <w:p w14:paraId="2C95C16E" w14:textId="05B7170F" w:rsidR="003C612A" w:rsidRPr="006D08B9" w:rsidRDefault="00C842B7" w:rsidP="00312CD2">
      <w:pPr>
        <w:jc w:val="both"/>
        <w:rPr>
          <w:ins w:id="301" w:author="Henrike Sternberg" w:date="2022-08-13T14:51:00Z"/>
          <w:rFonts w:ascii="Times New Roman" w:hAnsi="Times New Roman" w:cs="Times New Roman"/>
          <w:b/>
          <w:spacing w:val="-1"/>
          <w:w w:val="110"/>
          <w:sz w:val="18"/>
          <w:szCs w:val="18"/>
        </w:rPr>
      </w:pPr>
      <w:ins w:id="302" w:author="Henrike Sternberg" w:date="2022-08-13T15:34:00Z">
        <w:r w:rsidRPr="000D35B2">
          <w:rPr>
            <w:rFonts w:ascii="Times New Roman" w:hAnsi="Times New Roman" w:cs="Times New Roman"/>
            <w:b/>
            <w:i/>
            <w:iCs/>
            <w:spacing w:val="-1"/>
            <w:w w:val="110"/>
            <w:sz w:val="18"/>
            <w:szCs w:val="18"/>
          </w:rPr>
          <w:t>Notes</w:t>
        </w:r>
        <w:r w:rsidRPr="00312CD2">
          <w:rPr>
            <w:rFonts w:ascii="Times New Roman" w:hAnsi="Times New Roman" w:cs="Times New Roman"/>
            <w:b/>
            <w:spacing w:val="-1"/>
            <w:w w:val="110"/>
            <w:sz w:val="18"/>
            <w:szCs w:val="18"/>
          </w:rPr>
          <w:t>:</w:t>
        </w:r>
        <w:r w:rsidRPr="006D08B9">
          <w:rPr>
            <w:rFonts w:ascii="Times New Roman" w:hAnsi="Times New Roman" w:cs="Times New Roman"/>
            <w:bCs/>
            <w:spacing w:val="-1"/>
            <w:w w:val="110"/>
            <w:sz w:val="18"/>
            <w:szCs w:val="18"/>
          </w:rPr>
          <w:t xml:space="preserve"> </w:t>
        </w:r>
        <w:r w:rsidRPr="006D08B9">
          <w:rPr>
            <w:rFonts w:ascii="Times New Roman" w:hAnsi="Times New Roman" w:cs="Times New Roman"/>
            <w:bCs/>
            <w:i/>
            <w:iCs/>
            <w:spacing w:val="-1"/>
            <w:w w:val="110"/>
            <w:sz w:val="18"/>
            <w:szCs w:val="18"/>
          </w:rPr>
          <w:t xml:space="preserve">Outcome: Choosing the respective candidate to receive the vaccine. Coefficients are </w:t>
        </w:r>
      </w:ins>
      <w:ins w:id="303" w:author="Steinert, Janina" w:date="2022-08-29T12:09:00Z">
        <w:r w:rsidR="00362DCA">
          <w:rPr>
            <w:rFonts w:ascii="Times New Roman" w:hAnsi="Times New Roman" w:cs="Times New Roman"/>
            <w:bCs/>
            <w:i/>
            <w:iCs/>
            <w:spacing w:val="-1"/>
            <w:w w:val="110"/>
            <w:sz w:val="18"/>
            <w:szCs w:val="18"/>
          </w:rPr>
          <w:t xml:space="preserve">odds </w:t>
        </w:r>
      </w:ins>
      <w:ins w:id="304" w:author="Henrike Sternberg" w:date="2022-08-13T15:34:00Z">
        <w:r w:rsidRPr="006D08B9">
          <w:rPr>
            <w:rFonts w:ascii="Times New Roman" w:hAnsi="Times New Roman" w:cs="Times New Roman"/>
            <w:bCs/>
            <w:i/>
            <w:iCs/>
            <w:spacing w:val="-1"/>
            <w:w w:val="110"/>
            <w:sz w:val="18"/>
            <w:szCs w:val="18"/>
          </w:rPr>
          <w:t>ratios based on conditional logit estimations (</w:t>
        </w:r>
      </w:ins>
      <w:ins w:id="305" w:author="Henrike Sternberg" w:date="2022-08-16T14:49:00Z">
        <w:r w:rsidR="009E7B14" w:rsidRPr="00E021EC">
          <w:rPr>
            <w:rFonts w:ascii="Times New Roman" w:hAnsi="Times New Roman" w:cs="Times New Roman"/>
            <w:i/>
            <w:iCs/>
            <w:w w:val="105"/>
            <w:sz w:val="18"/>
            <w:szCs w:val="20"/>
          </w:rPr>
          <w:t>respondent</w:t>
        </w:r>
      </w:ins>
      <w:ins w:id="306" w:author="Henrike Sternberg" w:date="2022-08-13T15:34:00Z">
        <w:r w:rsidRPr="006D08B9">
          <w:rPr>
            <w:rFonts w:ascii="Times New Roman" w:hAnsi="Times New Roman" w:cs="Times New Roman"/>
            <w:bCs/>
            <w:i/>
            <w:iCs/>
            <w:spacing w:val="-1"/>
            <w:w w:val="110"/>
            <w:sz w:val="18"/>
            <w:szCs w:val="18"/>
          </w:rPr>
          <w:t xml:space="preserve">-level fixed effects) with standard errors clustered at the </w:t>
        </w:r>
      </w:ins>
      <w:ins w:id="307" w:author="Henrike Sternberg" w:date="2022-08-16T14:49:00Z">
        <w:r w:rsidR="009E7B14" w:rsidRPr="00E021EC">
          <w:rPr>
            <w:rFonts w:ascii="Times New Roman" w:hAnsi="Times New Roman" w:cs="Times New Roman"/>
            <w:i/>
            <w:iCs/>
            <w:w w:val="105"/>
            <w:sz w:val="18"/>
            <w:szCs w:val="20"/>
          </w:rPr>
          <w:t>respondent</w:t>
        </w:r>
        <w:r w:rsidR="009E7B14" w:rsidRPr="00E021EC">
          <w:rPr>
            <w:rFonts w:ascii="Times New Roman" w:hAnsi="Times New Roman" w:cs="Times New Roman"/>
            <w:bCs/>
            <w:i/>
            <w:iCs/>
            <w:spacing w:val="-1"/>
            <w:w w:val="110"/>
            <w:sz w:val="18"/>
            <w:szCs w:val="18"/>
          </w:rPr>
          <w:t xml:space="preserve"> </w:t>
        </w:r>
      </w:ins>
      <w:ins w:id="308" w:author="Henrike Sternberg" w:date="2022-08-13T15:34:00Z">
        <w:r w:rsidRPr="006D08B9">
          <w:rPr>
            <w:rFonts w:ascii="Times New Roman" w:hAnsi="Times New Roman" w:cs="Times New Roman"/>
            <w:bCs/>
            <w:i/>
            <w:iCs/>
            <w:spacing w:val="-1"/>
            <w:w w:val="110"/>
            <w:sz w:val="18"/>
            <w:szCs w:val="18"/>
          </w:rPr>
          <w:t xml:space="preserve">level. Estimations were conducted with all four attributes, but only the results for the country of residence attribute are shown here. </w:t>
        </w:r>
      </w:ins>
      <w:ins w:id="309" w:author="Henrike Sternberg" w:date="2022-08-16T13:01:00Z">
        <w:r w:rsidR="00303D77" w:rsidRPr="00E021EC">
          <w:rPr>
            <w:rFonts w:ascii="Times New Roman" w:hAnsi="Times New Roman" w:cs="Times New Roman"/>
            <w:i/>
            <w:iCs/>
            <w:sz w:val="18"/>
            <w:szCs w:val="18"/>
          </w:rPr>
          <w:t>Data for t</w:t>
        </w:r>
      </w:ins>
      <w:ins w:id="310" w:author="Henrike Sternberg" w:date="2022-08-16T13:02:00Z">
        <w:r w:rsidR="00303D77" w:rsidRPr="00E021EC">
          <w:rPr>
            <w:rFonts w:ascii="Times New Roman" w:hAnsi="Times New Roman" w:cs="Times New Roman"/>
            <w:i/>
            <w:iCs/>
            <w:sz w:val="18"/>
            <w:szCs w:val="18"/>
          </w:rPr>
          <w:t xml:space="preserve">he regional COVID-19 case incidence </w:t>
        </w:r>
      </w:ins>
      <w:ins w:id="311" w:author="Henrike Sternberg" w:date="2022-08-16T13:01:00Z">
        <w:r w:rsidR="00303D77" w:rsidRPr="00E021EC">
          <w:rPr>
            <w:rFonts w:ascii="Times New Roman" w:hAnsi="Times New Roman" w:cs="Times New Roman"/>
            <w:i/>
            <w:iCs/>
            <w:sz w:val="18"/>
            <w:szCs w:val="18"/>
          </w:rPr>
          <w:t xml:space="preserve">was drawn from </w:t>
        </w:r>
      </w:ins>
      <w:ins w:id="312" w:author="Henrike Sternberg" w:date="2022-08-16T13:02:00Z">
        <w:r w:rsidR="00E17D60" w:rsidRPr="00E021EC">
          <w:rPr>
            <w:rFonts w:ascii="Times New Roman" w:hAnsi="Times New Roman" w:cs="Times New Roman"/>
            <w:i/>
            <w:iCs/>
            <w:sz w:val="18"/>
            <w:szCs w:val="18"/>
          </w:rPr>
          <w:fldChar w:fldCharType="begin"/>
        </w:r>
        <w:r w:rsidR="00E17D60" w:rsidRPr="00E021EC">
          <w:rPr>
            <w:rFonts w:ascii="Times New Roman" w:hAnsi="Times New Roman" w:cs="Times New Roman"/>
            <w:i/>
            <w:iCs/>
            <w:sz w:val="18"/>
            <w:szCs w:val="18"/>
          </w:rPr>
          <w:instrText xml:space="preserve"> HYPERLINK "</w:instrText>
        </w:r>
      </w:ins>
      <w:ins w:id="313" w:author="Henrike Sternberg" w:date="2022-08-16T13:01:00Z">
        <w:r w:rsidR="00E17D60" w:rsidRPr="00E021EC">
          <w:rPr>
            <w:rFonts w:ascii="Times New Roman" w:hAnsi="Times New Roman" w:cs="Times New Roman"/>
            <w:i/>
            <w:iCs/>
            <w:sz w:val="18"/>
            <w:szCs w:val="18"/>
          </w:rPr>
          <w:instrText>https://www.ecdc.europa.eu/en/publications-data/weekly-subnational-14-day-notification-rate-covid-19</w:instrText>
        </w:r>
      </w:ins>
      <w:ins w:id="314" w:author="Henrike Sternberg" w:date="2022-08-16T13:02:00Z">
        <w:r w:rsidR="00E17D60" w:rsidRPr="00E021EC">
          <w:rPr>
            <w:rFonts w:ascii="Times New Roman" w:hAnsi="Times New Roman" w:cs="Times New Roman"/>
            <w:i/>
            <w:iCs/>
            <w:sz w:val="18"/>
            <w:szCs w:val="18"/>
          </w:rPr>
          <w:instrText xml:space="preserve">" </w:instrText>
        </w:r>
        <w:r w:rsidR="00E17D60" w:rsidRPr="00E021EC">
          <w:rPr>
            <w:rFonts w:ascii="Times New Roman" w:hAnsi="Times New Roman" w:cs="Times New Roman"/>
            <w:i/>
            <w:iCs/>
            <w:sz w:val="18"/>
            <w:szCs w:val="18"/>
          </w:rPr>
          <w:fldChar w:fldCharType="separate"/>
        </w:r>
      </w:ins>
      <w:ins w:id="315" w:author="Henrike Sternberg" w:date="2022-08-16T13:01:00Z">
        <w:r w:rsidR="00E17D60" w:rsidRPr="00E021EC">
          <w:rPr>
            <w:rStyle w:val="Hyperlink"/>
            <w:rFonts w:ascii="Times New Roman" w:hAnsi="Times New Roman" w:cs="Times New Roman"/>
            <w:i/>
            <w:iCs/>
            <w:sz w:val="18"/>
            <w:szCs w:val="18"/>
          </w:rPr>
          <w:t>https://www.ecdc.europa.eu/en/publications-data/weekly-subnational-14-day-notification-rate-covid-19</w:t>
        </w:r>
      </w:ins>
      <w:ins w:id="316" w:author="Henrike Sternberg" w:date="2022-08-16T13:02:00Z">
        <w:r w:rsidR="00E17D60" w:rsidRPr="00E021EC">
          <w:rPr>
            <w:rFonts w:ascii="Times New Roman" w:hAnsi="Times New Roman" w:cs="Times New Roman"/>
            <w:i/>
            <w:iCs/>
            <w:sz w:val="18"/>
            <w:szCs w:val="18"/>
          </w:rPr>
          <w:fldChar w:fldCharType="end"/>
        </w:r>
      </w:ins>
      <w:ins w:id="317" w:author="Henrike Sternberg" w:date="2022-08-16T13:01:00Z">
        <w:r w:rsidR="00303D77" w:rsidRPr="00E021EC">
          <w:rPr>
            <w:rFonts w:ascii="Times New Roman" w:hAnsi="Times New Roman" w:cs="Times New Roman"/>
            <w:i/>
            <w:iCs/>
            <w:sz w:val="18"/>
            <w:szCs w:val="18"/>
          </w:rPr>
          <w:t>.</w:t>
        </w:r>
      </w:ins>
      <w:ins w:id="318" w:author="Henrike Sternberg" w:date="2022-08-16T13:02:00Z">
        <w:r w:rsidR="00E17D60" w:rsidRPr="00E021EC">
          <w:rPr>
            <w:rFonts w:ascii="Times New Roman" w:hAnsi="Times New Roman" w:cs="Times New Roman"/>
            <w:i/>
            <w:iCs/>
            <w:sz w:val="18"/>
            <w:szCs w:val="18"/>
          </w:rPr>
          <w:t xml:space="preserve"> </w:t>
        </w:r>
      </w:ins>
      <w:ins w:id="319" w:author="Henrike Sternberg" w:date="2022-08-13T15:34:00Z">
        <w:r w:rsidRPr="006D08B9">
          <w:rPr>
            <w:rFonts w:ascii="Times New Roman" w:hAnsi="Times New Roman" w:cs="Times New Roman"/>
            <w:bCs/>
            <w:i/>
            <w:iCs/>
            <w:spacing w:val="-1"/>
            <w:w w:val="110"/>
            <w:sz w:val="18"/>
            <w:szCs w:val="18"/>
          </w:rPr>
          <w:t>Columns 2-1</w:t>
        </w:r>
      </w:ins>
      <w:ins w:id="320" w:author="Henrike Sternberg" w:date="2022-08-13T15:36:00Z">
        <w:r w:rsidR="006F73A2" w:rsidRPr="00E021EC">
          <w:rPr>
            <w:rFonts w:ascii="Times New Roman" w:hAnsi="Times New Roman" w:cs="Times New Roman"/>
            <w:bCs/>
            <w:i/>
            <w:iCs/>
            <w:spacing w:val="-1"/>
            <w:w w:val="110"/>
            <w:sz w:val="18"/>
            <w:szCs w:val="18"/>
          </w:rPr>
          <w:t>1</w:t>
        </w:r>
      </w:ins>
      <w:ins w:id="321" w:author="Henrike Sternberg" w:date="2022-08-13T15:34:00Z">
        <w:r w:rsidRPr="006D08B9">
          <w:rPr>
            <w:rFonts w:ascii="Times New Roman" w:hAnsi="Times New Roman" w:cs="Times New Roman"/>
            <w:bCs/>
            <w:i/>
            <w:iCs/>
            <w:spacing w:val="-1"/>
            <w:w w:val="110"/>
            <w:sz w:val="18"/>
            <w:szCs w:val="18"/>
          </w:rPr>
          <w:t xml:space="preserve"> represent the exact coefficients shown in Figure</w:t>
        </w:r>
      </w:ins>
      <w:ins w:id="322" w:author="janina.steinert" w:date="2022-09-29T12:37:00Z">
        <w:r w:rsidR="00D626F3">
          <w:rPr>
            <w:rFonts w:ascii="Times New Roman" w:hAnsi="Times New Roman" w:cs="Times New Roman"/>
            <w:bCs/>
            <w:i/>
            <w:iCs/>
            <w:spacing w:val="-1"/>
            <w:w w:val="110"/>
            <w:sz w:val="18"/>
            <w:szCs w:val="18"/>
          </w:rPr>
          <w:t>5</w:t>
        </w:r>
      </w:ins>
      <w:r w:rsidR="00B65227" w:rsidRPr="00E021EC">
        <w:rPr>
          <w:rFonts w:ascii="Times New Roman" w:hAnsi="Times New Roman" w:cs="Times New Roman"/>
          <w:bCs/>
          <w:i/>
          <w:iCs/>
          <w:spacing w:val="-1"/>
          <w:w w:val="110"/>
          <w:sz w:val="18"/>
          <w:szCs w:val="18"/>
        </w:rPr>
        <w:t xml:space="preserve"> </w:t>
      </w:r>
      <w:ins w:id="323" w:author="Henrike Sternberg" w:date="2022-08-16T13:00:00Z">
        <w:r w:rsidR="00B65227" w:rsidRPr="00E021EC">
          <w:rPr>
            <w:rFonts w:ascii="Times New Roman" w:hAnsi="Times New Roman" w:cs="Times New Roman"/>
            <w:bCs/>
            <w:i/>
            <w:iCs/>
            <w:spacing w:val="-1"/>
            <w:w w:val="110"/>
            <w:sz w:val="18"/>
            <w:szCs w:val="18"/>
          </w:rPr>
          <w:t>in the main manuscript</w:t>
        </w:r>
      </w:ins>
      <w:ins w:id="324" w:author="Henrike Sternberg" w:date="2022-08-13T15:34:00Z">
        <w:r w:rsidRPr="006D08B9">
          <w:rPr>
            <w:rFonts w:ascii="Times New Roman" w:hAnsi="Times New Roman" w:cs="Times New Roman"/>
            <w:bCs/>
            <w:i/>
            <w:iCs/>
            <w:spacing w:val="-1"/>
            <w:w w:val="110"/>
            <w:sz w:val="18"/>
            <w:szCs w:val="18"/>
          </w:rPr>
          <w:t xml:space="preserve">. </w:t>
        </w:r>
      </w:ins>
      <w:ins w:id="325" w:author="Steinert, Janina" w:date="2022-08-29T12:09:00Z">
        <w:r w:rsidR="00362DCA">
          <w:rPr>
            <w:rFonts w:ascii="Times New Roman" w:hAnsi="Times New Roman" w:cs="Times New Roman"/>
            <w:bCs/>
            <w:i/>
            <w:iCs/>
            <w:spacing w:val="-1"/>
            <w:w w:val="110"/>
            <w:sz w:val="18"/>
            <w:szCs w:val="18"/>
          </w:rPr>
          <w:t>Coefficients are</w:t>
        </w:r>
      </w:ins>
      <w:ins w:id="326" w:author="Henrike Sternberg" w:date="2022-08-13T15:34:00Z">
        <w:r w:rsidRPr="006D08B9">
          <w:rPr>
            <w:rFonts w:ascii="Times New Roman" w:hAnsi="Times New Roman" w:cs="Times New Roman"/>
            <w:bCs/>
            <w:i/>
            <w:iCs/>
            <w:spacing w:val="-1"/>
            <w:w w:val="110"/>
            <w:sz w:val="18"/>
            <w:szCs w:val="18"/>
          </w:rPr>
          <w:t xml:space="preserve"> to be interpreted relative to the indicated reference category, i.e. in the case of country of residence, relative to the preference for the vaccine being given to a person living in the country of the survey respondent answering the question. 95% confidence intervals in brackets. </w:t>
        </w:r>
        <w:r w:rsidRPr="006D08B9">
          <w:rPr>
            <w:rFonts w:ascii="Cambria Math" w:hAnsi="Cambria Math" w:cs="Cambria Math"/>
            <w:bCs/>
            <w:i/>
            <w:iCs/>
            <w:spacing w:val="-1"/>
            <w:w w:val="110"/>
            <w:sz w:val="18"/>
            <w:szCs w:val="18"/>
          </w:rPr>
          <w:t>∗</w:t>
        </w:r>
        <w:r w:rsidRPr="006D08B9">
          <w:rPr>
            <w:rFonts w:ascii="Times New Roman" w:hAnsi="Times New Roman" w:cs="Times New Roman"/>
            <w:bCs/>
            <w:i/>
            <w:iCs/>
            <w:spacing w:val="-1"/>
            <w:w w:val="110"/>
            <w:sz w:val="18"/>
            <w:szCs w:val="18"/>
          </w:rPr>
          <w:t xml:space="preserve"> p &lt; 0.05, </w:t>
        </w:r>
        <w:r w:rsidRPr="006D08B9">
          <w:rPr>
            <w:rFonts w:ascii="Cambria Math" w:hAnsi="Cambria Math" w:cs="Cambria Math"/>
            <w:bCs/>
            <w:i/>
            <w:iCs/>
            <w:spacing w:val="-1"/>
            <w:w w:val="110"/>
            <w:sz w:val="18"/>
            <w:szCs w:val="18"/>
          </w:rPr>
          <w:t>∗∗</w:t>
        </w:r>
        <w:r w:rsidRPr="006D08B9">
          <w:rPr>
            <w:rFonts w:ascii="Times New Roman" w:hAnsi="Times New Roman" w:cs="Times New Roman"/>
            <w:bCs/>
            <w:i/>
            <w:iCs/>
            <w:spacing w:val="-1"/>
            <w:w w:val="110"/>
            <w:sz w:val="18"/>
            <w:szCs w:val="18"/>
          </w:rPr>
          <w:t xml:space="preserve"> p &lt; 0.01, </w:t>
        </w:r>
        <w:r w:rsidRPr="006D08B9">
          <w:rPr>
            <w:rFonts w:ascii="Cambria Math" w:hAnsi="Cambria Math" w:cs="Cambria Math"/>
            <w:bCs/>
            <w:i/>
            <w:iCs/>
            <w:spacing w:val="-1"/>
            <w:w w:val="110"/>
            <w:sz w:val="18"/>
            <w:szCs w:val="18"/>
          </w:rPr>
          <w:t>∗∗∗</w:t>
        </w:r>
        <w:r w:rsidRPr="006D08B9">
          <w:rPr>
            <w:rFonts w:ascii="Times New Roman" w:hAnsi="Times New Roman" w:cs="Times New Roman"/>
            <w:bCs/>
            <w:i/>
            <w:iCs/>
            <w:spacing w:val="-1"/>
            <w:w w:val="110"/>
            <w:sz w:val="18"/>
            <w:szCs w:val="18"/>
          </w:rPr>
          <w:t xml:space="preserve"> p &lt; 0.001</w:t>
        </w:r>
        <w:r w:rsidRPr="00312CD2">
          <w:rPr>
            <w:rFonts w:ascii="Times New Roman" w:hAnsi="Times New Roman" w:cs="Times New Roman"/>
            <w:b/>
            <w:i/>
            <w:iCs/>
            <w:spacing w:val="-1"/>
            <w:w w:val="110"/>
            <w:sz w:val="18"/>
            <w:szCs w:val="18"/>
          </w:rPr>
          <w:t>.</w:t>
        </w:r>
      </w:ins>
    </w:p>
    <w:p w14:paraId="5C0D9BFA" w14:textId="77777777" w:rsidR="003C612A" w:rsidRPr="006D08B9" w:rsidRDefault="003C612A" w:rsidP="003C612A">
      <w:pPr>
        <w:rPr>
          <w:ins w:id="327" w:author="Henrike Sternberg" w:date="2022-08-13T14:51:00Z"/>
          <w:rFonts w:ascii="Times New Roman" w:hAnsi="Times New Roman" w:cs="Times New Roman"/>
          <w:b/>
          <w:spacing w:val="-1"/>
          <w:w w:val="110"/>
          <w:sz w:val="18"/>
          <w:szCs w:val="18"/>
        </w:rPr>
      </w:pPr>
    </w:p>
    <w:p w14:paraId="21A68A6E" w14:textId="082A5BBA" w:rsidR="003C612A" w:rsidRPr="003C612A" w:rsidRDefault="003C612A" w:rsidP="003C612A">
      <w:pPr>
        <w:rPr>
          <w:ins w:id="328" w:author="Henrike Sternberg" w:date="2022-08-13T14:50:00Z"/>
          <w:rFonts w:ascii="Times New Roman" w:hAnsi="Times New Roman" w:cs="Times New Roman"/>
          <w:rPrChange w:id="329" w:author="Henrike Sternberg" w:date="2022-08-13T14:51:00Z">
            <w:rPr>
              <w:ins w:id="330" w:author="Henrike Sternberg" w:date="2022-08-13T14:50:00Z"/>
              <w:rFonts w:ascii="Times New Roman" w:hAnsi="Times New Roman" w:cs="Times New Roman"/>
              <w:w w:val="105"/>
            </w:rPr>
          </w:rPrChange>
        </w:rPr>
        <w:sectPr w:rsidR="003C612A" w:rsidRPr="003C612A" w:rsidSect="007F731D">
          <w:pgSz w:w="16840" w:h="11910" w:orient="landscape"/>
          <w:pgMar w:top="1361" w:right="1134" w:bottom="1021" w:left="1134" w:header="1157" w:footer="516" w:gutter="0"/>
          <w:cols w:space="720"/>
        </w:sectPr>
      </w:pPr>
    </w:p>
    <w:p w14:paraId="113DC50A" w14:textId="3C77DC36" w:rsidR="00A43447" w:rsidRDefault="008C69D5" w:rsidP="00EC1D5D">
      <w:pPr>
        <w:spacing w:line="248" w:lineRule="exact"/>
        <w:ind w:left="20"/>
        <w:rPr>
          <w:ins w:id="331" w:author="Henrike Sternberg" w:date="2022-08-13T15:48:00Z"/>
          <w:rFonts w:ascii="Times New Roman" w:hAnsi="Times New Roman" w:cs="Times New Roman"/>
          <w:spacing w:val="-1"/>
          <w:w w:val="110"/>
        </w:rPr>
      </w:pPr>
      <w:r w:rsidRPr="00A7799A">
        <w:rPr>
          <w:rFonts w:ascii="Times New Roman" w:hAnsi="Times New Roman" w:cs="Times New Roman"/>
          <w:b/>
          <w:shd w:val="clear" w:color="auto" w:fill="FFFFFF"/>
        </w:rPr>
        <w:lastRenderedPageBreak/>
        <w:t>Supplementary File 1</w:t>
      </w:r>
      <w:r>
        <w:rPr>
          <w:rFonts w:ascii="Times New Roman" w:hAnsi="Times New Roman" w:cs="Times New Roman"/>
          <w:b/>
          <w:shd w:val="clear" w:color="auto" w:fill="FFFFFF"/>
        </w:rPr>
        <w:t xml:space="preserve">k </w:t>
      </w:r>
      <w:ins w:id="332" w:author="Henrike Sternberg" w:date="2022-08-13T14:49:00Z">
        <w:r w:rsidR="00EC1D5D" w:rsidRPr="00F97BD3">
          <w:rPr>
            <w:rFonts w:ascii="Times New Roman" w:hAnsi="Times New Roman" w:cs="Times New Roman"/>
            <w:spacing w:val="-1"/>
            <w:w w:val="110"/>
          </w:rPr>
          <w:t>–</w:t>
        </w:r>
        <w:r w:rsidR="00EC1D5D" w:rsidRPr="00F97BD3">
          <w:rPr>
            <w:rFonts w:ascii="Times New Roman" w:hAnsi="Times New Roman" w:cs="Times New Roman"/>
            <w:spacing w:val="-8"/>
            <w:w w:val="110"/>
          </w:rPr>
          <w:t xml:space="preserve"> </w:t>
        </w:r>
        <w:r w:rsidR="00EC1D5D" w:rsidRPr="00F97BD3">
          <w:rPr>
            <w:rFonts w:ascii="Times New Roman" w:hAnsi="Times New Roman" w:cs="Times New Roman"/>
            <w:spacing w:val="-1"/>
            <w:w w:val="110"/>
          </w:rPr>
          <w:t>Country</w:t>
        </w:r>
        <w:r w:rsidR="00EC1D5D" w:rsidRPr="00F97BD3">
          <w:rPr>
            <w:rFonts w:ascii="Times New Roman" w:hAnsi="Times New Roman" w:cs="Times New Roman"/>
            <w:spacing w:val="-7"/>
            <w:w w:val="110"/>
          </w:rPr>
          <w:t xml:space="preserve"> </w:t>
        </w:r>
        <w:r w:rsidR="00EC1D5D" w:rsidRPr="00F97BD3">
          <w:rPr>
            <w:rFonts w:ascii="Times New Roman" w:hAnsi="Times New Roman" w:cs="Times New Roman"/>
            <w:spacing w:val="-1"/>
            <w:w w:val="110"/>
          </w:rPr>
          <w:t>of</w:t>
        </w:r>
        <w:r w:rsidR="00EC1D5D" w:rsidRPr="00F97BD3">
          <w:rPr>
            <w:rFonts w:ascii="Times New Roman" w:hAnsi="Times New Roman" w:cs="Times New Roman"/>
            <w:spacing w:val="-8"/>
            <w:w w:val="110"/>
          </w:rPr>
          <w:t xml:space="preserve"> </w:t>
        </w:r>
        <w:r w:rsidR="00EC1D5D" w:rsidRPr="00F97BD3">
          <w:rPr>
            <w:rFonts w:ascii="Times New Roman" w:hAnsi="Times New Roman" w:cs="Times New Roman"/>
            <w:spacing w:val="-1"/>
            <w:w w:val="110"/>
          </w:rPr>
          <w:t>residence</w:t>
        </w:r>
        <w:r w:rsidR="00EC1D5D" w:rsidRPr="00F97BD3">
          <w:rPr>
            <w:rFonts w:ascii="Times New Roman" w:hAnsi="Times New Roman" w:cs="Times New Roman"/>
            <w:spacing w:val="-8"/>
            <w:w w:val="110"/>
          </w:rPr>
          <w:t xml:space="preserve"> </w:t>
        </w:r>
        <w:r w:rsidR="00EC1D5D" w:rsidRPr="00F97BD3">
          <w:rPr>
            <w:rFonts w:ascii="Times New Roman" w:hAnsi="Times New Roman" w:cs="Times New Roman"/>
            <w:spacing w:val="-1"/>
            <w:w w:val="110"/>
          </w:rPr>
          <w:t>attribute:</w:t>
        </w:r>
        <w:r w:rsidR="00EC1D5D" w:rsidRPr="00F97BD3">
          <w:rPr>
            <w:rFonts w:ascii="Times New Roman" w:hAnsi="Times New Roman" w:cs="Times New Roman"/>
            <w:spacing w:val="9"/>
            <w:w w:val="110"/>
          </w:rPr>
          <w:t xml:space="preserve"> </w:t>
        </w:r>
        <w:r w:rsidR="00EC1D5D" w:rsidRPr="00F97BD3">
          <w:rPr>
            <w:rFonts w:ascii="Times New Roman" w:hAnsi="Times New Roman" w:cs="Times New Roman"/>
            <w:spacing w:val="-1"/>
            <w:w w:val="110"/>
          </w:rPr>
          <w:t>Heterogeneity</w:t>
        </w:r>
        <w:r w:rsidR="00EC1D5D" w:rsidRPr="00F97BD3">
          <w:rPr>
            <w:rFonts w:ascii="Times New Roman" w:hAnsi="Times New Roman" w:cs="Times New Roman"/>
            <w:spacing w:val="-8"/>
            <w:w w:val="110"/>
          </w:rPr>
          <w:t xml:space="preserve"> </w:t>
        </w:r>
        <w:r w:rsidR="00EC1D5D" w:rsidRPr="00F97BD3">
          <w:rPr>
            <w:rFonts w:ascii="Times New Roman" w:hAnsi="Times New Roman" w:cs="Times New Roman"/>
            <w:spacing w:val="-1"/>
            <w:w w:val="110"/>
          </w:rPr>
          <w:t>by</w:t>
        </w:r>
        <w:r w:rsidR="00EC1D5D" w:rsidRPr="00F97BD3">
          <w:rPr>
            <w:rFonts w:ascii="Times New Roman" w:hAnsi="Times New Roman" w:cs="Times New Roman"/>
            <w:spacing w:val="-8"/>
            <w:w w:val="110"/>
          </w:rPr>
          <w:t xml:space="preserve"> </w:t>
        </w:r>
        <w:r w:rsidR="00EC1D5D">
          <w:rPr>
            <w:rFonts w:ascii="Times New Roman" w:hAnsi="Times New Roman" w:cs="Times New Roman"/>
            <w:spacing w:val="-1"/>
            <w:w w:val="110"/>
          </w:rPr>
          <w:t xml:space="preserve">regional case incidence </w:t>
        </w:r>
      </w:ins>
    </w:p>
    <w:p w14:paraId="0FBE6821" w14:textId="3AF2D763" w:rsidR="00EC1D5D" w:rsidRDefault="00EC1D5D" w:rsidP="00EC1D5D">
      <w:pPr>
        <w:spacing w:line="248" w:lineRule="exact"/>
        <w:ind w:left="20"/>
        <w:rPr>
          <w:ins w:id="333" w:author="Henrike Sternberg" w:date="2022-08-13T14:49:00Z"/>
          <w:rFonts w:ascii="Times New Roman" w:hAnsi="Times New Roman" w:cs="Times New Roman"/>
          <w:w w:val="105"/>
        </w:rPr>
      </w:pPr>
      <w:ins w:id="334" w:author="Henrike Sternberg" w:date="2022-08-13T14:49:00Z">
        <w:r w:rsidRPr="00FC3C2D">
          <w:rPr>
            <w:rFonts w:ascii="Times New Roman" w:hAnsi="Times New Roman" w:cs="Times New Roman"/>
            <w:w w:val="105"/>
          </w:rPr>
          <w:t>(pooled</w:t>
        </w:r>
        <w:r w:rsidRPr="00FC3C2D">
          <w:rPr>
            <w:rFonts w:ascii="Times New Roman" w:hAnsi="Times New Roman" w:cs="Times New Roman"/>
            <w:spacing w:val="18"/>
            <w:w w:val="105"/>
          </w:rPr>
          <w:t xml:space="preserve"> </w:t>
        </w:r>
        <w:r w:rsidRPr="00FC3C2D">
          <w:rPr>
            <w:rFonts w:ascii="Times New Roman" w:hAnsi="Times New Roman" w:cs="Times New Roman"/>
            <w:w w:val="105"/>
          </w:rPr>
          <w:t>results)</w:t>
        </w:r>
      </w:ins>
    </w:p>
    <w:p w14:paraId="5CFF644D" w14:textId="77777777" w:rsidR="00EC1D5D" w:rsidRDefault="00EC1D5D" w:rsidP="00746D5A">
      <w:pPr>
        <w:rPr>
          <w:ins w:id="335" w:author="Henrike Sternberg" w:date="2022-08-13T14:49:00Z"/>
          <w:rFonts w:ascii="Times New Roman" w:hAnsi="Times New Roman" w:cs="Times New Roman"/>
          <w:sz w:val="24"/>
        </w:rPr>
      </w:pPr>
    </w:p>
    <w:tbl>
      <w:tblPr>
        <w:tblStyle w:val="Tabellenraster"/>
        <w:tblW w:w="9889" w:type="dxa"/>
        <w:tblLook w:val="04A0" w:firstRow="1" w:lastRow="0" w:firstColumn="1" w:lastColumn="0" w:noHBand="0" w:noVBand="1"/>
      </w:tblPr>
      <w:tblGrid>
        <w:gridCol w:w="1976"/>
        <w:gridCol w:w="569"/>
        <w:gridCol w:w="1408"/>
        <w:gridCol w:w="1978"/>
        <w:gridCol w:w="1978"/>
        <w:gridCol w:w="1980"/>
      </w:tblGrid>
      <w:tr w:rsidR="007E3450" w:rsidRPr="00F24507" w14:paraId="626F0EE5" w14:textId="77777777" w:rsidTr="009F2010">
        <w:trPr>
          <w:trHeight w:val="565"/>
          <w:ins w:id="336" w:author="Henrike Sternberg" w:date="2022-08-13T17:00:00Z"/>
        </w:trPr>
        <w:tc>
          <w:tcPr>
            <w:tcW w:w="2545" w:type="dxa"/>
            <w:gridSpan w:val="2"/>
            <w:tcBorders>
              <w:top w:val="single" w:sz="4" w:space="0" w:color="auto"/>
              <w:left w:val="nil"/>
              <w:bottom w:val="nil"/>
              <w:right w:val="nil"/>
            </w:tcBorders>
          </w:tcPr>
          <w:p w14:paraId="054E28BF" w14:textId="77777777" w:rsidR="007E3450" w:rsidRPr="0034034E" w:rsidRDefault="007E3450" w:rsidP="00362DCA">
            <w:pPr>
              <w:rPr>
                <w:ins w:id="337" w:author="Henrike Sternberg" w:date="2022-08-13T17:00:00Z"/>
                <w:rFonts w:ascii="Times New Roman" w:hAnsi="Times New Roman" w:cs="Times New Roman"/>
                <w:sz w:val="16"/>
                <w:szCs w:val="16"/>
              </w:rPr>
            </w:pPr>
          </w:p>
        </w:tc>
        <w:tc>
          <w:tcPr>
            <w:tcW w:w="1408" w:type="dxa"/>
            <w:tcBorders>
              <w:top w:val="single" w:sz="4" w:space="0" w:color="auto"/>
              <w:left w:val="nil"/>
              <w:bottom w:val="nil"/>
              <w:right w:val="nil"/>
            </w:tcBorders>
            <w:vAlign w:val="center"/>
          </w:tcPr>
          <w:p w14:paraId="227DD864" w14:textId="77777777" w:rsidR="007E3450" w:rsidRDefault="007E3450" w:rsidP="00362DCA">
            <w:pPr>
              <w:jc w:val="center"/>
              <w:rPr>
                <w:ins w:id="338" w:author="Henrike Sternberg" w:date="2022-08-13T17:00:00Z"/>
                <w:rFonts w:ascii="Times New Roman" w:hAnsi="Times New Roman" w:cs="Times New Roman"/>
                <w:sz w:val="16"/>
                <w:szCs w:val="16"/>
              </w:rPr>
            </w:pPr>
          </w:p>
        </w:tc>
        <w:tc>
          <w:tcPr>
            <w:tcW w:w="1978" w:type="dxa"/>
            <w:tcBorders>
              <w:top w:val="single" w:sz="4" w:space="0" w:color="auto"/>
              <w:left w:val="nil"/>
              <w:bottom w:val="nil"/>
              <w:right w:val="nil"/>
            </w:tcBorders>
            <w:vAlign w:val="center"/>
          </w:tcPr>
          <w:p w14:paraId="50E34639" w14:textId="77777777" w:rsidR="007E3450" w:rsidRPr="00F24507" w:rsidRDefault="007E3450" w:rsidP="00362DCA">
            <w:pPr>
              <w:jc w:val="center"/>
              <w:rPr>
                <w:ins w:id="339" w:author="Henrike Sternberg" w:date="2022-08-13T17:00:00Z"/>
                <w:rFonts w:ascii="Times New Roman" w:hAnsi="Times New Roman" w:cs="Times New Roman"/>
                <w:sz w:val="16"/>
                <w:szCs w:val="16"/>
                <w:lang w:val="en-US"/>
              </w:rPr>
            </w:pPr>
            <w:ins w:id="340" w:author="Henrike Sternberg" w:date="2022-08-13T17:00:00Z">
              <w:r w:rsidRPr="00F24507">
                <w:rPr>
                  <w:rFonts w:ascii="Times New Roman" w:hAnsi="Times New Roman" w:cs="Times New Roman"/>
                  <w:b/>
                  <w:bCs/>
                  <w:sz w:val="16"/>
                  <w:szCs w:val="16"/>
                  <w:lang w:val="en-US"/>
                </w:rPr>
                <w:t>Continuous</w:t>
              </w:r>
              <w:r w:rsidRPr="00F24507">
                <w:rPr>
                  <w:rFonts w:ascii="Times New Roman" w:hAnsi="Times New Roman" w:cs="Times New Roman"/>
                  <w:sz w:val="16"/>
                  <w:szCs w:val="16"/>
                  <w:lang w:val="en-US"/>
                </w:rPr>
                <w:t xml:space="preserve"> </w:t>
              </w:r>
              <w:r w:rsidRPr="00F24507">
                <w:rPr>
                  <w:rFonts w:ascii="Times New Roman" w:hAnsi="Times New Roman" w:cs="Times New Roman"/>
                  <w:b/>
                  <w:bCs/>
                  <w:sz w:val="16"/>
                  <w:szCs w:val="16"/>
                  <w:lang w:val="en-US"/>
                </w:rPr>
                <w:t>coding</w:t>
              </w:r>
            </w:ins>
          </w:p>
          <w:p w14:paraId="3A09E701" w14:textId="77777777" w:rsidR="007E3450" w:rsidRPr="00F24507" w:rsidRDefault="007E3450" w:rsidP="00362DCA">
            <w:pPr>
              <w:jc w:val="center"/>
              <w:rPr>
                <w:ins w:id="341" w:author="Henrike Sternberg" w:date="2022-08-13T17:00:00Z"/>
                <w:rFonts w:ascii="Times New Roman" w:hAnsi="Times New Roman" w:cs="Times New Roman"/>
                <w:sz w:val="16"/>
                <w:szCs w:val="16"/>
                <w:lang w:val="en-US"/>
              </w:rPr>
            </w:pPr>
            <w:ins w:id="342" w:author="Henrike Sternberg" w:date="2022-08-13T17:00:00Z">
              <w:r w:rsidRPr="00F24507">
                <w:rPr>
                  <w:rFonts w:ascii="Times New Roman" w:hAnsi="Times New Roman" w:cs="Times New Roman"/>
                  <w:sz w:val="16"/>
                  <w:szCs w:val="16"/>
                  <w:lang w:val="en-US"/>
                </w:rPr>
                <w:t>of case incidence</w:t>
              </w:r>
            </w:ins>
          </w:p>
        </w:tc>
        <w:tc>
          <w:tcPr>
            <w:tcW w:w="1978" w:type="dxa"/>
            <w:tcBorders>
              <w:top w:val="single" w:sz="4" w:space="0" w:color="auto"/>
              <w:left w:val="nil"/>
              <w:bottom w:val="nil"/>
              <w:right w:val="nil"/>
            </w:tcBorders>
            <w:vAlign w:val="center"/>
          </w:tcPr>
          <w:p w14:paraId="28EFD33A" w14:textId="77777777" w:rsidR="007E3450" w:rsidRPr="00DB7192" w:rsidRDefault="007E3450" w:rsidP="00362DCA">
            <w:pPr>
              <w:jc w:val="center"/>
              <w:rPr>
                <w:ins w:id="343" w:author="Henrike Sternberg" w:date="2022-08-13T17:00:00Z"/>
                <w:rFonts w:ascii="Times New Roman" w:hAnsi="Times New Roman" w:cs="Times New Roman"/>
                <w:b/>
                <w:bCs/>
                <w:sz w:val="16"/>
                <w:szCs w:val="16"/>
                <w:lang w:val="en-US"/>
              </w:rPr>
            </w:pPr>
            <w:ins w:id="344" w:author="Henrike Sternberg" w:date="2022-08-13T17:00:00Z">
              <w:r w:rsidRPr="00DB7192">
                <w:rPr>
                  <w:rFonts w:ascii="Times New Roman" w:hAnsi="Times New Roman" w:cs="Times New Roman"/>
                  <w:b/>
                  <w:bCs/>
                  <w:sz w:val="16"/>
                  <w:szCs w:val="16"/>
                  <w:lang w:val="en-US"/>
                </w:rPr>
                <w:t>Categorical coding</w:t>
              </w:r>
            </w:ins>
          </w:p>
          <w:p w14:paraId="138724F3" w14:textId="77777777" w:rsidR="007E3450" w:rsidRPr="00DB7192" w:rsidRDefault="007E3450" w:rsidP="00362DCA">
            <w:pPr>
              <w:jc w:val="center"/>
              <w:rPr>
                <w:ins w:id="345" w:author="Henrike Sternberg" w:date="2022-08-13T17:00:00Z"/>
                <w:rFonts w:ascii="Times New Roman" w:hAnsi="Times New Roman" w:cs="Times New Roman"/>
                <w:sz w:val="16"/>
                <w:szCs w:val="16"/>
                <w:lang w:val="en-US"/>
              </w:rPr>
            </w:pPr>
            <w:ins w:id="346" w:author="Henrike Sternberg" w:date="2022-08-13T17:00:00Z">
              <w:r w:rsidRPr="00DB7192">
                <w:rPr>
                  <w:rFonts w:ascii="Times New Roman" w:hAnsi="Times New Roman" w:cs="Times New Roman"/>
                  <w:sz w:val="16"/>
                  <w:szCs w:val="16"/>
                  <w:lang w:val="en-US"/>
                </w:rPr>
                <w:t xml:space="preserve">of </w:t>
              </w:r>
              <w:r>
                <w:rPr>
                  <w:rFonts w:ascii="Times New Roman" w:hAnsi="Times New Roman" w:cs="Times New Roman"/>
                  <w:sz w:val="16"/>
                  <w:szCs w:val="16"/>
                  <w:lang w:val="en-US"/>
                </w:rPr>
                <w:t xml:space="preserve">case </w:t>
              </w:r>
              <w:r w:rsidRPr="00DB7192">
                <w:rPr>
                  <w:rFonts w:ascii="Times New Roman" w:hAnsi="Times New Roman" w:cs="Times New Roman"/>
                  <w:sz w:val="16"/>
                  <w:szCs w:val="16"/>
                  <w:lang w:val="en-US"/>
                </w:rPr>
                <w:t>incidence</w:t>
              </w:r>
            </w:ins>
          </w:p>
          <w:p w14:paraId="42A13FB1" w14:textId="77777777" w:rsidR="007E3450" w:rsidRPr="00DB7192" w:rsidRDefault="007E3450" w:rsidP="00362DCA">
            <w:pPr>
              <w:jc w:val="center"/>
              <w:rPr>
                <w:ins w:id="347" w:author="Henrike Sternberg" w:date="2022-08-13T17:00:00Z"/>
                <w:rFonts w:ascii="Times New Roman" w:hAnsi="Times New Roman" w:cs="Times New Roman"/>
                <w:i/>
                <w:iCs/>
                <w:sz w:val="16"/>
                <w:szCs w:val="16"/>
                <w:lang w:val="en-US"/>
              </w:rPr>
            </w:pPr>
            <w:ins w:id="348" w:author="Henrike Sternberg" w:date="2022-08-13T17:00:00Z">
              <w:r w:rsidRPr="00DB7192">
                <w:rPr>
                  <w:rFonts w:ascii="Times New Roman" w:hAnsi="Times New Roman" w:cs="Times New Roman"/>
                  <w:i/>
                  <w:iCs/>
                  <w:sz w:val="16"/>
                  <w:szCs w:val="16"/>
                  <w:lang w:val="en-US"/>
                </w:rPr>
                <w:t>(Self-constructed intervals)</w:t>
              </w:r>
            </w:ins>
          </w:p>
        </w:tc>
        <w:tc>
          <w:tcPr>
            <w:tcW w:w="1980" w:type="dxa"/>
            <w:tcBorders>
              <w:top w:val="single" w:sz="4" w:space="0" w:color="auto"/>
              <w:left w:val="nil"/>
              <w:bottom w:val="nil"/>
              <w:right w:val="nil"/>
            </w:tcBorders>
            <w:vAlign w:val="center"/>
          </w:tcPr>
          <w:p w14:paraId="3F1532BB" w14:textId="77777777" w:rsidR="007E3450" w:rsidRPr="00DB7192" w:rsidRDefault="007E3450" w:rsidP="00362DCA">
            <w:pPr>
              <w:jc w:val="center"/>
              <w:rPr>
                <w:ins w:id="349" w:author="Henrike Sternberg" w:date="2022-08-13T17:00:00Z"/>
                <w:rFonts w:ascii="Times New Roman" w:hAnsi="Times New Roman" w:cs="Times New Roman"/>
                <w:b/>
                <w:bCs/>
                <w:sz w:val="16"/>
                <w:szCs w:val="16"/>
                <w:lang w:val="en-US"/>
              </w:rPr>
            </w:pPr>
            <w:ins w:id="350" w:author="Henrike Sternberg" w:date="2022-08-13T17:00:00Z">
              <w:r w:rsidRPr="00DB7192">
                <w:rPr>
                  <w:rFonts w:ascii="Times New Roman" w:hAnsi="Times New Roman" w:cs="Times New Roman"/>
                  <w:b/>
                  <w:bCs/>
                  <w:sz w:val="16"/>
                  <w:szCs w:val="16"/>
                  <w:lang w:val="en-US"/>
                </w:rPr>
                <w:t>Categorical coding</w:t>
              </w:r>
            </w:ins>
          </w:p>
          <w:p w14:paraId="2B480A13" w14:textId="77777777" w:rsidR="007E3450" w:rsidRPr="00DB7192" w:rsidRDefault="007E3450" w:rsidP="00362DCA">
            <w:pPr>
              <w:jc w:val="center"/>
              <w:rPr>
                <w:ins w:id="351" w:author="Henrike Sternberg" w:date="2022-08-13T17:00:00Z"/>
                <w:rFonts w:ascii="Times New Roman" w:hAnsi="Times New Roman" w:cs="Times New Roman"/>
                <w:sz w:val="16"/>
                <w:szCs w:val="16"/>
                <w:lang w:val="en-US"/>
              </w:rPr>
            </w:pPr>
            <w:ins w:id="352" w:author="Henrike Sternberg" w:date="2022-08-13T17:00:00Z">
              <w:r>
                <w:rPr>
                  <w:rFonts w:ascii="Times New Roman" w:hAnsi="Times New Roman" w:cs="Times New Roman"/>
                  <w:sz w:val="16"/>
                  <w:szCs w:val="16"/>
                  <w:lang w:val="en-US"/>
                </w:rPr>
                <w:t>o</w:t>
              </w:r>
              <w:r w:rsidRPr="00DB7192">
                <w:rPr>
                  <w:rFonts w:ascii="Times New Roman" w:hAnsi="Times New Roman" w:cs="Times New Roman"/>
                  <w:sz w:val="16"/>
                  <w:szCs w:val="16"/>
                  <w:lang w:val="en-US"/>
                </w:rPr>
                <w:t>f</w:t>
              </w:r>
              <w:r>
                <w:rPr>
                  <w:rFonts w:ascii="Times New Roman" w:hAnsi="Times New Roman" w:cs="Times New Roman"/>
                  <w:sz w:val="16"/>
                  <w:szCs w:val="16"/>
                  <w:lang w:val="en-US"/>
                </w:rPr>
                <w:t xml:space="preserve"> case</w:t>
              </w:r>
              <w:r w:rsidRPr="00DB7192">
                <w:rPr>
                  <w:rFonts w:ascii="Times New Roman" w:hAnsi="Times New Roman" w:cs="Times New Roman"/>
                  <w:sz w:val="16"/>
                  <w:szCs w:val="16"/>
                  <w:lang w:val="en-US"/>
                </w:rPr>
                <w:t xml:space="preserve"> incidence</w:t>
              </w:r>
            </w:ins>
          </w:p>
          <w:p w14:paraId="05B74217" w14:textId="77777777" w:rsidR="007E3450" w:rsidRPr="00DB7192" w:rsidRDefault="007E3450" w:rsidP="00362DCA">
            <w:pPr>
              <w:jc w:val="center"/>
              <w:rPr>
                <w:ins w:id="353" w:author="Henrike Sternberg" w:date="2022-08-13T17:00:00Z"/>
                <w:rFonts w:ascii="Times New Roman" w:hAnsi="Times New Roman" w:cs="Times New Roman"/>
                <w:i/>
                <w:iCs/>
                <w:sz w:val="16"/>
                <w:szCs w:val="16"/>
                <w:lang w:val="en-US"/>
              </w:rPr>
            </w:pPr>
            <w:ins w:id="354" w:author="Henrike Sternberg" w:date="2022-08-13T17:00:00Z">
              <w:r w:rsidRPr="00DB7192">
                <w:rPr>
                  <w:rFonts w:ascii="Times New Roman" w:hAnsi="Times New Roman" w:cs="Times New Roman"/>
                  <w:i/>
                  <w:iCs/>
                  <w:sz w:val="16"/>
                  <w:szCs w:val="16"/>
                  <w:lang w:val="en-US"/>
                </w:rPr>
                <w:t>(Quintiles of distribution)</w:t>
              </w:r>
            </w:ins>
          </w:p>
        </w:tc>
      </w:tr>
      <w:tr w:rsidR="007E3450" w14:paraId="2FE19124" w14:textId="77777777" w:rsidTr="009F2010">
        <w:trPr>
          <w:trHeight w:val="271"/>
          <w:ins w:id="355" w:author="Henrike Sternberg" w:date="2022-08-13T17:00:00Z"/>
        </w:trPr>
        <w:tc>
          <w:tcPr>
            <w:tcW w:w="2545" w:type="dxa"/>
            <w:gridSpan w:val="2"/>
            <w:tcBorders>
              <w:top w:val="nil"/>
              <w:left w:val="nil"/>
              <w:right w:val="nil"/>
            </w:tcBorders>
          </w:tcPr>
          <w:p w14:paraId="599B5D47" w14:textId="77777777" w:rsidR="007E3450" w:rsidRPr="00DB7192" w:rsidRDefault="007E3450" w:rsidP="00362DCA">
            <w:pPr>
              <w:rPr>
                <w:ins w:id="356" w:author="Henrike Sternberg" w:date="2022-08-13T17:00:00Z"/>
                <w:rFonts w:ascii="Times New Roman" w:hAnsi="Times New Roman" w:cs="Times New Roman"/>
                <w:sz w:val="16"/>
                <w:szCs w:val="16"/>
                <w:lang w:val="en-US"/>
              </w:rPr>
            </w:pPr>
          </w:p>
        </w:tc>
        <w:tc>
          <w:tcPr>
            <w:tcW w:w="1408" w:type="dxa"/>
            <w:tcBorders>
              <w:top w:val="nil"/>
              <w:left w:val="nil"/>
              <w:right w:val="nil"/>
            </w:tcBorders>
            <w:vAlign w:val="center"/>
          </w:tcPr>
          <w:p w14:paraId="385650D3" w14:textId="77777777" w:rsidR="007E3450" w:rsidRPr="00DB7192" w:rsidRDefault="007E3450" w:rsidP="00362DCA">
            <w:pPr>
              <w:jc w:val="center"/>
              <w:rPr>
                <w:ins w:id="357" w:author="Henrike Sternberg" w:date="2022-08-13T17:00:00Z"/>
                <w:rFonts w:ascii="Times New Roman" w:hAnsi="Times New Roman" w:cs="Times New Roman"/>
                <w:sz w:val="16"/>
                <w:szCs w:val="16"/>
              </w:rPr>
            </w:pPr>
            <w:ins w:id="358" w:author="Henrike Sternberg" w:date="2022-08-13T17:00:00Z">
              <w:r>
                <w:rPr>
                  <w:rFonts w:ascii="Times New Roman" w:hAnsi="Times New Roman" w:cs="Times New Roman"/>
                  <w:sz w:val="16"/>
                  <w:szCs w:val="16"/>
                </w:rPr>
                <w:t>(1)</w:t>
              </w:r>
            </w:ins>
          </w:p>
        </w:tc>
        <w:tc>
          <w:tcPr>
            <w:tcW w:w="1978" w:type="dxa"/>
            <w:tcBorders>
              <w:top w:val="nil"/>
              <w:left w:val="nil"/>
              <w:right w:val="nil"/>
            </w:tcBorders>
            <w:vAlign w:val="center"/>
          </w:tcPr>
          <w:p w14:paraId="626774EF" w14:textId="77777777" w:rsidR="007E3450" w:rsidRPr="00DB7192" w:rsidRDefault="007E3450" w:rsidP="00362DCA">
            <w:pPr>
              <w:jc w:val="center"/>
              <w:rPr>
                <w:ins w:id="359" w:author="Henrike Sternberg" w:date="2022-08-13T17:00:00Z"/>
                <w:rFonts w:ascii="Times New Roman" w:hAnsi="Times New Roman" w:cs="Times New Roman"/>
                <w:sz w:val="16"/>
                <w:szCs w:val="16"/>
              </w:rPr>
            </w:pPr>
            <w:ins w:id="360" w:author="Henrike Sternberg" w:date="2022-08-13T17:00:00Z">
              <w:r>
                <w:rPr>
                  <w:rFonts w:ascii="Times New Roman" w:hAnsi="Times New Roman" w:cs="Times New Roman"/>
                  <w:sz w:val="16"/>
                  <w:szCs w:val="16"/>
                </w:rPr>
                <w:t>(2)</w:t>
              </w:r>
            </w:ins>
          </w:p>
        </w:tc>
        <w:tc>
          <w:tcPr>
            <w:tcW w:w="1978" w:type="dxa"/>
            <w:tcBorders>
              <w:top w:val="nil"/>
              <w:left w:val="nil"/>
              <w:right w:val="nil"/>
            </w:tcBorders>
            <w:vAlign w:val="center"/>
          </w:tcPr>
          <w:p w14:paraId="35FDDD33" w14:textId="77777777" w:rsidR="007E3450" w:rsidRPr="00DB7192" w:rsidRDefault="007E3450" w:rsidP="00362DCA">
            <w:pPr>
              <w:jc w:val="center"/>
              <w:rPr>
                <w:ins w:id="361" w:author="Henrike Sternberg" w:date="2022-08-13T17:00:00Z"/>
                <w:rFonts w:ascii="Times New Roman" w:hAnsi="Times New Roman" w:cs="Times New Roman"/>
                <w:sz w:val="16"/>
                <w:szCs w:val="16"/>
              </w:rPr>
            </w:pPr>
            <w:ins w:id="362" w:author="Henrike Sternberg" w:date="2022-08-13T17:00:00Z">
              <w:r>
                <w:rPr>
                  <w:rFonts w:ascii="Times New Roman" w:hAnsi="Times New Roman" w:cs="Times New Roman"/>
                  <w:sz w:val="16"/>
                  <w:szCs w:val="16"/>
                </w:rPr>
                <w:t>(3)</w:t>
              </w:r>
            </w:ins>
          </w:p>
        </w:tc>
        <w:tc>
          <w:tcPr>
            <w:tcW w:w="1980" w:type="dxa"/>
            <w:tcBorders>
              <w:top w:val="nil"/>
              <w:left w:val="nil"/>
              <w:right w:val="nil"/>
            </w:tcBorders>
            <w:vAlign w:val="center"/>
          </w:tcPr>
          <w:p w14:paraId="671BC857" w14:textId="77777777" w:rsidR="007E3450" w:rsidRPr="00DB7192" w:rsidRDefault="007E3450" w:rsidP="00362DCA">
            <w:pPr>
              <w:jc w:val="center"/>
              <w:rPr>
                <w:ins w:id="363" w:author="Henrike Sternberg" w:date="2022-08-13T17:00:00Z"/>
                <w:rFonts w:ascii="Times New Roman" w:hAnsi="Times New Roman" w:cs="Times New Roman"/>
                <w:sz w:val="16"/>
                <w:szCs w:val="16"/>
              </w:rPr>
            </w:pPr>
            <w:ins w:id="364" w:author="Henrike Sternberg" w:date="2022-08-13T17:00:00Z">
              <w:r>
                <w:rPr>
                  <w:rFonts w:ascii="Times New Roman" w:hAnsi="Times New Roman" w:cs="Times New Roman"/>
                  <w:sz w:val="16"/>
                  <w:szCs w:val="16"/>
                </w:rPr>
                <w:t>(4)</w:t>
              </w:r>
            </w:ins>
          </w:p>
        </w:tc>
      </w:tr>
      <w:tr w:rsidR="007E3450" w14:paraId="601C0C35" w14:textId="77777777" w:rsidTr="009F2010">
        <w:trPr>
          <w:trHeight w:val="278"/>
          <w:ins w:id="365" w:author="Henrike Sternberg" w:date="2022-08-13T17:00:00Z"/>
        </w:trPr>
        <w:tc>
          <w:tcPr>
            <w:tcW w:w="2545" w:type="dxa"/>
            <w:gridSpan w:val="2"/>
            <w:tcBorders>
              <w:left w:val="nil"/>
              <w:bottom w:val="nil"/>
              <w:right w:val="nil"/>
            </w:tcBorders>
          </w:tcPr>
          <w:p w14:paraId="7B89DC41" w14:textId="77777777" w:rsidR="007E3450" w:rsidRPr="00DB7192" w:rsidRDefault="007E3450" w:rsidP="00362DCA">
            <w:pPr>
              <w:rPr>
                <w:ins w:id="366" w:author="Henrike Sternberg" w:date="2022-08-13T17:00:00Z"/>
                <w:rFonts w:ascii="Times New Roman" w:hAnsi="Times New Roman" w:cs="Times New Roman"/>
                <w:sz w:val="16"/>
                <w:szCs w:val="16"/>
              </w:rPr>
            </w:pPr>
            <w:ins w:id="367" w:author="Henrike Sternberg" w:date="2022-08-13T17:00:00Z">
              <w:r w:rsidRPr="00A43447">
                <w:rPr>
                  <w:rFonts w:ascii="Times New Roman" w:hAnsi="Times New Roman" w:cs="Times New Roman"/>
                  <w:b/>
                  <w:i/>
                  <w:w w:val="110"/>
                  <w:sz w:val="16"/>
                  <w:szCs w:val="16"/>
                </w:rPr>
                <w:t xml:space="preserve">Country </w:t>
              </w:r>
              <w:proofErr w:type="spellStart"/>
              <w:r w:rsidRPr="00A43447">
                <w:rPr>
                  <w:rFonts w:ascii="Times New Roman" w:hAnsi="Times New Roman" w:cs="Times New Roman"/>
                  <w:b/>
                  <w:i/>
                  <w:w w:val="110"/>
                  <w:sz w:val="16"/>
                  <w:szCs w:val="16"/>
                </w:rPr>
                <w:t>of</w:t>
              </w:r>
              <w:proofErr w:type="spellEnd"/>
              <w:r w:rsidRPr="00A43447">
                <w:rPr>
                  <w:rFonts w:ascii="Times New Roman" w:hAnsi="Times New Roman" w:cs="Times New Roman"/>
                  <w:b/>
                  <w:i/>
                  <w:w w:val="110"/>
                  <w:sz w:val="16"/>
                  <w:szCs w:val="16"/>
                </w:rPr>
                <w:t xml:space="preserve"> Residence</w:t>
              </w:r>
            </w:ins>
          </w:p>
        </w:tc>
        <w:tc>
          <w:tcPr>
            <w:tcW w:w="1408" w:type="dxa"/>
            <w:tcBorders>
              <w:left w:val="nil"/>
              <w:bottom w:val="nil"/>
              <w:right w:val="nil"/>
            </w:tcBorders>
          </w:tcPr>
          <w:p w14:paraId="72D3A312" w14:textId="77777777" w:rsidR="007E3450" w:rsidRPr="00DB7192" w:rsidRDefault="007E3450" w:rsidP="00362DCA">
            <w:pPr>
              <w:rPr>
                <w:ins w:id="368" w:author="Henrike Sternberg" w:date="2022-08-13T17:00:00Z"/>
                <w:rFonts w:ascii="Times New Roman" w:hAnsi="Times New Roman" w:cs="Times New Roman"/>
                <w:sz w:val="16"/>
                <w:szCs w:val="16"/>
              </w:rPr>
            </w:pPr>
          </w:p>
        </w:tc>
        <w:tc>
          <w:tcPr>
            <w:tcW w:w="1978" w:type="dxa"/>
            <w:tcBorders>
              <w:left w:val="nil"/>
              <w:bottom w:val="nil"/>
              <w:right w:val="nil"/>
            </w:tcBorders>
          </w:tcPr>
          <w:p w14:paraId="3C23D450" w14:textId="77777777" w:rsidR="007E3450" w:rsidRPr="00DB7192" w:rsidRDefault="007E3450" w:rsidP="00362DCA">
            <w:pPr>
              <w:rPr>
                <w:ins w:id="369" w:author="Henrike Sternberg" w:date="2022-08-13T17:00:00Z"/>
                <w:rFonts w:ascii="Times New Roman" w:hAnsi="Times New Roman" w:cs="Times New Roman"/>
                <w:sz w:val="16"/>
                <w:szCs w:val="16"/>
              </w:rPr>
            </w:pPr>
          </w:p>
        </w:tc>
        <w:tc>
          <w:tcPr>
            <w:tcW w:w="1978" w:type="dxa"/>
            <w:tcBorders>
              <w:left w:val="nil"/>
              <w:bottom w:val="nil"/>
              <w:right w:val="nil"/>
            </w:tcBorders>
          </w:tcPr>
          <w:p w14:paraId="4594D4C2" w14:textId="77777777" w:rsidR="007E3450" w:rsidRPr="00DB7192" w:rsidRDefault="007E3450" w:rsidP="00362DCA">
            <w:pPr>
              <w:rPr>
                <w:ins w:id="370" w:author="Henrike Sternberg" w:date="2022-08-13T17:00:00Z"/>
                <w:rFonts w:ascii="Times New Roman" w:hAnsi="Times New Roman" w:cs="Times New Roman"/>
                <w:sz w:val="16"/>
                <w:szCs w:val="16"/>
              </w:rPr>
            </w:pPr>
          </w:p>
        </w:tc>
        <w:tc>
          <w:tcPr>
            <w:tcW w:w="1980" w:type="dxa"/>
            <w:tcBorders>
              <w:left w:val="nil"/>
              <w:bottom w:val="nil"/>
              <w:right w:val="nil"/>
            </w:tcBorders>
          </w:tcPr>
          <w:p w14:paraId="79B2EC31" w14:textId="77777777" w:rsidR="007E3450" w:rsidRPr="00DB7192" w:rsidRDefault="007E3450" w:rsidP="00362DCA">
            <w:pPr>
              <w:rPr>
                <w:ins w:id="371" w:author="Henrike Sternberg" w:date="2022-08-13T17:00:00Z"/>
                <w:rFonts w:ascii="Times New Roman" w:hAnsi="Times New Roman" w:cs="Times New Roman"/>
                <w:sz w:val="16"/>
                <w:szCs w:val="16"/>
              </w:rPr>
            </w:pPr>
          </w:p>
        </w:tc>
      </w:tr>
      <w:tr w:rsidR="007E3450" w:rsidRPr="00994B31" w14:paraId="574EFF2F" w14:textId="77777777" w:rsidTr="009F2010">
        <w:trPr>
          <w:trHeight w:val="703"/>
          <w:ins w:id="372" w:author="Henrike Sternberg" w:date="2022-08-13T17:00:00Z"/>
        </w:trPr>
        <w:tc>
          <w:tcPr>
            <w:tcW w:w="1976" w:type="dxa"/>
            <w:tcBorders>
              <w:top w:val="nil"/>
              <w:left w:val="nil"/>
              <w:bottom w:val="nil"/>
              <w:right w:val="nil"/>
            </w:tcBorders>
          </w:tcPr>
          <w:p w14:paraId="2F0D4990" w14:textId="77777777" w:rsidR="007E3450" w:rsidRPr="00DB7192" w:rsidRDefault="007E3450" w:rsidP="00362DCA">
            <w:pPr>
              <w:rPr>
                <w:ins w:id="373" w:author="Henrike Sternberg" w:date="2022-08-13T17:00:00Z"/>
                <w:rFonts w:ascii="Times New Roman" w:hAnsi="Times New Roman" w:cs="Times New Roman"/>
                <w:sz w:val="16"/>
                <w:szCs w:val="16"/>
              </w:rPr>
            </w:pPr>
            <w:proofErr w:type="spellStart"/>
            <w:ins w:id="374" w:author="Henrike Sternberg" w:date="2022-08-13T17:00:00Z">
              <w:r w:rsidRPr="00A43447">
                <w:rPr>
                  <w:rFonts w:ascii="Times New Roman" w:hAnsi="Times New Roman" w:cs="Times New Roman"/>
                  <w:w w:val="110"/>
                  <w:sz w:val="16"/>
                  <w:szCs w:val="16"/>
                </w:rPr>
                <w:t>Respondents</w:t>
              </w:r>
              <w:proofErr w:type="spellEnd"/>
              <w:r w:rsidRPr="00A43447">
                <w:rPr>
                  <w:rFonts w:ascii="Times New Roman" w:hAnsi="Times New Roman" w:cs="Times New Roman"/>
                  <w:w w:val="110"/>
                  <w:sz w:val="16"/>
                  <w:szCs w:val="16"/>
                </w:rPr>
                <w:t>’ Country</w:t>
              </w:r>
            </w:ins>
          </w:p>
        </w:tc>
        <w:tc>
          <w:tcPr>
            <w:tcW w:w="1977" w:type="dxa"/>
            <w:gridSpan w:val="2"/>
            <w:tcBorders>
              <w:top w:val="nil"/>
              <w:left w:val="nil"/>
              <w:bottom w:val="nil"/>
              <w:right w:val="nil"/>
            </w:tcBorders>
            <w:vAlign w:val="center"/>
          </w:tcPr>
          <w:p w14:paraId="2BCBD9E7" w14:textId="77777777" w:rsidR="007E3450" w:rsidRPr="00DB7192" w:rsidRDefault="007E3450" w:rsidP="00362DCA">
            <w:pPr>
              <w:jc w:val="center"/>
              <w:rPr>
                <w:ins w:id="375" w:author="Henrike Sternberg" w:date="2022-08-13T17:00:00Z"/>
                <w:rFonts w:ascii="Times New Roman" w:hAnsi="Times New Roman" w:cs="Times New Roman"/>
                <w:sz w:val="16"/>
                <w:szCs w:val="16"/>
              </w:rPr>
            </w:pPr>
            <w:ins w:id="376" w:author="Henrike Sternberg" w:date="2022-08-13T17:00:00Z">
              <w:r>
                <w:rPr>
                  <w:rFonts w:ascii="Times New Roman" w:hAnsi="Times New Roman" w:cs="Times New Roman"/>
                  <w:sz w:val="16"/>
                  <w:szCs w:val="16"/>
                </w:rPr>
                <w:t xml:space="preserve">             Reference </w:t>
              </w:r>
              <w:proofErr w:type="spellStart"/>
              <w:r>
                <w:rPr>
                  <w:rFonts w:ascii="Times New Roman" w:hAnsi="Times New Roman" w:cs="Times New Roman"/>
                  <w:sz w:val="16"/>
                  <w:szCs w:val="16"/>
                </w:rPr>
                <w:t>category</w:t>
              </w:r>
              <w:proofErr w:type="spellEnd"/>
            </w:ins>
          </w:p>
        </w:tc>
        <w:tc>
          <w:tcPr>
            <w:tcW w:w="1978" w:type="dxa"/>
            <w:tcBorders>
              <w:top w:val="nil"/>
              <w:left w:val="nil"/>
              <w:bottom w:val="nil"/>
              <w:right w:val="nil"/>
            </w:tcBorders>
            <w:vAlign w:val="center"/>
          </w:tcPr>
          <w:p w14:paraId="46733C6C" w14:textId="77777777" w:rsidR="007E3450" w:rsidRPr="00994B31" w:rsidRDefault="007E3450" w:rsidP="00362DCA">
            <w:pPr>
              <w:jc w:val="center"/>
              <w:rPr>
                <w:ins w:id="377" w:author="Henrike Sternberg" w:date="2022-08-13T17:00:00Z"/>
                <w:rFonts w:ascii="Times New Roman" w:hAnsi="Times New Roman" w:cs="Times New Roman"/>
                <w:sz w:val="16"/>
                <w:szCs w:val="16"/>
                <w:lang w:val="en-US"/>
              </w:rPr>
            </w:pPr>
            <w:ins w:id="378" w:author="Henrike Sternberg" w:date="2022-08-13T17:00:00Z">
              <w:r w:rsidRPr="00994B31">
                <w:rPr>
                  <w:rFonts w:ascii="Times New Roman" w:hAnsi="Times New Roman" w:cs="Times New Roman"/>
                  <w:sz w:val="16"/>
                  <w:szCs w:val="16"/>
                  <w:lang w:val="en-US"/>
                </w:rPr>
                <w:t>Reference category</w:t>
              </w:r>
            </w:ins>
          </w:p>
        </w:tc>
        <w:tc>
          <w:tcPr>
            <w:tcW w:w="1978" w:type="dxa"/>
            <w:tcBorders>
              <w:top w:val="nil"/>
              <w:left w:val="nil"/>
              <w:bottom w:val="nil"/>
              <w:right w:val="nil"/>
            </w:tcBorders>
            <w:vAlign w:val="center"/>
          </w:tcPr>
          <w:p w14:paraId="4DE1DC57" w14:textId="77777777" w:rsidR="007E3450" w:rsidRPr="00994B31" w:rsidRDefault="007E3450" w:rsidP="00362DCA">
            <w:pPr>
              <w:jc w:val="center"/>
              <w:rPr>
                <w:ins w:id="379" w:author="Henrike Sternberg" w:date="2022-08-13T17:00:00Z"/>
                <w:rFonts w:ascii="Times New Roman" w:hAnsi="Times New Roman" w:cs="Times New Roman"/>
                <w:sz w:val="16"/>
                <w:szCs w:val="16"/>
                <w:lang w:val="en-US"/>
              </w:rPr>
            </w:pPr>
            <w:ins w:id="380" w:author="Henrike Sternberg" w:date="2022-08-13T17:00:00Z">
              <w:r w:rsidRPr="00994B31">
                <w:rPr>
                  <w:rFonts w:ascii="Times New Roman" w:hAnsi="Times New Roman" w:cs="Times New Roman"/>
                  <w:sz w:val="16"/>
                  <w:szCs w:val="16"/>
                  <w:lang w:val="en-US"/>
                </w:rPr>
                <w:t>Reference category</w:t>
              </w:r>
            </w:ins>
          </w:p>
        </w:tc>
        <w:tc>
          <w:tcPr>
            <w:tcW w:w="1980" w:type="dxa"/>
            <w:tcBorders>
              <w:top w:val="nil"/>
              <w:left w:val="nil"/>
              <w:bottom w:val="nil"/>
              <w:right w:val="nil"/>
            </w:tcBorders>
            <w:vAlign w:val="center"/>
          </w:tcPr>
          <w:p w14:paraId="6CCEDF07" w14:textId="77777777" w:rsidR="007E3450" w:rsidRPr="00994B31" w:rsidRDefault="007E3450" w:rsidP="00362DCA">
            <w:pPr>
              <w:jc w:val="center"/>
              <w:rPr>
                <w:ins w:id="381" w:author="Henrike Sternberg" w:date="2022-08-13T17:00:00Z"/>
                <w:rFonts w:ascii="Times New Roman" w:hAnsi="Times New Roman" w:cs="Times New Roman"/>
                <w:sz w:val="16"/>
                <w:szCs w:val="16"/>
                <w:lang w:val="en-US"/>
              </w:rPr>
            </w:pPr>
            <w:ins w:id="382" w:author="Henrike Sternberg" w:date="2022-08-13T17:00:00Z">
              <w:r w:rsidRPr="00994B31">
                <w:rPr>
                  <w:rFonts w:ascii="Times New Roman" w:hAnsi="Times New Roman" w:cs="Times New Roman"/>
                  <w:sz w:val="16"/>
                  <w:szCs w:val="16"/>
                  <w:lang w:val="en-US"/>
                </w:rPr>
                <w:t>Reference category</w:t>
              </w:r>
            </w:ins>
          </w:p>
        </w:tc>
      </w:tr>
      <w:tr w:rsidR="007E3450" w14:paraId="2A074DFD" w14:textId="77777777" w:rsidTr="009F2010">
        <w:trPr>
          <w:trHeight w:val="694"/>
          <w:ins w:id="383" w:author="Henrike Sternberg" w:date="2022-08-13T17:00:00Z"/>
        </w:trPr>
        <w:tc>
          <w:tcPr>
            <w:tcW w:w="2545" w:type="dxa"/>
            <w:gridSpan w:val="2"/>
            <w:tcBorders>
              <w:top w:val="nil"/>
              <w:left w:val="nil"/>
              <w:bottom w:val="nil"/>
              <w:right w:val="nil"/>
            </w:tcBorders>
          </w:tcPr>
          <w:p w14:paraId="0CA0A0CB" w14:textId="77777777" w:rsidR="007E3450" w:rsidRPr="00DB7192" w:rsidRDefault="007E3450" w:rsidP="00362DCA">
            <w:pPr>
              <w:rPr>
                <w:ins w:id="384" w:author="Henrike Sternberg" w:date="2022-08-13T17:00:00Z"/>
                <w:rFonts w:ascii="Times New Roman" w:hAnsi="Times New Roman" w:cs="Times New Roman"/>
                <w:sz w:val="16"/>
                <w:szCs w:val="16"/>
              </w:rPr>
            </w:pPr>
            <w:ins w:id="385" w:author="Henrike Sternberg" w:date="2022-08-13T17:00:00Z">
              <w:r w:rsidRPr="00A43447">
                <w:rPr>
                  <w:rFonts w:ascii="Times New Roman" w:hAnsi="Times New Roman" w:cs="Times New Roman"/>
                  <w:sz w:val="16"/>
                  <w:szCs w:val="16"/>
                </w:rPr>
                <w:t>Global Sout</w:t>
              </w:r>
              <w:r>
                <w:rPr>
                  <w:rFonts w:ascii="Times New Roman" w:hAnsi="Times New Roman" w:cs="Times New Roman"/>
                  <w:sz w:val="16"/>
                  <w:szCs w:val="16"/>
                </w:rPr>
                <w:t>h</w:t>
              </w:r>
            </w:ins>
          </w:p>
        </w:tc>
        <w:tc>
          <w:tcPr>
            <w:tcW w:w="1408" w:type="dxa"/>
            <w:tcBorders>
              <w:top w:val="nil"/>
              <w:left w:val="nil"/>
              <w:bottom w:val="nil"/>
              <w:right w:val="nil"/>
            </w:tcBorders>
            <w:vAlign w:val="center"/>
          </w:tcPr>
          <w:p w14:paraId="094542BF" w14:textId="77777777" w:rsidR="007E3450" w:rsidRPr="00790E07" w:rsidRDefault="007E3450" w:rsidP="00362DCA">
            <w:pPr>
              <w:jc w:val="center"/>
              <w:rPr>
                <w:ins w:id="386" w:author="Henrike Sternberg" w:date="2022-08-13T17:00:00Z"/>
                <w:rFonts w:ascii="Times New Roman" w:hAnsi="Times New Roman" w:cs="Times New Roman"/>
                <w:sz w:val="16"/>
                <w:szCs w:val="16"/>
                <w:lang w:val="en-US"/>
              </w:rPr>
            </w:pPr>
            <w:ins w:id="387" w:author="Henrike Sternberg" w:date="2022-08-13T17:00:00Z">
              <w:r w:rsidRPr="00790E07">
                <w:rPr>
                  <w:rFonts w:ascii="Times New Roman" w:hAnsi="Times New Roman" w:cs="Times New Roman"/>
                  <w:sz w:val="16"/>
                  <w:szCs w:val="16"/>
                  <w:lang w:val="en-US"/>
                </w:rPr>
                <w:t>1.16</w:t>
              </w:r>
              <w:r w:rsidRPr="00790E07">
                <w:rPr>
                  <w:rFonts w:ascii="Cambria Math" w:hAnsi="Cambria Math" w:cs="Cambria Math"/>
                  <w:sz w:val="16"/>
                  <w:szCs w:val="16"/>
                  <w:lang w:val="en-US"/>
                </w:rPr>
                <w:t>∗∗∗</w:t>
              </w:r>
            </w:ins>
          </w:p>
          <w:p w14:paraId="411E594D" w14:textId="77777777" w:rsidR="007E3450" w:rsidRPr="00DB7192" w:rsidRDefault="007E3450" w:rsidP="00362DCA">
            <w:pPr>
              <w:jc w:val="center"/>
              <w:rPr>
                <w:ins w:id="388" w:author="Henrike Sternberg" w:date="2022-08-13T17:00:00Z"/>
                <w:rFonts w:ascii="Times New Roman" w:hAnsi="Times New Roman" w:cs="Times New Roman"/>
                <w:sz w:val="16"/>
                <w:szCs w:val="16"/>
              </w:rPr>
            </w:pPr>
            <w:ins w:id="389" w:author="Henrike Sternberg" w:date="2022-08-13T17:00:00Z">
              <w:r w:rsidRPr="00790E07">
                <w:rPr>
                  <w:rFonts w:ascii="Times New Roman" w:hAnsi="Times New Roman" w:cs="Times New Roman"/>
                  <w:sz w:val="16"/>
                  <w:szCs w:val="16"/>
                  <w:lang w:val="en-US"/>
                </w:rPr>
                <w:t>[1.10,1.23]</w:t>
              </w:r>
            </w:ins>
          </w:p>
        </w:tc>
        <w:tc>
          <w:tcPr>
            <w:tcW w:w="1978" w:type="dxa"/>
            <w:tcBorders>
              <w:top w:val="nil"/>
              <w:left w:val="nil"/>
              <w:bottom w:val="nil"/>
              <w:right w:val="nil"/>
            </w:tcBorders>
            <w:vAlign w:val="center"/>
          </w:tcPr>
          <w:p w14:paraId="4454B67D" w14:textId="77777777" w:rsidR="007E3450" w:rsidRDefault="007E3450" w:rsidP="00362DCA">
            <w:pPr>
              <w:jc w:val="center"/>
              <w:rPr>
                <w:ins w:id="390" w:author="Henrike Sternberg" w:date="2022-08-13T17:00:00Z"/>
                <w:rFonts w:ascii="Cambria Math" w:hAnsi="Cambria Math" w:cs="Cambria Math"/>
                <w:sz w:val="16"/>
                <w:szCs w:val="16"/>
                <w:lang w:val="en-US"/>
              </w:rPr>
            </w:pPr>
            <w:ins w:id="391" w:author="Henrike Sternberg" w:date="2022-08-13T17:00:00Z">
              <w:r>
                <w:rPr>
                  <w:rFonts w:ascii="Times New Roman" w:hAnsi="Times New Roman" w:cs="Times New Roman"/>
                  <w:sz w:val="16"/>
                  <w:szCs w:val="16"/>
                </w:rPr>
                <w:t>1.608</w:t>
              </w:r>
              <w:r w:rsidRPr="00790E07">
                <w:rPr>
                  <w:rFonts w:ascii="Cambria Math" w:hAnsi="Cambria Math" w:cs="Cambria Math"/>
                  <w:sz w:val="16"/>
                  <w:szCs w:val="16"/>
                  <w:lang w:val="en-US"/>
                </w:rPr>
                <w:t>∗∗∗</w:t>
              </w:r>
            </w:ins>
          </w:p>
          <w:p w14:paraId="00E9B93F" w14:textId="77777777" w:rsidR="007E3450" w:rsidRPr="00DB7192" w:rsidRDefault="007E3450" w:rsidP="00362DCA">
            <w:pPr>
              <w:jc w:val="center"/>
              <w:rPr>
                <w:ins w:id="392" w:author="Henrike Sternberg" w:date="2022-08-13T17:00:00Z"/>
                <w:rFonts w:ascii="Times New Roman" w:hAnsi="Times New Roman" w:cs="Times New Roman"/>
                <w:sz w:val="16"/>
                <w:szCs w:val="16"/>
              </w:rPr>
            </w:pPr>
            <w:ins w:id="393" w:author="Henrike Sternberg" w:date="2022-08-13T17:00:00Z">
              <w:r>
                <w:rPr>
                  <w:rFonts w:ascii="Cambria Math" w:hAnsi="Cambria Math" w:cs="Cambria Math"/>
                  <w:sz w:val="16"/>
                  <w:szCs w:val="16"/>
                </w:rPr>
                <w:t>[1.49,1.74]</w:t>
              </w:r>
            </w:ins>
          </w:p>
        </w:tc>
        <w:tc>
          <w:tcPr>
            <w:tcW w:w="1978" w:type="dxa"/>
            <w:tcBorders>
              <w:top w:val="nil"/>
              <w:left w:val="nil"/>
              <w:bottom w:val="nil"/>
              <w:right w:val="nil"/>
            </w:tcBorders>
            <w:vAlign w:val="center"/>
          </w:tcPr>
          <w:p w14:paraId="21746594" w14:textId="77777777" w:rsidR="007E3450" w:rsidRDefault="007E3450" w:rsidP="00362DCA">
            <w:pPr>
              <w:jc w:val="center"/>
              <w:rPr>
                <w:ins w:id="394" w:author="Henrike Sternberg" w:date="2022-08-13T17:00:00Z"/>
                <w:rFonts w:ascii="Times New Roman" w:hAnsi="Times New Roman" w:cs="Times New Roman"/>
                <w:sz w:val="16"/>
                <w:szCs w:val="16"/>
              </w:rPr>
            </w:pPr>
            <w:ins w:id="395" w:author="Henrike Sternberg" w:date="2022-08-13T17:00:00Z">
              <w:r>
                <w:rPr>
                  <w:rFonts w:ascii="Times New Roman" w:hAnsi="Times New Roman" w:cs="Times New Roman"/>
                  <w:sz w:val="16"/>
                  <w:szCs w:val="16"/>
                </w:rPr>
                <w:t>1.29</w:t>
              </w:r>
              <w:r w:rsidRPr="00790E07">
                <w:rPr>
                  <w:rFonts w:ascii="Cambria Math" w:hAnsi="Cambria Math" w:cs="Cambria Math"/>
                  <w:sz w:val="16"/>
                  <w:szCs w:val="16"/>
                  <w:lang w:val="en-US"/>
                </w:rPr>
                <w:t>∗∗∗</w:t>
              </w:r>
            </w:ins>
          </w:p>
          <w:p w14:paraId="0969A162" w14:textId="77777777" w:rsidR="007E3450" w:rsidRPr="00DB7192" w:rsidRDefault="007E3450" w:rsidP="00362DCA">
            <w:pPr>
              <w:jc w:val="center"/>
              <w:rPr>
                <w:ins w:id="396" w:author="Henrike Sternberg" w:date="2022-08-13T17:00:00Z"/>
                <w:rFonts w:ascii="Times New Roman" w:hAnsi="Times New Roman" w:cs="Times New Roman"/>
                <w:sz w:val="16"/>
                <w:szCs w:val="16"/>
              </w:rPr>
            </w:pPr>
            <w:ins w:id="397" w:author="Henrike Sternberg" w:date="2022-08-13T17:00:00Z">
              <w:r>
                <w:rPr>
                  <w:rFonts w:ascii="Times New Roman" w:hAnsi="Times New Roman" w:cs="Times New Roman"/>
                  <w:sz w:val="16"/>
                  <w:szCs w:val="16"/>
                </w:rPr>
                <w:t>[1.18,1.41]</w:t>
              </w:r>
            </w:ins>
          </w:p>
        </w:tc>
        <w:tc>
          <w:tcPr>
            <w:tcW w:w="1980" w:type="dxa"/>
            <w:tcBorders>
              <w:top w:val="nil"/>
              <w:left w:val="nil"/>
              <w:bottom w:val="nil"/>
              <w:right w:val="nil"/>
            </w:tcBorders>
            <w:vAlign w:val="center"/>
          </w:tcPr>
          <w:p w14:paraId="3460D793" w14:textId="77777777" w:rsidR="007E3450" w:rsidRDefault="007E3450" w:rsidP="00362DCA">
            <w:pPr>
              <w:jc w:val="center"/>
              <w:rPr>
                <w:ins w:id="398" w:author="Henrike Sternberg" w:date="2022-08-13T17:00:00Z"/>
                <w:rFonts w:ascii="Times New Roman" w:hAnsi="Times New Roman" w:cs="Times New Roman"/>
                <w:sz w:val="16"/>
                <w:szCs w:val="16"/>
              </w:rPr>
            </w:pPr>
            <w:ins w:id="399" w:author="Henrike Sternberg" w:date="2022-08-13T17:00:00Z">
              <w:r>
                <w:rPr>
                  <w:rFonts w:ascii="Times New Roman" w:hAnsi="Times New Roman" w:cs="Times New Roman"/>
                  <w:sz w:val="16"/>
                  <w:szCs w:val="16"/>
                </w:rPr>
                <w:t>1.22</w:t>
              </w:r>
              <w:r w:rsidRPr="00790E07">
                <w:rPr>
                  <w:rFonts w:ascii="Cambria Math" w:hAnsi="Cambria Math" w:cs="Cambria Math"/>
                  <w:sz w:val="16"/>
                  <w:szCs w:val="16"/>
                  <w:lang w:val="en-US"/>
                </w:rPr>
                <w:t>∗∗∗</w:t>
              </w:r>
            </w:ins>
          </w:p>
          <w:p w14:paraId="023AEF9F" w14:textId="77777777" w:rsidR="007E3450" w:rsidRPr="00DB7192" w:rsidRDefault="007E3450" w:rsidP="00362DCA">
            <w:pPr>
              <w:jc w:val="center"/>
              <w:rPr>
                <w:ins w:id="400" w:author="Henrike Sternberg" w:date="2022-08-13T17:00:00Z"/>
                <w:rFonts w:ascii="Times New Roman" w:hAnsi="Times New Roman" w:cs="Times New Roman"/>
                <w:sz w:val="16"/>
                <w:szCs w:val="16"/>
              </w:rPr>
            </w:pPr>
            <w:ins w:id="401" w:author="Henrike Sternberg" w:date="2022-08-13T17:00:00Z">
              <w:r>
                <w:rPr>
                  <w:rFonts w:ascii="Times New Roman" w:hAnsi="Times New Roman" w:cs="Times New Roman"/>
                  <w:sz w:val="16"/>
                  <w:szCs w:val="16"/>
                </w:rPr>
                <w:t>[1.09,1.36]</w:t>
              </w:r>
            </w:ins>
          </w:p>
        </w:tc>
      </w:tr>
      <w:tr w:rsidR="007E3450" w14:paraId="20F3F5D1" w14:textId="77777777" w:rsidTr="009F2010">
        <w:trPr>
          <w:trHeight w:val="718"/>
          <w:ins w:id="402" w:author="Henrike Sternberg" w:date="2022-08-13T17:00:00Z"/>
        </w:trPr>
        <w:tc>
          <w:tcPr>
            <w:tcW w:w="2545" w:type="dxa"/>
            <w:gridSpan w:val="2"/>
            <w:tcBorders>
              <w:top w:val="nil"/>
              <w:left w:val="nil"/>
              <w:bottom w:val="nil"/>
              <w:right w:val="nil"/>
            </w:tcBorders>
          </w:tcPr>
          <w:p w14:paraId="7547ACFA" w14:textId="77777777" w:rsidR="007E3450" w:rsidRPr="00DB7192" w:rsidRDefault="007E3450" w:rsidP="00362DCA">
            <w:pPr>
              <w:rPr>
                <w:ins w:id="403" w:author="Henrike Sternberg" w:date="2022-08-13T17:00:00Z"/>
                <w:rFonts w:ascii="Times New Roman" w:hAnsi="Times New Roman" w:cs="Times New Roman"/>
                <w:sz w:val="16"/>
                <w:lang w:val="en-US"/>
              </w:rPr>
            </w:pPr>
            <w:ins w:id="404" w:author="Henrike Sternberg" w:date="2022-08-13T17:00:00Z">
              <w:r w:rsidRPr="00DB7192">
                <w:rPr>
                  <w:rFonts w:ascii="Times New Roman" w:hAnsi="Times New Roman" w:cs="Times New Roman"/>
                  <w:sz w:val="16"/>
                  <w:szCs w:val="16"/>
                  <w:lang w:val="en-US"/>
                </w:rPr>
                <w:t xml:space="preserve">Global South </w:t>
              </w:r>
              <w:r w:rsidRPr="00DB7192">
                <w:rPr>
                  <w:rFonts w:ascii="Times New Roman" w:hAnsi="Times New Roman" w:cs="Times New Roman"/>
                  <w:sz w:val="16"/>
                  <w:lang w:val="en-US"/>
                </w:rPr>
                <w:t xml:space="preserve">× </w:t>
              </w:r>
              <w:r>
                <w:rPr>
                  <w:rFonts w:ascii="Times New Roman" w:hAnsi="Times New Roman" w:cs="Times New Roman"/>
                  <w:sz w:val="16"/>
                  <w:lang w:val="en-US"/>
                </w:rPr>
                <w:t>I</w:t>
              </w:r>
              <w:r w:rsidRPr="00DB7192">
                <w:rPr>
                  <w:rFonts w:ascii="Times New Roman" w:hAnsi="Times New Roman" w:cs="Times New Roman"/>
                  <w:sz w:val="16"/>
                  <w:lang w:val="en-US"/>
                </w:rPr>
                <w:t>ncidence</w:t>
              </w:r>
            </w:ins>
          </w:p>
        </w:tc>
        <w:tc>
          <w:tcPr>
            <w:tcW w:w="1408" w:type="dxa"/>
            <w:tcBorders>
              <w:top w:val="nil"/>
              <w:left w:val="nil"/>
              <w:bottom w:val="nil"/>
              <w:right w:val="nil"/>
            </w:tcBorders>
            <w:vAlign w:val="center"/>
          </w:tcPr>
          <w:p w14:paraId="59C3E5A6" w14:textId="77777777" w:rsidR="007E3450" w:rsidRPr="00DB7192" w:rsidRDefault="007E3450" w:rsidP="00362DCA">
            <w:pPr>
              <w:jc w:val="center"/>
              <w:rPr>
                <w:ins w:id="405" w:author="Henrike Sternberg" w:date="2022-08-13T17:00:00Z"/>
                <w:rFonts w:ascii="Times New Roman" w:hAnsi="Times New Roman" w:cs="Times New Roman"/>
                <w:sz w:val="16"/>
                <w:szCs w:val="16"/>
                <w:lang w:val="en-US"/>
              </w:rPr>
            </w:pPr>
          </w:p>
        </w:tc>
        <w:tc>
          <w:tcPr>
            <w:tcW w:w="1978" w:type="dxa"/>
            <w:tcBorders>
              <w:top w:val="nil"/>
              <w:left w:val="nil"/>
              <w:bottom w:val="nil"/>
              <w:right w:val="nil"/>
            </w:tcBorders>
            <w:vAlign w:val="center"/>
          </w:tcPr>
          <w:p w14:paraId="4B4DE60C" w14:textId="77777777" w:rsidR="007E3450" w:rsidRDefault="007E3450" w:rsidP="00362DCA">
            <w:pPr>
              <w:jc w:val="center"/>
              <w:rPr>
                <w:ins w:id="406" w:author="Henrike Sternberg" w:date="2022-08-13T17:00:00Z"/>
                <w:rFonts w:ascii="Cambria Math" w:hAnsi="Cambria Math" w:cs="Cambria Math"/>
                <w:sz w:val="16"/>
                <w:szCs w:val="16"/>
                <w:lang w:val="en-US"/>
              </w:rPr>
            </w:pPr>
            <w:ins w:id="407" w:author="Henrike Sternberg" w:date="2022-08-13T17:00:00Z">
              <w:r>
                <w:rPr>
                  <w:rFonts w:ascii="Times New Roman" w:hAnsi="Times New Roman" w:cs="Times New Roman"/>
                  <w:sz w:val="16"/>
                  <w:szCs w:val="16"/>
                  <w:lang w:val="en-US"/>
                </w:rPr>
                <w:t>0.998</w:t>
              </w:r>
              <w:r w:rsidRPr="00790E07">
                <w:rPr>
                  <w:rFonts w:ascii="Cambria Math" w:hAnsi="Cambria Math" w:cs="Cambria Math"/>
                  <w:sz w:val="16"/>
                  <w:szCs w:val="16"/>
                  <w:lang w:val="en-US"/>
                </w:rPr>
                <w:t>∗∗∗</w:t>
              </w:r>
            </w:ins>
          </w:p>
          <w:p w14:paraId="067F44E9" w14:textId="77777777" w:rsidR="007E3450" w:rsidRPr="00DB7192" w:rsidRDefault="007E3450" w:rsidP="00362DCA">
            <w:pPr>
              <w:jc w:val="center"/>
              <w:rPr>
                <w:ins w:id="408" w:author="Henrike Sternberg" w:date="2022-08-13T17:00:00Z"/>
                <w:rFonts w:ascii="Times New Roman" w:hAnsi="Times New Roman" w:cs="Times New Roman"/>
                <w:sz w:val="16"/>
                <w:szCs w:val="16"/>
                <w:lang w:val="en-US"/>
              </w:rPr>
            </w:pPr>
            <w:ins w:id="409" w:author="Henrike Sternberg" w:date="2022-08-13T17:00:00Z">
              <w:r>
                <w:rPr>
                  <w:rFonts w:ascii="Cambria Math" w:hAnsi="Cambria Math" w:cs="Cambria Math"/>
                  <w:sz w:val="16"/>
                  <w:szCs w:val="16"/>
                  <w:lang w:val="en-US"/>
                </w:rPr>
                <w:t>[0.997,0.998]</w:t>
              </w:r>
            </w:ins>
          </w:p>
        </w:tc>
        <w:tc>
          <w:tcPr>
            <w:tcW w:w="1978" w:type="dxa"/>
            <w:tcBorders>
              <w:top w:val="nil"/>
              <w:left w:val="nil"/>
              <w:bottom w:val="nil"/>
              <w:right w:val="nil"/>
            </w:tcBorders>
            <w:vAlign w:val="center"/>
          </w:tcPr>
          <w:p w14:paraId="5B835D5C" w14:textId="77777777" w:rsidR="007E3450" w:rsidRPr="00DB7192" w:rsidRDefault="007E3450" w:rsidP="00362DCA">
            <w:pPr>
              <w:jc w:val="center"/>
              <w:rPr>
                <w:ins w:id="410" w:author="Henrike Sternberg" w:date="2022-08-13T17:00:00Z"/>
                <w:rFonts w:ascii="Times New Roman" w:hAnsi="Times New Roman" w:cs="Times New Roman"/>
                <w:sz w:val="16"/>
                <w:szCs w:val="16"/>
                <w:lang w:val="en-US"/>
              </w:rPr>
            </w:pPr>
          </w:p>
        </w:tc>
        <w:tc>
          <w:tcPr>
            <w:tcW w:w="1980" w:type="dxa"/>
            <w:tcBorders>
              <w:top w:val="nil"/>
              <w:left w:val="nil"/>
              <w:bottom w:val="nil"/>
              <w:right w:val="nil"/>
            </w:tcBorders>
            <w:vAlign w:val="center"/>
          </w:tcPr>
          <w:p w14:paraId="59A16D89" w14:textId="77777777" w:rsidR="007E3450" w:rsidRPr="00DB7192" w:rsidRDefault="007E3450" w:rsidP="00362DCA">
            <w:pPr>
              <w:jc w:val="center"/>
              <w:rPr>
                <w:ins w:id="411" w:author="Henrike Sternberg" w:date="2022-08-13T17:00:00Z"/>
                <w:rFonts w:ascii="Times New Roman" w:hAnsi="Times New Roman" w:cs="Times New Roman"/>
                <w:sz w:val="16"/>
                <w:szCs w:val="16"/>
                <w:lang w:val="en-US"/>
              </w:rPr>
            </w:pPr>
          </w:p>
        </w:tc>
      </w:tr>
      <w:tr w:rsidR="007E3450" w14:paraId="5D213798" w14:textId="77777777" w:rsidTr="009F2010">
        <w:trPr>
          <w:trHeight w:val="558"/>
          <w:ins w:id="412" w:author="Henrike Sternberg" w:date="2022-08-13T17:00:00Z"/>
        </w:trPr>
        <w:tc>
          <w:tcPr>
            <w:tcW w:w="2545" w:type="dxa"/>
            <w:gridSpan w:val="2"/>
            <w:tcBorders>
              <w:top w:val="nil"/>
              <w:left w:val="nil"/>
              <w:bottom w:val="nil"/>
              <w:right w:val="nil"/>
            </w:tcBorders>
          </w:tcPr>
          <w:p w14:paraId="4A2A0C9F" w14:textId="77777777" w:rsidR="007E3450" w:rsidRPr="00DB7192" w:rsidRDefault="007E3450" w:rsidP="00362DCA">
            <w:pPr>
              <w:rPr>
                <w:ins w:id="413" w:author="Henrike Sternberg" w:date="2022-08-13T17:00:00Z"/>
                <w:rFonts w:ascii="Times New Roman" w:hAnsi="Times New Roman" w:cs="Times New Roman"/>
                <w:sz w:val="16"/>
                <w:lang w:val="en-US"/>
              </w:rPr>
            </w:pPr>
            <w:ins w:id="414" w:author="Henrike Sternberg" w:date="2022-08-13T17:00:00Z">
              <w:r w:rsidRPr="00DB7192">
                <w:rPr>
                  <w:rFonts w:ascii="Times New Roman" w:hAnsi="Times New Roman" w:cs="Times New Roman"/>
                  <w:sz w:val="16"/>
                  <w:szCs w:val="16"/>
                  <w:lang w:val="en-US"/>
                </w:rPr>
                <w:t xml:space="preserve">Global South </w:t>
              </w:r>
              <w:r w:rsidRPr="00DB7192">
                <w:rPr>
                  <w:rFonts w:ascii="Times New Roman" w:hAnsi="Times New Roman" w:cs="Times New Roman"/>
                  <w:sz w:val="16"/>
                  <w:lang w:val="en-US"/>
                </w:rPr>
                <w:t xml:space="preserve">× </w:t>
              </w:r>
              <w:r>
                <w:rPr>
                  <w:rFonts w:ascii="Times New Roman" w:hAnsi="Times New Roman" w:cs="Times New Roman"/>
                  <w:sz w:val="16"/>
                  <w:lang w:val="en-US"/>
                </w:rPr>
                <w:t>I</w:t>
              </w:r>
              <w:r w:rsidRPr="00DB7192">
                <w:rPr>
                  <w:rFonts w:ascii="Times New Roman" w:hAnsi="Times New Roman" w:cs="Times New Roman"/>
                  <w:sz w:val="16"/>
                  <w:lang w:val="en-US"/>
                </w:rPr>
                <w:t>ncidence</w:t>
              </w:r>
              <w:r>
                <w:rPr>
                  <w:rFonts w:ascii="Times New Roman" w:hAnsi="Times New Roman" w:cs="Times New Roman"/>
                  <w:sz w:val="16"/>
                  <w:lang w:val="en-US"/>
                </w:rPr>
                <w:t xml:space="preserve"> &lt;50</w:t>
              </w:r>
            </w:ins>
          </w:p>
        </w:tc>
        <w:tc>
          <w:tcPr>
            <w:tcW w:w="1408" w:type="dxa"/>
            <w:tcBorders>
              <w:top w:val="nil"/>
              <w:left w:val="nil"/>
              <w:bottom w:val="nil"/>
              <w:right w:val="nil"/>
            </w:tcBorders>
            <w:vAlign w:val="center"/>
          </w:tcPr>
          <w:p w14:paraId="4A33045B" w14:textId="77777777" w:rsidR="007E3450" w:rsidRPr="00DB7192" w:rsidRDefault="007E3450" w:rsidP="00362DCA">
            <w:pPr>
              <w:jc w:val="center"/>
              <w:rPr>
                <w:ins w:id="415" w:author="Henrike Sternberg" w:date="2022-08-13T17:00:00Z"/>
                <w:rFonts w:ascii="Times New Roman" w:hAnsi="Times New Roman" w:cs="Times New Roman"/>
                <w:sz w:val="16"/>
                <w:szCs w:val="16"/>
                <w:lang w:val="en-US"/>
              </w:rPr>
            </w:pPr>
          </w:p>
        </w:tc>
        <w:tc>
          <w:tcPr>
            <w:tcW w:w="1978" w:type="dxa"/>
            <w:tcBorders>
              <w:top w:val="nil"/>
              <w:left w:val="nil"/>
              <w:bottom w:val="nil"/>
              <w:right w:val="nil"/>
            </w:tcBorders>
            <w:vAlign w:val="center"/>
          </w:tcPr>
          <w:p w14:paraId="223AF3AC" w14:textId="77777777" w:rsidR="007E3450" w:rsidRPr="00DB7192" w:rsidRDefault="007E3450" w:rsidP="00362DCA">
            <w:pPr>
              <w:jc w:val="center"/>
              <w:rPr>
                <w:ins w:id="416" w:author="Henrike Sternberg" w:date="2022-08-13T17:00:00Z"/>
                <w:rFonts w:ascii="Times New Roman" w:hAnsi="Times New Roman" w:cs="Times New Roman"/>
                <w:sz w:val="16"/>
                <w:szCs w:val="16"/>
                <w:lang w:val="en-US"/>
              </w:rPr>
            </w:pPr>
          </w:p>
        </w:tc>
        <w:tc>
          <w:tcPr>
            <w:tcW w:w="1978" w:type="dxa"/>
            <w:tcBorders>
              <w:top w:val="nil"/>
              <w:left w:val="nil"/>
              <w:bottom w:val="nil"/>
              <w:right w:val="nil"/>
            </w:tcBorders>
            <w:vAlign w:val="center"/>
          </w:tcPr>
          <w:p w14:paraId="4AA2D471" w14:textId="77777777" w:rsidR="007E3450" w:rsidRPr="00DB7192" w:rsidRDefault="007E3450" w:rsidP="00362DCA">
            <w:pPr>
              <w:jc w:val="center"/>
              <w:rPr>
                <w:ins w:id="417" w:author="Henrike Sternberg" w:date="2022-08-13T17:00:00Z"/>
                <w:rFonts w:ascii="Times New Roman" w:hAnsi="Times New Roman" w:cs="Times New Roman"/>
                <w:sz w:val="16"/>
                <w:szCs w:val="16"/>
                <w:lang w:val="en-US"/>
              </w:rPr>
            </w:pPr>
            <w:ins w:id="418" w:author="Henrike Sternberg" w:date="2022-08-13T17:00:00Z">
              <w:r>
                <w:rPr>
                  <w:rFonts w:ascii="Times New Roman" w:hAnsi="Times New Roman" w:cs="Times New Roman"/>
                  <w:sz w:val="16"/>
                  <w:szCs w:val="16"/>
                  <w:lang w:val="en-US"/>
                </w:rPr>
                <w:t>Reference category</w:t>
              </w:r>
            </w:ins>
          </w:p>
        </w:tc>
        <w:tc>
          <w:tcPr>
            <w:tcW w:w="1980" w:type="dxa"/>
            <w:tcBorders>
              <w:top w:val="nil"/>
              <w:left w:val="nil"/>
              <w:bottom w:val="nil"/>
              <w:right w:val="nil"/>
            </w:tcBorders>
            <w:vAlign w:val="center"/>
          </w:tcPr>
          <w:p w14:paraId="63BCCD6A" w14:textId="77777777" w:rsidR="007E3450" w:rsidRPr="00DB7192" w:rsidRDefault="007E3450" w:rsidP="00362DCA">
            <w:pPr>
              <w:jc w:val="center"/>
              <w:rPr>
                <w:ins w:id="419" w:author="Henrike Sternberg" w:date="2022-08-13T17:00:00Z"/>
                <w:rFonts w:ascii="Times New Roman" w:hAnsi="Times New Roman" w:cs="Times New Roman"/>
                <w:sz w:val="16"/>
                <w:szCs w:val="16"/>
                <w:lang w:val="en-US"/>
              </w:rPr>
            </w:pPr>
          </w:p>
        </w:tc>
      </w:tr>
      <w:tr w:rsidR="007E3450" w14:paraId="7D14A88B" w14:textId="77777777" w:rsidTr="009F2010">
        <w:trPr>
          <w:trHeight w:val="564"/>
          <w:ins w:id="420" w:author="Henrike Sternberg" w:date="2022-08-13T17:00:00Z"/>
        </w:trPr>
        <w:tc>
          <w:tcPr>
            <w:tcW w:w="2545" w:type="dxa"/>
            <w:gridSpan w:val="2"/>
            <w:tcBorders>
              <w:top w:val="nil"/>
              <w:left w:val="nil"/>
              <w:bottom w:val="nil"/>
              <w:right w:val="nil"/>
            </w:tcBorders>
          </w:tcPr>
          <w:p w14:paraId="5E5EA51F" w14:textId="77777777" w:rsidR="007E3450" w:rsidRPr="00DB7192" w:rsidRDefault="007E3450" w:rsidP="00362DCA">
            <w:pPr>
              <w:rPr>
                <w:ins w:id="421" w:author="Henrike Sternberg" w:date="2022-08-13T17:00:00Z"/>
                <w:rFonts w:ascii="Times New Roman" w:hAnsi="Times New Roman" w:cs="Times New Roman"/>
                <w:sz w:val="16"/>
                <w:szCs w:val="16"/>
                <w:lang w:val="en-US"/>
              </w:rPr>
            </w:pPr>
            <w:ins w:id="422" w:author="Henrike Sternberg" w:date="2022-08-13T17:00:00Z">
              <w:r w:rsidRPr="00DB7192">
                <w:rPr>
                  <w:rFonts w:ascii="Times New Roman" w:hAnsi="Times New Roman" w:cs="Times New Roman"/>
                  <w:sz w:val="16"/>
                  <w:szCs w:val="16"/>
                  <w:lang w:val="en-US"/>
                </w:rPr>
                <w:t xml:space="preserve">Global South </w:t>
              </w:r>
              <w:r w:rsidRPr="00DB7192">
                <w:rPr>
                  <w:rFonts w:ascii="Times New Roman" w:hAnsi="Times New Roman" w:cs="Times New Roman"/>
                  <w:sz w:val="16"/>
                  <w:lang w:val="en-US"/>
                </w:rPr>
                <w:t xml:space="preserve">× </w:t>
              </w:r>
              <w:r>
                <w:rPr>
                  <w:rFonts w:ascii="Times New Roman" w:hAnsi="Times New Roman" w:cs="Times New Roman"/>
                  <w:sz w:val="16"/>
                  <w:lang w:val="en-US"/>
                </w:rPr>
                <w:t>I</w:t>
              </w:r>
              <w:r w:rsidRPr="00DB7192">
                <w:rPr>
                  <w:rFonts w:ascii="Times New Roman" w:hAnsi="Times New Roman" w:cs="Times New Roman"/>
                  <w:sz w:val="16"/>
                  <w:lang w:val="en-US"/>
                </w:rPr>
                <w:t>ncidence</w:t>
              </w:r>
              <w:r>
                <w:rPr>
                  <w:rFonts w:ascii="Times New Roman" w:hAnsi="Times New Roman" w:cs="Times New Roman"/>
                  <w:sz w:val="16"/>
                  <w:lang w:val="en-US"/>
                </w:rPr>
                <w:t xml:space="preserve"> 50-99</w:t>
              </w:r>
            </w:ins>
          </w:p>
        </w:tc>
        <w:tc>
          <w:tcPr>
            <w:tcW w:w="1408" w:type="dxa"/>
            <w:tcBorders>
              <w:top w:val="nil"/>
              <w:left w:val="nil"/>
              <w:bottom w:val="nil"/>
              <w:right w:val="nil"/>
            </w:tcBorders>
            <w:vAlign w:val="center"/>
          </w:tcPr>
          <w:p w14:paraId="6FF18D78" w14:textId="77777777" w:rsidR="007E3450" w:rsidRPr="00DB7192" w:rsidRDefault="007E3450" w:rsidP="00362DCA">
            <w:pPr>
              <w:jc w:val="center"/>
              <w:rPr>
                <w:ins w:id="423" w:author="Henrike Sternberg" w:date="2022-08-13T17:00:00Z"/>
                <w:rFonts w:ascii="Times New Roman" w:hAnsi="Times New Roman" w:cs="Times New Roman"/>
                <w:sz w:val="16"/>
                <w:szCs w:val="16"/>
                <w:lang w:val="en-US"/>
              </w:rPr>
            </w:pPr>
          </w:p>
        </w:tc>
        <w:tc>
          <w:tcPr>
            <w:tcW w:w="1978" w:type="dxa"/>
            <w:tcBorders>
              <w:top w:val="nil"/>
              <w:left w:val="nil"/>
              <w:bottom w:val="nil"/>
              <w:right w:val="nil"/>
            </w:tcBorders>
            <w:vAlign w:val="center"/>
          </w:tcPr>
          <w:p w14:paraId="20CD346C" w14:textId="77777777" w:rsidR="007E3450" w:rsidRPr="00DB7192" w:rsidRDefault="007E3450" w:rsidP="00362DCA">
            <w:pPr>
              <w:jc w:val="center"/>
              <w:rPr>
                <w:ins w:id="424" w:author="Henrike Sternberg" w:date="2022-08-13T17:00:00Z"/>
                <w:rFonts w:ascii="Times New Roman" w:hAnsi="Times New Roman" w:cs="Times New Roman"/>
                <w:sz w:val="16"/>
                <w:szCs w:val="16"/>
                <w:lang w:val="en-US"/>
              </w:rPr>
            </w:pPr>
          </w:p>
        </w:tc>
        <w:tc>
          <w:tcPr>
            <w:tcW w:w="1978" w:type="dxa"/>
            <w:tcBorders>
              <w:top w:val="nil"/>
              <w:left w:val="nil"/>
              <w:bottom w:val="nil"/>
              <w:right w:val="nil"/>
            </w:tcBorders>
            <w:vAlign w:val="center"/>
          </w:tcPr>
          <w:p w14:paraId="7B60E893" w14:textId="77777777" w:rsidR="007E3450" w:rsidRDefault="007E3450" w:rsidP="00362DCA">
            <w:pPr>
              <w:jc w:val="center"/>
              <w:rPr>
                <w:ins w:id="425" w:author="Henrike Sternberg" w:date="2022-08-13T17:00:00Z"/>
                <w:rFonts w:ascii="Times New Roman" w:hAnsi="Times New Roman" w:cs="Times New Roman"/>
                <w:sz w:val="16"/>
                <w:szCs w:val="16"/>
                <w:lang w:val="en-US"/>
              </w:rPr>
            </w:pPr>
            <w:ins w:id="426" w:author="Henrike Sternberg" w:date="2022-08-13T17:00:00Z">
              <w:r>
                <w:rPr>
                  <w:rFonts w:ascii="Times New Roman" w:hAnsi="Times New Roman" w:cs="Times New Roman"/>
                  <w:sz w:val="16"/>
                  <w:szCs w:val="16"/>
                  <w:lang w:val="en-US"/>
                </w:rPr>
                <w:t>1.30</w:t>
              </w:r>
              <w:r w:rsidRPr="00790E07">
                <w:rPr>
                  <w:rFonts w:ascii="Cambria Math" w:hAnsi="Cambria Math" w:cs="Cambria Math"/>
                  <w:sz w:val="16"/>
                  <w:szCs w:val="16"/>
                  <w:lang w:val="en-US"/>
                </w:rPr>
                <w:t>∗∗∗</w:t>
              </w:r>
            </w:ins>
          </w:p>
          <w:p w14:paraId="4FC74B55" w14:textId="77777777" w:rsidR="007E3450" w:rsidRPr="00DB7192" w:rsidRDefault="007E3450" w:rsidP="00362DCA">
            <w:pPr>
              <w:jc w:val="center"/>
              <w:rPr>
                <w:ins w:id="427" w:author="Henrike Sternberg" w:date="2022-08-13T17:00:00Z"/>
                <w:rFonts w:ascii="Times New Roman" w:hAnsi="Times New Roman" w:cs="Times New Roman"/>
                <w:sz w:val="16"/>
                <w:szCs w:val="16"/>
                <w:lang w:val="en-US"/>
              </w:rPr>
            </w:pPr>
            <w:ins w:id="428" w:author="Henrike Sternberg" w:date="2022-08-13T17:00:00Z">
              <w:r>
                <w:rPr>
                  <w:rFonts w:ascii="Times New Roman" w:hAnsi="Times New Roman" w:cs="Times New Roman"/>
                  <w:sz w:val="16"/>
                  <w:szCs w:val="16"/>
                  <w:lang w:val="en-US"/>
                </w:rPr>
                <w:t>[1.14,1.49]</w:t>
              </w:r>
            </w:ins>
          </w:p>
        </w:tc>
        <w:tc>
          <w:tcPr>
            <w:tcW w:w="1980" w:type="dxa"/>
            <w:tcBorders>
              <w:top w:val="nil"/>
              <w:left w:val="nil"/>
              <w:bottom w:val="nil"/>
              <w:right w:val="nil"/>
            </w:tcBorders>
            <w:vAlign w:val="center"/>
          </w:tcPr>
          <w:p w14:paraId="2BA1E681" w14:textId="77777777" w:rsidR="007E3450" w:rsidRPr="00DB7192" w:rsidRDefault="007E3450" w:rsidP="00362DCA">
            <w:pPr>
              <w:jc w:val="center"/>
              <w:rPr>
                <w:ins w:id="429" w:author="Henrike Sternberg" w:date="2022-08-13T17:00:00Z"/>
                <w:rFonts w:ascii="Times New Roman" w:hAnsi="Times New Roman" w:cs="Times New Roman"/>
                <w:sz w:val="16"/>
                <w:szCs w:val="16"/>
                <w:lang w:val="en-US"/>
              </w:rPr>
            </w:pPr>
          </w:p>
        </w:tc>
      </w:tr>
      <w:tr w:rsidR="007E3450" w14:paraId="08132CA8" w14:textId="77777777" w:rsidTr="009F2010">
        <w:trPr>
          <w:trHeight w:val="556"/>
          <w:ins w:id="430" w:author="Henrike Sternberg" w:date="2022-08-13T17:00:00Z"/>
        </w:trPr>
        <w:tc>
          <w:tcPr>
            <w:tcW w:w="2545" w:type="dxa"/>
            <w:gridSpan w:val="2"/>
            <w:tcBorders>
              <w:top w:val="nil"/>
              <w:left w:val="nil"/>
              <w:bottom w:val="nil"/>
              <w:right w:val="nil"/>
            </w:tcBorders>
          </w:tcPr>
          <w:p w14:paraId="1C92D9DB" w14:textId="77777777" w:rsidR="007E3450" w:rsidRPr="00DB7192" w:rsidRDefault="007E3450" w:rsidP="00362DCA">
            <w:pPr>
              <w:rPr>
                <w:ins w:id="431" w:author="Henrike Sternberg" w:date="2022-08-13T17:00:00Z"/>
                <w:rFonts w:ascii="Times New Roman" w:hAnsi="Times New Roman" w:cs="Times New Roman"/>
                <w:sz w:val="16"/>
                <w:szCs w:val="16"/>
                <w:lang w:val="en-US"/>
              </w:rPr>
            </w:pPr>
            <w:ins w:id="432" w:author="Henrike Sternberg" w:date="2022-08-13T17:00:00Z">
              <w:r w:rsidRPr="00DB7192">
                <w:rPr>
                  <w:rFonts w:ascii="Times New Roman" w:hAnsi="Times New Roman" w:cs="Times New Roman"/>
                  <w:sz w:val="16"/>
                  <w:szCs w:val="16"/>
                  <w:lang w:val="en-US"/>
                </w:rPr>
                <w:t xml:space="preserve">Global South </w:t>
              </w:r>
              <w:r w:rsidRPr="00DB7192">
                <w:rPr>
                  <w:rFonts w:ascii="Times New Roman" w:hAnsi="Times New Roman" w:cs="Times New Roman"/>
                  <w:sz w:val="16"/>
                  <w:lang w:val="en-US"/>
                </w:rPr>
                <w:t xml:space="preserve">× </w:t>
              </w:r>
              <w:r>
                <w:rPr>
                  <w:rFonts w:ascii="Times New Roman" w:hAnsi="Times New Roman" w:cs="Times New Roman"/>
                  <w:sz w:val="16"/>
                  <w:lang w:val="en-US"/>
                </w:rPr>
                <w:t>I</w:t>
              </w:r>
              <w:r w:rsidRPr="00DB7192">
                <w:rPr>
                  <w:rFonts w:ascii="Times New Roman" w:hAnsi="Times New Roman" w:cs="Times New Roman"/>
                  <w:sz w:val="16"/>
                  <w:lang w:val="en-US"/>
                </w:rPr>
                <w:t>ncidence</w:t>
              </w:r>
              <w:r>
                <w:rPr>
                  <w:rFonts w:ascii="Times New Roman" w:hAnsi="Times New Roman" w:cs="Times New Roman"/>
                  <w:sz w:val="16"/>
                  <w:lang w:val="en-US"/>
                </w:rPr>
                <w:t xml:space="preserve"> 100-249</w:t>
              </w:r>
            </w:ins>
          </w:p>
        </w:tc>
        <w:tc>
          <w:tcPr>
            <w:tcW w:w="1408" w:type="dxa"/>
            <w:tcBorders>
              <w:top w:val="nil"/>
              <w:left w:val="nil"/>
              <w:bottom w:val="nil"/>
              <w:right w:val="nil"/>
            </w:tcBorders>
            <w:vAlign w:val="center"/>
          </w:tcPr>
          <w:p w14:paraId="48BC55B0" w14:textId="77777777" w:rsidR="007E3450" w:rsidRPr="00DB7192" w:rsidRDefault="007E3450" w:rsidP="00362DCA">
            <w:pPr>
              <w:jc w:val="center"/>
              <w:rPr>
                <w:ins w:id="433" w:author="Henrike Sternberg" w:date="2022-08-13T17:00:00Z"/>
                <w:rFonts w:ascii="Times New Roman" w:hAnsi="Times New Roman" w:cs="Times New Roman"/>
                <w:sz w:val="16"/>
                <w:szCs w:val="16"/>
                <w:lang w:val="en-US"/>
              </w:rPr>
            </w:pPr>
          </w:p>
        </w:tc>
        <w:tc>
          <w:tcPr>
            <w:tcW w:w="1978" w:type="dxa"/>
            <w:tcBorders>
              <w:top w:val="nil"/>
              <w:left w:val="nil"/>
              <w:bottom w:val="nil"/>
              <w:right w:val="nil"/>
            </w:tcBorders>
            <w:vAlign w:val="center"/>
          </w:tcPr>
          <w:p w14:paraId="7C302470" w14:textId="77777777" w:rsidR="007E3450" w:rsidRPr="00DB7192" w:rsidRDefault="007E3450" w:rsidP="00362DCA">
            <w:pPr>
              <w:jc w:val="center"/>
              <w:rPr>
                <w:ins w:id="434" w:author="Henrike Sternberg" w:date="2022-08-13T17:00:00Z"/>
                <w:rFonts w:ascii="Times New Roman" w:hAnsi="Times New Roman" w:cs="Times New Roman"/>
                <w:sz w:val="16"/>
                <w:szCs w:val="16"/>
                <w:lang w:val="en-US"/>
              </w:rPr>
            </w:pPr>
          </w:p>
        </w:tc>
        <w:tc>
          <w:tcPr>
            <w:tcW w:w="1978" w:type="dxa"/>
            <w:tcBorders>
              <w:top w:val="nil"/>
              <w:left w:val="nil"/>
              <w:bottom w:val="nil"/>
              <w:right w:val="nil"/>
            </w:tcBorders>
            <w:vAlign w:val="center"/>
          </w:tcPr>
          <w:p w14:paraId="5DF2E548" w14:textId="77777777" w:rsidR="007E3450" w:rsidRDefault="007E3450" w:rsidP="00362DCA">
            <w:pPr>
              <w:jc w:val="center"/>
              <w:rPr>
                <w:ins w:id="435" w:author="Henrike Sternberg" w:date="2022-08-13T17:00:00Z"/>
                <w:rFonts w:ascii="Times New Roman" w:hAnsi="Times New Roman" w:cs="Times New Roman"/>
                <w:sz w:val="16"/>
                <w:szCs w:val="16"/>
                <w:lang w:val="en-US"/>
              </w:rPr>
            </w:pPr>
            <w:ins w:id="436" w:author="Henrike Sternberg" w:date="2022-08-13T17:00:00Z">
              <w:r>
                <w:rPr>
                  <w:rFonts w:ascii="Times New Roman" w:hAnsi="Times New Roman" w:cs="Times New Roman"/>
                  <w:sz w:val="16"/>
                  <w:szCs w:val="16"/>
                  <w:lang w:val="en-US"/>
                </w:rPr>
                <w:t>1.11</w:t>
              </w:r>
            </w:ins>
          </w:p>
          <w:p w14:paraId="4A52DA17" w14:textId="77777777" w:rsidR="007E3450" w:rsidRPr="00DB7192" w:rsidRDefault="007E3450" w:rsidP="00362DCA">
            <w:pPr>
              <w:jc w:val="center"/>
              <w:rPr>
                <w:ins w:id="437" w:author="Henrike Sternberg" w:date="2022-08-13T17:00:00Z"/>
                <w:rFonts w:ascii="Times New Roman" w:hAnsi="Times New Roman" w:cs="Times New Roman"/>
                <w:sz w:val="16"/>
                <w:szCs w:val="16"/>
                <w:lang w:val="en-US"/>
              </w:rPr>
            </w:pPr>
            <w:ins w:id="438" w:author="Henrike Sternberg" w:date="2022-08-13T17:00:00Z">
              <w:r>
                <w:rPr>
                  <w:rFonts w:ascii="Times New Roman" w:hAnsi="Times New Roman" w:cs="Times New Roman"/>
                  <w:sz w:val="16"/>
                  <w:szCs w:val="16"/>
                  <w:lang w:val="en-US"/>
                </w:rPr>
                <w:t>[0.92,1.32]</w:t>
              </w:r>
            </w:ins>
          </w:p>
        </w:tc>
        <w:tc>
          <w:tcPr>
            <w:tcW w:w="1980" w:type="dxa"/>
            <w:tcBorders>
              <w:top w:val="nil"/>
              <w:left w:val="nil"/>
              <w:bottom w:val="nil"/>
              <w:right w:val="nil"/>
            </w:tcBorders>
            <w:vAlign w:val="center"/>
          </w:tcPr>
          <w:p w14:paraId="67858383" w14:textId="77777777" w:rsidR="007E3450" w:rsidRPr="00DB7192" w:rsidRDefault="007E3450" w:rsidP="00362DCA">
            <w:pPr>
              <w:jc w:val="center"/>
              <w:rPr>
                <w:ins w:id="439" w:author="Henrike Sternberg" w:date="2022-08-13T17:00:00Z"/>
                <w:rFonts w:ascii="Times New Roman" w:hAnsi="Times New Roman" w:cs="Times New Roman"/>
                <w:sz w:val="16"/>
                <w:szCs w:val="16"/>
                <w:lang w:val="en-US"/>
              </w:rPr>
            </w:pPr>
          </w:p>
        </w:tc>
      </w:tr>
      <w:tr w:rsidR="007E3450" w14:paraId="6137ADEB" w14:textId="77777777" w:rsidTr="009F2010">
        <w:trPr>
          <w:trHeight w:val="566"/>
          <w:ins w:id="440" w:author="Henrike Sternberg" w:date="2022-08-13T17:00:00Z"/>
        </w:trPr>
        <w:tc>
          <w:tcPr>
            <w:tcW w:w="2545" w:type="dxa"/>
            <w:gridSpan w:val="2"/>
            <w:tcBorders>
              <w:top w:val="nil"/>
              <w:left w:val="nil"/>
              <w:bottom w:val="nil"/>
              <w:right w:val="nil"/>
            </w:tcBorders>
          </w:tcPr>
          <w:p w14:paraId="62A4EA5E" w14:textId="77777777" w:rsidR="007E3450" w:rsidRPr="00A43B76" w:rsidRDefault="007E3450" w:rsidP="00362DCA">
            <w:pPr>
              <w:rPr>
                <w:ins w:id="441" w:author="Henrike Sternberg" w:date="2022-08-13T17:00:00Z"/>
                <w:rFonts w:ascii="Times New Roman" w:hAnsi="Times New Roman" w:cs="Times New Roman"/>
                <w:sz w:val="16"/>
                <w:szCs w:val="16"/>
              </w:rPr>
            </w:pPr>
            <w:ins w:id="442" w:author="Henrike Sternberg" w:date="2022-08-13T17:00:00Z">
              <w:r w:rsidRPr="00DB7192">
                <w:rPr>
                  <w:rFonts w:ascii="Times New Roman" w:hAnsi="Times New Roman" w:cs="Times New Roman"/>
                  <w:sz w:val="16"/>
                  <w:szCs w:val="16"/>
                  <w:lang w:val="en-US"/>
                </w:rPr>
                <w:t xml:space="preserve">Global South </w:t>
              </w:r>
              <w:r w:rsidRPr="00DB7192">
                <w:rPr>
                  <w:rFonts w:ascii="Times New Roman" w:hAnsi="Times New Roman" w:cs="Times New Roman"/>
                  <w:sz w:val="16"/>
                  <w:lang w:val="en-US"/>
                </w:rPr>
                <w:t xml:space="preserve">× </w:t>
              </w:r>
              <w:r>
                <w:rPr>
                  <w:rFonts w:ascii="Times New Roman" w:hAnsi="Times New Roman" w:cs="Times New Roman"/>
                  <w:sz w:val="16"/>
                  <w:lang w:val="en-US"/>
                </w:rPr>
                <w:t>I</w:t>
              </w:r>
              <w:r w:rsidRPr="00DB7192">
                <w:rPr>
                  <w:rFonts w:ascii="Times New Roman" w:hAnsi="Times New Roman" w:cs="Times New Roman"/>
                  <w:sz w:val="16"/>
                  <w:lang w:val="en-US"/>
                </w:rPr>
                <w:t>ncidence</w:t>
              </w:r>
              <w:r>
                <w:rPr>
                  <w:rFonts w:ascii="Times New Roman" w:hAnsi="Times New Roman" w:cs="Times New Roman"/>
                  <w:sz w:val="16"/>
                  <w:lang w:val="en-US"/>
                </w:rPr>
                <w:t xml:space="preserve"> 250-349</w:t>
              </w:r>
            </w:ins>
          </w:p>
        </w:tc>
        <w:tc>
          <w:tcPr>
            <w:tcW w:w="1408" w:type="dxa"/>
            <w:tcBorders>
              <w:top w:val="nil"/>
              <w:left w:val="nil"/>
              <w:bottom w:val="nil"/>
              <w:right w:val="nil"/>
            </w:tcBorders>
            <w:vAlign w:val="center"/>
          </w:tcPr>
          <w:p w14:paraId="6BC000F9" w14:textId="77777777" w:rsidR="007E3450" w:rsidRPr="00A43B76" w:rsidRDefault="007E3450" w:rsidP="00362DCA">
            <w:pPr>
              <w:jc w:val="center"/>
              <w:rPr>
                <w:ins w:id="443"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3FF22EB8" w14:textId="77777777" w:rsidR="007E3450" w:rsidRPr="00A43B76" w:rsidRDefault="007E3450" w:rsidP="00362DCA">
            <w:pPr>
              <w:jc w:val="center"/>
              <w:rPr>
                <w:ins w:id="444"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48F70FCD" w14:textId="77777777" w:rsidR="007E3450" w:rsidRDefault="007E3450" w:rsidP="00362DCA">
            <w:pPr>
              <w:jc w:val="center"/>
              <w:rPr>
                <w:ins w:id="445" w:author="Henrike Sternberg" w:date="2022-08-13T17:00:00Z"/>
                <w:rFonts w:ascii="Times New Roman" w:hAnsi="Times New Roman" w:cs="Times New Roman"/>
                <w:sz w:val="16"/>
                <w:szCs w:val="16"/>
              </w:rPr>
            </w:pPr>
            <w:ins w:id="446" w:author="Henrike Sternberg" w:date="2022-08-13T17:00:00Z">
              <w:r>
                <w:rPr>
                  <w:rFonts w:ascii="Times New Roman" w:hAnsi="Times New Roman" w:cs="Times New Roman"/>
                  <w:sz w:val="16"/>
                  <w:szCs w:val="16"/>
                </w:rPr>
                <w:t>0.56</w:t>
              </w:r>
              <w:r w:rsidRPr="00790E07">
                <w:rPr>
                  <w:rFonts w:ascii="Cambria Math" w:hAnsi="Cambria Math" w:cs="Cambria Math"/>
                  <w:sz w:val="16"/>
                  <w:szCs w:val="16"/>
                  <w:lang w:val="en-US"/>
                </w:rPr>
                <w:t>∗∗∗</w:t>
              </w:r>
            </w:ins>
          </w:p>
          <w:p w14:paraId="492605D6" w14:textId="77777777" w:rsidR="007E3450" w:rsidRPr="00A43B76" w:rsidRDefault="007E3450" w:rsidP="00362DCA">
            <w:pPr>
              <w:jc w:val="center"/>
              <w:rPr>
                <w:ins w:id="447" w:author="Henrike Sternberg" w:date="2022-08-13T17:00:00Z"/>
                <w:rFonts w:ascii="Times New Roman" w:hAnsi="Times New Roman" w:cs="Times New Roman"/>
                <w:sz w:val="16"/>
                <w:szCs w:val="16"/>
              </w:rPr>
            </w:pPr>
            <w:ins w:id="448" w:author="Henrike Sternberg" w:date="2022-08-13T17:00:00Z">
              <w:r>
                <w:rPr>
                  <w:rFonts w:ascii="Times New Roman" w:hAnsi="Times New Roman" w:cs="Times New Roman"/>
                  <w:sz w:val="16"/>
                  <w:szCs w:val="16"/>
                </w:rPr>
                <w:t>[0.49,0.64]</w:t>
              </w:r>
            </w:ins>
          </w:p>
        </w:tc>
        <w:tc>
          <w:tcPr>
            <w:tcW w:w="1980" w:type="dxa"/>
            <w:tcBorders>
              <w:top w:val="nil"/>
              <w:left w:val="nil"/>
              <w:bottom w:val="nil"/>
              <w:right w:val="nil"/>
            </w:tcBorders>
            <w:vAlign w:val="center"/>
          </w:tcPr>
          <w:p w14:paraId="52BABED4" w14:textId="77777777" w:rsidR="007E3450" w:rsidRPr="00A43B76" w:rsidRDefault="007E3450" w:rsidP="00362DCA">
            <w:pPr>
              <w:jc w:val="center"/>
              <w:rPr>
                <w:ins w:id="449" w:author="Henrike Sternberg" w:date="2022-08-13T17:00:00Z"/>
                <w:rFonts w:ascii="Times New Roman" w:hAnsi="Times New Roman" w:cs="Times New Roman"/>
                <w:sz w:val="16"/>
                <w:szCs w:val="16"/>
              </w:rPr>
            </w:pPr>
          </w:p>
        </w:tc>
      </w:tr>
      <w:tr w:rsidR="007E3450" w14:paraId="7A490410" w14:textId="77777777" w:rsidTr="009F2010">
        <w:trPr>
          <w:trHeight w:val="737"/>
          <w:ins w:id="450" w:author="Henrike Sternberg" w:date="2022-08-13T17:00:00Z"/>
        </w:trPr>
        <w:tc>
          <w:tcPr>
            <w:tcW w:w="2545" w:type="dxa"/>
            <w:gridSpan w:val="2"/>
            <w:tcBorders>
              <w:top w:val="nil"/>
              <w:left w:val="nil"/>
              <w:bottom w:val="nil"/>
              <w:right w:val="nil"/>
            </w:tcBorders>
          </w:tcPr>
          <w:p w14:paraId="30180795" w14:textId="77777777" w:rsidR="007E3450" w:rsidRPr="00A43B76" w:rsidRDefault="007E3450" w:rsidP="00362DCA">
            <w:pPr>
              <w:rPr>
                <w:ins w:id="451" w:author="Henrike Sternberg" w:date="2022-08-13T17:00:00Z"/>
                <w:rFonts w:ascii="Times New Roman" w:hAnsi="Times New Roman" w:cs="Times New Roman"/>
                <w:sz w:val="16"/>
                <w:szCs w:val="16"/>
              </w:rPr>
            </w:pPr>
            <w:ins w:id="452" w:author="Henrike Sternberg" w:date="2022-08-13T17:00:00Z">
              <w:r w:rsidRPr="00DB7192">
                <w:rPr>
                  <w:rFonts w:ascii="Times New Roman" w:hAnsi="Times New Roman" w:cs="Times New Roman"/>
                  <w:sz w:val="16"/>
                  <w:szCs w:val="16"/>
                  <w:lang w:val="en-US"/>
                </w:rPr>
                <w:t xml:space="preserve">Global South </w:t>
              </w:r>
              <w:r w:rsidRPr="00DB7192">
                <w:rPr>
                  <w:rFonts w:ascii="Times New Roman" w:hAnsi="Times New Roman" w:cs="Times New Roman"/>
                  <w:sz w:val="16"/>
                  <w:lang w:val="en-US"/>
                </w:rPr>
                <w:t xml:space="preserve">× </w:t>
              </w:r>
              <w:r>
                <w:rPr>
                  <w:rFonts w:ascii="Times New Roman" w:hAnsi="Times New Roman" w:cs="Times New Roman"/>
                  <w:sz w:val="16"/>
                  <w:lang w:val="en-US"/>
                </w:rPr>
                <w:t>I</w:t>
              </w:r>
              <w:r w:rsidRPr="00DB7192">
                <w:rPr>
                  <w:rFonts w:ascii="Times New Roman" w:hAnsi="Times New Roman" w:cs="Times New Roman"/>
                  <w:sz w:val="16"/>
                  <w:lang w:val="en-US"/>
                </w:rPr>
                <w:t>ncidence</w:t>
              </w:r>
              <w:r>
                <w:rPr>
                  <w:rFonts w:ascii="Times New Roman" w:hAnsi="Times New Roman" w:cs="Times New Roman"/>
                  <w:sz w:val="16"/>
                  <w:lang w:val="en-US"/>
                </w:rPr>
                <w:t xml:space="preserve"> ≥350</w:t>
              </w:r>
            </w:ins>
          </w:p>
        </w:tc>
        <w:tc>
          <w:tcPr>
            <w:tcW w:w="1408" w:type="dxa"/>
            <w:tcBorders>
              <w:top w:val="nil"/>
              <w:left w:val="nil"/>
              <w:bottom w:val="nil"/>
              <w:right w:val="nil"/>
            </w:tcBorders>
            <w:vAlign w:val="center"/>
          </w:tcPr>
          <w:p w14:paraId="24E7B898" w14:textId="77777777" w:rsidR="007E3450" w:rsidRPr="00A43B76" w:rsidRDefault="007E3450" w:rsidP="00362DCA">
            <w:pPr>
              <w:jc w:val="center"/>
              <w:rPr>
                <w:ins w:id="453"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68A17469" w14:textId="77777777" w:rsidR="007E3450" w:rsidRPr="00A43B76" w:rsidRDefault="007E3450" w:rsidP="00362DCA">
            <w:pPr>
              <w:jc w:val="center"/>
              <w:rPr>
                <w:ins w:id="454"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14FBCE24" w14:textId="77777777" w:rsidR="007E3450" w:rsidRDefault="007E3450" w:rsidP="00362DCA">
            <w:pPr>
              <w:jc w:val="center"/>
              <w:rPr>
                <w:ins w:id="455" w:author="Henrike Sternberg" w:date="2022-08-13T17:00:00Z"/>
                <w:rFonts w:ascii="Cambria Math" w:hAnsi="Cambria Math" w:cs="Cambria Math"/>
                <w:sz w:val="16"/>
                <w:szCs w:val="16"/>
                <w:lang w:val="en-US"/>
              </w:rPr>
            </w:pPr>
            <w:ins w:id="456" w:author="Henrike Sternberg" w:date="2022-08-13T17:00:00Z">
              <w:r>
                <w:rPr>
                  <w:rFonts w:ascii="Times New Roman" w:hAnsi="Times New Roman" w:cs="Times New Roman"/>
                  <w:sz w:val="16"/>
                  <w:szCs w:val="16"/>
                </w:rPr>
                <w:t>0.45</w:t>
              </w:r>
              <w:r w:rsidRPr="00790E07">
                <w:rPr>
                  <w:rFonts w:ascii="Cambria Math" w:hAnsi="Cambria Math" w:cs="Cambria Math"/>
                  <w:sz w:val="16"/>
                  <w:szCs w:val="16"/>
                  <w:lang w:val="en-US"/>
                </w:rPr>
                <w:t>∗∗∗</w:t>
              </w:r>
            </w:ins>
          </w:p>
          <w:p w14:paraId="1B20076F" w14:textId="77777777" w:rsidR="007E3450" w:rsidRPr="00A43B76" w:rsidRDefault="007E3450" w:rsidP="00362DCA">
            <w:pPr>
              <w:jc w:val="center"/>
              <w:rPr>
                <w:ins w:id="457" w:author="Henrike Sternberg" w:date="2022-08-13T17:00:00Z"/>
                <w:rFonts w:ascii="Times New Roman" w:hAnsi="Times New Roman" w:cs="Times New Roman"/>
                <w:sz w:val="16"/>
                <w:szCs w:val="16"/>
              </w:rPr>
            </w:pPr>
            <w:ins w:id="458" w:author="Henrike Sternberg" w:date="2022-08-13T17:00:00Z">
              <w:r>
                <w:rPr>
                  <w:rFonts w:ascii="Cambria Math" w:hAnsi="Cambria Math" w:cs="Cambria Math"/>
                  <w:sz w:val="16"/>
                  <w:szCs w:val="16"/>
                </w:rPr>
                <w:t>[0.36,0.61]</w:t>
              </w:r>
            </w:ins>
          </w:p>
        </w:tc>
        <w:tc>
          <w:tcPr>
            <w:tcW w:w="1980" w:type="dxa"/>
            <w:tcBorders>
              <w:top w:val="nil"/>
              <w:left w:val="nil"/>
              <w:bottom w:val="nil"/>
              <w:right w:val="nil"/>
            </w:tcBorders>
            <w:vAlign w:val="center"/>
          </w:tcPr>
          <w:p w14:paraId="36C9E453" w14:textId="77777777" w:rsidR="007E3450" w:rsidRPr="00A43B76" w:rsidRDefault="007E3450" w:rsidP="00362DCA">
            <w:pPr>
              <w:jc w:val="center"/>
              <w:rPr>
                <w:ins w:id="459" w:author="Henrike Sternberg" w:date="2022-08-13T17:00:00Z"/>
                <w:rFonts w:ascii="Times New Roman" w:hAnsi="Times New Roman" w:cs="Times New Roman"/>
                <w:sz w:val="16"/>
                <w:szCs w:val="16"/>
              </w:rPr>
            </w:pPr>
          </w:p>
        </w:tc>
      </w:tr>
      <w:tr w:rsidR="007E3450" w14:paraId="283FA09C" w14:textId="77777777" w:rsidTr="009F2010">
        <w:trPr>
          <w:trHeight w:val="544"/>
          <w:ins w:id="460" w:author="Henrike Sternberg" w:date="2022-08-13T17:00:00Z"/>
        </w:trPr>
        <w:tc>
          <w:tcPr>
            <w:tcW w:w="2545" w:type="dxa"/>
            <w:gridSpan w:val="2"/>
            <w:tcBorders>
              <w:top w:val="nil"/>
              <w:left w:val="nil"/>
              <w:bottom w:val="nil"/>
              <w:right w:val="nil"/>
            </w:tcBorders>
          </w:tcPr>
          <w:p w14:paraId="5E2DD7B1" w14:textId="77777777" w:rsidR="007E3450" w:rsidRPr="00A43B76" w:rsidRDefault="007E3450" w:rsidP="00362DCA">
            <w:pPr>
              <w:rPr>
                <w:ins w:id="461" w:author="Henrike Sternberg" w:date="2022-08-13T17:00:00Z"/>
                <w:rFonts w:ascii="Times New Roman" w:hAnsi="Times New Roman" w:cs="Times New Roman"/>
                <w:sz w:val="16"/>
                <w:szCs w:val="16"/>
              </w:rPr>
            </w:pPr>
            <w:ins w:id="462" w:author="Henrike Sternberg" w:date="2022-08-13T17:00:00Z">
              <w:r w:rsidRPr="00DB7192">
                <w:rPr>
                  <w:rFonts w:ascii="Times New Roman" w:hAnsi="Times New Roman" w:cs="Times New Roman"/>
                  <w:sz w:val="16"/>
                  <w:szCs w:val="16"/>
                  <w:lang w:val="en-US"/>
                </w:rPr>
                <w:t xml:space="preserve">Global South </w:t>
              </w:r>
              <w:r w:rsidRPr="00DB7192">
                <w:rPr>
                  <w:rFonts w:ascii="Times New Roman" w:hAnsi="Times New Roman" w:cs="Times New Roman"/>
                  <w:sz w:val="16"/>
                  <w:lang w:val="en-US"/>
                </w:rPr>
                <w:t xml:space="preserve">× </w:t>
              </w:r>
              <w:r>
                <w:rPr>
                  <w:rFonts w:ascii="Times New Roman" w:hAnsi="Times New Roman" w:cs="Times New Roman"/>
                  <w:sz w:val="16"/>
                  <w:lang w:val="en-US"/>
                </w:rPr>
                <w:t>I</w:t>
              </w:r>
              <w:r w:rsidRPr="00DB7192">
                <w:rPr>
                  <w:rFonts w:ascii="Times New Roman" w:hAnsi="Times New Roman" w:cs="Times New Roman"/>
                  <w:sz w:val="16"/>
                  <w:lang w:val="en-US"/>
                </w:rPr>
                <w:t>ncidence</w:t>
              </w:r>
              <w:r>
                <w:rPr>
                  <w:rFonts w:ascii="Times New Roman" w:hAnsi="Times New Roman" w:cs="Times New Roman"/>
                  <w:sz w:val="16"/>
                  <w:lang w:val="en-US"/>
                </w:rPr>
                <w:t xml:space="preserve"> &lt;40</w:t>
              </w:r>
            </w:ins>
          </w:p>
        </w:tc>
        <w:tc>
          <w:tcPr>
            <w:tcW w:w="1408" w:type="dxa"/>
            <w:tcBorders>
              <w:top w:val="nil"/>
              <w:left w:val="nil"/>
              <w:bottom w:val="nil"/>
              <w:right w:val="nil"/>
            </w:tcBorders>
            <w:vAlign w:val="center"/>
          </w:tcPr>
          <w:p w14:paraId="1FB88123" w14:textId="77777777" w:rsidR="007E3450" w:rsidRPr="00A43B76" w:rsidRDefault="007E3450" w:rsidP="00362DCA">
            <w:pPr>
              <w:jc w:val="center"/>
              <w:rPr>
                <w:ins w:id="463"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043EDB68" w14:textId="77777777" w:rsidR="007E3450" w:rsidRPr="00A43B76" w:rsidRDefault="007E3450" w:rsidP="00362DCA">
            <w:pPr>
              <w:jc w:val="center"/>
              <w:rPr>
                <w:ins w:id="464"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7A73E764" w14:textId="77777777" w:rsidR="007E3450" w:rsidRPr="00A43B76" w:rsidRDefault="007E3450" w:rsidP="00362DCA">
            <w:pPr>
              <w:jc w:val="center"/>
              <w:rPr>
                <w:ins w:id="465" w:author="Henrike Sternberg" w:date="2022-08-13T17:00:00Z"/>
                <w:rFonts w:ascii="Times New Roman" w:hAnsi="Times New Roman" w:cs="Times New Roman"/>
                <w:sz w:val="16"/>
                <w:szCs w:val="16"/>
              </w:rPr>
            </w:pPr>
          </w:p>
        </w:tc>
        <w:tc>
          <w:tcPr>
            <w:tcW w:w="1980" w:type="dxa"/>
            <w:tcBorders>
              <w:top w:val="nil"/>
              <w:left w:val="nil"/>
              <w:bottom w:val="nil"/>
              <w:right w:val="nil"/>
            </w:tcBorders>
            <w:vAlign w:val="center"/>
          </w:tcPr>
          <w:p w14:paraId="4B80D386" w14:textId="77777777" w:rsidR="007E3450" w:rsidRPr="00A43B76" w:rsidRDefault="007E3450" w:rsidP="00362DCA">
            <w:pPr>
              <w:jc w:val="center"/>
              <w:rPr>
                <w:ins w:id="466" w:author="Henrike Sternberg" w:date="2022-08-13T17:00:00Z"/>
                <w:rFonts w:ascii="Times New Roman" w:hAnsi="Times New Roman" w:cs="Times New Roman"/>
                <w:sz w:val="16"/>
                <w:szCs w:val="16"/>
              </w:rPr>
            </w:pPr>
            <w:ins w:id="467" w:author="Henrike Sternberg" w:date="2022-08-13T17:00:00Z">
              <w:r>
                <w:rPr>
                  <w:rFonts w:ascii="Times New Roman" w:hAnsi="Times New Roman" w:cs="Times New Roman"/>
                  <w:sz w:val="16"/>
                  <w:szCs w:val="16"/>
                </w:rPr>
                <w:t xml:space="preserve">Reference </w:t>
              </w:r>
              <w:proofErr w:type="spellStart"/>
              <w:r>
                <w:rPr>
                  <w:rFonts w:ascii="Times New Roman" w:hAnsi="Times New Roman" w:cs="Times New Roman"/>
                  <w:sz w:val="16"/>
                  <w:szCs w:val="16"/>
                </w:rPr>
                <w:t>category</w:t>
              </w:r>
              <w:proofErr w:type="spellEnd"/>
            </w:ins>
          </w:p>
        </w:tc>
      </w:tr>
      <w:tr w:rsidR="007E3450" w14:paraId="3ADB74F0" w14:textId="77777777" w:rsidTr="009F2010">
        <w:trPr>
          <w:trHeight w:val="565"/>
          <w:ins w:id="468" w:author="Henrike Sternberg" w:date="2022-08-13T17:00:00Z"/>
        </w:trPr>
        <w:tc>
          <w:tcPr>
            <w:tcW w:w="2545" w:type="dxa"/>
            <w:gridSpan w:val="2"/>
            <w:tcBorders>
              <w:top w:val="nil"/>
              <w:left w:val="nil"/>
              <w:bottom w:val="nil"/>
              <w:right w:val="nil"/>
            </w:tcBorders>
          </w:tcPr>
          <w:p w14:paraId="2C014DD9" w14:textId="77777777" w:rsidR="007E3450" w:rsidRPr="00A43B76" w:rsidRDefault="007E3450" w:rsidP="00362DCA">
            <w:pPr>
              <w:rPr>
                <w:ins w:id="469" w:author="Henrike Sternberg" w:date="2022-08-13T17:00:00Z"/>
                <w:rFonts w:ascii="Times New Roman" w:hAnsi="Times New Roman" w:cs="Times New Roman"/>
                <w:sz w:val="16"/>
                <w:szCs w:val="16"/>
              </w:rPr>
            </w:pPr>
            <w:ins w:id="470" w:author="Henrike Sternberg" w:date="2022-08-13T17:00:00Z">
              <w:r w:rsidRPr="00DB7192">
                <w:rPr>
                  <w:rFonts w:ascii="Times New Roman" w:hAnsi="Times New Roman" w:cs="Times New Roman"/>
                  <w:sz w:val="16"/>
                  <w:szCs w:val="16"/>
                  <w:lang w:val="en-US"/>
                </w:rPr>
                <w:t xml:space="preserve">Global South </w:t>
              </w:r>
              <w:r w:rsidRPr="00DB7192">
                <w:rPr>
                  <w:rFonts w:ascii="Times New Roman" w:hAnsi="Times New Roman" w:cs="Times New Roman"/>
                  <w:sz w:val="16"/>
                  <w:lang w:val="en-US"/>
                </w:rPr>
                <w:t xml:space="preserve">× </w:t>
              </w:r>
              <w:r>
                <w:rPr>
                  <w:rFonts w:ascii="Times New Roman" w:hAnsi="Times New Roman" w:cs="Times New Roman"/>
                  <w:sz w:val="16"/>
                  <w:lang w:val="en-US"/>
                </w:rPr>
                <w:t>I</w:t>
              </w:r>
              <w:r w:rsidRPr="00DB7192">
                <w:rPr>
                  <w:rFonts w:ascii="Times New Roman" w:hAnsi="Times New Roman" w:cs="Times New Roman"/>
                  <w:sz w:val="16"/>
                  <w:lang w:val="en-US"/>
                </w:rPr>
                <w:t>ncidence</w:t>
              </w:r>
              <w:r>
                <w:rPr>
                  <w:rFonts w:ascii="Times New Roman" w:hAnsi="Times New Roman" w:cs="Times New Roman"/>
                  <w:sz w:val="16"/>
                  <w:lang w:val="en-US"/>
                </w:rPr>
                <w:t xml:space="preserve"> 40-50</w:t>
              </w:r>
            </w:ins>
          </w:p>
        </w:tc>
        <w:tc>
          <w:tcPr>
            <w:tcW w:w="1408" w:type="dxa"/>
            <w:tcBorders>
              <w:top w:val="nil"/>
              <w:left w:val="nil"/>
              <w:bottom w:val="nil"/>
              <w:right w:val="nil"/>
            </w:tcBorders>
            <w:vAlign w:val="center"/>
          </w:tcPr>
          <w:p w14:paraId="49145B1E" w14:textId="77777777" w:rsidR="007E3450" w:rsidRPr="00A43B76" w:rsidRDefault="007E3450" w:rsidP="00362DCA">
            <w:pPr>
              <w:jc w:val="center"/>
              <w:rPr>
                <w:ins w:id="471"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2CF86D35" w14:textId="77777777" w:rsidR="007E3450" w:rsidRPr="00A43B76" w:rsidRDefault="007E3450" w:rsidP="00362DCA">
            <w:pPr>
              <w:jc w:val="center"/>
              <w:rPr>
                <w:ins w:id="472"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518265E4" w14:textId="77777777" w:rsidR="007E3450" w:rsidRPr="00A43B76" w:rsidRDefault="007E3450" w:rsidP="00362DCA">
            <w:pPr>
              <w:jc w:val="center"/>
              <w:rPr>
                <w:ins w:id="473" w:author="Henrike Sternberg" w:date="2022-08-13T17:00:00Z"/>
                <w:rFonts w:ascii="Times New Roman" w:hAnsi="Times New Roman" w:cs="Times New Roman"/>
                <w:sz w:val="16"/>
                <w:szCs w:val="16"/>
              </w:rPr>
            </w:pPr>
          </w:p>
        </w:tc>
        <w:tc>
          <w:tcPr>
            <w:tcW w:w="1980" w:type="dxa"/>
            <w:tcBorders>
              <w:top w:val="nil"/>
              <w:left w:val="nil"/>
              <w:bottom w:val="nil"/>
              <w:right w:val="nil"/>
            </w:tcBorders>
            <w:vAlign w:val="center"/>
          </w:tcPr>
          <w:p w14:paraId="128BBB4A" w14:textId="77777777" w:rsidR="007E3450" w:rsidRDefault="007E3450" w:rsidP="00362DCA">
            <w:pPr>
              <w:jc w:val="center"/>
              <w:rPr>
                <w:ins w:id="474" w:author="Henrike Sternberg" w:date="2022-08-13T17:00:00Z"/>
                <w:rFonts w:ascii="Times New Roman" w:hAnsi="Times New Roman" w:cs="Times New Roman"/>
                <w:sz w:val="16"/>
                <w:szCs w:val="16"/>
              </w:rPr>
            </w:pPr>
            <w:ins w:id="475" w:author="Henrike Sternberg" w:date="2022-08-13T17:00:00Z">
              <w:r>
                <w:rPr>
                  <w:rFonts w:ascii="Times New Roman" w:hAnsi="Times New Roman" w:cs="Times New Roman"/>
                  <w:sz w:val="16"/>
                  <w:szCs w:val="16"/>
                </w:rPr>
                <w:t>1.18</w:t>
              </w:r>
              <w:r w:rsidRPr="00790E07">
                <w:rPr>
                  <w:rFonts w:ascii="Cambria Math" w:hAnsi="Cambria Math" w:cs="Cambria Math"/>
                  <w:sz w:val="16"/>
                  <w:szCs w:val="16"/>
                  <w:lang w:val="en-US"/>
                </w:rPr>
                <w:t>∗</w:t>
              </w:r>
            </w:ins>
          </w:p>
          <w:p w14:paraId="159CC919" w14:textId="77777777" w:rsidR="007E3450" w:rsidRPr="00A43B76" w:rsidRDefault="007E3450" w:rsidP="00362DCA">
            <w:pPr>
              <w:jc w:val="center"/>
              <w:rPr>
                <w:ins w:id="476" w:author="Henrike Sternberg" w:date="2022-08-13T17:00:00Z"/>
                <w:rFonts w:ascii="Times New Roman" w:hAnsi="Times New Roman" w:cs="Times New Roman"/>
                <w:sz w:val="16"/>
                <w:szCs w:val="16"/>
              </w:rPr>
            </w:pPr>
            <w:ins w:id="477" w:author="Henrike Sternberg" w:date="2022-08-13T17:00:00Z">
              <w:r>
                <w:rPr>
                  <w:rFonts w:ascii="Times New Roman" w:hAnsi="Times New Roman" w:cs="Times New Roman"/>
                  <w:sz w:val="16"/>
                  <w:szCs w:val="16"/>
                </w:rPr>
                <w:t>[1.00,1.39]</w:t>
              </w:r>
            </w:ins>
          </w:p>
        </w:tc>
      </w:tr>
      <w:tr w:rsidR="007E3450" w14:paraId="567DC908" w14:textId="77777777" w:rsidTr="009F2010">
        <w:trPr>
          <w:trHeight w:val="573"/>
          <w:ins w:id="478" w:author="Henrike Sternberg" w:date="2022-08-13T17:00:00Z"/>
        </w:trPr>
        <w:tc>
          <w:tcPr>
            <w:tcW w:w="2545" w:type="dxa"/>
            <w:gridSpan w:val="2"/>
            <w:tcBorders>
              <w:top w:val="nil"/>
              <w:left w:val="nil"/>
              <w:bottom w:val="nil"/>
              <w:right w:val="nil"/>
            </w:tcBorders>
          </w:tcPr>
          <w:p w14:paraId="1021DF27" w14:textId="77777777" w:rsidR="007E3450" w:rsidRPr="00A43B76" w:rsidRDefault="007E3450" w:rsidP="00362DCA">
            <w:pPr>
              <w:rPr>
                <w:ins w:id="479" w:author="Henrike Sternberg" w:date="2022-08-13T17:00:00Z"/>
                <w:rFonts w:ascii="Times New Roman" w:hAnsi="Times New Roman" w:cs="Times New Roman"/>
                <w:sz w:val="16"/>
                <w:szCs w:val="16"/>
              </w:rPr>
            </w:pPr>
            <w:ins w:id="480" w:author="Henrike Sternberg" w:date="2022-08-13T17:00:00Z">
              <w:r w:rsidRPr="00DB7192">
                <w:rPr>
                  <w:rFonts w:ascii="Times New Roman" w:hAnsi="Times New Roman" w:cs="Times New Roman"/>
                  <w:sz w:val="16"/>
                  <w:szCs w:val="16"/>
                  <w:lang w:val="en-US"/>
                </w:rPr>
                <w:t xml:space="preserve">Global South </w:t>
              </w:r>
              <w:r w:rsidRPr="00DB7192">
                <w:rPr>
                  <w:rFonts w:ascii="Times New Roman" w:hAnsi="Times New Roman" w:cs="Times New Roman"/>
                  <w:sz w:val="16"/>
                  <w:lang w:val="en-US"/>
                </w:rPr>
                <w:t xml:space="preserve">× </w:t>
              </w:r>
              <w:r>
                <w:rPr>
                  <w:rFonts w:ascii="Times New Roman" w:hAnsi="Times New Roman" w:cs="Times New Roman"/>
                  <w:sz w:val="16"/>
                  <w:lang w:val="en-US"/>
                </w:rPr>
                <w:t>I</w:t>
              </w:r>
              <w:r w:rsidRPr="00DB7192">
                <w:rPr>
                  <w:rFonts w:ascii="Times New Roman" w:hAnsi="Times New Roman" w:cs="Times New Roman"/>
                  <w:sz w:val="16"/>
                  <w:lang w:val="en-US"/>
                </w:rPr>
                <w:t>ncidence</w:t>
              </w:r>
              <w:r>
                <w:rPr>
                  <w:rFonts w:ascii="Times New Roman" w:hAnsi="Times New Roman" w:cs="Times New Roman"/>
                  <w:sz w:val="16"/>
                  <w:lang w:val="en-US"/>
                </w:rPr>
                <w:t xml:space="preserve"> 51-90</w:t>
              </w:r>
            </w:ins>
          </w:p>
        </w:tc>
        <w:tc>
          <w:tcPr>
            <w:tcW w:w="1408" w:type="dxa"/>
            <w:tcBorders>
              <w:top w:val="nil"/>
              <w:left w:val="nil"/>
              <w:bottom w:val="nil"/>
              <w:right w:val="nil"/>
            </w:tcBorders>
            <w:vAlign w:val="center"/>
          </w:tcPr>
          <w:p w14:paraId="7E7A84F9" w14:textId="77777777" w:rsidR="007E3450" w:rsidRPr="00A43B76" w:rsidRDefault="007E3450" w:rsidP="00362DCA">
            <w:pPr>
              <w:jc w:val="center"/>
              <w:rPr>
                <w:ins w:id="481"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3D4C524C" w14:textId="77777777" w:rsidR="007E3450" w:rsidRPr="00A43B76" w:rsidRDefault="007E3450" w:rsidP="00362DCA">
            <w:pPr>
              <w:jc w:val="center"/>
              <w:rPr>
                <w:ins w:id="482"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33FE019B" w14:textId="77777777" w:rsidR="007E3450" w:rsidRPr="00A43B76" w:rsidRDefault="007E3450" w:rsidP="00362DCA">
            <w:pPr>
              <w:jc w:val="center"/>
              <w:rPr>
                <w:ins w:id="483" w:author="Henrike Sternberg" w:date="2022-08-13T17:00:00Z"/>
                <w:rFonts w:ascii="Times New Roman" w:hAnsi="Times New Roman" w:cs="Times New Roman"/>
                <w:sz w:val="16"/>
                <w:szCs w:val="16"/>
              </w:rPr>
            </w:pPr>
          </w:p>
        </w:tc>
        <w:tc>
          <w:tcPr>
            <w:tcW w:w="1980" w:type="dxa"/>
            <w:tcBorders>
              <w:top w:val="nil"/>
              <w:left w:val="nil"/>
              <w:bottom w:val="nil"/>
              <w:right w:val="nil"/>
            </w:tcBorders>
            <w:vAlign w:val="center"/>
          </w:tcPr>
          <w:p w14:paraId="3290628A" w14:textId="77777777" w:rsidR="007E3450" w:rsidRDefault="007E3450" w:rsidP="00362DCA">
            <w:pPr>
              <w:jc w:val="center"/>
              <w:rPr>
                <w:ins w:id="484" w:author="Henrike Sternberg" w:date="2022-08-13T17:00:00Z"/>
                <w:rFonts w:ascii="Times New Roman" w:hAnsi="Times New Roman" w:cs="Times New Roman"/>
                <w:sz w:val="16"/>
                <w:szCs w:val="16"/>
              </w:rPr>
            </w:pPr>
            <w:ins w:id="485" w:author="Henrike Sternberg" w:date="2022-08-13T17:00:00Z">
              <w:r>
                <w:rPr>
                  <w:rFonts w:ascii="Times New Roman" w:hAnsi="Times New Roman" w:cs="Times New Roman"/>
                  <w:sz w:val="16"/>
                  <w:szCs w:val="16"/>
                </w:rPr>
                <w:t>1.38</w:t>
              </w:r>
              <w:r w:rsidRPr="00790E07">
                <w:rPr>
                  <w:rFonts w:ascii="Cambria Math" w:hAnsi="Cambria Math" w:cs="Cambria Math"/>
                  <w:sz w:val="16"/>
                  <w:szCs w:val="16"/>
                  <w:lang w:val="en-US"/>
                </w:rPr>
                <w:t>∗∗∗</w:t>
              </w:r>
            </w:ins>
          </w:p>
          <w:p w14:paraId="682109B1" w14:textId="77777777" w:rsidR="007E3450" w:rsidRPr="00A43B76" w:rsidRDefault="007E3450" w:rsidP="00362DCA">
            <w:pPr>
              <w:jc w:val="center"/>
              <w:rPr>
                <w:ins w:id="486" w:author="Henrike Sternberg" w:date="2022-08-13T17:00:00Z"/>
                <w:rFonts w:ascii="Times New Roman" w:hAnsi="Times New Roman" w:cs="Times New Roman"/>
                <w:sz w:val="16"/>
                <w:szCs w:val="16"/>
              </w:rPr>
            </w:pPr>
            <w:ins w:id="487" w:author="Henrike Sternberg" w:date="2022-08-13T17:00:00Z">
              <w:r>
                <w:rPr>
                  <w:rFonts w:ascii="Times New Roman" w:hAnsi="Times New Roman" w:cs="Times New Roman"/>
                  <w:sz w:val="16"/>
                  <w:szCs w:val="16"/>
                </w:rPr>
                <w:t>[1.18,1.61]</w:t>
              </w:r>
            </w:ins>
          </w:p>
        </w:tc>
      </w:tr>
      <w:tr w:rsidR="007E3450" w14:paraId="00896388" w14:textId="77777777" w:rsidTr="009F2010">
        <w:trPr>
          <w:trHeight w:val="553"/>
          <w:ins w:id="488" w:author="Henrike Sternberg" w:date="2022-08-13T17:00:00Z"/>
        </w:trPr>
        <w:tc>
          <w:tcPr>
            <w:tcW w:w="2545" w:type="dxa"/>
            <w:gridSpan w:val="2"/>
            <w:tcBorders>
              <w:top w:val="nil"/>
              <w:left w:val="nil"/>
              <w:bottom w:val="nil"/>
              <w:right w:val="nil"/>
            </w:tcBorders>
          </w:tcPr>
          <w:p w14:paraId="329609CE" w14:textId="77777777" w:rsidR="007E3450" w:rsidRPr="00A43B76" w:rsidRDefault="007E3450" w:rsidP="00362DCA">
            <w:pPr>
              <w:rPr>
                <w:ins w:id="489" w:author="Henrike Sternberg" w:date="2022-08-13T17:00:00Z"/>
                <w:rFonts w:ascii="Times New Roman" w:hAnsi="Times New Roman" w:cs="Times New Roman"/>
                <w:sz w:val="16"/>
                <w:szCs w:val="16"/>
              </w:rPr>
            </w:pPr>
            <w:ins w:id="490" w:author="Henrike Sternberg" w:date="2022-08-13T17:00:00Z">
              <w:r w:rsidRPr="00DB7192">
                <w:rPr>
                  <w:rFonts w:ascii="Times New Roman" w:hAnsi="Times New Roman" w:cs="Times New Roman"/>
                  <w:sz w:val="16"/>
                  <w:szCs w:val="16"/>
                  <w:lang w:val="en-US"/>
                </w:rPr>
                <w:t xml:space="preserve">Global South </w:t>
              </w:r>
              <w:r w:rsidRPr="00DB7192">
                <w:rPr>
                  <w:rFonts w:ascii="Times New Roman" w:hAnsi="Times New Roman" w:cs="Times New Roman"/>
                  <w:sz w:val="16"/>
                  <w:lang w:val="en-US"/>
                </w:rPr>
                <w:t xml:space="preserve">× </w:t>
              </w:r>
              <w:r>
                <w:rPr>
                  <w:rFonts w:ascii="Times New Roman" w:hAnsi="Times New Roman" w:cs="Times New Roman"/>
                  <w:sz w:val="16"/>
                  <w:lang w:val="en-US"/>
                </w:rPr>
                <w:t>I</w:t>
              </w:r>
              <w:r w:rsidRPr="00DB7192">
                <w:rPr>
                  <w:rFonts w:ascii="Times New Roman" w:hAnsi="Times New Roman" w:cs="Times New Roman"/>
                  <w:sz w:val="16"/>
                  <w:lang w:val="en-US"/>
                </w:rPr>
                <w:t>ncidence</w:t>
              </w:r>
              <w:r>
                <w:rPr>
                  <w:rFonts w:ascii="Times New Roman" w:hAnsi="Times New Roman" w:cs="Times New Roman"/>
                  <w:sz w:val="16"/>
                  <w:lang w:val="en-US"/>
                </w:rPr>
                <w:t xml:space="preserve"> 91-322</w:t>
              </w:r>
            </w:ins>
          </w:p>
        </w:tc>
        <w:tc>
          <w:tcPr>
            <w:tcW w:w="1408" w:type="dxa"/>
            <w:tcBorders>
              <w:top w:val="nil"/>
              <w:left w:val="nil"/>
              <w:bottom w:val="nil"/>
              <w:right w:val="nil"/>
            </w:tcBorders>
            <w:vAlign w:val="center"/>
          </w:tcPr>
          <w:p w14:paraId="4102EBC4" w14:textId="77777777" w:rsidR="007E3450" w:rsidRPr="00A43B76" w:rsidRDefault="007E3450" w:rsidP="00362DCA">
            <w:pPr>
              <w:jc w:val="center"/>
              <w:rPr>
                <w:ins w:id="491"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281BA66E" w14:textId="77777777" w:rsidR="007E3450" w:rsidRPr="00A43B76" w:rsidRDefault="007E3450" w:rsidP="00362DCA">
            <w:pPr>
              <w:jc w:val="center"/>
              <w:rPr>
                <w:ins w:id="492" w:author="Henrike Sternberg" w:date="2022-08-13T17:00:00Z"/>
                <w:rFonts w:ascii="Times New Roman" w:hAnsi="Times New Roman" w:cs="Times New Roman"/>
                <w:sz w:val="16"/>
                <w:szCs w:val="16"/>
              </w:rPr>
            </w:pPr>
          </w:p>
        </w:tc>
        <w:tc>
          <w:tcPr>
            <w:tcW w:w="1978" w:type="dxa"/>
            <w:tcBorders>
              <w:top w:val="nil"/>
              <w:left w:val="nil"/>
              <w:bottom w:val="nil"/>
              <w:right w:val="nil"/>
            </w:tcBorders>
            <w:vAlign w:val="center"/>
          </w:tcPr>
          <w:p w14:paraId="47CC96D6" w14:textId="77777777" w:rsidR="007E3450" w:rsidRPr="00A43B76" w:rsidRDefault="007E3450" w:rsidP="00362DCA">
            <w:pPr>
              <w:jc w:val="center"/>
              <w:rPr>
                <w:ins w:id="493" w:author="Henrike Sternberg" w:date="2022-08-13T17:00:00Z"/>
                <w:rFonts w:ascii="Times New Roman" w:hAnsi="Times New Roman" w:cs="Times New Roman"/>
                <w:sz w:val="16"/>
                <w:szCs w:val="16"/>
              </w:rPr>
            </w:pPr>
          </w:p>
        </w:tc>
        <w:tc>
          <w:tcPr>
            <w:tcW w:w="1980" w:type="dxa"/>
            <w:tcBorders>
              <w:top w:val="nil"/>
              <w:left w:val="nil"/>
              <w:bottom w:val="nil"/>
              <w:right w:val="nil"/>
            </w:tcBorders>
            <w:vAlign w:val="center"/>
          </w:tcPr>
          <w:p w14:paraId="0EC37785" w14:textId="77777777" w:rsidR="007E3450" w:rsidRDefault="007E3450" w:rsidP="00362DCA">
            <w:pPr>
              <w:jc w:val="center"/>
              <w:rPr>
                <w:ins w:id="494" w:author="Henrike Sternberg" w:date="2022-08-13T17:00:00Z"/>
                <w:rFonts w:ascii="Times New Roman" w:hAnsi="Times New Roman" w:cs="Times New Roman"/>
                <w:sz w:val="16"/>
                <w:szCs w:val="16"/>
              </w:rPr>
            </w:pPr>
            <w:ins w:id="495" w:author="Henrike Sternberg" w:date="2022-08-13T17:00:00Z">
              <w:r>
                <w:rPr>
                  <w:rFonts w:ascii="Times New Roman" w:hAnsi="Times New Roman" w:cs="Times New Roman"/>
                  <w:sz w:val="16"/>
                  <w:szCs w:val="16"/>
                </w:rPr>
                <w:t>0.84</w:t>
              </w:r>
              <w:r w:rsidRPr="00790E07">
                <w:rPr>
                  <w:rFonts w:ascii="Cambria Math" w:hAnsi="Cambria Math" w:cs="Cambria Math"/>
                  <w:sz w:val="16"/>
                  <w:szCs w:val="16"/>
                  <w:lang w:val="en-US"/>
                </w:rPr>
                <w:t>∗</w:t>
              </w:r>
            </w:ins>
          </w:p>
          <w:p w14:paraId="7BCCF2BE" w14:textId="77777777" w:rsidR="007E3450" w:rsidRPr="00A43B76" w:rsidRDefault="007E3450" w:rsidP="00362DCA">
            <w:pPr>
              <w:jc w:val="center"/>
              <w:rPr>
                <w:ins w:id="496" w:author="Henrike Sternberg" w:date="2022-08-13T17:00:00Z"/>
                <w:rFonts w:ascii="Times New Roman" w:hAnsi="Times New Roman" w:cs="Times New Roman"/>
                <w:sz w:val="16"/>
                <w:szCs w:val="16"/>
              </w:rPr>
            </w:pPr>
            <w:ins w:id="497" w:author="Henrike Sternberg" w:date="2022-08-13T17:00:00Z">
              <w:r>
                <w:rPr>
                  <w:rFonts w:ascii="Times New Roman" w:hAnsi="Times New Roman" w:cs="Times New Roman"/>
                  <w:sz w:val="16"/>
                  <w:szCs w:val="16"/>
                </w:rPr>
                <w:t>[0.71,0.98]</w:t>
              </w:r>
            </w:ins>
          </w:p>
        </w:tc>
      </w:tr>
      <w:tr w:rsidR="007E3450" w14:paraId="529D1DF5" w14:textId="77777777" w:rsidTr="009F2010">
        <w:trPr>
          <w:trHeight w:val="573"/>
          <w:ins w:id="498" w:author="Henrike Sternberg" w:date="2022-08-13T17:00:00Z"/>
        </w:trPr>
        <w:tc>
          <w:tcPr>
            <w:tcW w:w="2545" w:type="dxa"/>
            <w:gridSpan w:val="2"/>
            <w:tcBorders>
              <w:top w:val="nil"/>
              <w:left w:val="nil"/>
              <w:bottom w:val="single" w:sz="4" w:space="0" w:color="auto"/>
              <w:right w:val="nil"/>
            </w:tcBorders>
          </w:tcPr>
          <w:p w14:paraId="31BBF94D" w14:textId="77777777" w:rsidR="007E3450" w:rsidRPr="00DB7192" w:rsidRDefault="007E3450" w:rsidP="00362DCA">
            <w:pPr>
              <w:rPr>
                <w:ins w:id="499" w:author="Henrike Sternberg" w:date="2022-08-13T17:00:00Z"/>
                <w:rFonts w:ascii="Times New Roman" w:hAnsi="Times New Roman" w:cs="Times New Roman"/>
                <w:sz w:val="16"/>
                <w:szCs w:val="16"/>
              </w:rPr>
            </w:pPr>
            <w:ins w:id="500" w:author="Henrike Sternberg" w:date="2022-08-13T17:00:00Z">
              <w:r w:rsidRPr="00DB7192">
                <w:rPr>
                  <w:rFonts w:ascii="Times New Roman" w:hAnsi="Times New Roman" w:cs="Times New Roman"/>
                  <w:sz w:val="16"/>
                  <w:szCs w:val="16"/>
                  <w:lang w:val="en-US"/>
                </w:rPr>
                <w:t xml:space="preserve">Global South </w:t>
              </w:r>
              <w:r w:rsidRPr="00DB7192">
                <w:rPr>
                  <w:rFonts w:ascii="Times New Roman" w:hAnsi="Times New Roman" w:cs="Times New Roman"/>
                  <w:sz w:val="16"/>
                  <w:lang w:val="en-US"/>
                </w:rPr>
                <w:t xml:space="preserve">× </w:t>
              </w:r>
              <w:r>
                <w:rPr>
                  <w:rFonts w:ascii="Times New Roman" w:hAnsi="Times New Roman" w:cs="Times New Roman"/>
                  <w:sz w:val="16"/>
                  <w:lang w:val="en-US"/>
                </w:rPr>
                <w:t>I</w:t>
              </w:r>
              <w:r w:rsidRPr="00DB7192">
                <w:rPr>
                  <w:rFonts w:ascii="Times New Roman" w:hAnsi="Times New Roman" w:cs="Times New Roman"/>
                  <w:sz w:val="16"/>
                  <w:lang w:val="en-US"/>
                </w:rPr>
                <w:t>ncidence</w:t>
              </w:r>
              <w:r>
                <w:rPr>
                  <w:rFonts w:ascii="Times New Roman" w:hAnsi="Times New Roman" w:cs="Times New Roman"/>
                  <w:sz w:val="16"/>
                  <w:lang w:val="en-US"/>
                </w:rPr>
                <w:t xml:space="preserve"> ≥322</w:t>
              </w:r>
            </w:ins>
          </w:p>
        </w:tc>
        <w:tc>
          <w:tcPr>
            <w:tcW w:w="1408" w:type="dxa"/>
            <w:tcBorders>
              <w:top w:val="nil"/>
              <w:left w:val="nil"/>
              <w:bottom w:val="single" w:sz="4" w:space="0" w:color="auto"/>
              <w:right w:val="nil"/>
            </w:tcBorders>
            <w:vAlign w:val="center"/>
          </w:tcPr>
          <w:p w14:paraId="1357CEDA" w14:textId="77777777" w:rsidR="007E3450" w:rsidRPr="00A43B76" w:rsidRDefault="007E3450" w:rsidP="00362DCA">
            <w:pPr>
              <w:jc w:val="center"/>
              <w:rPr>
                <w:ins w:id="501" w:author="Henrike Sternberg" w:date="2022-08-13T17:00:00Z"/>
                <w:rFonts w:ascii="Times New Roman" w:hAnsi="Times New Roman" w:cs="Times New Roman"/>
                <w:sz w:val="16"/>
                <w:szCs w:val="16"/>
              </w:rPr>
            </w:pPr>
          </w:p>
        </w:tc>
        <w:tc>
          <w:tcPr>
            <w:tcW w:w="1978" w:type="dxa"/>
            <w:tcBorders>
              <w:top w:val="nil"/>
              <w:left w:val="nil"/>
              <w:bottom w:val="single" w:sz="4" w:space="0" w:color="auto"/>
              <w:right w:val="nil"/>
            </w:tcBorders>
            <w:vAlign w:val="center"/>
          </w:tcPr>
          <w:p w14:paraId="2AA731F0" w14:textId="77777777" w:rsidR="007E3450" w:rsidRPr="00A43B76" w:rsidRDefault="007E3450" w:rsidP="00362DCA">
            <w:pPr>
              <w:jc w:val="center"/>
              <w:rPr>
                <w:ins w:id="502" w:author="Henrike Sternberg" w:date="2022-08-13T17:00:00Z"/>
                <w:rFonts w:ascii="Times New Roman" w:hAnsi="Times New Roman" w:cs="Times New Roman"/>
                <w:sz w:val="16"/>
                <w:szCs w:val="16"/>
              </w:rPr>
            </w:pPr>
          </w:p>
        </w:tc>
        <w:tc>
          <w:tcPr>
            <w:tcW w:w="1978" w:type="dxa"/>
            <w:tcBorders>
              <w:top w:val="nil"/>
              <w:left w:val="nil"/>
              <w:bottom w:val="single" w:sz="4" w:space="0" w:color="auto"/>
              <w:right w:val="nil"/>
            </w:tcBorders>
            <w:vAlign w:val="center"/>
          </w:tcPr>
          <w:p w14:paraId="6B3390E0" w14:textId="77777777" w:rsidR="007E3450" w:rsidRPr="00A43B76" w:rsidRDefault="007E3450" w:rsidP="00362DCA">
            <w:pPr>
              <w:jc w:val="center"/>
              <w:rPr>
                <w:ins w:id="503" w:author="Henrike Sternberg" w:date="2022-08-13T17:00:00Z"/>
                <w:rFonts w:ascii="Times New Roman" w:hAnsi="Times New Roman" w:cs="Times New Roman"/>
                <w:sz w:val="16"/>
                <w:szCs w:val="16"/>
              </w:rPr>
            </w:pPr>
          </w:p>
        </w:tc>
        <w:tc>
          <w:tcPr>
            <w:tcW w:w="1980" w:type="dxa"/>
            <w:tcBorders>
              <w:top w:val="nil"/>
              <w:left w:val="nil"/>
              <w:bottom w:val="single" w:sz="4" w:space="0" w:color="auto"/>
              <w:right w:val="nil"/>
            </w:tcBorders>
            <w:vAlign w:val="center"/>
          </w:tcPr>
          <w:p w14:paraId="3449CAEA" w14:textId="77777777" w:rsidR="007E3450" w:rsidRDefault="007E3450" w:rsidP="00362DCA">
            <w:pPr>
              <w:jc w:val="center"/>
              <w:rPr>
                <w:ins w:id="504" w:author="Henrike Sternberg" w:date="2022-08-13T17:00:00Z"/>
                <w:rFonts w:ascii="Cambria Math" w:hAnsi="Cambria Math" w:cs="Cambria Math"/>
                <w:sz w:val="16"/>
                <w:szCs w:val="16"/>
                <w:lang w:val="en-US"/>
              </w:rPr>
            </w:pPr>
            <w:ins w:id="505" w:author="Henrike Sternberg" w:date="2022-08-13T17:00:00Z">
              <w:r>
                <w:rPr>
                  <w:rFonts w:ascii="Times New Roman" w:hAnsi="Times New Roman" w:cs="Times New Roman"/>
                  <w:sz w:val="16"/>
                  <w:szCs w:val="16"/>
                </w:rPr>
                <w:t>0.58</w:t>
              </w:r>
              <w:r w:rsidRPr="00790E07">
                <w:rPr>
                  <w:rFonts w:ascii="Cambria Math" w:hAnsi="Cambria Math" w:cs="Cambria Math"/>
                  <w:sz w:val="16"/>
                  <w:szCs w:val="16"/>
                  <w:lang w:val="en-US"/>
                </w:rPr>
                <w:t>∗∗∗</w:t>
              </w:r>
            </w:ins>
          </w:p>
          <w:p w14:paraId="0DFA33AD" w14:textId="77777777" w:rsidR="007E3450" w:rsidRPr="00A43B76" w:rsidRDefault="007E3450" w:rsidP="00362DCA">
            <w:pPr>
              <w:jc w:val="center"/>
              <w:rPr>
                <w:ins w:id="506" w:author="Henrike Sternberg" w:date="2022-08-13T17:00:00Z"/>
                <w:rFonts w:ascii="Times New Roman" w:hAnsi="Times New Roman" w:cs="Times New Roman"/>
                <w:sz w:val="16"/>
                <w:szCs w:val="16"/>
              </w:rPr>
            </w:pPr>
            <w:ins w:id="507" w:author="Henrike Sternberg" w:date="2022-08-13T17:00:00Z">
              <w:r>
                <w:rPr>
                  <w:rFonts w:ascii="Times New Roman" w:hAnsi="Times New Roman" w:cs="Times New Roman"/>
                  <w:sz w:val="16"/>
                  <w:szCs w:val="16"/>
                </w:rPr>
                <w:t>[0.50,0.69]</w:t>
              </w:r>
            </w:ins>
          </w:p>
        </w:tc>
      </w:tr>
      <w:tr w:rsidR="007E3450" w14:paraId="66223BDC" w14:textId="77777777" w:rsidTr="009F2010">
        <w:trPr>
          <w:trHeight w:val="276"/>
          <w:ins w:id="508" w:author="Henrike Sternberg" w:date="2022-08-13T17:00:00Z"/>
        </w:trPr>
        <w:tc>
          <w:tcPr>
            <w:tcW w:w="2545" w:type="dxa"/>
            <w:gridSpan w:val="2"/>
            <w:tcBorders>
              <w:top w:val="single" w:sz="4" w:space="0" w:color="auto"/>
              <w:left w:val="nil"/>
              <w:bottom w:val="nil"/>
              <w:right w:val="nil"/>
            </w:tcBorders>
            <w:vAlign w:val="center"/>
          </w:tcPr>
          <w:p w14:paraId="70931CFD" w14:textId="77777777" w:rsidR="007E3450" w:rsidRPr="00DB7192" w:rsidRDefault="007E3450" w:rsidP="00362DCA">
            <w:pPr>
              <w:rPr>
                <w:ins w:id="509" w:author="Henrike Sternberg" w:date="2022-08-13T17:00:00Z"/>
                <w:rFonts w:ascii="Times New Roman" w:hAnsi="Times New Roman" w:cs="Times New Roman"/>
                <w:sz w:val="16"/>
                <w:szCs w:val="16"/>
              </w:rPr>
            </w:pPr>
            <w:ins w:id="510" w:author="Henrike Sternberg" w:date="2022-08-13T17:00:00Z">
              <w:r w:rsidRPr="00FC3C2D">
                <w:rPr>
                  <w:rFonts w:ascii="Times New Roman" w:hAnsi="Times New Roman" w:cs="Times New Roman"/>
                  <w:w w:val="105"/>
                  <w:sz w:val="16"/>
                </w:rPr>
                <w:t>Pseudo</w:t>
              </w:r>
              <w:r w:rsidRPr="00FC3C2D">
                <w:rPr>
                  <w:rFonts w:ascii="Times New Roman" w:hAnsi="Times New Roman" w:cs="Times New Roman"/>
                  <w:spacing w:val="8"/>
                  <w:w w:val="105"/>
                  <w:sz w:val="16"/>
                </w:rPr>
                <w:t xml:space="preserve"> </w:t>
              </w:r>
              <w:r w:rsidRPr="00FC3C2D">
                <w:rPr>
                  <w:rFonts w:ascii="Times New Roman" w:hAnsi="Times New Roman" w:cs="Times New Roman"/>
                  <w:w w:val="105"/>
                  <w:sz w:val="16"/>
                </w:rPr>
                <w:t>R</w:t>
              </w:r>
              <w:r w:rsidRPr="00FC3C2D">
                <w:rPr>
                  <w:rFonts w:ascii="Times New Roman" w:hAnsi="Times New Roman" w:cs="Times New Roman"/>
                  <w:w w:val="105"/>
                  <w:sz w:val="16"/>
                  <w:vertAlign w:val="superscript"/>
                </w:rPr>
                <w:t>2</w:t>
              </w:r>
            </w:ins>
          </w:p>
        </w:tc>
        <w:tc>
          <w:tcPr>
            <w:tcW w:w="1408" w:type="dxa"/>
            <w:tcBorders>
              <w:top w:val="single" w:sz="4" w:space="0" w:color="auto"/>
              <w:left w:val="nil"/>
              <w:bottom w:val="nil"/>
              <w:right w:val="nil"/>
            </w:tcBorders>
            <w:vAlign w:val="center"/>
          </w:tcPr>
          <w:p w14:paraId="56CBFFB5" w14:textId="77777777" w:rsidR="007E3450" w:rsidRPr="00A43B76" w:rsidRDefault="007E3450" w:rsidP="00362DCA">
            <w:pPr>
              <w:jc w:val="center"/>
              <w:rPr>
                <w:ins w:id="511" w:author="Henrike Sternberg" w:date="2022-08-13T17:00:00Z"/>
                <w:rFonts w:ascii="Times New Roman" w:hAnsi="Times New Roman" w:cs="Times New Roman"/>
                <w:sz w:val="16"/>
                <w:szCs w:val="16"/>
              </w:rPr>
            </w:pPr>
            <w:ins w:id="512" w:author="Henrike Sternberg" w:date="2022-08-13T17:00:00Z">
              <w:r>
                <w:rPr>
                  <w:rFonts w:ascii="Times New Roman" w:hAnsi="Times New Roman" w:cs="Times New Roman"/>
                  <w:sz w:val="16"/>
                  <w:szCs w:val="16"/>
                </w:rPr>
                <w:t>0.16</w:t>
              </w:r>
            </w:ins>
          </w:p>
        </w:tc>
        <w:tc>
          <w:tcPr>
            <w:tcW w:w="1978" w:type="dxa"/>
            <w:tcBorders>
              <w:top w:val="single" w:sz="4" w:space="0" w:color="auto"/>
              <w:left w:val="nil"/>
              <w:bottom w:val="nil"/>
              <w:right w:val="nil"/>
            </w:tcBorders>
            <w:vAlign w:val="center"/>
          </w:tcPr>
          <w:p w14:paraId="6B1DAEE0" w14:textId="77777777" w:rsidR="007E3450" w:rsidRPr="00A43B76" w:rsidRDefault="007E3450" w:rsidP="00362DCA">
            <w:pPr>
              <w:jc w:val="center"/>
              <w:rPr>
                <w:ins w:id="513" w:author="Henrike Sternberg" w:date="2022-08-13T17:00:00Z"/>
                <w:rFonts w:ascii="Times New Roman" w:hAnsi="Times New Roman" w:cs="Times New Roman"/>
                <w:sz w:val="16"/>
                <w:szCs w:val="16"/>
              </w:rPr>
            </w:pPr>
            <w:ins w:id="514" w:author="Henrike Sternberg" w:date="2022-08-13T17:00:00Z">
              <w:r>
                <w:rPr>
                  <w:rFonts w:ascii="Times New Roman" w:hAnsi="Times New Roman" w:cs="Times New Roman"/>
                  <w:sz w:val="16"/>
                  <w:szCs w:val="16"/>
                </w:rPr>
                <w:t>0.17</w:t>
              </w:r>
            </w:ins>
          </w:p>
        </w:tc>
        <w:tc>
          <w:tcPr>
            <w:tcW w:w="1978" w:type="dxa"/>
            <w:tcBorders>
              <w:top w:val="single" w:sz="4" w:space="0" w:color="auto"/>
              <w:left w:val="nil"/>
              <w:bottom w:val="nil"/>
              <w:right w:val="nil"/>
            </w:tcBorders>
            <w:vAlign w:val="center"/>
          </w:tcPr>
          <w:p w14:paraId="6CCAA555" w14:textId="77777777" w:rsidR="007E3450" w:rsidRPr="00A43B76" w:rsidRDefault="007E3450" w:rsidP="00362DCA">
            <w:pPr>
              <w:jc w:val="center"/>
              <w:rPr>
                <w:ins w:id="515" w:author="Henrike Sternberg" w:date="2022-08-13T17:00:00Z"/>
                <w:rFonts w:ascii="Times New Roman" w:hAnsi="Times New Roman" w:cs="Times New Roman"/>
                <w:sz w:val="16"/>
                <w:szCs w:val="16"/>
              </w:rPr>
            </w:pPr>
            <w:ins w:id="516" w:author="Henrike Sternberg" w:date="2022-08-13T17:00:00Z">
              <w:r>
                <w:rPr>
                  <w:rFonts w:ascii="Times New Roman" w:hAnsi="Times New Roman" w:cs="Times New Roman"/>
                  <w:sz w:val="16"/>
                  <w:szCs w:val="16"/>
                </w:rPr>
                <w:t>0.17</w:t>
              </w:r>
            </w:ins>
          </w:p>
        </w:tc>
        <w:tc>
          <w:tcPr>
            <w:tcW w:w="1980" w:type="dxa"/>
            <w:tcBorders>
              <w:top w:val="single" w:sz="4" w:space="0" w:color="auto"/>
              <w:left w:val="nil"/>
              <w:bottom w:val="nil"/>
              <w:right w:val="nil"/>
            </w:tcBorders>
            <w:vAlign w:val="center"/>
          </w:tcPr>
          <w:p w14:paraId="3535A5B1" w14:textId="77777777" w:rsidR="007E3450" w:rsidRPr="00A43B76" w:rsidRDefault="007E3450" w:rsidP="00362DCA">
            <w:pPr>
              <w:jc w:val="center"/>
              <w:rPr>
                <w:ins w:id="517" w:author="Henrike Sternberg" w:date="2022-08-13T17:00:00Z"/>
                <w:rFonts w:ascii="Times New Roman" w:hAnsi="Times New Roman" w:cs="Times New Roman"/>
                <w:sz w:val="16"/>
                <w:szCs w:val="16"/>
              </w:rPr>
            </w:pPr>
            <w:ins w:id="518" w:author="Henrike Sternberg" w:date="2022-08-13T17:00:00Z">
              <w:r>
                <w:rPr>
                  <w:rFonts w:ascii="Times New Roman" w:hAnsi="Times New Roman" w:cs="Times New Roman"/>
                  <w:sz w:val="16"/>
                  <w:szCs w:val="16"/>
                </w:rPr>
                <w:t>0.17</w:t>
              </w:r>
            </w:ins>
          </w:p>
        </w:tc>
      </w:tr>
      <w:tr w:rsidR="007E3450" w14:paraId="53C908E5" w14:textId="77777777" w:rsidTr="009F2010">
        <w:trPr>
          <w:trHeight w:val="290"/>
          <w:ins w:id="519" w:author="Henrike Sternberg" w:date="2022-08-13T17:00:00Z"/>
        </w:trPr>
        <w:tc>
          <w:tcPr>
            <w:tcW w:w="2545" w:type="dxa"/>
            <w:gridSpan w:val="2"/>
            <w:tcBorders>
              <w:top w:val="nil"/>
              <w:left w:val="nil"/>
              <w:right w:val="nil"/>
            </w:tcBorders>
            <w:vAlign w:val="center"/>
          </w:tcPr>
          <w:p w14:paraId="4A5F487A" w14:textId="77777777" w:rsidR="007E3450" w:rsidRPr="00DB7192" w:rsidRDefault="007E3450" w:rsidP="00362DCA">
            <w:pPr>
              <w:rPr>
                <w:ins w:id="520" w:author="Henrike Sternberg" w:date="2022-08-13T17:00:00Z"/>
                <w:rFonts w:ascii="Times New Roman" w:hAnsi="Times New Roman" w:cs="Times New Roman"/>
                <w:sz w:val="16"/>
                <w:szCs w:val="16"/>
              </w:rPr>
            </w:pPr>
            <w:ins w:id="521" w:author="Henrike Sternberg" w:date="2022-08-13T17:00:00Z">
              <w:r>
                <w:rPr>
                  <w:rFonts w:ascii="Times New Roman" w:hAnsi="Times New Roman" w:cs="Times New Roman"/>
                  <w:sz w:val="16"/>
                  <w:szCs w:val="16"/>
                </w:rPr>
                <w:t>Observations</w:t>
              </w:r>
            </w:ins>
          </w:p>
        </w:tc>
        <w:tc>
          <w:tcPr>
            <w:tcW w:w="1408" w:type="dxa"/>
            <w:tcBorders>
              <w:top w:val="nil"/>
              <w:left w:val="nil"/>
              <w:right w:val="nil"/>
            </w:tcBorders>
            <w:vAlign w:val="center"/>
          </w:tcPr>
          <w:p w14:paraId="446C5D31" w14:textId="77777777" w:rsidR="007E3450" w:rsidRPr="00A43B76" w:rsidRDefault="007E3450" w:rsidP="00362DCA">
            <w:pPr>
              <w:jc w:val="center"/>
              <w:rPr>
                <w:ins w:id="522" w:author="Henrike Sternberg" w:date="2022-08-13T17:00:00Z"/>
                <w:rFonts w:ascii="Times New Roman" w:hAnsi="Times New Roman" w:cs="Times New Roman"/>
                <w:sz w:val="16"/>
                <w:szCs w:val="16"/>
              </w:rPr>
            </w:pPr>
            <w:ins w:id="523" w:author="Henrike Sternberg" w:date="2022-08-13T17:00:00Z">
              <w:r>
                <w:rPr>
                  <w:rFonts w:ascii="Times New Roman" w:hAnsi="Times New Roman" w:cs="Times New Roman"/>
                  <w:sz w:val="16"/>
                  <w:szCs w:val="16"/>
                </w:rPr>
                <w:t>96480</w:t>
              </w:r>
            </w:ins>
          </w:p>
        </w:tc>
        <w:tc>
          <w:tcPr>
            <w:tcW w:w="1978" w:type="dxa"/>
            <w:tcBorders>
              <w:top w:val="nil"/>
              <w:left w:val="nil"/>
              <w:right w:val="nil"/>
            </w:tcBorders>
            <w:vAlign w:val="center"/>
          </w:tcPr>
          <w:p w14:paraId="0C3FF7B9" w14:textId="77777777" w:rsidR="007E3450" w:rsidRPr="00A43B76" w:rsidRDefault="007E3450" w:rsidP="00362DCA">
            <w:pPr>
              <w:jc w:val="center"/>
              <w:rPr>
                <w:ins w:id="524" w:author="Henrike Sternberg" w:date="2022-08-13T17:00:00Z"/>
                <w:rFonts w:ascii="Times New Roman" w:hAnsi="Times New Roman" w:cs="Times New Roman"/>
                <w:sz w:val="16"/>
                <w:szCs w:val="16"/>
              </w:rPr>
            </w:pPr>
            <w:ins w:id="525" w:author="Henrike Sternberg" w:date="2022-08-13T17:00:00Z">
              <w:r w:rsidRPr="00420C42">
                <w:rPr>
                  <w:rFonts w:ascii="Times New Roman" w:hAnsi="Times New Roman" w:cs="Times New Roman"/>
                  <w:sz w:val="16"/>
                  <w:szCs w:val="16"/>
                </w:rPr>
                <w:t>96096</w:t>
              </w:r>
            </w:ins>
          </w:p>
        </w:tc>
        <w:tc>
          <w:tcPr>
            <w:tcW w:w="1978" w:type="dxa"/>
            <w:tcBorders>
              <w:top w:val="nil"/>
              <w:left w:val="nil"/>
              <w:right w:val="nil"/>
            </w:tcBorders>
            <w:vAlign w:val="center"/>
          </w:tcPr>
          <w:p w14:paraId="0D0F1C4C" w14:textId="77777777" w:rsidR="007E3450" w:rsidRPr="00A43B76" w:rsidRDefault="007E3450" w:rsidP="00362DCA">
            <w:pPr>
              <w:jc w:val="center"/>
              <w:rPr>
                <w:ins w:id="526" w:author="Henrike Sternberg" w:date="2022-08-13T17:00:00Z"/>
                <w:rFonts w:ascii="Times New Roman" w:hAnsi="Times New Roman" w:cs="Times New Roman"/>
                <w:sz w:val="16"/>
                <w:szCs w:val="16"/>
              </w:rPr>
            </w:pPr>
            <w:ins w:id="527" w:author="Henrike Sternberg" w:date="2022-08-13T17:00:00Z">
              <w:r w:rsidRPr="00200708">
                <w:rPr>
                  <w:rFonts w:ascii="Times New Roman" w:hAnsi="Times New Roman" w:cs="Times New Roman"/>
                  <w:sz w:val="16"/>
                  <w:szCs w:val="16"/>
                </w:rPr>
                <w:t>96096</w:t>
              </w:r>
            </w:ins>
          </w:p>
        </w:tc>
        <w:tc>
          <w:tcPr>
            <w:tcW w:w="1980" w:type="dxa"/>
            <w:tcBorders>
              <w:top w:val="nil"/>
              <w:left w:val="nil"/>
              <w:right w:val="nil"/>
            </w:tcBorders>
            <w:vAlign w:val="center"/>
          </w:tcPr>
          <w:p w14:paraId="17BD49E8" w14:textId="77777777" w:rsidR="007E3450" w:rsidRPr="00A43B76" w:rsidRDefault="007E3450" w:rsidP="00362DCA">
            <w:pPr>
              <w:jc w:val="center"/>
              <w:rPr>
                <w:ins w:id="528" w:author="Henrike Sternberg" w:date="2022-08-13T17:00:00Z"/>
                <w:rFonts w:ascii="Times New Roman" w:hAnsi="Times New Roman" w:cs="Times New Roman"/>
                <w:sz w:val="16"/>
                <w:szCs w:val="16"/>
              </w:rPr>
            </w:pPr>
            <w:ins w:id="529" w:author="Henrike Sternberg" w:date="2022-08-13T17:00:00Z">
              <w:r w:rsidRPr="00200708">
                <w:rPr>
                  <w:rFonts w:ascii="Times New Roman" w:hAnsi="Times New Roman" w:cs="Times New Roman"/>
                  <w:sz w:val="16"/>
                  <w:szCs w:val="16"/>
                </w:rPr>
                <w:t>96096</w:t>
              </w:r>
            </w:ins>
          </w:p>
        </w:tc>
      </w:tr>
    </w:tbl>
    <w:p w14:paraId="3D2968F6" w14:textId="5633F635" w:rsidR="009F2010" w:rsidRPr="00362DCA" w:rsidRDefault="009F2010" w:rsidP="009F2010">
      <w:pPr>
        <w:jc w:val="both"/>
        <w:rPr>
          <w:ins w:id="530" w:author="Henrike Sternberg" w:date="2022-08-16T13:03:00Z"/>
          <w:rFonts w:ascii="Times New Roman" w:hAnsi="Times New Roman" w:cs="Times New Roman"/>
          <w:i/>
          <w:iCs/>
          <w:w w:val="110"/>
          <w:sz w:val="18"/>
          <w:szCs w:val="18"/>
        </w:rPr>
      </w:pPr>
      <w:ins w:id="531" w:author="Henrike Sternberg" w:date="2022-08-16T13:03:00Z">
        <w:r w:rsidRPr="00E021EC">
          <w:rPr>
            <w:rFonts w:ascii="Times New Roman" w:hAnsi="Times New Roman" w:cs="Times New Roman"/>
            <w:b/>
            <w:i/>
            <w:iCs/>
            <w:w w:val="110"/>
            <w:sz w:val="18"/>
            <w:szCs w:val="18"/>
          </w:rPr>
          <w:t xml:space="preserve">Notes: </w:t>
        </w:r>
        <w:r w:rsidRPr="00E021EC">
          <w:rPr>
            <w:rFonts w:ascii="Times New Roman" w:hAnsi="Times New Roman" w:cs="Times New Roman"/>
            <w:i/>
            <w:iCs/>
            <w:w w:val="110"/>
            <w:sz w:val="18"/>
            <w:szCs w:val="18"/>
          </w:rPr>
          <w:t>Outcome: Choosing the respective candidate to receive the vaccine.</w:t>
        </w:r>
        <w:r w:rsidRPr="00E021EC">
          <w:rPr>
            <w:rFonts w:ascii="Times New Roman" w:hAnsi="Times New Roman" w:cs="Times New Roman"/>
            <w:b/>
            <w:i/>
            <w:iCs/>
            <w:w w:val="110"/>
            <w:sz w:val="18"/>
            <w:szCs w:val="18"/>
          </w:rPr>
          <w:t xml:space="preserve"> </w:t>
        </w:r>
        <w:r w:rsidRPr="00E021EC">
          <w:rPr>
            <w:rFonts w:ascii="Times New Roman" w:hAnsi="Times New Roman" w:cs="Times New Roman"/>
            <w:i/>
            <w:iCs/>
            <w:w w:val="110"/>
            <w:sz w:val="18"/>
            <w:szCs w:val="18"/>
          </w:rPr>
          <w:t xml:space="preserve">Coefficients are </w:t>
        </w:r>
      </w:ins>
      <w:ins w:id="532" w:author="Steinert, Janina" w:date="2022-08-29T12:12:00Z">
        <w:r w:rsidR="00362DCA">
          <w:rPr>
            <w:rFonts w:ascii="Times New Roman" w:hAnsi="Times New Roman" w:cs="Times New Roman"/>
            <w:i/>
            <w:iCs/>
            <w:w w:val="110"/>
            <w:sz w:val="18"/>
            <w:szCs w:val="18"/>
          </w:rPr>
          <w:t>odds</w:t>
        </w:r>
      </w:ins>
      <w:ins w:id="533" w:author="Henrike Sternberg" w:date="2022-08-16T13:03:00Z">
        <w:r w:rsidRPr="00E021EC">
          <w:rPr>
            <w:rFonts w:ascii="Times New Roman" w:hAnsi="Times New Roman" w:cs="Times New Roman"/>
            <w:i/>
            <w:iCs/>
            <w:w w:val="110"/>
            <w:sz w:val="18"/>
            <w:szCs w:val="18"/>
          </w:rPr>
          <w:t xml:space="preserve"> ratios based on conditional logit estimations </w:t>
        </w:r>
        <w:r w:rsidRPr="00E021EC">
          <w:rPr>
            <w:rFonts w:ascii="Times New Roman" w:hAnsi="Times New Roman" w:cs="Times New Roman"/>
            <w:i/>
            <w:iCs/>
            <w:w w:val="105"/>
            <w:sz w:val="18"/>
            <w:szCs w:val="20"/>
          </w:rPr>
          <w:t>(</w:t>
        </w:r>
      </w:ins>
      <w:ins w:id="534" w:author="Henrike Sternberg" w:date="2022-08-16T14:49:00Z">
        <w:r w:rsidR="009E7B14" w:rsidRPr="00E021EC">
          <w:rPr>
            <w:rFonts w:ascii="Times New Roman" w:hAnsi="Times New Roman" w:cs="Times New Roman"/>
            <w:i/>
            <w:iCs/>
            <w:w w:val="105"/>
            <w:sz w:val="18"/>
            <w:szCs w:val="20"/>
          </w:rPr>
          <w:t>respondent</w:t>
        </w:r>
      </w:ins>
      <w:ins w:id="535" w:author="Henrike Sternberg" w:date="2022-08-16T13:03:00Z">
        <w:r w:rsidRPr="00E021EC">
          <w:rPr>
            <w:rFonts w:ascii="Times New Roman" w:hAnsi="Times New Roman" w:cs="Times New Roman"/>
            <w:i/>
            <w:iCs/>
            <w:w w:val="105"/>
            <w:sz w:val="18"/>
            <w:szCs w:val="20"/>
          </w:rPr>
          <w:t xml:space="preserve">-level fixed effects) </w:t>
        </w:r>
        <w:r w:rsidRPr="00E021EC">
          <w:rPr>
            <w:rFonts w:ascii="Times New Roman" w:hAnsi="Times New Roman" w:cs="Times New Roman"/>
            <w:i/>
            <w:iCs/>
            <w:w w:val="110"/>
            <w:sz w:val="18"/>
            <w:szCs w:val="18"/>
          </w:rPr>
          <w:t xml:space="preserve">with standard errors clustered at the </w:t>
        </w:r>
      </w:ins>
      <w:ins w:id="536" w:author="Henrike Sternberg" w:date="2022-08-16T14:49:00Z">
        <w:r w:rsidR="009E7B14" w:rsidRPr="00E021EC">
          <w:rPr>
            <w:rFonts w:ascii="Times New Roman" w:hAnsi="Times New Roman" w:cs="Times New Roman"/>
            <w:i/>
            <w:iCs/>
            <w:w w:val="105"/>
            <w:sz w:val="18"/>
            <w:szCs w:val="20"/>
          </w:rPr>
          <w:t>respondent</w:t>
        </w:r>
        <w:r w:rsidR="009E7B14" w:rsidRPr="00E021EC">
          <w:rPr>
            <w:rFonts w:ascii="Times New Roman" w:hAnsi="Times New Roman" w:cs="Times New Roman"/>
            <w:i/>
            <w:iCs/>
            <w:w w:val="110"/>
            <w:sz w:val="18"/>
            <w:szCs w:val="18"/>
          </w:rPr>
          <w:t xml:space="preserve"> </w:t>
        </w:r>
      </w:ins>
      <w:ins w:id="537" w:author="Henrike Sternberg" w:date="2022-08-16T13:03:00Z">
        <w:r w:rsidRPr="00E021EC">
          <w:rPr>
            <w:rFonts w:ascii="Times New Roman" w:hAnsi="Times New Roman" w:cs="Times New Roman"/>
            <w:i/>
            <w:iCs/>
            <w:w w:val="110"/>
            <w:sz w:val="18"/>
            <w:szCs w:val="18"/>
          </w:rPr>
          <w:t>level. Estimations were conducted</w:t>
        </w:r>
        <w:r w:rsidRPr="00E021EC">
          <w:rPr>
            <w:rFonts w:ascii="Times New Roman" w:hAnsi="Times New Roman" w:cs="Times New Roman"/>
            <w:i/>
            <w:iCs/>
            <w:spacing w:val="1"/>
            <w:w w:val="110"/>
            <w:sz w:val="18"/>
            <w:szCs w:val="18"/>
          </w:rPr>
          <w:t xml:space="preserve"> </w:t>
        </w:r>
        <w:r w:rsidRPr="00E021EC">
          <w:rPr>
            <w:rFonts w:ascii="Times New Roman" w:hAnsi="Times New Roman" w:cs="Times New Roman"/>
            <w:i/>
            <w:iCs/>
            <w:spacing w:val="-1"/>
            <w:w w:val="110"/>
            <w:sz w:val="18"/>
            <w:szCs w:val="18"/>
          </w:rPr>
          <w:t>with</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controlling</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main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effects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spacing w:val="-1"/>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other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three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attributes,</w:t>
        </w:r>
        <w:r w:rsidRPr="00E021EC">
          <w:rPr>
            <w:rFonts w:ascii="Times New Roman" w:hAnsi="Times New Roman" w:cs="Times New Roman"/>
            <w:i/>
            <w:iCs/>
            <w:spacing w:val="-6"/>
            <w:w w:val="110"/>
            <w:sz w:val="18"/>
            <w:szCs w:val="18"/>
          </w:rPr>
          <w:t xml:space="preserve"> </w:t>
        </w:r>
        <w:r w:rsidRPr="00E021EC">
          <w:rPr>
            <w:rFonts w:ascii="Times New Roman" w:hAnsi="Times New Roman" w:cs="Times New Roman"/>
            <w:i/>
            <w:iCs/>
            <w:w w:val="110"/>
            <w:sz w:val="18"/>
            <w:szCs w:val="18"/>
          </w:rPr>
          <w:t>but</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only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results</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attribute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are</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shown</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here.</w:t>
        </w:r>
      </w:ins>
      <w:ins w:id="538" w:author="Henrike Sternberg" w:date="2022-08-16T13:04:00Z">
        <w:r w:rsidR="00907A19" w:rsidRPr="00E021EC">
          <w:rPr>
            <w:rFonts w:ascii="Times New Roman" w:hAnsi="Times New Roman" w:cs="Times New Roman"/>
            <w:i/>
            <w:iCs/>
            <w:w w:val="110"/>
            <w:sz w:val="18"/>
            <w:szCs w:val="18"/>
          </w:rPr>
          <w:t xml:space="preserve"> </w:t>
        </w:r>
        <w:r w:rsidR="00907A19" w:rsidRPr="00E021EC">
          <w:rPr>
            <w:rFonts w:ascii="Times New Roman" w:hAnsi="Times New Roman" w:cs="Times New Roman"/>
            <w:i/>
            <w:iCs/>
            <w:sz w:val="18"/>
            <w:szCs w:val="18"/>
          </w:rPr>
          <w:t xml:space="preserve">Data for the regional COVID-19 case incidence was drawn from </w:t>
        </w:r>
        <w:r w:rsidR="00907A19" w:rsidRPr="00E021EC">
          <w:rPr>
            <w:rFonts w:ascii="Times New Roman" w:hAnsi="Times New Roman" w:cs="Times New Roman"/>
            <w:i/>
            <w:iCs/>
            <w:sz w:val="18"/>
            <w:szCs w:val="18"/>
          </w:rPr>
          <w:fldChar w:fldCharType="begin"/>
        </w:r>
        <w:r w:rsidR="00907A19" w:rsidRPr="00E021EC">
          <w:rPr>
            <w:rFonts w:ascii="Times New Roman" w:hAnsi="Times New Roman" w:cs="Times New Roman"/>
            <w:i/>
            <w:iCs/>
            <w:sz w:val="18"/>
            <w:szCs w:val="18"/>
          </w:rPr>
          <w:instrText xml:space="preserve"> HYPERLINK "https://www.ecdc.europa.eu/en/publications-data/weekly-subnational-14-day-notification-rate-covid-19" </w:instrText>
        </w:r>
        <w:r w:rsidR="00907A19" w:rsidRPr="00E021EC">
          <w:rPr>
            <w:rFonts w:ascii="Times New Roman" w:hAnsi="Times New Roman" w:cs="Times New Roman"/>
            <w:i/>
            <w:iCs/>
            <w:sz w:val="18"/>
            <w:szCs w:val="18"/>
          </w:rPr>
          <w:fldChar w:fldCharType="separate"/>
        </w:r>
        <w:r w:rsidR="00907A19" w:rsidRPr="00E021EC">
          <w:rPr>
            <w:rStyle w:val="Hyperlink"/>
            <w:rFonts w:ascii="Times New Roman" w:hAnsi="Times New Roman" w:cs="Times New Roman"/>
            <w:i/>
            <w:iCs/>
            <w:sz w:val="18"/>
            <w:szCs w:val="18"/>
          </w:rPr>
          <w:t>https://www.ecdc.europa.eu/en/publications-data/weekly-subnational-14-day-notification-rate-covid-19</w:t>
        </w:r>
        <w:r w:rsidR="00907A19" w:rsidRPr="00E021EC">
          <w:rPr>
            <w:rFonts w:ascii="Times New Roman" w:hAnsi="Times New Roman" w:cs="Times New Roman"/>
            <w:i/>
            <w:iCs/>
            <w:sz w:val="18"/>
            <w:szCs w:val="18"/>
          </w:rPr>
          <w:fldChar w:fldCharType="end"/>
        </w:r>
        <w:r w:rsidR="00907A19" w:rsidRPr="00E021EC">
          <w:rPr>
            <w:rFonts w:ascii="Times New Roman" w:hAnsi="Times New Roman" w:cs="Times New Roman"/>
            <w:i/>
            <w:iCs/>
            <w:sz w:val="18"/>
            <w:szCs w:val="18"/>
          </w:rPr>
          <w:t>.</w:t>
        </w:r>
      </w:ins>
      <w:ins w:id="539" w:author="Henrike Sternberg" w:date="2022-08-16T13:03:00Z">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Column</w:t>
        </w:r>
        <w:r w:rsidR="00907A19" w:rsidRPr="00E021EC">
          <w:rPr>
            <w:rFonts w:ascii="Times New Roman" w:hAnsi="Times New Roman" w:cs="Times New Roman"/>
            <w:i/>
            <w:iCs/>
            <w:w w:val="110"/>
            <w:sz w:val="18"/>
            <w:szCs w:val="18"/>
          </w:rPr>
          <w:t xml:space="preserve"> 3</w:t>
        </w:r>
        <w:r w:rsidRPr="00E021EC">
          <w:rPr>
            <w:rFonts w:ascii="Times New Roman" w:hAnsi="Times New Roman" w:cs="Times New Roman"/>
            <w:i/>
            <w:iCs/>
            <w:spacing w:val="-7"/>
            <w:w w:val="110"/>
            <w:sz w:val="18"/>
            <w:szCs w:val="18"/>
          </w:rPr>
          <w:t xml:space="preserve"> </w:t>
        </w:r>
        <w:r w:rsidRPr="00E021EC">
          <w:rPr>
            <w:rFonts w:ascii="Times New Roman" w:hAnsi="Times New Roman" w:cs="Times New Roman"/>
            <w:i/>
            <w:iCs/>
            <w:w w:val="110"/>
            <w:sz w:val="18"/>
            <w:szCs w:val="18"/>
          </w:rPr>
          <w:t>indicate</w:t>
        </w:r>
        <w:r w:rsidR="00907A19" w:rsidRPr="00E021EC">
          <w:rPr>
            <w:rFonts w:ascii="Times New Roman" w:hAnsi="Times New Roman" w:cs="Times New Roman"/>
            <w:i/>
            <w:iCs/>
            <w:w w:val="110"/>
            <w:sz w:val="18"/>
            <w:szCs w:val="18"/>
          </w:rPr>
          <w:t>s</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10"/>
            <w:sz w:val="18"/>
            <w:szCs w:val="18"/>
          </w:rPr>
          <w:t xml:space="preserve">the degree of statistical (in-)significance of the subgroup differences presented in Figure </w:t>
        </w:r>
      </w:ins>
      <w:ins w:id="540" w:author="janina.steinert" w:date="2022-09-29T12:37:00Z">
        <w:r w:rsidR="00D626F3">
          <w:rPr>
            <w:rFonts w:ascii="Times New Roman" w:hAnsi="Times New Roman" w:cs="Times New Roman"/>
            <w:i/>
            <w:iCs/>
            <w:w w:val="110"/>
            <w:sz w:val="18"/>
            <w:szCs w:val="18"/>
          </w:rPr>
          <w:t>5</w:t>
        </w:r>
      </w:ins>
      <w:ins w:id="541" w:author="Henrike Sternberg" w:date="2022-08-16T13:03:00Z">
        <w:r w:rsidRPr="00E021EC">
          <w:rPr>
            <w:rFonts w:ascii="Times New Roman" w:hAnsi="Times New Roman" w:cs="Times New Roman"/>
            <w:i/>
            <w:iCs/>
            <w:w w:val="110"/>
            <w:sz w:val="18"/>
            <w:szCs w:val="18"/>
          </w:rPr>
          <w:t xml:space="preserve"> in the main body of the paper</w:t>
        </w:r>
        <w:r w:rsidRPr="00E021EC">
          <w:rPr>
            <w:rFonts w:ascii="Times New Roman" w:hAnsi="Times New Roman" w:cs="Times New Roman"/>
            <w:i/>
            <w:iCs/>
            <w:spacing w:val="-1"/>
            <w:w w:val="110"/>
            <w:sz w:val="18"/>
            <w:szCs w:val="18"/>
          </w:rPr>
          <w:t>.</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Results</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spacing w:val="-1"/>
            <w:w w:val="110"/>
            <w:sz w:val="18"/>
            <w:szCs w:val="18"/>
          </w:rPr>
          <w:t>be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spacing w:val="-1"/>
            <w:w w:val="110"/>
            <w:sz w:val="18"/>
            <w:szCs w:val="18"/>
          </w:rPr>
          <w:t>interpreted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indicated</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category,</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i.e.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in</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case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country</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of</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residence,</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relative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to</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preference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for</w:t>
        </w:r>
        <w:r w:rsidRPr="00E021EC">
          <w:rPr>
            <w:rFonts w:ascii="Times New Roman" w:hAnsi="Times New Roman" w:cs="Times New Roman"/>
            <w:i/>
            <w:iCs/>
            <w:spacing w:val="-5"/>
            <w:w w:val="110"/>
            <w:sz w:val="18"/>
            <w:szCs w:val="18"/>
          </w:rPr>
          <w:t xml:space="preserve"> </w:t>
        </w:r>
        <w:r w:rsidRPr="00E021EC">
          <w:rPr>
            <w:rFonts w:ascii="Times New Roman" w:hAnsi="Times New Roman" w:cs="Times New Roman"/>
            <w:i/>
            <w:iCs/>
            <w:w w:val="110"/>
            <w:sz w:val="18"/>
            <w:szCs w:val="18"/>
          </w:rPr>
          <w:t>the</w:t>
        </w:r>
        <w:r w:rsidRPr="00E021EC">
          <w:rPr>
            <w:rFonts w:ascii="Times New Roman" w:hAnsi="Times New Roman" w:cs="Times New Roman"/>
            <w:i/>
            <w:iCs/>
            <w:spacing w:val="-4"/>
            <w:w w:val="110"/>
            <w:sz w:val="18"/>
            <w:szCs w:val="18"/>
          </w:rPr>
          <w:t xml:space="preserve"> </w:t>
        </w:r>
        <w:r w:rsidRPr="00E021EC">
          <w:rPr>
            <w:rFonts w:ascii="Times New Roman" w:hAnsi="Times New Roman" w:cs="Times New Roman"/>
            <w:i/>
            <w:iCs/>
            <w:w w:val="110"/>
            <w:sz w:val="18"/>
            <w:szCs w:val="18"/>
          </w:rPr>
          <w:t>vaccine</w:t>
        </w:r>
        <w:r w:rsidRPr="00E021EC">
          <w:rPr>
            <w:rFonts w:ascii="Times New Roman" w:hAnsi="Times New Roman" w:cs="Times New Roman"/>
            <w:i/>
            <w:iCs/>
            <w:spacing w:val="-30"/>
            <w:w w:val="110"/>
            <w:sz w:val="18"/>
            <w:szCs w:val="18"/>
          </w:rPr>
          <w:t xml:space="preserve"> </w:t>
        </w:r>
        <w:r w:rsidRPr="00E021EC">
          <w:rPr>
            <w:rFonts w:ascii="Times New Roman" w:hAnsi="Times New Roman" w:cs="Times New Roman"/>
            <w:i/>
            <w:iCs/>
            <w:w w:val="105"/>
            <w:sz w:val="18"/>
            <w:szCs w:val="18"/>
          </w:rPr>
          <w:t>being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given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to</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person</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living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country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of</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survey</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respondent</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answering</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the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question.</w:t>
        </w:r>
        <w:r w:rsidRPr="00E021EC">
          <w:rPr>
            <w:rFonts w:ascii="Times New Roman" w:hAnsi="Times New Roman" w:cs="Times New Roman"/>
            <w:i/>
            <w:iCs/>
            <w:spacing w:val="24"/>
            <w:w w:val="105"/>
            <w:sz w:val="18"/>
            <w:szCs w:val="18"/>
          </w:rPr>
          <w:t xml:space="preserve"> </w:t>
        </w:r>
        <w:r w:rsidRPr="00E021EC">
          <w:rPr>
            <w:rFonts w:ascii="Times New Roman" w:hAnsi="Times New Roman" w:cs="Times New Roman"/>
            <w:i/>
            <w:iCs/>
            <w:w w:val="105"/>
            <w:sz w:val="18"/>
            <w:szCs w:val="18"/>
          </w:rPr>
          <w:t>95%</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confidence</w:t>
        </w:r>
        <w:r w:rsidRPr="00E021EC">
          <w:rPr>
            <w:rFonts w:ascii="Times New Roman" w:hAnsi="Times New Roman" w:cs="Times New Roman"/>
            <w:i/>
            <w:iCs/>
            <w:spacing w:val="10"/>
            <w:w w:val="105"/>
            <w:sz w:val="18"/>
            <w:szCs w:val="18"/>
          </w:rPr>
          <w:t xml:space="preserve"> </w:t>
        </w:r>
        <w:r w:rsidRPr="00E021EC">
          <w:rPr>
            <w:rFonts w:ascii="Times New Roman" w:hAnsi="Times New Roman" w:cs="Times New Roman"/>
            <w:i/>
            <w:iCs/>
            <w:w w:val="105"/>
            <w:sz w:val="18"/>
            <w:szCs w:val="18"/>
          </w:rPr>
          <w:t>intervals</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in</w:t>
        </w:r>
        <w:r w:rsidRPr="00E021EC">
          <w:rPr>
            <w:rFonts w:ascii="Times New Roman" w:hAnsi="Times New Roman" w:cs="Times New Roman"/>
            <w:i/>
            <w:iCs/>
            <w:spacing w:val="9"/>
            <w:w w:val="105"/>
            <w:sz w:val="18"/>
            <w:szCs w:val="18"/>
          </w:rPr>
          <w:t xml:space="preserve"> </w:t>
        </w:r>
        <w:r w:rsidRPr="00E021EC">
          <w:rPr>
            <w:rFonts w:ascii="Times New Roman" w:hAnsi="Times New Roman" w:cs="Times New Roman"/>
            <w:i/>
            <w:iCs/>
            <w:w w:val="105"/>
            <w:sz w:val="18"/>
            <w:szCs w:val="18"/>
          </w:rPr>
          <w:t>brackets.</w:t>
        </w:r>
        <w:r w:rsidRPr="00E021EC">
          <w:rPr>
            <w:rFonts w:ascii="Times New Roman" w:hAnsi="Times New Roman" w:cs="Times New Roman"/>
            <w:i/>
            <w:iCs/>
            <w:spacing w:val="24"/>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0.05,</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pacing w:val="3"/>
            <w:w w:val="105"/>
            <w:sz w:val="18"/>
            <w:szCs w:val="18"/>
          </w:rPr>
          <w:t xml:space="preserve"> </w:t>
        </w:r>
        <w:r w:rsidRPr="00E021EC">
          <w:rPr>
            <w:rFonts w:ascii="Times New Roman" w:hAnsi="Times New Roman" w:cs="Times New Roman"/>
            <w:i/>
            <w:iCs/>
            <w:w w:val="105"/>
            <w:sz w:val="18"/>
            <w:szCs w:val="18"/>
          </w:rPr>
          <w:t>p</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&lt;</w:t>
        </w:r>
        <w:r w:rsidRPr="00E021EC">
          <w:rPr>
            <w:rFonts w:ascii="Times New Roman" w:hAnsi="Times New Roman" w:cs="Times New Roman"/>
            <w:i/>
            <w:iCs/>
            <w:spacing w:val="-8"/>
            <w:w w:val="105"/>
            <w:sz w:val="18"/>
            <w:szCs w:val="18"/>
          </w:rPr>
          <w:t xml:space="preserve"> </w:t>
        </w:r>
        <w:r w:rsidRPr="00E021EC">
          <w:rPr>
            <w:rFonts w:ascii="Times New Roman" w:hAnsi="Times New Roman" w:cs="Times New Roman"/>
            <w:i/>
            <w:iCs/>
            <w:w w:val="105"/>
            <w:sz w:val="18"/>
            <w:szCs w:val="18"/>
          </w:rPr>
          <w:t>0.01,</w:t>
        </w:r>
        <w:r w:rsidRPr="00E021EC">
          <w:rPr>
            <w:rFonts w:ascii="Times New Roman" w:hAnsi="Times New Roman" w:cs="Times New Roman"/>
            <w:i/>
            <w:iCs/>
            <w:spacing w:val="10"/>
            <w:w w:val="105"/>
            <w:sz w:val="18"/>
            <w:szCs w:val="18"/>
          </w:rPr>
          <w:t xml:space="preserve"> </w:t>
        </w:r>
        <w:r w:rsidRPr="00E021EC">
          <w:rPr>
            <w:rFonts w:ascii="Cambria Math" w:hAnsi="Cambria Math" w:cs="Cambria Math"/>
            <w:i/>
            <w:iCs/>
            <w:w w:val="105"/>
            <w:sz w:val="18"/>
            <w:szCs w:val="18"/>
            <w:vertAlign w:val="superscript"/>
          </w:rPr>
          <w:t>∗∗∗</w:t>
        </w:r>
        <w:r w:rsidRPr="00E021EC">
          <w:rPr>
            <w:rFonts w:ascii="Times New Roman" w:hAnsi="Times New Roman" w:cs="Times New Roman"/>
            <w:i/>
            <w:iCs/>
            <w:sz w:val="18"/>
            <w:szCs w:val="18"/>
          </w:rPr>
          <w:t>p</w:t>
        </w:r>
        <w:r w:rsidRPr="00E021EC">
          <w:rPr>
            <w:rFonts w:ascii="Times New Roman" w:hAnsi="Times New Roman" w:cs="Times New Roman"/>
            <w:i/>
            <w:iCs/>
            <w:spacing w:val="-5"/>
            <w:sz w:val="18"/>
            <w:szCs w:val="18"/>
          </w:rPr>
          <w:t xml:space="preserve"> </w:t>
        </w:r>
        <w:r w:rsidRPr="00E021EC">
          <w:rPr>
            <w:rFonts w:ascii="Times New Roman" w:hAnsi="Times New Roman" w:cs="Times New Roman"/>
            <w:i/>
            <w:iCs/>
            <w:sz w:val="18"/>
            <w:szCs w:val="18"/>
          </w:rPr>
          <w:t>&lt;</w:t>
        </w:r>
        <w:r w:rsidRPr="00E021EC">
          <w:rPr>
            <w:rFonts w:ascii="Times New Roman" w:hAnsi="Times New Roman" w:cs="Times New Roman"/>
            <w:i/>
            <w:iCs/>
            <w:spacing w:val="-4"/>
            <w:sz w:val="18"/>
            <w:szCs w:val="18"/>
          </w:rPr>
          <w:t xml:space="preserve"> </w:t>
        </w:r>
        <w:r w:rsidRPr="00E021EC">
          <w:rPr>
            <w:rFonts w:ascii="Times New Roman" w:hAnsi="Times New Roman" w:cs="Times New Roman"/>
            <w:i/>
            <w:iCs/>
            <w:sz w:val="18"/>
            <w:szCs w:val="18"/>
          </w:rPr>
          <w:t>0.001.</w:t>
        </w:r>
      </w:ins>
    </w:p>
    <w:p w14:paraId="4B27DCCC" w14:textId="77777777" w:rsidR="00EC1D5D" w:rsidRDefault="00EC1D5D" w:rsidP="00746D5A">
      <w:pPr>
        <w:rPr>
          <w:ins w:id="542" w:author="Henrike Sternberg" w:date="2022-08-13T14:49:00Z"/>
          <w:rFonts w:ascii="Times New Roman" w:hAnsi="Times New Roman" w:cs="Times New Roman"/>
          <w:sz w:val="24"/>
        </w:rPr>
      </w:pPr>
    </w:p>
    <w:p w14:paraId="42952C17" w14:textId="5D48194D" w:rsidR="001D6093" w:rsidRDefault="001D6093">
      <w:pPr>
        <w:rPr>
          <w:rFonts w:ascii="Times New Roman" w:hAnsi="Times New Roman" w:cs="Times New Roman"/>
          <w:sz w:val="24"/>
        </w:rPr>
      </w:pPr>
      <w:r>
        <w:rPr>
          <w:rFonts w:ascii="Times New Roman" w:hAnsi="Times New Roman" w:cs="Times New Roman"/>
          <w:sz w:val="24"/>
        </w:rPr>
        <w:br w:type="page"/>
      </w:r>
      <w:bookmarkStart w:id="543" w:name="_GoBack"/>
      <w:bookmarkEnd w:id="543"/>
    </w:p>
    <w:p w14:paraId="3393752A" w14:textId="77777777" w:rsidR="001D6093" w:rsidRDefault="001D6093" w:rsidP="001D6093">
      <w:pPr>
        <w:rPr>
          <w:rFonts w:ascii="Times New Roman" w:hAnsi="Times New Roman" w:cs="Times New Roman"/>
          <w:sz w:val="18"/>
          <w:szCs w:val="18"/>
        </w:rPr>
      </w:pPr>
    </w:p>
    <w:p w14:paraId="3B028D12" w14:textId="77777777" w:rsidR="001D6093" w:rsidRDefault="001D6093" w:rsidP="001D6093">
      <w:pPr>
        <w:rPr>
          <w:rFonts w:ascii="Times New Roman" w:hAnsi="Times New Roman" w:cs="Times New Roman"/>
          <w:sz w:val="18"/>
          <w:szCs w:val="18"/>
        </w:rPr>
      </w:pPr>
    </w:p>
    <w:p w14:paraId="6BEAC9F2" w14:textId="77777777" w:rsidR="001D6093" w:rsidRDefault="001D6093" w:rsidP="001D6093">
      <w:pPr>
        <w:rPr>
          <w:rFonts w:ascii="Times New Roman" w:hAnsi="Times New Roman" w:cs="Times New Roman"/>
          <w:sz w:val="18"/>
          <w:szCs w:val="18"/>
        </w:rPr>
      </w:pPr>
    </w:p>
    <w:p w14:paraId="29524406" w14:textId="77777777" w:rsidR="001D6093" w:rsidRDefault="001D6093" w:rsidP="001D6093">
      <w:pPr>
        <w:rPr>
          <w:rFonts w:ascii="Times New Roman" w:hAnsi="Times New Roman" w:cs="Times New Roman"/>
          <w:sz w:val="18"/>
          <w:szCs w:val="18"/>
        </w:rPr>
      </w:pPr>
    </w:p>
    <w:p w14:paraId="54085E70" w14:textId="59EA7AAF" w:rsidR="001D6093" w:rsidRPr="0081115D" w:rsidRDefault="00992C44" w:rsidP="001D6093">
      <w:pPr>
        <w:rPr>
          <w:rFonts w:ascii="Times New Roman" w:hAnsi="Times New Roman" w:cs="Times New Roman"/>
        </w:rPr>
      </w:pPr>
      <w:r w:rsidRPr="00A7799A">
        <w:rPr>
          <w:rFonts w:ascii="Times New Roman" w:hAnsi="Times New Roman" w:cs="Times New Roman"/>
          <w:b/>
          <w:shd w:val="clear" w:color="auto" w:fill="FFFFFF"/>
        </w:rPr>
        <w:t>Supplementary File 1</w:t>
      </w:r>
      <w:r>
        <w:rPr>
          <w:rFonts w:ascii="Times New Roman" w:hAnsi="Times New Roman" w:cs="Times New Roman"/>
          <w:b/>
          <w:shd w:val="clear" w:color="auto" w:fill="FFFFFF"/>
        </w:rPr>
        <w:t xml:space="preserve">l </w:t>
      </w:r>
      <w:r w:rsidR="001D6093" w:rsidRPr="0081115D">
        <w:rPr>
          <w:rFonts w:ascii="Times New Roman" w:hAnsi="Times New Roman" w:cs="Times New Roman"/>
        </w:rPr>
        <w:t xml:space="preserve">– Country level differences in </w:t>
      </w:r>
      <w:ins w:id="544" w:author="Henrike Sternberg" w:date="2022-08-12T12:03:00Z">
        <w:r w:rsidR="001D6093">
          <w:rPr>
            <w:rFonts w:ascii="Times New Roman" w:hAnsi="Times New Roman" w:cs="Times New Roman"/>
          </w:rPr>
          <w:t xml:space="preserve">case incidence, </w:t>
        </w:r>
      </w:ins>
      <w:r w:rsidR="001D6093" w:rsidRPr="0081115D">
        <w:rPr>
          <w:rFonts w:ascii="Times New Roman" w:hAnsi="Times New Roman" w:cs="Times New Roman"/>
        </w:rPr>
        <w:t>vaccination rates, willingness and threat perception</w:t>
      </w:r>
    </w:p>
    <w:p w14:paraId="601BDABC" w14:textId="77777777" w:rsidR="001D6093" w:rsidRPr="0081115D" w:rsidRDefault="001D6093" w:rsidP="001D6093">
      <w:pPr>
        <w:pStyle w:val="Textkrper"/>
        <w:spacing w:before="5"/>
        <w:rPr>
          <w:rFonts w:ascii="Times New Roman" w:hAnsi="Times New Roman" w:cs="Times New Roman"/>
          <w:sz w:val="20"/>
        </w:rPr>
      </w:pPr>
    </w:p>
    <w:tbl>
      <w:tblPr>
        <w:tblStyle w:val="TableNormal"/>
        <w:tblW w:w="9789" w:type="dxa"/>
        <w:tblLayout w:type="fixed"/>
        <w:tblLook w:val="01E0" w:firstRow="1" w:lastRow="1" w:firstColumn="1" w:lastColumn="1" w:noHBand="0" w:noVBand="0"/>
      </w:tblPr>
      <w:tblGrid>
        <w:gridCol w:w="4133"/>
        <w:gridCol w:w="883"/>
        <w:gridCol w:w="954"/>
        <w:gridCol w:w="954"/>
        <w:gridCol w:w="954"/>
        <w:gridCol w:w="954"/>
        <w:gridCol w:w="957"/>
      </w:tblGrid>
      <w:tr w:rsidR="001D6093" w:rsidRPr="004D2F10" w14:paraId="00D2EA34" w14:textId="77777777" w:rsidTr="00744E3E">
        <w:trPr>
          <w:trHeight w:val="215"/>
        </w:trPr>
        <w:tc>
          <w:tcPr>
            <w:tcW w:w="4133" w:type="dxa"/>
            <w:tcBorders>
              <w:top w:val="double" w:sz="1" w:space="0" w:color="000000"/>
              <w:bottom w:val="single" w:sz="2" w:space="0" w:color="000000"/>
            </w:tcBorders>
          </w:tcPr>
          <w:p w14:paraId="27A3354A" w14:textId="77777777" w:rsidR="001D6093" w:rsidRPr="0081115D" w:rsidRDefault="001D6093" w:rsidP="00744E3E">
            <w:pPr>
              <w:pStyle w:val="TableParagraph"/>
              <w:rPr>
                <w:rFonts w:ascii="Times New Roman" w:hAnsi="Times New Roman" w:cs="Times New Roman"/>
                <w:sz w:val="16"/>
                <w:szCs w:val="16"/>
              </w:rPr>
            </w:pPr>
          </w:p>
        </w:tc>
        <w:tc>
          <w:tcPr>
            <w:tcW w:w="883" w:type="dxa"/>
            <w:tcBorders>
              <w:top w:val="double" w:sz="1" w:space="0" w:color="000000"/>
              <w:bottom w:val="single" w:sz="2" w:space="0" w:color="000000"/>
            </w:tcBorders>
          </w:tcPr>
          <w:p w14:paraId="3B402D4D" w14:textId="77777777" w:rsidR="001D6093" w:rsidRPr="004D2F10" w:rsidRDefault="001D6093" w:rsidP="00744E3E">
            <w:pPr>
              <w:pStyle w:val="TableParagraph"/>
              <w:spacing w:before="31" w:line="174"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t>G</w:t>
            </w:r>
            <w:r>
              <w:rPr>
                <w:rFonts w:ascii="Times New Roman" w:hAnsi="Times New Roman" w:cs="Times New Roman"/>
                <w:sz w:val="18"/>
                <w:szCs w:val="16"/>
              </w:rPr>
              <w:t>ermany</w:t>
            </w:r>
          </w:p>
        </w:tc>
        <w:tc>
          <w:tcPr>
            <w:tcW w:w="954" w:type="dxa"/>
            <w:tcBorders>
              <w:top w:val="double" w:sz="1" w:space="0" w:color="000000"/>
              <w:bottom w:val="single" w:sz="2" w:space="0" w:color="000000"/>
            </w:tcBorders>
          </w:tcPr>
          <w:p w14:paraId="2816BF83" w14:textId="77777777" w:rsidR="001D6093" w:rsidRPr="004D2F10" w:rsidRDefault="001D6093" w:rsidP="00744E3E">
            <w:pPr>
              <w:pStyle w:val="TableParagraph"/>
              <w:spacing w:before="31" w:line="174" w:lineRule="exact"/>
              <w:ind w:left="52" w:right="52"/>
              <w:jc w:val="center"/>
              <w:rPr>
                <w:rFonts w:ascii="Times New Roman" w:hAnsi="Times New Roman" w:cs="Times New Roman"/>
                <w:sz w:val="18"/>
                <w:szCs w:val="16"/>
              </w:rPr>
            </w:pPr>
            <w:r>
              <w:rPr>
                <w:rFonts w:ascii="Times New Roman" w:hAnsi="Times New Roman" w:cs="Times New Roman"/>
                <w:sz w:val="18"/>
                <w:szCs w:val="16"/>
              </w:rPr>
              <w:t>Spain</w:t>
            </w:r>
          </w:p>
        </w:tc>
        <w:tc>
          <w:tcPr>
            <w:tcW w:w="954" w:type="dxa"/>
            <w:tcBorders>
              <w:top w:val="double" w:sz="1" w:space="0" w:color="000000"/>
              <w:bottom w:val="single" w:sz="2" w:space="0" w:color="000000"/>
            </w:tcBorders>
          </w:tcPr>
          <w:p w14:paraId="0BBDC495" w14:textId="77777777" w:rsidR="001D6093" w:rsidRPr="004D2F10" w:rsidRDefault="001D6093" w:rsidP="00744E3E">
            <w:pPr>
              <w:pStyle w:val="TableParagraph"/>
              <w:spacing w:before="31" w:line="174" w:lineRule="exact"/>
              <w:ind w:left="52" w:right="52"/>
              <w:jc w:val="center"/>
              <w:rPr>
                <w:rFonts w:ascii="Times New Roman" w:hAnsi="Times New Roman" w:cs="Times New Roman"/>
                <w:sz w:val="18"/>
                <w:szCs w:val="16"/>
              </w:rPr>
            </w:pPr>
            <w:r>
              <w:rPr>
                <w:rFonts w:ascii="Times New Roman" w:hAnsi="Times New Roman" w:cs="Times New Roman"/>
                <w:sz w:val="18"/>
                <w:szCs w:val="16"/>
              </w:rPr>
              <w:t>Italy</w:t>
            </w:r>
          </w:p>
        </w:tc>
        <w:tc>
          <w:tcPr>
            <w:tcW w:w="954" w:type="dxa"/>
            <w:tcBorders>
              <w:top w:val="double" w:sz="1" w:space="0" w:color="000000"/>
              <w:bottom w:val="single" w:sz="2" w:space="0" w:color="000000"/>
            </w:tcBorders>
          </w:tcPr>
          <w:p w14:paraId="0A2B4041" w14:textId="77777777" w:rsidR="001D6093" w:rsidRPr="004D2F10" w:rsidRDefault="001D6093" w:rsidP="00744E3E">
            <w:pPr>
              <w:pStyle w:val="TableParagraph"/>
              <w:spacing w:before="31" w:line="174" w:lineRule="exact"/>
              <w:ind w:left="52" w:right="53"/>
              <w:jc w:val="center"/>
              <w:rPr>
                <w:rFonts w:ascii="Times New Roman" w:hAnsi="Times New Roman" w:cs="Times New Roman"/>
                <w:sz w:val="18"/>
                <w:szCs w:val="16"/>
              </w:rPr>
            </w:pPr>
            <w:r>
              <w:rPr>
                <w:rFonts w:ascii="Times New Roman" w:hAnsi="Times New Roman" w:cs="Times New Roman"/>
                <w:sz w:val="18"/>
                <w:szCs w:val="16"/>
              </w:rPr>
              <w:t>France</w:t>
            </w:r>
          </w:p>
        </w:tc>
        <w:tc>
          <w:tcPr>
            <w:tcW w:w="954" w:type="dxa"/>
            <w:tcBorders>
              <w:top w:val="double" w:sz="1" w:space="0" w:color="000000"/>
              <w:bottom w:val="single" w:sz="2" w:space="0" w:color="000000"/>
            </w:tcBorders>
          </w:tcPr>
          <w:p w14:paraId="384CB2F7" w14:textId="77777777" w:rsidR="001D6093" w:rsidRPr="004D2F10" w:rsidRDefault="001D6093" w:rsidP="00744E3E">
            <w:pPr>
              <w:pStyle w:val="TableParagraph"/>
              <w:spacing w:before="31" w:line="174" w:lineRule="exact"/>
              <w:ind w:left="52" w:right="53"/>
              <w:jc w:val="center"/>
              <w:rPr>
                <w:rFonts w:ascii="Times New Roman" w:hAnsi="Times New Roman" w:cs="Times New Roman"/>
                <w:sz w:val="18"/>
                <w:szCs w:val="16"/>
              </w:rPr>
            </w:pPr>
            <w:r>
              <w:rPr>
                <w:rFonts w:ascii="Times New Roman" w:hAnsi="Times New Roman" w:cs="Times New Roman"/>
                <w:sz w:val="18"/>
                <w:szCs w:val="16"/>
              </w:rPr>
              <w:t>Poland</w:t>
            </w:r>
          </w:p>
        </w:tc>
        <w:tc>
          <w:tcPr>
            <w:tcW w:w="957" w:type="dxa"/>
            <w:tcBorders>
              <w:top w:val="double" w:sz="1" w:space="0" w:color="000000"/>
              <w:bottom w:val="single" w:sz="2" w:space="0" w:color="000000"/>
            </w:tcBorders>
          </w:tcPr>
          <w:p w14:paraId="717A6DCB" w14:textId="77777777" w:rsidR="001D6093" w:rsidRPr="004D2F10" w:rsidRDefault="001D6093" w:rsidP="00744E3E">
            <w:pPr>
              <w:pStyle w:val="TableParagraph"/>
              <w:spacing w:before="31" w:line="174" w:lineRule="exact"/>
              <w:ind w:left="51" w:right="53"/>
              <w:jc w:val="center"/>
              <w:rPr>
                <w:rFonts w:ascii="Times New Roman" w:hAnsi="Times New Roman" w:cs="Times New Roman"/>
                <w:sz w:val="18"/>
                <w:szCs w:val="16"/>
              </w:rPr>
            </w:pPr>
            <w:r>
              <w:rPr>
                <w:rFonts w:ascii="Times New Roman" w:hAnsi="Times New Roman" w:cs="Times New Roman"/>
                <w:sz w:val="18"/>
                <w:szCs w:val="16"/>
              </w:rPr>
              <w:t>Sweden</w:t>
            </w:r>
          </w:p>
        </w:tc>
      </w:tr>
      <w:tr w:rsidR="001D6093" w:rsidRPr="004D2F10" w14:paraId="16A7C8E6" w14:textId="77777777" w:rsidTr="00744E3E">
        <w:trPr>
          <w:trHeight w:val="215"/>
        </w:trPr>
        <w:tc>
          <w:tcPr>
            <w:tcW w:w="4133" w:type="dxa"/>
            <w:tcBorders>
              <w:top w:val="single" w:sz="2" w:space="0" w:color="000000"/>
            </w:tcBorders>
          </w:tcPr>
          <w:p w14:paraId="366F7E45" w14:textId="77777777" w:rsidR="001D6093" w:rsidRPr="004D2F10" w:rsidRDefault="001D6093" w:rsidP="00744E3E">
            <w:pPr>
              <w:pStyle w:val="TableParagraph"/>
              <w:spacing w:before="21" w:line="184" w:lineRule="exact"/>
              <w:ind w:left="66"/>
              <w:rPr>
                <w:rFonts w:ascii="Times New Roman" w:hAnsi="Times New Roman" w:cs="Times New Roman"/>
                <w:b/>
                <w:sz w:val="18"/>
                <w:szCs w:val="16"/>
              </w:rPr>
            </w:pPr>
            <w:r w:rsidRPr="004D2F10">
              <w:rPr>
                <w:rFonts w:ascii="Times New Roman" w:hAnsi="Times New Roman" w:cs="Times New Roman"/>
                <w:b/>
                <w:sz w:val="18"/>
                <w:szCs w:val="16"/>
              </w:rPr>
              <w:t>Time of data collection</w:t>
            </w:r>
          </w:p>
        </w:tc>
        <w:tc>
          <w:tcPr>
            <w:tcW w:w="883" w:type="dxa"/>
            <w:tcBorders>
              <w:top w:val="single" w:sz="2" w:space="0" w:color="000000"/>
            </w:tcBorders>
          </w:tcPr>
          <w:p w14:paraId="6E4BEB71" w14:textId="77777777" w:rsidR="001D6093" w:rsidRPr="004D2F10" w:rsidRDefault="001D6093" w:rsidP="00744E3E">
            <w:pPr>
              <w:pStyle w:val="TableParagraph"/>
              <w:spacing w:before="22"/>
              <w:ind w:left="52" w:right="52"/>
              <w:jc w:val="center"/>
              <w:rPr>
                <w:rFonts w:ascii="Times New Roman" w:hAnsi="Times New Roman" w:cs="Times New Roman"/>
                <w:sz w:val="18"/>
                <w:szCs w:val="16"/>
              </w:rPr>
            </w:pPr>
            <w:r w:rsidRPr="004D2F10">
              <w:rPr>
                <w:rFonts w:ascii="Times New Roman" w:hAnsi="Times New Roman" w:cs="Times New Roman"/>
                <w:sz w:val="18"/>
                <w:szCs w:val="16"/>
              </w:rPr>
              <w:t>9.-30.4.21</w:t>
            </w:r>
          </w:p>
        </w:tc>
        <w:tc>
          <w:tcPr>
            <w:tcW w:w="954" w:type="dxa"/>
            <w:tcBorders>
              <w:top w:val="single" w:sz="2" w:space="0" w:color="000000"/>
            </w:tcBorders>
          </w:tcPr>
          <w:p w14:paraId="71943334" w14:textId="77777777" w:rsidR="001D6093" w:rsidRPr="004D2F10" w:rsidRDefault="001D6093" w:rsidP="00744E3E">
            <w:pPr>
              <w:pStyle w:val="TableParagraph"/>
              <w:spacing w:before="22"/>
              <w:ind w:left="52" w:right="52"/>
              <w:jc w:val="center"/>
              <w:rPr>
                <w:rFonts w:ascii="Times New Roman" w:hAnsi="Times New Roman" w:cs="Times New Roman"/>
                <w:sz w:val="18"/>
                <w:szCs w:val="16"/>
              </w:rPr>
            </w:pPr>
            <w:r w:rsidRPr="004D2F10">
              <w:rPr>
                <w:rFonts w:ascii="Times New Roman" w:hAnsi="Times New Roman" w:cs="Times New Roman"/>
                <w:sz w:val="18"/>
                <w:szCs w:val="16"/>
              </w:rPr>
              <w:t>15.-21.6.21</w:t>
            </w:r>
          </w:p>
        </w:tc>
        <w:tc>
          <w:tcPr>
            <w:tcW w:w="954" w:type="dxa"/>
            <w:tcBorders>
              <w:top w:val="single" w:sz="2" w:space="0" w:color="000000"/>
            </w:tcBorders>
          </w:tcPr>
          <w:p w14:paraId="5D7D341F" w14:textId="77777777" w:rsidR="001D6093" w:rsidRPr="004D2F10" w:rsidRDefault="001D6093" w:rsidP="00744E3E">
            <w:pPr>
              <w:pStyle w:val="TableParagraph"/>
              <w:spacing w:before="22"/>
              <w:ind w:left="52" w:right="52"/>
              <w:jc w:val="center"/>
              <w:rPr>
                <w:rFonts w:ascii="Times New Roman" w:hAnsi="Times New Roman" w:cs="Times New Roman"/>
                <w:sz w:val="18"/>
                <w:szCs w:val="16"/>
              </w:rPr>
            </w:pPr>
            <w:r w:rsidRPr="004D2F10">
              <w:rPr>
                <w:rFonts w:ascii="Times New Roman" w:hAnsi="Times New Roman" w:cs="Times New Roman"/>
                <w:sz w:val="18"/>
                <w:szCs w:val="16"/>
              </w:rPr>
              <w:t>15.-21.6.21</w:t>
            </w:r>
          </w:p>
        </w:tc>
        <w:tc>
          <w:tcPr>
            <w:tcW w:w="954" w:type="dxa"/>
            <w:tcBorders>
              <w:top w:val="single" w:sz="2" w:space="0" w:color="000000"/>
            </w:tcBorders>
          </w:tcPr>
          <w:p w14:paraId="27456833" w14:textId="77777777" w:rsidR="001D6093" w:rsidRPr="004D2F10" w:rsidRDefault="001D6093" w:rsidP="00744E3E">
            <w:pPr>
              <w:pStyle w:val="TableParagraph"/>
              <w:spacing w:before="22"/>
              <w:ind w:left="52" w:right="53"/>
              <w:jc w:val="center"/>
              <w:rPr>
                <w:rFonts w:ascii="Times New Roman" w:hAnsi="Times New Roman" w:cs="Times New Roman"/>
                <w:sz w:val="18"/>
                <w:szCs w:val="16"/>
              </w:rPr>
            </w:pPr>
            <w:r w:rsidRPr="004D2F10">
              <w:rPr>
                <w:rFonts w:ascii="Times New Roman" w:hAnsi="Times New Roman" w:cs="Times New Roman"/>
                <w:sz w:val="18"/>
                <w:szCs w:val="16"/>
              </w:rPr>
              <w:t>15.-21.6.21</w:t>
            </w:r>
          </w:p>
        </w:tc>
        <w:tc>
          <w:tcPr>
            <w:tcW w:w="954" w:type="dxa"/>
            <w:tcBorders>
              <w:top w:val="single" w:sz="2" w:space="0" w:color="000000"/>
            </w:tcBorders>
          </w:tcPr>
          <w:p w14:paraId="2CBB2553" w14:textId="77777777" w:rsidR="001D6093" w:rsidRPr="004D2F10" w:rsidRDefault="001D6093" w:rsidP="00744E3E">
            <w:pPr>
              <w:pStyle w:val="TableParagraph"/>
              <w:spacing w:before="22"/>
              <w:ind w:left="51" w:right="53"/>
              <w:jc w:val="center"/>
              <w:rPr>
                <w:rFonts w:ascii="Times New Roman" w:hAnsi="Times New Roman" w:cs="Times New Roman"/>
                <w:sz w:val="18"/>
                <w:szCs w:val="16"/>
              </w:rPr>
            </w:pPr>
            <w:r w:rsidRPr="004D2F10">
              <w:rPr>
                <w:rFonts w:ascii="Times New Roman" w:hAnsi="Times New Roman" w:cs="Times New Roman"/>
                <w:sz w:val="18"/>
                <w:szCs w:val="16"/>
              </w:rPr>
              <w:t>15.-21.6.21</w:t>
            </w:r>
          </w:p>
        </w:tc>
        <w:tc>
          <w:tcPr>
            <w:tcW w:w="957" w:type="dxa"/>
            <w:tcBorders>
              <w:top w:val="single" w:sz="2" w:space="0" w:color="000000"/>
            </w:tcBorders>
          </w:tcPr>
          <w:p w14:paraId="2293AEDB" w14:textId="77777777" w:rsidR="001D6093" w:rsidRPr="004D2F10" w:rsidRDefault="001D6093" w:rsidP="00744E3E">
            <w:pPr>
              <w:pStyle w:val="TableParagraph"/>
              <w:spacing w:before="22"/>
              <w:ind w:left="51" w:right="57"/>
              <w:jc w:val="center"/>
              <w:rPr>
                <w:rFonts w:ascii="Times New Roman" w:hAnsi="Times New Roman" w:cs="Times New Roman"/>
                <w:sz w:val="18"/>
                <w:szCs w:val="16"/>
              </w:rPr>
            </w:pPr>
            <w:r w:rsidRPr="004D2F10">
              <w:rPr>
                <w:rFonts w:ascii="Times New Roman" w:hAnsi="Times New Roman" w:cs="Times New Roman"/>
                <w:sz w:val="18"/>
                <w:szCs w:val="16"/>
              </w:rPr>
              <w:t>15.-24.6.21</w:t>
            </w:r>
          </w:p>
        </w:tc>
      </w:tr>
      <w:tr w:rsidR="001D6093" w:rsidRPr="004D2F10" w14:paraId="5E64241C" w14:textId="77777777" w:rsidTr="00744E3E">
        <w:trPr>
          <w:trHeight w:val="214"/>
        </w:trPr>
        <w:tc>
          <w:tcPr>
            <w:tcW w:w="4133" w:type="dxa"/>
          </w:tcPr>
          <w:p w14:paraId="3DD2E204" w14:textId="77777777" w:rsidR="001D6093" w:rsidRDefault="001D6093" w:rsidP="00744E3E">
            <w:pPr>
              <w:pStyle w:val="TableParagraph"/>
              <w:spacing w:before="21" w:line="184" w:lineRule="exact"/>
              <w:rPr>
                <w:rFonts w:ascii="Times New Roman" w:hAnsi="Times New Roman" w:cs="Times New Roman"/>
                <w:b/>
                <w:sz w:val="18"/>
                <w:szCs w:val="16"/>
              </w:rPr>
            </w:pPr>
          </w:p>
          <w:p w14:paraId="5E3591B6" w14:textId="77777777" w:rsidR="001D6093" w:rsidRPr="004D2F10" w:rsidRDefault="001D6093" w:rsidP="00744E3E">
            <w:pPr>
              <w:pStyle w:val="TableParagraph"/>
              <w:spacing w:before="21" w:line="184" w:lineRule="exact"/>
              <w:rPr>
                <w:rFonts w:ascii="Times New Roman" w:hAnsi="Times New Roman" w:cs="Times New Roman"/>
                <w:b/>
                <w:sz w:val="18"/>
                <w:szCs w:val="16"/>
              </w:rPr>
            </w:pPr>
            <w:r>
              <w:rPr>
                <w:rFonts w:ascii="Times New Roman" w:hAnsi="Times New Roman" w:cs="Times New Roman"/>
                <w:b/>
                <w:sz w:val="18"/>
                <w:szCs w:val="16"/>
              </w:rPr>
              <w:t xml:space="preserve">  </w:t>
            </w:r>
            <w:ins w:id="545" w:author="Henrike Sternberg" w:date="2022-08-16T13:05:00Z">
              <w:r>
                <w:rPr>
                  <w:rFonts w:ascii="Times New Roman" w:hAnsi="Times New Roman" w:cs="Times New Roman"/>
                  <w:b/>
                  <w:sz w:val="18"/>
                  <w:szCs w:val="16"/>
                </w:rPr>
                <w:t>Reported COVID-19 cases/1</w:t>
              </w:r>
            </w:ins>
            <w:ins w:id="546" w:author="Henrike Sternberg" w:date="2022-08-11T17:29:00Z">
              <w:r>
                <w:rPr>
                  <w:rFonts w:ascii="Times New Roman" w:hAnsi="Times New Roman" w:cs="Times New Roman"/>
                  <w:b/>
                  <w:sz w:val="18"/>
                  <w:szCs w:val="16"/>
                </w:rPr>
                <w:t>00.000 people</w:t>
              </w:r>
            </w:ins>
          </w:p>
        </w:tc>
        <w:tc>
          <w:tcPr>
            <w:tcW w:w="883" w:type="dxa"/>
          </w:tcPr>
          <w:p w14:paraId="4823E04A" w14:textId="77777777" w:rsidR="001D6093" w:rsidRDefault="001D6093" w:rsidP="00744E3E">
            <w:pPr>
              <w:pStyle w:val="TableParagraph"/>
              <w:spacing w:before="22"/>
              <w:ind w:left="52" w:right="52"/>
              <w:jc w:val="center"/>
              <w:rPr>
                <w:rFonts w:ascii="Times New Roman" w:hAnsi="Times New Roman" w:cs="Times New Roman"/>
                <w:sz w:val="18"/>
                <w:szCs w:val="16"/>
              </w:rPr>
            </w:pPr>
          </w:p>
          <w:p w14:paraId="23604350" w14:textId="77777777" w:rsidR="001D6093" w:rsidRDefault="001D6093" w:rsidP="00744E3E">
            <w:pPr>
              <w:pStyle w:val="TableParagraph"/>
              <w:spacing w:before="22"/>
              <w:ind w:left="52" w:right="52"/>
              <w:jc w:val="center"/>
              <w:rPr>
                <w:rFonts w:ascii="Times New Roman" w:hAnsi="Times New Roman" w:cs="Times New Roman"/>
                <w:sz w:val="18"/>
                <w:szCs w:val="16"/>
              </w:rPr>
            </w:pPr>
            <w:ins w:id="547" w:author="Henrike Sternberg" w:date="2022-08-11T17:29:00Z">
              <w:r w:rsidRPr="00DD2E32">
                <w:rPr>
                  <w:rFonts w:ascii="Times New Roman" w:hAnsi="Times New Roman" w:cs="Times New Roman"/>
                  <w:sz w:val="18"/>
                  <w:szCs w:val="16"/>
                </w:rPr>
                <w:t>315.65</w:t>
              </w:r>
            </w:ins>
          </w:p>
        </w:tc>
        <w:tc>
          <w:tcPr>
            <w:tcW w:w="954" w:type="dxa"/>
          </w:tcPr>
          <w:p w14:paraId="3F031207" w14:textId="77777777" w:rsidR="001D6093" w:rsidRDefault="001D6093" w:rsidP="00744E3E">
            <w:pPr>
              <w:pStyle w:val="TableParagraph"/>
              <w:spacing w:before="22"/>
              <w:ind w:left="52" w:right="52"/>
              <w:jc w:val="center"/>
              <w:rPr>
                <w:ins w:id="548" w:author="Henrike Sternberg" w:date="2022-08-11T17:30:00Z"/>
                <w:rFonts w:ascii="Times New Roman" w:hAnsi="Times New Roman" w:cs="Times New Roman"/>
                <w:sz w:val="18"/>
                <w:szCs w:val="16"/>
              </w:rPr>
            </w:pPr>
          </w:p>
          <w:p w14:paraId="73D778B2" w14:textId="77777777" w:rsidR="001D6093" w:rsidRPr="004D2F10" w:rsidRDefault="001D6093" w:rsidP="00744E3E">
            <w:pPr>
              <w:pStyle w:val="TableParagraph"/>
              <w:spacing w:before="22"/>
              <w:ind w:left="52" w:right="52"/>
              <w:jc w:val="center"/>
              <w:rPr>
                <w:rFonts w:ascii="Times New Roman" w:hAnsi="Times New Roman" w:cs="Times New Roman"/>
                <w:sz w:val="18"/>
                <w:szCs w:val="16"/>
              </w:rPr>
            </w:pPr>
            <w:ins w:id="549" w:author="Henrike Sternberg" w:date="2022-08-11T17:30:00Z">
              <w:r w:rsidRPr="00DD2E32">
                <w:rPr>
                  <w:rFonts w:ascii="Times New Roman" w:hAnsi="Times New Roman" w:cs="Times New Roman"/>
                  <w:sz w:val="18"/>
                  <w:szCs w:val="16"/>
                </w:rPr>
                <w:t>97.6</w:t>
              </w:r>
              <w:r>
                <w:rPr>
                  <w:rFonts w:ascii="Times New Roman" w:hAnsi="Times New Roman" w:cs="Times New Roman"/>
                  <w:sz w:val="18"/>
                  <w:szCs w:val="16"/>
                </w:rPr>
                <w:t>5</w:t>
              </w:r>
            </w:ins>
          </w:p>
        </w:tc>
        <w:tc>
          <w:tcPr>
            <w:tcW w:w="954" w:type="dxa"/>
          </w:tcPr>
          <w:p w14:paraId="2C3E42EB" w14:textId="77777777" w:rsidR="001D6093" w:rsidRDefault="001D6093" w:rsidP="00744E3E">
            <w:pPr>
              <w:pStyle w:val="TableParagraph"/>
              <w:spacing w:before="22"/>
              <w:ind w:left="52" w:right="53"/>
              <w:jc w:val="center"/>
              <w:rPr>
                <w:ins w:id="550" w:author="Henrike Sternberg" w:date="2022-08-11T17:30:00Z"/>
                <w:rFonts w:ascii="Times New Roman" w:hAnsi="Times New Roman" w:cs="Times New Roman"/>
                <w:sz w:val="18"/>
                <w:szCs w:val="16"/>
              </w:rPr>
            </w:pPr>
          </w:p>
          <w:p w14:paraId="6B9A0DC1" w14:textId="77777777" w:rsidR="001D6093" w:rsidRPr="004D2F10" w:rsidRDefault="001D6093" w:rsidP="00744E3E">
            <w:pPr>
              <w:pStyle w:val="TableParagraph"/>
              <w:spacing w:before="22"/>
              <w:ind w:left="52" w:right="53"/>
              <w:jc w:val="center"/>
              <w:rPr>
                <w:rFonts w:ascii="Times New Roman" w:hAnsi="Times New Roman" w:cs="Times New Roman"/>
                <w:sz w:val="18"/>
                <w:szCs w:val="16"/>
              </w:rPr>
            </w:pPr>
            <w:ins w:id="551" w:author="Henrike Sternberg" w:date="2022-08-11T17:30:00Z">
              <w:r w:rsidRPr="00BA6AB7">
                <w:rPr>
                  <w:rFonts w:ascii="Times New Roman" w:hAnsi="Times New Roman" w:cs="Times New Roman"/>
                  <w:sz w:val="18"/>
                  <w:szCs w:val="16"/>
                </w:rPr>
                <w:t>47.2</w:t>
              </w:r>
              <w:r>
                <w:rPr>
                  <w:rFonts w:ascii="Times New Roman" w:hAnsi="Times New Roman" w:cs="Times New Roman"/>
                  <w:sz w:val="18"/>
                  <w:szCs w:val="16"/>
                </w:rPr>
                <w:t>6</w:t>
              </w:r>
            </w:ins>
          </w:p>
        </w:tc>
        <w:tc>
          <w:tcPr>
            <w:tcW w:w="954" w:type="dxa"/>
          </w:tcPr>
          <w:p w14:paraId="100EA3E5" w14:textId="77777777" w:rsidR="001D6093" w:rsidRDefault="001D6093" w:rsidP="00744E3E">
            <w:pPr>
              <w:pStyle w:val="TableParagraph"/>
              <w:spacing w:before="22"/>
              <w:ind w:left="52" w:right="52"/>
              <w:jc w:val="center"/>
              <w:rPr>
                <w:ins w:id="552" w:author="Henrike Sternberg" w:date="2022-08-11T17:30:00Z"/>
                <w:rFonts w:ascii="Times New Roman" w:hAnsi="Times New Roman" w:cs="Times New Roman"/>
                <w:sz w:val="18"/>
                <w:szCs w:val="16"/>
              </w:rPr>
            </w:pPr>
          </w:p>
          <w:p w14:paraId="1CB2488F" w14:textId="77777777" w:rsidR="001D6093" w:rsidRPr="004D2F10" w:rsidRDefault="001D6093" w:rsidP="00744E3E">
            <w:pPr>
              <w:pStyle w:val="TableParagraph"/>
              <w:spacing w:before="22"/>
              <w:ind w:left="52" w:right="52"/>
              <w:jc w:val="center"/>
              <w:rPr>
                <w:rFonts w:ascii="Times New Roman" w:hAnsi="Times New Roman" w:cs="Times New Roman"/>
                <w:sz w:val="18"/>
                <w:szCs w:val="16"/>
              </w:rPr>
            </w:pPr>
            <w:ins w:id="553" w:author="Henrike Sternberg" w:date="2022-08-11T17:30:00Z">
              <w:r w:rsidRPr="00BA6AB7">
                <w:rPr>
                  <w:rFonts w:ascii="Times New Roman" w:hAnsi="Times New Roman" w:cs="Times New Roman"/>
                  <w:sz w:val="18"/>
                  <w:szCs w:val="16"/>
                </w:rPr>
                <w:t>51.</w:t>
              </w:r>
              <w:r>
                <w:rPr>
                  <w:rFonts w:ascii="Times New Roman" w:hAnsi="Times New Roman" w:cs="Times New Roman"/>
                  <w:sz w:val="18"/>
                  <w:szCs w:val="16"/>
                </w:rPr>
                <w:t>50</w:t>
              </w:r>
            </w:ins>
          </w:p>
        </w:tc>
        <w:tc>
          <w:tcPr>
            <w:tcW w:w="954" w:type="dxa"/>
          </w:tcPr>
          <w:p w14:paraId="7E964A8C" w14:textId="77777777" w:rsidR="001D6093" w:rsidRDefault="001D6093" w:rsidP="00744E3E">
            <w:pPr>
              <w:pStyle w:val="TableParagraph"/>
              <w:spacing w:before="22"/>
              <w:ind w:left="52" w:right="53"/>
              <w:jc w:val="center"/>
              <w:rPr>
                <w:ins w:id="554" w:author="Henrike Sternberg" w:date="2022-08-11T17:30:00Z"/>
                <w:rFonts w:ascii="Times New Roman" w:hAnsi="Times New Roman" w:cs="Times New Roman"/>
                <w:sz w:val="18"/>
                <w:szCs w:val="16"/>
              </w:rPr>
            </w:pPr>
          </w:p>
          <w:p w14:paraId="66B6CA54" w14:textId="77777777" w:rsidR="001D6093" w:rsidRPr="004D2F10" w:rsidRDefault="001D6093" w:rsidP="00744E3E">
            <w:pPr>
              <w:pStyle w:val="TableParagraph"/>
              <w:spacing w:before="22"/>
              <w:ind w:left="52" w:right="53"/>
              <w:jc w:val="center"/>
              <w:rPr>
                <w:rFonts w:ascii="Times New Roman" w:hAnsi="Times New Roman" w:cs="Times New Roman"/>
                <w:sz w:val="18"/>
                <w:szCs w:val="16"/>
              </w:rPr>
            </w:pPr>
            <w:ins w:id="555" w:author="Henrike Sternberg" w:date="2022-08-11T17:30:00Z">
              <w:r w:rsidRPr="00BA6AB7">
                <w:rPr>
                  <w:rFonts w:ascii="Times New Roman" w:hAnsi="Times New Roman" w:cs="Times New Roman"/>
                  <w:sz w:val="18"/>
                  <w:szCs w:val="16"/>
                </w:rPr>
                <w:t>7.80</w:t>
              </w:r>
            </w:ins>
          </w:p>
        </w:tc>
        <w:tc>
          <w:tcPr>
            <w:tcW w:w="957" w:type="dxa"/>
          </w:tcPr>
          <w:p w14:paraId="0D7CE0E5" w14:textId="77777777" w:rsidR="001D6093" w:rsidRDefault="001D6093" w:rsidP="00744E3E">
            <w:pPr>
              <w:pStyle w:val="TableParagraph"/>
              <w:spacing w:before="22"/>
              <w:ind w:left="51" w:right="55"/>
              <w:jc w:val="center"/>
              <w:rPr>
                <w:ins w:id="556" w:author="Henrike Sternberg" w:date="2022-08-11T17:30:00Z"/>
                <w:rFonts w:ascii="Times New Roman" w:hAnsi="Times New Roman" w:cs="Times New Roman"/>
                <w:sz w:val="18"/>
                <w:szCs w:val="16"/>
              </w:rPr>
            </w:pPr>
          </w:p>
          <w:p w14:paraId="0ACC65A5" w14:textId="77777777" w:rsidR="001D6093" w:rsidRPr="004D2F10" w:rsidRDefault="001D6093" w:rsidP="00744E3E">
            <w:pPr>
              <w:pStyle w:val="TableParagraph"/>
              <w:spacing w:before="22"/>
              <w:ind w:left="51" w:right="55"/>
              <w:jc w:val="center"/>
              <w:rPr>
                <w:rFonts w:ascii="Times New Roman" w:hAnsi="Times New Roman" w:cs="Times New Roman"/>
                <w:sz w:val="18"/>
                <w:szCs w:val="16"/>
              </w:rPr>
            </w:pPr>
            <w:ins w:id="557" w:author="Henrike Sternberg" w:date="2022-08-11T17:30:00Z">
              <w:r w:rsidRPr="00BA6AB7">
                <w:rPr>
                  <w:rFonts w:ascii="Times New Roman" w:hAnsi="Times New Roman" w:cs="Times New Roman"/>
                  <w:sz w:val="18"/>
                  <w:szCs w:val="16"/>
                </w:rPr>
                <w:t>59.54</w:t>
              </w:r>
            </w:ins>
          </w:p>
        </w:tc>
      </w:tr>
      <w:tr w:rsidR="001D6093" w:rsidRPr="004D2F10" w14:paraId="581792A0" w14:textId="77777777" w:rsidTr="00744E3E">
        <w:trPr>
          <w:trHeight w:val="214"/>
        </w:trPr>
        <w:tc>
          <w:tcPr>
            <w:tcW w:w="4133" w:type="dxa"/>
          </w:tcPr>
          <w:p w14:paraId="42CA36B7" w14:textId="77777777" w:rsidR="001D6093" w:rsidRPr="004D2F10" w:rsidRDefault="001D6093" w:rsidP="00744E3E">
            <w:pPr>
              <w:pStyle w:val="TableParagraph"/>
              <w:spacing w:before="21" w:line="184" w:lineRule="exact"/>
              <w:ind w:left="66"/>
              <w:rPr>
                <w:rFonts w:ascii="Times New Roman" w:hAnsi="Times New Roman" w:cs="Times New Roman"/>
                <w:b/>
                <w:sz w:val="18"/>
                <w:szCs w:val="16"/>
              </w:rPr>
            </w:pPr>
            <w:r w:rsidRPr="004D2F10">
              <w:rPr>
                <w:rFonts w:ascii="Times New Roman" w:hAnsi="Times New Roman" w:cs="Times New Roman"/>
                <w:b/>
                <w:sz w:val="18"/>
                <w:szCs w:val="16"/>
              </w:rPr>
              <w:br/>
              <w:t>Vaccination rate (first shot)</w:t>
            </w:r>
          </w:p>
        </w:tc>
        <w:tc>
          <w:tcPr>
            <w:tcW w:w="883" w:type="dxa"/>
          </w:tcPr>
          <w:p w14:paraId="62A1DD93" w14:textId="77777777" w:rsidR="001D6093" w:rsidRDefault="001D6093" w:rsidP="00744E3E">
            <w:pPr>
              <w:pStyle w:val="TableParagraph"/>
              <w:spacing w:before="22"/>
              <w:ind w:left="52" w:right="52"/>
              <w:jc w:val="center"/>
              <w:rPr>
                <w:rFonts w:ascii="Times New Roman" w:hAnsi="Times New Roman" w:cs="Times New Roman"/>
                <w:sz w:val="18"/>
                <w:szCs w:val="16"/>
              </w:rPr>
            </w:pPr>
          </w:p>
          <w:p w14:paraId="76BE3B19" w14:textId="77777777" w:rsidR="001D6093" w:rsidRPr="004D2F10" w:rsidRDefault="001D6093" w:rsidP="00744E3E">
            <w:pPr>
              <w:pStyle w:val="TableParagraph"/>
              <w:spacing w:before="22"/>
              <w:ind w:left="52" w:right="52"/>
              <w:jc w:val="center"/>
              <w:rPr>
                <w:rFonts w:ascii="Times New Roman" w:hAnsi="Times New Roman" w:cs="Times New Roman"/>
                <w:sz w:val="18"/>
                <w:szCs w:val="16"/>
              </w:rPr>
            </w:pPr>
            <w:r w:rsidRPr="004D2F10">
              <w:rPr>
                <w:rFonts w:ascii="Times New Roman" w:hAnsi="Times New Roman" w:cs="Times New Roman"/>
                <w:sz w:val="18"/>
                <w:szCs w:val="16"/>
              </w:rPr>
              <w:t>25.3%</w:t>
            </w:r>
          </w:p>
        </w:tc>
        <w:tc>
          <w:tcPr>
            <w:tcW w:w="954" w:type="dxa"/>
          </w:tcPr>
          <w:p w14:paraId="7AEE2118" w14:textId="77777777" w:rsidR="001D6093" w:rsidRPr="004D2F10" w:rsidRDefault="001D6093" w:rsidP="00744E3E">
            <w:pPr>
              <w:pStyle w:val="TableParagraph"/>
              <w:spacing w:before="22"/>
              <w:ind w:left="52" w:right="52"/>
              <w:jc w:val="center"/>
              <w:rPr>
                <w:rFonts w:ascii="Times New Roman" w:hAnsi="Times New Roman" w:cs="Times New Roman"/>
                <w:sz w:val="18"/>
                <w:szCs w:val="16"/>
              </w:rPr>
            </w:pPr>
            <w:r w:rsidRPr="004D2F10">
              <w:rPr>
                <w:rFonts w:ascii="Times New Roman" w:hAnsi="Times New Roman" w:cs="Times New Roman"/>
                <w:sz w:val="18"/>
                <w:szCs w:val="16"/>
              </w:rPr>
              <w:br/>
              <w:t>59.9%</w:t>
            </w:r>
          </w:p>
        </w:tc>
        <w:tc>
          <w:tcPr>
            <w:tcW w:w="954" w:type="dxa"/>
          </w:tcPr>
          <w:p w14:paraId="1C788F08" w14:textId="77777777" w:rsidR="001D6093" w:rsidRPr="004D2F10" w:rsidRDefault="001D6093" w:rsidP="00744E3E">
            <w:pPr>
              <w:pStyle w:val="TableParagraph"/>
              <w:spacing w:before="22"/>
              <w:ind w:left="52" w:right="53"/>
              <w:jc w:val="center"/>
              <w:rPr>
                <w:rFonts w:ascii="Times New Roman" w:hAnsi="Times New Roman" w:cs="Times New Roman"/>
                <w:sz w:val="18"/>
                <w:szCs w:val="16"/>
              </w:rPr>
            </w:pPr>
            <w:r w:rsidRPr="004D2F10">
              <w:rPr>
                <w:rFonts w:ascii="Times New Roman" w:hAnsi="Times New Roman" w:cs="Times New Roman"/>
                <w:sz w:val="18"/>
                <w:szCs w:val="16"/>
              </w:rPr>
              <w:br/>
              <w:t>62.3%</w:t>
            </w:r>
          </w:p>
        </w:tc>
        <w:tc>
          <w:tcPr>
            <w:tcW w:w="954" w:type="dxa"/>
          </w:tcPr>
          <w:p w14:paraId="5813DC61" w14:textId="77777777" w:rsidR="001D6093" w:rsidRPr="004D2F10" w:rsidRDefault="001D6093" w:rsidP="00744E3E">
            <w:pPr>
              <w:pStyle w:val="TableParagraph"/>
              <w:spacing w:before="22"/>
              <w:ind w:left="52" w:right="52"/>
              <w:jc w:val="center"/>
              <w:rPr>
                <w:rFonts w:ascii="Times New Roman" w:hAnsi="Times New Roman" w:cs="Times New Roman"/>
                <w:sz w:val="18"/>
                <w:szCs w:val="16"/>
              </w:rPr>
            </w:pPr>
            <w:r w:rsidRPr="004D2F10">
              <w:rPr>
                <w:rFonts w:ascii="Times New Roman" w:hAnsi="Times New Roman" w:cs="Times New Roman"/>
                <w:sz w:val="18"/>
                <w:szCs w:val="16"/>
              </w:rPr>
              <w:br/>
              <w:t>60.2%</w:t>
            </w:r>
          </w:p>
        </w:tc>
        <w:tc>
          <w:tcPr>
            <w:tcW w:w="954" w:type="dxa"/>
          </w:tcPr>
          <w:p w14:paraId="0CFA511B" w14:textId="77777777" w:rsidR="001D6093" w:rsidRPr="004D2F10" w:rsidRDefault="001D6093" w:rsidP="00744E3E">
            <w:pPr>
              <w:pStyle w:val="TableParagraph"/>
              <w:spacing w:before="22"/>
              <w:ind w:left="52" w:right="53"/>
              <w:jc w:val="center"/>
              <w:rPr>
                <w:rFonts w:ascii="Times New Roman" w:hAnsi="Times New Roman" w:cs="Times New Roman"/>
                <w:sz w:val="18"/>
                <w:szCs w:val="16"/>
              </w:rPr>
            </w:pPr>
            <w:r w:rsidRPr="004D2F10">
              <w:rPr>
                <w:rFonts w:ascii="Times New Roman" w:hAnsi="Times New Roman" w:cs="Times New Roman"/>
                <w:sz w:val="18"/>
                <w:szCs w:val="16"/>
              </w:rPr>
              <w:br/>
              <w:t>52.5%</w:t>
            </w:r>
          </w:p>
        </w:tc>
        <w:tc>
          <w:tcPr>
            <w:tcW w:w="957" w:type="dxa"/>
          </w:tcPr>
          <w:p w14:paraId="7A062071" w14:textId="77777777" w:rsidR="001D6093" w:rsidRPr="004D2F10" w:rsidRDefault="001D6093" w:rsidP="00744E3E">
            <w:pPr>
              <w:pStyle w:val="TableParagraph"/>
              <w:spacing w:before="22"/>
              <w:ind w:left="51" w:right="55"/>
              <w:jc w:val="center"/>
              <w:rPr>
                <w:rFonts w:ascii="Times New Roman" w:hAnsi="Times New Roman" w:cs="Times New Roman"/>
                <w:sz w:val="18"/>
                <w:szCs w:val="16"/>
              </w:rPr>
            </w:pPr>
            <w:r w:rsidRPr="004D2F10">
              <w:rPr>
                <w:rFonts w:ascii="Times New Roman" w:hAnsi="Times New Roman" w:cs="Times New Roman"/>
                <w:sz w:val="18"/>
                <w:szCs w:val="16"/>
              </w:rPr>
              <w:br/>
              <w:t>56.8%</w:t>
            </w:r>
          </w:p>
        </w:tc>
      </w:tr>
      <w:tr w:rsidR="001D6093" w:rsidRPr="004D2F10" w14:paraId="3148F093" w14:textId="77777777" w:rsidTr="00744E3E">
        <w:trPr>
          <w:trHeight w:val="214"/>
        </w:trPr>
        <w:tc>
          <w:tcPr>
            <w:tcW w:w="4133" w:type="dxa"/>
          </w:tcPr>
          <w:p w14:paraId="1B60DC78" w14:textId="77777777" w:rsidR="001D6093" w:rsidRPr="004D2F10" w:rsidRDefault="001D6093" w:rsidP="00744E3E">
            <w:pPr>
              <w:pStyle w:val="TableParagraph"/>
              <w:spacing w:before="21" w:line="184" w:lineRule="exact"/>
              <w:ind w:left="66"/>
              <w:rPr>
                <w:rFonts w:ascii="Times New Roman" w:hAnsi="Times New Roman" w:cs="Times New Roman"/>
                <w:b/>
                <w:sz w:val="18"/>
                <w:szCs w:val="16"/>
              </w:rPr>
            </w:pPr>
            <w:r w:rsidRPr="004D2F10">
              <w:rPr>
                <w:rFonts w:ascii="Times New Roman" w:hAnsi="Times New Roman" w:cs="Times New Roman"/>
                <w:b/>
                <w:sz w:val="18"/>
                <w:szCs w:val="16"/>
              </w:rPr>
              <w:br/>
              <w:t>Vaccination rate (both shots)</w:t>
            </w:r>
          </w:p>
        </w:tc>
        <w:tc>
          <w:tcPr>
            <w:tcW w:w="883" w:type="dxa"/>
          </w:tcPr>
          <w:p w14:paraId="6DF6A0FD" w14:textId="77777777" w:rsidR="001D6093" w:rsidRPr="004D2F10" w:rsidRDefault="001D6093" w:rsidP="00744E3E">
            <w:pPr>
              <w:pStyle w:val="TableParagraph"/>
              <w:spacing w:before="22"/>
              <w:ind w:left="52" w:right="52"/>
              <w:jc w:val="center"/>
              <w:rPr>
                <w:rFonts w:ascii="Times New Roman" w:hAnsi="Times New Roman" w:cs="Times New Roman"/>
                <w:sz w:val="18"/>
                <w:szCs w:val="16"/>
              </w:rPr>
            </w:pPr>
            <w:r w:rsidRPr="004D2F10">
              <w:rPr>
                <w:rFonts w:ascii="Times New Roman" w:hAnsi="Times New Roman" w:cs="Times New Roman"/>
                <w:sz w:val="18"/>
                <w:szCs w:val="16"/>
              </w:rPr>
              <w:br/>
              <w:t>8.0%</w:t>
            </w:r>
          </w:p>
        </w:tc>
        <w:tc>
          <w:tcPr>
            <w:tcW w:w="954" w:type="dxa"/>
          </w:tcPr>
          <w:p w14:paraId="298AE8FF" w14:textId="77777777" w:rsidR="001D6093" w:rsidRPr="004D2F10" w:rsidRDefault="001D6093" w:rsidP="00744E3E">
            <w:pPr>
              <w:pStyle w:val="TableParagraph"/>
              <w:spacing w:before="22"/>
              <w:ind w:left="52" w:right="52"/>
              <w:jc w:val="center"/>
              <w:rPr>
                <w:rFonts w:ascii="Times New Roman" w:hAnsi="Times New Roman" w:cs="Times New Roman"/>
                <w:sz w:val="18"/>
                <w:szCs w:val="16"/>
              </w:rPr>
            </w:pPr>
            <w:r w:rsidRPr="004D2F10">
              <w:rPr>
                <w:rFonts w:ascii="Times New Roman" w:hAnsi="Times New Roman" w:cs="Times New Roman"/>
                <w:sz w:val="18"/>
                <w:szCs w:val="16"/>
              </w:rPr>
              <w:br/>
              <w:t>36.5%</w:t>
            </w:r>
          </w:p>
        </w:tc>
        <w:tc>
          <w:tcPr>
            <w:tcW w:w="954" w:type="dxa"/>
          </w:tcPr>
          <w:p w14:paraId="51194571" w14:textId="77777777" w:rsidR="001D6093" w:rsidRPr="004D2F10" w:rsidRDefault="001D6093" w:rsidP="00744E3E">
            <w:pPr>
              <w:pStyle w:val="TableParagraph"/>
              <w:spacing w:before="22"/>
              <w:ind w:left="52" w:right="53"/>
              <w:jc w:val="center"/>
              <w:rPr>
                <w:rFonts w:ascii="Times New Roman" w:hAnsi="Times New Roman" w:cs="Times New Roman"/>
                <w:sz w:val="18"/>
                <w:szCs w:val="16"/>
              </w:rPr>
            </w:pPr>
            <w:r w:rsidRPr="004D2F10">
              <w:rPr>
                <w:rFonts w:ascii="Times New Roman" w:hAnsi="Times New Roman" w:cs="Times New Roman"/>
                <w:sz w:val="18"/>
                <w:szCs w:val="16"/>
              </w:rPr>
              <w:br/>
              <w:t>31.4%</w:t>
            </w:r>
          </w:p>
        </w:tc>
        <w:tc>
          <w:tcPr>
            <w:tcW w:w="954" w:type="dxa"/>
          </w:tcPr>
          <w:p w14:paraId="5189F2D7" w14:textId="77777777" w:rsidR="001D6093" w:rsidRPr="004D2F10" w:rsidRDefault="001D6093" w:rsidP="00744E3E">
            <w:pPr>
              <w:pStyle w:val="TableParagraph"/>
              <w:spacing w:before="22"/>
              <w:ind w:left="52" w:right="52"/>
              <w:jc w:val="center"/>
              <w:rPr>
                <w:rFonts w:ascii="Times New Roman" w:hAnsi="Times New Roman" w:cs="Times New Roman"/>
                <w:sz w:val="18"/>
                <w:szCs w:val="16"/>
              </w:rPr>
            </w:pPr>
            <w:r w:rsidRPr="004D2F10">
              <w:rPr>
                <w:rFonts w:ascii="Times New Roman" w:hAnsi="Times New Roman" w:cs="Times New Roman"/>
                <w:sz w:val="18"/>
                <w:szCs w:val="16"/>
              </w:rPr>
              <w:br/>
              <w:t>30.9%</w:t>
            </w:r>
          </w:p>
        </w:tc>
        <w:tc>
          <w:tcPr>
            <w:tcW w:w="954" w:type="dxa"/>
          </w:tcPr>
          <w:p w14:paraId="3436066F" w14:textId="77777777" w:rsidR="001D6093" w:rsidRPr="004D2F10" w:rsidRDefault="001D6093" w:rsidP="00744E3E">
            <w:pPr>
              <w:pStyle w:val="TableParagraph"/>
              <w:spacing w:before="22"/>
              <w:ind w:left="52" w:right="53"/>
              <w:jc w:val="center"/>
              <w:rPr>
                <w:rFonts w:ascii="Times New Roman" w:hAnsi="Times New Roman" w:cs="Times New Roman"/>
                <w:sz w:val="18"/>
                <w:szCs w:val="16"/>
              </w:rPr>
            </w:pPr>
            <w:r w:rsidRPr="004D2F10">
              <w:rPr>
                <w:rFonts w:ascii="Times New Roman" w:hAnsi="Times New Roman" w:cs="Times New Roman"/>
                <w:sz w:val="18"/>
                <w:szCs w:val="16"/>
              </w:rPr>
              <w:br/>
              <w:t>36.3%</w:t>
            </w:r>
          </w:p>
        </w:tc>
        <w:tc>
          <w:tcPr>
            <w:tcW w:w="957" w:type="dxa"/>
          </w:tcPr>
          <w:p w14:paraId="17A1B27C" w14:textId="77777777" w:rsidR="001D6093" w:rsidRPr="004D2F10" w:rsidRDefault="001D6093" w:rsidP="00744E3E">
            <w:pPr>
              <w:pStyle w:val="TableParagraph"/>
              <w:spacing w:before="22"/>
              <w:ind w:left="51" w:right="55"/>
              <w:jc w:val="center"/>
              <w:rPr>
                <w:rFonts w:ascii="Times New Roman" w:hAnsi="Times New Roman" w:cs="Times New Roman"/>
                <w:sz w:val="18"/>
                <w:szCs w:val="16"/>
              </w:rPr>
            </w:pPr>
            <w:r w:rsidRPr="004D2F10">
              <w:rPr>
                <w:rFonts w:ascii="Times New Roman" w:hAnsi="Times New Roman" w:cs="Times New Roman"/>
                <w:sz w:val="18"/>
                <w:szCs w:val="16"/>
              </w:rPr>
              <w:br/>
              <w:t>34.2%</w:t>
            </w:r>
          </w:p>
        </w:tc>
      </w:tr>
      <w:tr w:rsidR="001D6093" w:rsidRPr="004D2F10" w14:paraId="0AB303F5" w14:textId="77777777" w:rsidTr="00744E3E">
        <w:trPr>
          <w:trHeight w:val="184"/>
        </w:trPr>
        <w:tc>
          <w:tcPr>
            <w:tcW w:w="4133" w:type="dxa"/>
          </w:tcPr>
          <w:p w14:paraId="564213B7" w14:textId="77777777" w:rsidR="001D6093" w:rsidRPr="004D2F10" w:rsidRDefault="001D6093" w:rsidP="00744E3E">
            <w:pPr>
              <w:pStyle w:val="TableParagraph"/>
              <w:spacing w:before="21" w:line="152" w:lineRule="exact"/>
              <w:ind w:left="66"/>
              <w:rPr>
                <w:rFonts w:ascii="Times New Roman" w:hAnsi="Times New Roman" w:cs="Times New Roman"/>
                <w:sz w:val="18"/>
                <w:szCs w:val="16"/>
              </w:rPr>
            </w:pPr>
            <w:r w:rsidRPr="004D2F10">
              <w:rPr>
                <w:rFonts w:ascii="Times New Roman" w:hAnsi="Times New Roman" w:cs="Times New Roman"/>
                <w:b/>
                <w:sz w:val="18"/>
                <w:szCs w:val="16"/>
              </w:rPr>
              <w:br/>
              <w:t xml:space="preserve">Vaccination willingness </w:t>
            </w:r>
            <w:r w:rsidRPr="004D2F10">
              <w:rPr>
                <w:rFonts w:ascii="Times New Roman" w:hAnsi="Times New Roman" w:cs="Times New Roman"/>
                <w:sz w:val="18"/>
                <w:szCs w:val="16"/>
              </w:rPr>
              <w:t>(control)</w:t>
            </w:r>
          </w:p>
        </w:tc>
        <w:tc>
          <w:tcPr>
            <w:tcW w:w="883" w:type="dxa"/>
          </w:tcPr>
          <w:p w14:paraId="3FFB24EE"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2.14</w:t>
            </w:r>
          </w:p>
        </w:tc>
        <w:tc>
          <w:tcPr>
            <w:tcW w:w="954" w:type="dxa"/>
          </w:tcPr>
          <w:p w14:paraId="20C482F3"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2.63</w:t>
            </w:r>
          </w:p>
        </w:tc>
        <w:tc>
          <w:tcPr>
            <w:tcW w:w="954" w:type="dxa"/>
          </w:tcPr>
          <w:p w14:paraId="2DE05881" w14:textId="77777777" w:rsidR="001D6093" w:rsidRPr="004D2F10" w:rsidRDefault="001D6093" w:rsidP="00744E3E">
            <w:pPr>
              <w:pStyle w:val="TableParagraph"/>
              <w:spacing w:before="22" w:line="15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br/>
              <w:t>2.18</w:t>
            </w:r>
          </w:p>
        </w:tc>
        <w:tc>
          <w:tcPr>
            <w:tcW w:w="954" w:type="dxa"/>
          </w:tcPr>
          <w:p w14:paraId="12B0177F"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1.77</w:t>
            </w:r>
          </w:p>
        </w:tc>
        <w:tc>
          <w:tcPr>
            <w:tcW w:w="954" w:type="dxa"/>
          </w:tcPr>
          <w:p w14:paraId="08821352"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1.68</w:t>
            </w:r>
          </w:p>
        </w:tc>
        <w:tc>
          <w:tcPr>
            <w:tcW w:w="957" w:type="dxa"/>
          </w:tcPr>
          <w:p w14:paraId="012BDC67" w14:textId="77777777" w:rsidR="001D6093" w:rsidRPr="004D2F10" w:rsidRDefault="001D6093" w:rsidP="00744E3E">
            <w:pPr>
              <w:pStyle w:val="TableParagraph"/>
              <w:spacing w:before="22" w:line="151" w:lineRule="exact"/>
              <w:ind w:left="51" w:right="54"/>
              <w:jc w:val="center"/>
              <w:rPr>
                <w:rFonts w:ascii="Times New Roman" w:hAnsi="Times New Roman" w:cs="Times New Roman"/>
                <w:sz w:val="18"/>
                <w:szCs w:val="16"/>
              </w:rPr>
            </w:pPr>
            <w:r w:rsidRPr="004D2F10">
              <w:rPr>
                <w:rFonts w:ascii="Times New Roman" w:hAnsi="Times New Roman" w:cs="Times New Roman"/>
                <w:sz w:val="18"/>
                <w:szCs w:val="16"/>
              </w:rPr>
              <w:br/>
              <w:t>2.28</w:t>
            </w:r>
          </w:p>
        </w:tc>
      </w:tr>
      <w:tr w:rsidR="001D6093" w:rsidRPr="004D2F10" w14:paraId="0DCFD37B" w14:textId="77777777" w:rsidTr="00744E3E">
        <w:trPr>
          <w:trHeight w:val="182"/>
        </w:trPr>
        <w:tc>
          <w:tcPr>
            <w:tcW w:w="4133" w:type="dxa"/>
          </w:tcPr>
          <w:p w14:paraId="10AB8BC0" w14:textId="77777777" w:rsidR="001D6093" w:rsidRPr="004D2F10" w:rsidRDefault="001D6093" w:rsidP="00744E3E">
            <w:pPr>
              <w:pStyle w:val="TableParagraph"/>
              <w:spacing w:line="171" w:lineRule="exact"/>
              <w:ind w:left="66"/>
              <w:rPr>
                <w:rFonts w:ascii="Times New Roman" w:hAnsi="Times New Roman" w:cs="Times New Roman"/>
                <w:sz w:val="18"/>
                <w:szCs w:val="16"/>
              </w:rPr>
            </w:pPr>
            <w:r w:rsidRPr="004D2F10">
              <w:rPr>
                <w:rFonts w:ascii="Times New Roman" w:hAnsi="Times New Roman" w:cs="Times New Roman"/>
                <w:sz w:val="18"/>
                <w:szCs w:val="16"/>
              </w:rPr>
              <w:t>(1=unsure; 2=depends on vaccine; 3=sure)</w:t>
            </w:r>
          </w:p>
        </w:tc>
        <w:tc>
          <w:tcPr>
            <w:tcW w:w="883" w:type="dxa"/>
          </w:tcPr>
          <w:p w14:paraId="201CF724" w14:textId="77777777" w:rsidR="001D6093" w:rsidRPr="004D2F10" w:rsidRDefault="001D6093" w:rsidP="00744E3E">
            <w:pPr>
              <w:pStyle w:val="TableParagraph"/>
              <w:spacing w:line="171" w:lineRule="exact"/>
              <w:ind w:left="51" w:right="52"/>
              <w:jc w:val="center"/>
              <w:rPr>
                <w:rFonts w:ascii="Times New Roman" w:hAnsi="Times New Roman" w:cs="Times New Roman"/>
                <w:sz w:val="18"/>
                <w:szCs w:val="16"/>
              </w:rPr>
            </w:pPr>
            <w:r w:rsidRPr="004D2F10">
              <w:rPr>
                <w:rFonts w:ascii="Times New Roman" w:hAnsi="Times New Roman" w:cs="Times New Roman"/>
                <w:sz w:val="18"/>
                <w:szCs w:val="16"/>
              </w:rPr>
              <w:t>(0.69)</w:t>
            </w:r>
          </w:p>
        </w:tc>
        <w:tc>
          <w:tcPr>
            <w:tcW w:w="954" w:type="dxa"/>
          </w:tcPr>
          <w:p w14:paraId="1241EC9F" w14:textId="77777777" w:rsidR="001D6093" w:rsidRPr="004D2F10" w:rsidRDefault="001D6093" w:rsidP="00744E3E">
            <w:pPr>
              <w:pStyle w:val="TableParagraph"/>
              <w:spacing w:line="17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t>(0.68)</w:t>
            </w:r>
          </w:p>
        </w:tc>
        <w:tc>
          <w:tcPr>
            <w:tcW w:w="954" w:type="dxa"/>
          </w:tcPr>
          <w:p w14:paraId="061F4501" w14:textId="77777777" w:rsidR="001D6093" w:rsidRPr="004D2F10" w:rsidRDefault="001D6093" w:rsidP="00744E3E">
            <w:pPr>
              <w:pStyle w:val="TableParagraph"/>
              <w:spacing w:line="17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t>(0.77)</w:t>
            </w:r>
          </w:p>
        </w:tc>
        <w:tc>
          <w:tcPr>
            <w:tcW w:w="954" w:type="dxa"/>
          </w:tcPr>
          <w:p w14:paraId="78A6D9CA" w14:textId="77777777" w:rsidR="001D6093" w:rsidRPr="004D2F10" w:rsidRDefault="001D6093" w:rsidP="00744E3E">
            <w:pPr>
              <w:pStyle w:val="TableParagraph"/>
              <w:spacing w:line="17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t>(0.73)</w:t>
            </w:r>
          </w:p>
        </w:tc>
        <w:tc>
          <w:tcPr>
            <w:tcW w:w="954" w:type="dxa"/>
          </w:tcPr>
          <w:p w14:paraId="33FE1933" w14:textId="77777777" w:rsidR="001D6093" w:rsidRPr="004D2F10" w:rsidRDefault="001D6093" w:rsidP="00744E3E">
            <w:pPr>
              <w:pStyle w:val="TableParagraph"/>
              <w:spacing w:line="17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t>(0.73)</w:t>
            </w:r>
          </w:p>
        </w:tc>
        <w:tc>
          <w:tcPr>
            <w:tcW w:w="957" w:type="dxa"/>
          </w:tcPr>
          <w:p w14:paraId="361990AB" w14:textId="77777777" w:rsidR="001D6093" w:rsidRPr="004D2F10" w:rsidRDefault="001D6093" w:rsidP="00744E3E">
            <w:pPr>
              <w:pStyle w:val="TableParagraph"/>
              <w:spacing w:line="171" w:lineRule="exact"/>
              <w:ind w:left="51" w:right="55"/>
              <w:jc w:val="center"/>
              <w:rPr>
                <w:rFonts w:ascii="Times New Roman" w:hAnsi="Times New Roman" w:cs="Times New Roman"/>
                <w:sz w:val="18"/>
                <w:szCs w:val="16"/>
              </w:rPr>
            </w:pPr>
            <w:r w:rsidRPr="004D2F10">
              <w:rPr>
                <w:rFonts w:ascii="Times New Roman" w:hAnsi="Times New Roman" w:cs="Times New Roman"/>
                <w:sz w:val="18"/>
                <w:szCs w:val="16"/>
              </w:rPr>
              <w:t>(0.81)</w:t>
            </w:r>
          </w:p>
        </w:tc>
      </w:tr>
      <w:tr w:rsidR="001D6093" w:rsidRPr="004D2F10" w14:paraId="06BC5877" w14:textId="77777777" w:rsidTr="00744E3E">
        <w:trPr>
          <w:trHeight w:val="184"/>
        </w:trPr>
        <w:tc>
          <w:tcPr>
            <w:tcW w:w="4133" w:type="dxa"/>
          </w:tcPr>
          <w:p w14:paraId="78F0C39D" w14:textId="77777777" w:rsidR="001D6093" w:rsidRPr="004D2F10" w:rsidRDefault="001D6093" w:rsidP="00744E3E">
            <w:pPr>
              <w:pStyle w:val="TableParagraph"/>
              <w:spacing w:before="21" w:line="152" w:lineRule="exact"/>
              <w:ind w:left="66"/>
              <w:rPr>
                <w:rFonts w:ascii="Times New Roman" w:hAnsi="Times New Roman" w:cs="Times New Roman"/>
                <w:sz w:val="18"/>
                <w:szCs w:val="16"/>
              </w:rPr>
            </w:pPr>
            <w:r w:rsidRPr="004D2F10">
              <w:rPr>
                <w:rFonts w:ascii="Times New Roman" w:hAnsi="Times New Roman" w:cs="Times New Roman"/>
                <w:b/>
                <w:sz w:val="18"/>
                <w:szCs w:val="16"/>
              </w:rPr>
              <w:br/>
              <w:t xml:space="preserve">Vaccination willingness </w:t>
            </w:r>
            <w:r w:rsidRPr="004D2F10">
              <w:rPr>
                <w:rFonts w:ascii="Times New Roman" w:hAnsi="Times New Roman" w:cs="Times New Roman"/>
                <w:sz w:val="18"/>
                <w:szCs w:val="16"/>
              </w:rPr>
              <w:t>(full sample)</w:t>
            </w:r>
          </w:p>
        </w:tc>
        <w:tc>
          <w:tcPr>
            <w:tcW w:w="883" w:type="dxa"/>
          </w:tcPr>
          <w:p w14:paraId="478D4523"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2.22</w:t>
            </w:r>
          </w:p>
        </w:tc>
        <w:tc>
          <w:tcPr>
            <w:tcW w:w="954" w:type="dxa"/>
          </w:tcPr>
          <w:p w14:paraId="11A22729"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2.59</w:t>
            </w:r>
          </w:p>
        </w:tc>
        <w:tc>
          <w:tcPr>
            <w:tcW w:w="954" w:type="dxa"/>
          </w:tcPr>
          <w:p w14:paraId="14C50266"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2.15</w:t>
            </w:r>
          </w:p>
        </w:tc>
        <w:tc>
          <w:tcPr>
            <w:tcW w:w="954" w:type="dxa"/>
          </w:tcPr>
          <w:p w14:paraId="64F9C6DD" w14:textId="77777777" w:rsidR="001D6093" w:rsidRPr="004D2F10" w:rsidRDefault="001D6093" w:rsidP="00744E3E">
            <w:pPr>
              <w:pStyle w:val="TableParagraph"/>
              <w:spacing w:before="22" w:line="15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br/>
              <w:t>1.79</w:t>
            </w:r>
          </w:p>
        </w:tc>
        <w:tc>
          <w:tcPr>
            <w:tcW w:w="954" w:type="dxa"/>
          </w:tcPr>
          <w:p w14:paraId="5D4EF4E2"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1.71</w:t>
            </w:r>
          </w:p>
        </w:tc>
        <w:tc>
          <w:tcPr>
            <w:tcW w:w="957" w:type="dxa"/>
          </w:tcPr>
          <w:p w14:paraId="391571D2" w14:textId="77777777" w:rsidR="001D6093" w:rsidRPr="004D2F10" w:rsidRDefault="001D6093" w:rsidP="00744E3E">
            <w:pPr>
              <w:pStyle w:val="TableParagraph"/>
              <w:spacing w:before="22" w:line="151" w:lineRule="exact"/>
              <w:ind w:left="51" w:right="54"/>
              <w:jc w:val="center"/>
              <w:rPr>
                <w:rFonts w:ascii="Times New Roman" w:hAnsi="Times New Roman" w:cs="Times New Roman"/>
                <w:sz w:val="18"/>
                <w:szCs w:val="16"/>
              </w:rPr>
            </w:pPr>
            <w:r w:rsidRPr="004D2F10">
              <w:rPr>
                <w:rFonts w:ascii="Times New Roman" w:hAnsi="Times New Roman" w:cs="Times New Roman"/>
                <w:sz w:val="18"/>
                <w:szCs w:val="16"/>
              </w:rPr>
              <w:br/>
              <w:t>2.29</w:t>
            </w:r>
          </w:p>
        </w:tc>
      </w:tr>
      <w:tr w:rsidR="001D6093" w:rsidRPr="004D2F10" w14:paraId="2A2222A8" w14:textId="77777777" w:rsidTr="00744E3E">
        <w:trPr>
          <w:trHeight w:val="182"/>
        </w:trPr>
        <w:tc>
          <w:tcPr>
            <w:tcW w:w="4133" w:type="dxa"/>
          </w:tcPr>
          <w:p w14:paraId="029A722D" w14:textId="77777777" w:rsidR="001D6093" w:rsidRPr="004D2F10" w:rsidRDefault="001D6093" w:rsidP="00744E3E">
            <w:pPr>
              <w:pStyle w:val="TableParagraph"/>
              <w:spacing w:line="171" w:lineRule="exact"/>
              <w:ind w:left="66"/>
              <w:rPr>
                <w:rFonts w:ascii="Times New Roman" w:hAnsi="Times New Roman" w:cs="Times New Roman"/>
                <w:sz w:val="18"/>
                <w:szCs w:val="16"/>
              </w:rPr>
            </w:pPr>
            <w:r w:rsidRPr="004D2F10">
              <w:rPr>
                <w:rFonts w:ascii="Times New Roman" w:hAnsi="Times New Roman" w:cs="Times New Roman"/>
                <w:sz w:val="18"/>
                <w:szCs w:val="16"/>
              </w:rPr>
              <w:t>(1=unsure; 2=depends on vaccine; 3=sure)</w:t>
            </w:r>
          </w:p>
        </w:tc>
        <w:tc>
          <w:tcPr>
            <w:tcW w:w="883" w:type="dxa"/>
          </w:tcPr>
          <w:p w14:paraId="7A1ACA83" w14:textId="77777777" w:rsidR="001D6093" w:rsidRPr="004D2F10" w:rsidRDefault="001D6093" w:rsidP="00744E3E">
            <w:pPr>
              <w:pStyle w:val="TableParagraph"/>
              <w:spacing w:line="171" w:lineRule="exact"/>
              <w:ind w:left="51" w:right="52"/>
              <w:jc w:val="center"/>
              <w:rPr>
                <w:rFonts w:ascii="Times New Roman" w:hAnsi="Times New Roman" w:cs="Times New Roman"/>
                <w:sz w:val="18"/>
                <w:szCs w:val="16"/>
              </w:rPr>
            </w:pPr>
            <w:r w:rsidRPr="004D2F10">
              <w:rPr>
                <w:rFonts w:ascii="Times New Roman" w:hAnsi="Times New Roman" w:cs="Times New Roman"/>
                <w:sz w:val="18"/>
                <w:szCs w:val="16"/>
              </w:rPr>
              <w:t>(0.70)</w:t>
            </w:r>
          </w:p>
        </w:tc>
        <w:tc>
          <w:tcPr>
            <w:tcW w:w="954" w:type="dxa"/>
          </w:tcPr>
          <w:p w14:paraId="70D7FD33" w14:textId="77777777" w:rsidR="001D6093" w:rsidRPr="004D2F10" w:rsidRDefault="001D6093" w:rsidP="00744E3E">
            <w:pPr>
              <w:pStyle w:val="TableParagraph"/>
              <w:spacing w:line="17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t>(0.69)</w:t>
            </w:r>
          </w:p>
        </w:tc>
        <w:tc>
          <w:tcPr>
            <w:tcW w:w="954" w:type="dxa"/>
          </w:tcPr>
          <w:p w14:paraId="291976CE" w14:textId="77777777" w:rsidR="001D6093" w:rsidRPr="004D2F10" w:rsidRDefault="001D6093" w:rsidP="00744E3E">
            <w:pPr>
              <w:pStyle w:val="TableParagraph"/>
              <w:spacing w:line="17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t>(0.76)</w:t>
            </w:r>
          </w:p>
        </w:tc>
        <w:tc>
          <w:tcPr>
            <w:tcW w:w="954" w:type="dxa"/>
          </w:tcPr>
          <w:p w14:paraId="50EF7841" w14:textId="77777777" w:rsidR="001D6093" w:rsidRPr="004D2F10" w:rsidRDefault="001D6093" w:rsidP="00744E3E">
            <w:pPr>
              <w:pStyle w:val="TableParagraph"/>
              <w:spacing w:line="17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t>(0.76)</w:t>
            </w:r>
          </w:p>
        </w:tc>
        <w:tc>
          <w:tcPr>
            <w:tcW w:w="954" w:type="dxa"/>
          </w:tcPr>
          <w:p w14:paraId="0DE53107" w14:textId="77777777" w:rsidR="001D6093" w:rsidRPr="004D2F10" w:rsidRDefault="001D6093" w:rsidP="00744E3E">
            <w:pPr>
              <w:pStyle w:val="TableParagraph"/>
              <w:spacing w:line="17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t>(0.76)</w:t>
            </w:r>
          </w:p>
        </w:tc>
        <w:tc>
          <w:tcPr>
            <w:tcW w:w="957" w:type="dxa"/>
          </w:tcPr>
          <w:p w14:paraId="2C96A419" w14:textId="77777777" w:rsidR="001D6093" w:rsidRPr="004D2F10" w:rsidRDefault="001D6093" w:rsidP="00744E3E">
            <w:pPr>
              <w:pStyle w:val="TableParagraph"/>
              <w:spacing w:line="171" w:lineRule="exact"/>
              <w:ind w:left="51" w:right="55"/>
              <w:jc w:val="center"/>
              <w:rPr>
                <w:rFonts w:ascii="Times New Roman" w:hAnsi="Times New Roman" w:cs="Times New Roman"/>
                <w:sz w:val="18"/>
                <w:szCs w:val="16"/>
              </w:rPr>
            </w:pPr>
            <w:r w:rsidRPr="004D2F10">
              <w:rPr>
                <w:rFonts w:ascii="Times New Roman" w:hAnsi="Times New Roman" w:cs="Times New Roman"/>
                <w:sz w:val="18"/>
                <w:szCs w:val="16"/>
              </w:rPr>
              <w:t>(0.80)</w:t>
            </w:r>
          </w:p>
        </w:tc>
      </w:tr>
      <w:tr w:rsidR="001D6093" w:rsidRPr="004D2F10" w14:paraId="5A0B946F" w14:textId="77777777" w:rsidTr="00744E3E">
        <w:trPr>
          <w:trHeight w:val="184"/>
        </w:trPr>
        <w:tc>
          <w:tcPr>
            <w:tcW w:w="4133" w:type="dxa"/>
          </w:tcPr>
          <w:p w14:paraId="7A985D1F" w14:textId="77777777" w:rsidR="001D6093" w:rsidRPr="004D2F10" w:rsidRDefault="001D6093" w:rsidP="00744E3E">
            <w:pPr>
              <w:pStyle w:val="TableParagraph"/>
              <w:spacing w:before="21" w:line="152" w:lineRule="exact"/>
              <w:ind w:left="66"/>
              <w:rPr>
                <w:rFonts w:ascii="Times New Roman" w:hAnsi="Times New Roman" w:cs="Times New Roman"/>
                <w:sz w:val="18"/>
                <w:szCs w:val="16"/>
              </w:rPr>
            </w:pPr>
            <w:r w:rsidRPr="004D2F10">
              <w:rPr>
                <w:rFonts w:ascii="Times New Roman" w:hAnsi="Times New Roman" w:cs="Times New Roman"/>
                <w:b/>
                <w:sz w:val="18"/>
                <w:szCs w:val="16"/>
              </w:rPr>
              <w:br/>
              <w:t xml:space="preserve">COVID-19 threat perception </w:t>
            </w:r>
            <w:r w:rsidRPr="004D2F10">
              <w:rPr>
                <w:rFonts w:ascii="Times New Roman" w:hAnsi="Times New Roman" w:cs="Times New Roman"/>
                <w:sz w:val="18"/>
                <w:szCs w:val="16"/>
              </w:rPr>
              <w:t>(initial coding)</w:t>
            </w:r>
          </w:p>
        </w:tc>
        <w:tc>
          <w:tcPr>
            <w:tcW w:w="883" w:type="dxa"/>
          </w:tcPr>
          <w:p w14:paraId="42396326"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4.57</w:t>
            </w:r>
          </w:p>
        </w:tc>
        <w:tc>
          <w:tcPr>
            <w:tcW w:w="954" w:type="dxa"/>
          </w:tcPr>
          <w:p w14:paraId="2E9D906F"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3.52</w:t>
            </w:r>
          </w:p>
        </w:tc>
        <w:tc>
          <w:tcPr>
            <w:tcW w:w="954" w:type="dxa"/>
          </w:tcPr>
          <w:p w14:paraId="6DBAADD1"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3.71</w:t>
            </w:r>
          </w:p>
        </w:tc>
        <w:tc>
          <w:tcPr>
            <w:tcW w:w="954" w:type="dxa"/>
          </w:tcPr>
          <w:p w14:paraId="2DAB0D4F" w14:textId="77777777" w:rsidR="001D6093" w:rsidRPr="004D2F10" w:rsidRDefault="001D6093" w:rsidP="00744E3E">
            <w:pPr>
              <w:pStyle w:val="TableParagraph"/>
              <w:spacing w:before="22" w:line="15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br/>
              <w:t>3.36</w:t>
            </w:r>
          </w:p>
        </w:tc>
        <w:tc>
          <w:tcPr>
            <w:tcW w:w="954" w:type="dxa"/>
          </w:tcPr>
          <w:p w14:paraId="162A5636"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2.97</w:t>
            </w:r>
          </w:p>
        </w:tc>
        <w:tc>
          <w:tcPr>
            <w:tcW w:w="957" w:type="dxa"/>
          </w:tcPr>
          <w:p w14:paraId="713A062B" w14:textId="77777777" w:rsidR="001D6093" w:rsidRPr="004D2F10" w:rsidRDefault="001D6093" w:rsidP="00744E3E">
            <w:pPr>
              <w:pStyle w:val="TableParagraph"/>
              <w:spacing w:before="22" w:line="151" w:lineRule="exact"/>
              <w:ind w:left="51" w:right="54"/>
              <w:jc w:val="center"/>
              <w:rPr>
                <w:rFonts w:ascii="Times New Roman" w:hAnsi="Times New Roman" w:cs="Times New Roman"/>
                <w:sz w:val="18"/>
                <w:szCs w:val="16"/>
              </w:rPr>
            </w:pPr>
            <w:r w:rsidRPr="004D2F10">
              <w:rPr>
                <w:rFonts w:ascii="Times New Roman" w:hAnsi="Times New Roman" w:cs="Times New Roman"/>
                <w:sz w:val="18"/>
                <w:szCs w:val="16"/>
              </w:rPr>
              <w:br/>
              <w:t>3.39</w:t>
            </w:r>
          </w:p>
        </w:tc>
      </w:tr>
      <w:tr w:rsidR="001D6093" w:rsidRPr="004D2F10" w14:paraId="481291CD" w14:textId="77777777" w:rsidTr="00744E3E">
        <w:trPr>
          <w:trHeight w:val="182"/>
        </w:trPr>
        <w:tc>
          <w:tcPr>
            <w:tcW w:w="4133" w:type="dxa"/>
          </w:tcPr>
          <w:p w14:paraId="094A470F" w14:textId="77777777" w:rsidR="001D6093" w:rsidRPr="004D2F10" w:rsidRDefault="001D6093" w:rsidP="00744E3E">
            <w:pPr>
              <w:pStyle w:val="TableParagraph"/>
              <w:spacing w:line="171" w:lineRule="exact"/>
              <w:ind w:left="66"/>
              <w:rPr>
                <w:rFonts w:ascii="Times New Roman" w:hAnsi="Times New Roman" w:cs="Times New Roman"/>
                <w:sz w:val="18"/>
                <w:szCs w:val="16"/>
              </w:rPr>
            </w:pPr>
            <w:r w:rsidRPr="004D2F10">
              <w:rPr>
                <w:rFonts w:ascii="Times New Roman" w:hAnsi="Times New Roman" w:cs="Times New Roman"/>
                <w:sz w:val="18"/>
                <w:szCs w:val="16"/>
              </w:rPr>
              <w:t>(Germany: 7-point scale; Other countries: 5-point scale)</w:t>
            </w:r>
          </w:p>
        </w:tc>
        <w:tc>
          <w:tcPr>
            <w:tcW w:w="883" w:type="dxa"/>
          </w:tcPr>
          <w:p w14:paraId="0194D109" w14:textId="77777777" w:rsidR="001D6093" w:rsidRPr="004D2F10" w:rsidRDefault="001D6093" w:rsidP="00744E3E">
            <w:pPr>
              <w:pStyle w:val="TableParagraph"/>
              <w:spacing w:line="17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t>(1.67)</w:t>
            </w:r>
          </w:p>
        </w:tc>
        <w:tc>
          <w:tcPr>
            <w:tcW w:w="954" w:type="dxa"/>
          </w:tcPr>
          <w:p w14:paraId="4523FDCB" w14:textId="77777777" w:rsidR="001D6093" w:rsidRPr="004D2F10" w:rsidRDefault="001D6093" w:rsidP="00744E3E">
            <w:pPr>
              <w:pStyle w:val="TableParagraph"/>
              <w:spacing w:line="17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t>(1.12)</w:t>
            </w:r>
          </w:p>
        </w:tc>
        <w:tc>
          <w:tcPr>
            <w:tcW w:w="954" w:type="dxa"/>
          </w:tcPr>
          <w:p w14:paraId="10CC1F14" w14:textId="77777777" w:rsidR="001D6093" w:rsidRPr="004D2F10" w:rsidRDefault="001D6093" w:rsidP="00744E3E">
            <w:pPr>
              <w:pStyle w:val="TableParagraph"/>
              <w:spacing w:line="17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t>(1.06)</w:t>
            </w:r>
          </w:p>
        </w:tc>
        <w:tc>
          <w:tcPr>
            <w:tcW w:w="954" w:type="dxa"/>
          </w:tcPr>
          <w:p w14:paraId="01D10867" w14:textId="77777777" w:rsidR="001D6093" w:rsidRPr="004D2F10" w:rsidRDefault="001D6093" w:rsidP="00744E3E">
            <w:pPr>
              <w:pStyle w:val="TableParagraph"/>
              <w:spacing w:line="17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t>(1.10)</w:t>
            </w:r>
          </w:p>
        </w:tc>
        <w:tc>
          <w:tcPr>
            <w:tcW w:w="954" w:type="dxa"/>
          </w:tcPr>
          <w:p w14:paraId="4B3C0B7E" w14:textId="77777777" w:rsidR="001D6093" w:rsidRPr="004D2F10" w:rsidRDefault="001D6093" w:rsidP="00744E3E">
            <w:pPr>
              <w:pStyle w:val="TableParagraph"/>
              <w:spacing w:line="17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t>(1.20)</w:t>
            </w:r>
          </w:p>
        </w:tc>
        <w:tc>
          <w:tcPr>
            <w:tcW w:w="957" w:type="dxa"/>
          </w:tcPr>
          <w:p w14:paraId="5991C3D4" w14:textId="77777777" w:rsidR="001D6093" w:rsidRPr="004D2F10" w:rsidRDefault="001D6093" w:rsidP="00744E3E">
            <w:pPr>
              <w:pStyle w:val="TableParagraph"/>
              <w:spacing w:line="171" w:lineRule="exact"/>
              <w:ind w:left="51" w:right="54"/>
              <w:jc w:val="center"/>
              <w:rPr>
                <w:rFonts w:ascii="Times New Roman" w:hAnsi="Times New Roman" w:cs="Times New Roman"/>
                <w:sz w:val="18"/>
                <w:szCs w:val="16"/>
              </w:rPr>
            </w:pPr>
            <w:r w:rsidRPr="004D2F10">
              <w:rPr>
                <w:rFonts w:ascii="Times New Roman" w:hAnsi="Times New Roman" w:cs="Times New Roman"/>
                <w:sz w:val="18"/>
                <w:szCs w:val="16"/>
              </w:rPr>
              <w:t>(1.08)</w:t>
            </w:r>
          </w:p>
        </w:tc>
      </w:tr>
      <w:tr w:rsidR="001D6093" w:rsidRPr="004D2F10" w14:paraId="5936551D" w14:textId="77777777" w:rsidTr="00744E3E">
        <w:trPr>
          <w:trHeight w:val="184"/>
        </w:trPr>
        <w:tc>
          <w:tcPr>
            <w:tcW w:w="4133" w:type="dxa"/>
          </w:tcPr>
          <w:p w14:paraId="0B7053FF" w14:textId="77777777" w:rsidR="001D6093" w:rsidRPr="004D2F10" w:rsidRDefault="001D6093" w:rsidP="00744E3E">
            <w:pPr>
              <w:pStyle w:val="TableParagraph"/>
              <w:spacing w:before="21" w:line="152" w:lineRule="exact"/>
              <w:ind w:left="66"/>
              <w:rPr>
                <w:rFonts w:ascii="Times New Roman" w:hAnsi="Times New Roman" w:cs="Times New Roman"/>
                <w:sz w:val="18"/>
                <w:szCs w:val="16"/>
              </w:rPr>
            </w:pPr>
            <w:r w:rsidRPr="004D2F10">
              <w:rPr>
                <w:rFonts w:ascii="Times New Roman" w:hAnsi="Times New Roman" w:cs="Times New Roman"/>
                <w:b/>
                <w:sz w:val="18"/>
                <w:szCs w:val="16"/>
              </w:rPr>
              <w:br/>
              <w:t xml:space="preserve">Elevated COVID-19 threat perception </w:t>
            </w:r>
          </w:p>
        </w:tc>
        <w:tc>
          <w:tcPr>
            <w:tcW w:w="883" w:type="dxa"/>
          </w:tcPr>
          <w:p w14:paraId="6F530E0A"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0.54</w:t>
            </w:r>
          </w:p>
        </w:tc>
        <w:tc>
          <w:tcPr>
            <w:tcW w:w="954" w:type="dxa"/>
          </w:tcPr>
          <w:p w14:paraId="604E7C82" w14:textId="77777777" w:rsidR="001D6093" w:rsidRPr="004D2F10" w:rsidRDefault="001D6093" w:rsidP="00744E3E">
            <w:pPr>
              <w:pStyle w:val="TableParagraph"/>
              <w:spacing w:before="22" w:line="15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br/>
              <w:t>0.53</w:t>
            </w:r>
          </w:p>
        </w:tc>
        <w:tc>
          <w:tcPr>
            <w:tcW w:w="954" w:type="dxa"/>
          </w:tcPr>
          <w:p w14:paraId="3E0B7034" w14:textId="77777777" w:rsidR="001D6093" w:rsidRPr="004D2F10" w:rsidRDefault="001D6093" w:rsidP="00744E3E">
            <w:pPr>
              <w:pStyle w:val="TableParagraph"/>
              <w:spacing w:before="22" w:line="151"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br/>
              <w:t>0.58</w:t>
            </w:r>
          </w:p>
        </w:tc>
        <w:tc>
          <w:tcPr>
            <w:tcW w:w="954" w:type="dxa"/>
          </w:tcPr>
          <w:p w14:paraId="57DC40B9" w14:textId="77777777" w:rsidR="001D6093" w:rsidRPr="004D2F10" w:rsidRDefault="001D6093" w:rsidP="00744E3E">
            <w:pPr>
              <w:pStyle w:val="TableParagraph"/>
              <w:spacing w:before="22" w:line="151"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br/>
              <w:t>0.46</w:t>
            </w:r>
          </w:p>
        </w:tc>
        <w:tc>
          <w:tcPr>
            <w:tcW w:w="954" w:type="dxa"/>
          </w:tcPr>
          <w:p w14:paraId="37ABDE23" w14:textId="77777777" w:rsidR="001D6093" w:rsidRPr="004D2F10" w:rsidRDefault="001D6093" w:rsidP="00744E3E">
            <w:pPr>
              <w:pStyle w:val="TableParagraph"/>
              <w:spacing w:before="22" w:line="151" w:lineRule="exact"/>
              <w:ind w:left="51" w:right="53"/>
              <w:jc w:val="center"/>
              <w:rPr>
                <w:rFonts w:ascii="Times New Roman" w:hAnsi="Times New Roman" w:cs="Times New Roman"/>
                <w:sz w:val="18"/>
                <w:szCs w:val="16"/>
              </w:rPr>
            </w:pPr>
            <w:r w:rsidRPr="004D2F10">
              <w:rPr>
                <w:rFonts w:ascii="Times New Roman" w:hAnsi="Times New Roman" w:cs="Times New Roman"/>
                <w:sz w:val="18"/>
                <w:szCs w:val="16"/>
              </w:rPr>
              <w:br/>
              <w:t>0.33</w:t>
            </w:r>
          </w:p>
        </w:tc>
        <w:tc>
          <w:tcPr>
            <w:tcW w:w="957" w:type="dxa"/>
          </w:tcPr>
          <w:p w14:paraId="5775B1E4" w14:textId="77777777" w:rsidR="001D6093" w:rsidRPr="004D2F10" w:rsidRDefault="001D6093" w:rsidP="00744E3E">
            <w:pPr>
              <w:pStyle w:val="TableParagraph"/>
              <w:spacing w:before="22" w:line="151" w:lineRule="exact"/>
              <w:ind w:left="51" w:right="56"/>
              <w:jc w:val="center"/>
              <w:rPr>
                <w:rFonts w:ascii="Times New Roman" w:hAnsi="Times New Roman" w:cs="Times New Roman"/>
                <w:sz w:val="18"/>
                <w:szCs w:val="16"/>
              </w:rPr>
            </w:pPr>
            <w:r w:rsidRPr="004D2F10">
              <w:rPr>
                <w:rFonts w:ascii="Times New Roman" w:hAnsi="Times New Roman" w:cs="Times New Roman"/>
                <w:sz w:val="18"/>
                <w:szCs w:val="16"/>
              </w:rPr>
              <w:br/>
              <w:t>0.49</w:t>
            </w:r>
          </w:p>
        </w:tc>
      </w:tr>
      <w:tr w:rsidR="001D6093" w:rsidRPr="004D2F10" w14:paraId="5B8D03DE" w14:textId="77777777" w:rsidTr="00744E3E">
        <w:trPr>
          <w:trHeight w:val="394"/>
        </w:trPr>
        <w:tc>
          <w:tcPr>
            <w:tcW w:w="4133" w:type="dxa"/>
            <w:tcBorders>
              <w:bottom w:val="double" w:sz="1" w:space="0" w:color="000000"/>
            </w:tcBorders>
          </w:tcPr>
          <w:p w14:paraId="146C18D9" w14:textId="77777777" w:rsidR="001D6093" w:rsidRPr="004D2F10" w:rsidRDefault="001D6093" w:rsidP="00744E3E">
            <w:pPr>
              <w:pStyle w:val="TableParagraph"/>
              <w:spacing w:line="172" w:lineRule="exact"/>
              <w:ind w:left="66"/>
              <w:rPr>
                <w:rFonts w:ascii="Times New Roman" w:hAnsi="Times New Roman" w:cs="Times New Roman"/>
                <w:sz w:val="18"/>
                <w:szCs w:val="16"/>
              </w:rPr>
            </w:pPr>
            <w:r w:rsidRPr="004D2F10">
              <w:rPr>
                <w:rFonts w:ascii="Times New Roman" w:hAnsi="Times New Roman" w:cs="Times New Roman"/>
                <w:sz w:val="18"/>
                <w:szCs w:val="16"/>
              </w:rPr>
              <w:t>(</w:t>
            </w:r>
            <w:r>
              <w:rPr>
                <w:rFonts w:ascii="Times New Roman" w:hAnsi="Times New Roman" w:cs="Times New Roman"/>
                <w:sz w:val="18"/>
                <w:szCs w:val="16"/>
              </w:rPr>
              <w:t xml:space="preserve">dummy coded, </w:t>
            </w:r>
            <w:r w:rsidRPr="004D2F10">
              <w:rPr>
                <w:rFonts w:ascii="Times New Roman" w:hAnsi="Times New Roman" w:cs="Times New Roman"/>
                <w:sz w:val="18"/>
                <w:szCs w:val="16"/>
              </w:rPr>
              <w:t>Germany: 1-4=0; 5-7=1; Other countries: 1-3=0; 4-5=1)</w:t>
            </w:r>
          </w:p>
        </w:tc>
        <w:tc>
          <w:tcPr>
            <w:tcW w:w="883" w:type="dxa"/>
            <w:tcBorders>
              <w:bottom w:val="double" w:sz="1" w:space="0" w:color="000000"/>
            </w:tcBorders>
          </w:tcPr>
          <w:p w14:paraId="1201F21C" w14:textId="77777777" w:rsidR="001D6093" w:rsidRPr="004D2F10" w:rsidRDefault="001D6093" w:rsidP="00744E3E">
            <w:pPr>
              <w:pStyle w:val="TableParagraph"/>
              <w:spacing w:line="172" w:lineRule="exact"/>
              <w:ind w:left="51" w:right="52"/>
              <w:jc w:val="center"/>
              <w:rPr>
                <w:rFonts w:ascii="Times New Roman" w:hAnsi="Times New Roman" w:cs="Times New Roman"/>
                <w:sz w:val="18"/>
                <w:szCs w:val="16"/>
              </w:rPr>
            </w:pPr>
            <w:r w:rsidRPr="004D2F10">
              <w:rPr>
                <w:rFonts w:ascii="Times New Roman" w:hAnsi="Times New Roman" w:cs="Times New Roman"/>
                <w:sz w:val="18"/>
                <w:szCs w:val="16"/>
              </w:rPr>
              <w:t>(0.50)</w:t>
            </w:r>
          </w:p>
        </w:tc>
        <w:tc>
          <w:tcPr>
            <w:tcW w:w="954" w:type="dxa"/>
            <w:tcBorders>
              <w:bottom w:val="double" w:sz="1" w:space="0" w:color="000000"/>
            </w:tcBorders>
          </w:tcPr>
          <w:p w14:paraId="6FB1D544" w14:textId="77777777" w:rsidR="001D6093" w:rsidRPr="004D2F10" w:rsidRDefault="001D6093" w:rsidP="00744E3E">
            <w:pPr>
              <w:pStyle w:val="TableParagraph"/>
              <w:spacing w:line="172"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t>(0.50)</w:t>
            </w:r>
          </w:p>
        </w:tc>
        <w:tc>
          <w:tcPr>
            <w:tcW w:w="954" w:type="dxa"/>
            <w:tcBorders>
              <w:bottom w:val="double" w:sz="1" w:space="0" w:color="000000"/>
            </w:tcBorders>
          </w:tcPr>
          <w:p w14:paraId="144F7B48" w14:textId="77777777" w:rsidR="001D6093" w:rsidRPr="004D2F10" w:rsidRDefault="001D6093" w:rsidP="00744E3E">
            <w:pPr>
              <w:pStyle w:val="TableParagraph"/>
              <w:spacing w:line="172" w:lineRule="exact"/>
              <w:ind w:left="52" w:right="52"/>
              <w:jc w:val="center"/>
              <w:rPr>
                <w:rFonts w:ascii="Times New Roman" w:hAnsi="Times New Roman" w:cs="Times New Roman"/>
                <w:sz w:val="18"/>
                <w:szCs w:val="16"/>
              </w:rPr>
            </w:pPr>
            <w:r w:rsidRPr="004D2F10">
              <w:rPr>
                <w:rFonts w:ascii="Times New Roman" w:hAnsi="Times New Roman" w:cs="Times New Roman"/>
                <w:sz w:val="18"/>
                <w:szCs w:val="16"/>
              </w:rPr>
              <w:t>(0.49)</w:t>
            </w:r>
          </w:p>
        </w:tc>
        <w:tc>
          <w:tcPr>
            <w:tcW w:w="954" w:type="dxa"/>
            <w:tcBorders>
              <w:bottom w:val="double" w:sz="1" w:space="0" w:color="000000"/>
            </w:tcBorders>
          </w:tcPr>
          <w:p w14:paraId="48392A16" w14:textId="77777777" w:rsidR="001D6093" w:rsidRPr="004D2F10" w:rsidRDefault="001D6093" w:rsidP="00744E3E">
            <w:pPr>
              <w:pStyle w:val="TableParagraph"/>
              <w:spacing w:line="172"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t>(0.50)</w:t>
            </w:r>
          </w:p>
        </w:tc>
        <w:tc>
          <w:tcPr>
            <w:tcW w:w="954" w:type="dxa"/>
            <w:tcBorders>
              <w:bottom w:val="double" w:sz="1" w:space="0" w:color="000000"/>
            </w:tcBorders>
          </w:tcPr>
          <w:p w14:paraId="541058EB" w14:textId="77777777" w:rsidR="001D6093" w:rsidRPr="004D2F10" w:rsidRDefault="001D6093" w:rsidP="00744E3E">
            <w:pPr>
              <w:pStyle w:val="TableParagraph"/>
              <w:spacing w:line="172" w:lineRule="exact"/>
              <w:ind w:left="52" w:right="53"/>
              <w:jc w:val="center"/>
              <w:rPr>
                <w:rFonts w:ascii="Times New Roman" w:hAnsi="Times New Roman" w:cs="Times New Roman"/>
                <w:sz w:val="18"/>
                <w:szCs w:val="16"/>
              </w:rPr>
            </w:pPr>
            <w:r w:rsidRPr="004D2F10">
              <w:rPr>
                <w:rFonts w:ascii="Times New Roman" w:hAnsi="Times New Roman" w:cs="Times New Roman"/>
                <w:sz w:val="18"/>
                <w:szCs w:val="16"/>
              </w:rPr>
              <w:t>(0.47)</w:t>
            </w:r>
          </w:p>
        </w:tc>
        <w:tc>
          <w:tcPr>
            <w:tcW w:w="957" w:type="dxa"/>
            <w:tcBorders>
              <w:bottom w:val="double" w:sz="1" w:space="0" w:color="000000"/>
            </w:tcBorders>
          </w:tcPr>
          <w:p w14:paraId="123021CA" w14:textId="77777777" w:rsidR="001D6093" w:rsidRPr="004D2F10" w:rsidRDefault="001D6093" w:rsidP="00744E3E">
            <w:pPr>
              <w:pStyle w:val="TableParagraph"/>
              <w:spacing w:line="172" w:lineRule="exact"/>
              <w:ind w:left="51" w:right="55"/>
              <w:jc w:val="center"/>
              <w:rPr>
                <w:rFonts w:ascii="Times New Roman" w:hAnsi="Times New Roman" w:cs="Times New Roman"/>
                <w:sz w:val="18"/>
                <w:szCs w:val="16"/>
              </w:rPr>
            </w:pPr>
            <w:r w:rsidRPr="004D2F10">
              <w:rPr>
                <w:rFonts w:ascii="Times New Roman" w:hAnsi="Times New Roman" w:cs="Times New Roman"/>
                <w:sz w:val="18"/>
                <w:szCs w:val="16"/>
              </w:rPr>
              <w:t>(0.50)</w:t>
            </w:r>
          </w:p>
        </w:tc>
      </w:tr>
    </w:tbl>
    <w:p w14:paraId="4BDA5269" w14:textId="77777777" w:rsidR="001D6093" w:rsidRPr="00E021EC" w:rsidRDefault="001D6093" w:rsidP="001D6093">
      <w:pPr>
        <w:spacing w:before="60" w:line="201" w:lineRule="auto"/>
        <w:ind w:right="-336"/>
        <w:jc w:val="both"/>
        <w:rPr>
          <w:rFonts w:ascii="Times New Roman" w:hAnsi="Times New Roman" w:cs="Times New Roman"/>
          <w:i/>
          <w:iCs/>
          <w:sz w:val="18"/>
          <w:szCs w:val="18"/>
        </w:rPr>
      </w:pPr>
      <w:r w:rsidRPr="00E021EC">
        <w:rPr>
          <w:rFonts w:ascii="Times New Roman" w:hAnsi="Times New Roman" w:cs="Times New Roman"/>
          <w:b/>
          <w:i/>
          <w:iCs/>
          <w:sz w:val="18"/>
          <w:szCs w:val="18"/>
        </w:rPr>
        <w:t xml:space="preserve">Notes: </w:t>
      </w:r>
      <w:r w:rsidRPr="00E021EC">
        <w:rPr>
          <w:rFonts w:ascii="Times New Roman" w:hAnsi="Times New Roman" w:cs="Times New Roman"/>
          <w:i/>
          <w:iCs/>
          <w:sz w:val="18"/>
          <w:szCs w:val="18"/>
        </w:rPr>
        <w:t xml:space="preserve">The vaccination rates reported here are the averages for the time during which each survey was in the field. Data was drawn from </w:t>
      </w:r>
      <w:hyperlink r:id="rId11">
        <w:r w:rsidRPr="00E021EC">
          <w:rPr>
            <w:rFonts w:ascii="Times New Roman" w:hAnsi="Times New Roman" w:cs="Times New Roman"/>
            <w:i/>
            <w:iCs/>
            <w:sz w:val="18"/>
            <w:szCs w:val="18"/>
          </w:rPr>
          <w:t>https://vaccinetracker.ecdc.</w:t>
        </w:r>
      </w:hyperlink>
      <w:r w:rsidRPr="00E021EC">
        <w:rPr>
          <w:rFonts w:ascii="Times New Roman" w:hAnsi="Times New Roman" w:cs="Times New Roman"/>
          <w:i/>
          <w:iCs/>
          <w:sz w:val="18"/>
          <w:szCs w:val="18"/>
        </w:rPr>
        <w:t xml:space="preserve"> </w:t>
      </w:r>
      <w:hyperlink r:id="rId12">
        <w:r w:rsidRPr="00E021EC">
          <w:rPr>
            <w:rFonts w:ascii="Times New Roman" w:hAnsi="Times New Roman" w:cs="Times New Roman"/>
            <w:i/>
            <w:iCs/>
            <w:sz w:val="18"/>
            <w:szCs w:val="18"/>
          </w:rPr>
          <w:t xml:space="preserve">europa.eu/public/extensions/COVID-19/vaccine-tracker.html. </w:t>
        </w:r>
      </w:hyperlink>
      <w:ins w:id="558" w:author="Henrike Sternberg" w:date="2022-08-12T11:59:00Z">
        <w:r w:rsidRPr="00E021EC">
          <w:rPr>
            <w:rFonts w:ascii="Times New Roman" w:hAnsi="Times New Roman" w:cs="Times New Roman"/>
            <w:i/>
            <w:iCs/>
            <w:sz w:val="18"/>
            <w:szCs w:val="18"/>
          </w:rPr>
          <w:t xml:space="preserve">The case incidence rates reported here </w:t>
        </w:r>
      </w:ins>
      <w:ins w:id="559" w:author="Henrike Sternberg" w:date="2022-08-12T12:01:00Z">
        <w:r w:rsidRPr="00E021EC">
          <w:rPr>
            <w:rFonts w:ascii="Times New Roman" w:hAnsi="Times New Roman" w:cs="Times New Roman"/>
            <w:i/>
            <w:iCs/>
            <w:sz w:val="18"/>
            <w:szCs w:val="18"/>
          </w:rPr>
          <w:t>represent</w:t>
        </w:r>
      </w:ins>
      <w:ins w:id="560" w:author="Henrike Sternberg" w:date="2022-08-12T11:59:00Z">
        <w:r w:rsidRPr="00E021EC">
          <w:rPr>
            <w:rFonts w:ascii="Times New Roman" w:hAnsi="Times New Roman" w:cs="Times New Roman"/>
            <w:i/>
            <w:iCs/>
            <w:sz w:val="18"/>
            <w:szCs w:val="18"/>
          </w:rPr>
          <w:t xml:space="preserve"> the </w:t>
        </w:r>
      </w:ins>
      <w:ins w:id="561" w:author="Henrike Sternberg" w:date="2022-08-12T12:00:00Z">
        <w:r w:rsidRPr="00E021EC">
          <w:rPr>
            <w:rFonts w:ascii="Times New Roman" w:hAnsi="Times New Roman" w:cs="Times New Roman"/>
            <w:i/>
            <w:iCs/>
            <w:sz w:val="18"/>
            <w:szCs w:val="18"/>
          </w:rPr>
          <w:t>14-day notification rate of reported COVID-19 cases per 100 000 people, averaged over the data collection time period and sampled regions of the respective country</w:t>
        </w:r>
      </w:ins>
      <w:ins w:id="562" w:author="Henrike Sternberg" w:date="2022-08-12T12:01:00Z">
        <w:r w:rsidRPr="00E021EC">
          <w:rPr>
            <w:rFonts w:ascii="Times New Roman" w:hAnsi="Times New Roman" w:cs="Times New Roman"/>
            <w:i/>
            <w:iCs/>
            <w:sz w:val="18"/>
            <w:szCs w:val="18"/>
          </w:rPr>
          <w:t>.</w:t>
        </w:r>
      </w:ins>
      <w:ins w:id="563" w:author="Henrike Sternberg" w:date="2022-08-12T12:02:00Z">
        <w:r w:rsidRPr="00E021EC">
          <w:rPr>
            <w:rFonts w:ascii="Times New Roman" w:hAnsi="Times New Roman" w:cs="Times New Roman"/>
            <w:i/>
            <w:iCs/>
            <w:sz w:val="18"/>
            <w:szCs w:val="18"/>
          </w:rPr>
          <w:t xml:space="preserve"> Dat</w:t>
        </w:r>
      </w:ins>
      <w:ins w:id="564" w:author="Henrike Sternberg" w:date="2022-08-16T13:01:00Z">
        <w:r w:rsidRPr="00E021EC">
          <w:rPr>
            <w:rFonts w:ascii="Times New Roman" w:hAnsi="Times New Roman" w:cs="Times New Roman"/>
            <w:i/>
            <w:iCs/>
            <w:sz w:val="18"/>
            <w:szCs w:val="18"/>
          </w:rPr>
          <w:t>a</w:t>
        </w:r>
      </w:ins>
      <w:ins w:id="565" w:author="Henrike Sternberg" w:date="2022-08-12T12:02:00Z">
        <w:r w:rsidRPr="00E021EC">
          <w:rPr>
            <w:rFonts w:ascii="Times New Roman" w:hAnsi="Times New Roman" w:cs="Times New Roman"/>
            <w:i/>
            <w:iCs/>
            <w:sz w:val="18"/>
            <w:szCs w:val="18"/>
          </w:rPr>
          <w:t xml:space="preserve"> was drawn from</w:t>
        </w:r>
      </w:ins>
      <w:ins w:id="566" w:author="Henrike Sternberg" w:date="2022-08-12T12:00:00Z">
        <w:r w:rsidRPr="00E021EC">
          <w:rPr>
            <w:rFonts w:ascii="Times New Roman" w:hAnsi="Times New Roman" w:cs="Times New Roman"/>
            <w:i/>
            <w:iCs/>
            <w:sz w:val="18"/>
            <w:szCs w:val="18"/>
          </w:rPr>
          <w:t xml:space="preserve"> </w:t>
        </w:r>
      </w:ins>
      <w:ins w:id="567" w:author="Henrike Sternberg" w:date="2022-08-12T12:02:00Z">
        <w:r w:rsidRPr="00E021EC">
          <w:rPr>
            <w:rFonts w:ascii="Times New Roman" w:hAnsi="Times New Roman" w:cs="Times New Roman"/>
            <w:i/>
            <w:iCs/>
            <w:sz w:val="18"/>
            <w:szCs w:val="18"/>
          </w:rPr>
          <w:t xml:space="preserve">https://www.ecdc.europa.eu/en/publications-data/weekly-subnational-14-day-notification-rate-covid-19. </w:t>
        </w:r>
      </w:ins>
      <w:r w:rsidRPr="00E021EC">
        <w:rPr>
          <w:rFonts w:ascii="Times New Roman" w:hAnsi="Times New Roman" w:cs="Times New Roman"/>
          <w:i/>
          <w:iCs/>
          <w:sz w:val="18"/>
          <w:szCs w:val="18"/>
        </w:rPr>
        <w:t>The vaccine willingness results were calculated both for the full sample and for a smaller subsample. The latter served as the control group in another survey experiment conducted throughout this same data collection, in which participants received different messages intended to reduce vaccine hesitancy. Thus, to make sure the vaccine willingness results are unaffected by this, we additionally report values from the control group.</w:t>
      </w:r>
    </w:p>
    <w:p w14:paraId="11985C2A" w14:textId="77777777" w:rsidR="001D6093" w:rsidRPr="00E021EC" w:rsidRDefault="001D6093" w:rsidP="001D6093">
      <w:pPr>
        <w:rPr>
          <w:rFonts w:ascii="Times New Roman" w:hAnsi="Times New Roman" w:cs="Times New Roman"/>
          <w:i/>
          <w:iCs/>
          <w:sz w:val="18"/>
          <w:szCs w:val="18"/>
        </w:rPr>
      </w:pPr>
    </w:p>
    <w:p w14:paraId="1D147ED1" w14:textId="77777777" w:rsidR="001D6093" w:rsidRPr="004D2F10" w:rsidRDefault="001D6093" w:rsidP="001D6093">
      <w:pPr>
        <w:rPr>
          <w:rFonts w:ascii="Times New Roman" w:hAnsi="Times New Roman" w:cs="Times New Roman"/>
          <w:sz w:val="18"/>
          <w:szCs w:val="18"/>
        </w:rPr>
      </w:pPr>
    </w:p>
    <w:p w14:paraId="3651DD4F" w14:textId="77777777" w:rsidR="001D6093" w:rsidRPr="004D2F10" w:rsidRDefault="001D6093" w:rsidP="001D6093">
      <w:pPr>
        <w:rPr>
          <w:rFonts w:ascii="Times New Roman" w:hAnsi="Times New Roman" w:cs="Times New Roman"/>
          <w:sz w:val="18"/>
          <w:szCs w:val="18"/>
        </w:rPr>
      </w:pPr>
    </w:p>
    <w:p w14:paraId="7DA4012D" w14:textId="77777777" w:rsidR="001D6093" w:rsidRPr="004D2F10" w:rsidRDefault="001D6093" w:rsidP="001D6093">
      <w:pPr>
        <w:rPr>
          <w:rFonts w:ascii="Times New Roman" w:hAnsi="Times New Roman" w:cs="Times New Roman"/>
          <w:sz w:val="18"/>
          <w:szCs w:val="18"/>
        </w:rPr>
      </w:pPr>
    </w:p>
    <w:p w14:paraId="17CE279E" w14:textId="77777777" w:rsidR="001D6093" w:rsidRPr="004D2F10" w:rsidRDefault="001D6093" w:rsidP="001D6093">
      <w:pPr>
        <w:rPr>
          <w:rFonts w:ascii="Times New Roman" w:hAnsi="Times New Roman" w:cs="Times New Roman"/>
          <w:sz w:val="18"/>
          <w:szCs w:val="18"/>
        </w:rPr>
      </w:pPr>
    </w:p>
    <w:p w14:paraId="31FF8B65" w14:textId="77777777" w:rsidR="00EC1D5D" w:rsidRDefault="00EC1D5D" w:rsidP="00746D5A">
      <w:pPr>
        <w:rPr>
          <w:ins w:id="568" w:author="Henrike Sternberg" w:date="2022-08-13T14:49:00Z"/>
          <w:rFonts w:ascii="Times New Roman" w:hAnsi="Times New Roman" w:cs="Times New Roman"/>
          <w:sz w:val="24"/>
        </w:rPr>
      </w:pPr>
    </w:p>
    <w:p w14:paraId="5055C5A1" w14:textId="77777777" w:rsidR="00EC1D5D" w:rsidRDefault="00EC1D5D" w:rsidP="00746D5A">
      <w:pPr>
        <w:rPr>
          <w:ins w:id="569" w:author="Henrike Sternberg" w:date="2022-08-13T14:49:00Z"/>
          <w:rFonts w:ascii="Times New Roman" w:hAnsi="Times New Roman" w:cs="Times New Roman"/>
          <w:sz w:val="24"/>
        </w:rPr>
      </w:pPr>
    </w:p>
    <w:p w14:paraId="1B79434A" w14:textId="71E5575E" w:rsidR="00EC1D5D" w:rsidRDefault="00EC1D5D" w:rsidP="00746D5A">
      <w:pPr>
        <w:rPr>
          <w:rFonts w:ascii="Times New Roman" w:hAnsi="Times New Roman" w:cs="Times New Roman"/>
          <w:sz w:val="24"/>
        </w:rPr>
      </w:pPr>
    </w:p>
    <w:p w14:paraId="06559C00" w14:textId="1D4E6061" w:rsidR="000D0AEB" w:rsidRDefault="000D0AEB" w:rsidP="00746D5A">
      <w:pPr>
        <w:rPr>
          <w:rFonts w:ascii="Times New Roman" w:hAnsi="Times New Roman" w:cs="Times New Roman"/>
          <w:sz w:val="24"/>
        </w:rPr>
      </w:pPr>
    </w:p>
    <w:p w14:paraId="62D41B70" w14:textId="7E2D8C59" w:rsidR="000D0AEB" w:rsidRDefault="000D0AEB" w:rsidP="00746D5A">
      <w:pPr>
        <w:rPr>
          <w:rFonts w:ascii="Times New Roman" w:hAnsi="Times New Roman" w:cs="Times New Roman"/>
          <w:sz w:val="24"/>
        </w:rPr>
      </w:pPr>
    </w:p>
    <w:p w14:paraId="346E2B6B" w14:textId="01846FBB" w:rsidR="000D0AEB" w:rsidRDefault="000D0AEB" w:rsidP="00746D5A">
      <w:pPr>
        <w:rPr>
          <w:rFonts w:ascii="Times New Roman" w:hAnsi="Times New Roman" w:cs="Times New Roman"/>
          <w:sz w:val="24"/>
        </w:rPr>
      </w:pPr>
    </w:p>
    <w:p w14:paraId="50BF13D4" w14:textId="4D687D04" w:rsidR="000D0AEB" w:rsidRDefault="000D0AEB" w:rsidP="00746D5A">
      <w:pPr>
        <w:rPr>
          <w:rFonts w:ascii="Times New Roman" w:hAnsi="Times New Roman" w:cs="Times New Roman"/>
          <w:sz w:val="24"/>
        </w:rPr>
      </w:pPr>
    </w:p>
    <w:p w14:paraId="3C90CEF5" w14:textId="1A6051F1" w:rsidR="000D0AEB" w:rsidRDefault="000D0AEB" w:rsidP="00746D5A">
      <w:pPr>
        <w:rPr>
          <w:rFonts w:ascii="Times New Roman" w:hAnsi="Times New Roman" w:cs="Times New Roman"/>
          <w:sz w:val="24"/>
        </w:rPr>
      </w:pPr>
    </w:p>
    <w:p w14:paraId="7C344238" w14:textId="7BDD5CF8" w:rsidR="000D0AEB" w:rsidRDefault="000D0AEB" w:rsidP="00746D5A">
      <w:pPr>
        <w:rPr>
          <w:rFonts w:ascii="Times New Roman" w:hAnsi="Times New Roman" w:cs="Times New Roman"/>
          <w:sz w:val="24"/>
        </w:rPr>
      </w:pPr>
    </w:p>
    <w:p w14:paraId="76449565" w14:textId="402434E9" w:rsidR="000D0AEB" w:rsidRDefault="000D0AEB" w:rsidP="00746D5A">
      <w:pPr>
        <w:rPr>
          <w:rFonts w:ascii="Times New Roman" w:hAnsi="Times New Roman" w:cs="Times New Roman"/>
          <w:sz w:val="24"/>
        </w:rPr>
      </w:pPr>
    </w:p>
    <w:p w14:paraId="480E93CE" w14:textId="72491269" w:rsidR="000D0AEB" w:rsidRDefault="000D0AEB" w:rsidP="00746D5A">
      <w:pPr>
        <w:rPr>
          <w:rFonts w:ascii="Times New Roman" w:hAnsi="Times New Roman" w:cs="Times New Roman"/>
          <w:sz w:val="24"/>
        </w:rPr>
      </w:pPr>
    </w:p>
    <w:p w14:paraId="257C0618" w14:textId="77777777" w:rsidR="007E3450" w:rsidRDefault="007E3450" w:rsidP="00B540F9">
      <w:pPr>
        <w:rPr>
          <w:rFonts w:ascii="Times New Roman" w:hAnsi="Times New Roman" w:cs="Times New Roman"/>
          <w:sz w:val="18"/>
          <w:szCs w:val="18"/>
        </w:rPr>
      </w:pPr>
    </w:p>
    <w:p w14:paraId="63AAD28D" w14:textId="77777777" w:rsidR="007E3450" w:rsidRDefault="007E3450" w:rsidP="00B540F9">
      <w:pPr>
        <w:rPr>
          <w:rFonts w:ascii="Times New Roman" w:hAnsi="Times New Roman" w:cs="Times New Roman"/>
          <w:sz w:val="18"/>
          <w:szCs w:val="18"/>
        </w:rPr>
      </w:pPr>
    </w:p>
    <w:p w14:paraId="22329AC2" w14:textId="77777777" w:rsidR="007E3450" w:rsidRDefault="007E3450" w:rsidP="00B540F9">
      <w:pPr>
        <w:rPr>
          <w:rFonts w:ascii="Times New Roman" w:hAnsi="Times New Roman" w:cs="Times New Roman"/>
          <w:sz w:val="18"/>
          <w:szCs w:val="18"/>
        </w:rPr>
      </w:pPr>
    </w:p>
    <w:p w14:paraId="54A62B3E" w14:textId="77777777" w:rsidR="007E3450" w:rsidRDefault="007E3450" w:rsidP="00B540F9">
      <w:pPr>
        <w:rPr>
          <w:rFonts w:ascii="Times New Roman" w:hAnsi="Times New Roman" w:cs="Times New Roman"/>
          <w:sz w:val="18"/>
          <w:szCs w:val="18"/>
        </w:rPr>
      </w:pPr>
    </w:p>
    <w:p w14:paraId="21D1B0B2" w14:textId="77777777" w:rsidR="007E3450" w:rsidRDefault="007E3450" w:rsidP="00B540F9">
      <w:pPr>
        <w:rPr>
          <w:rFonts w:ascii="Times New Roman" w:hAnsi="Times New Roman" w:cs="Times New Roman"/>
          <w:sz w:val="18"/>
          <w:szCs w:val="18"/>
        </w:rPr>
      </w:pPr>
    </w:p>
    <w:p w14:paraId="6C754BE0" w14:textId="77777777" w:rsidR="007E3450" w:rsidRPr="00241C10" w:rsidRDefault="007E3450" w:rsidP="007A3DDF">
      <w:pPr>
        <w:rPr>
          <w:rFonts w:ascii="Times New Roman" w:hAnsi="Times New Roman" w:cs="Times New Roman"/>
          <w:sz w:val="18"/>
          <w:szCs w:val="18"/>
        </w:rPr>
      </w:pPr>
    </w:p>
    <w:sectPr w:rsidR="007E3450" w:rsidRPr="00241C10" w:rsidSect="007F731D">
      <w:pgSz w:w="11910" w:h="16840"/>
      <w:pgMar w:top="1361" w:right="1134" w:bottom="697" w:left="1134" w:header="1157" w:footer="5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2F467" w14:textId="77777777" w:rsidR="00D0253B" w:rsidRDefault="00D0253B">
      <w:r>
        <w:separator/>
      </w:r>
    </w:p>
  </w:endnote>
  <w:endnote w:type="continuationSeparator" w:id="0">
    <w:p w14:paraId="2BAC3FB4" w14:textId="77777777" w:rsidR="00D0253B" w:rsidRDefault="00D02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4674416"/>
      <w:docPartObj>
        <w:docPartGallery w:val="Page Numbers (Bottom of Page)"/>
        <w:docPartUnique/>
      </w:docPartObj>
    </w:sdtPr>
    <w:sdtEndPr/>
    <w:sdtContent>
      <w:p w14:paraId="63B1D62A" w14:textId="04E29F18" w:rsidR="002A3B08" w:rsidRDefault="002A3B08">
        <w:pPr>
          <w:pStyle w:val="Fuzeile"/>
          <w:jc w:val="right"/>
        </w:pPr>
        <w:r>
          <w:fldChar w:fldCharType="begin"/>
        </w:r>
        <w:r>
          <w:instrText>PAGE   \* MERGEFORMAT</w:instrText>
        </w:r>
        <w:r>
          <w:fldChar w:fldCharType="separate"/>
        </w:r>
        <w:r>
          <w:rPr>
            <w:lang w:val="de-DE"/>
          </w:rPr>
          <w:t>2</w:t>
        </w:r>
        <w:r>
          <w:fldChar w:fldCharType="end"/>
        </w:r>
      </w:p>
    </w:sdtContent>
  </w:sdt>
  <w:p w14:paraId="68FFDDC0" w14:textId="1513708F" w:rsidR="00362DCA" w:rsidRDefault="00362DCA">
    <w:pPr>
      <w:pStyle w:val="Textkrper"/>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9702301"/>
      <w:docPartObj>
        <w:docPartGallery w:val="Page Numbers (Bottom of Page)"/>
        <w:docPartUnique/>
      </w:docPartObj>
    </w:sdtPr>
    <w:sdtEndPr/>
    <w:sdtContent>
      <w:p w14:paraId="5FD936C3" w14:textId="2300184E" w:rsidR="007A7423" w:rsidRDefault="007A7423">
        <w:pPr>
          <w:pStyle w:val="Fuzeile"/>
          <w:jc w:val="right"/>
        </w:pPr>
        <w:r>
          <w:fldChar w:fldCharType="begin"/>
        </w:r>
        <w:r>
          <w:instrText>PAGE   \* MERGEFORMAT</w:instrText>
        </w:r>
        <w:r>
          <w:fldChar w:fldCharType="separate"/>
        </w:r>
        <w:r>
          <w:rPr>
            <w:lang w:val="de-DE"/>
          </w:rPr>
          <w:t>2</w:t>
        </w:r>
        <w:r>
          <w:fldChar w:fldCharType="end"/>
        </w:r>
      </w:p>
    </w:sdtContent>
  </w:sdt>
  <w:p w14:paraId="3D161E73" w14:textId="4D71E4B4" w:rsidR="00362DCA" w:rsidRDefault="00362DCA">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3476A" w14:textId="77777777" w:rsidR="00D0253B" w:rsidRDefault="00D0253B">
      <w:r>
        <w:separator/>
      </w:r>
    </w:p>
  </w:footnote>
  <w:footnote w:type="continuationSeparator" w:id="0">
    <w:p w14:paraId="7675A00C" w14:textId="77777777" w:rsidR="00D0253B" w:rsidRDefault="00D02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3516E" w14:textId="388D73FA" w:rsidR="00362DCA" w:rsidRDefault="00362DCA">
    <w:pPr>
      <w:pStyle w:val="Textkrper"/>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F371B" w14:textId="09A0A6FD" w:rsidR="00362DCA" w:rsidRDefault="00362DCA">
    <w:pPr>
      <w:pStyle w:val="Textkrper"/>
      <w:spacing w:line="14" w:lineRule="auto"/>
      <w:rPr>
        <w:sz w:val="2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rike Sternberg">
    <w15:presenceInfo w15:providerId="Windows Live" w15:userId="ea0b26680d14a830"/>
  </w15:person>
  <w15:person w15:author="janina.steinert">
    <w15:presenceInfo w15:providerId="AD" w15:userId="S-1-5-21-1499261727-55176102-3529509929-824265"/>
  </w15:person>
  <w15:person w15:author="Steinert, Janina">
    <w15:presenceInfo w15:providerId="AD" w15:userId="S-1-5-21-1499261727-55176102-3529509929-8242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9B9"/>
    <w:rsid w:val="00001EE6"/>
    <w:rsid w:val="00007BC6"/>
    <w:rsid w:val="00012537"/>
    <w:rsid w:val="0002271F"/>
    <w:rsid w:val="0002523C"/>
    <w:rsid w:val="00036778"/>
    <w:rsid w:val="000406E9"/>
    <w:rsid w:val="000630F2"/>
    <w:rsid w:val="00076C4C"/>
    <w:rsid w:val="00080A6F"/>
    <w:rsid w:val="00091907"/>
    <w:rsid w:val="00095137"/>
    <w:rsid w:val="00095B12"/>
    <w:rsid w:val="000971E9"/>
    <w:rsid w:val="000A3E6B"/>
    <w:rsid w:val="000B1C40"/>
    <w:rsid w:val="000B675D"/>
    <w:rsid w:val="000C25A7"/>
    <w:rsid w:val="000C2D4C"/>
    <w:rsid w:val="000D0AEB"/>
    <w:rsid w:val="000D24E0"/>
    <w:rsid w:val="000D35B2"/>
    <w:rsid w:val="000F3DE1"/>
    <w:rsid w:val="000F4584"/>
    <w:rsid w:val="00106137"/>
    <w:rsid w:val="00112EE7"/>
    <w:rsid w:val="0012229F"/>
    <w:rsid w:val="00123115"/>
    <w:rsid w:val="0012392A"/>
    <w:rsid w:val="0012622D"/>
    <w:rsid w:val="00126DCC"/>
    <w:rsid w:val="00127DD2"/>
    <w:rsid w:val="001304F1"/>
    <w:rsid w:val="00136EE6"/>
    <w:rsid w:val="001520DC"/>
    <w:rsid w:val="00152394"/>
    <w:rsid w:val="00170089"/>
    <w:rsid w:val="00171262"/>
    <w:rsid w:val="001725CD"/>
    <w:rsid w:val="00172D87"/>
    <w:rsid w:val="00177DB0"/>
    <w:rsid w:val="00184CAF"/>
    <w:rsid w:val="00194C2F"/>
    <w:rsid w:val="00196174"/>
    <w:rsid w:val="00197531"/>
    <w:rsid w:val="00197F25"/>
    <w:rsid w:val="001A0005"/>
    <w:rsid w:val="001C2F87"/>
    <w:rsid w:val="001C3AD3"/>
    <w:rsid w:val="001C742E"/>
    <w:rsid w:val="001D35A3"/>
    <w:rsid w:val="001D6093"/>
    <w:rsid w:val="001F219B"/>
    <w:rsid w:val="00200708"/>
    <w:rsid w:val="00201EA7"/>
    <w:rsid w:val="00213996"/>
    <w:rsid w:val="00217262"/>
    <w:rsid w:val="0022634C"/>
    <w:rsid w:val="00226AB4"/>
    <w:rsid w:val="00232798"/>
    <w:rsid w:val="002356B2"/>
    <w:rsid w:val="00241C10"/>
    <w:rsid w:val="00246F4C"/>
    <w:rsid w:val="00250B3D"/>
    <w:rsid w:val="00251971"/>
    <w:rsid w:val="0026084A"/>
    <w:rsid w:val="00263AEA"/>
    <w:rsid w:val="00264D20"/>
    <w:rsid w:val="00272449"/>
    <w:rsid w:val="00280712"/>
    <w:rsid w:val="00283EE1"/>
    <w:rsid w:val="00285C27"/>
    <w:rsid w:val="00287126"/>
    <w:rsid w:val="0029261D"/>
    <w:rsid w:val="002A3B08"/>
    <w:rsid w:val="002B07EF"/>
    <w:rsid w:val="002B625B"/>
    <w:rsid w:val="002B6BE8"/>
    <w:rsid w:val="002C0149"/>
    <w:rsid w:val="002C5E61"/>
    <w:rsid w:val="002D3509"/>
    <w:rsid w:val="002D7E4C"/>
    <w:rsid w:val="002E1139"/>
    <w:rsid w:val="002E3E3B"/>
    <w:rsid w:val="00302744"/>
    <w:rsid w:val="00303D77"/>
    <w:rsid w:val="00306C6B"/>
    <w:rsid w:val="00307FDA"/>
    <w:rsid w:val="00312CD2"/>
    <w:rsid w:val="00320E15"/>
    <w:rsid w:val="003236D5"/>
    <w:rsid w:val="003332A9"/>
    <w:rsid w:val="0034034E"/>
    <w:rsid w:val="00342475"/>
    <w:rsid w:val="003439C7"/>
    <w:rsid w:val="003474CE"/>
    <w:rsid w:val="003577AE"/>
    <w:rsid w:val="00360576"/>
    <w:rsid w:val="0036263B"/>
    <w:rsid w:val="00362DCA"/>
    <w:rsid w:val="00372387"/>
    <w:rsid w:val="00376CCD"/>
    <w:rsid w:val="00395870"/>
    <w:rsid w:val="003A0BC4"/>
    <w:rsid w:val="003A664F"/>
    <w:rsid w:val="003A7989"/>
    <w:rsid w:val="003B4FB4"/>
    <w:rsid w:val="003B5C9C"/>
    <w:rsid w:val="003C20A5"/>
    <w:rsid w:val="003C252C"/>
    <w:rsid w:val="003C36E9"/>
    <w:rsid w:val="003C3D26"/>
    <w:rsid w:val="003C5C96"/>
    <w:rsid w:val="003C612A"/>
    <w:rsid w:val="003D3359"/>
    <w:rsid w:val="003E5FA7"/>
    <w:rsid w:val="003F010E"/>
    <w:rsid w:val="003F2153"/>
    <w:rsid w:val="003F4A02"/>
    <w:rsid w:val="004005EF"/>
    <w:rsid w:val="00413772"/>
    <w:rsid w:val="00420C42"/>
    <w:rsid w:val="00427C4D"/>
    <w:rsid w:val="00451C6A"/>
    <w:rsid w:val="004523D0"/>
    <w:rsid w:val="00453288"/>
    <w:rsid w:val="0047576D"/>
    <w:rsid w:val="00475EF5"/>
    <w:rsid w:val="00492887"/>
    <w:rsid w:val="00494358"/>
    <w:rsid w:val="0049441E"/>
    <w:rsid w:val="004A4B62"/>
    <w:rsid w:val="004A5415"/>
    <w:rsid w:val="004D2F10"/>
    <w:rsid w:val="004D3146"/>
    <w:rsid w:val="004E237C"/>
    <w:rsid w:val="004E62C7"/>
    <w:rsid w:val="004F22E6"/>
    <w:rsid w:val="005006B1"/>
    <w:rsid w:val="00503E0D"/>
    <w:rsid w:val="00515F0B"/>
    <w:rsid w:val="00530F6B"/>
    <w:rsid w:val="005401AD"/>
    <w:rsid w:val="00540CDF"/>
    <w:rsid w:val="00574204"/>
    <w:rsid w:val="00583DDB"/>
    <w:rsid w:val="00586B4A"/>
    <w:rsid w:val="00595182"/>
    <w:rsid w:val="005A1B63"/>
    <w:rsid w:val="005A3191"/>
    <w:rsid w:val="005A4BD4"/>
    <w:rsid w:val="005A5AD1"/>
    <w:rsid w:val="005B5138"/>
    <w:rsid w:val="005B544F"/>
    <w:rsid w:val="005B7F0F"/>
    <w:rsid w:val="005C6504"/>
    <w:rsid w:val="005E455D"/>
    <w:rsid w:val="005E4E48"/>
    <w:rsid w:val="005F6FBA"/>
    <w:rsid w:val="00607111"/>
    <w:rsid w:val="00613E24"/>
    <w:rsid w:val="006170F3"/>
    <w:rsid w:val="00625980"/>
    <w:rsid w:val="00625BE9"/>
    <w:rsid w:val="006311A8"/>
    <w:rsid w:val="00634399"/>
    <w:rsid w:val="006354D2"/>
    <w:rsid w:val="00636CB2"/>
    <w:rsid w:val="00647145"/>
    <w:rsid w:val="00647C6F"/>
    <w:rsid w:val="006644AE"/>
    <w:rsid w:val="00696CC0"/>
    <w:rsid w:val="006A18DE"/>
    <w:rsid w:val="006B2F91"/>
    <w:rsid w:val="006B44D1"/>
    <w:rsid w:val="006B72B5"/>
    <w:rsid w:val="006B7656"/>
    <w:rsid w:val="006C47B2"/>
    <w:rsid w:val="006D08B9"/>
    <w:rsid w:val="006D5134"/>
    <w:rsid w:val="006E43B3"/>
    <w:rsid w:val="006F73A2"/>
    <w:rsid w:val="0070370C"/>
    <w:rsid w:val="00710A72"/>
    <w:rsid w:val="007136C3"/>
    <w:rsid w:val="0072215B"/>
    <w:rsid w:val="00731CF2"/>
    <w:rsid w:val="007339B2"/>
    <w:rsid w:val="0073643A"/>
    <w:rsid w:val="00746D5A"/>
    <w:rsid w:val="007578D8"/>
    <w:rsid w:val="00773233"/>
    <w:rsid w:val="00794634"/>
    <w:rsid w:val="00794D07"/>
    <w:rsid w:val="00794D7F"/>
    <w:rsid w:val="007A0BF8"/>
    <w:rsid w:val="007A18D9"/>
    <w:rsid w:val="007A3DDF"/>
    <w:rsid w:val="007A65C4"/>
    <w:rsid w:val="007A6804"/>
    <w:rsid w:val="007A7423"/>
    <w:rsid w:val="007B1F4F"/>
    <w:rsid w:val="007B6FD5"/>
    <w:rsid w:val="007D033B"/>
    <w:rsid w:val="007D4AB2"/>
    <w:rsid w:val="007E3450"/>
    <w:rsid w:val="007E60AE"/>
    <w:rsid w:val="007E673D"/>
    <w:rsid w:val="007F5697"/>
    <w:rsid w:val="007F731D"/>
    <w:rsid w:val="0081115D"/>
    <w:rsid w:val="00812EA1"/>
    <w:rsid w:val="00821200"/>
    <w:rsid w:val="008230EC"/>
    <w:rsid w:val="00826AE2"/>
    <w:rsid w:val="00826F59"/>
    <w:rsid w:val="00831D08"/>
    <w:rsid w:val="0085085C"/>
    <w:rsid w:val="008522EE"/>
    <w:rsid w:val="008537E6"/>
    <w:rsid w:val="0085525D"/>
    <w:rsid w:val="00856370"/>
    <w:rsid w:val="00861393"/>
    <w:rsid w:val="00895A5D"/>
    <w:rsid w:val="00896B9A"/>
    <w:rsid w:val="008A35AE"/>
    <w:rsid w:val="008B23C2"/>
    <w:rsid w:val="008B2D88"/>
    <w:rsid w:val="008B7698"/>
    <w:rsid w:val="008C0C02"/>
    <w:rsid w:val="008C15D9"/>
    <w:rsid w:val="008C1D9D"/>
    <w:rsid w:val="008C421E"/>
    <w:rsid w:val="008C5E09"/>
    <w:rsid w:val="008C69D5"/>
    <w:rsid w:val="008C6D3E"/>
    <w:rsid w:val="008E6031"/>
    <w:rsid w:val="00907A19"/>
    <w:rsid w:val="00922E86"/>
    <w:rsid w:val="00934877"/>
    <w:rsid w:val="00934D46"/>
    <w:rsid w:val="00936111"/>
    <w:rsid w:val="0094037B"/>
    <w:rsid w:val="00954BC6"/>
    <w:rsid w:val="00957293"/>
    <w:rsid w:val="00961AF3"/>
    <w:rsid w:val="00965D1F"/>
    <w:rsid w:val="00974E6A"/>
    <w:rsid w:val="00980659"/>
    <w:rsid w:val="00981AFB"/>
    <w:rsid w:val="00990C64"/>
    <w:rsid w:val="00990CF4"/>
    <w:rsid w:val="00990E2A"/>
    <w:rsid w:val="00991557"/>
    <w:rsid w:val="00992C44"/>
    <w:rsid w:val="009966A5"/>
    <w:rsid w:val="009B7586"/>
    <w:rsid w:val="009C599A"/>
    <w:rsid w:val="009D2F49"/>
    <w:rsid w:val="009E79B6"/>
    <w:rsid w:val="009E7B14"/>
    <w:rsid w:val="009F1AD8"/>
    <w:rsid w:val="009F2010"/>
    <w:rsid w:val="009F35FF"/>
    <w:rsid w:val="009F6086"/>
    <w:rsid w:val="00A058D5"/>
    <w:rsid w:val="00A13C02"/>
    <w:rsid w:val="00A20053"/>
    <w:rsid w:val="00A20CE4"/>
    <w:rsid w:val="00A22096"/>
    <w:rsid w:val="00A35172"/>
    <w:rsid w:val="00A43447"/>
    <w:rsid w:val="00A43B76"/>
    <w:rsid w:val="00A44651"/>
    <w:rsid w:val="00A465D4"/>
    <w:rsid w:val="00A73A1C"/>
    <w:rsid w:val="00A74EBF"/>
    <w:rsid w:val="00A7799A"/>
    <w:rsid w:val="00A93DA3"/>
    <w:rsid w:val="00A952FC"/>
    <w:rsid w:val="00A9679C"/>
    <w:rsid w:val="00AA3E6D"/>
    <w:rsid w:val="00AA5359"/>
    <w:rsid w:val="00AB0748"/>
    <w:rsid w:val="00AC33BC"/>
    <w:rsid w:val="00AC5192"/>
    <w:rsid w:val="00AF4B10"/>
    <w:rsid w:val="00B049A3"/>
    <w:rsid w:val="00B05C59"/>
    <w:rsid w:val="00B12806"/>
    <w:rsid w:val="00B12B35"/>
    <w:rsid w:val="00B25C15"/>
    <w:rsid w:val="00B31886"/>
    <w:rsid w:val="00B35A0F"/>
    <w:rsid w:val="00B429F8"/>
    <w:rsid w:val="00B540F9"/>
    <w:rsid w:val="00B60A4F"/>
    <w:rsid w:val="00B65227"/>
    <w:rsid w:val="00B740C8"/>
    <w:rsid w:val="00B96D04"/>
    <w:rsid w:val="00B97037"/>
    <w:rsid w:val="00BA17D4"/>
    <w:rsid w:val="00BA6AB7"/>
    <w:rsid w:val="00BB746E"/>
    <w:rsid w:val="00BC1D2D"/>
    <w:rsid w:val="00BC2BAE"/>
    <w:rsid w:val="00BC4E48"/>
    <w:rsid w:val="00BD1C59"/>
    <w:rsid w:val="00BD23CE"/>
    <w:rsid w:val="00BD31FB"/>
    <w:rsid w:val="00BD519D"/>
    <w:rsid w:val="00BE4344"/>
    <w:rsid w:val="00BF43D6"/>
    <w:rsid w:val="00BF4D5E"/>
    <w:rsid w:val="00C042B2"/>
    <w:rsid w:val="00C0448D"/>
    <w:rsid w:val="00C17DEF"/>
    <w:rsid w:val="00C23876"/>
    <w:rsid w:val="00C352EC"/>
    <w:rsid w:val="00C439DC"/>
    <w:rsid w:val="00C45F04"/>
    <w:rsid w:val="00C464B8"/>
    <w:rsid w:val="00C536E9"/>
    <w:rsid w:val="00C57599"/>
    <w:rsid w:val="00C625CF"/>
    <w:rsid w:val="00C62FD9"/>
    <w:rsid w:val="00C77A45"/>
    <w:rsid w:val="00C842B7"/>
    <w:rsid w:val="00C914D4"/>
    <w:rsid w:val="00C97DD9"/>
    <w:rsid w:val="00CA0DC2"/>
    <w:rsid w:val="00CA79D4"/>
    <w:rsid w:val="00CB1B8E"/>
    <w:rsid w:val="00CB2127"/>
    <w:rsid w:val="00CB238E"/>
    <w:rsid w:val="00CB2F3F"/>
    <w:rsid w:val="00CB4E64"/>
    <w:rsid w:val="00CC0646"/>
    <w:rsid w:val="00CC52F8"/>
    <w:rsid w:val="00CE4E90"/>
    <w:rsid w:val="00CF23C9"/>
    <w:rsid w:val="00CF3891"/>
    <w:rsid w:val="00D0253B"/>
    <w:rsid w:val="00D26B20"/>
    <w:rsid w:val="00D465FF"/>
    <w:rsid w:val="00D533E6"/>
    <w:rsid w:val="00D534E8"/>
    <w:rsid w:val="00D626F3"/>
    <w:rsid w:val="00D70AD3"/>
    <w:rsid w:val="00D73E93"/>
    <w:rsid w:val="00D7668C"/>
    <w:rsid w:val="00D83C10"/>
    <w:rsid w:val="00D850E1"/>
    <w:rsid w:val="00D90E5D"/>
    <w:rsid w:val="00D915A2"/>
    <w:rsid w:val="00D95178"/>
    <w:rsid w:val="00DA273A"/>
    <w:rsid w:val="00DA5665"/>
    <w:rsid w:val="00DB5C2B"/>
    <w:rsid w:val="00DB7CA8"/>
    <w:rsid w:val="00DD08B6"/>
    <w:rsid w:val="00DD2E32"/>
    <w:rsid w:val="00DD793E"/>
    <w:rsid w:val="00DE1853"/>
    <w:rsid w:val="00DE581C"/>
    <w:rsid w:val="00DE6BFA"/>
    <w:rsid w:val="00DF7321"/>
    <w:rsid w:val="00E021EC"/>
    <w:rsid w:val="00E06A8E"/>
    <w:rsid w:val="00E10023"/>
    <w:rsid w:val="00E12147"/>
    <w:rsid w:val="00E17D60"/>
    <w:rsid w:val="00E20E72"/>
    <w:rsid w:val="00E243DF"/>
    <w:rsid w:val="00E252E0"/>
    <w:rsid w:val="00E329EE"/>
    <w:rsid w:val="00E34D89"/>
    <w:rsid w:val="00E418A4"/>
    <w:rsid w:val="00E454E6"/>
    <w:rsid w:val="00E47BD0"/>
    <w:rsid w:val="00E61DFB"/>
    <w:rsid w:val="00E62590"/>
    <w:rsid w:val="00E76848"/>
    <w:rsid w:val="00E828DA"/>
    <w:rsid w:val="00E831AF"/>
    <w:rsid w:val="00E85BB7"/>
    <w:rsid w:val="00EB07CF"/>
    <w:rsid w:val="00EC1D5D"/>
    <w:rsid w:val="00EF5041"/>
    <w:rsid w:val="00F079B9"/>
    <w:rsid w:val="00F169CB"/>
    <w:rsid w:val="00F36164"/>
    <w:rsid w:val="00F51130"/>
    <w:rsid w:val="00F61A0A"/>
    <w:rsid w:val="00F64B01"/>
    <w:rsid w:val="00F77413"/>
    <w:rsid w:val="00F9418C"/>
    <w:rsid w:val="00F9426D"/>
    <w:rsid w:val="00F96C35"/>
    <w:rsid w:val="00F97BD3"/>
    <w:rsid w:val="00FA0758"/>
    <w:rsid w:val="00FA3F3C"/>
    <w:rsid w:val="00FA492A"/>
    <w:rsid w:val="00FC3C2D"/>
    <w:rsid w:val="00FC4334"/>
    <w:rsid w:val="00FC520D"/>
    <w:rsid w:val="00FC6AF3"/>
    <w:rsid w:val="00FD3077"/>
    <w:rsid w:val="00FE0F7F"/>
    <w:rsid w:val="00FE69E9"/>
    <w:rsid w:val="00FE7380"/>
    <w:rsid w:val="00FE7A00"/>
    <w:rsid w:val="00FF051B"/>
    <w:rsid w:val="00FF5238"/>
    <w:rsid w:val="00FF7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AE19E"/>
  <w15:docId w15:val="{2679BD1D-72CA-4A08-B9C5-D1347FC7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F2010"/>
    <w:rPr>
      <w:rFonts w:ascii="Calibri" w:eastAsia="Calibri" w:hAnsi="Calibri" w:cs="Calibri"/>
    </w:rPr>
  </w:style>
  <w:style w:type="paragraph" w:styleId="berschrift1">
    <w:name w:val="heading 1"/>
    <w:basedOn w:val="Standard"/>
    <w:uiPriority w:val="9"/>
    <w:qFormat/>
    <w:pPr>
      <w:jc w:val="center"/>
      <w:outlineLvl w:val="0"/>
    </w:pPr>
  </w:style>
  <w:style w:type="paragraph" w:styleId="berschrift2">
    <w:name w:val="heading 2"/>
    <w:basedOn w:val="Standard"/>
    <w:uiPriority w:val="9"/>
    <w:unhideWhenUsed/>
    <w:qFormat/>
    <w:pPr>
      <w:spacing w:before="50"/>
      <w:ind w:left="296"/>
      <w:outlineLvl w:val="1"/>
    </w:pPr>
    <w:rPr>
      <w:b/>
      <w:bCs/>
      <w:sz w:val="16"/>
      <w:szCs w:val="16"/>
    </w:rPr>
  </w:style>
  <w:style w:type="paragraph" w:styleId="berschrift3">
    <w:name w:val="heading 3"/>
    <w:basedOn w:val="Standard"/>
    <w:uiPriority w:val="9"/>
    <w:unhideWhenUsed/>
    <w:qFormat/>
    <w:pPr>
      <w:ind w:left="20"/>
      <w:outlineLvl w:val="2"/>
    </w:pPr>
    <w:rPr>
      <w:sz w:val="16"/>
      <w:szCs w:val="16"/>
    </w:rPr>
  </w:style>
  <w:style w:type="paragraph" w:styleId="berschrift4">
    <w:name w:val="heading 4"/>
    <w:basedOn w:val="Standard"/>
    <w:uiPriority w:val="9"/>
    <w:unhideWhenUsed/>
    <w:qFormat/>
    <w:pPr>
      <w:spacing w:before="59"/>
      <w:ind w:left="295"/>
      <w:outlineLvl w:val="3"/>
    </w:pPr>
    <w:rPr>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3"/>
      <w:szCs w:val="13"/>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FC3C2D"/>
    <w:pPr>
      <w:tabs>
        <w:tab w:val="center" w:pos="4536"/>
        <w:tab w:val="right" w:pos="9072"/>
      </w:tabs>
    </w:pPr>
  </w:style>
  <w:style w:type="character" w:customStyle="1" w:styleId="KopfzeileZchn">
    <w:name w:val="Kopfzeile Zchn"/>
    <w:basedOn w:val="Absatz-Standardschriftart"/>
    <w:link w:val="Kopfzeile"/>
    <w:uiPriority w:val="99"/>
    <w:rsid w:val="00FC3C2D"/>
    <w:rPr>
      <w:rFonts w:ascii="Calibri" w:eastAsia="Calibri" w:hAnsi="Calibri" w:cs="Calibri"/>
    </w:rPr>
  </w:style>
  <w:style w:type="paragraph" w:styleId="Fuzeile">
    <w:name w:val="footer"/>
    <w:basedOn w:val="Standard"/>
    <w:link w:val="FuzeileZchn"/>
    <w:uiPriority w:val="99"/>
    <w:unhideWhenUsed/>
    <w:rsid w:val="00FC3C2D"/>
    <w:pPr>
      <w:tabs>
        <w:tab w:val="center" w:pos="4536"/>
        <w:tab w:val="right" w:pos="9072"/>
      </w:tabs>
    </w:pPr>
  </w:style>
  <w:style w:type="character" w:customStyle="1" w:styleId="FuzeileZchn">
    <w:name w:val="Fußzeile Zchn"/>
    <w:basedOn w:val="Absatz-Standardschriftart"/>
    <w:link w:val="Fuzeile"/>
    <w:uiPriority w:val="99"/>
    <w:rsid w:val="00FC3C2D"/>
    <w:rPr>
      <w:rFonts w:ascii="Calibri" w:eastAsia="Calibri" w:hAnsi="Calibri" w:cs="Calibri"/>
    </w:rPr>
  </w:style>
  <w:style w:type="character" w:styleId="Kommentarzeichen">
    <w:name w:val="annotation reference"/>
    <w:basedOn w:val="Absatz-Standardschriftart"/>
    <w:uiPriority w:val="99"/>
    <w:semiHidden/>
    <w:unhideWhenUsed/>
    <w:rsid w:val="002B07EF"/>
    <w:rPr>
      <w:sz w:val="16"/>
      <w:szCs w:val="16"/>
    </w:rPr>
  </w:style>
  <w:style w:type="paragraph" w:styleId="Kommentartext">
    <w:name w:val="annotation text"/>
    <w:basedOn w:val="Standard"/>
    <w:link w:val="KommentartextZchn"/>
    <w:uiPriority w:val="99"/>
    <w:unhideWhenUsed/>
    <w:rsid w:val="002B07EF"/>
    <w:rPr>
      <w:sz w:val="20"/>
      <w:szCs w:val="20"/>
    </w:rPr>
  </w:style>
  <w:style w:type="character" w:customStyle="1" w:styleId="KommentartextZchn">
    <w:name w:val="Kommentartext Zchn"/>
    <w:basedOn w:val="Absatz-Standardschriftart"/>
    <w:link w:val="Kommentartext"/>
    <w:uiPriority w:val="99"/>
    <w:rsid w:val="002B07EF"/>
    <w:rPr>
      <w:rFonts w:ascii="Calibri" w:eastAsia="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2B07EF"/>
    <w:rPr>
      <w:b/>
      <w:bCs/>
    </w:rPr>
  </w:style>
  <w:style w:type="character" w:customStyle="1" w:styleId="KommentarthemaZchn">
    <w:name w:val="Kommentarthema Zchn"/>
    <w:basedOn w:val="KommentartextZchn"/>
    <w:link w:val="Kommentarthema"/>
    <w:uiPriority w:val="99"/>
    <w:semiHidden/>
    <w:rsid w:val="002B07EF"/>
    <w:rPr>
      <w:rFonts w:ascii="Calibri" w:eastAsia="Calibri" w:hAnsi="Calibri" w:cs="Calibri"/>
      <w:b/>
      <w:bCs/>
      <w:sz w:val="20"/>
      <w:szCs w:val="20"/>
    </w:rPr>
  </w:style>
  <w:style w:type="paragraph" w:styleId="Sprechblasentext">
    <w:name w:val="Balloon Text"/>
    <w:basedOn w:val="Standard"/>
    <w:link w:val="SprechblasentextZchn"/>
    <w:uiPriority w:val="99"/>
    <w:semiHidden/>
    <w:unhideWhenUsed/>
    <w:rsid w:val="002B07E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07EF"/>
    <w:rPr>
      <w:rFonts w:ascii="Segoe UI" w:eastAsia="Calibri" w:hAnsi="Segoe UI" w:cs="Segoe UI"/>
      <w:sz w:val="18"/>
      <w:szCs w:val="18"/>
    </w:rPr>
  </w:style>
  <w:style w:type="table" w:customStyle="1" w:styleId="TableNormal1">
    <w:name w:val="Table Normal1"/>
    <w:uiPriority w:val="2"/>
    <w:semiHidden/>
    <w:unhideWhenUsed/>
    <w:qFormat/>
    <w:rsid w:val="00D533E6"/>
    <w:tblPr>
      <w:tblInd w:w="0" w:type="dxa"/>
      <w:tblCellMar>
        <w:top w:w="0" w:type="dxa"/>
        <w:left w:w="0" w:type="dxa"/>
        <w:bottom w:w="0" w:type="dxa"/>
        <w:right w:w="0" w:type="dxa"/>
      </w:tblCellMar>
    </w:tblPr>
  </w:style>
  <w:style w:type="table" w:styleId="Tabellenraster">
    <w:name w:val="Table Grid"/>
    <w:basedOn w:val="NormaleTabelle"/>
    <w:uiPriority w:val="39"/>
    <w:rsid w:val="0002271F"/>
    <w:pPr>
      <w:widowControl/>
      <w:autoSpaceDE/>
      <w:autoSpaceDN/>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4F22E6"/>
    <w:pPr>
      <w:widowControl/>
      <w:autoSpaceDE/>
      <w:autoSpaceDN/>
    </w:pPr>
    <w:rPr>
      <w:rFonts w:ascii="Calibri" w:eastAsia="Calibri" w:hAnsi="Calibri" w:cs="Calibri"/>
    </w:rPr>
  </w:style>
  <w:style w:type="character" w:styleId="Hyperlink">
    <w:name w:val="Hyperlink"/>
    <w:basedOn w:val="Absatz-Standardschriftart"/>
    <w:uiPriority w:val="99"/>
    <w:unhideWhenUsed/>
    <w:rsid w:val="00E17D60"/>
    <w:rPr>
      <w:color w:val="0000FF" w:themeColor="hyperlink"/>
      <w:u w:val="single"/>
    </w:rPr>
  </w:style>
  <w:style w:type="character" w:styleId="NichtaufgelsteErwhnung">
    <w:name w:val="Unresolved Mention"/>
    <w:basedOn w:val="Absatz-Standardschriftart"/>
    <w:uiPriority w:val="99"/>
    <w:semiHidden/>
    <w:unhideWhenUsed/>
    <w:rsid w:val="00E17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vaccinetracker.ecdc.europa.eu/public/extensions/COVID-19/vaccine-tracker.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vaccinetracker.ecdc.europa.eu/public/extensions/COVID-19/vaccine-tracker.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AF0E2-0E5E-4AB1-91D4-C939B019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3023</Words>
  <Characters>19046</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Henrike Sternberg</dc:creator>
  <cp:lastModifiedBy>janina.steinert</cp:lastModifiedBy>
  <cp:revision>11</cp:revision>
  <dcterms:created xsi:type="dcterms:W3CDTF">2022-09-28T19:56:00Z</dcterms:created>
  <dcterms:modified xsi:type="dcterms:W3CDTF">2022-09-29T10:37:00Z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2021-12-15T00:00:00Z</vt:filetime>
  </property>
  <property fmtid="{D5CDD505-2E9C-101B-9397-08002B2CF9AE}" pid="3" name="Creator">
    <vt:lpwstr>LaTeX with hyperref</vt:lpwstr>
  </property>
  <property fmtid="{D5CDD505-2E9C-101B-9397-08002B2CF9AE}" pid="4" name="LastSaved">
    <vt:filetime>2021-12-15T00:00:00Z</vt:filetime>
  </property>
</Properties>
</file>