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B2975" w14:textId="450EECE3" w:rsidR="140F13E5" w:rsidRDefault="140F13E5" w:rsidP="140F13E5">
      <w:pPr>
        <w:spacing w:line="480" w:lineRule="auto"/>
        <w:jc w:val="both"/>
        <w:rPr>
          <w:rFonts w:ascii="Calibri" w:eastAsia="Calibri" w:hAnsi="Calibri" w:cs="Calibri"/>
          <w:sz w:val="28"/>
          <w:szCs w:val="28"/>
        </w:rPr>
      </w:pPr>
      <w:proofErr w:type="spellStart"/>
      <w:r w:rsidRPr="140F13E5">
        <w:rPr>
          <w:rFonts w:ascii="Calibri" w:eastAsia="Calibri" w:hAnsi="Calibri" w:cs="Calibri"/>
          <w:sz w:val="28"/>
          <w:szCs w:val="28"/>
          <w:lang w:val="en-US"/>
        </w:rPr>
        <w:t>Characterisation</w:t>
      </w:r>
      <w:proofErr w:type="spellEnd"/>
      <w:r w:rsidRPr="140F13E5">
        <w:rPr>
          <w:rFonts w:ascii="Calibri" w:eastAsia="Calibri" w:hAnsi="Calibri" w:cs="Calibri"/>
          <w:sz w:val="28"/>
          <w:szCs w:val="28"/>
          <w:lang w:val="en-US"/>
        </w:rPr>
        <w:t xml:space="preserve"> of the immune repertoire of a humanised transgenic mouse through immunophenotyping and high-throughput sequencing</w:t>
      </w:r>
    </w:p>
    <w:p w14:paraId="2F7A383A" w14:textId="4E75B54F" w:rsidR="140F13E5" w:rsidRDefault="140F13E5" w:rsidP="140F13E5">
      <w:pPr>
        <w:rPr>
          <w:b/>
          <w:bCs/>
          <w:sz w:val="28"/>
          <w:szCs w:val="28"/>
        </w:rPr>
      </w:pPr>
      <w:r w:rsidRPr="140F13E5">
        <w:rPr>
          <w:b/>
          <w:bCs/>
          <w:sz w:val="28"/>
          <w:szCs w:val="28"/>
        </w:rPr>
        <w:t>Supplementary Information</w:t>
      </w:r>
    </w:p>
    <w:p w14:paraId="1B54C387" w14:textId="44C71AB6" w:rsidR="140F13E5" w:rsidRDefault="140F13E5" w:rsidP="140F13E5">
      <w:pPr>
        <w:spacing w:line="480" w:lineRule="auto"/>
        <w:jc w:val="both"/>
        <w:rPr>
          <w:rFonts w:ascii="Calibri" w:eastAsia="Calibri" w:hAnsi="Calibri" w:cs="Calibri"/>
          <w:sz w:val="28"/>
          <w:szCs w:val="28"/>
          <w:lang w:val="en-US"/>
        </w:rPr>
      </w:pPr>
    </w:p>
    <w:p w14:paraId="2DB6FB28" w14:textId="6EC200C6" w:rsidR="140F13E5" w:rsidRDefault="140F13E5" w:rsidP="140F13E5">
      <w:pPr>
        <w:spacing w:line="480" w:lineRule="auto"/>
        <w:jc w:val="both"/>
        <w:rPr>
          <w:rFonts w:ascii="Calibri" w:eastAsia="Calibri" w:hAnsi="Calibri" w:cs="Calibri"/>
        </w:rPr>
      </w:pPr>
      <w:r w:rsidRPr="140F13E5">
        <w:rPr>
          <w:rFonts w:ascii="Calibri" w:eastAsia="Calibri" w:hAnsi="Calibri" w:cs="Calibri"/>
          <w:lang w:val="en-US"/>
        </w:rPr>
        <w:t>Richardson E</w:t>
      </w:r>
      <w:r w:rsidRPr="140F13E5">
        <w:rPr>
          <w:rFonts w:ascii="Calibri" w:eastAsia="Calibri" w:hAnsi="Calibri" w:cs="Calibri"/>
          <w:vertAlign w:val="superscript"/>
          <w:lang w:val="en-US"/>
        </w:rPr>
        <w:t>1,2*</w:t>
      </w:r>
      <w:r w:rsidRPr="140F13E5">
        <w:rPr>
          <w:rFonts w:ascii="Calibri" w:eastAsia="Calibri" w:hAnsi="Calibri" w:cs="Calibri"/>
          <w:lang w:val="en-US"/>
        </w:rPr>
        <w:t>, Binter Š</w:t>
      </w:r>
      <w:r w:rsidRPr="140F13E5">
        <w:rPr>
          <w:rFonts w:ascii="Calibri" w:eastAsia="Calibri" w:hAnsi="Calibri" w:cs="Calibri"/>
          <w:vertAlign w:val="superscript"/>
          <w:lang w:val="en-US"/>
        </w:rPr>
        <w:t>1*</w:t>
      </w:r>
      <w:r w:rsidRPr="140F13E5">
        <w:rPr>
          <w:rFonts w:ascii="Calibri" w:eastAsia="Calibri" w:hAnsi="Calibri" w:cs="Calibri"/>
          <w:lang w:val="en-US"/>
        </w:rPr>
        <w:t xml:space="preserve">, </w:t>
      </w:r>
      <w:proofErr w:type="spellStart"/>
      <w:r w:rsidRPr="140F13E5">
        <w:rPr>
          <w:rFonts w:ascii="Calibri" w:eastAsia="Calibri" w:hAnsi="Calibri" w:cs="Calibri"/>
          <w:lang w:val="en-US"/>
        </w:rPr>
        <w:t>Kosmac</w:t>
      </w:r>
      <w:proofErr w:type="spellEnd"/>
      <w:r w:rsidRPr="140F13E5">
        <w:rPr>
          <w:rFonts w:ascii="Calibri" w:eastAsia="Calibri" w:hAnsi="Calibri" w:cs="Calibri"/>
          <w:lang w:val="en-US"/>
        </w:rPr>
        <w:t xml:space="preserve"> M</w:t>
      </w:r>
      <w:r w:rsidRPr="140F13E5">
        <w:rPr>
          <w:rFonts w:ascii="Calibri" w:eastAsia="Calibri" w:hAnsi="Calibri" w:cs="Calibri"/>
          <w:vertAlign w:val="superscript"/>
          <w:lang w:val="en-US"/>
        </w:rPr>
        <w:t>1</w:t>
      </w:r>
      <w:r w:rsidRPr="140F13E5">
        <w:rPr>
          <w:rFonts w:ascii="Calibri" w:eastAsia="Calibri" w:hAnsi="Calibri" w:cs="Calibri"/>
          <w:lang w:val="en-US"/>
        </w:rPr>
        <w:t>,</w:t>
      </w:r>
      <w:ins w:id="0" w:author="Eve Richardson" w:date="2022-12-18T12:35:00Z">
        <w:r w:rsidR="00E738A1">
          <w:rPr>
            <w:rFonts w:ascii="Calibri" w:eastAsia="Calibri" w:hAnsi="Calibri" w:cs="Calibri"/>
            <w:lang w:val="en-US"/>
          </w:rPr>
          <w:t xml:space="preserve"> </w:t>
        </w:r>
      </w:ins>
      <w:del w:id="1" w:author="Eve Richardson" w:date="2022-12-22T20:22:00Z">
        <w:r w:rsidRPr="140F13E5" w:rsidDel="00165391">
          <w:rPr>
            <w:rFonts w:ascii="Calibri" w:eastAsia="Calibri" w:hAnsi="Calibri" w:cs="Calibri"/>
            <w:lang w:val="en-US"/>
          </w:rPr>
          <w:delText xml:space="preserve"> </w:delText>
        </w:r>
      </w:del>
      <w:proofErr w:type="spellStart"/>
      <w:r w:rsidRPr="140F13E5">
        <w:rPr>
          <w:rFonts w:ascii="Calibri" w:eastAsia="Calibri" w:hAnsi="Calibri" w:cs="Calibri"/>
          <w:lang w:val="en-US"/>
        </w:rPr>
        <w:t>Ghraichy</w:t>
      </w:r>
      <w:proofErr w:type="spellEnd"/>
      <w:r w:rsidRPr="140F13E5">
        <w:rPr>
          <w:rFonts w:ascii="Calibri" w:eastAsia="Calibri" w:hAnsi="Calibri" w:cs="Calibri"/>
          <w:lang w:val="en-US"/>
        </w:rPr>
        <w:t xml:space="preserve"> M</w:t>
      </w:r>
      <w:r w:rsidRPr="140F13E5">
        <w:rPr>
          <w:rFonts w:ascii="Calibri" w:eastAsia="Calibri" w:hAnsi="Calibri" w:cs="Calibri"/>
          <w:vertAlign w:val="superscript"/>
          <w:lang w:val="en-US"/>
        </w:rPr>
        <w:t>3,4</w:t>
      </w:r>
      <w:r w:rsidRPr="140F13E5">
        <w:rPr>
          <w:rFonts w:ascii="Calibri" w:eastAsia="Calibri" w:hAnsi="Calibri" w:cs="Calibri"/>
          <w:lang w:val="en-US"/>
        </w:rPr>
        <w:t xml:space="preserve">, von </w:t>
      </w:r>
      <w:proofErr w:type="spellStart"/>
      <w:r w:rsidRPr="140F13E5">
        <w:rPr>
          <w:rFonts w:ascii="Calibri" w:eastAsia="Calibri" w:hAnsi="Calibri" w:cs="Calibri"/>
          <w:lang w:val="en-US"/>
        </w:rPr>
        <w:t>Niederhausern</w:t>
      </w:r>
      <w:proofErr w:type="spellEnd"/>
      <w:r w:rsidRPr="140F13E5">
        <w:rPr>
          <w:rFonts w:ascii="Calibri" w:eastAsia="Calibri" w:hAnsi="Calibri" w:cs="Calibri"/>
          <w:lang w:val="en-US"/>
        </w:rPr>
        <w:t xml:space="preserve"> V</w:t>
      </w:r>
      <w:r w:rsidRPr="140F13E5">
        <w:rPr>
          <w:rFonts w:ascii="Calibri" w:eastAsia="Calibri" w:hAnsi="Calibri" w:cs="Calibri"/>
          <w:vertAlign w:val="superscript"/>
          <w:lang w:val="en-US"/>
        </w:rPr>
        <w:t>3,4</w:t>
      </w:r>
      <w:r w:rsidRPr="140F13E5">
        <w:rPr>
          <w:rFonts w:ascii="Calibri" w:eastAsia="Calibri" w:hAnsi="Calibri" w:cs="Calibri"/>
          <w:lang w:val="en-US"/>
        </w:rPr>
        <w:t xml:space="preserve">, </w:t>
      </w:r>
      <w:proofErr w:type="spellStart"/>
      <w:r w:rsidRPr="140F13E5">
        <w:rPr>
          <w:rFonts w:ascii="Calibri" w:eastAsia="Calibri" w:hAnsi="Calibri" w:cs="Calibri"/>
          <w:lang w:val="en-US"/>
        </w:rPr>
        <w:t>Kovaltsuk</w:t>
      </w:r>
      <w:proofErr w:type="spellEnd"/>
      <w:r w:rsidRPr="140F13E5">
        <w:rPr>
          <w:rFonts w:ascii="Calibri" w:eastAsia="Calibri" w:hAnsi="Calibri" w:cs="Calibri"/>
          <w:lang w:val="en-US"/>
        </w:rPr>
        <w:t xml:space="preserve"> A</w:t>
      </w:r>
      <w:r w:rsidRPr="140F13E5">
        <w:rPr>
          <w:rFonts w:ascii="Calibri" w:eastAsia="Calibri" w:hAnsi="Calibri" w:cs="Calibri"/>
          <w:vertAlign w:val="superscript"/>
          <w:lang w:val="en-US"/>
        </w:rPr>
        <w:t>2</w:t>
      </w:r>
      <w:r w:rsidRPr="140F13E5">
        <w:rPr>
          <w:rFonts w:ascii="Calibri" w:eastAsia="Calibri" w:hAnsi="Calibri" w:cs="Calibri"/>
          <w:lang w:val="en-US"/>
        </w:rPr>
        <w:t>, Galson J</w:t>
      </w:r>
      <w:r w:rsidRPr="140F13E5">
        <w:rPr>
          <w:rFonts w:ascii="Calibri" w:eastAsia="Calibri" w:hAnsi="Calibri" w:cs="Calibri"/>
          <w:vertAlign w:val="superscript"/>
          <w:lang w:val="en-US"/>
        </w:rPr>
        <w:t>5</w:t>
      </w:r>
      <w:r w:rsidRPr="140F13E5">
        <w:rPr>
          <w:rFonts w:ascii="Calibri" w:eastAsia="Calibri" w:hAnsi="Calibri" w:cs="Calibri"/>
          <w:lang w:val="en-US"/>
        </w:rPr>
        <w:t xml:space="preserve">, </w:t>
      </w:r>
      <w:proofErr w:type="spellStart"/>
      <w:r w:rsidRPr="140F13E5">
        <w:rPr>
          <w:rFonts w:ascii="Calibri" w:eastAsia="Calibri" w:hAnsi="Calibri" w:cs="Calibri"/>
          <w:lang w:val="en-US"/>
        </w:rPr>
        <w:t>Trück</w:t>
      </w:r>
      <w:proofErr w:type="spellEnd"/>
      <w:r w:rsidRPr="140F13E5">
        <w:rPr>
          <w:rFonts w:ascii="Calibri" w:eastAsia="Calibri" w:hAnsi="Calibri" w:cs="Calibri"/>
          <w:lang w:val="en-US"/>
        </w:rPr>
        <w:t xml:space="preserve"> J</w:t>
      </w:r>
      <w:r w:rsidRPr="140F13E5">
        <w:rPr>
          <w:rFonts w:ascii="Calibri" w:eastAsia="Calibri" w:hAnsi="Calibri" w:cs="Calibri"/>
          <w:vertAlign w:val="superscript"/>
          <w:lang w:val="en-US"/>
        </w:rPr>
        <w:t>3,4</w:t>
      </w:r>
      <w:r w:rsidRPr="140F13E5">
        <w:rPr>
          <w:rFonts w:ascii="Calibri" w:eastAsia="Calibri" w:hAnsi="Calibri" w:cs="Calibri"/>
          <w:lang w:val="en-US"/>
        </w:rPr>
        <w:t>, Kelly DF</w:t>
      </w:r>
      <w:r w:rsidRPr="140F13E5">
        <w:rPr>
          <w:rFonts w:ascii="Calibri" w:eastAsia="Calibri" w:hAnsi="Calibri" w:cs="Calibri"/>
          <w:vertAlign w:val="superscript"/>
          <w:lang w:val="en-US"/>
        </w:rPr>
        <w:t>6</w:t>
      </w:r>
      <w:r w:rsidRPr="140F13E5">
        <w:rPr>
          <w:rFonts w:ascii="Calibri" w:eastAsia="Calibri" w:hAnsi="Calibri" w:cs="Calibri"/>
          <w:lang w:val="en-US"/>
        </w:rPr>
        <w:t>, Deane CM</w:t>
      </w:r>
      <w:r w:rsidRPr="140F13E5">
        <w:rPr>
          <w:rFonts w:ascii="Calibri" w:eastAsia="Calibri" w:hAnsi="Calibri" w:cs="Calibri"/>
          <w:vertAlign w:val="superscript"/>
          <w:lang w:val="en-US"/>
        </w:rPr>
        <w:t>2</w:t>
      </w:r>
      <w:r w:rsidRPr="140F13E5">
        <w:rPr>
          <w:rFonts w:ascii="Calibri" w:eastAsia="Calibri" w:hAnsi="Calibri" w:cs="Calibri"/>
          <w:lang w:val="en-US"/>
        </w:rPr>
        <w:t>, Kellam P</w:t>
      </w:r>
      <w:r w:rsidRPr="140F13E5">
        <w:rPr>
          <w:rFonts w:ascii="Calibri" w:eastAsia="Calibri" w:hAnsi="Calibri" w:cs="Calibri"/>
          <w:vertAlign w:val="superscript"/>
          <w:lang w:val="en-US"/>
        </w:rPr>
        <w:t>1, 7</w:t>
      </w:r>
      <w:r w:rsidRPr="140F13E5">
        <w:rPr>
          <w:rFonts w:ascii="Calibri" w:eastAsia="Calibri" w:hAnsi="Calibri" w:cs="Calibri"/>
          <w:lang w:val="en-US"/>
        </w:rPr>
        <w:t>, Watson SJ</w:t>
      </w:r>
      <w:r w:rsidRPr="140F13E5">
        <w:rPr>
          <w:rFonts w:ascii="Calibri" w:eastAsia="Calibri" w:hAnsi="Calibri" w:cs="Calibri"/>
          <w:vertAlign w:val="superscript"/>
          <w:lang w:val="en-US"/>
        </w:rPr>
        <w:t>1</w:t>
      </w:r>
      <w:r w:rsidRPr="140F13E5">
        <w:rPr>
          <w:rFonts w:ascii="Calibri" w:eastAsia="Calibri" w:hAnsi="Calibri" w:cs="Calibri"/>
          <w:lang w:val="en-US"/>
        </w:rPr>
        <w:t xml:space="preserve"> </w:t>
      </w:r>
    </w:p>
    <w:p w14:paraId="486F57B0" w14:textId="0E2DA38E" w:rsidR="140F13E5" w:rsidRDefault="140F13E5" w:rsidP="140F13E5">
      <w:pPr>
        <w:spacing w:line="480" w:lineRule="auto"/>
        <w:jc w:val="both"/>
        <w:rPr>
          <w:rFonts w:ascii="Calibri" w:eastAsia="Calibri" w:hAnsi="Calibri" w:cs="Calibri"/>
        </w:rPr>
      </w:pPr>
    </w:p>
    <w:p w14:paraId="4252AB70" w14:textId="25CEDE2F" w:rsidR="140F13E5" w:rsidRDefault="140F13E5" w:rsidP="140F13E5">
      <w:pPr>
        <w:spacing w:line="480" w:lineRule="auto"/>
        <w:jc w:val="both"/>
        <w:rPr>
          <w:rFonts w:ascii="Calibri" w:eastAsia="Calibri" w:hAnsi="Calibri" w:cs="Calibri"/>
        </w:rPr>
      </w:pPr>
      <w:r w:rsidRPr="140F13E5">
        <w:rPr>
          <w:rFonts w:ascii="Calibri" w:eastAsia="Calibri" w:hAnsi="Calibri" w:cs="Calibri"/>
          <w:vertAlign w:val="superscript"/>
          <w:lang w:val="en-US"/>
        </w:rPr>
        <w:t>1</w:t>
      </w:r>
      <w:r w:rsidRPr="140F13E5">
        <w:rPr>
          <w:rFonts w:ascii="Calibri" w:eastAsia="Calibri" w:hAnsi="Calibri" w:cs="Calibri"/>
          <w:lang w:val="en-US"/>
        </w:rPr>
        <w:t xml:space="preserve"> Kymab, a Sanofi Company, </w:t>
      </w:r>
      <w:proofErr w:type="spellStart"/>
      <w:r w:rsidRPr="140F13E5">
        <w:rPr>
          <w:rFonts w:ascii="Calibri" w:eastAsia="Calibri" w:hAnsi="Calibri" w:cs="Calibri"/>
          <w:lang w:val="en-US"/>
        </w:rPr>
        <w:t>Babraham</w:t>
      </w:r>
      <w:proofErr w:type="spellEnd"/>
      <w:r w:rsidRPr="140F13E5">
        <w:rPr>
          <w:rFonts w:ascii="Calibri" w:eastAsia="Calibri" w:hAnsi="Calibri" w:cs="Calibri"/>
          <w:lang w:val="en-US"/>
        </w:rPr>
        <w:t xml:space="preserve"> Research Campus, Cambridge, UK</w:t>
      </w:r>
    </w:p>
    <w:p w14:paraId="3D06C4C0" w14:textId="78AE0CEC" w:rsidR="140F13E5" w:rsidRDefault="6E3191F8" w:rsidP="140F13E5">
      <w:pPr>
        <w:spacing w:line="480" w:lineRule="auto"/>
        <w:jc w:val="both"/>
        <w:rPr>
          <w:rFonts w:ascii="Calibri" w:eastAsia="Calibri" w:hAnsi="Calibri" w:cs="Calibri"/>
        </w:rPr>
      </w:pPr>
      <w:r w:rsidRPr="6E3191F8">
        <w:rPr>
          <w:rFonts w:ascii="Calibri" w:eastAsia="Calibri" w:hAnsi="Calibri" w:cs="Calibri"/>
          <w:vertAlign w:val="superscript"/>
          <w:lang w:val="en-US"/>
        </w:rPr>
        <w:t>2</w:t>
      </w:r>
      <w:r w:rsidRPr="6E3191F8">
        <w:rPr>
          <w:rFonts w:ascii="Calibri" w:eastAsia="Calibri" w:hAnsi="Calibri" w:cs="Calibri"/>
          <w:lang w:val="en-US"/>
        </w:rPr>
        <w:t xml:space="preserve"> Department of Statistics, University of Oxford, Oxford, UK</w:t>
      </w:r>
    </w:p>
    <w:p w14:paraId="2B8D2486" w14:textId="4F6BE3CE" w:rsidR="140F13E5" w:rsidRDefault="140F13E5" w:rsidP="140F13E5">
      <w:pPr>
        <w:spacing w:beforeAutospacing="1" w:afterAutospacing="1" w:line="480" w:lineRule="auto"/>
        <w:jc w:val="both"/>
        <w:rPr>
          <w:rFonts w:ascii="Calibri" w:eastAsia="Calibri" w:hAnsi="Calibri" w:cs="Calibri"/>
        </w:rPr>
      </w:pPr>
      <w:r w:rsidRPr="140F13E5">
        <w:rPr>
          <w:rFonts w:ascii="Calibri" w:eastAsia="Calibri" w:hAnsi="Calibri" w:cs="Calibri"/>
          <w:sz w:val="24"/>
          <w:szCs w:val="24"/>
          <w:vertAlign w:val="superscript"/>
        </w:rPr>
        <w:t>3</w:t>
      </w:r>
      <w:r w:rsidRPr="140F13E5">
        <w:rPr>
          <w:rFonts w:ascii="Calibri" w:eastAsia="Calibri" w:hAnsi="Calibri" w:cs="Calibri"/>
          <w:sz w:val="24"/>
          <w:szCs w:val="24"/>
        </w:rPr>
        <w:t xml:space="preserve"> </w:t>
      </w:r>
      <w:r w:rsidRPr="140F13E5">
        <w:rPr>
          <w:rFonts w:ascii="Calibri" w:eastAsia="Calibri" w:hAnsi="Calibri" w:cs="Calibri"/>
        </w:rPr>
        <w:t>Division of Immunology, University Children's Hospital, University of Zurich, Zurich, Switzerland</w:t>
      </w:r>
    </w:p>
    <w:p w14:paraId="62018DE2" w14:textId="5DE54A3C" w:rsidR="140F13E5" w:rsidRDefault="140F13E5" w:rsidP="140F13E5">
      <w:pPr>
        <w:spacing w:beforeAutospacing="1" w:afterAutospacing="1" w:line="480" w:lineRule="auto"/>
        <w:jc w:val="both"/>
        <w:rPr>
          <w:rFonts w:ascii="Calibri" w:eastAsia="Calibri" w:hAnsi="Calibri" w:cs="Calibri"/>
        </w:rPr>
      </w:pPr>
      <w:r w:rsidRPr="140F13E5">
        <w:rPr>
          <w:rFonts w:ascii="Calibri" w:eastAsia="Calibri" w:hAnsi="Calibri" w:cs="Calibri"/>
          <w:sz w:val="24"/>
          <w:szCs w:val="24"/>
          <w:vertAlign w:val="superscript"/>
        </w:rPr>
        <w:t>4</w:t>
      </w:r>
      <w:r w:rsidRPr="140F13E5">
        <w:rPr>
          <w:rFonts w:ascii="Calibri" w:eastAsia="Calibri" w:hAnsi="Calibri" w:cs="Calibri"/>
          <w:sz w:val="24"/>
          <w:szCs w:val="24"/>
        </w:rPr>
        <w:t xml:space="preserve"> </w:t>
      </w:r>
      <w:r w:rsidRPr="140F13E5">
        <w:rPr>
          <w:rFonts w:ascii="Calibri" w:eastAsia="Calibri" w:hAnsi="Calibri" w:cs="Calibri"/>
        </w:rPr>
        <w:t xml:space="preserve">Children's Research </w:t>
      </w:r>
      <w:proofErr w:type="spellStart"/>
      <w:r w:rsidRPr="140F13E5">
        <w:rPr>
          <w:rFonts w:ascii="Calibri" w:eastAsia="Calibri" w:hAnsi="Calibri" w:cs="Calibri"/>
        </w:rPr>
        <w:t>Center</w:t>
      </w:r>
      <w:proofErr w:type="spellEnd"/>
      <w:r w:rsidRPr="140F13E5">
        <w:rPr>
          <w:rFonts w:ascii="Calibri" w:eastAsia="Calibri" w:hAnsi="Calibri" w:cs="Calibri"/>
        </w:rPr>
        <w:t xml:space="preserve">, University of Zurich, Zurich, Switzerland </w:t>
      </w:r>
    </w:p>
    <w:p w14:paraId="76AC2324" w14:textId="4408B58B" w:rsidR="140F13E5" w:rsidRDefault="140F13E5" w:rsidP="140F13E5">
      <w:pPr>
        <w:spacing w:beforeAutospacing="1" w:afterAutospacing="1" w:line="480" w:lineRule="auto"/>
        <w:jc w:val="both"/>
        <w:rPr>
          <w:rFonts w:ascii="Calibri" w:eastAsia="Calibri" w:hAnsi="Calibri" w:cs="Calibri"/>
        </w:rPr>
      </w:pPr>
      <w:r w:rsidRPr="140F13E5">
        <w:rPr>
          <w:rFonts w:ascii="Calibri" w:eastAsia="Calibri" w:hAnsi="Calibri" w:cs="Calibri"/>
          <w:vertAlign w:val="superscript"/>
        </w:rPr>
        <w:t>5</w:t>
      </w:r>
      <w:r w:rsidRPr="140F13E5">
        <w:rPr>
          <w:rFonts w:ascii="Calibri" w:eastAsia="Calibri" w:hAnsi="Calibri" w:cs="Calibri"/>
        </w:rPr>
        <w:t xml:space="preserve"> </w:t>
      </w:r>
      <w:proofErr w:type="spellStart"/>
      <w:r w:rsidRPr="140F13E5">
        <w:rPr>
          <w:rFonts w:ascii="Calibri" w:eastAsia="Calibri" w:hAnsi="Calibri" w:cs="Calibri"/>
        </w:rPr>
        <w:t>Alchemab</w:t>
      </w:r>
      <w:proofErr w:type="spellEnd"/>
      <w:r w:rsidRPr="140F13E5">
        <w:rPr>
          <w:rFonts w:ascii="Calibri" w:eastAsia="Calibri" w:hAnsi="Calibri" w:cs="Calibri"/>
        </w:rPr>
        <w:t xml:space="preserve"> Therapeutics Ltd, Kings Cross, London, UK</w:t>
      </w:r>
    </w:p>
    <w:p w14:paraId="51AEDADB" w14:textId="09E3E2AC" w:rsidR="140F13E5" w:rsidRDefault="0EED61A9" w:rsidP="140F13E5">
      <w:pPr>
        <w:spacing w:beforeAutospacing="1" w:afterAutospacing="1" w:line="480" w:lineRule="auto"/>
        <w:jc w:val="both"/>
        <w:rPr>
          <w:rFonts w:ascii="Calibri" w:eastAsia="Calibri" w:hAnsi="Calibri" w:cs="Calibri"/>
        </w:rPr>
      </w:pPr>
      <w:r w:rsidRPr="0EED61A9">
        <w:rPr>
          <w:rFonts w:ascii="Calibri" w:eastAsia="Calibri" w:hAnsi="Calibri" w:cs="Calibri"/>
          <w:vertAlign w:val="superscript"/>
        </w:rPr>
        <w:t>6</w:t>
      </w:r>
      <w:r w:rsidRPr="0EED61A9">
        <w:rPr>
          <w:rFonts w:ascii="Calibri" w:eastAsia="Calibri" w:hAnsi="Calibri" w:cs="Calibri"/>
        </w:rPr>
        <w:t xml:space="preserve"> Department of Paediatrics, University of Oxford, Oxford, UK</w:t>
      </w:r>
    </w:p>
    <w:p w14:paraId="1A1FB584" w14:textId="05B6CD72" w:rsidR="140F13E5" w:rsidRDefault="140F13E5" w:rsidP="140F13E5">
      <w:pPr>
        <w:spacing w:beforeAutospacing="1" w:afterAutospacing="1" w:line="480" w:lineRule="auto"/>
        <w:jc w:val="both"/>
        <w:rPr>
          <w:rFonts w:ascii="Calibri" w:eastAsia="Calibri" w:hAnsi="Calibri" w:cs="Calibri"/>
        </w:rPr>
      </w:pPr>
      <w:r w:rsidRPr="140F13E5">
        <w:rPr>
          <w:rFonts w:ascii="Calibri" w:eastAsia="Calibri" w:hAnsi="Calibri" w:cs="Calibri"/>
          <w:sz w:val="24"/>
          <w:szCs w:val="24"/>
          <w:vertAlign w:val="superscript"/>
        </w:rPr>
        <w:t>7</w:t>
      </w:r>
      <w:r w:rsidRPr="140F13E5">
        <w:rPr>
          <w:rFonts w:ascii="Calibri" w:eastAsia="Calibri" w:hAnsi="Calibri" w:cs="Calibri"/>
          <w:sz w:val="24"/>
          <w:szCs w:val="24"/>
        </w:rPr>
        <w:t xml:space="preserve"> </w:t>
      </w:r>
      <w:r w:rsidRPr="140F13E5">
        <w:rPr>
          <w:rFonts w:ascii="Calibri" w:eastAsia="Calibri" w:hAnsi="Calibri" w:cs="Calibri"/>
        </w:rPr>
        <w:t>Department of Infectious Diseases, Faculty of Medicine, Imperial College London, UK</w:t>
      </w:r>
    </w:p>
    <w:p w14:paraId="24F1DB09" w14:textId="5DAD8A18" w:rsidR="140F13E5" w:rsidRDefault="140F13E5" w:rsidP="140F13E5">
      <w:pPr>
        <w:spacing w:beforeAutospacing="1" w:afterAutospacing="1" w:line="480" w:lineRule="auto"/>
        <w:jc w:val="both"/>
        <w:rPr>
          <w:rFonts w:ascii="Calibri" w:eastAsia="Calibri" w:hAnsi="Calibri" w:cs="Calibri"/>
        </w:rPr>
      </w:pPr>
    </w:p>
    <w:p w14:paraId="756BBAA6" w14:textId="28CA4BF9" w:rsidR="140F13E5" w:rsidRDefault="140F13E5" w:rsidP="140F13E5">
      <w:pPr>
        <w:spacing w:beforeAutospacing="1" w:afterAutospacing="1" w:line="480" w:lineRule="auto"/>
        <w:jc w:val="both"/>
        <w:rPr>
          <w:rFonts w:ascii="Calibri" w:eastAsia="Calibri" w:hAnsi="Calibri" w:cs="Calibri"/>
        </w:rPr>
      </w:pPr>
      <w:r w:rsidRPr="140F13E5">
        <w:rPr>
          <w:rFonts w:ascii="Calibri" w:eastAsia="Calibri" w:hAnsi="Calibri" w:cs="Calibri"/>
          <w:vertAlign w:val="superscript"/>
        </w:rPr>
        <w:t>*</w:t>
      </w:r>
      <w:r w:rsidRPr="140F13E5">
        <w:rPr>
          <w:rFonts w:ascii="Calibri" w:eastAsia="Calibri" w:hAnsi="Calibri" w:cs="Calibri"/>
        </w:rPr>
        <w:t xml:space="preserve"> Contributed equally to the study</w:t>
      </w:r>
    </w:p>
    <w:p w14:paraId="663488EE" w14:textId="1C6917B2" w:rsidR="140F13E5" w:rsidRDefault="140F13E5" w:rsidP="140F13E5">
      <w:pPr>
        <w:rPr>
          <w:b/>
          <w:bCs/>
          <w:sz w:val="28"/>
          <w:szCs w:val="28"/>
        </w:rPr>
      </w:pPr>
    </w:p>
    <w:p w14:paraId="23FFF0B7" w14:textId="10F16A13" w:rsidR="140F13E5" w:rsidRDefault="140F13E5" w:rsidP="140F13E5">
      <w:pPr>
        <w:rPr>
          <w:b/>
          <w:bCs/>
          <w:sz w:val="28"/>
          <w:szCs w:val="28"/>
        </w:rPr>
      </w:pPr>
    </w:p>
    <w:p w14:paraId="166CB9B1" w14:textId="29712584" w:rsidR="140F13E5" w:rsidRDefault="140F13E5" w:rsidP="140F13E5">
      <w:pPr>
        <w:rPr>
          <w:b/>
          <w:bCs/>
          <w:sz w:val="28"/>
          <w:szCs w:val="28"/>
        </w:rPr>
      </w:pPr>
    </w:p>
    <w:p w14:paraId="0E9FEA84" w14:textId="1977A365" w:rsidR="0B937C46" w:rsidRDefault="0B937C46" w:rsidP="0B937C46">
      <w:pPr>
        <w:rPr>
          <w:b/>
          <w:bCs/>
          <w:sz w:val="28"/>
          <w:szCs w:val="28"/>
        </w:rPr>
      </w:pPr>
    </w:p>
    <w:tbl>
      <w:tblPr>
        <w:tblStyle w:val="TableGrid"/>
        <w:tblW w:w="0" w:type="auto"/>
        <w:tblLayout w:type="fixed"/>
        <w:tblLook w:val="06A0" w:firstRow="1" w:lastRow="0" w:firstColumn="1" w:lastColumn="0" w:noHBand="1" w:noVBand="1"/>
      </w:tblPr>
      <w:tblGrid>
        <w:gridCol w:w="1502"/>
        <w:gridCol w:w="1502"/>
        <w:gridCol w:w="1502"/>
        <w:gridCol w:w="1502"/>
        <w:gridCol w:w="1502"/>
        <w:gridCol w:w="1502"/>
      </w:tblGrid>
      <w:tr w:rsidR="0B937C46" w14:paraId="4153B0BB" w14:textId="77777777" w:rsidTr="140F13E5">
        <w:trPr>
          <w:trHeight w:val="1095"/>
        </w:trPr>
        <w:tc>
          <w:tcPr>
            <w:tcW w:w="1502" w:type="dxa"/>
          </w:tcPr>
          <w:p w14:paraId="637F7D94" w14:textId="3AA12A78" w:rsidR="0B937C46" w:rsidRDefault="140F13E5" w:rsidP="140F13E5">
            <w:pPr>
              <w:rPr>
                <w:b/>
                <w:bCs/>
              </w:rPr>
            </w:pPr>
            <w:r w:rsidRPr="140F13E5">
              <w:rPr>
                <w:b/>
                <w:bCs/>
              </w:rPr>
              <w:t>Species</w:t>
            </w:r>
          </w:p>
        </w:tc>
        <w:tc>
          <w:tcPr>
            <w:tcW w:w="1502" w:type="dxa"/>
          </w:tcPr>
          <w:p w14:paraId="79961043" w14:textId="04DCDEC1" w:rsidR="0B937C46" w:rsidRDefault="140F13E5" w:rsidP="140F13E5">
            <w:pPr>
              <w:rPr>
                <w:b/>
                <w:bCs/>
              </w:rPr>
            </w:pPr>
            <w:r w:rsidRPr="140F13E5">
              <w:rPr>
                <w:b/>
                <w:bCs/>
              </w:rPr>
              <w:t>IGHV subgroup</w:t>
            </w:r>
          </w:p>
        </w:tc>
        <w:tc>
          <w:tcPr>
            <w:tcW w:w="1502" w:type="dxa"/>
          </w:tcPr>
          <w:p w14:paraId="02ED35A6" w14:textId="28756406" w:rsidR="0B937C46" w:rsidRDefault="140F13E5" w:rsidP="140F13E5">
            <w:pPr>
              <w:rPr>
                <w:b/>
                <w:bCs/>
              </w:rPr>
            </w:pPr>
            <w:r w:rsidRPr="140F13E5">
              <w:rPr>
                <w:b/>
                <w:bCs/>
              </w:rPr>
              <w:t>Dominant H1 canonical form</w:t>
            </w:r>
          </w:p>
        </w:tc>
        <w:tc>
          <w:tcPr>
            <w:tcW w:w="1502" w:type="dxa"/>
          </w:tcPr>
          <w:p w14:paraId="5C9351F3" w14:textId="4A58FAA0" w:rsidR="0B937C46" w:rsidRDefault="140F13E5" w:rsidP="140F13E5">
            <w:pPr>
              <w:rPr>
                <w:b/>
                <w:bCs/>
              </w:rPr>
            </w:pPr>
            <w:r w:rsidRPr="140F13E5">
              <w:rPr>
                <w:b/>
                <w:bCs/>
              </w:rPr>
              <w:t>Dominant H2 canonical form</w:t>
            </w:r>
          </w:p>
        </w:tc>
        <w:tc>
          <w:tcPr>
            <w:tcW w:w="1502" w:type="dxa"/>
          </w:tcPr>
          <w:p w14:paraId="4375823A" w14:textId="64ECCE55" w:rsidR="0B937C46" w:rsidRDefault="140F13E5" w:rsidP="140F13E5">
            <w:pPr>
              <w:rPr>
                <w:b/>
                <w:bCs/>
              </w:rPr>
            </w:pPr>
            <w:r w:rsidRPr="140F13E5">
              <w:rPr>
                <w:b/>
                <w:bCs/>
              </w:rPr>
              <w:t xml:space="preserve">% </w:t>
            </w:r>
            <w:proofErr w:type="gramStart"/>
            <w:r w:rsidRPr="140F13E5">
              <w:rPr>
                <w:b/>
                <w:bCs/>
              </w:rPr>
              <w:t>in</w:t>
            </w:r>
            <w:proofErr w:type="gramEnd"/>
            <w:r w:rsidRPr="140F13E5">
              <w:rPr>
                <w:b/>
                <w:bCs/>
              </w:rPr>
              <w:t xml:space="preserve"> dominant H1 canonical form</w:t>
            </w:r>
          </w:p>
        </w:tc>
        <w:tc>
          <w:tcPr>
            <w:tcW w:w="1502" w:type="dxa"/>
          </w:tcPr>
          <w:p w14:paraId="1993370D" w14:textId="0AD73319" w:rsidR="0B937C46" w:rsidRDefault="140F13E5" w:rsidP="140F13E5">
            <w:pPr>
              <w:rPr>
                <w:b/>
                <w:bCs/>
              </w:rPr>
            </w:pPr>
            <w:r w:rsidRPr="140F13E5">
              <w:rPr>
                <w:b/>
                <w:bCs/>
              </w:rPr>
              <w:t xml:space="preserve">% </w:t>
            </w:r>
            <w:proofErr w:type="gramStart"/>
            <w:r w:rsidRPr="140F13E5">
              <w:rPr>
                <w:b/>
                <w:bCs/>
              </w:rPr>
              <w:t>in</w:t>
            </w:r>
            <w:proofErr w:type="gramEnd"/>
            <w:r w:rsidRPr="140F13E5">
              <w:rPr>
                <w:b/>
                <w:bCs/>
              </w:rPr>
              <w:t xml:space="preserve"> dominant H2 canonical form</w:t>
            </w:r>
          </w:p>
        </w:tc>
      </w:tr>
      <w:tr w:rsidR="0B937C46" w14:paraId="53F6CDFD" w14:textId="77777777" w:rsidTr="140F13E5">
        <w:tc>
          <w:tcPr>
            <w:tcW w:w="1502" w:type="dxa"/>
          </w:tcPr>
          <w:p w14:paraId="5E837389" w14:textId="11F7510A" w:rsidR="0B937C46" w:rsidRDefault="0B937C46" w:rsidP="0B937C46">
            <w:r w:rsidRPr="0B937C46">
              <w:t>Human</w:t>
            </w:r>
          </w:p>
        </w:tc>
        <w:tc>
          <w:tcPr>
            <w:tcW w:w="1502" w:type="dxa"/>
          </w:tcPr>
          <w:p w14:paraId="1A67E1FD" w14:textId="184CC630" w:rsidR="0B937C46" w:rsidRDefault="0B937C46" w:rsidP="0B937C46">
            <w:r w:rsidRPr="0B937C46">
              <w:t>IGHV1</w:t>
            </w:r>
          </w:p>
        </w:tc>
        <w:tc>
          <w:tcPr>
            <w:tcW w:w="1502" w:type="dxa"/>
          </w:tcPr>
          <w:p w14:paraId="1F2D8CAC" w14:textId="6E81FA47" w:rsidR="0B937C46" w:rsidRDefault="0B937C46" w:rsidP="0B937C46">
            <w:r w:rsidRPr="0B937C46">
              <w:t>H1-8-A</w:t>
            </w:r>
          </w:p>
        </w:tc>
        <w:tc>
          <w:tcPr>
            <w:tcW w:w="1502" w:type="dxa"/>
          </w:tcPr>
          <w:p w14:paraId="7AF917DD" w14:textId="565E02AC" w:rsidR="0B937C46" w:rsidRDefault="0B937C46" w:rsidP="0B937C46">
            <w:r w:rsidRPr="0B937C46">
              <w:t>H2-8-A</w:t>
            </w:r>
          </w:p>
        </w:tc>
        <w:tc>
          <w:tcPr>
            <w:tcW w:w="1502" w:type="dxa"/>
          </w:tcPr>
          <w:p w14:paraId="5D8FAA23" w14:textId="5D8513D1" w:rsidR="0B937C46" w:rsidRDefault="0B937C46" w:rsidP="0B937C46">
            <w:r w:rsidRPr="0B937C46">
              <w:t>60.5</w:t>
            </w:r>
          </w:p>
        </w:tc>
        <w:tc>
          <w:tcPr>
            <w:tcW w:w="1502" w:type="dxa"/>
          </w:tcPr>
          <w:p w14:paraId="2F909B2D" w14:textId="19C0B023" w:rsidR="0B937C46" w:rsidRDefault="0B937C46" w:rsidP="0B937C46">
            <w:r w:rsidRPr="0B937C46">
              <w:t>100.0</w:t>
            </w:r>
          </w:p>
        </w:tc>
      </w:tr>
      <w:tr w:rsidR="0B937C46" w14:paraId="155651B0" w14:textId="77777777" w:rsidTr="140F13E5">
        <w:tc>
          <w:tcPr>
            <w:tcW w:w="1502" w:type="dxa"/>
          </w:tcPr>
          <w:p w14:paraId="3244B293" w14:textId="17BBD458" w:rsidR="0B937C46" w:rsidRDefault="0B937C46" w:rsidP="0B937C46">
            <w:pPr>
              <w:spacing w:line="259" w:lineRule="auto"/>
            </w:pPr>
            <w:r w:rsidRPr="0B937C46">
              <w:t>Human</w:t>
            </w:r>
          </w:p>
        </w:tc>
        <w:tc>
          <w:tcPr>
            <w:tcW w:w="1502" w:type="dxa"/>
          </w:tcPr>
          <w:p w14:paraId="18602A02" w14:textId="124D317D" w:rsidR="0B937C46" w:rsidRDefault="0B937C46" w:rsidP="0B937C46">
            <w:r w:rsidRPr="0B937C46">
              <w:t>IGHV2</w:t>
            </w:r>
          </w:p>
        </w:tc>
        <w:tc>
          <w:tcPr>
            <w:tcW w:w="1502" w:type="dxa"/>
          </w:tcPr>
          <w:p w14:paraId="77E85097" w14:textId="5F1494B1" w:rsidR="0B937C46" w:rsidRDefault="0B937C46" w:rsidP="0B937C46">
            <w:r w:rsidRPr="0B937C46">
              <w:t>H1-10-A</w:t>
            </w:r>
          </w:p>
        </w:tc>
        <w:tc>
          <w:tcPr>
            <w:tcW w:w="1502" w:type="dxa"/>
          </w:tcPr>
          <w:p w14:paraId="7F2C1224" w14:textId="12F5076A" w:rsidR="0B937C46" w:rsidRDefault="0B937C46" w:rsidP="0B937C46">
            <w:r w:rsidRPr="0B937C46">
              <w:t>H2-7-A</w:t>
            </w:r>
          </w:p>
        </w:tc>
        <w:tc>
          <w:tcPr>
            <w:tcW w:w="1502" w:type="dxa"/>
          </w:tcPr>
          <w:p w14:paraId="6E00B255" w14:textId="51B64E5A" w:rsidR="0B937C46" w:rsidRDefault="0B937C46" w:rsidP="0B937C46">
            <w:r w:rsidRPr="0B937C46">
              <w:t>100.0</w:t>
            </w:r>
          </w:p>
        </w:tc>
        <w:tc>
          <w:tcPr>
            <w:tcW w:w="1502" w:type="dxa"/>
          </w:tcPr>
          <w:p w14:paraId="0C1AF92C" w14:textId="39DD7E6B" w:rsidR="0B937C46" w:rsidRDefault="0B937C46" w:rsidP="0B937C46">
            <w:r w:rsidRPr="0B937C46">
              <w:t>100.0</w:t>
            </w:r>
          </w:p>
        </w:tc>
      </w:tr>
      <w:tr w:rsidR="0B937C46" w14:paraId="091980D1" w14:textId="77777777" w:rsidTr="140F13E5">
        <w:tc>
          <w:tcPr>
            <w:tcW w:w="1502" w:type="dxa"/>
          </w:tcPr>
          <w:p w14:paraId="6B76D80D" w14:textId="7DF21109" w:rsidR="0B937C46" w:rsidRDefault="0B937C46" w:rsidP="0B937C46">
            <w:pPr>
              <w:spacing w:line="259" w:lineRule="auto"/>
            </w:pPr>
            <w:r w:rsidRPr="0B937C46">
              <w:t>Human</w:t>
            </w:r>
          </w:p>
        </w:tc>
        <w:tc>
          <w:tcPr>
            <w:tcW w:w="1502" w:type="dxa"/>
          </w:tcPr>
          <w:p w14:paraId="07423A92" w14:textId="187733C8" w:rsidR="0B937C46" w:rsidRDefault="0B937C46" w:rsidP="0B937C46">
            <w:r w:rsidRPr="0B937C46">
              <w:t>IGHV3</w:t>
            </w:r>
          </w:p>
        </w:tc>
        <w:tc>
          <w:tcPr>
            <w:tcW w:w="1502" w:type="dxa"/>
          </w:tcPr>
          <w:p w14:paraId="5328E2A7" w14:textId="4DD01BAC" w:rsidR="0B937C46" w:rsidRDefault="0B937C46" w:rsidP="0B937C46">
            <w:r w:rsidRPr="0B937C46">
              <w:t>H1-8-A</w:t>
            </w:r>
          </w:p>
        </w:tc>
        <w:tc>
          <w:tcPr>
            <w:tcW w:w="1502" w:type="dxa"/>
          </w:tcPr>
          <w:p w14:paraId="3A128C6B" w14:textId="3DF22BA2" w:rsidR="0B937C46" w:rsidRDefault="0B937C46" w:rsidP="0B937C46">
            <w:r w:rsidRPr="0B937C46">
              <w:t>H2-8-B</w:t>
            </w:r>
          </w:p>
        </w:tc>
        <w:tc>
          <w:tcPr>
            <w:tcW w:w="1502" w:type="dxa"/>
          </w:tcPr>
          <w:p w14:paraId="2B2A3244" w14:textId="2B3D8BD5" w:rsidR="0B937C46" w:rsidRDefault="0B937C46" w:rsidP="0B937C46">
            <w:r w:rsidRPr="0B937C46">
              <w:t>100.0</w:t>
            </w:r>
          </w:p>
        </w:tc>
        <w:tc>
          <w:tcPr>
            <w:tcW w:w="1502" w:type="dxa"/>
          </w:tcPr>
          <w:p w14:paraId="1740AFE0" w14:textId="06AAD4BB" w:rsidR="0B937C46" w:rsidRDefault="0B937C46" w:rsidP="0B937C46">
            <w:r w:rsidRPr="0B937C46">
              <w:t>86.7</w:t>
            </w:r>
          </w:p>
        </w:tc>
      </w:tr>
      <w:tr w:rsidR="0B937C46" w14:paraId="48A97FB8" w14:textId="77777777" w:rsidTr="140F13E5">
        <w:tc>
          <w:tcPr>
            <w:tcW w:w="1502" w:type="dxa"/>
          </w:tcPr>
          <w:p w14:paraId="2F94F5B3" w14:textId="6F734A85" w:rsidR="0B937C46" w:rsidRDefault="0B937C46" w:rsidP="0B937C46">
            <w:pPr>
              <w:spacing w:line="259" w:lineRule="auto"/>
            </w:pPr>
            <w:r w:rsidRPr="0B937C46">
              <w:t>Human</w:t>
            </w:r>
          </w:p>
        </w:tc>
        <w:tc>
          <w:tcPr>
            <w:tcW w:w="1502" w:type="dxa"/>
          </w:tcPr>
          <w:p w14:paraId="2D0944FC" w14:textId="68C4BFB1" w:rsidR="0B937C46" w:rsidRDefault="0B937C46" w:rsidP="0B937C46">
            <w:r w:rsidRPr="0B937C46">
              <w:t>IGHV4</w:t>
            </w:r>
          </w:p>
        </w:tc>
        <w:tc>
          <w:tcPr>
            <w:tcW w:w="1502" w:type="dxa"/>
          </w:tcPr>
          <w:p w14:paraId="3F73B8F4" w14:textId="709B0C2C" w:rsidR="0B937C46" w:rsidRDefault="0B937C46" w:rsidP="0B937C46">
            <w:r w:rsidRPr="0B937C46">
              <w:t>H1-8-A</w:t>
            </w:r>
          </w:p>
        </w:tc>
        <w:tc>
          <w:tcPr>
            <w:tcW w:w="1502" w:type="dxa"/>
          </w:tcPr>
          <w:p w14:paraId="1B6EDCC4" w14:textId="582D4281" w:rsidR="0B937C46" w:rsidRDefault="0B937C46" w:rsidP="0B937C46">
            <w:r w:rsidRPr="0B937C46">
              <w:t>H2-7-A</w:t>
            </w:r>
          </w:p>
        </w:tc>
        <w:tc>
          <w:tcPr>
            <w:tcW w:w="1502" w:type="dxa"/>
          </w:tcPr>
          <w:p w14:paraId="22D859FA" w14:textId="68D452C3" w:rsidR="0B937C46" w:rsidRDefault="140F13E5" w:rsidP="140F13E5">
            <w:pPr>
              <w:spacing w:line="259" w:lineRule="auto"/>
            </w:pPr>
            <w:r w:rsidRPr="140F13E5">
              <w:t>63.7</w:t>
            </w:r>
          </w:p>
        </w:tc>
        <w:tc>
          <w:tcPr>
            <w:tcW w:w="1502" w:type="dxa"/>
          </w:tcPr>
          <w:p w14:paraId="75C8430F" w14:textId="70EFD61B" w:rsidR="0B937C46" w:rsidRDefault="0B937C46" w:rsidP="0B937C46">
            <w:r w:rsidRPr="0B937C46">
              <w:t>100.0</w:t>
            </w:r>
          </w:p>
        </w:tc>
      </w:tr>
      <w:tr w:rsidR="0B937C46" w14:paraId="4BECA1AC" w14:textId="77777777" w:rsidTr="140F13E5">
        <w:tc>
          <w:tcPr>
            <w:tcW w:w="1502" w:type="dxa"/>
          </w:tcPr>
          <w:p w14:paraId="0679FC95" w14:textId="1C309D5A" w:rsidR="0B937C46" w:rsidRDefault="0B937C46" w:rsidP="0B937C46">
            <w:pPr>
              <w:spacing w:line="259" w:lineRule="auto"/>
            </w:pPr>
            <w:r w:rsidRPr="0B937C46">
              <w:t>Human</w:t>
            </w:r>
          </w:p>
        </w:tc>
        <w:tc>
          <w:tcPr>
            <w:tcW w:w="1502" w:type="dxa"/>
          </w:tcPr>
          <w:p w14:paraId="7B9F51A2" w14:textId="515F73DB" w:rsidR="0B937C46" w:rsidRDefault="0B937C46" w:rsidP="0B937C46">
            <w:r w:rsidRPr="0B937C46">
              <w:t>IGHV5</w:t>
            </w:r>
          </w:p>
        </w:tc>
        <w:tc>
          <w:tcPr>
            <w:tcW w:w="1502" w:type="dxa"/>
          </w:tcPr>
          <w:p w14:paraId="0A2F3063" w14:textId="1D840936" w:rsidR="0B937C46" w:rsidRDefault="0B937C46" w:rsidP="0B937C46">
            <w:r w:rsidRPr="0B937C46">
              <w:t>H1-8-C</w:t>
            </w:r>
          </w:p>
        </w:tc>
        <w:tc>
          <w:tcPr>
            <w:tcW w:w="1502" w:type="dxa"/>
          </w:tcPr>
          <w:p w14:paraId="7921E554" w14:textId="4CE34604" w:rsidR="0B937C46" w:rsidRDefault="0B937C46" w:rsidP="0B937C46">
            <w:r w:rsidRPr="0B937C46">
              <w:t>H2-8-A</w:t>
            </w:r>
          </w:p>
        </w:tc>
        <w:tc>
          <w:tcPr>
            <w:tcW w:w="1502" w:type="dxa"/>
          </w:tcPr>
          <w:p w14:paraId="04FCFE8A" w14:textId="469014A7" w:rsidR="0B937C46" w:rsidRDefault="0B937C46" w:rsidP="0B937C46">
            <w:r w:rsidRPr="0B937C46">
              <w:t>100.0</w:t>
            </w:r>
          </w:p>
        </w:tc>
        <w:tc>
          <w:tcPr>
            <w:tcW w:w="1502" w:type="dxa"/>
          </w:tcPr>
          <w:p w14:paraId="0E8CE039" w14:textId="6900D30D" w:rsidR="0B937C46" w:rsidRDefault="0B937C46" w:rsidP="0B937C46">
            <w:r w:rsidRPr="0B937C46">
              <w:t>100.0</w:t>
            </w:r>
          </w:p>
        </w:tc>
      </w:tr>
      <w:tr w:rsidR="0B937C46" w14:paraId="26A9BBBD" w14:textId="77777777" w:rsidTr="140F13E5">
        <w:tc>
          <w:tcPr>
            <w:tcW w:w="1502" w:type="dxa"/>
          </w:tcPr>
          <w:p w14:paraId="4856D153" w14:textId="0A4E38AC" w:rsidR="0B937C46" w:rsidRDefault="0B937C46" w:rsidP="0B937C46">
            <w:pPr>
              <w:spacing w:line="259" w:lineRule="auto"/>
            </w:pPr>
            <w:r w:rsidRPr="0B937C46">
              <w:t>Human</w:t>
            </w:r>
          </w:p>
        </w:tc>
        <w:tc>
          <w:tcPr>
            <w:tcW w:w="1502" w:type="dxa"/>
          </w:tcPr>
          <w:p w14:paraId="5482017D" w14:textId="0BC9B75D" w:rsidR="0B937C46" w:rsidRDefault="0B937C46" w:rsidP="0B937C46">
            <w:r w:rsidRPr="0B937C46">
              <w:t>IGHV6</w:t>
            </w:r>
          </w:p>
        </w:tc>
        <w:tc>
          <w:tcPr>
            <w:tcW w:w="1502" w:type="dxa"/>
          </w:tcPr>
          <w:p w14:paraId="4150F658" w14:textId="3917E7B9" w:rsidR="0B937C46" w:rsidRDefault="0B937C46" w:rsidP="0B937C46">
            <w:r w:rsidRPr="0B937C46">
              <w:t>H1-10-B</w:t>
            </w:r>
          </w:p>
        </w:tc>
        <w:tc>
          <w:tcPr>
            <w:tcW w:w="1502" w:type="dxa"/>
          </w:tcPr>
          <w:p w14:paraId="4430D6B6" w14:textId="75DF3378" w:rsidR="0B937C46" w:rsidRDefault="0B937C46" w:rsidP="0B937C46">
            <w:r w:rsidRPr="0B937C46">
              <w:t>None</w:t>
            </w:r>
          </w:p>
        </w:tc>
        <w:tc>
          <w:tcPr>
            <w:tcW w:w="1502" w:type="dxa"/>
          </w:tcPr>
          <w:p w14:paraId="7505106A" w14:textId="193953FD" w:rsidR="0B937C46" w:rsidRDefault="0B937C46" w:rsidP="0B937C46">
            <w:r w:rsidRPr="0B937C46">
              <w:t>100.0</w:t>
            </w:r>
          </w:p>
        </w:tc>
        <w:tc>
          <w:tcPr>
            <w:tcW w:w="1502" w:type="dxa"/>
          </w:tcPr>
          <w:p w14:paraId="01F7DF53" w14:textId="70CAA042" w:rsidR="0B937C46" w:rsidRDefault="0B937C46" w:rsidP="0B937C46">
            <w:r w:rsidRPr="0B937C46">
              <w:t>100.0</w:t>
            </w:r>
          </w:p>
        </w:tc>
      </w:tr>
      <w:tr w:rsidR="0B937C46" w14:paraId="48D436A6" w14:textId="77777777" w:rsidTr="140F13E5">
        <w:tc>
          <w:tcPr>
            <w:tcW w:w="1502" w:type="dxa"/>
          </w:tcPr>
          <w:p w14:paraId="0B4E6338" w14:textId="7FD34AEB" w:rsidR="0B937C46" w:rsidRDefault="0B937C46" w:rsidP="0B937C46">
            <w:pPr>
              <w:spacing w:line="259" w:lineRule="auto"/>
            </w:pPr>
            <w:r w:rsidRPr="0B937C46">
              <w:t>Human</w:t>
            </w:r>
          </w:p>
        </w:tc>
        <w:tc>
          <w:tcPr>
            <w:tcW w:w="1502" w:type="dxa"/>
          </w:tcPr>
          <w:p w14:paraId="53CE2290" w14:textId="2A5C7BFA" w:rsidR="0B937C46" w:rsidRDefault="0B937C46" w:rsidP="0B937C46">
            <w:r w:rsidRPr="0B937C46">
              <w:t>IGHV7</w:t>
            </w:r>
          </w:p>
        </w:tc>
        <w:tc>
          <w:tcPr>
            <w:tcW w:w="1502" w:type="dxa"/>
          </w:tcPr>
          <w:p w14:paraId="53C98C58" w14:textId="4659926C" w:rsidR="0B937C46" w:rsidRDefault="0B937C46" w:rsidP="0B937C46">
            <w:r w:rsidRPr="0B937C46">
              <w:t>H1-8-C</w:t>
            </w:r>
          </w:p>
        </w:tc>
        <w:tc>
          <w:tcPr>
            <w:tcW w:w="1502" w:type="dxa"/>
          </w:tcPr>
          <w:p w14:paraId="0CB6DBEF" w14:textId="598588B2" w:rsidR="0B937C46" w:rsidRDefault="0B937C46" w:rsidP="0B937C46">
            <w:r w:rsidRPr="0B937C46">
              <w:t>H2-8-A</w:t>
            </w:r>
          </w:p>
        </w:tc>
        <w:tc>
          <w:tcPr>
            <w:tcW w:w="1502" w:type="dxa"/>
          </w:tcPr>
          <w:p w14:paraId="60AB9223" w14:textId="4A23DD73" w:rsidR="0B937C46" w:rsidRDefault="0B937C46" w:rsidP="0B937C46">
            <w:r w:rsidRPr="0B937C46">
              <w:t>99.9</w:t>
            </w:r>
          </w:p>
        </w:tc>
        <w:tc>
          <w:tcPr>
            <w:tcW w:w="1502" w:type="dxa"/>
          </w:tcPr>
          <w:p w14:paraId="6325F0C8" w14:textId="6D971340" w:rsidR="0B937C46" w:rsidRDefault="0B937C46" w:rsidP="0B937C46">
            <w:r w:rsidRPr="0B937C46">
              <w:t>100.0</w:t>
            </w:r>
          </w:p>
        </w:tc>
      </w:tr>
      <w:tr w:rsidR="0B937C46" w14:paraId="65DC9FD7" w14:textId="77777777" w:rsidTr="140F13E5">
        <w:tc>
          <w:tcPr>
            <w:tcW w:w="1502" w:type="dxa"/>
          </w:tcPr>
          <w:p w14:paraId="16709B12" w14:textId="121AB110" w:rsidR="0B937C46" w:rsidRDefault="0B937C46" w:rsidP="0B937C46">
            <w:pPr>
              <w:spacing w:line="259" w:lineRule="auto"/>
            </w:pPr>
            <w:r w:rsidRPr="0B937C46">
              <w:t>Kymouse</w:t>
            </w:r>
          </w:p>
        </w:tc>
        <w:tc>
          <w:tcPr>
            <w:tcW w:w="1502" w:type="dxa"/>
          </w:tcPr>
          <w:p w14:paraId="55B0535E" w14:textId="3F4B01BD" w:rsidR="0B937C46" w:rsidRDefault="0B937C46" w:rsidP="0B937C46">
            <w:r w:rsidRPr="0B937C46">
              <w:t>IGHV1</w:t>
            </w:r>
          </w:p>
        </w:tc>
        <w:tc>
          <w:tcPr>
            <w:tcW w:w="1502" w:type="dxa"/>
          </w:tcPr>
          <w:p w14:paraId="2FE11AEB" w14:textId="230B37C1" w:rsidR="0B937C46" w:rsidRDefault="0B937C46" w:rsidP="0B937C46">
            <w:r w:rsidRPr="0B937C46">
              <w:t>H1-8-C</w:t>
            </w:r>
          </w:p>
        </w:tc>
        <w:tc>
          <w:tcPr>
            <w:tcW w:w="1502" w:type="dxa"/>
          </w:tcPr>
          <w:p w14:paraId="0B937FE4" w14:textId="137BC339" w:rsidR="0B937C46" w:rsidRDefault="0B937C46" w:rsidP="0B937C46">
            <w:r w:rsidRPr="0B937C46">
              <w:t>H2-8-A</w:t>
            </w:r>
          </w:p>
        </w:tc>
        <w:tc>
          <w:tcPr>
            <w:tcW w:w="1502" w:type="dxa"/>
          </w:tcPr>
          <w:p w14:paraId="6C5AC7D1" w14:textId="079C8B93" w:rsidR="0B937C46" w:rsidRDefault="0B937C46" w:rsidP="0B937C46">
            <w:r w:rsidRPr="0B937C46">
              <w:t>66.3</w:t>
            </w:r>
          </w:p>
        </w:tc>
        <w:tc>
          <w:tcPr>
            <w:tcW w:w="1502" w:type="dxa"/>
          </w:tcPr>
          <w:p w14:paraId="5405165C" w14:textId="2D5F4D66" w:rsidR="0B937C46" w:rsidRDefault="0B937C46" w:rsidP="0B937C46">
            <w:r w:rsidRPr="0B937C46">
              <w:t>100.0</w:t>
            </w:r>
          </w:p>
        </w:tc>
      </w:tr>
      <w:tr w:rsidR="0B937C46" w14:paraId="719DB399" w14:textId="77777777" w:rsidTr="140F13E5">
        <w:tc>
          <w:tcPr>
            <w:tcW w:w="1502" w:type="dxa"/>
          </w:tcPr>
          <w:p w14:paraId="5F0F09AD" w14:textId="4CCD0F83" w:rsidR="0B937C46" w:rsidRDefault="0B937C46" w:rsidP="0B937C46">
            <w:pPr>
              <w:spacing w:line="259" w:lineRule="auto"/>
            </w:pPr>
            <w:r w:rsidRPr="0B937C46">
              <w:t>Kymouse</w:t>
            </w:r>
          </w:p>
        </w:tc>
        <w:tc>
          <w:tcPr>
            <w:tcW w:w="1502" w:type="dxa"/>
          </w:tcPr>
          <w:p w14:paraId="2CA69C5C" w14:textId="09CC2747" w:rsidR="0B937C46" w:rsidRDefault="0B937C46" w:rsidP="0B937C46">
            <w:r w:rsidRPr="0B937C46">
              <w:t>IGHV2</w:t>
            </w:r>
          </w:p>
        </w:tc>
        <w:tc>
          <w:tcPr>
            <w:tcW w:w="1502" w:type="dxa"/>
          </w:tcPr>
          <w:p w14:paraId="2BB0E4DA" w14:textId="5AB631B9" w:rsidR="0B937C46" w:rsidRDefault="0B937C46" w:rsidP="0B937C46">
            <w:r w:rsidRPr="0B937C46">
              <w:t>H1-10-A</w:t>
            </w:r>
          </w:p>
        </w:tc>
        <w:tc>
          <w:tcPr>
            <w:tcW w:w="1502" w:type="dxa"/>
          </w:tcPr>
          <w:p w14:paraId="1655E552" w14:textId="7714081D" w:rsidR="0B937C46" w:rsidRDefault="0B937C46" w:rsidP="0B937C46">
            <w:r w:rsidRPr="0B937C46">
              <w:t>H2-7-A</w:t>
            </w:r>
          </w:p>
        </w:tc>
        <w:tc>
          <w:tcPr>
            <w:tcW w:w="1502" w:type="dxa"/>
          </w:tcPr>
          <w:p w14:paraId="4932AFAB" w14:textId="49B1FE94" w:rsidR="0B937C46" w:rsidRDefault="0B937C46" w:rsidP="0B937C46">
            <w:r w:rsidRPr="0B937C46">
              <w:t>100.0</w:t>
            </w:r>
          </w:p>
        </w:tc>
        <w:tc>
          <w:tcPr>
            <w:tcW w:w="1502" w:type="dxa"/>
          </w:tcPr>
          <w:p w14:paraId="5462AA7C" w14:textId="61202DD6" w:rsidR="0B937C46" w:rsidRDefault="0B937C46" w:rsidP="0B937C46">
            <w:r w:rsidRPr="0B937C46">
              <w:t>100.0</w:t>
            </w:r>
          </w:p>
        </w:tc>
      </w:tr>
      <w:tr w:rsidR="0B937C46" w14:paraId="4E936D7D" w14:textId="77777777" w:rsidTr="140F13E5">
        <w:tc>
          <w:tcPr>
            <w:tcW w:w="1502" w:type="dxa"/>
          </w:tcPr>
          <w:p w14:paraId="449F992E" w14:textId="29906756" w:rsidR="0B937C46" w:rsidRDefault="0B937C46" w:rsidP="0B937C46">
            <w:pPr>
              <w:spacing w:line="259" w:lineRule="auto"/>
            </w:pPr>
            <w:r w:rsidRPr="0B937C46">
              <w:t>Kymouse</w:t>
            </w:r>
          </w:p>
        </w:tc>
        <w:tc>
          <w:tcPr>
            <w:tcW w:w="1502" w:type="dxa"/>
          </w:tcPr>
          <w:p w14:paraId="48F8E9F7" w14:textId="43D866CA" w:rsidR="0B937C46" w:rsidRDefault="0B937C46" w:rsidP="0B937C46">
            <w:r w:rsidRPr="0B937C46">
              <w:t>IGHV3</w:t>
            </w:r>
          </w:p>
        </w:tc>
        <w:tc>
          <w:tcPr>
            <w:tcW w:w="1502" w:type="dxa"/>
          </w:tcPr>
          <w:p w14:paraId="2CBB8ABD" w14:textId="6CD99FF0" w:rsidR="0B937C46" w:rsidRDefault="0B937C46" w:rsidP="0B937C46">
            <w:r w:rsidRPr="0B937C46">
              <w:t>H1-8-A</w:t>
            </w:r>
          </w:p>
        </w:tc>
        <w:tc>
          <w:tcPr>
            <w:tcW w:w="1502" w:type="dxa"/>
          </w:tcPr>
          <w:p w14:paraId="42C24F7C" w14:textId="146CF478" w:rsidR="0B937C46" w:rsidRDefault="0B937C46" w:rsidP="0B937C46">
            <w:r w:rsidRPr="0B937C46">
              <w:t>H2-8-B</w:t>
            </w:r>
          </w:p>
        </w:tc>
        <w:tc>
          <w:tcPr>
            <w:tcW w:w="1502" w:type="dxa"/>
          </w:tcPr>
          <w:p w14:paraId="585A4BEB" w14:textId="00219728" w:rsidR="0B937C46" w:rsidRDefault="0B937C46" w:rsidP="0B937C46">
            <w:r w:rsidRPr="0B937C46">
              <w:t>100.0</w:t>
            </w:r>
          </w:p>
        </w:tc>
        <w:tc>
          <w:tcPr>
            <w:tcW w:w="1502" w:type="dxa"/>
          </w:tcPr>
          <w:p w14:paraId="3E2ED285" w14:textId="6088DD09" w:rsidR="0B937C46" w:rsidRDefault="0B937C46" w:rsidP="0B937C46">
            <w:r w:rsidRPr="0B937C46">
              <w:t>78.9</w:t>
            </w:r>
          </w:p>
        </w:tc>
      </w:tr>
      <w:tr w:rsidR="0B937C46" w14:paraId="65A609DF" w14:textId="77777777" w:rsidTr="140F13E5">
        <w:tc>
          <w:tcPr>
            <w:tcW w:w="1502" w:type="dxa"/>
          </w:tcPr>
          <w:p w14:paraId="78A966B6" w14:textId="40A94C39" w:rsidR="0B937C46" w:rsidRDefault="0B937C46" w:rsidP="0B937C46">
            <w:pPr>
              <w:spacing w:line="259" w:lineRule="auto"/>
            </w:pPr>
            <w:r w:rsidRPr="0B937C46">
              <w:t>Kymouse</w:t>
            </w:r>
          </w:p>
        </w:tc>
        <w:tc>
          <w:tcPr>
            <w:tcW w:w="1502" w:type="dxa"/>
          </w:tcPr>
          <w:p w14:paraId="064920B9" w14:textId="62D16773" w:rsidR="0B937C46" w:rsidRDefault="0B937C46" w:rsidP="0B937C46">
            <w:r w:rsidRPr="0B937C46">
              <w:t>IGHV4</w:t>
            </w:r>
          </w:p>
        </w:tc>
        <w:tc>
          <w:tcPr>
            <w:tcW w:w="1502" w:type="dxa"/>
          </w:tcPr>
          <w:p w14:paraId="34AC1E85" w14:textId="39795F81" w:rsidR="0B937C46" w:rsidRDefault="0B937C46" w:rsidP="0B937C46">
            <w:r w:rsidRPr="0B937C46">
              <w:t>H1-8-A</w:t>
            </w:r>
          </w:p>
        </w:tc>
        <w:tc>
          <w:tcPr>
            <w:tcW w:w="1502" w:type="dxa"/>
          </w:tcPr>
          <w:p w14:paraId="75377BC7" w14:textId="3D5E1B80" w:rsidR="0B937C46" w:rsidRDefault="0B937C46" w:rsidP="0B937C46">
            <w:r w:rsidRPr="0B937C46">
              <w:t>H2-7-A</w:t>
            </w:r>
          </w:p>
        </w:tc>
        <w:tc>
          <w:tcPr>
            <w:tcW w:w="1502" w:type="dxa"/>
          </w:tcPr>
          <w:p w14:paraId="7070C5F5" w14:textId="2182AA25" w:rsidR="0B937C46" w:rsidRDefault="0B937C46" w:rsidP="0B937C46">
            <w:r w:rsidRPr="0B937C46">
              <w:t>46.2</w:t>
            </w:r>
          </w:p>
        </w:tc>
        <w:tc>
          <w:tcPr>
            <w:tcW w:w="1502" w:type="dxa"/>
          </w:tcPr>
          <w:p w14:paraId="0AB26B1C" w14:textId="5DD0F1EB" w:rsidR="0B937C46" w:rsidRDefault="0B937C46" w:rsidP="0B937C46">
            <w:r w:rsidRPr="0B937C46">
              <w:t>100.0</w:t>
            </w:r>
          </w:p>
        </w:tc>
      </w:tr>
      <w:tr w:rsidR="0B937C46" w14:paraId="19E736E8" w14:textId="77777777" w:rsidTr="140F13E5">
        <w:tc>
          <w:tcPr>
            <w:tcW w:w="1502" w:type="dxa"/>
          </w:tcPr>
          <w:p w14:paraId="10AAA538" w14:textId="50E929C6" w:rsidR="0B937C46" w:rsidRDefault="0B937C46" w:rsidP="0B937C46">
            <w:pPr>
              <w:spacing w:line="259" w:lineRule="auto"/>
            </w:pPr>
            <w:r w:rsidRPr="0B937C46">
              <w:t>Kymouse</w:t>
            </w:r>
          </w:p>
        </w:tc>
        <w:tc>
          <w:tcPr>
            <w:tcW w:w="1502" w:type="dxa"/>
          </w:tcPr>
          <w:p w14:paraId="79054CD7" w14:textId="3E9572BC" w:rsidR="0B937C46" w:rsidRDefault="0B937C46" w:rsidP="0B937C46">
            <w:r w:rsidRPr="0B937C46">
              <w:t>IGHV5</w:t>
            </w:r>
          </w:p>
        </w:tc>
        <w:tc>
          <w:tcPr>
            <w:tcW w:w="1502" w:type="dxa"/>
          </w:tcPr>
          <w:p w14:paraId="3FF718BA" w14:textId="57BE8C1A" w:rsidR="0B937C46" w:rsidRDefault="0B937C46" w:rsidP="0B937C46">
            <w:r w:rsidRPr="0B937C46">
              <w:t>H1-8-C</w:t>
            </w:r>
          </w:p>
        </w:tc>
        <w:tc>
          <w:tcPr>
            <w:tcW w:w="1502" w:type="dxa"/>
          </w:tcPr>
          <w:p w14:paraId="1CFF2D05" w14:textId="51C8D780" w:rsidR="0B937C46" w:rsidRDefault="0B937C46" w:rsidP="0B937C46">
            <w:r w:rsidRPr="0B937C46">
              <w:t>H2-8-A</w:t>
            </w:r>
          </w:p>
        </w:tc>
        <w:tc>
          <w:tcPr>
            <w:tcW w:w="1502" w:type="dxa"/>
          </w:tcPr>
          <w:p w14:paraId="54D326F9" w14:textId="48B6668F" w:rsidR="0B937C46" w:rsidRDefault="0B937C46" w:rsidP="0B937C46">
            <w:r w:rsidRPr="0B937C46">
              <w:t>66.3</w:t>
            </w:r>
          </w:p>
        </w:tc>
        <w:tc>
          <w:tcPr>
            <w:tcW w:w="1502" w:type="dxa"/>
          </w:tcPr>
          <w:p w14:paraId="772DE2D8" w14:textId="6CAEE719" w:rsidR="0B937C46" w:rsidRDefault="0B937C46" w:rsidP="0B937C46">
            <w:r w:rsidRPr="0B937C46">
              <w:t>100.0</w:t>
            </w:r>
          </w:p>
        </w:tc>
      </w:tr>
      <w:tr w:rsidR="0B937C46" w14:paraId="4F660989" w14:textId="77777777" w:rsidTr="140F13E5">
        <w:tc>
          <w:tcPr>
            <w:tcW w:w="1502" w:type="dxa"/>
          </w:tcPr>
          <w:p w14:paraId="6F734B13" w14:textId="4DB46BCC" w:rsidR="0B937C46" w:rsidRDefault="0B937C46" w:rsidP="0B937C46">
            <w:pPr>
              <w:spacing w:line="259" w:lineRule="auto"/>
            </w:pPr>
            <w:r w:rsidRPr="0B937C46">
              <w:t>Kymouse</w:t>
            </w:r>
          </w:p>
        </w:tc>
        <w:tc>
          <w:tcPr>
            <w:tcW w:w="1502" w:type="dxa"/>
          </w:tcPr>
          <w:p w14:paraId="662745DE" w14:textId="15901A12" w:rsidR="0B937C46" w:rsidRDefault="0B937C46" w:rsidP="0B937C46">
            <w:r w:rsidRPr="0B937C46">
              <w:t>IGHV6</w:t>
            </w:r>
          </w:p>
        </w:tc>
        <w:tc>
          <w:tcPr>
            <w:tcW w:w="1502" w:type="dxa"/>
          </w:tcPr>
          <w:p w14:paraId="2C57CAF7" w14:textId="15F81D99" w:rsidR="0B937C46" w:rsidRDefault="0B937C46" w:rsidP="0B937C46">
            <w:r w:rsidRPr="0B937C46">
              <w:t>H1-10-B</w:t>
            </w:r>
          </w:p>
        </w:tc>
        <w:tc>
          <w:tcPr>
            <w:tcW w:w="1502" w:type="dxa"/>
          </w:tcPr>
          <w:p w14:paraId="77240212" w14:textId="333E6F1C" w:rsidR="0B937C46" w:rsidRDefault="0B937C46" w:rsidP="0B937C46">
            <w:r w:rsidRPr="0B937C46">
              <w:t>None</w:t>
            </w:r>
          </w:p>
        </w:tc>
        <w:tc>
          <w:tcPr>
            <w:tcW w:w="1502" w:type="dxa"/>
          </w:tcPr>
          <w:p w14:paraId="6998679D" w14:textId="063171E0" w:rsidR="0B937C46" w:rsidRDefault="0B937C46" w:rsidP="0B937C46">
            <w:r w:rsidRPr="0B937C46">
              <w:t>100.0</w:t>
            </w:r>
          </w:p>
        </w:tc>
        <w:tc>
          <w:tcPr>
            <w:tcW w:w="1502" w:type="dxa"/>
          </w:tcPr>
          <w:p w14:paraId="46239088" w14:textId="20FB1507" w:rsidR="0B937C46" w:rsidRDefault="0B937C46" w:rsidP="0B937C46">
            <w:r w:rsidRPr="0B937C46">
              <w:t>100.0</w:t>
            </w:r>
          </w:p>
        </w:tc>
      </w:tr>
      <w:tr w:rsidR="0B937C46" w14:paraId="4D1D6D76" w14:textId="77777777" w:rsidTr="140F13E5">
        <w:tc>
          <w:tcPr>
            <w:tcW w:w="1502" w:type="dxa"/>
          </w:tcPr>
          <w:p w14:paraId="15D7F61A" w14:textId="5DE1BFAC" w:rsidR="0B937C46" w:rsidRDefault="0B937C46" w:rsidP="0B937C46">
            <w:pPr>
              <w:spacing w:line="259" w:lineRule="auto"/>
            </w:pPr>
            <w:r w:rsidRPr="0B937C46">
              <w:t>Kymouse</w:t>
            </w:r>
          </w:p>
        </w:tc>
        <w:tc>
          <w:tcPr>
            <w:tcW w:w="1502" w:type="dxa"/>
          </w:tcPr>
          <w:p w14:paraId="66F8701D" w14:textId="1384A8F8" w:rsidR="0B937C46" w:rsidRDefault="0B937C46" w:rsidP="0B937C46">
            <w:r w:rsidRPr="0B937C46">
              <w:t>IGHV7</w:t>
            </w:r>
          </w:p>
        </w:tc>
        <w:tc>
          <w:tcPr>
            <w:tcW w:w="1502" w:type="dxa"/>
          </w:tcPr>
          <w:p w14:paraId="22A6AD29" w14:textId="6BCFF4C7" w:rsidR="0B937C46" w:rsidRDefault="0B937C46" w:rsidP="0B937C46">
            <w:r w:rsidRPr="0B937C46">
              <w:t>H1-8-C</w:t>
            </w:r>
          </w:p>
        </w:tc>
        <w:tc>
          <w:tcPr>
            <w:tcW w:w="1502" w:type="dxa"/>
          </w:tcPr>
          <w:p w14:paraId="3FD89423" w14:textId="5E8FD785" w:rsidR="0B937C46" w:rsidRDefault="0B937C46" w:rsidP="0B937C46">
            <w:r w:rsidRPr="0B937C46">
              <w:t>H2-8-A</w:t>
            </w:r>
          </w:p>
        </w:tc>
        <w:tc>
          <w:tcPr>
            <w:tcW w:w="1502" w:type="dxa"/>
          </w:tcPr>
          <w:p w14:paraId="678C181D" w14:textId="6ACDF2F9" w:rsidR="0B937C46" w:rsidRDefault="0B937C46" w:rsidP="0B937C46">
            <w:r w:rsidRPr="0B937C46">
              <w:t>100.0</w:t>
            </w:r>
          </w:p>
        </w:tc>
        <w:tc>
          <w:tcPr>
            <w:tcW w:w="1502" w:type="dxa"/>
          </w:tcPr>
          <w:p w14:paraId="67CDAEB6" w14:textId="45EFA12D" w:rsidR="0B937C46" w:rsidRDefault="0B937C46" w:rsidP="0B937C46">
            <w:r w:rsidRPr="0B937C46">
              <w:t>100.0</w:t>
            </w:r>
          </w:p>
        </w:tc>
      </w:tr>
      <w:tr w:rsidR="0B937C46" w14:paraId="712670D6" w14:textId="77777777" w:rsidTr="140F13E5">
        <w:tc>
          <w:tcPr>
            <w:tcW w:w="1502" w:type="dxa"/>
          </w:tcPr>
          <w:p w14:paraId="17795685" w14:textId="66039BF9" w:rsidR="0B937C46" w:rsidRDefault="0B937C46" w:rsidP="0B937C46">
            <w:pPr>
              <w:spacing w:line="259" w:lineRule="auto"/>
            </w:pPr>
            <w:r w:rsidRPr="0B937C46">
              <w:t>Mouse</w:t>
            </w:r>
          </w:p>
        </w:tc>
        <w:tc>
          <w:tcPr>
            <w:tcW w:w="1502" w:type="dxa"/>
          </w:tcPr>
          <w:p w14:paraId="6A9A0F8B" w14:textId="5812C4A3" w:rsidR="0B937C46" w:rsidRDefault="0B937C46" w:rsidP="0B937C46">
            <w:r w:rsidRPr="0B937C46">
              <w:t>IGHV1</w:t>
            </w:r>
          </w:p>
        </w:tc>
        <w:tc>
          <w:tcPr>
            <w:tcW w:w="1502" w:type="dxa"/>
          </w:tcPr>
          <w:p w14:paraId="071DC2C7" w14:textId="0ADE7234" w:rsidR="0B937C46" w:rsidRDefault="0B937C46" w:rsidP="0B937C46">
            <w:r w:rsidRPr="0B937C46">
              <w:t>H1-8-A</w:t>
            </w:r>
          </w:p>
        </w:tc>
        <w:tc>
          <w:tcPr>
            <w:tcW w:w="1502" w:type="dxa"/>
          </w:tcPr>
          <w:p w14:paraId="3CF61A17" w14:textId="6E2451D9" w:rsidR="0B937C46" w:rsidRDefault="0B937C46" w:rsidP="0B937C46">
            <w:r w:rsidRPr="0B937C46">
              <w:t>H2-8-A</w:t>
            </w:r>
          </w:p>
        </w:tc>
        <w:tc>
          <w:tcPr>
            <w:tcW w:w="1502" w:type="dxa"/>
          </w:tcPr>
          <w:p w14:paraId="441520BC" w14:textId="5F9AA703" w:rsidR="0B937C46" w:rsidRDefault="0B937C46" w:rsidP="0B937C46">
            <w:r w:rsidRPr="0B937C46">
              <w:t>49.9</w:t>
            </w:r>
          </w:p>
        </w:tc>
        <w:tc>
          <w:tcPr>
            <w:tcW w:w="1502" w:type="dxa"/>
          </w:tcPr>
          <w:p w14:paraId="313A1B9D" w14:textId="5184EC54" w:rsidR="0B937C46" w:rsidRDefault="0B937C46" w:rsidP="0B937C46">
            <w:r w:rsidRPr="0B937C46">
              <w:t>96.7</w:t>
            </w:r>
          </w:p>
        </w:tc>
      </w:tr>
      <w:tr w:rsidR="0B937C46" w14:paraId="23E9BD7E" w14:textId="77777777" w:rsidTr="140F13E5">
        <w:tc>
          <w:tcPr>
            <w:tcW w:w="1502" w:type="dxa"/>
          </w:tcPr>
          <w:p w14:paraId="06DB7C5C" w14:textId="25A5186B" w:rsidR="0B937C46" w:rsidRDefault="0B937C46" w:rsidP="0B937C46">
            <w:pPr>
              <w:spacing w:line="259" w:lineRule="auto"/>
            </w:pPr>
            <w:r w:rsidRPr="0B937C46">
              <w:t>Mouse</w:t>
            </w:r>
          </w:p>
        </w:tc>
        <w:tc>
          <w:tcPr>
            <w:tcW w:w="1502" w:type="dxa"/>
          </w:tcPr>
          <w:p w14:paraId="0BAE9438" w14:textId="2537AF4B" w:rsidR="0B937C46" w:rsidRDefault="0B937C46" w:rsidP="0B937C46">
            <w:r w:rsidRPr="0B937C46">
              <w:t>IGHV2</w:t>
            </w:r>
          </w:p>
        </w:tc>
        <w:tc>
          <w:tcPr>
            <w:tcW w:w="1502" w:type="dxa"/>
          </w:tcPr>
          <w:p w14:paraId="4CBE7523" w14:textId="2079ED15" w:rsidR="0B937C46" w:rsidRDefault="0B937C46" w:rsidP="0B937C46">
            <w:r w:rsidRPr="0B937C46">
              <w:t>H1-8-A</w:t>
            </w:r>
          </w:p>
        </w:tc>
        <w:tc>
          <w:tcPr>
            <w:tcW w:w="1502" w:type="dxa"/>
          </w:tcPr>
          <w:p w14:paraId="3CEE2CD0" w14:textId="4CEA1C54" w:rsidR="0B937C46" w:rsidRDefault="0B937C46" w:rsidP="0B937C46">
            <w:r w:rsidRPr="0B937C46">
              <w:t>H2-7-A</w:t>
            </w:r>
          </w:p>
        </w:tc>
        <w:tc>
          <w:tcPr>
            <w:tcW w:w="1502" w:type="dxa"/>
          </w:tcPr>
          <w:p w14:paraId="6C4E386D" w14:textId="154C6596" w:rsidR="0B937C46" w:rsidRDefault="0B937C46" w:rsidP="0B937C46">
            <w:r w:rsidRPr="0B937C46">
              <w:t>99.9</w:t>
            </w:r>
          </w:p>
        </w:tc>
        <w:tc>
          <w:tcPr>
            <w:tcW w:w="1502" w:type="dxa"/>
          </w:tcPr>
          <w:p w14:paraId="74AE6D1C" w14:textId="40573840" w:rsidR="0B937C46" w:rsidRDefault="0B937C46" w:rsidP="0B937C46">
            <w:r w:rsidRPr="0B937C46">
              <w:t>100.0</w:t>
            </w:r>
          </w:p>
        </w:tc>
      </w:tr>
      <w:tr w:rsidR="0B937C46" w14:paraId="297E0920" w14:textId="77777777" w:rsidTr="140F13E5">
        <w:tc>
          <w:tcPr>
            <w:tcW w:w="1502" w:type="dxa"/>
          </w:tcPr>
          <w:p w14:paraId="3DD04E32" w14:textId="7E604C89" w:rsidR="0B937C46" w:rsidRDefault="0B937C46" w:rsidP="0B937C46">
            <w:pPr>
              <w:spacing w:line="259" w:lineRule="auto"/>
            </w:pPr>
            <w:r w:rsidRPr="0B937C46">
              <w:t>Mouse</w:t>
            </w:r>
          </w:p>
        </w:tc>
        <w:tc>
          <w:tcPr>
            <w:tcW w:w="1502" w:type="dxa"/>
          </w:tcPr>
          <w:p w14:paraId="404BDDC7" w14:textId="66047B19" w:rsidR="0B937C46" w:rsidRDefault="0B937C46" w:rsidP="0B937C46">
            <w:r w:rsidRPr="0B937C46">
              <w:t>IGHV3</w:t>
            </w:r>
          </w:p>
        </w:tc>
        <w:tc>
          <w:tcPr>
            <w:tcW w:w="1502" w:type="dxa"/>
          </w:tcPr>
          <w:p w14:paraId="618C1EC2" w14:textId="54B786D5" w:rsidR="0B937C46" w:rsidRDefault="0B937C46" w:rsidP="0B937C46">
            <w:r w:rsidRPr="0B937C46">
              <w:t>H1-9-A</w:t>
            </w:r>
          </w:p>
        </w:tc>
        <w:tc>
          <w:tcPr>
            <w:tcW w:w="1502" w:type="dxa"/>
          </w:tcPr>
          <w:p w14:paraId="6FCC6140" w14:textId="23C24E36" w:rsidR="0B937C46" w:rsidRDefault="0B937C46" w:rsidP="0B937C46">
            <w:r w:rsidRPr="0B937C46">
              <w:t>H2-7-A</w:t>
            </w:r>
          </w:p>
        </w:tc>
        <w:tc>
          <w:tcPr>
            <w:tcW w:w="1502" w:type="dxa"/>
          </w:tcPr>
          <w:p w14:paraId="0B991A07" w14:textId="7D8B1284" w:rsidR="0B937C46" w:rsidRDefault="0B937C46" w:rsidP="0B937C46">
            <w:r w:rsidRPr="0B937C46">
              <w:t>90.2</w:t>
            </w:r>
          </w:p>
        </w:tc>
        <w:tc>
          <w:tcPr>
            <w:tcW w:w="1502" w:type="dxa"/>
          </w:tcPr>
          <w:p w14:paraId="5A44A5B7" w14:textId="68A4A506" w:rsidR="0B937C46" w:rsidRDefault="0B937C46" w:rsidP="0B937C46">
            <w:r w:rsidRPr="0B937C46">
              <w:t>100.0</w:t>
            </w:r>
          </w:p>
        </w:tc>
      </w:tr>
      <w:tr w:rsidR="0B937C46" w14:paraId="05D79286" w14:textId="77777777" w:rsidTr="140F13E5">
        <w:tc>
          <w:tcPr>
            <w:tcW w:w="1502" w:type="dxa"/>
          </w:tcPr>
          <w:p w14:paraId="346C9F14" w14:textId="6F0738B0" w:rsidR="0B937C46" w:rsidRDefault="0B937C46" w:rsidP="0B937C46">
            <w:pPr>
              <w:spacing w:line="259" w:lineRule="auto"/>
            </w:pPr>
            <w:r w:rsidRPr="0B937C46">
              <w:t>Mouse</w:t>
            </w:r>
          </w:p>
        </w:tc>
        <w:tc>
          <w:tcPr>
            <w:tcW w:w="1502" w:type="dxa"/>
          </w:tcPr>
          <w:p w14:paraId="0ABE62D6" w14:textId="58C4E01D" w:rsidR="0B937C46" w:rsidRDefault="0B937C46" w:rsidP="0B937C46">
            <w:r w:rsidRPr="0B937C46">
              <w:t>IGHV4</w:t>
            </w:r>
          </w:p>
        </w:tc>
        <w:tc>
          <w:tcPr>
            <w:tcW w:w="1502" w:type="dxa"/>
          </w:tcPr>
          <w:p w14:paraId="08C6B8D0" w14:textId="76DA1CF4" w:rsidR="0B937C46" w:rsidRDefault="0B937C46" w:rsidP="0B937C46">
            <w:r w:rsidRPr="0B937C46">
              <w:t>H1-8-A</w:t>
            </w:r>
          </w:p>
        </w:tc>
        <w:tc>
          <w:tcPr>
            <w:tcW w:w="1502" w:type="dxa"/>
          </w:tcPr>
          <w:p w14:paraId="1FC1FF1A" w14:textId="762EFA80" w:rsidR="0B937C46" w:rsidRDefault="0B937C46" w:rsidP="0B937C46">
            <w:r w:rsidRPr="0B937C46">
              <w:t>H2-8-B</w:t>
            </w:r>
          </w:p>
        </w:tc>
        <w:tc>
          <w:tcPr>
            <w:tcW w:w="1502" w:type="dxa"/>
          </w:tcPr>
          <w:p w14:paraId="34C317B4" w14:textId="0D64EBB0" w:rsidR="0B937C46" w:rsidRDefault="0B937C46" w:rsidP="0B937C46">
            <w:r w:rsidRPr="0B937C46">
              <w:t>81.4</w:t>
            </w:r>
          </w:p>
        </w:tc>
        <w:tc>
          <w:tcPr>
            <w:tcW w:w="1502" w:type="dxa"/>
          </w:tcPr>
          <w:p w14:paraId="7F0644B6" w14:textId="7BB54DAF" w:rsidR="0B937C46" w:rsidRDefault="0B937C46" w:rsidP="0B937C46">
            <w:r w:rsidRPr="0B937C46">
              <w:t>100.0</w:t>
            </w:r>
          </w:p>
        </w:tc>
      </w:tr>
      <w:tr w:rsidR="0B937C46" w14:paraId="32BDC943" w14:textId="77777777" w:rsidTr="140F13E5">
        <w:tc>
          <w:tcPr>
            <w:tcW w:w="1502" w:type="dxa"/>
          </w:tcPr>
          <w:p w14:paraId="68BCEC02" w14:textId="3CC74277" w:rsidR="0B937C46" w:rsidRDefault="0B937C46" w:rsidP="0B937C46">
            <w:pPr>
              <w:spacing w:line="259" w:lineRule="auto"/>
            </w:pPr>
            <w:r w:rsidRPr="0B937C46">
              <w:t>Mouse</w:t>
            </w:r>
          </w:p>
        </w:tc>
        <w:tc>
          <w:tcPr>
            <w:tcW w:w="1502" w:type="dxa"/>
          </w:tcPr>
          <w:p w14:paraId="42343C2F" w14:textId="2BDE337D" w:rsidR="0B937C46" w:rsidRDefault="0B937C46" w:rsidP="0B937C46">
            <w:r w:rsidRPr="0B937C46">
              <w:t>IGHV5</w:t>
            </w:r>
          </w:p>
        </w:tc>
        <w:tc>
          <w:tcPr>
            <w:tcW w:w="1502" w:type="dxa"/>
          </w:tcPr>
          <w:p w14:paraId="629CBF3D" w14:textId="5C028FBD" w:rsidR="0B937C46" w:rsidRDefault="0B937C46" w:rsidP="0B937C46">
            <w:r w:rsidRPr="0B937C46">
              <w:t>H1-8-A</w:t>
            </w:r>
          </w:p>
        </w:tc>
        <w:tc>
          <w:tcPr>
            <w:tcW w:w="1502" w:type="dxa"/>
          </w:tcPr>
          <w:p w14:paraId="585845E5" w14:textId="11741523" w:rsidR="0B937C46" w:rsidRDefault="0B937C46" w:rsidP="0B937C46">
            <w:r w:rsidRPr="0B937C46">
              <w:t>H2-8-B</w:t>
            </w:r>
          </w:p>
        </w:tc>
        <w:tc>
          <w:tcPr>
            <w:tcW w:w="1502" w:type="dxa"/>
          </w:tcPr>
          <w:p w14:paraId="1E09EB99" w14:textId="50FCF3EF" w:rsidR="0B937C46" w:rsidRDefault="0B937C46" w:rsidP="0B937C46">
            <w:r w:rsidRPr="0B937C46">
              <w:t>98.1</w:t>
            </w:r>
          </w:p>
        </w:tc>
        <w:tc>
          <w:tcPr>
            <w:tcW w:w="1502" w:type="dxa"/>
          </w:tcPr>
          <w:p w14:paraId="6861070B" w14:textId="3D058BEA" w:rsidR="0B937C46" w:rsidRDefault="0B937C46" w:rsidP="0B937C46">
            <w:r w:rsidRPr="0B937C46">
              <w:t>100.0</w:t>
            </w:r>
          </w:p>
        </w:tc>
      </w:tr>
      <w:tr w:rsidR="0B937C46" w14:paraId="3FC625C3" w14:textId="77777777" w:rsidTr="140F13E5">
        <w:tc>
          <w:tcPr>
            <w:tcW w:w="1502" w:type="dxa"/>
          </w:tcPr>
          <w:p w14:paraId="421311DD" w14:textId="47D1AC54" w:rsidR="0B937C46" w:rsidRDefault="0B937C46" w:rsidP="0B937C46">
            <w:pPr>
              <w:spacing w:line="259" w:lineRule="auto"/>
            </w:pPr>
            <w:r w:rsidRPr="0B937C46">
              <w:t>Mouse</w:t>
            </w:r>
          </w:p>
        </w:tc>
        <w:tc>
          <w:tcPr>
            <w:tcW w:w="1502" w:type="dxa"/>
          </w:tcPr>
          <w:p w14:paraId="53B87105" w14:textId="53F74D7F" w:rsidR="0B937C46" w:rsidRDefault="0B937C46" w:rsidP="0B937C46">
            <w:r w:rsidRPr="0B937C46">
              <w:t>IGHV6</w:t>
            </w:r>
          </w:p>
        </w:tc>
        <w:tc>
          <w:tcPr>
            <w:tcW w:w="1502" w:type="dxa"/>
          </w:tcPr>
          <w:p w14:paraId="5E17B73E" w14:textId="5E52C9D3" w:rsidR="0B937C46" w:rsidRDefault="0B937C46" w:rsidP="0B937C46">
            <w:r w:rsidRPr="0B937C46">
              <w:t>H1-8-A</w:t>
            </w:r>
          </w:p>
        </w:tc>
        <w:tc>
          <w:tcPr>
            <w:tcW w:w="1502" w:type="dxa"/>
          </w:tcPr>
          <w:p w14:paraId="51DA1CEE" w14:textId="0C1BF6AC" w:rsidR="0B937C46" w:rsidRDefault="0B937C46" w:rsidP="0B937C46">
            <w:r w:rsidRPr="0B937C46">
              <w:t>H2-10-A</w:t>
            </w:r>
          </w:p>
        </w:tc>
        <w:tc>
          <w:tcPr>
            <w:tcW w:w="1502" w:type="dxa"/>
          </w:tcPr>
          <w:p w14:paraId="3D34EFD6" w14:textId="2ED28583" w:rsidR="0B937C46" w:rsidRDefault="0B937C46" w:rsidP="0B937C46">
            <w:r w:rsidRPr="0B937C46">
              <w:t>99.9</w:t>
            </w:r>
          </w:p>
        </w:tc>
        <w:tc>
          <w:tcPr>
            <w:tcW w:w="1502" w:type="dxa"/>
          </w:tcPr>
          <w:p w14:paraId="6C38ADA1" w14:textId="292A463F" w:rsidR="0B937C46" w:rsidRDefault="0B937C46" w:rsidP="0B937C46">
            <w:r w:rsidRPr="0B937C46">
              <w:t>100.0</w:t>
            </w:r>
          </w:p>
        </w:tc>
      </w:tr>
      <w:tr w:rsidR="0B937C46" w14:paraId="471269AC" w14:textId="77777777" w:rsidTr="140F13E5">
        <w:tc>
          <w:tcPr>
            <w:tcW w:w="1502" w:type="dxa"/>
          </w:tcPr>
          <w:p w14:paraId="20B6EE29" w14:textId="23D82798" w:rsidR="0B937C46" w:rsidRDefault="0B937C46" w:rsidP="0B937C46">
            <w:pPr>
              <w:spacing w:line="259" w:lineRule="auto"/>
            </w:pPr>
            <w:r w:rsidRPr="0B937C46">
              <w:t>Mouse</w:t>
            </w:r>
          </w:p>
        </w:tc>
        <w:tc>
          <w:tcPr>
            <w:tcW w:w="1502" w:type="dxa"/>
          </w:tcPr>
          <w:p w14:paraId="319EF35A" w14:textId="1260535D" w:rsidR="0B937C46" w:rsidRDefault="0B937C46" w:rsidP="0B937C46">
            <w:r w:rsidRPr="0B937C46">
              <w:t>IGHV7</w:t>
            </w:r>
          </w:p>
        </w:tc>
        <w:tc>
          <w:tcPr>
            <w:tcW w:w="1502" w:type="dxa"/>
          </w:tcPr>
          <w:p w14:paraId="3558A7B1" w14:textId="56E9CC3B" w:rsidR="0B937C46" w:rsidRDefault="0B937C46" w:rsidP="0B937C46">
            <w:r w:rsidRPr="0B937C46">
              <w:t>H1-8-A</w:t>
            </w:r>
          </w:p>
        </w:tc>
        <w:tc>
          <w:tcPr>
            <w:tcW w:w="1502" w:type="dxa"/>
          </w:tcPr>
          <w:p w14:paraId="1AC7C775" w14:textId="2B4BB38A" w:rsidR="0B937C46" w:rsidRDefault="0B937C46" w:rsidP="0B937C46">
            <w:r w:rsidRPr="0B937C46">
              <w:t>H2-10-A</w:t>
            </w:r>
          </w:p>
        </w:tc>
        <w:tc>
          <w:tcPr>
            <w:tcW w:w="1502" w:type="dxa"/>
          </w:tcPr>
          <w:p w14:paraId="1FC9A53F" w14:textId="3A76D203" w:rsidR="0B937C46" w:rsidRDefault="0B937C46" w:rsidP="0B937C46">
            <w:r w:rsidRPr="0B937C46">
              <w:t>100.0</w:t>
            </w:r>
          </w:p>
        </w:tc>
        <w:tc>
          <w:tcPr>
            <w:tcW w:w="1502" w:type="dxa"/>
          </w:tcPr>
          <w:p w14:paraId="712E6C70" w14:textId="7DC05BE9" w:rsidR="0B937C46" w:rsidRDefault="0B937C46" w:rsidP="0B937C46">
            <w:r w:rsidRPr="0B937C46">
              <w:t>100.0</w:t>
            </w:r>
          </w:p>
        </w:tc>
      </w:tr>
      <w:tr w:rsidR="0B937C46" w14:paraId="55967A2B" w14:textId="77777777" w:rsidTr="140F13E5">
        <w:tc>
          <w:tcPr>
            <w:tcW w:w="1502" w:type="dxa"/>
          </w:tcPr>
          <w:p w14:paraId="173B44F0" w14:textId="45616090" w:rsidR="0B937C46" w:rsidRDefault="0B937C46" w:rsidP="0B937C46">
            <w:pPr>
              <w:spacing w:line="259" w:lineRule="auto"/>
            </w:pPr>
            <w:r w:rsidRPr="0B937C46">
              <w:t>Mouse</w:t>
            </w:r>
          </w:p>
        </w:tc>
        <w:tc>
          <w:tcPr>
            <w:tcW w:w="1502" w:type="dxa"/>
          </w:tcPr>
          <w:p w14:paraId="3CE9D7D6" w14:textId="38E1515D" w:rsidR="0B937C46" w:rsidRDefault="0B937C46" w:rsidP="0B937C46">
            <w:r w:rsidRPr="0B937C46">
              <w:t>IGHV8</w:t>
            </w:r>
          </w:p>
        </w:tc>
        <w:tc>
          <w:tcPr>
            <w:tcW w:w="1502" w:type="dxa"/>
          </w:tcPr>
          <w:p w14:paraId="30F3487A" w14:textId="497CC9F7" w:rsidR="0B937C46" w:rsidRDefault="0B937C46" w:rsidP="0B937C46">
            <w:r w:rsidRPr="0B937C46">
              <w:t>H1-10-A</w:t>
            </w:r>
          </w:p>
        </w:tc>
        <w:tc>
          <w:tcPr>
            <w:tcW w:w="1502" w:type="dxa"/>
          </w:tcPr>
          <w:p w14:paraId="75DC2EFC" w14:textId="05FD6946" w:rsidR="0B937C46" w:rsidRDefault="0B937C46" w:rsidP="0B937C46">
            <w:r w:rsidRPr="0B937C46">
              <w:t>H2-7-A</w:t>
            </w:r>
          </w:p>
        </w:tc>
        <w:tc>
          <w:tcPr>
            <w:tcW w:w="1502" w:type="dxa"/>
          </w:tcPr>
          <w:p w14:paraId="7F2E3294" w14:textId="1D022D09" w:rsidR="0B937C46" w:rsidRDefault="0B937C46" w:rsidP="0B937C46">
            <w:r w:rsidRPr="0B937C46">
              <w:t>100.0</w:t>
            </w:r>
          </w:p>
        </w:tc>
        <w:tc>
          <w:tcPr>
            <w:tcW w:w="1502" w:type="dxa"/>
          </w:tcPr>
          <w:p w14:paraId="537DF822" w14:textId="06D9D9B5" w:rsidR="0B937C46" w:rsidRDefault="0B937C46" w:rsidP="0B937C46">
            <w:r w:rsidRPr="0B937C46">
              <w:t>94.3</w:t>
            </w:r>
          </w:p>
        </w:tc>
      </w:tr>
      <w:tr w:rsidR="0B937C46" w14:paraId="35E3089C" w14:textId="77777777" w:rsidTr="140F13E5">
        <w:tc>
          <w:tcPr>
            <w:tcW w:w="1502" w:type="dxa"/>
          </w:tcPr>
          <w:p w14:paraId="6F3A4CE1" w14:textId="3E60420E" w:rsidR="0B937C46" w:rsidRDefault="0B937C46" w:rsidP="0B937C46">
            <w:pPr>
              <w:spacing w:line="259" w:lineRule="auto"/>
            </w:pPr>
            <w:r w:rsidRPr="0B937C46">
              <w:t>Mouse</w:t>
            </w:r>
          </w:p>
        </w:tc>
        <w:tc>
          <w:tcPr>
            <w:tcW w:w="1502" w:type="dxa"/>
          </w:tcPr>
          <w:p w14:paraId="157A3D12" w14:textId="66F5DB0B" w:rsidR="0B937C46" w:rsidRDefault="0B937C46" w:rsidP="0B937C46">
            <w:r w:rsidRPr="0B937C46">
              <w:t>IGHV9</w:t>
            </w:r>
          </w:p>
        </w:tc>
        <w:tc>
          <w:tcPr>
            <w:tcW w:w="1502" w:type="dxa"/>
          </w:tcPr>
          <w:p w14:paraId="5CF3F0CA" w14:textId="674358C9" w:rsidR="0B937C46" w:rsidRDefault="0B937C46" w:rsidP="0B937C46">
            <w:r w:rsidRPr="0B937C46">
              <w:t>H1-8-A</w:t>
            </w:r>
          </w:p>
        </w:tc>
        <w:tc>
          <w:tcPr>
            <w:tcW w:w="1502" w:type="dxa"/>
          </w:tcPr>
          <w:p w14:paraId="475B2052" w14:textId="4869C58F" w:rsidR="0B937C46" w:rsidRDefault="0B937C46" w:rsidP="0B937C46">
            <w:r w:rsidRPr="0B937C46">
              <w:t>H2-8-A</w:t>
            </w:r>
          </w:p>
        </w:tc>
        <w:tc>
          <w:tcPr>
            <w:tcW w:w="1502" w:type="dxa"/>
          </w:tcPr>
          <w:p w14:paraId="14DA7C85" w14:textId="7971E187" w:rsidR="0B937C46" w:rsidRDefault="0B937C46" w:rsidP="0B937C46">
            <w:r w:rsidRPr="0B937C46">
              <w:t>100.0</w:t>
            </w:r>
          </w:p>
        </w:tc>
        <w:tc>
          <w:tcPr>
            <w:tcW w:w="1502" w:type="dxa"/>
          </w:tcPr>
          <w:p w14:paraId="19575997" w14:textId="6C7FD9A2" w:rsidR="0B937C46" w:rsidRDefault="0B937C46" w:rsidP="0B937C46">
            <w:r w:rsidRPr="0B937C46">
              <w:t>100.0</w:t>
            </w:r>
          </w:p>
        </w:tc>
      </w:tr>
    </w:tbl>
    <w:p w14:paraId="0096513C" w14:textId="7812D49D" w:rsidR="0B937C46" w:rsidRDefault="0EED61A9">
      <w:r w:rsidRPr="0EED61A9">
        <w:rPr>
          <w:b/>
          <w:bCs/>
        </w:rPr>
        <w:t xml:space="preserve">Supplementary </w:t>
      </w:r>
      <w:del w:id="2" w:author="Eve Richardson" w:date="2023-01-11T13:58:00Z">
        <w:r w:rsidRPr="0EED61A9" w:rsidDel="005429D5">
          <w:rPr>
            <w:b/>
            <w:bCs/>
          </w:rPr>
          <w:delText>Table 1</w:delText>
        </w:r>
      </w:del>
      <w:ins w:id="3" w:author="Eve Richardson" w:date="2023-01-11T13:58:00Z">
        <w:r w:rsidR="005429D5">
          <w:rPr>
            <w:b/>
            <w:bCs/>
          </w:rPr>
          <w:t>File 1a</w:t>
        </w:r>
      </w:ins>
      <w:r>
        <w:t>: dominant canonical forms per IGHV subgroup. Predicting the canonical form based solely on the dominant form observed for the IGHV subgroup would result in accuracy between 46.2 and 100%. Differences can be seen between the Kymouse and human in IGHV1, in which the majority of human sequences are H1-8-A vs. H1-8-C in the Kymouse.</w:t>
      </w:r>
    </w:p>
    <w:p w14:paraId="56D86ADA" w14:textId="0928E857" w:rsidR="140F13E5" w:rsidRDefault="140F13E5" w:rsidP="140F13E5"/>
    <w:p w14:paraId="1C369138" w14:textId="4C3FE7B2" w:rsidR="140F13E5" w:rsidRDefault="140F13E5" w:rsidP="140F13E5"/>
    <w:p w14:paraId="2889304B" w14:textId="12DE9D39" w:rsidR="140F13E5" w:rsidRDefault="140F13E5" w:rsidP="140F13E5"/>
    <w:p w14:paraId="13CEB097" w14:textId="5BDE881F" w:rsidR="140F13E5" w:rsidRDefault="140F13E5" w:rsidP="140F13E5"/>
    <w:p w14:paraId="62B3533C" w14:textId="3BD0D252" w:rsidR="140F13E5" w:rsidRDefault="140F13E5" w:rsidP="140F13E5"/>
    <w:p w14:paraId="34F7D5AB" w14:textId="5659C1CD" w:rsidR="140F13E5" w:rsidRDefault="140F13E5" w:rsidP="140F13E5"/>
    <w:p w14:paraId="07712C7A" w14:textId="53A55B00" w:rsidR="140F13E5" w:rsidRDefault="140F13E5" w:rsidP="140F13E5"/>
    <w:p w14:paraId="1385ACA7" w14:textId="1BB7A41C" w:rsidR="140F13E5" w:rsidRDefault="140F13E5" w:rsidP="140F13E5"/>
    <w:p w14:paraId="479E7289" w14:textId="60935609" w:rsidR="140F13E5" w:rsidRDefault="140F13E5" w:rsidP="140F13E5"/>
    <w:p w14:paraId="261FC1E6" w14:textId="54D89F9C" w:rsidR="6D7FC647" w:rsidRDefault="6D7FC647"/>
    <w:tbl>
      <w:tblPr>
        <w:tblStyle w:val="TableGrid"/>
        <w:tblW w:w="7510" w:type="dxa"/>
        <w:tblLayout w:type="fixed"/>
        <w:tblLook w:val="06A0" w:firstRow="1" w:lastRow="0" w:firstColumn="1" w:lastColumn="0" w:noHBand="1" w:noVBand="1"/>
      </w:tblPr>
      <w:tblGrid>
        <w:gridCol w:w="1502"/>
        <w:gridCol w:w="1502"/>
        <w:gridCol w:w="1502"/>
        <w:gridCol w:w="1500"/>
        <w:gridCol w:w="1504"/>
      </w:tblGrid>
      <w:tr w:rsidR="2E58C22E" w14:paraId="62DC1599" w14:textId="77777777" w:rsidTr="0EED61A9">
        <w:tc>
          <w:tcPr>
            <w:tcW w:w="1502" w:type="dxa"/>
            <w:shd w:val="clear" w:color="auto" w:fill="B4C6E7" w:themeFill="accent1" w:themeFillTint="66"/>
          </w:tcPr>
          <w:p w14:paraId="7E04325E" w14:textId="2D93619E" w:rsidR="2E58C22E" w:rsidRDefault="0B937C46" w:rsidP="0B937C46">
            <w:pPr>
              <w:spacing w:line="259" w:lineRule="auto"/>
            </w:pPr>
            <w:r w:rsidRPr="0B937C46">
              <w:t>CDRH3 length (A.A.)</w:t>
            </w:r>
          </w:p>
        </w:tc>
        <w:tc>
          <w:tcPr>
            <w:tcW w:w="1502" w:type="dxa"/>
            <w:shd w:val="clear" w:color="auto" w:fill="B4C6E7" w:themeFill="accent1" w:themeFillTint="66"/>
          </w:tcPr>
          <w:p w14:paraId="35EE54CC" w14:textId="538C6955" w:rsidR="2E58C22E" w:rsidRDefault="0B937C46" w:rsidP="0B937C46">
            <w:pPr>
              <w:spacing w:line="259" w:lineRule="auto"/>
            </w:pPr>
            <w:r w:rsidRPr="0B937C46">
              <w:t>Number of unique CDRH3s</w:t>
            </w:r>
          </w:p>
        </w:tc>
        <w:tc>
          <w:tcPr>
            <w:tcW w:w="1502" w:type="dxa"/>
            <w:shd w:val="clear" w:color="auto" w:fill="B4C6E7" w:themeFill="accent1" w:themeFillTint="66"/>
          </w:tcPr>
          <w:p w14:paraId="7400BEA0" w14:textId="056BB29E" w:rsidR="2E58C22E" w:rsidRDefault="742E4ABA" w:rsidP="2E58C22E">
            <w:r w:rsidRPr="742E4ABA">
              <w:t>Number of clusters with 2Å cut-off</w:t>
            </w:r>
          </w:p>
        </w:tc>
        <w:tc>
          <w:tcPr>
            <w:tcW w:w="1500" w:type="dxa"/>
            <w:shd w:val="clear" w:color="auto" w:fill="B4C6E7" w:themeFill="accent1" w:themeFillTint="66"/>
          </w:tcPr>
          <w:p w14:paraId="4E3ED78F" w14:textId="77DC60DC" w:rsidR="2E58C22E" w:rsidRDefault="742E4ABA" w:rsidP="742E4ABA">
            <w:pPr>
              <w:spacing w:line="259" w:lineRule="auto"/>
            </w:pPr>
            <w:r w:rsidRPr="742E4ABA">
              <w:t>Number of clusters with 1Å cut-off</w:t>
            </w:r>
          </w:p>
        </w:tc>
        <w:tc>
          <w:tcPr>
            <w:tcW w:w="1504" w:type="dxa"/>
            <w:shd w:val="clear" w:color="auto" w:fill="FFE599" w:themeFill="accent4" w:themeFillTint="66"/>
          </w:tcPr>
          <w:p w14:paraId="61394DD7" w14:textId="794A4E7D" w:rsidR="742E4ABA" w:rsidRDefault="0B937C46" w:rsidP="0B937C46">
            <w:pPr>
              <w:spacing w:line="259" w:lineRule="auto"/>
            </w:pPr>
            <w:r w:rsidRPr="0B937C46">
              <w:t>Number of clusters with 0.6Å cut-off</w:t>
            </w:r>
          </w:p>
        </w:tc>
      </w:tr>
      <w:tr w:rsidR="2E58C22E" w14:paraId="4592117C" w14:textId="77777777" w:rsidTr="0EED61A9">
        <w:tc>
          <w:tcPr>
            <w:tcW w:w="1502" w:type="dxa"/>
          </w:tcPr>
          <w:p w14:paraId="4729941C" w14:textId="62CC3C17" w:rsidR="2E58C22E" w:rsidRDefault="2E58C22E" w:rsidP="2E58C22E">
            <w:r w:rsidRPr="2E58C22E">
              <w:t>4</w:t>
            </w:r>
          </w:p>
        </w:tc>
        <w:tc>
          <w:tcPr>
            <w:tcW w:w="1502" w:type="dxa"/>
          </w:tcPr>
          <w:p w14:paraId="76CB3C26" w14:textId="4CCB0439" w:rsidR="2E58C22E" w:rsidRDefault="40283A2A" w:rsidP="2E58C22E">
            <w:r w:rsidRPr="40283A2A">
              <w:t>25</w:t>
            </w:r>
          </w:p>
        </w:tc>
        <w:tc>
          <w:tcPr>
            <w:tcW w:w="1502" w:type="dxa"/>
          </w:tcPr>
          <w:p w14:paraId="6861FCCE" w14:textId="0E128D30" w:rsidR="2E58C22E" w:rsidRDefault="2E58C22E" w:rsidP="2E58C22E">
            <w:r w:rsidRPr="2E58C22E">
              <w:t>2</w:t>
            </w:r>
          </w:p>
        </w:tc>
        <w:tc>
          <w:tcPr>
            <w:tcW w:w="1500" w:type="dxa"/>
          </w:tcPr>
          <w:p w14:paraId="3A2183D0" w14:textId="3F9CAACB" w:rsidR="2E58C22E" w:rsidRDefault="40283A2A" w:rsidP="2E58C22E">
            <w:r w:rsidRPr="40283A2A">
              <w:t>2</w:t>
            </w:r>
          </w:p>
        </w:tc>
        <w:tc>
          <w:tcPr>
            <w:tcW w:w="1504" w:type="dxa"/>
            <w:shd w:val="clear" w:color="auto" w:fill="FFE599" w:themeFill="accent4" w:themeFillTint="66"/>
          </w:tcPr>
          <w:p w14:paraId="58A75533" w14:textId="41D69DEF" w:rsidR="742E4ABA" w:rsidRDefault="40283A2A" w:rsidP="0B937C46">
            <w:r w:rsidRPr="40283A2A">
              <w:t>5</w:t>
            </w:r>
          </w:p>
        </w:tc>
      </w:tr>
      <w:tr w:rsidR="2E58C22E" w14:paraId="22BDF6D0" w14:textId="77777777" w:rsidTr="0EED61A9">
        <w:tc>
          <w:tcPr>
            <w:tcW w:w="1502" w:type="dxa"/>
          </w:tcPr>
          <w:p w14:paraId="2CD8518A" w14:textId="27B04364" w:rsidR="2E58C22E" w:rsidRDefault="2E58C22E" w:rsidP="2E58C22E">
            <w:r w:rsidRPr="2E58C22E">
              <w:t>5</w:t>
            </w:r>
          </w:p>
        </w:tc>
        <w:tc>
          <w:tcPr>
            <w:tcW w:w="1502" w:type="dxa"/>
          </w:tcPr>
          <w:p w14:paraId="6F4188CD" w14:textId="0525B2B8" w:rsidR="2E58C22E" w:rsidRDefault="40283A2A" w:rsidP="2E58C22E">
            <w:r w:rsidRPr="40283A2A">
              <w:t>43</w:t>
            </w:r>
          </w:p>
        </w:tc>
        <w:tc>
          <w:tcPr>
            <w:tcW w:w="1502" w:type="dxa"/>
          </w:tcPr>
          <w:p w14:paraId="706C5FE2" w14:textId="6A318E78" w:rsidR="2E58C22E" w:rsidRDefault="40283A2A" w:rsidP="2E58C22E">
            <w:r w:rsidRPr="40283A2A">
              <w:t>2</w:t>
            </w:r>
          </w:p>
        </w:tc>
        <w:tc>
          <w:tcPr>
            <w:tcW w:w="1500" w:type="dxa"/>
          </w:tcPr>
          <w:p w14:paraId="5347A9F7" w14:textId="45F11031" w:rsidR="2E58C22E" w:rsidRDefault="40283A2A" w:rsidP="2E58C22E">
            <w:r w:rsidRPr="40283A2A">
              <w:t>2</w:t>
            </w:r>
          </w:p>
        </w:tc>
        <w:tc>
          <w:tcPr>
            <w:tcW w:w="1504" w:type="dxa"/>
            <w:shd w:val="clear" w:color="auto" w:fill="FFE599" w:themeFill="accent4" w:themeFillTint="66"/>
          </w:tcPr>
          <w:p w14:paraId="31764E35" w14:textId="0946CE42" w:rsidR="742E4ABA" w:rsidRDefault="40283A2A" w:rsidP="0B937C46">
            <w:pPr>
              <w:spacing w:line="259" w:lineRule="auto"/>
            </w:pPr>
            <w:r w:rsidRPr="40283A2A">
              <w:t>6</w:t>
            </w:r>
          </w:p>
        </w:tc>
      </w:tr>
      <w:tr w:rsidR="2E58C22E" w14:paraId="0604FFA4" w14:textId="77777777" w:rsidTr="0EED61A9">
        <w:tc>
          <w:tcPr>
            <w:tcW w:w="1502" w:type="dxa"/>
          </w:tcPr>
          <w:p w14:paraId="3719AFCF" w14:textId="6CF1FB0F" w:rsidR="2E58C22E" w:rsidRDefault="2E58C22E" w:rsidP="2E58C22E">
            <w:r w:rsidRPr="2E58C22E">
              <w:t>6</w:t>
            </w:r>
          </w:p>
        </w:tc>
        <w:tc>
          <w:tcPr>
            <w:tcW w:w="1502" w:type="dxa"/>
          </w:tcPr>
          <w:p w14:paraId="12AD3437" w14:textId="580F1D7E" w:rsidR="2E58C22E" w:rsidRDefault="40283A2A" w:rsidP="40283A2A">
            <w:pPr>
              <w:spacing w:line="259" w:lineRule="auto"/>
            </w:pPr>
            <w:r w:rsidRPr="40283A2A">
              <w:t>129</w:t>
            </w:r>
          </w:p>
        </w:tc>
        <w:tc>
          <w:tcPr>
            <w:tcW w:w="1502" w:type="dxa"/>
          </w:tcPr>
          <w:p w14:paraId="33E36C07" w14:textId="23201F44" w:rsidR="2E58C22E" w:rsidRDefault="40283A2A" w:rsidP="2E58C22E">
            <w:r w:rsidRPr="40283A2A">
              <w:t>2</w:t>
            </w:r>
          </w:p>
        </w:tc>
        <w:tc>
          <w:tcPr>
            <w:tcW w:w="1500" w:type="dxa"/>
          </w:tcPr>
          <w:p w14:paraId="6E1ECC3C" w14:textId="0D6C4AE2" w:rsidR="2E58C22E" w:rsidRDefault="40283A2A" w:rsidP="2E58C22E">
            <w:r w:rsidRPr="40283A2A">
              <w:t>5</w:t>
            </w:r>
          </w:p>
        </w:tc>
        <w:tc>
          <w:tcPr>
            <w:tcW w:w="1504" w:type="dxa"/>
            <w:shd w:val="clear" w:color="auto" w:fill="FFE599" w:themeFill="accent4" w:themeFillTint="66"/>
          </w:tcPr>
          <w:p w14:paraId="705CB475" w14:textId="61AA27F7" w:rsidR="742E4ABA" w:rsidRDefault="40283A2A" w:rsidP="0B937C46">
            <w:r w:rsidRPr="40283A2A">
              <w:t>12</w:t>
            </w:r>
          </w:p>
        </w:tc>
      </w:tr>
      <w:tr w:rsidR="2E58C22E" w14:paraId="069FD8AF" w14:textId="77777777" w:rsidTr="0EED61A9">
        <w:tc>
          <w:tcPr>
            <w:tcW w:w="1502" w:type="dxa"/>
          </w:tcPr>
          <w:p w14:paraId="0122885B" w14:textId="1EFAF76B" w:rsidR="2E58C22E" w:rsidRDefault="2E58C22E" w:rsidP="2E58C22E">
            <w:r w:rsidRPr="2E58C22E">
              <w:t>7</w:t>
            </w:r>
          </w:p>
        </w:tc>
        <w:tc>
          <w:tcPr>
            <w:tcW w:w="1502" w:type="dxa"/>
          </w:tcPr>
          <w:p w14:paraId="2A774390" w14:textId="3073B319" w:rsidR="2E58C22E" w:rsidRDefault="40283A2A" w:rsidP="2E58C22E">
            <w:r w:rsidRPr="40283A2A">
              <w:t>309</w:t>
            </w:r>
          </w:p>
        </w:tc>
        <w:tc>
          <w:tcPr>
            <w:tcW w:w="1502" w:type="dxa"/>
          </w:tcPr>
          <w:p w14:paraId="28B42B84" w14:textId="611C0A0F" w:rsidR="2E58C22E" w:rsidRDefault="40283A2A" w:rsidP="2E58C22E">
            <w:r w:rsidRPr="40283A2A">
              <w:t>2</w:t>
            </w:r>
          </w:p>
        </w:tc>
        <w:tc>
          <w:tcPr>
            <w:tcW w:w="1500" w:type="dxa"/>
          </w:tcPr>
          <w:p w14:paraId="2EE25E98" w14:textId="6F352B4C" w:rsidR="2E58C22E" w:rsidRDefault="40283A2A" w:rsidP="2E58C22E">
            <w:r w:rsidRPr="40283A2A">
              <w:t>7</w:t>
            </w:r>
          </w:p>
        </w:tc>
        <w:tc>
          <w:tcPr>
            <w:tcW w:w="1504" w:type="dxa"/>
            <w:shd w:val="clear" w:color="auto" w:fill="FFE599" w:themeFill="accent4" w:themeFillTint="66"/>
          </w:tcPr>
          <w:p w14:paraId="77BB37D7" w14:textId="0FD1B7D0" w:rsidR="742E4ABA" w:rsidRDefault="40283A2A" w:rsidP="0B937C46">
            <w:r w:rsidRPr="40283A2A">
              <w:t>26</w:t>
            </w:r>
          </w:p>
        </w:tc>
      </w:tr>
      <w:tr w:rsidR="2E58C22E" w14:paraId="4C8041BF" w14:textId="77777777" w:rsidTr="0EED61A9">
        <w:tc>
          <w:tcPr>
            <w:tcW w:w="1502" w:type="dxa"/>
          </w:tcPr>
          <w:p w14:paraId="62C73935" w14:textId="7418C71C" w:rsidR="2E58C22E" w:rsidRDefault="2E58C22E" w:rsidP="2E58C22E">
            <w:r w:rsidRPr="2E58C22E">
              <w:t>8</w:t>
            </w:r>
          </w:p>
        </w:tc>
        <w:tc>
          <w:tcPr>
            <w:tcW w:w="1502" w:type="dxa"/>
          </w:tcPr>
          <w:p w14:paraId="318A3D14" w14:textId="62F92033" w:rsidR="2E58C22E" w:rsidRDefault="40283A2A" w:rsidP="2E58C22E">
            <w:r w:rsidRPr="40283A2A">
              <w:t>640</w:t>
            </w:r>
          </w:p>
        </w:tc>
        <w:tc>
          <w:tcPr>
            <w:tcW w:w="1502" w:type="dxa"/>
          </w:tcPr>
          <w:p w14:paraId="6162D59F" w14:textId="3281B0D5" w:rsidR="2E58C22E" w:rsidRDefault="40283A2A" w:rsidP="2E58C22E">
            <w:r w:rsidRPr="40283A2A">
              <w:t>4</w:t>
            </w:r>
          </w:p>
          <w:p w14:paraId="51B93B00" w14:textId="7809075E" w:rsidR="2E58C22E" w:rsidRDefault="2E58C22E" w:rsidP="2E58C22E"/>
        </w:tc>
        <w:tc>
          <w:tcPr>
            <w:tcW w:w="1500" w:type="dxa"/>
          </w:tcPr>
          <w:p w14:paraId="3905BBDB" w14:textId="67D7A86E" w:rsidR="2E58C22E" w:rsidRDefault="40283A2A" w:rsidP="2E58C22E">
            <w:r w:rsidRPr="40283A2A">
              <w:t>13</w:t>
            </w:r>
          </w:p>
        </w:tc>
        <w:tc>
          <w:tcPr>
            <w:tcW w:w="1504" w:type="dxa"/>
            <w:shd w:val="clear" w:color="auto" w:fill="FFE599" w:themeFill="accent4" w:themeFillTint="66"/>
          </w:tcPr>
          <w:p w14:paraId="00541289" w14:textId="3553A1BD" w:rsidR="742E4ABA" w:rsidRDefault="40283A2A" w:rsidP="0B937C46">
            <w:r w:rsidRPr="40283A2A">
              <w:t>60</w:t>
            </w:r>
          </w:p>
        </w:tc>
      </w:tr>
      <w:tr w:rsidR="2E58C22E" w14:paraId="21372FE4" w14:textId="77777777" w:rsidTr="0EED61A9">
        <w:tc>
          <w:tcPr>
            <w:tcW w:w="1502" w:type="dxa"/>
          </w:tcPr>
          <w:p w14:paraId="3CB5DEB7" w14:textId="3DE53F36" w:rsidR="2E58C22E" w:rsidRDefault="2E58C22E" w:rsidP="2E58C22E">
            <w:r w:rsidRPr="2E58C22E">
              <w:t>9</w:t>
            </w:r>
          </w:p>
        </w:tc>
        <w:tc>
          <w:tcPr>
            <w:tcW w:w="1502" w:type="dxa"/>
          </w:tcPr>
          <w:p w14:paraId="4C54CF3C" w14:textId="7333826F" w:rsidR="2E58C22E" w:rsidRDefault="40283A2A" w:rsidP="2E58C22E">
            <w:r w:rsidRPr="40283A2A">
              <w:t>1304</w:t>
            </w:r>
          </w:p>
        </w:tc>
        <w:tc>
          <w:tcPr>
            <w:tcW w:w="1502" w:type="dxa"/>
          </w:tcPr>
          <w:p w14:paraId="0F08FBB0" w14:textId="69D4D5FE" w:rsidR="2E58C22E" w:rsidRDefault="40283A2A" w:rsidP="2E58C22E">
            <w:r w:rsidRPr="40283A2A">
              <w:t>4</w:t>
            </w:r>
          </w:p>
        </w:tc>
        <w:tc>
          <w:tcPr>
            <w:tcW w:w="1500" w:type="dxa"/>
          </w:tcPr>
          <w:p w14:paraId="2AE1EECE" w14:textId="65B13F63" w:rsidR="2E58C22E" w:rsidRDefault="40283A2A" w:rsidP="2E58C22E">
            <w:r w:rsidRPr="40283A2A">
              <w:t>24</w:t>
            </w:r>
          </w:p>
        </w:tc>
        <w:tc>
          <w:tcPr>
            <w:tcW w:w="1504" w:type="dxa"/>
            <w:shd w:val="clear" w:color="auto" w:fill="FFE599" w:themeFill="accent4" w:themeFillTint="66"/>
          </w:tcPr>
          <w:p w14:paraId="2622CFF3" w14:textId="54563BCE" w:rsidR="742E4ABA" w:rsidRDefault="40283A2A" w:rsidP="0B937C46">
            <w:r w:rsidRPr="40283A2A">
              <w:t>115</w:t>
            </w:r>
          </w:p>
        </w:tc>
      </w:tr>
      <w:tr w:rsidR="2E58C22E" w14:paraId="60382CFC" w14:textId="77777777" w:rsidTr="0EED61A9">
        <w:tc>
          <w:tcPr>
            <w:tcW w:w="1502" w:type="dxa"/>
          </w:tcPr>
          <w:p w14:paraId="0B53740E" w14:textId="57EB93F0" w:rsidR="2E58C22E" w:rsidRDefault="2E58C22E" w:rsidP="2E58C22E">
            <w:r w:rsidRPr="2E58C22E">
              <w:t>10</w:t>
            </w:r>
          </w:p>
        </w:tc>
        <w:tc>
          <w:tcPr>
            <w:tcW w:w="1502" w:type="dxa"/>
          </w:tcPr>
          <w:p w14:paraId="3A261B13" w14:textId="538F242D" w:rsidR="2E58C22E" w:rsidRDefault="40283A2A" w:rsidP="2E58C22E">
            <w:r w:rsidRPr="40283A2A">
              <w:t>4348</w:t>
            </w:r>
          </w:p>
        </w:tc>
        <w:tc>
          <w:tcPr>
            <w:tcW w:w="1502" w:type="dxa"/>
          </w:tcPr>
          <w:p w14:paraId="361D666A" w14:textId="10E8F97C" w:rsidR="2E58C22E" w:rsidRDefault="40283A2A" w:rsidP="2E58C22E">
            <w:r w:rsidRPr="40283A2A">
              <w:t>6</w:t>
            </w:r>
          </w:p>
        </w:tc>
        <w:tc>
          <w:tcPr>
            <w:tcW w:w="1500" w:type="dxa"/>
          </w:tcPr>
          <w:p w14:paraId="06488B18" w14:textId="76AAF836" w:rsidR="2E58C22E" w:rsidRDefault="40283A2A" w:rsidP="2E58C22E">
            <w:r w:rsidRPr="40283A2A">
              <w:t>30</w:t>
            </w:r>
          </w:p>
        </w:tc>
        <w:tc>
          <w:tcPr>
            <w:tcW w:w="1504" w:type="dxa"/>
            <w:shd w:val="clear" w:color="auto" w:fill="FFE599" w:themeFill="accent4" w:themeFillTint="66"/>
          </w:tcPr>
          <w:p w14:paraId="77818DA9" w14:textId="393DF98D" w:rsidR="742E4ABA" w:rsidRDefault="40283A2A" w:rsidP="0B937C46">
            <w:r w:rsidRPr="40283A2A">
              <w:t>175</w:t>
            </w:r>
          </w:p>
        </w:tc>
      </w:tr>
      <w:tr w:rsidR="2E58C22E" w14:paraId="38B485F8" w14:textId="77777777" w:rsidTr="0EED61A9">
        <w:tc>
          <w:tcPr>
            <w:tcW w:w="1502" w:type="dxa"/>
          </w:tcPr>
          <w:p w14:paraId="00B040EC" w14:textId="2E163E70" w:rsidR="2E58C22E" w:rsidRDefault="2E58C22E" w:rsidP="2E58C22E">
            <w:r w:rsidRPr="2E58C22E">
              <w:t>11</w:t>
            </w:r>
          </w:p>
        </w:tc>
        <w:tc>
          <w:tcPr>
            <w:tcW w:w="1502" w:type="dxa"/>
          </w:tcPr>
          <w:p w14:paraId="15B21B06" w14:textId="6CD09884" w:rsidR="2E58C22E" w:rsidRDefault="40283A2A" w:rsidP="2E58C22E">
            <w:r w:rsidRPr="40283A2A">
              <w:t>6373</w:t>
            </w:r>
          </w:p>
        </w:tc>
        <w:tc>
          <w:tcPr>
            <w:tcW w:w="1502" w:type="dxa"/>
          </w:tcPr>
          <w:p w14:paraId="217517E5" w14:textId="75BD95B5" w:rsidR="2E58C22E" w:rsidRDefault="40283A2A" w:rsidP="2E58C22E">
            <w:r w:rsidRPr="40283A2A">
              <w:t>6</w:t>
            </w:r>
          </w:p>
        </w:tc>
        <w:tc>
          <w:tcPr>
            <w:tcW w:w="1500" w:type="dxa"/>
          </w:tcPr>
          <w:p w14:paraId="5FFD18F9" w14:textId="58D9107F" w:rsidR="2E58C22E" w:rsidRDefault="40283A2A" w:rsidP="2E58C22E">
            <w:r w:rsidRPr="40283A2A">
              <w:t>37</w:t>
            </w:r>
          </w:p>
        </w:tc>
        <w:tc>
          <w:tcPr>
            <w:tcW w:w="1504" w:type="dxa"/>
            <w:shd w:val="clear" w:color="auto" w:fill="FFE599" w:themeFill="accent4" w:themeFillTint="66"/>
          </w:tcPr>
          <w:p w14:paraId="43E6580A" w14:textId="02956D06" w:rsidR="742E4ABA" w:rsidRDefault="40283A2A" w:rsidP="0B937C46">
            <w:r w:rsidRPr="40283A2A">
              <w:t>264</w:t>
            </w:r>
          </w:p>
        </w:tc>
      </w:tr>
      <w:tr w:rsidR="2E58C22E" w14:paraId="6228B31D" w14:textId="77777777" w:rsidTr="0EED61A9">
        <w:tc>
          <w:tcPr>
            <w:tcW w:w="1502" w:type="dxa"/>
          </w:tcPr>
          <w:p w14:paraId="75A7995B" w14:textId="07878113" w:rsidR="2E58C22E" w:rsidRDefault="2E58C22E" w:rsidP="2E58C22E">
            <w:r w:rsidRPr="2E58C22E">
              <w:t>12</w:t>
            </w:r>
          </w:p>
        </w:tc>
        <w:tc>
          <w:tcPr>
            <w:tcW w:w="1502" w:type="dxa"/>
          </w:tcPr>
          <w:p w14:paraId="46253C01" w14:textId="632E0214" w:rsidR="2E58C22E" w:rsidRDefault="40283A2A" w:rsidP="2E58C22E">
            <w:r w:rsidRPr="40283A2A">
              <w:t>6799</w:t>
            </w:r>
          </w:p>
        </w:tc>
        <w:tc>
          <w:tcPr>
            <w:tcW w:w="1502" w:type="dxa"/>
          </w:tcPr>
          <w:p w14:paraId="3AF606E2" w14:textId="09B8E23E" w:rsidR="2E58C22E" w:rsidRDefault="40283A2A" w:rsidP="2E58C22E">
            <w:r w:rsidRPr="40283A2A">
              <w:t>6</w:t>
            </w:r>
          </w:p>
        </w:tc>
        <w:tc>
          <w:tcPr>
            <w:tcW w:w="1500" w:type="dxa"/>
          </w:tcPr>
          <w:p w14:paraId="144F980F" w14:textId="2C1452E0" w:rsidR="2E58C22E" w:rsidRDefault="40283A2A" w:rsidP="2E58C22E">
            <w:r w:rsidRPr="40283A2A">
              <w:t>69</w:t>
            </w:r>
          </w:p>
        </w:tc>
        <w:tc>
          <w:tcPr>
            <w:tcW w:w="1504" w:type="dxa"/>
            <w:shd w:val="clear" w:color="auto" w:fill="FFE599" w:themeFill="accent4" w:themeFillTint="66"/>
          </w:tcPr>
          <w:p w14:paraId="15DEDEE4" w14:textId="619C025D" w:rsidR="742E4ABA" w:rsidRDefault="40283A2A" w:rsidP="0B937C46">
            <w:r w:rsidRPr="40283A2A">
              <w:t>448</w:t>
            </w:r>
          </w:p>
        </w:tc>
      </w:tr>
      <w:tr w:rsidR="2E58C22E" w14:paraId="028457FC" w14:textId="77777777" w:rsidTr="0EED61A9">
        <w:tc>
          <w:tcPr>
            <w:tcW w:w="1502" w:type="dxa"/>
          </w:tcPr>
          <w:p w14:paraId="4ECEC1FD" w14:textId="7E1DDBAB" w:rsidR="2E58C22E" w:rsidRDefault="2E58C22E" w:rsidP="2E58C22E">
            <w:r w:rsidRPr="2E58C22E">
              <w:t>13</w:t>
            </w:r>
          </w:p>
        </w:tc>
        <w:tc>
          <w:tcPr>
            <w:tcW w:w="1502" w:type="dxa"/>
          </w:tcPr>
          <w:p w14:paraId="1B65674E" w14:textId="6AD6B6AF" w:rsidR="2E58C22E" w:rsidRDefault="40283A2A" w:rsidP="2E58C22E">
            <w:r w:rsidRPr="40283A2A">
              <w:t>6828</w:t>
            </w:r>
          </w:p>
        </w:tc>
        <w:tc>
          <w:tcPr>
            <w:tcW w:w="1502" w:type="dxa"/>
          </w:tcPr>
          <w:p w14:paraId="4D3B99A1" w14:textId="5B37F153" w:rsidR="2E58C22E" w:rsidRDefault="40283A2A" w:rsidP="2E58C22E">
            <w:r w:rsidRPr="40283A2A">
              <w:t>12</w:t>
            </w:r>
          </w:p>
        </w:tc>
        <w:tc>
          <w:tcPr>
            <w:tcW w:w="1500" w:type="dxa"/>
          </w:tcPr>
          <w:p w14:paraId="06F40EAF" w14:textId="0A2650CF" w:rsidR="2E58C22E" w:rsidRDefault="40283A2A" w:rsidP="2E58C22E">
            <w:r w:rsidRPr="40283A2A">
              <w:t>111</w:t>
            </w:r>
          </w:p>
        </w:tc>
        <w:tc>
          <w:tcPr>
            <w:tcW w:w="1504" w:type="dxa"/>
            <w:shd w:val="clear" w:color="auto" w:fill="FFE599" w:themeFill="accent4" w:themeFillTint="66"/>
          </w:tcPr>
          <w:p w14:paraId="400D1A1F" w14:textId="636DB4E4" w:rsidR="742E4ABA" w:rsidRDefault="40283A2A" w:rsidP="0B937C46">
            <w:r w:rsidRPr="40283A2A">
              <w:t>894</w:t>
            </w:r>
          </w:p>
        </w:tc>
      </w:tr>
      <w:tr w:rsidR="2E58C22E" w14:paraId="7A3A2D27" w14:textId="77777777" w:rsidTr="0EED61A9">
        <w:tc>
          <w:tcPr>
            <w:tcW w:w="1502" w:type="dxa"/>
          </w:tcPr>
          <w:p w14:paraId="7ED7A5F7" w14:textId="0FCAF2F2" w:rsidR="2E58C22E" w:rsidRDefault="2E58C22E" w:rsidP="2E58C22E">
            <w:r w:rsidRPr="2E58C22E">
              <w:t>14</w:t>
            </w:r>
          </w:p>
        </w:tc>
        <w:tc>
          <w:tcPr>
            <w:tcW w:w="1502" w:type="dxa"/>
          </w:tcPr>
          <w:p w14:paraId="1AA5E32D" w14:textId="1BEFB9B2" w:rsidR="2E58C22E" w:rsidRDefault="40283A2A" w:rsidP="2E58C22E">
            <w:r w:rsidRPr="40283A2A">
              <w:t>6040</w:t>
            </w:r>
          </w:p>
        </w:tc>
        <w:tc>
          <w:tcPr>
            <w:tcW w:w="1502" w:type="dxa"/>
          </w:tcPr>
          <w:p w14:paraId="01628ADD" w14:textId="74244347" w:rsidR="2E58C22E" w:rsidRDefault="40283A2A" w:rsidP="2E58C22E">
            <w:r w:rsidRPr="40283A2A">
              <w:t>16</w:t>
            </w:r>
          </w:p>
        </w:tc>
        <w:tc>
          <w:tcPr>
            <w:tcW w:w="1500" w:type="dxa"/>
          </w:tcPr>
          <w:p w14:paraId="6F6BAC0C" w14:textId="1011D365" w:rsidR="2E58C22E" w:rsidRDefault="40283A2A" w:rsidP="2E58C22E">
            <w:r w:rsidRPr="40283A2A">
              <w:t>188</w:t>
            </w:r>
          </w:p>
        </w:tc>
        <w:tc>
          <w:tcPr>
            <w:tcW w:w="1504" w:type="dxa"/>
            <w:shd w:val="clear" w:color="auto" w:fill="FFE599" w:themeFill="accent4" w:themeFillTint="66"/>
          </w:tcPr>
          <w:p w14:paraId="3EB64A93" w14:textId="75B6A0CE" w:rsidR="742E4ABA" w:rsidRDefault="40283A2A" w:rsidP="0B937C46">
            <w:r w:rsidRPr="40283A2A">
              <w:t>1275</w:t>
            </w:r>
          </w:p>
        </w:tc>
      </w:tr>
      <w:tr w:rsidR="2E58C22E" w14:paraId="038AFA2B" w14:textId="77777777" w:rsidTr="0EED61A9">
        <w:tc>
          <w:tcPr>
            <w:tcW w:w="1502" w:type="dxa"/>
          </w:tcPr>
          <w:p w14:paraId="0711B17C" w14:textId="27935E6A" w:rsidR="2E58C22E" w:rsidRDefault="2E58C22E" w:rsidP="2E58C22E">
            <w:r w:rsidRPr="2E58C22E">
              <w:t>15</w:t>
            </w:r>
          </w:p>
        </w:tc>
        <w:tc>
          <w:tcPr>
            <w:tcW w:w="1502" w:type="dxa"/>
          </w:tcPr>
          <w:p w14:paraId="55155936" w14:textId="2AA00367" w:rsidR="2E58C22E" w:rsidRDefault="40283A2A" w:rsidP="2E58C22E">
            <w:r w:rsidRPr="40283A2A">
              <w:t>4790</w:t>
            </w:r>
          </w:p>
        </w:tc>
        <w:tc>
          <w:tcPr>
            <w:tcW w:w="1502" w:type="dxa"/>
          </w:tcPr>
          <w:p w14:paraId="00C8D27D" w14:textId="74524DB4" w:rsidR="2E58C22E" w:rsidRDefault="40283A2A" w:rsidP="2E58C22E">
            <w:r w:rsidRPr="40283A2A">
              <w:t>19</w:t>
            </w:r>
          </w:p>
        </w:tc>
        <w:tc>
          <w:tcPr>
            <w:tcW w:w="1500" w:type="dxa"/>
          </w:tcPr>
          <w:p w14:paraId="14EAC232" w14:textId="4DDD19A3" w:rsidR="2E58C22E" w:rsidRDefault="40283A2A" w:rsidP="2E58C22E">
            <w:r w:rsidRPr="40283A2A">
              <w:t>220</w:t>
            </w:r>
          </w:p>
        </w:tc>
        <w:tc>
          <w:tcPr>
            <w:tcW w:w="1504" w:type="dxa"/>
            <w:shd w:val="clear" w:color="auto" w:fill="FFE599" w:themeFill="accent4" w:themeFillTint="66"/>
          </w:tcPr>
          <w:p w14:paraId="0ED3AEF5" w14:textId="1A024158" w:rsidR="742E4ABA" w:rsidRDefault="40283A2A" w:rsidP="0B937C46">
            <w:r w:rsidRPr="40283A2A">
              <w:t>1460</w:t>
            </w:r>
          </w:p>
        </w:tc>
      </w:tr>
      <w:tr w:rsidR="2E58C22E" w14:paraId="77E11C00" w14:textId="77777777" w:rsidTr="0EED61A9">
        <w:tc>
          <w:tcPr>
            <w:tcW w:w="1502" w:type="dxa"/>
          </w:tcPr>
          <w:p w14:paraId="742D9DC3" w14:textId="1C01C67F" w:rsidR="2E58C22E" w:rsidRDefault="2E58C22E" w:rsidP="2E58C22E">
            <w:r w:rsidRPr="2E58C22E">
              <w:t>16</w:t>
            </w:r>
          </w:p>
        </w:tc>
        <w:tc>
          <w:tcPr>
            <w:tcW w:w="1502" w:type="dxa"/>
          </w:tcPr>
          <w:p w14:paraId="45C7B334" w14:textId="4127BF19" w:rsidR="2E58C22E" w:rsidRDefault="40283A2A" w:rsidP="2E58C22E">
            <w:r w:rsidRPr="40283A2A">
              <w:t>3769</w:t>
            </w:r>
          </w:p>
        </w:tc>
        <w:tc>
          <w:tcPr>
            <w:tcW w:w="1502" w:type="dxa"/>
          </w:tcPr>
          <w:p w14:paraId="4628FDC4" w14:textId="5CF24BB7" w:rsidR="2E58C22E" w:rsidRDefault="40283A2A" w:rsidP="2E58C22E">
            <w:r w:rsidRPr="40283A2A">
              <w:t>23</w:t>
            </w:r>
          </w:p>
        </w:tc>
        <w:tc>
          <w:tcPr>
            <w:tcW w:w="1500" w:type="dxa"/>
          </w:tcPr>
          <w:p w14:paraId="6D040007" w14:textId="10400396" w:rsidR="2E58C22E" w:rsidRDefault="40283A2A" w:rsidP="2E58C22E">
            <w:r w:rsidRPr="40283A2A">
              <w:t>289</w:t>
            </w:r>
          </w:p>
        </w:tc>
        <w:tc>
          <w:tcPr>
            <w:tcW w:w="1504" w:type="dxa"/>
            <w:shd w:val="clear" w:color="auto" w:fill="FFE599" w:themeFill="accent4" w:themeFillTint="66"/>
          </w:tcPr>
          <w:p w14:paraId="64A8C1FC" w14:textId="17427180" w:rsidR="742E4ABA" w:rsidRDefault="40283A2A" w:rsidP="0B937C46">
            <w:r w:rsidRPr="40283A2A">
              <w:t>1806</w:t>
            </w:r>
          </w:p>
        </w:tc>
      </w:tr>
      <w:tr w:rsidR="742E4ABA" w14:paraId="293BC907" w14:textId="77777777" w:rsidTr="0EED61A9">
        <w:tc>
          <w:tcPr>
            <w:tcW w:w="1502" w:type="dxa"/>
          </w:tcPr>
          <w:p w14:paraId="4796F2EA" w14:textId="34DFD3CE" w:rsidR="742E4ABA" w:rsidRDefault="0EED61A9" w:rsidP="0EED61A9">
            <w:pPr>
              <w:rPr>
                <w:b/>
                <w:bCs/>
              </w:rPr>
            </w:pPr>
            <w:r w:rsidRPr="0EED61A9">
              <w:rPr>
                <w:b/>
                <w:bCs/>
              </w:rPr>
              <w:t>Total</w:t>
            </w:r>
          </w:p>
        </w:tc>
        <w:tc>
          <w:tcPr>
            <w:tcW w:w="1502" w:type="dxa"/>
          </w:tcPr>
          <w:p w14:paraId="59D827E0" w14:textId="51915DF3" w:rsidR="742E4ABA" w:rsidRDefault="0EED61A9" w:rsidP="0EED61A9">
            <w:pPr>
              <w:rPr>
                <w:b/>
                <w:bCs/>
              </w:rPr>
            </w:pPr>
            <w:r w:rsidRPr="0EED61A9">
              <w:rPr>
                <w:b/>
                <w:bCs/>
              </w:rPr>
              <w:t>41,397</w:t>
            </w:r>
          </w:p>
        </w:tc>
        <w:tc>
          <w:tcPr>
            <w:tcW w:w="1502" w:type="dxa"/>
          </w:tcPr>
          <w:p w14:paraId="26226ACB" w14:textId="60A11F50" w:rsidR="742E4ABA" w:rsidRDefault="0EED61A9" w:rsidP="0EED61A9">
            <w:pPr>
              <w:rPr>
                <w:b/>
                <w:bCs/>
              </w:rPr>
            </w:pPr>
            <w:r w:rsidRPr="0EED61A9">
              <w:rPr>
                <w:b/>
                <w:bCs/>
              </w:rPr>
              <w:t>104</w:t>
            </w:r>
          </w:p>
        </w:tc>
        <w:tc>
          <w:tcPr>
            <w:tcW w:w="1500" w:type="dxa"/>
          </w:tcPr>
          <w:p w14:paraId="4DC13144" w14:textId="58213CD0" w:rsidR="742E4ABA" w:rsidRDefault="0EED61A9" w:rsidP="0EED61A9">
            <w:pPr>
              <w:rPr>
                <w:b/>
                <w:bCs/>
              </w:rPr>
            </w:pPr>
            <w:r w:rsidRPr="0EED61A9">
              <w:rPr>
                <w:b/>
                <w:bCs/>
              </w:rPr>
              <w:t>997</w:t>
            </w:r>
          </w:p>
        </w:tc>
        <w:tc>
          <w:tcPr>
            <w:tcW w:w="1504" w:type="dxa"/>
            <w:shd w:val="clear" w:color="auto" w:fill="FFE599" w:themeFill="accent4" w:themeFillTint="66"/>
          </w:tcPr>
          <w:p w14:paraId="078DC08B" w14:textId="14A0E72D" w:rsidR="742E4ABA" w:rsidRDefault="0EED61A9" w:rsidP="0EED61A9">
            <w:pPr>
              <w:rPr>
                <w:b/>
                <w:bCs/>
              </w:rPr>
            </w:pPr>
            <w:r w:rsidRPr="0EED61A9">
              <w:rPr>
                <w:b/>
                <w:bCs/>
              </w:rPr>
              <w:t>6546</w:t>
            </w:r>
          </w:p>
        </w:tc>
      </w:tr>
      <w:tr w:rsidR="742E4ABA" w14:paraId="0E4DE6A6" w14:textId="77777777" w:rsidTr="0EED61A9">
        <w:tc>
          <w:tcPr>
            <w:tcW w:w="1502" w:type="dxa"/>
            <w:shd w:val="clear" w:color="auto" w:fill="B4C6E7" w:themeFill="accent1" w:themeFillTint="66"/>
          </w:tcPr>
          <w:p w14:paraId="76036FC3" w14:textId="07DECE11" w:rsidR="742E4ABA" w:rsidRDefault="742E4ABA" w:rsidP="742E4ABA">
            <w:r w:rsidRPr="742E4ABA">
              <w:t>Metric</w:t>
            </w:r>
          </w:p>
        </w:tc>
        <w:tc>
          <w:tcPr>
            <w:tcW w:w="1502" w:type="dxa"/>
            <w:shd w:val="clear" w:color="auto" w:fill="B4C6E7" w:themeFill="accent1" w:themeFillTint="66"/>
          </w:tcPr>
          <w:p w14:paraId="1E26800A" w14:textId="5B3E82F3" w:rsidR="742E4ABA" w:rsidRDefault="742E4ABA" w:rsidP="742E4ABA"/>
        </w:tc>
        <w:tc>
          <w:tcPr>
            <w:tcW w:w="1502" w:type="dxa"/>
            <w:shd w:val="clear" w:color="auto" w:fill="B4C6E7" w:themeFill="accent1" w:themeFillTint="66"/>
          </w:tcPr>
          <w:p w14:paraId="04FD4578" w14:textId="6076CC6C" w:rsidR="742E4ABA" w:rsidRDefault="742E4ABA" w:rsidP="742E4ABA">
            <w:r w:rsidRPr="742E4ABA">
              <w:t>Metric at 2Å</w:t>
            </w:r>
          </w:p>
        </w:tc>
        <w:tc>
          <w:tcPr>
            <w:tcW w:w="1500" w:type="dxa"/>
            <w:shd w:val="clear" w:color="auto" w:fill="B4C6E7" w:themeFill="accent1" w:themeFillTint="66"/>
          </w:tcPr>
          <w:p w14:paraId="39334EF7" w14:textId="7EB32F30" w:rsidR="742E4ABA" w:rsidRDefault="742E4ABA" w:rsidP="742E4ABA">
            <w:pPr>
              <w:spacing w:line="259" w:lineRule="auto"/>
            </w:pPr>
            <w:r w:rsidRPr="742E4ABA">
              <w:t xml:space="preserve">Metric at </w:t>
            </w:r>
          </w:p>
          <w:p w14:paraId="382CAC18" w14:textId="1B3DD013" w:rsidR="742E4ABA" w:rsidRDefault="742E4ABA" w:rsidP="742E4ABA">
            <w:r w:rsidRPr="742E4ABA">
              <w:t>1Å</w:t>
            </w:r>
          </w:p>
        </w:tc>
        <w:tc>
          <w:tcPr>
            <w:tcW w:w="1504" w:type="dxa"/>
            <w:shd w:val="clear" w:color="auto" w:fill="FFE599" w:themeFill="accent4" w:themeFillTint="66"/>
          </w:tcPr>
          <w:p w14:paraId="78D21965" w14:textId="3EDDF47A" w:rsidR="742E4ABA" w:rsidRDefault="0B937C46" w:rsidP="0B937C46">
            <w:pPr>
              <w:spacing w:line="259" w:lineRule="auto"/>
            </w:pPr>
            <w:r w:rsidRPr="0B937C46">
              <w:t>Metric at</w:t>
            </w:r>
          </w:p>
          <w:p w14:paraId="64389830" w14:textId="6D3ABD5A" w:rsidR="742E4ABA" w:rsidRDefault="0B937C46" w:rsidP="0B937C46">
            <w:r w:rsidRPr="0B937C46">
              <w:t>0.6Å</w:t>
            </w:r>
          </w:p>
        </w:tc>
      </w:tr>
      <w:tr w:rsidR="742E4ABA" w14:paraId="0AAC2137" w14:textId="77777777" w:rsidTr="0EED61A9">
        <w:tc>
          <w:tcPr>
            <w:tcW w:w="1502" w:type="dxa"/>
          </w:tcPr>
          <w:p w14:paraId="60DA6BAA" w14:textId="3CD68D33" w:rsidR="742E4ABA" w:rsidRDefault="742E4ABA" w:rsidP="742E4ABA">
            <w:pPr>
              <w:spacing w:line="259" w:lineRule="auto"/>
            </w:pPr>
            <w:r w:rsidRPr="742E4ABA">
              <w:t>Kymouse and humans monophyletic</w:t>
            </w:r>
          </w:p>
        </w:tc>
        <w:tc>
          <w:tcPr>
            <w:tcW w:w="1502" w:type="dxa"/>
          </w:tcPr>
          <w:p w14:paraId="6C072874" w14:textId="10232E81" w:rsidR="742E4ABA" w:rsidRDefault="742E4ABA" w:rsidP="742E4ABA">
            <w:r w:rsidRPr="742E4ABA">
              <w:t>-</w:t>
            </w:r>
          </w:p>
        </w:tc>
        <w:tc>
          <w:tcPr>
            <w:tcW w:w="1502" w:type="dxa"/>
          </w:tcPr>
          <w:p w14:paraId="0549774E" w14:textId="24B5710A" w:rsidR="742E4ABA" w:rsidRDefault="742E4ABA" w:rsidP="742E4ABA">
            <w:r w:rsidRPr="742E4ABA">
              <w:t>True</w:t>
            </w:r>
          </w:p>
        </w:tc>
        <w:tc>
          <w:tcPr>
            <w:tcW w:w="1500" w:type="dxa"/>
          </w:tcPr>
          <w:p w14:paraId="5C7779E6" w14:textId="719B7606" w:rsidR="742E4ABA" w:rsidRDefault="742E4ABA" w:rsidP="742E4ABA">
            <w:pPr>
              <w:spacing w:line="259" w:lineRule="auto"/>
            </w:pPr>
            <w:r w:rsidRPr="742E4ABA">
              <w:t>True</w:t>
            </w:r>
          </w:p>
        </w:tc>
        <w:tc>
          <w:tcPr>
            <w:tcW w:w="1504" w:type="dxa"/>
            <w:shd w:val="clear" w:color="auto" w:fill="FFE599" w:themeFill="accent4" w:themeFillTint="66"/>
          </w:tcPr>
          <w:p w14:paraId="37EEA957" w14:textId="518AF6D5" w:rsidR="742E4ABA" w:rsidRDefault="0B937C46" w:rsidP="0B937C46">
            <w:pPr>
              <w:spacing w:line="259" w:lineRule="auto"/>
            </w:pPr>
            <w:r w:rsidRPr="0B937C46">
              <w:t>True</w:t>
            </w:r>
          </w:p>
        </w:tc>
      </w:tr>
    </w:tbl>
    <w:p w14:paraId="74923EC5" w14:textId="0491EA2B" w:rsidR="2E58C22E" w:rsidRDefault="40283A2A" w:rsidP="0B937C46">
      <w:pPr>
        <w:rPr>
          <w:sz w:val="28"/>
          <w:szCs w:val="28"/>
        </w:rPr>
      </w:pPr>
      <w:r w:rsidRPr="40283A2A">
        <w:rPr>
          <w:b/>
          <w:bCs/>
        </w:rPr>
        <w:t xml:space="preserve">Supplementary </w:t>
      </w:r>
      <w:del w:id="4" w:author="Eve Richardson" w:date="2023-01-11T13:59:00Z">
        <w:r w:rsidRPr="40283A2A" w:rsidDel="005429D5">
          <w:rPr>
            <w:b/>
            <w:bCs/>
          </w:rPr>
          <w:delText>Table 2</w:delText>
        </w:r>
      </w:del>
      <w:ins w:id="5" w:author="Eve Richardson" w:date="2023-01-11T13:59:00Z">
        <w:r w:rsidR="005429D5">
          <w:rPr>
            <w:b/>
            <w:bCs/>
          </w:rPr>
          <w:t>File 1b</w:t>
        </w:r>
      </w:ins>
      <w:r w:rsidRPr="40283A2A">
        <w:rPr>
          <w:b/>
          <w:bCs/>
        </w:rPr>
        <w:t xml:space="preserve">: </w:t>
      </w:r>
      <w:r w:rsidRPr="40283A2A">
        <w:t xml:space="preserve">information about the number of CDRH3 structural clusters produced with different thresholds under the select greedy clustering algorithm. 0.6Å was the threshold selected by </w:t>
      </w:r>
      <w:proofErr w:type="spellStart"/>
      <w:r w:rsidRPr="40283A2A">
        <w:t>Kovaltsuk</w:t>
      </w:r>
      <w:proofErr w:type="spellEnd"/>
      <w:r w:rsidRPr="40283A2A">
        <w:t xml:space="preserve"> and colleagues (</w:t>
      </w:r>
      <w:proofErr w:type="spellStart"/>
      <w:r w:rsidRPr="40283A2A">
        <w:t>Kovaltsuk</w:t>
      </w:r>
      <w:proofErr w:type="spellEnd"/>
      <w:r w:rsidRPr="40283A2A">
        <w:t xml:space="preserve"> et al, 2020) in the original SAAB+ application.</w:t>
      </w:r>
    </w:p>
    <w:p w14:paraId="42DA344D" w14:textId="2615542D" w:rsidR="0B937C46" w:rsidRDefault="0B937C46" w:rsidP="0B937C46">
      <w:pPr>
        <w:rPr>
          <w:b/>
          <w:bCs/>
          <w:sz w:val="28"/>
          <w:szCs w:val="28"/>
        </w:rPr>
      </w:pPr>
    </w:p>
    <w:p w14:paraId="21627B1E" w14:textId="4CB8A21A" w:rsidR="0B937C46" w:rsidRDefault="0B937C46" w:rsidP="0B937C46">
      <w:pPr>
        <w:rPr>
          <w:b/>
          <w:bCs/>
          <w:sz w:val="28"/>
          <w:szCs w:val="28"/>
        </w:rPr>
      </w:pPr>
    </w:p>
    <w:p w14:paraId="5C9D352D" w14:textId="55C1D926" w:rsidR="0B937C46" w:rsidDel="005429D5" w:rsidRDefault="0B937C46" w:rsidP="0B937C46">
      <w:pPr>
        <w:rPr>
          <w:del w:id="6" w:author="Eve Richardson" w:date="2023-01-11T14:00:00Z"/>
          <w:b/>
          <w:bCs/>
          <w:sz w:val="28"/>
          <w:szCs w:val="28"/>
        </w:rPr>
      </w:pPr>
    </w:p>
    <w:p w14:paraId="7939DC33" w14:textId="541C0198" w:rsidR="0B937C46" w:rsidDel="005429D5" w:rsidRDefault="0B937C46" w:rsidP="0B937C46">
      <w:pPr>
        <w:rPr>
          <w:del w:id="7" w:author="Eve Richardson" w:date="2023-01-11T14:00:00Z"/>
          <w:b/>
          <w:bCs/>
          <w:sz w:val="28"/>
          <w:szCs w:val="28"/>
        </w:rPr>
      </w:pPr>
    </w:p>
    <w:p w14:paraId="09239E11" w14:textId="40004267" w:rsidR="0B937C46" w:rsidDel="005429D5" w:rsidRDefault="0B937C46" w:rsidP="0B937C46">
      <w:pPr>
        <w:rPr>
          <w:del w:id="8" w:author="Eve Richardson" w:date="2023-01-11T14:00:00Z"/>
          <w:b/>
          <w:bCs/>
          <w:sz w:val="28"/>
          <w:szCs w:val="28"/>
        </w:rPr>
      </w:pPr>
    </w:p>
    <w:p w14:paraId="65003D43" w14:textId="553B16FE" w:rsidR="00AB2C34" w:rsidDel="005429D5" w:rsidRDefault="00AB2C34" w:rsidP="0B937C46">
      <w:pPr>
        <w:rPr>
          <w:del w:id="9" w:author="Eve Richardson" w:date="2023-01-11T14:00:00Z"/>
          <w:b/>
          <w:bCs/>
          <w:sz w:val="28"/>
          <w:szCs w:val="28"/>
        </w:rPr>
      </w:pPr>
    </w:p>
    <w:p w14:paraId="56EDFE71" w14:textId="03470BAC" w:rsidR="00AB2C34" w:rsidDel="005429D5" w:rsidRDefault="00AB2C34" w:rsidP="0B937C46">
      <w:pPr>
        <w:rPr>
          <w:del w:id="10" w:author="Eve Richardson" w:date="2023-01-11T14:00:00Z"/>
          <w:b/>
          <w:bCs/>
          <w:sz w:val="28"/>
          <w:szCs w:val="28"/>
        </w:rPr>
      </w:pPr>
    </w:p>
    <w:p w14:paraId="5797780F" w14:textId="68E5C897" w:rsidR="00AB2C34" w:rsidDel="005429D5" w:rsidRDefault="00AB2C34" w:rsidP="0B937C46">
      <w:pPr>
        <w:rPr>
          <w:del w:id="11" w:author="Eve Richardson" w:date="2023-01-11T14:00:00Z"/>
          <w:b/>
          <w:bCs/>
          <w:sz w:val="28"/>
          <w:szCs w:val="28"/>
        </w:rPr>
      </w:pPr>
    </w:p>
    <w:p w14:paraId="524D4456" w14:textId="79437E44" w:rsidR="00AB2C34" w:rsidDel="005429D5" w:rsidRDefault="00AB2C34" w:rsidP="0B937C46">
      <w:pPr>
        <w:rPr>
          <w:del w:id="12" w:author="Eve Richardson" w:date="2023-01-11T14:00:00Z"/>
          <w:b/>
          <w:bCs/>
          <w:sz w:val="28"/>
          <w:szCs w:val="28"/>
        </w:rPr>
      </w:pPr>
    </w:p>
    <w:p w14:paraId="2D4FED8A" w14:textId="6E58A444" w:rsidR="00AB2C34" w:rsidDel="005429D5" w:rsidRDefault="00AB2C34" w:rsidP="0B937C46">
      <w:pPr>
        <w:rPr>
          <w:del w:id="13" w:author="Eve Richardson" w:date="2023-01-11T14:00:00Z"/>
          <w:b/>
          <w:bCs/>
          <w:sz w:val="28"/>
          <w:szCs w:val="28"/>
        </w:rPr>
      </w:pPr>
    </w:p>
    <w:p w14:paraId="59A2BC70" w14:textId="78DF96E7" w:rsidR="00AB2C34" w:rsidDel="005429D5" w:rsidRDefault="00AB2C34" w:rsidP="0B937C46">
      <w:pPr>
        <w:rPr>
          <w:del w:id="14" w:author="Eve Richardson" w:date="2023-01-11T14:00:00Z"/>
          <w:b/>
          <w:bCs/>
          <w:sz w:val="28"/>
          <w:szCs w:val="28"/>
        </w:rPr>
      </w:pPr>
    </w:p>
    <w:p w14:paraId="26097121" w14:textId="1CD07AEC" w:rsidR="00AB2C34" w:rsidDel="005429D5" w:rsidRDefault="00AB2C34" w:rsidP="0B937C46">
      <w:pPr>
        <w:rPr>
          <w:del w:id="15" w:author="Eve Richardson" w:date="2023-01-11T14:00:00Z"/>
          <w:b/>
          <w:bCs/>
          <w:sz w:val="28"/>
          <w:szCs w:val="28"/>
        </w:rPr>
      </w:pPr>
    </w:p>
    <w:p w14:paraId="5B66DC14" w14:textId="0FBDCA37" w:rsidR="00757B80" w:rsidRPr="005429D5" w:rsidDel="00757B80" w:rsidRDefault="00757B80" w:rsidP="0B937C46">
      <w:pPr>
        <w:rPr>
          <w:del w:id="16" w:author="Eve Richardson" w:date="2022-11-23T09:59:00Z"/>
          <w:b/>
          <w:bCs/>
          <w:rPrChange w:id="17" w:author="Eve Richardson" w:date="2023-01-11T13:54:00Z">
            <w:rPr>
              <w:del w:id="18" w:author="Eve Richardson" w:date="2022-11-23T09:59:00Z"/>
              <w:b/>
              <w:bCs/>
              <w:sz w:val="20"/>
              <w:szCs w:val="20"/>
            </w:rPr>
          </w:rPrChange>
        </w:rPr>
      </w:pPr>
    </w:p>
    <w:p w14:paraId="558AA1ED" w14:textId="71266E5C" w:rsidR="00C858A9" w:rsidRPr="00C858A9" w:rsidDel="005429D5" w:rsidRDefault="00C858A9" w:rsidP="0B937C46">
      <w:pPr>
        <w:rPr>
          <w:del w:id="19" w:author="Eve Richardson" w:date="2023-01-11T14:00:00Z"/>
          <w:sz w:val="20"/>
          <w:szCs w:val="20"/>
          <w:rPrChange w:id="20" w:author="Eve Richardson" w:date="2022-11-24T14:11:00Z">
            <w:rPr>
              <w:del w:id="21" w:author="Eve Richardson" w:date="2023-01-11T14:00:00Z"/>
              <w:b/>
              <w:bCs/>
              <w:sz w:val="28"/>
              <w:szCs w:val="28"/>
            </w:rPr>
          </w:rPrChange>
        </w:rPr>
      </w:pPr>
    </w:p>
    <w:p w14:paraId="64B2A14E" w14:textId="1AEC0810" w:rsidR="390A24EE" w:rsidDel="00282797" w:rsidRDefault="390A24EE" w:rsidP="390A24EE">
      <w:pPr>
        <w:rPr>
          <w:del w:id="22" w:author="Eve Richardson" w:date="2022-11-24T14:25:00Z"/>
        </w:rPr>
      </w:pPr>
      <w:del w:id="23" w:author="Eve Richardson" w:date="2022-11-24T14:25:00Z">
        <w:r w:rsidDel="00282797">
          <w:rPr>
            <w:noProof/>
          </w:rPr>
          <w:drawing>
            <wp:inline distT="0" distB="0" distL="0" distR="0" wp14:anchorId="733819E3" wp14:editId="05F38F22">
              <wp:extent cx="3019425" cy="4572000"/>
              <wp:effectExtent l="0" t="0" r="0" b="0"/>
              <wp:docPr id="1841252424" name="Picture 1841252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19425" cy="4572000"/>
                      </a:xfrm>
                      <a:prstGeom prst="rect">
                        <a:avLst/>
                      </a:prstGeom>
                    </pic:spPr>
                  </pic:pic>
                </a:graphicData>
              </a:graphic>
            </wp:inline>
          </w:drawing>
        </w:r>
      </w:del>
    </w:p>
    <w:p w14:paraId="314BB7AA" w14:textId="5840BEBF" w:rsidR="00C858A9" w:rsidDel="005429D5" w:rsidRDefault="140F13E5" w:rsidP="390A24EE">
      <w:pPr>
        <w:rPr>
          <w:del w:id="24" w:author="Eve Richardson" w:date="2023-01-11T14:00:00Z"/>
        </w:rPr>
      </w:pPr>
      <w:del w:id="25" w:author="Eve Richardson" w:date="2022-11-24T14:25:00Z">
        <w:r w:rsidRPr="140F13E5" w:rsidDel="00282797">
          <w:rPr>
            <w:b/>
            <w:bCs/>
          </w:rPr>
          <w:delText xml:space="preserve">Supplementary Figure </w:delText>
        </w:r>
      </w:del>
      <w:del w:id="26" w:author="Eve Richardson" w:date="2022-11-23T10:09:00Z">
        <w:r w:rsidRPr="140F13E5" w:rsidDel="00757B80">
          <w:rPr>
            <w:b/>
            <w:bCs/>
          </w:rPr>
          <w:delText>1</w:delText>
        </w:r>
      </w:del>
      <w:del w:id="27" w:author="Eve Richardson" w:date="2022-11-24T14:25:00Z">
        <w:r w:rsidRPr="140F13E5" w:rsidDel="00282797">
          <w:rPr>
            <w:b/>
            <w:bCs/>
          </w:rPr>
          <w:delText xml:space="preserve">: </w:delText>
        </w:r>
        <w:r w:rsidDel="00282797">
          <w:delText>comparison of IGHJ usage between naïv</w:delText>
        </w:r>
      </w:del>
      <w:del w:id="28" w:author="Eve Richardson" w:date="2022-11-24T09:48:00Z">
        <w:r w:rsidDel="00786EBD">
          <w:delText xml:space="preserve">e, </w:delText>
        </w:r>
      </w:del>
      <w:del w:id="29" w:author="Eve Richardson" w:date="2022-11-24T14:25:00Z">
        <w:r w:rsidDel="00282797">
          <w:delText xml:space="preserve">human and Kymouse </w:delText>
        </w:r>
      </w:del>
      <w:del w:id="30" w:author="Eve Richardson" w:date="2022-11-24T09:48:00Z">
        <w:r w:rsidDel="00786EBD">
          <w:delText xml:space="preserve">IGHM </w:delText>
        </w:r>
      </w:del>
      <w:del w:id="31" w:author="Eve Richardson" w:date="2022-11-24T14:25:00Z">
        <w:r w:rsidDel="00282797">
          <w:delText>BCR repertoires. Kymouse repertoires disproportionately use IGHJ4 and IGHJ6 versus human repertoires, and use less IGHJ1, IGHJ2, IGHJ3 and IGHJ5.</w:delText>
        </w:r>
      </w:del>
    </w:p>
    <w:p w14:paraId="61DBAED8" w14:textId="46E27DF4" w:rsidR="390A24EE" w:rsidDel="005429D5" w:rsidRDefault="390A24EE" w:rsidP="390A24EE">
      <w:pPr>
        <w:rPr>
          <w:del w:id="32" w:author="Eve Richardson" w:date="2023-01-11T14:00:00Z"/>
        </w:rPr>
      </w:pPr>
    </w:p>
    <w:p w14:paraId="0F2111A8" w14:textId="32583C2D" w:rsidR="390A24EE" w:rsidDel="005429D5" w:rsidRDefault="390A24EE" w:rsidP="390A24EE">
      <w:pPr>
        <w:rPr>
          <w:del w:id="33" w:author="Eve Richardson" w:date="2023-01-11T14:00:00Z"/>
        </w:rPr>
      </w:pPr>
      <w:del w:id="34" w:author="Eve Richardson" w:date="2023-01-11T14:00:00Z">
        <w:r w:rsidDel="005429D5">
          <w:rPr>
            <w:noProof/>
          </w:rPr>
          <w:drawing>
            <wp:inline distT="0" distB="0" distL="0" distR="0" wp14:anchorId="5E296FA0" wp14:editId="6E3191F8">
              <wp:extent cx="4572000" cy="1657350"/>
              <wp:effectExtent l="0" t="0" r="0" b="0"/>
              <wp:docPr id="1803244622" name="Picture 180324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72000" cy="1657350"/>
                      </a:xfrm>
                      <a:prstGeom prst="rect">
                        <a:avLst/>
                      </a:prstGeom>
                    </pic:spPr>
                  </pic:pic>
                </a:graphicData>
              </a:graphic>
            </wp:inline>
          </w:drawing>
        </w:r>
      </w:del>
    </w:p>
    <w:p w14:paraId="12CE5894" w14:textId="4F6C3E8C" w:rsidR="390A24EE" w:rsidDel="005429D5" w:rsidRDefault="0B937C46" w:rsidP="390A24EE">
      <w:pPr>
        <w:rPr>
          <w:del w:id="35" w:author="Eve Richardson" w:date="2023-01-11T14:00:00Z"/>
        </w:rPr>
      </w:pPr>
      <w:del w:id="36" w:author="Eve Richardson" w:date="2023-01-11T14:00:00Z">
        <w:r w:rsidRPr="0B937C46" w:rsidDel="005429D5">
          <w:rPr>
            <w:b/>
            <w:bCs/>
          </w:rPr>
          <w:delText xml:space="preserve">Supplementary Figure </w:delText>
        </w:r>
      </w:del>
      <w:del w:id="37" w:author="Eve Richardson" w:date="2022-11-24T14:18:00Z">
        <w:r w:rsidRPr="0B937C46" w:rsidDel="007D48F5">
          <w:rPr>
            <w:b/>
            <w:bCs/>
          </w:rPr>
          <w:delText>2</w:delText>
        </w:r>
      </w:del>
      <w:del w:id="38" w:author="Eve Richardson" w:date="2023-01-11T14:00:00Z">
        <w:r w:rsidDel="005429D5">
          <w:delText>: VD and DJ insertion length distributions in the Kymouse (grey) versus human (blue) repertoires. We considered only sequences where a satisfactory IGHD germline alignment was achieved.</w:delText>
        </w:r>
      </w:del>
    </w:p>
    <w:p w14:paraId="1B916D1C" w14:textId="06A8554F" w:rsidR="390A24EE" w:rsidDel="005429D5" w:rsidRDefault="390A24EE" w:rsidP="390A24EE">
      <w:pPr>
        <w:rPr>
          <w:del w:id="39" w:author="Eve Richardson" w:date="2023-01-11T14:00:00Z"/>
        </w:rPr>
      </w:pPr>
    </w:p>
    <w:p w14:paraId="13452AAD" w14:textId="02DD6004" w:rsidR="390A24EE" w:rsidDel="005429D5" w:rsidRDefault="390A24EE" w:rsidP="390A24EE">
      <w:pPr>
        <w:rPr>
          <w:del w:id="40" w:author="Eve Richardson" w:date="2023-01-11T14:00:00Z"/>
        </w:rPr>
      </w:pPr>
    </w:p>
    <w:p w14:paraId="6E731C1E" w14:textId="39766E02" w:rsidR="390A24EE" w:rsidDel="005429D5" w:rsidRDefault="390A24EE" w:rsidP="742E4ABA">
      <w:pPr>
        <w:rPr>
          <w:del w:id="41" w:author="Eve Richardson" w:date="2023-01-11T14:00:00Z"/>
        </w:rPr>
      </w:pPr>
      <w:del w:id="42" w:author="Eve Richardson" w:date="2023-01-11T14:00:00Z">
        <w:r w:rsidDel="005429D5">
          <w:rPr>
            <w:noProof/>
          </w:rPr>
          <w:drawing>
            <wp:inline distT="0" distB="0" distL="0" distR="0" wp14:anchorId="2954D8E6" wp14:editId="7743697B">
              <wp:extent cx="4572000" cy="4210050"/>
              <wp:effectExtent l="0" t="0" r="0" b="0"/>
              <wp:docPr id="493163473" name="Picture 493163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4210050"/>
                      </a:xfrm>
                      <a:prstGeom prst="rect">
                        <a:avLst/>
                      </a:prstGeom>
                    </pic:spPr>
                  </pic:pic>
                </a:graphicData>
              </a:graphic>
            </wp:inline>
          </w:drawing>
        </w:r>
      </w:del>
    </w:p>
    <w:p w14:paraId="30102B6D" w14:textId="5AF524B5" w:rsidR="390A24EE" w:rsidDel="005429D5" w:rsidRDefault="0B937C46" w:rsidP="390A24EE">
      <w:pPr>
        <w:rPr>
          <w:del w:id="43" w:author="Eve Richardson" w:date="2023-01-11T14:00:00Z"/>
        </w:rPr>
      </w:pPr>
      <w:del w:id="44" w:author="Eve Richardson" w:date="2023-01-11T14:00:00Z">
        <w:r w:rsidRPr="0B937C46" w:rsidDel="005429D5">
          <w:rPr>
            <w:b/>
            <w:bCs/>
          </w:rPr>
          <w:delText xml:space="preserve">Supplementary Figure </w:delText>
        </w:r>
      </w:del>
      <w:del w:id="45" w:author="Eve Richardson" w:date="2022-11-24T14:18:00Z">
        <w:r w:rsidRPr="0B937C46" w:rsidDel="007D48F5">
          <w:rPr>
            <w:b/>
            <w:bCs/>
          </w:rPr>
          <w:delText>3</w:delText>
        </w:r>
      </w:del>
      <w:del w:id="46" w:author="Eve Richardson" w:date="2023-01-11T14:00:00Z">
        <w:r w:rsidRPr="0B937C46" w:rsidDel="005429D5">
          <w:rPr>
            <w:b/>
            <w:bCs/>
          </w:rPr>
          <w:delText xml:space="preserve">: </w:delText>
        </w:r>
        <w:r w:rsidDel="005429D5">
          <w:delText xml:space="preserve">CDRH1 (A and C) and CDRH2 (B and D) canonical class usage clusters Kymice and humans separately from mice. The key differences between humans and Kymice and mice in CDRH1 canonical forms are the greater usage of H1-9-A and H1-8-C in mice verus H1-10-B and H1-9-B in humans and Kymice. Between humans and Kymice, the Kymouse repertoires have lower usage of H1-10-A and greater usage of H1-10-B than humans. Focussing on the CDRH2 canonical forms, the largest difference between mice and humans/Kymice is in the greater usage of H2-8-A and lower usage of H2-8-B and H2-7-A. The Kymouse repertoires use significantly less H2-8-A than the human repertoires. </w:delText>
        </w:r>
      </w:del>
    </w:p>
    <w:p w14:paraId="59465DF4" w14:textId="098E1DA2" w:rsidR="390A24EE" w:rsidDel="005429D5" w:rsidRDefault="390A24EE" w:rsidP="390A24EE">
      <w:pPr>
        <w:rPr>
          <w:del w:id="47" w:author="Eve Richardson" w:date="2023-01-11T14:00:00Z"/>
        </w:rPr>
      </w:pPr>
    </w:p>
    <w:p w14:paraId="476D1927" w14:textId="2C137637" w:rsidR="6D7FC647" w:rsidDel="005429D5" w:rsidRDefault="6D7FC647" w:rsidP="6D7FC647">
      <w:pPr>
        <w:rPr>
          <w:del w:id="48" w:author="Eve Richardson" w:date="2023-01-11T14:00:00Z"/>
        </w:rPr>
      </w:pPr>
    </w:p>
    <w:p w14:paraId="15E4AB29" w14:textId="01AAF5D3" w:rsidR="6D7FC647" w:rsidDel="005429D5" w:rsidRDefault="6D7FC647" w:rsidP="6D7FC647">
      <w:pPr>
        <w:rPr>
          <w:del w:id="49" w:author="Eve Richardson" w:date="2023-01-11T14:00:00Z"/>
        </w:rPr>
      </w:pPr>
    </w:p>
    <w:p w14:paraId="47ADF7E2" w14:textId="16A54AF7" w:rsidR="6D7FC647" w:rsidDel="005429D5" w:rsidRDefault="6D7FC647" w:rsidP="6D7FC647">
      <w:pPr>
        <w:rPr>
          <w:del w:id="50" w:author="Eve Richardson" w:date="2023-01-11T14:00:00Z"/>
        </w:rPr>
      </w:pPr>
    </w:p>
    <w:p w14:paraId="686975FB" w14:textId="5E3998C2" w:rsidR="6D7FC647" w:rsidDel="005429D5" w:rsidRDefault="6D7FC647" w:rsidP="6D7FC647">
      <w:pPr>
        <w:rPr>
          <w:del w:id="51" w:author="Eve Richardson" w:date="2023-01-11T14:00:00Z"/>
        </w:rPr>
      </w:pPr>
    </w:p>
    <w:p w14:paraId="5A93B73D" w14:textId="62A62FB4" w:rsidR="6D7FC647" w:rsidDel="005429D5" w:rsidRDefault="6D7FC647" w:rsidP="6D7FC647">
      <w:pPr>
        <w:rPr>
          <w:del w:id="52" w:author="Eve Richardson" w:date="2023-01-11T14:00:00Z"/>
        </w:rPr>
      </w:pPr>
    </w:p>
    <w:p w14:paraId="47DED144" w14:textId="1C80F571" w:rsidR="6D7FC647" w:rsidDel="005429D5" w:rsidRDefault="6D7FC647" w:rsidP="6D7FC647">
      <w:pPr>
        <w:rPr>
          <w:del w:id="53" w:author="Eve Richardson" w:date="2023-01-11T14:00:00Z"/>
        </w:rPr>
      </w:pPr>
    </w:p>
    <w:p w14:paraId="6279B66F" w14:textId="1A54BCDB" w:rsidR="390A24EE" w:rsidDel="005429D5" w:rsidRDefault="390A24EE" w:rsidP="390A24EE">
      <w:pPr>
        <w:rPr>
          <w:del w:id="54" w:author="Eve Richardson" w:date="2023-01-11T14:00:00Z"/>
          <w:b/>
          <w:bCs/>
        </w:rPr>
      </w:pPr>
    </w:p>
    <w:p w14:paraId="4216473C" w14:textId="0D804482" w:rsidR="390A24EE" w:rsidDel="005429D5" w:rsidRDefault="390A24EE" w:rsidP="390A24EE">
      <w:pPr>
        <w:rPr>
          <w:del w:id="55" w:author="Eve Richardson" w:date="2023-01-11T14:00:00Z"/>
        </w:rPr>
      </w:pPr>
      <w:del w:id="56" w:author="Eve Richardson" w:date="2023-01-11T14:00:00Z">
        <w:r w:rsidDel="005429D5">
          <w:rPr>
            <w:noProof/>
          </w:rPr>
          <w:drawing>
            <wp:inline distT="0" distB="0" distL="0" distR="0" wp14:anchorId="35A744E6" wp14:editId="215B3806">
              <wp:extent cx="6057900" cy="2296954"/>
              <wp:effectExtent l="0" t="0" r="0" b="0"/>
              <wp:docPr id="1256435410" name="Picture 125643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57900" cy="2296954"/>
                      </a:xfrm>
                      <a:prstGeom prst="rect">
                        <a:avLst/>
                      </a:prstGeom>
                    </pic:spPr>
                  </pic:pic>
                </a:graphicData>
              </a:graphic>
            </wp:inline>
          </w:drawing>
        </w:r>
      </w:del>
    </w:p>
    <w:p w14:paraId="4A1578FF" w14:textId="0CD0FA62" w:rsidR="390A24EE" w:rsidDel="005429D5" w:rsidRDefault="390A24EE" w:rsidP="390A24EE">
      <w:pPr>
        <w:rPr>
          <w:del w:id="57" w:author="Eve Richardson" w:date="2023-01-11T14:00:00Z"/>
          <w:b/>
          <w:bCs/>
        </w:rPr>
      </w:pPr>
    </w:p>
    <w:p w14:paraId="313DCDC0" w14:textId="3261C5E0" w:rsidR="390A24EE" w:rsidDel="005429D5" w:rsidRDefault="0B937C46" w:rsidP="390A24EE">
      <w:pPr>
        <w:rPr>
          <w:del w:id="58" w:author="Eve Richardson" w:date="2023-01-11T14:00:00Z"/>
        </w:rPr>
      </w:pPr>
      <w:del w:id="59" w:author="Eve Richardson" w:date="2023-01-11T14:00:00Z">
        <w:r w:rsidRPr="0B937C46" w:rsidDel="005429D5">
          <w:rPr>
            <w:b/>
            <w:bCs/>
          </w:rPr>
          <w:delText xml:space="preserve">Supplementary Figure </w:delText>
        </w:r>
      </w:del>
      <w:del w:id="60" w:author="Eve Richardson" w:date="2022-11-24T14:18:00Z">
        <w:r w:rsidRPr="0B937C46" w:rsidDel="007D48F5">
          <w:rPr>
            <w:b/>
            <w:bCs/>
          </w:rPr>
          <w:delText>4</w:delText>
        </w:r>
      </w:del>
      <w:del w:id="61" w:author="Eve Richardson" w:date="2023-01-11T14:00:00Z">
        <w:r w:rsidRPr="0B937C46" w:rsidDel="005429D5">
          <w:rPr>
            <w:b/>
            <w:bCs/>
          </w:rPr>
          <w:delText xml:space="preserve">: </w:delText>
        </w:r>
        <w:r w:rsidDel="005429D5">
          <w:delText>the majority of CDRH3 structural clusters are observed across all three repertoire types. Focussing on the origin of the antibody representing the structural cluster, 57.5% of templates used in the human repertoires and 55% in the Kymouse repertoires are of human origin. The majority of templates observed in the mouse repertoires are of murine-origin.</w:delText>
        </w:r>
      </w:del>
    </w:p>
    <w:p w14:paraId="51362687" w14:textId="6BF0DFBD" w:rsidR="390A24EE" w:rsidDel="005429D5" w:rsidRDefault="390A24EE" w:rsidP="390A24EE">
      <w:pPr>
        <w:rPr>
          <w:del w:id="62" w:author="Eve Richardson" w:date="2023-01-11T14:00:00Z"/>
        </w:rPr>
      </w:pPr>
    </w:p>
    <w:p w14:paraId="79A6D7C0" w14:textId="12C44CCD" w:rsidR="6D7FC647" w:rsidDel="005429D5" w:rsidRDefault="6D7FC647" w:rsidP="6D7FC647">
      <w:pPr>
        <w:rPr>
          <w:del w:id="63" w:author="Eve Richardson" w:date="2023-01-11T14:00:00Z"/>
        </w:rPr>
      </w:pPr>
    </w:p>
    <w:p w14:paraId="3066F3DC" w14:textId="0FC300C2" w:rsidR="6D7FC647" w:rsidDel="005429D5" w:rsidRDefault="6D7FC647" w:rsidP="6D7FC647">
      <w:pPr>
        <w:rPr>
          <w:del w:id="64" w:author="Eve Richardson" w:date="2023-01-11T14:00:00Z"/>
        </w:rPr>
      </w:pPr>
    </w:p>
    <w:p w14:paraId="5F116EE5" w14:textId="4700D35D" w:rsidR="6D7FC647" w:rsidDel="005429D5" w:rsidRDefault="6D7FC647" w:rsidP="6D7FC647">
      <w:pPr>
        <w:rPr>
          <w:del w:id="65" w:author="Eve Richardson" w:date="2023-01-11T14:00:00Z"/>
        </w:rPr>
      </w:pPr>
    </w:p>
    <w:p w14:paraId="77783479" w14:textId="05B97C2B" w:rsidR="6D7FC647" w:rsidDel="005429D5" w:rsidRDefault="6D7FC647" w:rsidP="6D7FC647">
      <w:pPr>
        <w:rPr>
          <w:del w:id="66" w:author="Eve Richardson" w:date="2023-01-11T14:00:00Z"/>
        </w:rPr>
      </w:pPr>
    </w:p>
    <w:p w14:paraId="524C4E3C" w14:textId="37DD27E2" w:rsidR="6D7FC647" w:rsidDel="005429D5" w:rsidRDefault="6D7FC647" w:rsidP="6D7FC647">
      <w:pPr>
        <w:rPr>
          <w:del w:id="67" w:author="Eve Richardson" w:date="2023-01-11T14:00:00Z"/>
        </w:rPr>
      </w:pPr>
    </w:p>
    <w:p w14:paraId="4CCCE782" w14:textId="3A4FCDA9" w:rsidR="6D7FC647" w:rsidDel="005429D5" w:rsidRDefault="6D7FC647" w:rsidP="6D7FC647">
      <w:pPr>
        <w:rPr>
          <w:del w:id="68" w:author="Eve Richardson" w:date="2023-01-11T14:00:00Z"/>
        </w:rPr>
      </w:pPr>
    </w:p>
    <w:p w14:paraId="437A436A" w14:textId="2291ADF4" w:rsidR="6D7FC647" w:rsidDel="005429D5" w:rsidRDefault="6D7FC647" w:rsidP="6D7FC647">
      <w:pPr>
        <w:rPr>
          <w:del w:id="69" w:author="Eve Richardson" w:date="2023-01-11T14:00:00Z"/>
        </w:rPr>
      </w:pPr>
    </w:p>
    <w:p w14:paraId="6D47B78D" w14:textId="49CB3026" w:rsidR="6D7FC647" w:rsidDel="005429D5" w:rsidRDefault="6D7FC647" w:rsidP="6D7FC647">
      <w:pPr>
        <w:rPr>
          <w:del w:id="70" w:author="Eve Richardson" w:date="2023-01-11T14:00:00Z"/>
        </w:rPr>
      </w:pPr>
    </w:p>
    <w:p w14:paraId="742226DB" w14:textId="1302F8B9" w:rsidR="6D7FC647" w:rsidDel="005429D5" w:rsidRDefault="6D7FC647" w:rsidP="6D7FC647">
      <w:pPr>
        <w:rPr>
          <w:del w:id="71" w:author="Eve Richardson" w:date="2023-01-11T14:00:00Z"/>
        </w:rPr>
      </w:pPr>
    </w:p>
    <w:p w14:paraId="037A61B8" w14:textId="740C9FA7" w:rsidR="6D7FC647" w:rsidDel="005429D5" w:rsidRDefault="6D7FC647" w:rsidP="6D7FC647">
      <w:pPr>
        <w:rPr>
          <w:del w:id="72" w:author="Eve Richardson" w:date="2023-01-11T14:00:00Z"/>
        </w:rPr>
      </w:pPr>
    </w:p>
    <w:p w14:paraId="7A6C596F" w14:textId="2355D0B1" w:rsidR="390A24EE" w:rsidDel="005429D5" w:rsidRDefault="390A24EE" w:rsidP="390A24EE">
      <w:pPr>
        <w:rPr>
          <w:del w:id="73" w:author="Eve Richardson" w:date="2023-01-11T14:00:00Z"/>
        </w:rPr>
      </w:pPr>
    </w:p>
    <w:p w14:paraId="10273666" w14:textId="3940C2F8" w:rsidR="390A24EE" w:rsidDel="005429D5" w:rsidRDefault="390A24EE" w:rsidP="390A24EE">
      <w:pPr>
        <w:rPr>
          <w:del w:id="74" w:author="Eve Richardson" w:date="2023-01-11T14:00:00Z"/>
        </w:rPr>
      </w:pPr>
      <w:del w:id="75" w:author="Eve Richardson" w:date="2023-01-11T14:00:00Z">
        <w:r w:rsidDel="005429D5">
          <w:rPr>
            <w:noProof/>
          </w:rPr>
          <w:drawing>
            <wp:inline distT="0" distB="0" distL="0" distR="0" wp14:anchorId="71F485BC" wp14:editId="69534D4A">
              <wp:extent cx="5591175" cy="2446139"/>
              <wp:effectExtent l="0" t="0" r="0" b="0"/>
              <wp:docPr id="1668317182" name="Picture 1668317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91175" cy="2446139"/>
                      </a:xfrm>
                      <a:prstGeom prst="rect">
                        <a:avLst/>
                      </a:prstGeom>
                    </pic:spPr>
                  </pic:pic>
                </a:graphicData>
              </a:graphic>
            </wp:inline>
          </w:drawing>
        </w:r>
      </w:del>
    </w:p>
    <w:p w14:paraId="524A4FC5" w14:textId="57B82A4C" w:rsidR="390A24EE" w:rsidDel="005429D5" w:rsidRDefault="0B937C46" w:rsidP="390A24EE">
      <w:pPr>
        <w:rPr>
          <w:del w:id="76" w:author="Eve Richardson" w:date="2023-01-11T14:00:00Z"/>
        </w:rPr>
      </w:pPr>
      <w:del w:id="77" w:author="Eve Richardson" w:date="2023-01-11T14:00:00Z">
        <w:r w:rsidRPr="0B937C46" w:rsidDel="005429D5">
          <w:rPr>
            <w:b/>
            <w:bCs/>
          </w:rPr>
          <w:delText xml:space="preserve">Supplementary Figure </w:delText>
        </w:r>
      </w:del>
      <w:del w:id="78" w:author="Eve Richardson" w:date="2022-11-24T14:18:00Z">
        <w:r w:rsidRPr="0B937C46" w:rsidDel="007D48F5">
          <w:rPr>
            <w:b/>
            <w:bCs/>
          </w:rPr>
          <w:delText>5</w:delText>
        </w:r>
      </w:del>
      <w:del w:id="79" w:author="Eve Richardson" w:date="2023-01-11T14:00:00Z">
        <w:r w:rsidRPr="0B937C46" w:rsidDel="005429D5">
          <w:rPr>
            <w:b/>
            <w:bCs/>
          </w:rPr>
          <w:delText xml:space="preserve">: </w:delText>
        </w:r>
        <w:r w:rsidDel="005429D5">
          <w:delText>around 40.5% of templates in the FREAD database are labelled as of murine-origin vs. 37.1% of human templates. There are proportionally more human templates at CDRH3 lengths of longer than 12 amino acids.</w:delText>
        </w:r>
      </w:del>
    </w:p>
    <w:p w14:paraId="54BF88FE" w14:textId="4F3B9314" w:rsidR="390A24EE" w:rsidDel="005429D5" w:rsidRDefault="390A24EE" w:rsidP="390A24EE">
      <w:pPr>
        <w:rPr>
          <w:del w:id="80" w:author="Eve Richardson" w:date="2023-01-11T14:00:00Z"/>
        </w:rPr>
      </w:pPr>
    </w:p>
    <w:p w14:paraId="7EA373E9" w14:textId="122B92F2" w:rsidR="742E4ABA" w:rsidDel="005429D5" w:rsidRDefault="742E4ABA" w:rsidP="742E4ABA">
      <w:pPr>
        <w:rPr>
          <w:del w:id="81" w:author="Eve Richardson" w:date="2023-01-11T14:00:00Z"/>
        </w:rPr>
      </w:pPr>
      <w:del w:id="82" w:author="Eve Richardson" w:date="2023-01-11T14:00:00Z">
        <w:r w:rsidDel="005429D5">
          <w:rPr>
            <w:noProof/>
          </w:rPr>
          <w:drawing>
            <wp:inline distT="0" distB="0" distL="0" distR="0" wp14:anchorId="6A5679E6" wp14:editId="40283A2A">
              <wp:extent cx="5207490" cy="2809875"/>
              <wp:effectExtent l="0" t="0" r="0" b="0"/>
              <wp:docPr id="1099800756" name="Picture 1099800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07490" cy="2809875"/>
                      </a:xfrm>
                      <a:prstGeom prst="rect">
                        <a:avLst/>
                      </a:prstGeom>
                    </pic:spPr>
                  </pic:pic>
                </a:graphicData>
              </a:graphic>
            </wp:inline>
          </w:drawing>
        </w:r>
      </w:del>
    </w:p>
    <w:p w14:paraId="50ABACD1" w14:textId="0472F67D" w:rsidR="742E4ABA" w:rsidRDefault="6D7FC647" w:rsidP="742E4ABA">
      <w:del w:id="83" w:author="Eve Richardson" w:date="2023-01-11T14:00:00Z">
        <w:r w:rsidRPr="6D7FC647" w:rsidDel="005429D5">
          <w:rPr>
            <w:b/>
            <w:bCs/>
          </w:rPr>
          <w:delText xml:space="preserve">Supplementary Figure </w:delText>
        </w:r>
      </w:del>
      <w:del w:id="84" w:author="Eve Richardson" w:date="2022-11-24T14:18:00Z">
        <w:r w:rsidRPr="6D7FC647" w:rsidDel="007D48F5">
          <w:rPr>
            <w:b/>
            <w:bCs/>
          </w:rPr>
          <w:delText>6</w:delText>
        </w:r>
      </w:del>
      <w:del w:id="85" w:author="Eve Richardson" w:date="2023-01-11T14:00:00Z">
        <w:r w:rsidDel="005429D5">
          <w:delText>: A shows the clustermap of Z-normalized usages of CDRH3 structural clusters which were derived from greedy clustering with a 0.6Å cut-off of CDRH3 Cα RMSDs calculated between models built by ABlooper. The humans and Kymice form a monophyletic cluster, which the C57BL/6 mouse repertoires do not. The distribution of distances shown in figure B reveals that the Kymouse repertoires are the least variable. Similarly to the SAAB+ CDRH3 structural cluster usage comparison, the ranges of human/human and human/Kymouse intersubject distances are overlapping however the extent of overlap is greater than observed with SAAB+. There is also overlap between the distances observed between humans and Kymice with mice, and between individual mice.</w:delText>
        </w:r>
      </w:del>
    </w:p>
    <w:sectPr w:rsidR="742E4AB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ve Richardson">
    <w15:presenceInfo w15:providerId="AD" w15:userId="S::jesu2916@ox.ac.uk::67d8331f-6a50-433e-b7ff-b32517ca6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D471DAA"/>
    <w:rsid w:val="0007748D"/>
    <w:rsid w:val="00165391"/>
    <w:rsid w:val="00282797"/>
    <w:rsid w:val="005429D5"/>
    <w:rsid w:val="00545DCA"/>
    <w:rsid w:val="00586F15"/>
    <w:rsid w:val="006A030A"/>
    <w:rsid w:val="007136AD"/>
    <w:rsid w:val="00757B80"/>
    <w:rsid w:val="00786EBD"/>
    <w:rsid w:val="007D48F5"/>
    <w:rsid w:val="008E7690"/>
    <w:rsid w:val="008F3A4E"/>
    <w:rsid w:val="00911530"/>
    <w:rsid w:val="00921FBC"/>
    <w:rsid w:val="00A5575C"/>
    <w:rsid w:val="00AB2C34"/>
    <w:rsid w:val="00AB715F"/>
    <w:rsid w:val="00B22162"/>
    <w:rsid w:val="00B775AF"/>
    <w:rsid w:val="00B83CEF"/>
    <w:rsid w:val="00B85F03"/>
    <w:rsid w:val="00C858A9"/>
    <w:rsid w:val="00D74AA1"/>
    <w:rsid w:val="00DA27DE"/>
    <w:rsid w:val="00E41AA9"/>
    <w:rsid w:val="00E738A1"/>
    <w:rsid w:val="00EE0414"/>
    <w:rsid w:val="0B937C46"/>
    <w:rsid w:val="0EED61A9"/>
    <w:rsid w:val="140F13E5"/>
    <w:rsid w:val="1796F9E7"/>
    <w:rsid w:val="2D049BD9"/>
    <w:rsid w:val="2E58C22E"/>
    <w:rsid w:val="390A24EE"/>
    <w:rsid w:val="3C72B235"/>
    <w:rsid w:val="40283A2A"/>
    <w:rsid w:val="6D7FC647"/>
    <w:rsid w:val="6E3191F8"/>
    <w:rsid w:val="742E4ABA"/>
    <w:rsid w:val="7D347FA9"/>
    <w:rsid w:val="7D471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71DAA"/>
  <w15:docId w15:val="{D9098FAE-54FA-CB43-A979-ED40E4F6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757B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microsoft.com/office/2011/relationships/people" Target="people.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Richardson</dc:creator>
  <cp:keywords/>
  <dc:description/>
  <cp:lastModifiedBy>Eve Richardson</cp:lastModifiedBy>
  <cp:revision>2</cp:revision>
  <dcterms:created xsi:type="dcterms:W3CDTF">2023-01-11T14:00:00Z</dcterms:created>
  <dcterms:modified xsi:type="dcterms:W3CDTF">2023-01-11T14:00:00Z</dcterms:modified>
</cp:coreProperties>
</file>