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1D470" w14:textId="04BDC030" w:rsidR="00E726FC" w:rsidRPr="009A05AA" w:rsidRDefault="00A00745" w:rsidP="009A05AA">
      <w:pPr>
        <w:rPr>
          <w:rFonts w:ascii="Times New Roman" w:hAnsi="Times New Roman" w:cs="Times New Roman"/>
          <w:b/>
          <w:sz w:val="28"/>
          <w:szCs w:val="28"/>
        </w:rPr>
      </w:pPr>
      <w:r w:rsidRPr="00764848">
        <w:rPr>
          <w:rFonts w:ascii="Times New Roman" w:hAnsi="Times New Roman" w:cs="Times New Roman"/>
          <w:b/>
          <w:sz w:val="28"/>
          <w:szCs w:val="28"/>
        </w:rPr>
        <w:t xml:space="preserve">Supplementary </w:t>
      </w:r>
      <w:r w:rsidR="009A05AA">
        <w:rPr>
          <w:rFonts w:ascii="Times New Roman" w:hAnsi="Times New Roman" w:cs="Times New Roman"/>
          <w:b/>
          <w:sz w:val="28"/>
          <w:szCs w:val="28"/>
        </w:rPr>
        <w:t xml:space="preserve">File </w:t>
      </w:r>
      <w:r w:rsidR="009A05AA">
        <w:rPr>
          <w:rFonts w:ascii="Times New Roman" w:hAnsi="Times New Roman" w:cs="Times New Roman" w:hint="eastAsia"/>
          <w:b/>
          <w:sz w:val="28"/>
          <w:szCs w:val="28"/>
        </w:rPr>
        <w:t>4-</w:t>
      </w:r>
      <w:r w:rsidR="00E726FC" w:rsidRPr="009A05AA">
        <w:rPr>
          <w:rFonts w:ascii="Times New Roman" w:hAnsi="Times New Roman" w:cs="Times New Roman"/>
          <w:b/>
          <w:sz w:val="28"/>
          <w:szCs w:val="28"/>
        </w:rPr>
        <w:t>List of the predicted key allo-residues in allosteric pockets</w:t>
      </w:r>
    </w:p>
    <w:p w14:paraId="1275D5F7" w14:textId="662ADE78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3FC34F7E" w14:textId="2D06ED20" w:rsidR="00261868" w:rsidRPr="00FB5BD2" w:rsidRDefault="009A05AA" w:rsidP="0033176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05AA">
        <w:rPr>
          <w:rFonts w:ascii="Times New Roman" w:hAnsi="Times New Roman" w:cs="Times New Roman"/>
          <w:b/>
          <w:sz w:val="24"/>
          <w:szCs w:val="24"/>
        </w:rPr>
        <w:t>Supplementary File 4</w:t>
      </w:r>
      <w:r w:rsidR="00261868" w:rsidRPr="00FB5BD2">
        <w:rPr>
          <w:rFonts w:ascii="Times New Roman" w:hAnsi="Times New Roman" w:cs="Times New Roman"/>
          <w:sz w:val="24"/>
          <w:szCs w:val="24"/>
        </w:rPr>
        <w:t>. List of the predicted key allo-residues in allosteric pockets</w:t>
      </w:r>
    </w:p>
    <w:tbl>
      <w:tblPr>
        <w:tblW w:w="8312" w:type="dxa"/>
        <w:tblLook w:val="04A0" w:firstRow="1" w:lastRow="0" w:firstColumn="1" w:lastColumn="0" w:noHBand="0" w:noVBand="1"/>
      </w:tblPr>
      <w:tblGrid>
        <w:gridCol w:w="1018"/>
        <w:gridCol w:w="7294"/>
      </w:tblGrid>
      <w:tr w:rsidR="00261868" w:rsidRPr="00750D5A" w14:paraId="6A22CCC6" w14:textId="77777777" w:rsidTr="009A05AA">
        <w:trPr>
          <w:trHeight w:val="330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D7B33" w14:textId="77777777" w:rsidR="00261868" w:rsidRPr="00FB5BD2" w:rsidRDefault="00261868" w:rsidP="00A764F3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Protein</w:t>
            </w:r>
          </w:p>
        </w:tc>
        <w:tc>
          <w:tcPr>
            <w:tcW w:w="7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C38FB" w14:textId="77777777" w:rsidR="00261868" w:rsidRPr="00FB5BD2" w:rsidRDefault="00261868" w:rsidP="00A764F3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Predicted key allo_residues</w:t>
            </w:r>
            <w:r w:rsidRPr="00FB5BD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261868" w:rsidRPr="00750D5A" w14:paraId="219890A3" w14:textId="77777777" w:rsidTr="009A05AA">
        <w:trPr>
          <w:trHeight w:val="285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AEBB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Ha-Ras</w:t>
            </w:r>
          </w:p>
        </w:tc>
        <w:tc>
          <w:tcPr>
            <w:tcW w:w="7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1DDE" w14:textId="21ED5250" w:rsidR="00261868" w:rsidRPr="00750D5A" w:rsidRDefault="005F5C07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A/62,A/89,A/94</w:t>
            </w:r>
          </w:p>
        </w:tc>
      </w:tr>
      <w:tr w:rsidR="00261868" w:rsidRPr="00750D5A" w14:paraId="3B1D9B33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7F86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Cdc4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2E5D" w14:textId="2623FA45" w:rsidR="00261868" w:rsidRPr="00750D5A" w:rsidRDefault="005F5C07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D/662,D/634</w:t>
            </w:r>
          </w:p>
        </w:tc>
      </w:tr>
      <w:tr w:rsidR="00261868" w:rsidRPr="00750D5A" w14:paraId="664F6E62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BF47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MARTX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F922" w14:textId="68517532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A/200,A/135,A/85,A/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54,A/51,A/201,A/168,A/180,A/167</w:t>
            </w:r>
          </w:p>
        </w:tc>
      </w:tr>
      <w:tr w:rsidR="00261868" w:rsidRPr="00750D5A" w14:paraId="74599B05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8810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AR1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74DA" w14:textId="52294FBC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A/736,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0" w:author="Juan Xie" w:date="2022-12-22T21:03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A/732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,A/725</w:t>
            </w:r>
          </w:p>
        </w:tc>
      </w:tr>
      <w:tr w:rsidR="00261868" w:rsidRPr="00750D5A" w14:paraId="7DABDABA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0820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AR2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D9077" w14:textId="0306C0BC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A/724,A/833,A/722,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1" w:author="Juan Xie" w:date="2022-12-22T21:04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A/832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,A/721,A/826</w:t>
            </w:r>
          </w:p>
        </w:tc>
      </w:tr>
      <w:tr w:rsidR="00261868" w:rsidRPr="00750D5A" w14:paraId="7E14347A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305EF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TEM-1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7F1C" w14:textId="26DC7896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A/246,A/24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5,A/217,A/214,A/248,A/233,A/216</w:t>
            </w:r>
          </w:p>
        </w:tc>
      </w:tr>
      <w:tr w:rsidR="00261868" w:rsidRPr="00750D5A" w14:paraId="658B3D54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2E52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MurI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DF52" w14:textId="04AEEF5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A/229,A/237,A/233,A/150,A/123,A/9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6,A/226,A/151,A/116,A/235,A/101</w:t>
            </w:r>
          </w:p>
        </w:tc>
      </w:tr>
      <w:tr w:rsidR="00261868" w:rsidRPr="00750D5A" w14:paraId="5218B22F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B8FA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Bcr-Abl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1328" w14:textId="246420EE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523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,A/45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450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352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356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,A/47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360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2" w:author="Juan Xie" w:date="2022-12-22T21:04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A359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,A358,A351</w:t>
            </w:r>
          </w:p>
        </w:tc>
      </w:tr>
      <w:tr w:rsidR="00261868" w:rsidRPr="00750D5A" w14:paraId="31010CC5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87F3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PTP-1B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24B5" w14:textId="6A1089A0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A/195,A/187,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3" w:author="Juan Xie" w:date="2022-12-22T21:04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A/282</w:t>
            </w:r>
          </w:p>
        </w:tc>
      </w:tr>
      <w:tr w:rsidR="00261868" w:rsidRPr="00750D5A" w14:paraId="4DD1CD57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B351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c-Abl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E46B" w14:textId="2751D05D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A/478,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4" w:author="Juan Xie" w:date="2022-12-22T21:05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A/359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,A/519,A/482,A/455,A/364,A/481</w:t>
            </w:r>
          </w:p>
        </w:tc>
      </w:tr>
      <w:tr w:rsidR="00261868" w:rsidRPr="00750D5A" w14:paraId="24530448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4ED0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IGF-1R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2AA0" w14:textId="5F661021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A/1136,A/1135,A/1167,A/1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154,A/1039,A/1155,A/1045,A/1156</w:t>
            </w:r>
          </w:p>
        </w:tc>
      </w:tr>
      <w:tr w:rsidR="00261868" w:rsidRPr="00750D5A" w14:paraId="1930B193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14ED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FADK 1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7889C" w14:textId="47785183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A/546,A/621,A/618,A/540,A/598,A/475,A/545,A/535,A/47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4,A/544,A/541,A/668,A/472,A/548</w:t>
            </w:r>
          </w:p>
        </w:tc>
      </w:tr>
      <w:tr w:rsidR="00261868" w:rsidRPr="00750D5A" w14:paraId="7FFAB910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1344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CDK2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00C0" w14:textId="29C3C660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A/147,A/51,A/154,A/125,A/148,A/158,A/157,A/35,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5" w:author="Juan Xie" w:date="2022-12-22T21:05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A/155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,A/71,A/61</w:t>
            </w:r>
          </w:p>
        </w:tc>
      </w:tr>
      <w:tr w:rsidR="00261868" w:rsidRPr="00750D5A" w14:paraId="2195963C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898E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CHK1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F868" w14:textId="08E5ADAE" w:rsidR="00261868" w:rsidRPr="00750D5A" w:rsidRDefault="005F5C07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A/233,A/132,A/205</w:t>
            </w:r>
          </w:p>
        </w:tc>
      </w:tr>
      <w:tr w:rsidR="00261868" w:rsidRPr="00750D5A" w14:paraId="0F3B3140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3738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CK2alpha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1464" w14:textId="5889C1CD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6" w:author="Juan Xie" w:date="2022-12-22T21:05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A/54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,A/104,A/59,A/36,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7" w:author="Juan Xie" w:date="2022-12-22T21:05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A/110</w:t>
            </w:r>
          </w:p>
        </w:tc>
      </w:tr>
      <w:tr w:rsidR="00261868" w:rsidRPr="00750D5A" w14:paraId="1A78D154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2476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TRIP-5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B641" w14:textId="27EDE55B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A/115,A/117,A/134,A/235,A/232,A/202,A/16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2,A/227,A/213,A/164,A/116,A/170</w:t>
            </w:r>
          </w:p>
        </w:tc>
      </w:tr>
      <w:tr w:rsidR="00261868" w:rsidRPr="00750D5A" w14:paraId="60125C2F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44C8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RecA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6827" w14:textId="390A627C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A/54,A/328,A/50,A/52,A/337,A/257,A/256,A/247,A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/255,A/56,A/254,A/49,A/246,A/53</w:t>
            </w:r>
          </w:p>
        </w:tc>
      </w:tr>
      <w:tr w:rsidR="00261868" w:rsidRPr="00750D5A" w14:paraId="2CDC7CF1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63DF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MAPK14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31F7" w14:textId="3299B0B0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A/200,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8" w:author="Juan Xie" w:date="2022-12-22T21:05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A/192,A/191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,A/29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6,A/194,A/240,A/293,A/207,A/193</w:t>
            </w:r>
          </w:p>
        </w:tc>
      </w:tr>
      <w:tr w:rsidR="00261868" w:rsidRPr="00750D5A" w14:paraId="3189D4F8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E379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MAPK8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5C18" w14:textId="4B6D551F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A/197,A/255,A/257,A/196,A/185,A/251,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9" w:author="Juan Xie" w:date="2022-12-22T21:05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A/195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,A/192,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10" w:author="Juan Xie" w:date="2022-12-22T21:06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A/200</w:t>
            </w:r>
          </w:p>
        </w:tc>
      </w:tr>
      <w:tr w:rsidR="00261868" w:rsidRPr="00750D5A" w14:paraId="01733271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F62E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PKB</w:t>
            </w: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EC26" w14:textId="655D116D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A/273,A/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331,A/202,A/275,A/213,A/18,A/14</w:t>
            </w:r>
          </w:p>
        </w:tc>
      </w:tr>
      <w:tr w:rsidR="00261868" w:rsidRPr="00750D5A" w14:paraId="1108EBE8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DB37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HK4</w:t>
            </w:r>
          </w:p>
        </w:tc>
        <w:tc>
          <w:tcPr>
            <w:tcW w:w="7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8F5E" w14:textId="45D23508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A/457,A/460,A/69,A/461,A/4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59,A/96,A/453,A/248,A/207,A/201</w:t>
            </w:r>
          </w:p>
        </w:tc>
      </w:tr>
      <w:tr w:rsidR="00261868" w:rsidRPr="00750D5A" w14:paraId="17AF9AAC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EE632" w14:textId="77777777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CYP3A4</w:t>
            </w:r>
          </w:p>
        </w:tc>
        <w:tc>
          <w:tcPr>
            <w:tcW w:w="7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1C782" w14:textId="10E284F6" w:rsidR="00261868" w:rsidRPr="00750D5A" w:rsidRDefault="00261868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A/484,A/482,A/308,A/304,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11" w:author="Juan Xie" w:date="2022-12-22T21:06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A/219</w:t>
            </w:r>
          </w:p>
        </w:tc>
      </w:tr>
      <w:tr w:rsidR="009A05AA" w:rsidRPr="00750D5A" w14:paraId="4D6FB119" w14:textId="77777777" w:rsidTr="009A05AA">
        <w:trPr>
          <w:trHeight w:val="285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20562" w14:textId="77777777" w:rsidR="009A05AA" w:rsidRPr="00750D5A" w:rsidRDefault="009A05AA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58081" w14:textId="77777777" w:rsidR="009A05AA" w:rsidRPr="00750D5A" w:rsidRDefault="009A05AA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A05AA" w:rsidRPr="00750D5A" w14:paraId="112D3EBB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BE4B9A" w14:textId="77777777" w:rsidR="009A05AA" w:rsidRPr="00750D5A" w:rsidRDefault="009A05AA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674776" w14:textId="77777777" w:rsidR="009A05AA" w:rsidRPr="00750D5A" w:rsidRDefault="009A05AA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9A05AA" w:rsidRPr="00750D5A" w14:paraId="00949105" w14:textId="77777777" w:rsidTr="009A05AA">
        <w:trPr>
          <w:trHeight w:val="285"/>
        </w:trPr>
        <w:tc>
          <w:tcPr>
            <w:tcW w:w="83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A7AC95" w14:textId="1E3D4DD2" w:rsidR="009A05AA" w:rsidRPr="00750D5A" w:rsidRDefault="009A05AA" w:rsidP="00FB5BD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lastRenderedPageBreak/>
              <w:t>Supplementary File 4. Continued</w:t>
            </w:r>
          </w:p>
        </w:tc>
      </w:tr>
      <w:tr w:rsidR="00261868" w:rsidRPr="00750D5A" w14:paraId="4E351555" w14:textId="77777777" w:rsidTr="009A05AA">
        <w:trPr>
          <w:trHeight w:val="285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8729" w14:textId="77777777" w:rsidR="00261868" w:rsidRPr="00750D5A" w:rsidRDefault="00261868" w:rsidP="00FB5BD2">
            <w:pPr>
              <w:widowControl/>
              <w:spacing w:line="276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BCR-ABL1</w:t>
            </w:r>
          </w:p>
        </w:tc>
        <w:tc>
          <w:tcPr>
            <w:tcW w:w="7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FF18" w14:textId="52C4CE28" w:rsidR="00261868" w:rsidRPr="00750D5A" w:rsidRDefault="00261868" w:rsidP="00FB5BD2">
            <w:pPr>
              <w:widowControl/>
              <w:spacing w:line="276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A/479,A/525,A/454,A/450,</w:t>
            </w:r>
            <w:r w:rsidRPr="005F5C0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  <w:rPrChange w:id="12" w:author="Juan Xie" w:date="2022-12-22T21:06:00Z">
                  <w:rPr>
                    <w:rFonts w:ascii="Times New Roman" w:eastAsia="等线" w:hAnsi="Times New Roman" w:cs="Times New Roman"/>
                    <w:color w:val="000000"/>
                    <w:kern w:val="0"/>
                    <w:sz w:val="18"/>
                    <w:szCs w:val="18"/>
                  </w:rPr>
                </w:rPrChange>
              </w:rPr>
              <w:t>A/359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,A/453,A/364</w:t>
            </w:r>
          </w:p>
        </w:tc>
      </w:tr>
      <w:tr w:rsidR="00261868" w:rsidRPr="00750D5A" w14:paraId="45066EC9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4102" w14:textId="77777777" w:rsidR="00261868" w:rsidRPr="00750D5A" w:rsidRDefault="00261868" w:rsidP="00FB5BD2">
            <w:pPr>
              <w:widowControl/>
              <w:spacing w:line="276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AceK</w:t>
            </w:r>
          </w:p>
        </w:tc>
        <w:tc>
          <w:tcPr>
            <w:tcW w:w="7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CF7C" w14:textId="360CD64A" w:rsidR="00261868" w:rsidRPr="00750D5A" w:rsidRDefault="00261868" w:rsidP="00FB5BD2">
            <w:pPr>
              <w:widowControl/>
              <w:spacing w:line="276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A/59,A/56,A/291,A/256,A/414,A/412,A/372,A/294,A/371,A/299,A/114,A/104,A/37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4,A/361,A/298,A/384,A/120,A/100</w:t>
            </w:r>
          </w:p>
        </w:tc>
      </w:tr>
      <w:tr w:rsidR="00261868" w:rsidRPr="00750D5A" w14:paraId="269312C0" w14:textId="77777777" w:rsidTr="009A05AA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4EB57" w14:textId="77777777" w:rsidR="00261868" w:rsidRPr="00750D5A" w:rsidRDefault="00261868" w:rsidP="00FB5BD2">
            <w:pPr>
              <w:widowControl/>
              <w:spacing w:line="276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Myosin-2</w:t>
            </w:r>
          </w:p>
        </w:tc>
        <w:tc>
          <w:tcPr>
            <w:tcW w:w="7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525AC" w14:textId="14B4FF12" w:rsidR="00261868" w:rsidRPr="00750D5A" w:rsidRDefault="00261868" w:rsidP="00FB5BD2">
            <w:pPr>
              <w:widowControl/>
              <w:spacing w:line="276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A/240,A/468,A/267,A/264,A/471,A/435,A/262,A/259,A/239,A/635,A/430,A/632,A/594,A/58</w:t>
            </w:r>
            <w:r w:rsidR="005F5C0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8,A/263,A/261,A/587,A/426,A/438</w:t>
            </w:r>
            <w:bookmarkStart w:id="13" w:name="_GoBack"/>
            <w:bookmarkEnd w:id="13"/>
          </w:p>
        </w:tc>
      </w:tr>
      <w:tr w:rsidR="00261868" w:rsidRPr="00750D5A" w14:paraId="6E3E49F6" w14:textId="77777777" w:rsidTr="00A764F3">
        <w:trPr>
          <w:trHeight w:val="300"/>
        </w:trPr>
        <w:tc>
          <w:tcPr>
            <w:tcW w:w="83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0C5D" w14:textId="26A750A7" w:rsidR="00261868" w:rsidRPr="00750D5A" w:rsidRDefault="00261868" w:rsidP="00A764F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r w:rsidRPr="00750D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Predicted key allo_residues: Chain/Residue sequence number</w:t>
            </w:r>
            <w:ins w:id="14" w:author="Juan Xie" w:date="2022-12-22T21:06:00Z">
              <w:r w:rsidR="005F5C07">
                <w:rPr>
                  <w:rFonts w:ascii="Times New Roman" w:eastAsia="等线" w:hAnsi="Times New Roman" w:cs="Times New Roman"/>
                  <w:color w:val="000000"/>
                  <w:kern w:val="0"/>
                  <w:sz w:val="18"/>
                  <w:szCs w:val="18"/>
                </w:rPr>
                <w:t xml:space="preserve">. </w:t>
              </w:r>
              <w:r w:rsidR="005F5C07" w:rsidRPr="001142D8">
                <w:rPr>
                  <w:rFonts w:ascii="Times New Roman" w:eastAsia="等线" w:hAnsi="Times New Roman" w:cs="Times New Roman"/>
                  <w:color w:val="000000"/>
                  <w:kern w:val="0"/>
                  <w:sz w:val="18"/>
                  <w:szCs w:val="18"/>
                </w:rPr>
                <w:t>Among the predicted key allo-residues, the residues that have been annotated as functional residues by experimental data in the literature are marked in bold.</w:t>
              </w:r>
            </w:ins>
          </w:p>
        </w:tc>
      </w:tr>
    </w:tbl>
    <w:p w14:paraId="627DFFFB" w14:textId="550D9F57" w:rsidR="002D050C" w:rsidRPr="00FB5BD2" w:rsidRDefault="002D050C">
      <w:pPr>
        <w:rPr>
          <w:rFonts w:ascii="Times New Roman" w:hAnsi="Times New Roman" w:cs="Times New Roman"/>
          <w:sz w:val="22"/>
        </w:rPr>
      </w:pPr>
    </w:p>
    <w:sectPr w:rsidR="002D050C" w:rsidRPr="00FB5BD2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791CF" w14:textId="77777777" w:rsidR="00A34DCB" w:rsidRDefault="00A34DCB" w:rsidP="00F47F81">
      <w:r>
        <w:separator/>
      </w:r>
    </w:p>
  </w:endnote>
  <w:endnote w:type="continuationSeparator" w:id="0">
    <w:p w14:paraId="20E57F44" w14:textId="77777777" w:rsidR="00A34DCB" w:rsidRDefault="00A34DCB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0B255" w14:textId="77777777" w:rsidR="00A34DCB" w:rsidRDefault="00A34DCB" w:rsidP="00F47F81">
      <w:r>
        <w:separator/>
      </w:r>
    </w:p>
  </w:footnote>
  <w:footnote w:type="continuationSeparator" w:id="0">
    <w:p w14:paraId="4DAFED0D" w14:textId="77777777" w:rsidR="00A34DCB" w:rsidRDefault="00A34DCB" w:rsidP="00F47F8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an Xie">
    <w15:presenceInfo w15:providerId="None" w15:userId="Juan X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B20"/>
    <w:rsid w:val="00145016"/>
    <w:rsid w:val="00145198"/>
    <w:rsid w:val="001452F9"/>
    <w:rsid w:val="001519CC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D046B"/>
    <w:rsid w:val="002D050C"/>
    <w:rsid w:val="002D0BDC"/>
    <w:rsid w:val="002D149F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801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99"/>
    <w:rsid w:val="005F2C0F"/>
    <w:rsid w:val="005F31FE"/>
    <w:rsid w:val="005F516D"/>
    <w:rsid w:val="005F5C07"/>
    <w:rsid w:val="00600F37"/>
    <w:rsid w:val="00601721"/>
    <w:rsid w:val="00601D8A"/>
    <w:rsid w:val="00602C14"/>
    <w:rsid w:val="0060315A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6DF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5AA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4DCB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E3E45"/>
    <w:rsid w:val="00FE543D"/>
    <w:rsid w:val="00FE626E"/>
    <w:rsid w:val="00FF0CB4"/>
    <w:rsid w:val="00FF1657"/>
    <w:rsid w:val="00FF1D63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F826-17CC-42C1-931C-F2DD8216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9747</TotalTime>
  <Pages>2</Pages>
  <Words>283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51</cp:revision>
  <cp:lastPrinted>2022-07-11T18:02:00Z</cp:lastPrinted>
  <dcterms:created xsi:type="dcterms:W3CDTF">2022-02-28T06:39:00Z</dcterms:created>
  <dcterms:modified xsi:type="dcterms:W3CDTF">2022-12-22T13:08:00Z</dcterms:modified>
</cp:coreProperties>
</file>