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23DBC" w14:textId="2B0241A7" w:rsidR="0060444E" w:rsidRPr="002B56C3" w:rsidDel="00171BEE" w:rsidRDefault="0060444E" w:rsidP="00E84B97">
      <w:pPr>
        <w:adjustRightInd w:val="0"/>
        <w:snapToGrid w:val="0"/>
        <w:spacing w:before="120" w:after="120" w:line="480" w:lineRule="auto"/>
        <w:rPr>
          <w:del w:id="0" w:author="Author" w:date="2023-09-08T17:16:00Z"/>
          <w:rFonts w:ascii="Calibri" w:hAnsi="Calibri" w:cs="Calibri"/>
          <w:b/>
          <w:bCs/>
          <w:sz w:val="20"/>
          <w:szCs w:val="20"/>
          <w:lang w:val="en-US"/>
        </w:rPr>
      </w:pPr>
      <w:bookmarkStart w:id="1" w:name="_Hlk138709405"/>
      <w:del w:id="2" w:author="Author" w:date="2023-09-08T15:38:00Z">
        <w:r w:rsidRPr="002B56C3" w:rsidDel="00D273DE">
          <w:rPr>
            <w:rFonts w:ascii="Calibri" w:hAnsi="Calibri" w:cs="Calibri"/>
            <w:b/>
            <w:bCs/>
            <w:sz w:val="20"/>
            <w:szCs w:val="20"/>
            <w:lang w:val="en-US"/>
          </w:rPr>
          <w:delText>Table S1</w:delText>
        </w:r>
      </w:del>
      <w:del w:id="3" w:author="Author" w:date="2023-09-08T17:16:00Z">
        <w:r w:rsidRPr="002B56C3" w:rsidDel="00171BEE">
          <w:rPr>
            <w:rFonts w:ascii="Calibri" w:hAnsi="Calibri" w:cs="Calibri"/>
            <w:b/>
            <w:bCs/>
            <w:sz w:val="20"/>
            <w:szCs w:val="20"/>
            <w:lang w:val="en-US"/>
          </w:rPr>
          <w:delText>. Bacterial strains and plasmid used in this study.</w:delText>
        </w:r>
      </w:del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930"/>
        <w:gridCol w:w="3914"/>
        <w:gridCol w:w="2182"/>
      </w:tblGrid>
      <w:tr w:rsidR="0060444E" w:rsidRPr="00127403" w:rsidDel="00171BEE" w14:paraId="1C865CAB" w14:textId="28A9DF2B" w:rsidTr="006A0EA6">
        <w:trPr>
          <w:trHeight w:val="397"/>
          <w:jc w:val="center"/>
          <w:del w:id="4" w:author="Author" w:date="2023-09-08T17:16:00Z"/>
        </w:trPr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79C71C7A" w14:textId="020D769F" w:rsidR="0060444E" w:rsidRPr="002B56C3" w:rsidDel="00171BEE" w:rsidRDefault="0060444E" w:rsidP="006A0EA6">
            <w:pPr>
              <w:adjustRightInd w:val="0"/>
              <w:snapToGrid w:val="0"/>
              <w:spacing w:after="0" w:line="360" w:lineRule="auto"/>
              <w:jc w:val="center"/>
              <w:rPr>
                <w:del w:id="5" w:author="Author" w:date="2023-09-08T17:16:00Z"/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del w:id="6" w:author="Author" w:date="2023-09-08T17:16:00Z">
              <w:r w:rsidRPr="002B56C3" w:rsidDel="00171BEE">
                <w:rPr>
                  <w:rFonts w:ascii="Calibri" w:hAnsi="Calibri" w:cs="Calibri"/>
                  <w:b/>
                  <w:bCs/>
                  <w:color w:val="000000"/>
                  <w:sz w:val="20"/>
                  <w:szCs w:val="20"/>
                  <w:lang w:val="en-US"/>
                </w:rPr>
                <w:delText>Strain or plasmid</w:delText>
              </w:r>
            </w:del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669C6396" w14:textId="7B08FBD7" w:rsidR="0060444E" w:rsidRPr="002B56C3" w:rsidDel="00171BEE" w:rsidRDefault="0060444E" w:rsidP="006A0EA6">
            <w:pPr>
              <w:adjustRightInd w:val="0"/>
              <w:snapToGrid w:val="0"/>
              <w:spacing w:after="0" w:line="360" w:lineRule="auto"/>
              <w:jc w:val="center"/>
              <w:rPr>
                <w:del w:id="7" w:author="Author" w:date="2023-09-08T17:16:00Z"/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del w:id="8" w:author="Author" w:date="2023-09-08T17:16:00Z">
              <w:r w:rsidRPr="002B56C3" w:rsidDel="00171BEE">
                <w:rPr>
                  <w:rFonts w:ascii="Calibri" w:hAnsi="Calibri" w:cs="Calibri"/>
                  <w:b/>
                  <w:bCs/>
                  <w:color w:val="000000"/>
                  <w:sz w:val="20"/>
                  <w:szCs w:val="20"/>
                  <w:lang w:val="en-US"/>
                </w:rPr>
                <w:delText>Characteristics</w:delText>
              </w:r>
            </w:del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18A567A8" w14:textId="2E12F766" w:rsidR="0060444E" w:rsidRPr="002B56C3" w:rsidDel="00171BEE" w:rsidRDefault="0060444E" w:rsidP="006A0EA6">
            <w:pPr>
              <w:adjustRightInd w:val="0"/>
              <w:snapToGrid w:val="0"/>
              <w:spacing w:after="0" w:line="360" w:lineRule="auto"/>
              <w:jc w:val="center"/>
              <w:rPr>
                <w:del w:id="9" w:author="Author" w:date="2023-09-08T17:16:00Z"/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del w:id="10" w:author="Author" w:date="2023-09-08T17:16:00Z">
              <w:r w:rsidRPr="002B56C3" w:rsidDel="00171BEE">
                <w:rPr>
                  <w:rFonts w:ascii="Calibri" w:hAnsi="Calibri" w:cs="Calibri"/>
                  <w:b/>
                  <w:bCs/>
                  <w:color w:val="000000"/>
                  <w:sz w:val="20"/>
                  <w:szCs w:val="20"/>
                  <w:lang w:val="en-US"/>
                </w:rPr>
                <w:delText>Source</w:delText>
              </w:r>
            </w:del>
          </w:p>
        </w:tc>
      </w:tr>
      <w:tr w:rsidR="0060444E" w:rsidRPr="00127403" w:rsidDel="00171BEE" w14:paraId="4179E955" w14:textId="77E83819" w:rsidTr="006A0EA6">
        <w:trPr>
          <w:trHeight w:val="397"/>
          <w:jc w:val="center"/>
          <w:del w:id="11" w:author="Author" w:date="2023-09-08T17:16:00Z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699DCE48" w14:textId="2EA9CC85" w:rsidR="0060444E" w:rsidRPr="0048271B" w:rsidDel="00171BEE" w:rsidRDefault="0060444E" w:rsidP="006A0EA6">
            <w:pPr>
              <w:adjustRightInd w:val="0"/>
              <w:snapToGrid w:val="0"/>
              <w:spacing w:after="0" w:line="360" w:lineRule="auto"/>
              <w:jc w:val="center"/>
              <w:rPr>
                <w:del w:id="12" w:author="Author" w:date="2023-09-08T17:16:00Z"/>
                <w:rFonts w:ascii="Calibri" w:hAnsi="Calibri"/>
                <w:i/>
                <w:color w:val="000000"/>
                <w:sz w:val="21"/>
                <w:lang w:val="en-US"/>
              </w:rPr>
            </w:pPr>
            <w:del w:id="13" w:author="Author" w:date="2023-09-08T17:16:00Z">
              <w:r w:rsidRPr="0048271B" w:rsidDel="00171BEE">
                <w:rPr>
                  <w:rFonts w:ascii="Calibri" w:hAnsi="Calibri"/>
                  <w:i/>
                  <w:color w:val="000000"/>
                  <w:sz w:val="21"/>
                  <w:lang w:val="en-US"/>
                </w:rPr>
                <w:delText xml:space="preserve">Ralstonia solanacearum </w:delText>
              </w:r>
              <w:r w:rsidRPr="0048271B" w:rsidDel="00171BEE">
                <w:rPr>
                  <w:rFonts w:ascii="Calibri" w:hAnsi="Calibri"/>
                  <w:color w:val="000000"/>
                  <w:sz w:val="21"/>
                  <w:lang w:val="en-US"/>
                </w:rPr>
                <w:delText xml:space="preserve">QL-Rs1115 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65FF88E7" w14:textId="0702FF6C" w:rsidR="0060444E" w:rsidRPr="0048271B" w:rsidDel="00171BEE" w:rsidRDefault="0060444E" w:rsidP="006A0EA6">
            <w:pPr>
              <w:adjustRightInd w:val="0"/>
              <w:snapToGrid w:val="0"/>
              <w:spacing w:after="0" w:line="360" w:lineRule="auto"/>
              <w:jc w:val="center"/>
              <w:rPr>
                <w:del w:id="14" w:author="Author" w:date="2023-09-08T17:16:00Z"/>
                <w:rFonts w:ascii="Calibri" w:hAnsi="Calibri"/>
                <w:color w:val="000000"/>
                <w:sz w:val="21"/>
                <w:lang w:val="en-US"/>
              </w:rPr>
            </w:pPr>
            <w:del w:id="15" w:author="Author" w:date="2023-09-08T17:16:00Z">
              <w:r w:rsidRPr="0048271B" w:rsidDel="00171BEE">
                <w:rPr>
                  <w:rFonts w:ascii="Calibri" w:hAnsi="Calibri"/>
                  <w:color w:val="000000"/>
                  <w:sz w:val="21"/>
                  <w:lang w:val="en-US"/>
                </w:rPr>
                <w:delText>Causative agent of Bacterial wilt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17340393" w14:textId="0F923AD8" w:rsidR="0060444E" w:rsidRPr="0048271B" w:rsidDel="00171BEE" w:rsidRDefault="0060444E" w:rsidP="006A0EA6">
            <w:pPr>
              <w:adjustRightInd w:val="0"/>
              <w:snapToGrid w:val="0"/>
              <w:spacing w:after="0" w:line="360" w:lineRule="auto"/>
              <w:jc w:val="center"/>
              <w:rPr>
                <w:del w:id="16" w:author="Author" w:date="2023-09-08T17:16:00Z"/>
                <w:rFonts w:ascii="Calibri" w:hAnsi="Calibri"/>
                <w:color w:val="000000"/>
                <w:sz w:val="21"/>
                <w:lang w:val="en-US"/>
              </w:rPr>
            </w:pPr>
            <w:del w:id="17" w:author="Author" w:date="2023-09-08T17:16:00Z">
              <w:r w:rsidRPr="0048271B" w:rsidDel="00171BEE">
                <w:rPr>
                  <w:rFonts w:ascii="Calibri" w:hAnsi="Calibri"/>
                  <w:color w:val="000000"/>
                  <w:sz w:val="21"/>
                  <w:lang w:val="en-US"/>
                </w:rPr>
                <w:delText>Z. Wei</w:delText>
              </w:r>
              <w:r w:rsidRPr="0048271B" w:rsidDel="00171BEE">
                <w:rPr>
                  <w:rFonts w:ascii="Calibri" w:hAnsi="Calibri"/>
                  <w:i/>
                  <w:color w:val="000000"/>
                  <w:sz w:val="21"/>
                  <w:lang w:val="en-US"/>
                </w:rPr>
                <w:delText xml:space="preserve"> et al</w:delText>
              </w:r>
              <w:r w:rsidRPr="0048271B" w:rsidDel="00171BEE">
                <w:rPr>
                  <w:rFonts w:ascii="Calibri" w:hAnsi="Calibri"/>
                  <w:color w:val="000000"/>
                  <w:sz w:val="21"/>
                  <w:lang w:val="en-US"/>
                </w:rPr>
                <w:delText>. 2011 (</w:delText>
              </w:r>
              <w:r w:rsidDel="00171BEE">
                <w:rPr>
                  <w:rFonts w:ascii="Calibri" w:hAnsi="Calibri" w:cs="Calibri"/>
                  <w:noProof/>
                  <w:color w:val="000000"/>
                  <w:sz w:val="21"/>
                  <w:szCs w:val="21"/>
                  <w:lang w:val="en-US"/>
                </w:rPr>
                <w:delText>50</w:delText>
              </w:r>
              <w:r w:rsidRPr="0048271B" w:rsidDel="00171BEE">
                <w:rPr>
                  <w:rFonts w:ascii="Calibri" w:hAnsi="Calibri"/>
                  <w:color w:val="000000"/>
                  <w:sz w:val="21"/>
                  <w:lang w:val="en-US"/>
                </w:rPr>
                <w:delText>)</w:delText>
              </w:r>
            </w:del>
          </w:p>
        </w:tc>
      </w:tr>
      <w:tr w:rsidR="0060444E" w:rsidRPr="00127403" w:rsidDel="00171BEE" w14:paraId="778740B3" w14:textId="7FA8CE1B" w:rsidTr="006A0EA6">
        <w:trPr>
          <w:trHeight w:val="397"/>
          <w:jc w:val="center"/>
          <w:del w:id="18" w:author="Author" w:date="2023-09-08T17:16:00Z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CF92DED" w14:textId="797425BD" w:rsidR="0060444E" w:rsidRPr="0048271B" w:rsidDel="00171BEE" w:rsidRDefault="0060444E" w:rsidP="006A0EA6">
            <w:pPr>
              <w:adjustRightInd w:val="0"/>
              <w:snapToGrid w:val="0"/>
              <w:spacing w:after="0" w:line="360" w:lineRule="auto"/>
              <w:jc w:val="center"/>
              <w:rPr>
                <w:del w:id="19" w:author="Author" w:date="2023-09-08T17:16:00Z"/>
                <w:rFonts w:ascii="Calibri" w:hAnsi="Calibri"/>
                <w:i/>
                <w:color w:val="000000"/>
                <w:sz w:val="21"/>
                <w:lang w:val="en-US"/>
              </w:rPr>
            </w:pPr>
            <w:del w:id="20" w:author="Author" w:date="2023-09-08T17:16:00Z">
              <w:r w:rsidRPr="0048271B" w:rsidDel="00171BEE">
                <w:rPr>
                  <w:rFonts w:ascii="Calibri" w:hAnsi="Calibri"/>
                  <w:i/>
                  <w:color w:val="000000"/>
                  <w:sz w:val="21"/>
                  <w:lang w:val="en-US"/>
                </w:rPr>
                <w:delText xml:space="preserve">Bacillus amyloliquefaciens </w:delText>
              </w:r>
              <w:r w:rsidRPr="0048271B" w:rsidDel="00171BEE">
                <w:rPr>
                  <w:rFonts w:ascii="Calibri" w:hAnsi="Calibri"/>
                  <w:color w:val="000000"/>
                  <w:sz w:val="21"/>
                  <w:lang w:val="en-US"/>
                </w:rPr>
                <w:delText xml:space="preserve">T-5 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7E63EB4F" w14:textId="5EDECBBE" w:rsidR="0060444E" w:rsidRPr="0048271B" w:rsidDel="00171BEE" w:rsidRDefault="0060444E" w:rsidP="006A0EA6">
            <w:pPr>
              <w:adjustRightInd w:val="0"/>
              <w:snapToGrid w:val="0"/>
              <w:spacing w:after="0" w:line="360" w:lineRule="auto"/>
              <w:jc w:val="center"/>
              <w:rPr>
                <w:del w:id="21" w:author="Author" w:date="2023-09-08T17:16:00Z"/>
                <w:rFonts w:ascii="Calibri" w:hAnsi="Calibri"/>
                <w:color w:val="000000"/>
                <w:sz w:val="21"/>
                <w:lang w:val="en-US"/>
              </w:rPr>
            </w:pPr>
            <w:del w:id="22" w:author="Author" w:date="2023-09-08T17:16:00Z">
              <w:r w:rsidRPr="0048271B" w:rsidDel="00171BEE">
                <w:rPr>
                  <w:rFonts w:ascii="Calibri" w:hAnsi="Calibri"/>
                  <w:color w:val="000000"/>
                  <w:sz w:val="21"/>
                  <w:lang w:val="en-US"/>
                </w:rPr>
                <w:delText xml:space="preserve">Rhizosphere isolate capable of suppressing the growth of </w:delText>
              </w:r>
              <w:r w:rsidRPr="0048271B" w:rsidDel="00171BEE">
                <w:rPr>
                  <w:rFonts w:ascii="Calibri" w:hAnsi="Calibri"/>
                  <w:i/>
                  <w:color w:val="000000"/>
                  <w:sz w:val="21"/>
                  <w:lang w:val="en-US"/>
                </w:rPr>
                <w:delText>Ralstonia solanacearum</w:delText>
              </w:r>
            </w:del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5A472C9C" w14:textId="0019FA6D" w:rsidR="0060444E" w:rsidRPr="0048271B" w:rsidDel="00171BEE" w:rsidRDefault="0060444E" w:rsidP="006A0EA6">
            <w:pPr>
              <w:adjustRightInd w:val="0"/>
              <w:snapToGrid w:val="0"/>
              <w:spacing w:after="0" w:line="360" w:lineRule="auto"/>
              <w:jc w:val="center"/>
              <w:rPr>
                <w:del w:id="23" w:author="Author" w:date="2023-09-08T17:16:00Z"/>
                <w:rFonts w:ascii="Calibri" w:hAnsi="Calibri"/>
                <w:color w:val="000000"/>
                <w:sz w:val="21"/>
                <w:lang w:val="fi-FI"/>
              </w:rPr>
            </w:pPr>
            <w:del w:id="24" w:author="Author" w:date="2023-09-08T17:16:00Z">
              <w:r w:rsidRPr="0048271B" w:rsidDel="00171BEE">
                <w:rPr>
                  <w:rFonts w:ascii="Calibri" w:hAnsi="Calibri"/>
                  <w:color w:val="000000"/>
                  <w:sz w:val="21"/>
                  <w:lang w:val="fi-FI"/>
                </w:rPr>
                <w:delText xml:space="preserve">S. Y. Tan </w:delText>
              </w:r>
              <w:r w:rsidRPr="0048271B" w:rsidDel="00171BEE">
                <w:rPr>
                  <w:rFonts w:ascii="Calibri" w:hAnsi="Calibri"/>
                  <w:i/>
                  <w:color w:val="000000"/>
                  <w:sz w:val="21"/>
                  <w:lang w:val="fi-FI"/>
                </w:rPr>
                <w:delText>et al</w:delText>
              </w:r>
              <w:r w:rsidRPr="0048271B" w:rsidDel="00171BEE">
                <w:rPr>
                  <w:rFonts w:ascii="Calibri" w:hAnsi="Calibri"/>
                  <w:color w:val="000000"/>
                  <w:sz w:val="21"/>
                  <w:lang w:val="fi-FI"/>
                </w:rPr>
                <w:delText>. 2013 (</w:delText>
              </w:r>
              <w:r w:rsidRPr="00E970CD" w:rsidDel="00171BEE">
                <w:rPr>
                  <w:rFonts w:ascii="Calibri" w:hAnsi="Calibri" w:cs="Calibri"/>
                  <w:noProof/>
                  <w:color w:val="000000"/>
                  <w:sz w:val="21"/>
                  <w:szCs w:val="21"/>
                  <w:lang w:val="fi-FI"/>
                </w:rPr>
                <w:delText>45</w:delText>
              </w:r>
              <w:r w:rsidRPr="0048271B" w:rsidDel="00171BEE">
                <w:rPr>
                  <w:rFonts w:ascii="Calibri" w:hAnsi="Calibri"/>
                  <w:color w:val="000000"/>
                  <w:sz w:val="21"/>
                  <w:lang w:val="fi-FI"/>
                </w:rPr>
                <w:delText xml:space="preserve">), X. F. Wang </w:delText>
              </w:r>
              <w:r w:rsidRPr="0048271B" w:rsidDel="00171BEE">
                <w:rPr>
                  <w:rFonts w:ascii="Calibri" w:hAnsi="Calibri"/>
                  <w:i/>
                  <w:color w:val="000000"/>
                  <w:sz w:val="21"/>
                  <w:lang w:val="fi-FI"/>
                </w:rPr>
                <w:delText>et al</w:delText>
              </w:r>
              <w:r w:rsidRPr="0048271B" w:rsidDel="00171BEE">
                <w:rPr>
                  <w:rFonts w:ascii="Calibri" w:hAnsi="Calibri"/>
                  <w:color w:val="000000"/>
                  <w:sz w:val="21"/>
                  <w:lang w:val="fi-FI"/>
                </w:rPr>
                <w:delText>. 2017 (</w:delText>
              </w:r>
            </w:del>
            <w:del w:id="25" w:author="Author" w:date="2023-09-06T14:12:00Z">
              <w:r w:rsidRPr="00E970CD">
                <w:rPr>
                  <w:rFonts w:ascii="Calibri" w:hAnsi="Calibri" w:cs="Calibri"/>
                  <w:noProof/>
                  <w:color w:val="000000"/>
                  <w:sz w:val="21"/>
                  <w:szCs w:val="21"/>
                  <w:lang w:val="fi-FI"/>
                </w:rPr>
                <w:delText>92</w:delText>
              </w:r>
            </w:del>
            <w:del w:id="26" w:author="Author" w:date="2023-09-08T17:16:00Z">
              <w:r w:rsidRPr="0048271B" w:rsidDel="00171BEE">
                <w:rPr>
                  <w:rFonts w:ascii="Calibri" w:hAnsi="Calibri"/>
                  <w:color w:val="000000"/>
                  <w:sz w:val="21"/>
                  <w:lang w:val="fi-FI"/>
                </w:rPr>
                <w:delText>)</w:delText>
              </w:r>
            </w:del>
          </w:p>
        </w:tc>
      </w:tr>
      <w:tr w:rsidR="0060444E" w:rsidRPr="00127403" w:rsidDel="00171BEE" w14:paraId="5885C29C" w14:textId="00630941" w:rsidTr="006A0EA6">
        <w:trPr>
          <w:trHeight w:val="397"/>
          <w:jc w:val="center"/>
          <w:del w:id="27" w:author="Author" w:date="2023-09-08T17:16:00Z"/>
        </w:trPr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</w:tcPr>
          <w:p w14:paraId="1AC9FFAD" w14:textId="07BD146C" w:rsidR="0060444E" w:rsidRPr="0048271B" w:rsidDel="00171BEE" w:rsidRDefault="0060444E" w:rsidP="006A0EA6">
            <w:pPr>
              <w:adjustRightInd w:val="0"/>
              <w:snapToGrid w:val="0"/>
              <w:spacing w:after="0" w:line="360" w:lineRule="auto"/>
              <w:jc w:val="center"/>
              <w:rPr>
                <w:del w:id="28" w:author="Author" w:date="2023-09-08T17:16:00Z"/>
                <w:rFonts w:ascii="Calibri" w:hAnsi="Calibri"/>
                <w:i/>
                <w:sz w:val="21"/>
                <w:lang w:val="en-US"/>
              </w:rPr>
            </w:pPr>
            <w:del w:id="29" w:author="Author" w:date="2023-09-08T17:16:00Z">
              <w:r w:rsidRPr="0048271B" w:rsidDel="00171BEE">
                <w:rPr>
                  <w:rFonts w:ascii="Calibri" w:hAnsi="Calibri"/>
                  <w:color w:val="000000"/>
                  <w:sz w:val="21"/>
                  <w:lang w:val="en-US"/>
                </w:rPr>
                <w:delText>pMarA plasmid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vAlign w:val="center"/>
          </w:tcPr>
          <w:p w14:paraId="52625202" w14:textId="35ECD7F6" w:rsidR="0060444E" w:rsidRPr="0048271B" w:rsidDel="00171BEE" w:rsidRDefault="0060444E" w:rsidP="006A0EA6">
            <w:pPr>
              <w:adjustRightInd w:val="0"/>
              <w:snapToGrid w:val="0"/>
              <w:spacing w:after="0" w:line="360" w:lineRule="auto"/>
              <w:jc w:val="center"/>
              <w:rPr>
                <w:del w:id="30" w:author="Author" w:date="2023-09-08T17:16:00Z"/>
                <w:rFonts w:ascii="Calibri" w:hAnsi="Calibri"/>
                <w:color w:val="000000"/>
                <w:sz w:val="21"/>
                <w:lang w:val="en-US"/>
              </w:rPr>
            </w:pPr>
            <w:del w:id="31" w:author="Author" w:date="2023-09-08T17:16:00Z">
              <w:r w:rsidRPr="0048271B" w:rsidDel="00171BEE">
                <w:rPr>
                  <w:rFonts w:ascii="Calibri" w:hAnsi="Calibri"/>
                  <w:color w:val="000000"/>
                  <w:sz w:val="21"/>
                  <w:lang w:val="en-US"/>
                </w:rPr>
                <w:delText>promoter σA, kmR ApR EmR pUC19 carrying TnYLB-1 transposon, mariner-Himar1 transposase</w:delText>
              </w:r>
            </w:del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vAlign w:val="center"/>
          </w:tcPr>
          <w:p w14:paraId="20F0FF7B" w14:textId="0AAF4126" w:rsidR="0060444E" w:rsidRPr="0048271B" w:rsidDel="00171BEE" w:rsidRDefault="0060444E" w:rsidP="006A0EA6">
            <w:pPr>
              <w:adjustRightInd w:val="0"/>
              <w:snapToGrid w:val="0"/>
              <w:spacing w:after="0" w:line="360" w:lineRule="auto"/>
              <w:jc w:val="center"/>
              <w:rPr>
                <w:del w:id="32" w:author="Author" w:date="2023-09-08T17:16:00Z"/>
                <w:rFonts w:ascii="Calibri" w:hAnsi="Calibri"/>
                <w:color w:val="000000"/>
                <w:sz w:val="21"/>
                <w:lang w:val="fi-FI"/>
              </w:rPr>
            </w:pPr>
            <w:del w:id="33" w:author="Author" w:date="2023-09-08T17:16:00Z">
              <w:r w:rsidRPr="0048271B" w:rsidDel="00171BEE">
                <w:rPr>
                  <w:rFonts w:ascii="Calibri" w:hAnsi="Calibri"/>
                  <w:color w:val="000000"/>
                  <w:sz w:val="21"/>
                  <w:lang w:val="fi-FI"/>
                </w:rPr>
                <w:delText xml:space="preserve">Y. Le Breton </w:delText>
              </w:r>
              <w:r w:rsidRPr="0048271B" w:rsidDel="00171BEE">
                <w:rPr>
                  <w:rFonts w:ascii="Calibri" w:hAnsi="Calibri"/>
                  <w:i/>
                  <w:color w:val="000000"/>
                  <w:sz w:val="21"/>
                  <w:lang w:val="fi-FI"/>
                </w:rPr>
                <w:delText>et al</w:delText>
              </w:r>
              <w:r w:rsidRPr="0048271B" w:rsidDel="00171BEE">
                <w:rPr>
                  <w:rFonts w:ascii="Calibri" w:hAnsi="Calibri"/>
                  <w:color w:val="000000"/>
                  <w:sz w:val="21"/>
                  <w:lang w:val="fi-FI"/>
                </w:rPr>
                <w:delText>. 2006 (</w:delText>
              </w:r>
              <w:r w:rsidRPr="00E970CD" w:rsidDel="00171BEE">
                <w:rPr>
                  <w:rFonts w:ascii="Calibri" w:hAnsi="Calibri" w:cs="Calibri"/>
                  <w:noProof/>
                  <w:color w:val="000000"/>
                  <w:sz w:val="21"/>
                  <w:szCs w:val="21"/>
                  <w:lang w:val="fi-FI"/>
                </w:rPr>
                <w:delText>47</w:delText>
              </w:r>
              <w:r w:rsidRPr="0048271B" w:rsidDel="00171BEE">
                <w:rPr>
                  <w:rFonts w:ascii="Calibri" w:hAnsi="Calibri"/>
                  <w:color w:val="000000"/>
                  <w:sz w:val="21"/>
                  <w:lang w:val="fi-FI"/>
                </w:rPr>
                <w:delText>)</w:delText>
              </w:r>
            </w:del>
          </w:p>
        </w:tc>
      </w:tr>
    </w:tbl>
    <w:p w14:paraId="1E87CBF7" w14:textId="7266A9CC" w:rsidR="0060444E" w:rsidRPr="00E84B97" w:rsidDel="00171BEE" w:rsidRDefault="0060444E" w:rsidP="00C27553">
      <w:pPr>
        <w:adjustRightInd w:val="0"/>
        <w:spacing w:line="480" w:lineRule="auto"/>
        <w:jc w:val="both"/>
        <w:rPr>
          <w:del w:id="34" w:author="Author" w:date="2023-09-08T17:16:00Z"/>
          <w:rFonts w:ascii="Calibri" w:eastAsia="等线" w:hAnsi="Calibri" w:cs="Calibri"/>
          <w:sz w:val="20"/>
          <w:szCs w:val="20"/>
        </w:rPr>
      </w:pPr>
    </w:p>
    <w:p w14:paraId="13AD0FBC" w14:textId="678CF73C" w:rsidR="00377E43" w:rsidRPr="0048271B" w:rsidDel="00171BEE" w:rsidRDefault="00377E43" w:rsidP="0048271B">
      <w:pPr>
        <w:adjustRightInd w:val="0"/>
        <w:snapToGrid w:val="0"/>
        <w:spacing w:before="120" w:after="120" w:line="480" w:lineRule="auto"/>
        <w:rPr>
          <w:del w:id="35" w:author="Author" w:date="2023-09-08T17:16:00Z"/>
          <w:rFonts w:ascii="Calibri" w:hAnsi="Calibri"/>
          <w:b/>
          <w:sz w:val="20"/>
          <w:lang w:val="fi-FI"/>
        </w:rPr>
      </w:pPr>
    </w:p>
    <w:p w14:paraId="5AA88EC8" w14:textId="555297B3" w:rsidR="0060444E" w:rsidRPr="00C27553" w:rsidDel="00171BEE" w:rsidRDefault="0060444E" w:rsidP="00C27553">
      <w:pPr>
        <w:adjustRightInd w:val="0"/>
        <w:snapToGrid w:val="0"/>
        <w:spacing w:before="120" w:after="120" w:line="480" w:lineRule="auto"/>
        <w:rPr>
          <w:del w:id="36" w:author="Author" w:date="2023-09-08T17:16:00Z"/>
          <w:rFonts w:ascii="Calibri" w:eastAsia="等线" w:hAnsi="Calibri" w:cs="Calibri"/>
          <w:b/>
          <w:bCs/>
          <w:sz w:val="20"/>
          <w:szCs w:val="20"/>
          <w:lang w:val="en-US"/>
        </w:rPr>
      </w:pPr>
      <w:bookmarkStart w:id="37" w:name="OLE_LINK70"/>
      <w:del w:id="38" w:author="Author" w:date="2023-09-08T15:38:00Z">
        <w:r w:rsidRPr="00C27553" w:rsidDel="00D273DE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delText>Table S2</w:delText>
        </w:r>
      </w:del>
      <w:bookmarkEnd w:id="37"/>
      <w:del w:id="39" w:author="Author" w:date="2023-09-08T17:16:00Z">
        <w:r w:rsidRPr="00C27553" w:rsidDel="00171BEE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delText>. Primers used in this study.</w:delText>
        </w:r>
      </w:del>
    </w:p>
    <w:tbl>
      <w:tblPr>
        <w:tblW w:w="5000" w:type="pct"/>
        <w:tblLook w:val="04A0" w:firstRow="1" w:lastRow="0" w:firstColumn="1" w:lastColumn="0" w:noHBand="0" w:noVBand="1"/>
      </w:tblPr>
      <w:tblGrid>
        <w:gridCol w:w="1484"/>
        <w:gridCol w:w="4576"/>
        <w:gridCol w:w="2966"/>
      </w:tblGrid>
      <w:tr w:rsidR="0060444E" w:rsidRPr="00C27553" w:rsidDel="00171BEE" w14:paraId="42A01400" w14:textId="529BD058" w:rsidTr="006A0EA6">
        <w:trPr>
          <w:trHeight w:val="397"/>
          <w:del w:id="40" w:author="Author" w:date="2023-09-08T17:16:00Z"/>
        </w:trPr>
        <w:tc>
          <w:tcPr>
            <w:tcW w:w="822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0F7A7683" w14:textId="7F0B2371" w:rsidR="0060444E" w:rsidRPr="0048271B" w:rsidDel="00171BEE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del w:id="41" w:author="Author" w:date="2023-09-08T17:16:00Z"/>
                <w:rFonts w:ascii="Calibri" w:hAnsi="Calibri"/>
                <w:b/>
                <w:color w:val="000000"/>
                <w:sz w:val="21"/>
                <w:lang w:val="en-US"/>
              </w:rPr>
            </w:pPr>
            <w:del w:id="42" w:author="Author" w:date="2023-09-08T17:16:00Z">
              <w:r w:rsidRPr="0048271B" w:rsidDel="00171BEE">
                <w:rPr>
                  <w:rFonts w:ascii="Calibri" w:hAnsi="Calibri"/>
                  <w:b/>
                  <w:color w:val="000000"/>
                  <w:sz w:val="21"/>
                  <w:lang w:val="en-US"/>
                </w:rPr>
                <w:delText>Primer</w:delText>
              </w:r>
            </w:del>
          </w:p>
        </w:tc>
        <w:tc>
          <w:tcPr>
            <w:tcW w:w="2535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6821299F" w14:textId="7D05B1C6" w:rsidR="0060444E" w:rsidRPr="0048271B" w:rsidDel="00171BEE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del w:id="43" w:author="Author" w:date="2023-09-08T17:16:00Z"/>
                <w:rFonts w:ascii="Calibri" w:hAnsi="Calibri"/>
                <w:b/>
                <w:color w:val="000000"/>
                <w:sz w:val="21"/>
                <w:lang w:val="en-US"/>
              </w:rPr>
            </w:pPr>
            <w:del w:id="44" w:author="Author" w:date="2023-09-08T17:16:00Z">
              <w:r w:rsidRPr="0048271B" w:rsidDel="00171BEE">
                <w:rPr>
                  <w:rFonts w:ascii="Calibri" w:hAnsi="Calibri"/>
                  <w:b/>
                  <w:color w:val="000000"/>
                  <w:sz w:val="21"/>
                  <w:lang w:val="en-US"/>
                </w:rPr>
                <w:delText>Sequence (5’ to 3’ end)</w:delText>
              </w:r>
            </w:del>
          </w:p>
        </w:tc>
        <w:tc>
          <w:tcPr>
            <w:tcW w:w="1643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5B46B524" w14:textId="37F52511" w:rsidR="0060444E" w:rsidRPr="0048271B" w:rsidDel="00171BEE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del w:id="45" w:author="Author" w:date="2023-09-08T17:16:00Z"/>
                <w:rFonts w:ascii="Calibri" w:hAnsi="Calibri"/>
                <w:b/>
                <w:color w:val="000000"/>
                <w:sz w:val="21"/>
                <w:lang w:val="en-US"/>
              </w:rPr>
            </w:pPr>
            <w:del w:id="46" w:author="Author" w:date="2023-09-08T17:16:00Z">
              <w:r w:rsidRPr="0048271B" w:rsidDel="00171BEE">
                <w:rPr>
                  <w:rFonts w:ascii="Calibri" w:hAnsi="Calibri"/>
                  <w:b/>
                  <w:color w:val="000000"/>
                  <w:sz w:val="21"/>
                  <w:lang w:val="en-US"/>
                </w:rPr>
                <w:delText>Source or reference</w:delText>
              </w:r>
            </w:del>
          </w:p>
        </w:tc>
      </w:tr>
      <w:tr w:rsidR="0060444E" w:rsidRPr="00C27553" w:rsidDel="00171BEE" w14:paraId="502D4172" w14:textId="0CBC3E35" w:rsidTr="006A0EA6">
        <w:trPr>
          <w:trHeight w:val="397"/>
          <w:del w:id="47" w:author="Author" w:date="2023-09-08T17:16:00Z"/>
        </w:trPr>
        <w:tc>
          <w:tcPr>
            <w:tcW w:w="82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122C0963" w14:textId="696F82BE" w:rsidR="0060444E" w:rsidRPr="0048271B" w:rsidDel="00171BEE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del w:id="48" w:author="Author" w:date="2023-09-08T17:16:00Z"/>
                <w:rFonts w:ascii="Calibri" w:hAnsi="Calibri"/>
                <w:color w:val="000000"/>
                <w:sz w:val="21"/>
                <w:lang w:val="en-US"/>
              </w:rPr>
            </w:pPr>
            <w:del w:id="49" w:author="Author" w:date="2023-09-08T17:16:00Z">
              <w:r w:rsidRPr="0048271B" w:rsidDel="00171BEE">
                <w:rPr>
                  <w:rFonts w:ascii="Calibri" w:hAnsi="Calibri"/>
                  <w:color w:val="000000"/>
                  <w:sz w:val="21"/>
                  <w:lang w:val="en-US"/>
                </w:rPr>
                <w:delText>oIPCR1</w:delText>
              </w:r>
            </w:del>
          </w:p>
        </w:tc>
        <w:tc>
          <w:tcPr>
            <w:tcW w:w="25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E70D615" w14:textId="39A69520" w:rsidR="0060444E" w:rsidRPr="0048271B" w:rsidDel="00171BEE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del w:id="50" w:author="Author" w:date="2023-09-08T17:16:00Z"/>
                <w:rFonts w:ascii="Calibri" w:hAnsi="Calibri"/>
                <w:color w:val="000000"/>
                <w:sz w:val="21"/>
                <w:lang w:val="en-US"/>
              </w:rPr>
            </w:pPr>
            <w:del w:id="51" w:author="Author" w:date="2023-09-08T17:16:00Z">
              <w:r w:rsidRPr="0048271B" w:rsidDel="00171BEE">
                <w:rPr>
                  <w:rFonts w:ascii="Calibri" w:hAnsi="Calibri"/>
                  <w:color w:val="000000"/>
                  <w:sz w:val="21"/>
                  <w:lang w:val="en-US"/>
                </w:rPr>
                <w:delText>GCTTGTAAATTCTATCATAATTG</w:delText>
              </w:r>
            </w:del>
          </w:p>
        </w:tc>
        <w:tc>
          <w:tcPr>
            <w:tcW w:w="1643" w:type="pct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000000" w:fill="FFFFFF"/>
            <w:vAlign w:val="center"/>
          </w:tcPr>
          <w:p w14:paraId="09D1C989" w14:textId="104045A3" w:rsidR="0060444E" w:rsidRPr="0048271B" w:rsidDel="00171BEE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del w:id="52" w:author="Author" w:date="2023-09-08T17:16:00Z"/>
                <w:rFonts w:ascii="Calibri" w:hAnsi="Calibri"/>
                <w:color w:val="000000"/>
                <w:sz w:val="21"/>
                <w:lang w:val="fi-FI"/>
              </w:rPr>
            </w:pPr>
            <w:del w:id="53" w:author="Author" w:date="2023-09-08T17:16:00Z">
              <w:r w:rsidRPr="0048271B" w:rsidDel="00171BEE">
                <w:rPr>
                  <w:rFonts w:ascii="Calibri" w:hAnsi="Calibri"/>
                  <w:color w:val="000000"/>
                  <w:sz w:val="21"/>
                  <w:lang w:val="fi-FI"/>
                </w:rPr>
                <w:delText xml:space="preserve">Y. Le Breton </w:delText>
              </w:r>
              <w:r w:rsidRPr="0048271B" w:rsidDel="00171BEE">
                <w:rPr>
                  <w:rFonts w:ascii="Calibri" w:hAnsi="Calibri"/>
                  <w:i/>
                  <w:color w:val="000000"/>
                  <w:sz w:val="21"/>
                  <w:lang w:val="fi-FI"/>
                </w:rPr>
                <w:delText>et al</w:delText>
              </w:r>
              <w:r w:rsidRPr="0048271B" w:rsidDel="00171BEE">
                <w:rPr>
                  <w:rFonts w:ascii="Calibri" w:hAnsi="Calibri"/>
                  <w:color w:val="000000"/>
                  <w:sz w:val="21"/>
                  <w:lang w:val="fi-FI"/>
                </w:rPr>
                <w:delText>. 2006 (</w:delText>
              </w:r>
              <w:r w:rsidRPr="00E970CD" w:rsidDel="00171BEE">
                <w:rPr>
                  <w:rFonts w:ascii="Calibri" w:hAnsi="Calibri"/>
                  <w:noProof/>
                  <w:color w:val="000000"/>
                  <w:sz w:val="21"/>
                  <w:lang w:val="fi-FI"/>
                </w:rPr>
                <w:delText>47</w:delText>
              </w:r>
              <w:r w:rsidRPr="0048271B" w:rsidDel="00171BEE">
                <w:rPr>
                  <w:rFonts w:ascii="Calibri" w:hAnsi="Calibri"/>
                  <w:color w:val="000000"/>
                  <w:sz w:val="21"/>
                  <w:lang w:val="fi-FI"/>
                </w:rPr>
                <w:delText>)</w:delText>
              </w:r>
            </w:del>
          </w:p>
        </w:tc>
      </w:tr>
      <w:tr w:rsidR="0060444E" w:rsidRPr="00C27553" w:rsidDel="00171BEE" w14:paraId="438F70E8" w14:textId="7A120C52" w:rsidTr="006A0EA6">
        <w:trPr>
          <w:trHeight w:val="397"/>
          <w:del w:id="54" w:author="Author" w:date="2023-09-08T17:16:00Z"/>
        </w:trPr>
        <w:tc>
          <w:tcPr>
            <w:tcW w:w="82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7334807D" w14:textId="3E455196" w:rsidR="0060444E" w:rsidRPr="0048271B" w:rsidDel="00171BEE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del w:id="55" w:author="Author" w:date="2023-09-08T17:16:00Z"/>
                <w:rFonts w:ascii="Calibri" w:hAnsi="Calibri"/>
                <w:color w:val="000000"/>
                <w:sz w:val="21"/>
                <w:lang w:val="en-US"/>
              </w:rPr>
            </w:pPr>
            <w:del w:id="56" w:author="Author" w:date="2023-09-08T17:16:00Z">
              <w:r w:rsidRPr="0048271B" w:rsidDel="00171BEE">
                <w:rPr>
                  <w:rFonts w:ascii="Calibri" w:hAnsi="Calibri"/>
                  <w:color w:val="000000"/>
                  <w:sz w:val="21"/>
                  <w:lang w:val="en-US"/>
                </w:rPr>
                <w:delText>oIPCR2</w:delText>
              </w:r>
            </w:del>
          </w:p>
        </w:tc>
        <w:tc>
          <w:tcPr>
            <w:tcW w:w="25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40321F97" w14:textId="378395D3" w:rsidR="0060444E" w:rsidRPr="0048271B" w:rsidDel="00171BEE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del w:id="57" w:author="Author" w:date="2023-09-08T17:16:00Z"/>
                <w:rFonts w:ascii="Calibri" w:hAnsi="Calibri"/>
                <w:color w:val="000000"/>
                <w:sz w:val="21"/>
                <w:lang w:val="en-US"/>
              </w:rPr>
            </w:pPr>
            <w:del w:id="58" w:author="Author" w:date="2023-09-08T17:16:00Z">
              <w:r w:rsidRPr="0048271B" w:rsidDel="00171BEE">
                <w:rPr>
                  <w:rFonts w:ascii="Calibri" w:hAnsi="Calibri"/>
                  <w:color w:val="000000"/>
                  <w:sz w:val="21"/>
                  <w:lang w:val="en-US"/>
                </w:rPr>
                <w:delText>AGGGAATCATTTGAAGGTTGG</w:delText>
              </w:r>
            </w:del>
          </w:p>
        </w:tc>
        <w:tc>
          <w:tcPr>
            <w:tcW w:w="1643" w:type="pct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14:paraId="5DF2B826" w14:textId="4E17973E" w:rsidR="0060444E" w:rsidRPr="0048271B" w:rsidDel="00171BEE" w:rsidRDefault="0060444E" w:rsidP="00C27553">
            <w:pPr>
              <w:adjustRightInd w:val="0"/>
              <w:snapToGrid w:val="0"/>
              <w:spacing w:after="0" w:line="360" w:lineRule="auto"/>
              <w:rPr>
                <w:del w:id="59" w:author="Author" w:date="2023-09-08T17:16:00Z"/>
                <w:rFonts w:ascii="Calibri" w:hAnsi="Calibri"/>
                <w:color w:val="000000"/>
                <w:sz w:val="21"/>
                <w:lang w:val="en-US"/>
              </w:rPr>
            </w:pPr>
          </w:p>
        </w:tc>
      </w:tr>
      <w:tr w:rsidR="0060444E" w:rsidRPr="00C27553" w:rsidDel="00171BEE" w14:paraId="4DD6B375" w14:textId="32083A6B" w:rsidTr="006A0EA6">
        <w:trPr>
          <w:trHeight w:val="397"/>
          <w:del w:id="60" w:author="Author" w:date="2023-09-08T17:16:00Z"/>
        </w:trPr>
        <w:tc>
          <w:tcPr>
            <w:tcW w:w="82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vAlign w:val="center"/>
          </w:tcPr>
          <w:p w14:paraId="70EB4BB8" w14:textId="5476450D" w:rsidR="0060444E" w:rsidRPr="0048271B" w:rsidDel="00171BEE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del w:id="61" w:author="Author" w:date="2023-09-08T17:16:00Z"/>
                <w:rFonts w:ascii="Calibri" w:hAnsi="Calibri"/>
                <w:color w:val="000000"/>
                <w:sz w:val="21"/>
                <w:lang w:val="en-US"/>
              </w:rPr>
            </w:pPr>
            <w:del w:id="62" w:author="Author" w:date="2023-09-08T17:16:00Z">
              <w:r w:rsidRPr="0048271B" w:rsidDel="00171BEE">
                <w:rPr>
                  <w:rFonts w:ascii="Calibri" w:hAnsi="Calibri"/>
                  <w:color w:val="000000"/>
                  <w:sz w:val="21"/>
                  <w:lang w:val="en-US"/>
                </w:rPr>
                <w:delText>oIPCR3</w:delText>
              </w:r>
            </w:del>
          </w:p>
        </w:tc>
        <w:tc>
          <w:tcPr>
            <w:tcW w:w="253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vAlign w:val="center"/>
          </w:tcPr>
          <w:p w14:paraId="0DC4D113" w14:textId="41DC295A" w:rsidR="0060444E" w:rsidRPr="0048271B" w:rsidDel="00171BEE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del w:id="63" w:author="Author" w:date="2023-09-08T17:16:00Z"/>
                <w:rFonts w:ascii="Calibri" w:hAnsi="Calibri"/>
                <w:color w:val="000000"/>
                <w:sz w:val="21"/>
                <w:lang w:val="en-US"/>
              </w:rPr>
            </w:pPr>
            <w:del w:id="64" w:author="Author" w:date="2023-09-08T17:16:00Z">
              <w:r w:rsidRPr="0048271B" w:rsidDel="00171BEE">
                <w:rPr>
                  <w:rFonts w:ascii="Calibri" w:hAnsi="Calibri"/>
                  <w:color w:val="000000"/>
                  <w:sz w:val="21"/>
                  <w:lang w:val="en-US"/>
                </w:rPr>
                <w:delText>GCATTTAATACTAGCGACGCC</w:delText>
              </w:r>
            </w:del>
          </w:p>
        </w:tc>
        <w:tc>
          <w:tcPr>
            <w:tcW w:w="1643" w:type="pct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14:paraId="529589DD" w14:textId="362B311F" w:rsidR="0060444E" w:rsidRPr="0048271B" w:rsidDel="00171BEE" w:rsidRDefault="0060444E" w:rsidP="00C27553">
            <w:pPr>
              <w:adjustRightInd w:val="0"/>
              <w:snapToGrid w:val="0"/>
              <w:spacing w:after="0" w:line="360" w:lineRule="auto"/>
              <w:rPr>
                <w:del w:id="65" w:author="Author" w:date="2023-09-08T17:16:00Z"/>
                <w:rFonts w:ascii="Calibri" w:hAnsi="Calibri"/>
                <w:color w:val="000000"/>
                <w:sz w:val="21"/>
                <w:lang w:val="en-US"/>
              </w:rPr>
            </w:pPr>
          </w:p>
        </w:tc>
      </w:tr>
    </w:tbl>
    <w:p w14:paraId="40AF76FB" w14:textId="00B5F1A4" w:rsidR="0060444E" w:rsidRPr="0048271B" w:rsidDel="00171BEE" w:rsidRDefault="0060444E" w:rsidP="0031646A">
      <w:pPr>
        <w:spacing w:after="0" w:line="240" w:lineRule="auto"/>
        <w:rPr>
          <w:del w:id="66" w:author="Author" w:date="2023-09-08T17:16:00Z"/>
          <w:rFonts w:ascii="Calibri" w:hAnsi="Calibri"/>
          <w:b/>
          <w:sz w:val="21"/>
          <w:lang w:val="en-US"/>
        </w:rPr>
      </w:pPr>
    </w:p>
    <w:p w14:paraId="26744F1B" w14:textId="5F03E117" w:rsidR="0060444E" w:rsidRPr="00C27553" w:rsidDel="00171BEE" w:rsidRDefault="0060444E" w:rsidP="00C27553">
      <w:pPr>
        <w:spacing w:after="0" w:line="240" w:lineRule="auto"/>
        <w:rPr>
          <w:del w:id="67" w:author="Author" w:date="2023-09-08T17:16:00Z"/>
          <w:rFonts w:ascii="Calibri" w:eastAsia="等线" w:hAnsi="Calibri" w:cs="Calibri"/>
          <w:b/>
          <w:bCs/>
          <w:sz w:val="20"/>
          <w:szCs w:val="20"/>
          <w:lang w:val="en-US"/>
        </w:rPr>
      </w:pPr>
    </w:p>
    <w:p w14:paraId="570B8311" w14:textId="33B2664E" w:rsidR="0060444E" w:rsidRPr="00C27553" w:rsidDel="00171BEE" w:rsidRDefault="0060444E" w:rsidP="00C27553">
      <w:pPr>
        <w:spacing w:after="0" w:line="240" w:lineRule="auto"/>
        <w:rPr>
          <w:del w:id="68" w:author="Author" w:date="2023-09-08T17:16:00Z"/>
          <w:rFonts w:ascii="Calibri" w:eastAsia="等线" w:hAnsi="Calibri" w:cs="Calibri"/>
          <w:b/>
          <w:bCs/>
          <w:sz w:val="20"/>
          <w:szCs w:val="20"/>
          <w:lang w:val="en-US"/>
        </w:rPr>
      </w:pPr>
      <w:del w:id="69" w:author="Author" w:date="2023-09-08T17:16:00Z">
        <w:r w:rsidRPr="00C27553" w:rsidDel="00171BEE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br w:type="page"/>
        </w:r>
      </w:del>
    </w:p>
    <w:p w14:paraId="51BAF9FA" w14:textId="05565DC6" w:rsidR="0088332F" w:rsidRPr="00C218DD" w:rsidRDefault="0060444E">
      <w:pPr>
        <w:adjustRightInd w:val="0"/>
        <w:snapToGrid w:val="0"/>
        <w:spacing w:before="120" w:after="120" w:line="480" w:lineRule="auto"/>
        <w:jc w:val="both"/>
        <w:rPr>
          <w:del w:id="70" w:author="Author" w:date="2023-09-06T14:12:00Z"/>
          <w:rFonts w:ascii="Calibri" w:eastAsia="等线" w:hAnsi="Calibri" w:cs="Calibri"/>
          <w:sz w:val="20"/>
          <w:szCs w:val="20"/>
          <w:lang w:val="en-US"/>
        </w:rPr>
        <w:pPrChange w:id="71" w:author="Author" w:date="2023-09-06T14:12:00Z">
          <w:pPr>
            <w:adjustRightInd w:val="0"/>
            <w:snapToGrid w:val="0"/>
            <w:spacing w:before="120" w:after="120" w:line="480" w:lineRule="auto"/>
          </w:pPr>
        </w:pPrChange>
      </w:pPr>
      <w:del w:id="72" w:author="Author" w:date="2023-09-06T17:21:00Z">
        <w:r w:rsidRPr="00C27553" w:rsidDel="000E0B9A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lastRenderedPageBreak/>
          <w:delText xml:space="preserve">Table </w:delText>
        </w:r>
        <w:r w:rsidR="0088332F" w:rsidRPr="00C27553" w:rsidDel="000E0B9A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delText>S</w:delText>
        </w:r>
        <w:r w:rsidR="0088332F" w:rsidDel="000E0B9A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delText>3</w:delText>
        </w:r>
        <w:r w:rsidRPr="00C27553" w:rsidDel="000E0B9A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delText xml:space="preserve">. </w:delText>
        </w:r>
      </w:del>
      <w:bookmarkStart w:id="73" w:name="_Hlk108016022"/>
      <w:del w:id="74" w:author="Author" w:date="2023-09-06T14:12:00Z">
        <w:r w:rsidR="0088332F" w:rsidRPr="00C27553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delText xml:space="preserve">Phenotypic characteristics of the eight </w:delText>
        </w:r>
        <w:r w:rsidR="0088332F" w:rsidRPr="00C27553">
          <w:rPr>
            <w:rFonts w:ascii="Calibri" w:eastAsia="等线" w:hAnsi="Calibri" w:cs="Calibri"/>
            <w:b/>
            <w:i/>
            <w:sz w:val="20"/>
            <w:szCs w:val="20"/>
            <w:lang w:val="en-US"/>
          </w:rPr>
          <w:delText>B.</w:delText>
        </w:r>
        <w:r w:rsidR="0088332F" w:rsidRPr="00C27553">
          <w:rPr>
            <w:rFonts w:ascii="Calibri" w:eastAsia="等线" w:hAnsi="Calibri" w:cs="Calibri"/>
            <w:b/>
            <w:sz w:val="20"/>
            <w:szCs w:val="20"/>
            <w:lang w:val="en-US"/>
          </w:rPr>
          <w:delText xml:space="preserve"> </w:delText>
        </w:r>
        <w:r w:rsidR="0088332F" w:rsidRPr="00C27553">
          <w:rPr>
            <w:rFonts w:ascii="Calibri" w:eastAsia="等线" w:hAnsi="Calibri" w:cs="Calibri"/>
            <w:b/>
            <w:i/>
            <w:sz w:val="20"/>
            <w:szCs w:val="20"/>
            <w:lang w:val="en-US"/>
          </w:rPr>
          <w:delText>amyloliquefaciens</w:delText>
        </w:r>
        <w:r w:rsidR="0088332F" w:rsidRPr="00C27553">
          <w:rPr>
            <w:rFonts w:ascii="Calibri" w:eastAsia="等线" w:hAnsi="Calibri" w:cs="Calibri"/>
            <w:b/>
            <w:sz w:val="20"/>
            <w:szCs w:val="20"/>
            <w:lang w:val="en-US"/>
          </w:rPr>
          <w:delText xml:space="preserve"> </w:delText>
        </w:r>
        <w:r w:rsidR="0088332F" w:rsidRPr="00C27553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delText>mutants used for assembly of consortia richness gradient.</w:delText>
        </w:r>
        <w:bookmarkEnd w:id="73"/>
        <w:r w:rsidR="0088332F" w:rsidRPr="00C27553">
          <w:rPr>
            <w:rFonts w:ascii="Calibri" w:eastAsia="等线" w:hAnsi="Calibri" w:cs="Calibri"/>
            <w:sz w:val="20"/>
            <w:szCs w:val="20"/>
            <w:lang w:val="en-US"/>
          </w:rPr>
          <w:delText xml:space="preserve"> Blue, red and grey cells denote for normalized trait values of mutants that showed increase, decrease or no change (ns) relative to the wild-type strain (</w:delText>
        </w:r>
        <w:r w:rsidR="0088332F">
          <w:rPr>
            <w:rFonts w:ascii="Calibri" w:eastAsia="等线" w:hAnsi="Calibri" w:cs="Calibri" w:hint="eastAsia"/>
            <w:sz w:val="20"/>
            <w:szCs w:val="20"/>
            <w:lang w:val="en-US"/>
          </w:rPr>
          <w:delText>s</w:delText>
        </w:r>
        <w:r w:rsidR="0088332F">
          <w:rPr>
            <w:rFonts w:ascii="Calibri" w:eastAsia="等线" w:hAnsi="Calibri" w:cs="Calibri"/>
            <w:sz w:val="20"/>
            <w:szCs w:val="20"/>
            <w:lang w:val="en-US"/>
          </w:rPr>
          <w:delText>tudents’ t-test</w:delText>
        </w:r>
        <w:r w:rsidR="0088332F" w:rsidRPr="00C27553">
          <w:rPr>
            <w:rFonts w:ascii="Calibri" w:eastAsia="等线" w:hAnsi="Calibri" w:cs="Calibri"/>
            <w:sz w:val="20"/>
            <w:szCs w:val="20"/>
            <w:lang w:val="en-US"/>
          </w:rPr>
          <w:delText xml:space="preserve"> at p &lt; 0.05; see details in Table </w:delText>
        </w:r>
        <w:r w:rsidRPr="00C27553">
          <w:rPr>
            <w:rFonts w:ascii="Calibri" w:eastAsia="等线" w:hAnsi="Calibri" w:cs="Calibri"/>
            <w:sz w:val="20"/>
            <w:szCs w:val="20"/>
            <w:lang w:val="en-US"/>
          </w:rPr>
          <w:delText>S4).</w:delText>
        </w:r>
        <w:r w:rsidR="0088332F" w:rsidRPr="00C27553">
          <w:rPr>
            <w:rFonts w:ascii="Calibri" w:eastAsia="等线" w:hAnsi="Calibri" w:cs="Calibri"/>
            <w:sz w:val="20"/>
            <w:szCs w:val="20"/>
            <w:lang w:val="en-US"/>
          </w:rPr>
          <w:delText xml:space="preserve"> The rightmost column (*) shows the functional categories (based on clusters of orthologous genes; COG) of different genes in parentheses, where capital letters denote for: C: Energy production and conversion; E: Amino acid transport and metabolism; R: General function prediction only; Q: Secondary metabolites biosynthesis, transport and catabolism; L: Replication, recombination and repair; K: Transcription. </w:delText>
        </w:r>
      </w:del>
    </w:p>
    <w:p w14:paraId="7131D317" w14:textId="77777777" w:rsidR="0060444E" w:rsidRPr="00C27553" w:rsidRDefault="0060444E" w:rsidP="00C27553">
      <w:pPr>
        <w:adjustRightInd w:val="0"/>
        <w:snapToGrid w:val="0"/>
        <w:spacing w:before="120" w:after="120" w:line="480" w:lineRule="auto"/>
        <w:jc w:val="both"/>
        <w:rPr>
          <w:del w:id="75" w:author="Author" w:date="2023-09-06T14:12:00Z"/>
          <w:rFonts w:ascii="Calibri" w:eastAsia="等线" w:hAnsi="Calibri" w:cs="Calibri"/>
          <w:b/>
          <w:bCs/>
          <w:sz w:val="20"/>
          <w:szCs w:val="20"/>
          <w:lang w:val="en-US"/>
        </w:rPr>
      </w:pPr>
      <w:del w:id="76" w:author="Author" w:date="2023-09-06T14:12:00Z">
        <w:r>
          <w:rPr>
            <w:noProof/>
          </w:rPr>
          <w:drawing>
            <wp:inline distT="0" distB="0" distL="0" distR="0" wp14:anchorId="23E40629" wp14:editId="7DCD1175">
              <wp:extent cx="5731510" cy="2000885"/>
              <wp:effectExtent l="0" t="0" r="2540" b="0"/>
              <wp:docPr id="285990646" name="Picture 28599064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85990646" name=""/>
                      <pic:cNvPicPr/>
                    </pic:nvPicPr>
                    <pic:blipFill>
                      <a:blip r:embed="rId8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20008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</w:p>
    <w:p w14:paraId="1F7C070E" w14:textId="77777777" w:rsidR="0060444E" w:rsidRPr="00C27553" w:rsidRDefault="0060444E" w:rsidP="00C27553">
      <w:pPr>
        <w:spacing w:after="0" w:line="240" w:lineRule="auto"/>
        <w:rPr>
          <w:del w:id="77" w:author="Author" w:date="2023-09-06T14:12:00Z"/>
          <w:rFonts w:ascii="Calibri" w:eastAsia="等线" w:hAnsi="Calibri" w:cs="Calibri"/>
          <w:b/>
          <w:bCs/>
          <w:sz w:val="20"/>
          <w:szCs w:val="20"/>
          <w:lang w:val="en-US"/>
        </w:rPr>
      </w:pPr>
      <w:del w:id="78" w:author="Author" w:date="2023-09-06T14:12:00Z">
        <w:r w:rsidRPr="00C27553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br w:type="page"/>
        </w:r>
      </w:del>
    </w:p>
    <w:p w14:paraId="5E074DD2" w14:textId="6E9FBD58" w:rsidR="0060444E" w:rsidRPr="00C27553" w:rsidDel="00171BEE" w:rsidRDefault="0060444E" w:rsidP="00C27553">
      <w:pPr>
        <w:adjustRightInd w:val="0"/>
        <w:spacing w:line="480" w:lineRule="auto"/>
        <w:jc w:val="both"/>
        <w:rPr>
          <w:del w:id="79" w:author="Author" w:date="2023-09-08T17:16:00Z"/>
          <w:rFonts w:ascii="Calibri" w:eastAsia="等线" w:hAnsi="Calibri" w:cs="Calibri"/>
          <w:b/>
          <w:bCs/>
          <w:sz w:val="20"/>
          <w:szCs w:val="20"/>
          <w:lang w:val="en-US"/>
        </w:rPr>
      </w:pPr>
      <w:del w:id="80" w:author="Author" w:date="2023-09-08T15:38:00Z">
        <w:r w:rsidRPr="00C27553" w:rsidDel="00D273DE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lastRenderedPageBreak/>
          <w:delText xml:space="preserve">Table </w:delText>
        </w:r>
      </w:del>
      <w:del w:id="81" w:author="Author" w:date="2023-09-06T17:21:00Z">
        <w:r w:rsidRPr="00C27553" w:rsidDel="000E0B9A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delText>S4</w:delText>
        </w:r>
      </w:del>
      <w:del w:id="82" w:author="Author" w:date="2023-09-08T17:16:00Z">
        <w:r w:rsidRPr="00C27553" w:rsidDel="00171BEE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delText>. Comparison of trait values of eight mutants used for</w:delText>
        </w:r>
        <w:r w:rsidDel="00171BEE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delText xml:space="preserve"> the</w:delText>
        </w:r>
        <w:r w:rsidRPr="00C27553" w:rsidDel="00171BEE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delText xml:space="preserve"> assembly of consortia richness gradient relative to the wild-type strain based on </w:delText>
        </w:r>
        <w:r w:rsidDel="00171BEE">
          <w:rPr>
            <w:rFonts w:ascii="Calibri" w:eastAsia="等线" w:hAnsi="Calibri" w:cs="Calibri" w:hint="eastAsia"/>
            <w:b/>
            <w:bCs/>
            <w:sz w:val="20"/>
            <w:szCs w:val="20"/>
            <w:lang w:val="en-US"/>
          </w:rPr>
          <w:delText>students</w:delText>
        </w:r>
        <w:r w:rsidDel="00171BEE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delText xml:space="preserve">’ </w:delText>
        </w:r>
        <w:r w:rsidDel="00171BEE">
          <w:rPr>
            <w:rFonts w:ascii="Calibri" w:eastAsia="等线" w:hAnsi="Calibri" w:cs="Calibri" w:hint="eastAsia"/>
            <w:b/>
            <w:bCs/>
            <w:sz w:val="20"/>
            <w:szCs w:val="20"/>
            <w:lang w:val="en-US"/>
          </w:rPr>
          <w:delText>t-test</w:delText>
        </w:r>
        <w:r w:rsidRPr="00C27553" w:rsidDel="00171BEE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delText xml:space="preserve">. </w:delText>
        </w:r>
        <w:r w:rsidRPr="00C27553" w:rsidDel="00171BEE">
          <w:rPr>
            <w:rFonts w:ascii="Calibri" w:eastAsia="等线" w:hAnsi="Calibri" w:cs="Calibri"/>
            <w:sz w:val="20"/>
            <w:szCs w:val="20"/>
            <w:lang w:val="en-US"/>
          </w:rPr>
          <w:delText>Significant differences are shown in bold and arrows show increase (upwards) and decrease (downwards) in trait values.</w:delText>
        </w:r>
      </w:del>
    </w:p>
    <w:tbl>
      <w:tblPr>
        <w:tblW w:w="5000" w:type="pct"/>
        <w:tblLook w:val="04A0" w:firstRow="1" w:lastRow="0" w:firstColumn="1" w:lastColumn="0" w:noHBand="0" w:noVBand="1"/>
      </w:tblPr>
      <w:tblGrid>
        <w:gridCol w:w="1733"/>
        <w:gridCol w:w="1917"/>
        <w:gridCol w:w="1664"/>
        <w:gridCol w:w="1477"/>
        <w:gridCol w:w="2235"/>
      </w:tblGrid>
      <w:tr w:rsidR="0060444E" w:rsidRPr="00C27553" w:rsidDel="00171BEE" w14:paraId="0FFD3A8B" w14:textId="20E51DC1" w:rsidTr="006A0EA6">
        <w:trPr>
          <w:trHeight w:val="397"/>
          <w:del w:id="83" w:author="Author" w:date="2023-09-08T17:16:00Z"/>
        </w:trPr>
        <w:tc>
          <w:tcPr>
            <w:tcW w:w="960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9415385" w14:textId="23CADD63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84" w:author="Author" w:date="2023-09-08T17:16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85" w:author="Author" w:date="2023-09-08T17:16:00Z">
              <w:r w:rsidRPr="00C27553" w:rsidDel="00171BEE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Mutant strain</w:delText>
              </w:r>
            </w:del>
          </w:p>
        </w:tc>
        <w:tc>
          <w:tcPr>
            <w:tcW w:w="4040" w:type="pct"/>
            <w:gridSpan w:val="4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A2DF42D" w14:textId="59A16D26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86" w:author="Author" w:date="2023-09-08T17:16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87" w:author="Author" w:date="2023-09-08T17:16:00Z">
              <w:r w:rsidRPr="00C27553" w:rsidDel="00171BEE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P</w:delText>
              </w:r>
              <w:r w:rsidDel="00171BEE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-</w:delText>
              </w:r>
              <w:r w:rsidRPr="00C27553" w:rsidDel="00171BEE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value</w:delText>
              </w:r>
              <w:r w:rsidDel="00171BEE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s</w:delText>
              </w:r>
              <w:r w:rsidRPr="00C27553" w:rsidDel="00171BEE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 xml:space="preserve"> and change</w:delText>
              </w:r>
              <w:r w:rsidDel="00171BEE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s</w:delText>
              </w:r>
              <w:r w:rsidRPr="00C27553" w:rsidDel="00171BEE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 xml:space="preserve"> in trait value relative to wild-type strain</w:delText>
              </w:r>
            </w:del>
          </w:p>
        </w:tc>
      </w:tr>
      <w:tr w:rsidR="0060444E" w:rsidRPr="00C27553" w:rsidDel="00171BEE" w14:paraId="091FBC06" w14:textId="43D6D696" w:rsidTr="006A0EA6">
        <w:trPr>
          <w:trHeight w:val="397"/>
          <w:del w:id="88" w:author="Author" w:date="2023-09-08T17:16:00Z"/>
        </w:trPr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BB91F5" w14:textId="10B32B84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89" w:author="Author" w:date="2023-09-08T17:16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DB24F8" w14:textId="3FDA082B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90" w:author="Author" w:date="2023-09-08T17:16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91" w:author="Author" w:date="2023-09-08T17:16:00Z">
              <w:r w:rsidRPr="00C27553" w:rsidDel="00171BEE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Swarming</w:delText>
              </w:r>
            </w:del>
          </w:p>
          <w:p w14:paraId="10260415" w14:textId="60CE025D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92" w:author="Author" w:date="2023-09-08T17:16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93" w:author="Author" w:date="2023-09-08T17:16:00Z">
              <w:r w:rsidRPr="00C27553" w:rsidDel="00171BEE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motility</w:delText>
              </w:r>
            </w:del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774B3C" w14:textId="08E8F505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94" w:author="Author" w:date="2023-09-08T17:16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95" w:author="Author" w:date="2023-09-08T17:16:00Z">
              <w:r w:rsidRPr="00C27553" w:rsidDel="00171BEE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Biomass</w:delText>
              </w:r>
            </w:del>
          </w:p>
          <w:p w14:paraId="048DF9B8" w14:textId="349CB581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96" w:author="Author" w:date="2023-09-08T17:16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97" w:author="Author" w:date="2023-09-08T17:16:00Z">
              <w:r w:rsidRPr="00C27553" w:rsidDel="00171BEE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production</w:delText>
              </w:r>
            </w:del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1AECE" w14:textId="492694C0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98" w:author="Author" w:date="2023-09-08T17:16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99" w:author="Author" w:date="2023-09-08T17:16:00Z">
              <w:r w:rsidRPr="00C27553" w:rsidDel="00171BEE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Biofilm</w:delText>
              </w:r>
            </w:del>
          </w:p>
          <w:p w14:paraId="1C8C0010" w14:textId="7EE5D874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100" w:author="Author" w:date="2023-09-08T17:16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101" w:author="Author" w:date="2023-09-08T17:16:00Z">
              <w:r w:rsidRPr="00C27553" w:rsidDel="00171BEE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formation</w:delText>
              </w:r>
            </w:del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EB1684" w14:textId="71848063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102" w:author="Author" w:date="2023-09-08T17:16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103" w:author="Author" w:date="2023-09-08T17:16:00Z">
              <w:r w:rsidRPr="00C27553" w:rsidDel="00171BEE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 xml:space="preserve">Pathogen </w:delText>
              </w:r>
            </w:del>
          </w:p>
          <w:p w14:paraId="72CBA256" w14:textId="07BEF558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104" w:author="Author" w:date="2023-09-08T17:16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105" w:author="Author" w:date="2023-09-08T17:16:00Z">
              <w:r w:rsidRPr="00C27553" w:rsidDel="00171BEE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suppression</w:delText>
              </w:r>
            </w:del>
          </w:p>
        </w:tc>
      </w:tr>
      <w:tr w:rsidR="0060444E" w:rsidRPr="00C27553" w:rsidDel="00171BEE" w14:paraId="7B88E584" w14:textId="2271A8EB" w:rsidTr="006A0EA6">
        <w:trPr>
          <w:trHeight w:val="397"/>
          <w:del w:id="106" w:author="Author" w:date="2023-09-08T17:16:00Z"/>
        </w:trPr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7CF28C" w14:textId="3DD3AAE5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107" w:author="Author" w:date="2023-09-08T17:16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108" w:author="Author" w:date="2023-09-08T17:16:00Z">
              <w:r w:rsidRPr="00C27553" w:rsidDel="00171BEE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M38</w:delText>
              </w:r>
            </w:del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719975" w14:textId="01785E37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109" w:author="Author" w:date="2023-09-08T17:16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110" w:author="Author" w:date="2023-09-08T17:16:00Z">
              <w:r w:rsidRPr="00C27553" w:rsidDel="00171BEE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</w:delText>
              </w:r>
              <w:r w:rsidDel="00171BEE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3486</w:delText>
              </w:r>
            </w:del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190AFA" w14:textId="34CEDF44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111" w:author="Author" w:date="2023-09-08T17:16:00Z"/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del w:id="112" w:author="Author" w:date="2023-09-08T17:16:00Z">
              <w:r w:rsidRPr="00C27553" w:rsidDel="00171BEE">
                <w:rPr>
                  <w:rFonts w:ascii="Calibri" w:eastAsia="等线" w:hAnsi="Calibri" w:cs="Calibri"/>
                  <w:b/>
                  <w:bCs/>
                  <w:color w:val="000000"/>
                  <w:sz w:val="20"/>
                  <w:szCs w:val="20"/>
                  <w:lang w:val="en-US"/>
                </w:rPr>
                <w:delText>0.0</w:delText>
              </w:r>
              <w:r w:rsidDel="00171BEE">
                <w:rPr>
                  <w:rFonts w:ascii="Calibri" w:eastAsia="等线" w:hAnsi="Calibri" w:cs="Calibri"/>
                  <w:b/>
                  <w:bCs/>
                  <w:color w:val="000000"/>
                  <w:sz w:val="20"/>
                  <w:szCs w:val="20"/>
                  <w:lang w:val="en-US"/>
                </w:rPr>
                <w:delText>262</w:delText>
              </w:r>
              <w:r w:rsidRPr="00C27553" w:rsidDel="00171BEE">
                <w:rPr>
                  <w:rFonts w:ascii="Calibri" w:eastAsia="等线" w:hAnsi="Calibri" w:cs="Calibri" w:hint="eastAsia"/>
                  <w:b/>
                  <w:bCs/>
                  <w:color w:val="000000"/>
                  <w:sz w:val="20"/>
                  <w:szCs w:val="20"/>
                  <w:lang w:val="en-US"/>
                </w:rPr>
                <w:delText>↓</w:delText>
              </w:r>
            </w:del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C6DAC1" w14:textId="0D52E757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113" w:author="Author" w:date="2023-09-08T17:16:00Z"/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del w:id="114" w:author="Author" w:date="2023-09-08T17:16:00Z">
              <w:r w:rsidRPr="00C27553" w:rsidDel="00171BEE">
                <w:rPr>
                  <w:rFonts w:ascii="Calibri" w:eastAsia="等线" w:hAnsi="Calibri" w:cs="Calibri"/>
                  <w:b/>
                  <w:bCs/>
                  <w:color w:val="000000"/>
                  <w:sz w:val="20"/>
                  <w:szCs w:val="20"/>
                  <w:lang w:val="en-US"/>
                </w:rPr>
                <w:delText>0.0</w:delText>
              </w:r>
              <w:r w:rsidDel="00171BEE">
                <w:rPr>
                  <w:rFonts w:ascii="Calibri" w:eastAsia="等线" w:hAnsi="Calibri" w:cs="Calibri"/>
                  <w:b/>
                  <w:bCs/>
                  <w:color w:val="000000"/>
                  <w:sz w:val="20"/>
                  <w:szCs w:val="20"/>
                  <w:lang w:val="en-US"/>
                </w:rPr>
                <w:delText>298</w:delText>
              </w:r>
              <w:r w:rsidRPr="00C27553" w:rsidDel="00171BEE">
                <w:rPr>
                  <w:rFonts w:ascii="Calibri" w:eastAsia="等线" w:hAnsi="Calibri" w:cs="Calibri" w:hint="eastAsia"/>
                  <w:b/>
                  <w:bCs/>
                  <w:color w:val="000000"/>
                  <w:sz w:val="20"/>
                  <w:szCs w:val="20"/>
                  <w:lang w:val="en-US"/>
                </w:rPr>
                <w:delText>↓</w:delText>
              </w:r>
            </w:del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C31852" w14:textId="00965619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115" w:author="Author" w:date="2023-09-08T17:16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116" w:author="Author" w:date="2023-09-08T17:16:00Z">
              <w:r w:rsidRPr="00C27553" w:rsidDel="00171BEE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0.0</w:delText>
              </w:r>
              <w:r w:rsidDel="00171BEE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408</w:delText>
              </w:r>
              <w:r w:rsidRPr="00C27553" w:rsidDel="00171BEE">
                <w:rPr>
                  <w:rFonts w:ascii="Calibri" w:eastAsia="等线" w:hAnsi="Calibri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delText>↑</w:delText>
              </w:r>
            </w:del>
          </w:p>
        </w:tc>
      </w:tr>
      <w:tr w:rsidR="0060444E" w:rsidRPr="00C27553" w:rsidDel="00171BEE" w14:paraId="1B0279A2" w14:textId="040A6CAB" w:rsidTr="006A0EA6">
        <w:trPr>
          <w:trHeight w:val="397"/>
          <w:del w:id="117" w:author="Author" w:date="2023-09-08T17:16:00Z"/>
        </w:trPr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D9F02A" w14:textId="66149ACE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118" w:author="Author" w:date="2023-09-08T17:16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119" w:author="Author" w:date="2023-09-08T17:16:00Z">
              <w:r w:rsidRPr="00C27553" w:rsidDel="00171BEE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M54</w:delText>
              </w:r>
            </w:del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DF54CC" w14:textId="15647AE6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120" w:author="Author" w:date="2023-09-08T17:16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121" w:author="Author" w:date="2023-09-08T17:16:00Z">
              <w:r w:rsidRPr="00C27553" w:rsidDel="00171BEE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0.1</w:delText>
              </w:r>
              <w:r w:rsidDel="00171BEE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836</w:delText>
              </w:r>
            </w:del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C4F245" w14:textId="3BC1830C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122" w:author="Author" w:date="2023-09-08T17:16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123" w:author="Author" w:date="2023-09-08T17:16:00Z">
              <w:r w:rsidDel="00171BEE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0.0035</w:delText>
              </w:r>
              <w:r w:rsidRPr="00C27553" w:rsidDel="00171BEE">
                <w:rPr>
                  <w:rFonts w:ascii="Calibri" w:eastAsia="等线" w:hAnsi="Calibri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delText>↓</w:delText>
              </w:r>
            </w:del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8F2AF1" w14:textId="4D84661C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124" w:author="Author" w:date="2023-09-08T17:16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125" w:author="Author" w:date="2023-09-08T17:16:00Z">
              <w:r w:rsidDel="00171BEE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0.0193</w:delText>
              </w:r>
              <w:r w:rsidRPr="00C27553" w:rsidDel="00171BEE">
                <w:rPr>
                  <w:rFonts w:ascii="Calibri" w:eastAsia="等线" w:hAnsi="Calibri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delText>↑</w:delText>
              </w:r>
            </w:del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6F2C47" w14:textId="59AE0533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126" w:author="Author" w:date="2023-09-08T17:16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127" w:author="Author" w:date="2023-09-08T17:16:00Z">
              <w:r w:rsidRPr="00C27553" w:rsidDel="00171BEE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</w:delText>
              </w:r>
              <w:r w:rsidDel="00171BEE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5513</w:delText>
              </w:r>
            </w:del>
          </w:p>
        </w:tc>
      </w:tr>
      <w:tr w:rsidR="0060444E" w:rsidRPr="00C27553" w:rsidDel="00171BEE" w14:paraId="1B0E8912" w14:textId="0E5F2DA7" w:rsidTr="006A0EA6">
        <w:trPr>
          <w:trHeight w:val="397"/>
          <w:del w:id="128" w:author="Author" w:date="2023-09-08T17:16:00Z"/>
        </w:trPr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010D86" w14:textId="1932FEEE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129" w:author="Author" w:date="2023-09-08T17:16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130" w:author="Author" w:date="2023-09-08T17:16:00Z">
              <w:r w:rsidRPr="00C27553" w:rsidDel="00171BEE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M59</w:delText>
              </w:r>
            </w:del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70A712" w14:textId="1144A773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131" w:author="Author" w:date="2023-09-08T17:16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132" w:author="Author" w:date="2023-09-08T17:16:00Z">
              <w:r w:rsidRPr="00C27553" w:rsidDel="00171BEE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&lt; 0.001</w:delText>
              </w:r>
              <w:r w:rsidRPr="00C27553" w:rsidDel="00171BEE">
                <w:rPr>
                  <w:rFonts w:ascii="Calibri" w:eastAsia="等线" w:hAnsi="Calibri" w:cs="Calibri" w:hint="eastAsia"/>
                  <w:b/>
                  <w:bCs/>
                  <w:color w:val="000000"/>
                  <w:sz w:val="20"/>
                  <w:szCs w:val="20"/>
                  <w:lang w:val="en-US"/>
                </w:rPr>
                <w:delText>↓</w:delText>
              </w:r>
            </w:del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C62BC4" w14:textId="5B0EF97E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133" w:author="Author" w:date="2023-09-08T17:16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134" w:author="Author" w:date="2023-09-08T17:16:00Z">
              <w:r w:rsidRPr="00C27553" w:rsidDel="00171BEE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&lt; 0.001</w:delText>
              </w:r>
              <w:r w:rsidRPr="00C27553" w:rsidDel="00171BEE">
                <w:rPr>
                  <w:rFonts w:ascii="Calibri" w:eastAsia="等线" w:hAnsi="Calibri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delText>↑</w:delText>
              </w:r>
            </w:del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89C9F4" w14:textId="2DAB58FD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135" w:author="Author" w:date="2023-09-08T17:16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136" w:author="Author" w:date="2023-09-08T17:16:00Z">
              <w:r w:rsidDel="00171BEE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0.0084</w:delText>
              </w:r>
              <w:r w:rsidRPr="00C27553" w:rsidDel="00171BEE">
                <w:rPr>
                  <w:rFonts w:ascii="Calibri" w:eastAsia="等线" w:hAnsi="Calibri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delText>↓</w:delText>
              </w:r>
            </w:del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1587FA" w14:textId="42749AB0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137" w:author="Author" w:date="2023-09-08T17:16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138" w:author="Author" w:date="2023-09-08T17:16:00Z">
              <w:r w:rsidRPr="00C27553" w:rsidDel="00171BEE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&lt; 0.001</w:delText>
              </w:r>
              <w:r w:rsidRPr="00C27553" w:rsidDel="00171BEE">
                <w:rPr>
                  <w:rFonts w:ascii="Calibri" w:eastAsia="等线" w:hAnsi="Calibri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delText>↓</w:delText>
              </w:r>
            </w:del>
          </w:p>
        </w:tc>
      </w:tr>
      <w:tr w:rsidR="0060444E" w:rsidRPr="00C27553" w:rsidDel="00171BEE" w14:paraId="69056C41" w14:textId="714AB75B" w:rsidTr="006A0EA6">
        <w:trPr>
          <w:trHeight w:val="397"/>
          <w:del w:id="139" w:author="Author" w:date="2023-09-08T17:16:00Z"/>
        </w:trPr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AD25C6" w14:textId="33392E63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140" w:author="Author" w:date="2023-09-08T17:16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141" w:author="Author" w:date="2023-09-08T17:16:00Z">
              <w:r w:rsidRPr="00C27553" w:rsidDel="00171BEE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M78</w:delText>
              </w:r>
            </w:del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8ED32D" w14:textId="44B262F2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142" w:author="Author" w:date="2023-09-08T17:16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143" w:author="Author" w:date="2023-09-08T17:16:00Z">
              <w:r w:rsidRPr="00C27553" w:rsidDel="00171BEE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&lt; 0.001</w:delText>
              </w:r>
              <w:r w:rsidRPr="00C27553" w:rsidDel="00171BEE">
                <w:rPr>
                  <w:rFonts w:ascii="Calibri" w:eastAsia="等线" w:hAnsi="Calibri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delText>↓</w:delText>
              </w:r>
            </w:del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4852AB" w14:textId="3102550A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144" w:author="Author" w:date="2023-09-08T17:16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145" w:author="Author" w:date="2023-09-08T17:16:00Z">
              <w:r w:rsidRPr="00C27553" w:rsidDel="00171BEE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&lt; 0.001</w:delText>
              </w:r>
              <w:r w:rsidRPr="00C27553" w:rsidDel="00171BEE">
                <w:rPr>
                  <w:rFonts w:ascii="Calibri" w:eastAsia="等线" w:hAnsi="Calibri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delText>↓</w:delText>
              </w:r>
            </w:del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98447C" w14:textId="4E72FCF3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146" w:author="Author" w:date="2023-09-08T17:16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147" w:author="Author" w:date="2023-09-08T17:16:00Z">
              <w:r w:rsidRPr="00C27553" w:rsidDel="00171BEE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</w:delText>
              </w:r>
              <w:r w:rsidDel="00171BEE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3608</w:delText>
              </w:r>
            </w:del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882523" w14:textId="412987C7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148" w:author="Author" w:date="2023-09-08T17:16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149" w:author="Author" w:date="2023-09-08T17:16:00Z">
              <w:r w:rsidDel="00171BEE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0.0128</w:delText>
              </w:r>
              <w:r w:rsidRPr="00C27553" w:rsidDel="00171BEE">
                <w:rPr>
                  <w:rFonts w:ascii="Calibri" w:eastAsia="等线" w:hAnsi="Calibri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delText>↑</w:delText>
              </w:r>
            </w:del>
          </w:p>
        </w:tc>
      </w:tr>
      <w:tr w:rsidR="0060444E" w:rsidRPr="00C27553" w:rsidDel="00171BEE" w14:paraId="0F355AB9" w14:textId="1A5332DE" w:rsidTr="006A0EA6">
        <w:trPr>
          <w:trHeight w:val="397"/>
          <w:del w:id="150" w:author="Author" w:date="2023-09-08T17:16:00Z"/>
        </w:trPr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16F0D4" w14:textId="09E3AE52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151" w:author="Author" w:date="2023-09-08T17:16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152" w:author="Author" w:date="2023-09-08T17:16:00Z">
              <w:r w:rsidRPr="00C27553" w:rsidDel="00171BEE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M108</w:delText>
              </w:r>
            </w:del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21A81E" w14:textId="159F907B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153" w:author="Author" w:date="2023-09-08T17:16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154" w:author="Author" w:date="2023-09-08T17:16:00Z">
              <w:r w:rsidDel="00171BEE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0.0016</w:delText>
              </w:r>
              <w:r w:rsidRPr="00C27553" w:rsidDel="00171BEE">
                <w:rPr>
                  <w:rFonts w:ascii="Calibri" w:eastAsia="等线" w:hAnsi="Calibri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delText>↑</w:delText>
              </w:r>
            </w:del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3B5C18" w14:textId="638FD9FE" w:rsidR="0060444E" w:rsidRPr="0048271B" w:rsidDel="00171BEE" w:rsidRDefault="0060444E" w:rsidP="00C27553">
            <w:pPr>
              <w:spacing w:after="0" w:line="360" w:lineRule="auto"/>
              <w:jc w:val="center"/>
              <w:rPr>
                <w:del w:id="155" w:author="Author" w:date="2023-09-08T17:16:00Z"/>
                <w:rFonts w:ascii="Calibri" w:hAnsi="Calibri"/>
                <w:b/>
                <w:color w:val="000000"/>
                <w:sz w:val="21"/>
                <w:lang w:val="en-US"/>
              </w:rPr>
            </w:pPr>
            <w:del w:id="156" w:author="Author" w:date="2023-09-08T17:16:00Z">
              <w:r w:rsidRPr="0048271B" w:rsidDel="00171BEE">
                <w:rPr>
                  <w:rFonts w:ascii="Calibri" w:hAnsi="Calibri"/>
                  <w:b/>
                  <w:color w:val="000000"/>
                  <w:sz w:val="21"/>
                  <w:lang w:val="en-US"/>
                </w:rPr>
                <w:delText>0.</w:delText>
              </w:r>
              <w:r w:rsidRPr="006C127F" w:rsidDel="00171BEE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0181</w:delText>
              </w:r>
              <w:r w:rsidRPr="00404F88" w:rsidDel="00171BEE">
                <w:rPr>
                  <w:rFonts w:ascii="Calibri" w:eastAsia="等线" w:hAnsi="Calibri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delText>↓</w:delText>
              </w:r>
            </w:del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48CC5A" w14:textId="6ADFDF75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157" w:author="Author" w:date="2023-09-08T17:16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158" w:author="Author" w:date="2023-09-08T17:16:00Z">
              <w:r w:rsidDel="00171BEE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0.0176</w:delText>
              </w:r>
              <w:r w:rsidRPr="00C27553" w:rsidDel="00171BEE">
                <w:rPr>
                  <w:rFonts w:ascii="Calibri" w:eastAsia="等线" w:hAnsi="Calibri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delText>↓</w:delText>
              </w:r>
            </w:del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D4650D" w14:textId="11DB04C8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159" w:author="Author" w:date="2023-09-08T17:16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160" w:author="Author" w:date="2023-09-08T17:16:00Z">
              <w:r w:rsidRPr="00C27553" w:rsidDel="00171BEE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</w:delText>
              </w:r>
              <w:r w:rsidDel="00171BEE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7541</w:delText>
              </w:r>
            </w:del>
          </w:p>
        </w:tc>
      </w:tr>
      <w:tr w:rsidR="0060444E" w:rsidRPr="00C27553" w:rsidDel="00171BEE" w14:paraId="7776AD60" w14:textId="684CDFA2" w:rsidTr="006A0EA6">
        <w:trPr>
          <w:trHeight w:val="397"/>
          <w:del w:id="161" w:author="Author" w:date="2023-09-08T17:16:00Z"/>
        </w:trPr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E62B20" w14:textId="33F34A3C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162" w:author="Author" w:date="2023-09-08T17:16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163" w:author="Author" w:date="2023-09-08T17:16:00Z">
              <w:r w:rsidRPr="00C27553" w:rsidDel="00171BEE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M109</w:delText>
              </w:r>
            </w:del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111BC6" w14:textId="43FA722E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164" w:author="Author" w:date="2023-09-08T17:16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165" w:author="Author" w:date="2023-09-08T17:16:00Z">
              <w:r w:rsidRPr="00C27553" w:rsidDel="00171BEE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0.0</w:delText>
              </w:r>
              <w:r w:rsidDel="00171BEE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147</w:delText>
              </w:r>
              <w:r w:rsidRPr="00C27553" w:rsidDel="00171BEE">
                <w:rPr>
                  <w:rFonts w:ascii="Calibri" w:eastAsia="等线" w:hAnsi="Calibri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delText>↓</w:delText>
              </w:r>
            </w:del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638121" w14:textId="3DE2BA43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166" w:author="Author" w:date="2023-09-08T17:16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167" w:author="Author" w:date="2023-09-08T17:16:00Z">
              <w:r w:rsidRPr="00C27553" w:rsidDel="00171BEE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0.001</w:delText>
              </w:r>
              <w:r w:rsidDel="00171BEE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4</w:delText>
              </w:r>
              <w:r w:rsidRPr="00C27553" w:rsidDel="00171BEE">
                <w:rPr>
                  <w:rFonts w:ascii="Calibri" w:eastAsia="等线" w:hAnsi="Calibri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delText>↑</w:delText>
              </w:r>
            </w:del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5D8EC2" w14:textId="79AC4604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168" w:author="Author" w:date="2023-09-08T17:16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169" w:author="Author" w:date="2023-09-08T17:16:00Z">
              <w:r w:rsidDel="00171BEE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0.0069</w:delText>
              </w:r>
              <w:r w:rsidRPr="00C27553" w:rsidDel="00171BEE">
                <w:rPr>
                  <w:rFonts w:ascii="Calibri" w:eastAsia="等线" w:hAnsi="Calibri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delText>↓</w:delText>
              </w:r>
            </w:del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3A4BB2" w14:textId="672A996D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170" w:author="Author" w:date="2023-09-08T17:16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171" w:author="Author" w:date="2023-09-08T17:16:00Z">
              <w:r w:rsidDel="00171BEE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0.8217</w:delText>
              </w:r>
            </w:del>
          </w:p>
        </w:tc>
      </w:tr>
      <w:tr w:rsidR="0060444E" w:rsidRPr="00C27553" w:rsidDel="00171BEE" w14:paraId="180F71EE" w14:textId="2257585D" w:rsidTr="006A0EA6">
        <w:trPr>
          <w:trHeight w:val="397"/>
          <w:del w:id="172" w:author="Author" w:date="2023-09-08T17:16:00Z"/>
        </w:trPr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E62F91" w14:textId="04899F20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173" w:author="Author" w:date="2023-09-08T17:16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174" w:author="Author" w:date="2023-09-08T17:16:00Z">
              <w:r w:rsidRPr="00C27553" w:rsidDel="00171BEE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M124</w:delText>
              </w:r>
            </w:del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BB9288" w14:textId="69D0EFBA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175" w:author="Author" w:date="2023-09-08T17:16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176" w:author="Author" w:date="2023-09-08T17:16:00Z">
              <w:r w:rsidRPr="00C27553" w:rsidDel="00171BEE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&lt; 0.001</w:delText>
              </w:r>
              <w:r w:rsidRPr="00C27553" w:rsidDel="00171BEE">
                <w:rPr>
                  <w:rFonts w:ascii="Calibri" w:eastAsia="等线" w:hAnsi="Calibri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delText>↑</w:delText>
              </w:r>
            </w:del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F168D6" w14:textId="4AE56201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177" w:author="Author" w:date="2023-09-08T17:16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178" w:author="Author" w:date="2023-09-08T17:16:00Z">
              <w:r w:rsidRPr="0048271B" w:rsidDel="00171BEE">
                <w:rPr>
                  <w:rFonts w:ascii="Calibri" w:hAnsi="Calibri"/>
                  <w:b/>
                  <w:color w:val="000000"/>
                  <w:sz w:val="21"/>
                  <w:lang w:val="en-US"/>
                </w:rPr>
                <w:delText>0.</w:delText>
              </w:r>
              <w:r w:rsidRPr="00404F88" w:rsidDel="00171BEE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01</w:delText>
              </w:r>
              <w:r w:rsidDel="00171BEE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25</w:delText>
              </w:r>
              <w:r w:rsidRPr="00404F88" w:rsidDel="00171BEE">
                <w:rPr>
                  <w:rFonts w:ascii="Calibri" w:eastAsia="等线" w:hAnsi="Calibri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delText>↓</w:delText>
              </w:r>
            </w:del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FB648" w14:textId="6F863242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179" w:author="Author" w:date="2023-09-08T17:16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180" w:author="Author" w:date="2023-09-08T17:16:00Z">
              <w:r w:rsidDel="00171BEE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0.0033</w:delText>
              </w:r>
              <w:r w:rsidRPr="00C27553" w:rsidDel="00171BEE">
                <w:rPr>
                  <w:rFonts w:ascii="Calibri" w:eastAsia="等线" w:hAnsi="Calibri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delText>↓</w:delText>
              </w:r>
            </w:del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10A826" w14:textId="00784E0F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181" w:author="Author" w:date="2023-09-08T17:16:00Z"/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del w:id="182" w:author="Author" w:date="2023-09-08T17:16:00Z">
              <w:r w:rsidRPr="00C27553" w:rsidDel="00171BEE">
                <w:rPr>
                  <w:rFonts w:ascii="Calibri" w:eastAsia="等线" w:hAnsi="Calibri" w:cs="Calibri"/>
                  <w:b/>
                  <w:bCs/>
                  <w:color w:val="000000"/>
                  <w:sz w:val="20"/>
                  <w:szCs w:val="20"/>
                  <w:lang w:val="en-US"/>
                </w:rPr>
                <w:delText>0.0</w:delText>
              </w:r>
              <w:r w:rsidDel="00171BEE">
                <w:rPr>
                  <w:rFonts w:ascii="Calibri" w:eastAsia="等线" w:hAnsi="Calibri" w:cs="Calibri"/>
                  <w:b/>
                  <w:bCs/>
                  <w:color w:val="000000"/>
                  <w:sz w:val="20"/>
                  <w:szCs w:val="20"/>
                  <w:lang w:val="en-US"/>
                </w:rPr>
                <w:delText>206</w:delText>
              </w:r>
              <w:r w:rsidRPr="00C27553" w:rsidDel="00171BEE">
                <w:rPr>
                  <w:rFonts w:ascii="Calibri" w:eastAsia="等线" w:hAnsi="Calibri" w:cs="Calibri" w:hint="eastAsia"/>
                  <w:b/>
                  <w:bCs/>
                  <w:color w:val="000000"/>
                  <w:sz w:val="20"/>
                  <w:szCs w:val="20"/>
                  <w:lang w:val="en-US"/>
                </w:rPr>
                <w:delText>↓</w:delText>
              </w:r>
            </w:del>
          </w:p>
        </w:tc>
      </w:tr>
      <w:tr w:rsidR="0060444E" w:rsidRPr="00C27553" w:rsidDel="00171BEE" w14:paraId="038DBDDB" w14:textId="340AD44B" w:rsidTr="006A0EA6">
        <w:trPr>
          <w:trHeight w:val="397"/>
          <w:del w:id="183" w:author="Author" w:date="2023-09-08T17:16:00Z"/>
        </w:trPr>
        <w:tc>
          <w:tcPr>
            <w:tcW w:w="96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23926CD0" w14:textId="03B008F0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184" w:author="Author" w:date="2023-09-08T17:16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185" w:author="Author" w:date="2023-09-08T17:16:00Z">
              <w:r w:rsidRPr="00C27553" w:rsidDel="00171BEE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M143</w:delText>
              </w:r>
            </w:del>
          </w:p>
        </w:tc>
        <w:tc>
          <w:tcPr>
            <w:tcW w:w="106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436527A0" w14:textId="7C5A7243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186" w:author="Author" w:date="2023-09-08T17:16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187" w:author="Author" w:date="2023-09-08T17:16:00Z">
              <w:r w:rsidRPr="00C27553" w:rsidDel="00171BEE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&lt; 0.001</w:delText>
              </w:r>
              <w:r w:rsidRPr="00C27553" w:rsidDel="00171BEE">
                <w:rPr>
                  <w:rFonts w:ascii="Calibri" w:eastAsia="等线" w:hAnsi="Calibri" w:cs="Calibri" w:hint="eastAsia"/>
                  <w:b/>
                  <w:bCs/>
                  <w:color w:val="000000"/>
                  <w:sz w:val="20"/>
                  <w:szCs w:val="20"/>
                  <w:lang w:val="en-US"/>
                </w:rPr>
                <w:delText>↓</w:delText>
              </w:r>
            </w:del>
          </w:p>
        </w:tc>
        <w:tc>
          <w:tcPr>
            <w:tcW w:w="92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1AAE0A95" w14:textId="21930B58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188" w:author="Author" w:date="2023-09-08T17:16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189" w:author="Author" w:date="2023-09-08T17:16:00Z">
              <w:r w:rsidRPr="00C27553" w:rsidDel="00171BEE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&lt; 0.001</w:delText>
              </w:r>
              <w:r w:rsidRPr="00C27553" w:rsidDel="00171BEE">
                <w:rPr>
                  <w:rFonts w:ascii="Calibri" w:eastAsia="等线" w:hAnsi="Calibri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delText>↓</w:delText>
              </w:r>
            </w:del>
          </w:p>
        </w:tc>
        <w:tc>
          <w:tcPr>
            <w:tcW w:w="81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21D8A75C" w14:textId="234471FE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190" w:author="Author" w:date="2023-09-08T17:16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191" w:author="Author" w:date="2023-09-08T17:16:00Z">
              <w:r w:rsidRPr="00C27553" w:rsidDel="00171BEE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&lt; 0.001</w:delText>
              </w:r>
              <w:r w:rsidRPr="00C27553" w:rsidDel="00171BEE">
                <w:rPr>
                  <w:rFonts w:ascii="Calibri" w:eastAsia="等线" w:hAnsi="Calibri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delText>↑</w:delText>
              </w:r>
            </w:del>
          </w:p>
        </w:tc>
        <w:tc>
          <w:tcPr>
            <w:tcW w:w="1237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0F9934DD" w14:textId="3897D673" w:rsidR="0060444E" w:rsidRPr="00C27553" w:rsidDel="00171BEE" w:rsidRDefault="0060444E" w:rsidP="00C27553">
            <w:pPr>
              <w:spacing w:after="0" w:line="360" w:lineRule="auto"/>
              <w:jc w:val="center"/>
              <w:rPr>
                <w:del w:id="192" w:author="Author" w:date="2023-09-08T17:16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193" w:author="Author" w:date="2023-09-08T17:16:00Z">
              <w:r w:rsidRPr="00C27553" w:rsidDel="00171BEE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</w:delText>
              </w:r>
              <w:r w:rsidDel="00171BEE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7541</w:delText>
              </w:r>
            </w:del>
          </w:p>
        </w:tc>
      </w:tr>
    </w:tbl>
    <w:p w14:paraId="6FB93D8B" w14:textId="1E7F04E9" w:rsidR="00ED37B1" w:rsidDel="00171BEE" w:rsidRDefault="00ED37B1" w:rsidP="00C27553">
      <w:pPr>
        <w:adjustRightInd w:val="0"/>
        <w:spacing w:line="480" w:lineRule="auto"/>
        <w:jc w:val="both"/>
        <w:rPr>
          <w:del w:id="194" w:author="Author" w:date="2023-09-08T17:16:00Z"/>
          <w:rFonts w:ascii="Calibri" w:eastAsia="等线" w:hAnsi="Calibri" w:cs="Calibri"/>
          <w:sz w:val="20"/>
          <w:szCs w:val="20"/>
          <w:lang w:val="en-US"/>
        </w:rPr>
      </w:pPr>
    </w:p>
    <w:p w14:paraId="7C1F7A83" w14:textId="409F9F83" w:rsidR="00ED37B1" w:rsidDel="00171BEE" w:rsidRDefault="00ED37B1">
      <w:pPr>
        <w:spacing w:after="0" w:line="240" w:lineRule="auto"/>
        <w:rPr>
          <w:del w:id="195" w:author="Author" w:date="2023-09-08T17:16:00Z"/>
          <w:rFonts w:ascii="Calibri" w:eastAsia="等线" w:hAnsi="Calibri" w:cs="Calibri"/>
          <w:sz w:val="20"/>
          <w:szCs w:val="20"/>
          <w:lang w:val="en-US"/>
        </w:rPr>
      </w:pPr>
      <w:del w:id="196" w:author="Author" w:date="2023-09-08T17:16:00Z">
        <w:r w:rsidDel="00171BEE">
          <w:rPr>
            <w:rFonts w:ascii="Calibri" w:eastAsia="等线" w:hAnsi="Calibri" w:cs="Calibri"/>
            <w:sz w:val="20"/>
            <w:szCs w:val="20"/>
            <w:lang w:val="en-US"/>
          </w:rPr>
          <w:br w:type="page"/>
        </w:r>
      </w:del>
    </w:p>
    <w:p w14:paraId="7107B7DD" w14:textId="6D804D60" w:rsidR="0060444E" w:rsidRPr="00C27553" w:rsidRDefault="00D273DE" w:rsidP="00C27553">
      <w:pPr>
        <w:adjustRightInd w:val="0"/>
        <w:snapToGrid w:val="0"/>
        <w:spacing w:before="120" w:after="120" w:line="480" w:lineRule="auto"/>
        <w:rPr>
          <w:rFonts w:ascii="Calibri" w:eastAsia="等线" w:hAnsi="Calibri" w:cs="Calibri"/>
          <w:b/>
          <w:bCs/>
          <w:sz w:val="20"/>
          <w:szCs w:val="20"/>
          <w:lang w:val="en-US"/>
        </w:rPr>
      </w:pPr>
      <w:ins w:id="197" w:author="Author" w:date="2023-09-08T15:38:00Z">
        <w:r w:rsidRPr="00D273DE">
          <w:rPr>
            <w:rFonts w:ascii="Calibri" w:hAnsi="Calibri" w:cs="Calibri"/>
            <w:b/>
            <w:bCs/>
            <w:sz w:val="20"/>
            <w:szCs w:val="20"/>
            <w:lang w:val="en-US"/>
          </w:rPr>
          <w:lastRenderedPageBreak/>
          <w:t>Supplementary file 2</w:t>
        </w:r>
      </w:ins>
      <w:ins w:id="198" w:author="Author" w:date="2023-09-08T17:16:00Z">
        <w:r w:rsidR="00171BEE">
          <w:rPr>
            <w:rFonts w:ascii="Calibri" w:hAnsi="Calibri" w:cs="Calibri"/>
            <w:b/>
            <w:bCs/>
            <w:sz w:val="20"/>
            <w:szCs w:val="20"/>
            <w:lang w:val="en-US"/>
          </w:rPr>
          <w:t>a</w:t>
        </w:r>
      </w:ins>
      <w:del w:id="199" w:author="Author" w:date="2023-09-08T15:38:00Z">
        <w:r w:rsidR="00326847" w:rsidRPr="00326847" w:rsidDel="00D273DE">
          <w:rPr>
            <w:rFonts w:ascii="Calibri" w:hAnsi="Calibri" w:cs="Calibri"/>
            <w:b/>
            <w:bCs/>
            <w:sz w:val="20"/>
            <w:szCs w:val="20"/>
            <w:lang w:val="en-US"/>
          </w:rPr>
          <w:delText xml:space="preserve">Table </w:delText>
        </w:r>
      </w:del>
      <w:del w:id="200" w:author="Author" w:date="2023-09-06T14:12:00Z">
        <w:r w:rsidR="00326847" w:rsidRPr="00326847">
          <w:rPr>
            <w:rFonts w:ascii="Calibri" w:hAnsi="Calibri" w:cs="Calibri"/>
            <w:b/>
            <w:bCs/>
            <w:sz w:val="20"/>
            <w:szCs w:val="20"/>
            <w:lang w:val="en-US"/>
          </w:rPr>
          <w:delText>S5</w:delText>
        </w:r>
      </w:del>
      <w:r w:rsidR="00326847" w:rsidRPr="00326847">
        <w:rPr>
          <w:rFonts w:ascii="Calibri" w:hAnsi="Calibri" w:cs="Calibri"/>
          <w:b/>
          <w:bCs/>
          <w:sz w:val="20"/>
          <w:szCs w:val="20"/>
          <w:lang w:val="en-US"/>
        </w:rPr>
        <w:t>.</w:t>
      </w:r>
      <w:r w:rsidR="00326847">
        <w:rPr>
          <w:rFonts w:ascii="Calibri" w:hAnsi="Calibri" w:cs="Calibri"/>
          <w:b/>
          <w:bCs/>
          <w:sz w:val="20"/>
          <w:szCs w:val="20"/>
          <w:lang w:val="en-US"/>
        </w:rPr>
        <w:t xml:space="preserve"> </w:t>
      </w:r>
      <w:r w:rsidR="0060444E" w:rsidRPr="00C27553">
        <w:rPr>
          <w:rFonts w:ascii="Calibri" w:eastAsia="等线" w:hAnsi="Calibri" w:cs="Calibri"/>
          <w:b/>
          <w:bCs/>
          <w:sz w:val="20"/>
          <w:szCs w:val="20"/>
          <w:lang w:val="en-US"/>
        </w:rPr>
        <w:t xml:space="preserve">Comparison of </w:t>
      </w:r>
      <w:r w:rsidR="0060444E" w:rsidRPr="00C27553">
        <w:rPr>
          <w:rFonts w:ascii="Calibri" w:eastAsia="等线" w:hAnsi="Calibri" w:cs="Calibri"/>
          <w:b/>
          <w:bCs/>
          <w:i/>
          <w:iCs/>
          <w:sz w:val="20"/>
          <w:szCs w:val="20"/>
          <w:lang w:val="en-US"/>
        </w:rPr>
        <w:t xml:space="preserve">in vitro </w:t>
      </w:r>
      <w:r w:rsidR="0060444E" w:rsidRPr="00C27553">
        <w:rPr>
          <w:rFonts w:ascii="Calibri" w:eastAsia="等线" w:hAnsi="Calibri" w:cs="Calibri"/>
          <w:b/>
          <w:bCs/>
          <w:sz w:val="20"/>
          <w:szCs w:val="20"/>
          <w:lang w:val="en-US"/>
        </w:rPr>
        <w:t>traits between mutants belonging to three clusters using unpaired two-samples Wilcoxon test.</w:t>
      </w:r>
      <w:r w:rsidR="0060444E" w:rsidRPr="00C27553">
        <w:rPr>
          <w:rFonts w:ascii="Calibri" w:eastAsia="等线" w:hAnsi="Calibri" w:cs="Calibri"/>
          <w:sz w:val="20"/>
          <w:szCs w:val="20"/>
          <w:lang w:val="en-US"/>
        </w:rPr>
        <w:t xml:space="preserve"> Significant effects (p &lt; 0.05) are highlighted in bold.</w:t>
      </w:r>
    </w:p>
    <w:tbl>
      <w:tblPr>
        <w:tblW w:w="5001" w:type="pct"/>
        <w:tblLook w:val="04A0" w:firstRow="1" w:lastRow="0" w:firstColumn="1" w:lastColumn="0" w:noHBand="0" w:noVBand="1"/>
      </w:tblPr>
      <w:tblGrid>
        <w:gridCol w:w="2753"/>
        <w:gridCol w:w="4379"/>
        <w:gridCol w:w="949"/>
        <w:gridCol w:w="947"/>
      </w:tblGrid>
      <w:tr w:rsidR="0060444E" w:rsidRPr="00C27553" w14:paraId="4EAA19FF" w14:textId="77777777" w:rsidTr="006A0EA6">
        <w:trPr>
          <w:trHeight w:val="397"/>
        </w:trPr>
        <w:tc>
          <w:tcPr>
            <w:tcW w:w="857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0257DD7" w14:textId="21EB5E65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Mutant trait measured </w:t>
            </w:r>
            <w:r w:rsidRPr="00C27553">
              <w:rPr>
                <w:rFonts w:ascii="Calibri" w:eastAsia="等线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in vitro</w:t>
            </w:r>
          </w:p>
        </w:tc>
        <w:tc>
          <w:tcPr>
            <w:tcW w:w="2648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5971F4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Comparison</w:t>
            </w:r>
          </w:p>
        </w:tc>
        <w:tc>
          <w:tcPr>
            <w:tcW w:w="748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775771C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W</w:t>
            </w:r>
          </w:p>
        </w:tc>
        <w:tc>
          <w:tcPr>
            <w:tcW w:w="747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671C01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P</w:t>
            </w:r>
          </w:p>
        </w:tc>
      </w:tr>
      <w:tr w:rsidR="0060444E" w:rsidRPr="00C27553" w14:paraId="0C3062AA" w14:textId="77777777" w:rsidTr="006A0EA6">
        <w:trPr>
          <w:trHeight w:val="397"/>
        </w:trPr>
        <w:tc>
          <w:tcPr>
            <w:tcW w:w="85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B417FC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Swarming motility</w:t>
            </w:r>
          </w:p>
        </w:tc>
        <w:tc>
          <w:tcPr>
            <w:tcW w:w="26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092246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Cluster1 (n=265) VS Cluster2 (n=112)</w:t>
            </w: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74977F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11125</w:t>
            </w:r>
          </w:p>
        </w:tc>
        <w:tc>
          <w:tcPr>
            <w:tcW w:w="7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E4A23B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&lt;0.001</w:t>
            </w:r>
          </w:p>
        </w:tc>
      </w:tr>
      <w:tr w:rsidR="0060444E" w:rsidRPr="00C27553" w14:paraId="73A6A584" w14:textId="77777777" w:rsidTr="006A0EA6">
        <w:trPr>
          <w:trHeight w:val="397"/>
        </w:trPr>
        <w:tc>
          <w:tcPr>
            <w:tcW w:w="85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45D432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EA6419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Cluster1 (n=265) VS Cluster3 (n=103)</w:t>
            </w: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0ED612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26874</w:t>
            </w:r>
          </w:p>
        </w:tc>
        <w:tc>
          <w:tcPr>
            <w:tcW w:w="7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3732DA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&lt;0.001</w:t>
            </w:r>
          </w:p>
        </w:tc>
      </w:tr>
      <w:tr w:rsidR="0060444E" w:rsidRPr="00C27553" w14:paraId="30E5BB6C" w14:textId="77777777" w:rsidTr="006A0EA6">
        <w:trPr>
          <w:trHeight w:val="397"/>
        </w:trPr>
        <w:tc>
          <w:tcPr>
            <w:tcW w:w="85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8AE5D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B617E7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Cluster2 (n=112) VS Cluster3 (n=103)</w:t>
            </w: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BFC4E5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11517</w:t>
            </w:r>
          </w:p>
        </w:tc>
        <w:tc>
          <w:tcPr>
            <w:tcW w:w="7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F16612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&lt;0.001</w:t>
            </w:r>
          </w:p>
        </w:tc>
      </w:tr>
      <w:tr w:rsidR="0060444E" w:rsidRPr="00C27553" w14:paraId="62EF3253" w14:textId="77777777" w:rsidTr="006A0EA6">
        <w:trPr>
          <w:trHeight w:val="397"/>
        </w:trPr>
        <w:tc>
          <w:tcPr>
            <w:tcW w:w="85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53F3E0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Biomass production</w:t>
            </w:r>
          </w:p>
        </w:tc>
        <w:tc>
          <w:tcPr>
            <w:tcW w:w="26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BFC9D1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Cluster1 (n=265) VS Cluster2 (n=112)</w:t>
            </w: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AE3111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10869</w:t>
            </w:r>
          </w:p>
        </w:tc>
        <w:tc>
          <w:tcPr>
            <w:tcW w:w="7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9D205B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&lt;0.001</w:t>
            </w:r>
          </w:p>
        </w:tc>
      </w:tr>
      <w:tr w:rsidR="0060444E" w:rsidRPr="00C27553" w14:paraId="0126348D" w14:textId="77777777" w:rsidTr="006A0EA6">
        <w:trPr>
          <w:trHeight w:val="397"/>
        </w:trPr>
        <w:tc>
          <w:tcPr>
            <w:tcW w:w="85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6A9051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2F380F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Cluster1(n=265) VS Cluster3 (n=103)</w:t>
            </w: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867FF9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7754</w:t>
            </w:r>
          </w:p>
        </w:tc>
        <w:tc>
          <w:tcPr>
            <w:tcW w:w="7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E85C35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&lt;0.001</w:t>
            </w:r>
          </w:p>
        </w:tc>
      </w:tr>
      <w:tr w:rsidR="0060444E" w:rsidRPr="00C27553" w14:paraId="0A24C1B1" w14:textId="77777777" w:rsidTr="006A0EA6">
        <w:trPr>
          <w:trHeight w:val="397"/>
        </w:trPr>
        <w:tc>
          <w:tcPr>
            <w:tcW w:w="85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BAA9CA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10766F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Cluster2 (n=112) VS Cluster3 (n=103)</w:t>
            </w: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9C73AD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4931</w:t>
            </w:r>
          </w:p>
        </w:tc>
        <w:tc>
          <w:tcPr>
            <w:tcW w:w="7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0E92DB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0.0664</w:t>
            </w:r>
          </w:p>
        </w:tc>
      </w:tr>
      <w:tr w:rsidR="0060444E" w:rsidRPr="00C27553" w14:paraId="4965A917" w14:textId="77777777" w:rsidTr="006A0EA6">
        <w:trPr>
          <w:trHeight w:val="397"/>
        </w:trPr>
        <w:tc>
          <w:tcPr>
            <w:tcW w:w="85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274684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Biofilm formation</w:t>
            </w:r>
          </w:p>
        </w:tc>
        <w:tc>
          <w:tcPr>
            <w:tcW w:w="26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C91E07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Cluster1 (n=265) VS Cluster2 (n=112)</w:t>
            </w: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91D7D9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23061</w:t>
            </w:r>
          </w:p>
        </w:tc>
        <w:tc>
          <w:tcPr>
            <w:tcW w:w="7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12697C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&lt;0.001</w:t>
            </w:r>
          </w:p>
        </w:tc>
      </w:tr>
      <w:tr w:rsidR="0060444E" w:rsidRPr="00C27553" w14:paraId="195688AF" w14:textId="77777777" w:rsidTr="006A0EA6">
        <w:trPr>
          <w:trHeight w:val="397"/>
        </w:trPr>
        <w:tc>
          <w:tcPr>
            <w:tcW w:w="85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4B889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F8502A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Cluster1 (n=265) VS Cluster3 (n=103)</w:t>
            </w: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28206B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18268</w:t>
            </w:r>
          </w:p>
        </w:tc>
        <w:tc>
          <w:tcPr>
            <w:tcW w:w="7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707572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&lt;0.001</w:t>
            </w:r>
          </w:p>
        </w:tc>
      </w:tr>
      <w:tr w:rsidR="0060444E" w:rsidRPr="00C27553" w14:paraId="52DC87EB" w14:textId="77777777" w:rsidTr="006A0EA6">
        <w:trPr>
          <w:trHeight w:val="397"/>
        </w:trPr>
        <w:tc>
          <w:tcPr>
            <w:tcW w:w="857" w:type="pct"/>
            <w:vMerge/>
            <w:tcBorders>
              <w:top w:val="nil"/>
              <w:left w:val="nil"/>
              <w:right w:val="nil"/>
            </w:tcBorders>
            <w:vAlign w:val="center"/>
          </w:tcPr>
          <w:p w14:paraId="27C65534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4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EBF6522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Cluster2 (n=112) VS Cluster3 (n=103)</w:t>
            </w:r>
          </w:p>
        </w:tc>
        <w:tc>
          <w:tcPr>
            <w:tcW w:w="74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F97C0DE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4238</w:t>
            </w:r>
          </w:p>
        </w:tc>
        <w:tc>
          <w:tcPr>
            <w:tcW w:w="74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BCEAD56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&lt;0.001</w:t>
            </w:r>
          </w:p>
        </w:tc>
      </w:tr>
      <w:tr w:rsidR="0060444E" w:rsidRPr="00C27553" w14:paraId="7590ED20" w14:textId="77777777" w:rsidTr="006A0EA6">
        <w:trPr>
          <w:trHeight w:val="397"/>
        </w:trPr>
        <w:tc>
          <w:tcPr>
            <w:tcW w:w="857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1572DBE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Pathogen suppression</w:t>
            </w:r>
          </w:p>
        </w:tc>
        <w:tc>
          <w:tcPr>
            <w:tcW w:w="264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882B707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Cluster1 (n=265) VS Cluster2 (n=112)</w:t>
            </w:r>
          </w:p>
        </w:tc>
        <w:tc>
          <w:tcPr>
            <w:tcW w:w="74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9B45BB1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28464</w:t>
            </w:r>
          </w:p>
        </w:tc>
        <w:tc>
          <w:tcPr>
            <w:tcW w:w="74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72E481A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&lt;0.001</w:t>
            </w:r>
          </w:p>
        </w:tc>
      </w:tr>
      <w:tr w:rsidR="0060444E" w:rsidRPr="00C27553" w14:paraId="6A221249" w14:textId="77777777" w:rsidTr="006A0EA6">
        <w:trPr>
          <w:trHeight w:val="397"/>
        </w:trPr>
        <w:tc>
          <w:tcPr>
            <w:tcW w:w="857" w:type="pct"/>
            <w:vMerge/>
            <w:tcBorders>
              <w:top w:val="nil"/>
              <w:left w:val="nil"/>
              <w:right w:val="nil"/>
            </w:tcBorders>
            <w:vAlign w:val="center"/>
          </w:tcPr>
          <w:p w14:paraId="53E5E31A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4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5464DAA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Cluster1 (n=265) VS Cluster3 (n=103)</w:t>
            </w:r>
          </w:p>
        </w:tc>
        <w:tc>
          <w:tcPr>
            <w:tcW w:w="74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51E37D7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27253</w:t>
            </w:r>
          </w:p>
        </w:tc>
        <w:tc>
          <w:tcPr>
            <w:tcW w:w="74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3511F14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&lt;0.001</w:t>
            </w:r>
          </w:p>
        </w:tc>
      </w:tr>
      <w:tr w:rsidR="0060444E" w:rsidRPr="00C27553" w14:paraId="14999143" w14:textId="77777777" w:rsidTr="006A0EA6">
        <w:trPr>
          <w:trHeight w:val="397"/>
        </w:trPr>
        <w:tc>
          <w:tcPr>
            <w:tcW w:w="857" w:type="pct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8247A6C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4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6A795D65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Cluster2 (n=112) VS Cluster3 (n=103)</w:t>
            </w:r>
          </w:p>
        </w:tc>
        <w:tc>
          <w:tcPr>
            <w:tcW w:w="74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4D00D591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10300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340DE867" w14:textId="77777777" w:rsidR="0060444E" w:rsidRPr="00C27553" w:rsidRDefault="0060444E" w:rsidP="00C27553">
            <w:pPr>
              <w:adjustRightInd w:val="0"/>
              <w:snapToGrid w:val="0"/>
              <w:spacing w:after="0" w:line="36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&lt;0.001</w:t>
            </w:r>
          </w:p>
        </w:tc>
      </w:tr>
    </w:tbl>
    <w:p w14:paraId="626662A6" w14:textId="77777777" w:rsidR="0060444E" w:rsidRPr="00C27553" w:rsidRDefault="0060444E" w:rsidP="00C27553">
      <w:pPr>
        <w:adjustRightInd w:val="0"/>
        <w:spacing w:line="480" w:lineRule="auto"/>
        <w:jc w:val="both"/>
        <w:rPr>
          <w:rFonts w:ascii="Calibri" w:eastAsia="等线" w:hAnsi="Calibri" w:cs="Calibri"/>
          <w:sz w:val="20"/>
          <w:szCs w:val="20"/>
          <w:lang w:val="en-US"/>
        </w:rPr>
      </w:pPr>
    </w:p>
    <w:p w14:paraId="0CE353B3" w14:textId="77777777" w:rsidR="0060444E" w:rsidRPr="00C27553" w:rsidRDefault="0060444E" w:rsidP="00C27553">
      <w:pPr>
        <w:spacing w:after="0" w:line="240" w:lineRule="auto"/>
        <w:rPr>
          <w:rFonts w:ascii="Calibri" w:eastAsia="等线" w:hAnsi="Calibri" w:cs="Calibri"/>
          <w:b/>
          <w:bCs/>
          <w:sz w:val="20"/>
          <w:szCs w:val="20"/>
          <w:lang w:val="en-US"/>
        </w:rPr>
      </w:pPr>
      <w:r w:rsidRPr="00C27553">
        <w:rPr>
          <w:rFonts w:ascii="Calibri" w:eastAsia="等线" w:hAnsi="Calibri" w:cs="Calibri"/>
          <w:b/>
          <w:bCs/>
          <w:sz w:val="20"/>
          <w:szCs w:val="20"/>
          <w:lang w:val="en-US"/>
        </w:rPr>
        <w:br w:type="page"/>
      </w:r>
    </w:p>
    <w:p w14:paraId="080EA1E5" w14:textId="4E77F721" w:rsidR="0060444E" w:rsidRPr="00C27553" w:rsidRDefault="00D273DE" w:rsidP="0048271B">
      <w:pPr>
        <w:adjustRightInd w:val="0"/>
        <w:snapToGrid w:val="0"/>
        <w:spacing w:before="163" w:after="163" w:line="480" w:lineRule="auto"/>
        <w:jc w:val="both"/>
        <w:rPr>
          <w:rFonts w:ascii="Calibri" w:eastAsia="等线" w:hAnsi="Calibri" w:cs="Calibri"/>
          <w:b/>
          <w:bCs/>
          <w:sz w:val="20"/>
          <w:szCs w:val="20"/>
          <w:lang w:val="en-US"/>
        </w:rPr>
      </w:pPr>
      <w:ins w:id="201" w:author="Author" w:date="2023-09-08T15:38:00Z">
        <w:r w:rsidRPr="00D273DE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lastRenderedPageBreak/>
          <w:t>Supplementary file 2</w:t>
        </w:r>
      </w:ins>
      <w:ins w:id="202" w:author="Author" w:date="2023-09-08T17:16:00Z">
        <w:r w:rsidR="00171BEE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t>b</w:t>
        </w:r>
      </w:ins>
      <w:del w:id="203" w:author="Author" w:date="2023-09-08T15:38:00Z">
        <w:r w:rsidR="0060444E" w:rsidRPr="00C27553" w:rsidDel="00D273DE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delText xml:space="preserve">Table </w:delText>
        </w:r>
      </w:del>
      <w:del w:id="204" w:author="Author" w:date="2023-09-06T14:12:00Z">
        <w:r w:rsidR="00C21008" w:rsidRPr="00C27553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delText>S</w:delText>
        </w:r>
        <w:r w:rsidR="00C21008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delText>6</w:delText>
        </w:r>
      </w:del>
      <w:r w:rsidR="0060444E" w:rsidRPr="00C27553">
        <w:rPr>
          <w:rFonts w:ascii="Calibri" w:eastAsia="等线" w:hAnsi="Calibri" w:cs="Calibri"/>
          <w:b/>
          <w:bCs/>
          <w:sz w:val="20"/>
          <w:szCs w:val="20"/>
          <w:lang w:val="en-US"/>
        </w:rPr>
        <w:t>. Comparison of root colonization and plant protection between mutants belonging to three clusters using unpaired two-samples Wilcoxon test.</w:t>
      </w:r>
      <w:r w:rsidR="0060444E" w:rsidRPr="00C27553">
        <w:rPr>
          <w:rFonts w:ascii="Calibri" w:eastAsia="等线" w:hAnsi="Calibri" w:cs="Calibri"/>
          <w:sz w:val="20"/>
          <w:szCs w:val="20"/>
          <w:lang w:val="en-US"/>
        </w:rPr>
        <w:t xml:space="preserve"> Significant effects (p &lt; 0.05) are highlighted in bold and dpi denotes for days post-pathogen inoculation.</w:t>
      </w:r>
    </w:p>
    <w:tbl>
      <w:tblPr>
        <w:tblpPr w:leftFromText="180" w:rightFromText="180" w:vertAnchor="text" w:horzAnchor="margin" w:tblpY="78"/>
        <w:tblW w:w="5000" w:type="pct"/>
        <w:tblLook w:val="04A0" w:firstRow="1" w:lastRow="0" w:firstColumn="1" w:lastColumn="0" w:noHBand="0" w:noVBand="1"/>
      </w:tblPr>
      <w:tblGrid>
        <w:gridCol w:w="3335"/>
        <w:gridCol w:w="4239"/>
        <w:gridCol w:w="675"/>
        <w:gridCol w:w="777"/>
      </w:tblGrid>
      <w:tr w:rsidR="0060444E" w:rsidRPr="00C27553" w14:paraId="215C75D2" w14:textId="77777777" w:rsidTr="006A0EA6">
        <w:trPr>
          <w:trHeight w:val="397"/>
        </w:trPr>
        <w:tc>
          <w:tcPr>
            <w:tcW w:w="1885" w:type="pct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657395" w14:textId="5B8CDB0F" w:rsidR="0060444E" w:rsidRPr="00C27553" w:rsidRDefault="0060444E" w:rsidP="00C27553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Mutant trait measured </w:t>
            </w:r>
            <w:r w:rsidRPr="00C27553">
              <w:rPr>
                <w:rFonts w:ascii="Calibri" w:eastAsia="等线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in vivo</w:t>
            </w:r>
          </w:p>
        </w:tc>
        <w:tc>
          <w:tcPr>
            <w:tcW w:w="2386" w:type="pct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0FE71B" w14:textId="77777777" w:rsidR="0060444E" w:rsidRPr="00C27553" w:rsidRDefault="0060444E" w:rsidP="00C27553">
            <w:pPr>
              <w:spacing w:after="0" w:line="36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Comparison</w:t>
            </w:r>
          </w:p>
        </w:tc>
        <w:tc>
          <w:tcPr>
            <w:tcW w:w="730" w:type="pct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421D7B2" w14:textId="77777777" w:rsidR="0060444E" w:rsidRPr="00C27553" w:rsidRDefault="0060444E" w:rsidP="00C27553">
            <w:pPr>
              <w:spacing w:after="0" w:line="36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30 dpi</w:t>
            </w:r>
          </w:p>
        </w:tc>
      </w:tr>
      <w:tr w:rsidR="0060444E" w:rsidRPr="00C27553" w14:paraId="4910AAC2" w14:textId="77777777" w:rsidTr="006A0EA6">
        <w:trPr>
          <w:trHeight w:val="397"/>
        </w:trPr>
        <w:tc>
          <w:tcPr>
            <w:tcW w:w="1885" w:type="pct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320CEEE" w14:textId="77777777" w:rsidR="0060444E" w:rsidRPr="00C27553" w:rsidRDefault="0060444E" w:rsidP="00C27553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2386" w:type="pct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4CAF71E7" w14:textId="77777777" w:rsidR="0060444E" w:rsidRPr="00C27553" w:rsidRDefault="0060444E" w:rsidP="00C27553">
            <w:pPr>
              <w:spacing w:after="0" w:line="36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4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1B18510" w14:textId="77777777" w:rsidR="0060444E" w:rsidRPr="00C27553" w:rsidRDefault="0060444E" w:rsidP="00C27553">
            <w:pPr>
              <w:spacing w:after="0" w:line="36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W</w:t>
            </w:r>
          </w:p>
        </w:tc>
        <w:tc>
          <w:tcPr>
            <w:tcW w:w="38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24A57A2" w14:textId="77777777" w:rsidR="0060444E" w:rsidRPr="00C27553" w:rsidRDefault="0060444E" w:rsidP="00C27553">
            <w:pPr>
              <w:spacing w:after="0" w:line="36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P</w:t>
            </w:r>
          </w:p>
        </w:tc>
      </w:tr>
      <w:tr w:rsidR="0060444E" w:rsidRPr="00C27553" w14:paraId="203AC5E7" w14:textId="77777777" w:rsidTr="006A0EA6">
        <w:trPr>
          <w:trHeight w:val="397"/>
        </w:trPr>
        <w:tc>
          <w:tcPr>
            <w:tcW w:w="1885" w:type="pct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73BB35" w14:textId="77777777" w:rsidR="0060444E" w:rsidRPr="00C27553" w:rsidRDefault="0060444E" w:rsidP="00C27553">
            <w:pPr>
              <w:spacing w:after="0" w:line="36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Root colonization</w:t>
            </w:r>
          </w:p>
          <w:p w14:paraId="35E194DB" w14:textId="176A9403" w:rsidR="0060444E" w:rsidRPr="00C27553" w:rsidRDefault="0060444E" w:rsidP="00C27553">
            <w:pPr>
              <w:spacing w:after="0" w:line="36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(</w:t>
            </w:r>
            <w:r w:rsidRPr="00C27553">
              <w:rPr>
                <w:rFonts w:ascii="Calibri" w:eastAsia="等线" w:hAnsi="Calibri" w:cs="Calibri"/>
                <w:i/>
                <w:sz w:val="20"/>
                <w:szCs w:val="20"/>
                <w:lang w:val="en-US"/>
              </w:rPr>
              <w:t xml:space="preserve">B. </w:t>
            </w:r>
            <w:proofErr w:type="spellStart"/>
            <w:r w:rsidRPr="00C27553">
              <w:rPr>
                <w:rFonts w:ascii="Calibri" w:eastAsia="等线" w:hAnsi="Calibri" w:cs="Calibri"/>
                <w:i/>
                <w:sz w:val="20"/>
                <w:szCs w:val="20"/>
                <w:lang w:val="en-US"/>
              </w:rPr>
              <w:t>amyloliquefaciens</w:t>
            </w:r>
            <w:proofErr w:type="spellEnd"/>
            <w:r w:rsidRPr="00C27553">
              <w:rPr>
                <w:rFonts w:ascii="Calibri" w:eastAsia="等线" w:hAnsi="Calibri" w:cs="Calibri"/>
                <w:sz w:val="20"/>
                <w:szCs w:val="20"/>
                <w:lang w:val="en-US"/>
              </w:rPr>
              <w:t xml:space="preserve"> T-5 </w:t>
            </w: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 xml:space="preserve">abundance; </w:t>
            </w:r>
            <w:r w:rsidR="005254BF" w:rsidRPr="005254BF">
              <w:rPr>
                <w:rFonts w:ascii="Calibri" w:eastAsia="等线" w:hAnsi="Calibri" w:cs="Calibri" w:hint="eastAsia"/>
                <w:color w:val="000000"/>
                <w:sz w:val="20"/>
                <w:szCs w:val="20"/>
                <w:lang w:val="en-US"/>
              </w:rPr>
              <w:t>log</w:t>
            </w:r>
            <w:r w:rsidR="005254BF" w:rsidRPr="005254BF">
              <w:rPr>
                <w:rFonts w:ascii="Calibri" w:eastAsia="等线" w:hAnsi="Calibri" w:cs="Calibri"/>
                <w:color w:val="000000"/>
                <w:sz w:val="20"/>
                <w:szCs w:val="20"/>
                <w:vertAlign w:val="subscript"/>
                <w:lang w:val="en-US"/>
              </w:rPr>
              <w:t>10</w:t>
            </w:r>
            <w:r w:rsidR="005254BF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5254BF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cells</w:t>
            </w: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 xml:space="preserve"> g</w:t>
            </w: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vertAlign w:val="superscript"/>
                <w:lang w:val="en-US"/>
              </w:rPr>
              <w:t>-1</w:t>
            </w: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="005254BF">
              <w:rPr>
                <w:rFonts w:ascii="Calibri" w:eastAsia="等线" w:hAnsi="Calibri" w:cs="Calibri" w:hint="eastAsia"/>
                <w:color w:val="000000"/>
                <w:sz w:val="20"/>
                <w:szCs w:val="20"/>
                <w:lang w:val="en-US"/>
              </w:rPr>
              <w:t>rhizosphere</w:t>
            </w:r>
            <w:r w:rsidR="005254BF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soil)</w:t>
            </w:r>
          </w:p>
        </w:tc>
        <w:tc>
          <w:tcPr>
            <w:tcW w:w="238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185CAB" w14:textId="77777777" w:rsidR="0060444E" w:rsidRPr="00C27553" w:rsidRDefault="0060444E" w:rsidP="00C27553">
            <w:pPr>
              <w:spacing w:after="0" w:line="36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Cluster1 (n=27) VS Cluster2 (n=11)</w:t>
            </w:r>
          </w:p>
        </w:tc>
        <w:tc>
          <w:tcPr>
            <w:tcW w:w="34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A7CE10" w14:textId="77777777" w:rsidR="0060444E" w:rsidRPr="00C27553" w:rsidRDefault="0060444E" w:rsidP="00C27553">
            <w:pPr>
              <w:spacing w:after="0" w:line="36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233.5</w:t>
            </w:r>
          </w:p>
        </w:tc>
        <w:tc>
          <w:tcPr>
            <w:tcW w:w="38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98E94B" w14:textId="77777777" w:rsidR="0060444E" w:rsidRPr="00C27553" w:rsidRDefault="0060444E" w:rsidP="00C27553">
            <w:pPr>
              <w:spacing w:after="0" w:line="36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0.0065</w:t>
            </w:r>
          </w:p>
        </w:tc>
      </w:tr>
      <w:tr w:rsidR="0060444E" w:rsidRPr="00C27553" w14:paraId="4F247A1D" w14:textId="77777777" w:rsidTr="006A0EA6">
        <w:trPr>
          <w:trHeight w:val="397"/>
        </w:trPr>
        <w:tc>
          <w:tcPr>
            <w:tcW w:w="188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C6F8BA" w14:textId="77777777" w:rsidR="0060444E" w:rsidRPr="00C27553" w:rsidRDefault="0060444E" w:rsidP="00C27553">
            <w:pPr>
              <w:spacing w:after="0" w:line="360" w:lineRule="auto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40A7D3" w14:textId="77777777" w:rsidR="0060444E" w:rsidRPr="00C27553" w:rsidRDefault="0060444E" w:rsidP="00C27553">
            <w:pPr>
              <w:spacing w:after="0" w:line="36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Cluster1 (n=27) VS Cluster3 (n=10)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732298" w14:textId="77777777" w:rsidR="0060444E" w:rsidRPr="00C27553" w:rsidRDefault="0060444E" w:rsidP="00C27553">
            <w:pPr>
              <w:spacing w:after="0" w:line="36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193.5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02EC00" w14:textId="77777777" w:rsidR="0060444E" w:rsidRPr="00C27553" w:rsidRDefault="0060444E" w:rsidP="00C27553">
            <w:pPr>
              <w:spacing w:after="0" w:line="36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0.0472</w:t>
            </w:r>
          </w:p>
        </w:tc>
      </w:tr>
      <w:tr w:rsidR="0060444E" w:rsidRPr="00C27553" w14:paraId="4B99DDAA" w14:textId="77777777" w:rsidTr="006A0EA6">
        <w:trPr>
          <w:trHeight w:val="397"/>
        </w:trPr>
        <w:tc>
          <w:tcPr>
            <w:tcW w:w="1885" w:type="pct"/>
            <w:vMerge/>
            <w:tcBorders>
              <w:top w:val="nil"/>
              <w:left w:val="nil"/>
              <w:right w:val="nil"/>
            </w:tcBorders>
            <w:vAlign w:val="center"/>
          </w:tcPr>
          <w:p w14:paraId="456D9AA1" w14:textId="77777777" w:rsidR="0060444E" w:rsidRPr="00C27553" w:rsidRDefault="0060444E" w:rsidP="00C27553">
            <w:pPr>
              <w:spacing w:after="0" w:line="360" w:lineRule="auto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8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8D1E224" w14:textId="77777777" w:rsidR="0060444E" w:rsidRPr="00C27553" w:rsidRDefault="0060444E" w:rsidP="00C27553">
            <w:pPr>
              <w:spacing w:after="0" w:line="36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Cluster2 (n=11) VS Cluster3 (n=10)</w:t>
            </w:r>
          </w:p>
        </w:tc>
        <w:tc>
          <w:tcPr>
            <w:tcW w:w="3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6DD35C7" w14:textId="77777777" w:rsidR="0060444E" w:rsidRPr="00C27553" w:rsidRDefault="0060444E" w:rsidP="00C27553">
            <w:pPr>
              <w:spacing w:after="0" w:line="36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42</w:t>
            </w:r>
          </w:p>
        </w:tc>
        <w:tc>
          <w:tcPr>
            <w:tcW w:w="38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F64DDB3" w14:textId="77777777" w:rsidR="0060444E" w:rsidRPr="00C27553" w:rsidRDefault="0060444E" w:rsidP="00C27553">
            <w:pPr>
              <w:spacing w:after="0" w:line="36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0.3867</w:t>
            </w:r>
          </w:p>
        </w:tc>
      </w:tr>
      <w:tr w:rsidR="0060444E" w:rsidRPr="00C27553" w14:paraId="00DEA0FC" w14:textId="77777777" w:rsidTr="006A0EA6">
        <w:trPr>
          <w:trHeight w:val="397"/>
        </w:trPr>
        <w:tc>
          <w:tcPr>
            <w:tcW w:w="1885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D9A117" w14:textId="77777777" w:rsidR="0060444E" w:rsidRPr="00C27553" w:rsidRDefault="0060444E" w:rsidP="00C27553">
            <w:pPr>
              <w:spacing w:after="0" w:line="36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Plant protection</w:t>
            </w:r>
          </w:p>
          <w:p w14:paraId="0005E380" w14:textId="77777777" w:rsidR="0060444E" w:rsidRPr="00C27553" w:rsidRDefault="0060444E" w:rsidP="00C27553">
            <w:pPr>
              <w:spacing w:after="0" w:line="36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(Disease incidence; % of wilted plants)</w:t>
            </w:r>
          </w:p>
        </w:tc>
        <w:tc>
          <w:tcPr>
            <w:tcW w:w="2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F54770" w14:textId="77777777" w:rsidR="0060444E" w:rsidRPr="00C27553" w:rsidRDefault="0060444E" w:rsidP="00C27553">
            <w:pPr>
              <w:spacing w:after="0" w:line="36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Cluster1 (n=27) VS Cluster2 (n=11)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C29EC1" w14:textId="77777777" w:rsidR="0060444E" w:rsidRPr="00C27553" w:rsidRDefault="0060444E" w:rsidP="00C27553">
            <w:pPr>
              <w:spacing w:after="0" w:line="36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85.5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513EB0" w14:textId="77777777" w:rsidR="0060444E" w:rsidRPr="00C27553" w:rsidRDefault="0060444E" w:rsidP="00C27553">
            <w:pPr>
              <w:spacing w:after="0" w:line="36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0.0442</w:t>
            </w:r>
          </w:p>
        </w:tc>
      </w:tr>
      <w:tr w:rsidR="0060444E" w:rsidRPr="00C27553" w14:paraId="3AD9ED00" w14:textId="77777777" w:rsidTr="006A0EA6">
        <w:trPr>
          <w:trHeight w:val="397"/>
        </w:trPr>
        <w:tc>
          <w:tcPr>
            <w:tcW w:w="188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D29C1D" w14:textId="77777777" w:rsidR="0060444E" w:rsidRPr="00C27553" w:rsidRDefault="0060444E" w:rsidP="00C27553">
            <w:pPr>
              <w:spacing w:after="0" w:line="360" w:lineRule="auto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BC0A0E" w14:textId="77777777" w:rsidR="0060444E" w:rsidRPr="00C27553" w:rsidRDefault="0060444E" w:rsidP="00C27553">
            <w:pPr>
              <w:spacing w:after="0" w:line="36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Cluster1 (n=27) VS Cluster3 (n=10)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DABAB0" w14:textId="77777777" w:rsidR="0060444E" w:rsidRPr="00C27553" w:rsidRDefault="0060444E" w:rsidP="00C27553">
            <w:pPr>
              <w:spacing w:after="0" w:line="36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24.5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38D897" w14:textId="77777777" w:rsidR="0060444E" w:rsidRPr="00C27553" w:rsidRDefault="0060444E" w:rsidP="00C27553">
            <w:pPr>
              <w:spacing w:after="0" w:line="36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&lt;0.001</w:t>
            </w:r>
          </w:p>
        </w:tc>
      </w:tr>
      <w:tr w:rsidR="0060444E" w:rsidRPr="00C27553" w14:paraId="0FFC7EE8" w14:textId="77777777" w:rsidTr="006A0EA6">
        <w:trPr>
          <w:trHeight w:val="397"/>
        </w:trPr>
        <w:tc>
          <w:tcPr>
            <w:tcW w:w="1885" w:type="pct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565F22A" w14:textId="77777777" w:rsidR="0060444E" w:rsidRPr="00C27553" w:rsidRDefault="0060444E" w:rsidP="00C27553">
            <w:pPr>
              <w:spacing w:after="0" w:line="360" w:lineRule="auto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8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430814F1" w14:textId="77777777" w:rsidR="0060444E" w:rsidRPr="00C27553" w:rsidRDefault="0060444E" w:rsidP="00C27553">
            <w:pPr>
              <w:spacing w:after="0" w:line="36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Cluster2 (n=11) VS Cluster3 (n=10)</w:t>
            </w:r>
          </w:p>
        </w:tc>
        <w:tc>
          <w:tcPr>
            <w:tcW w:w="34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281839AB" w14:textId="77777777" w:rsidR="0060444E" w:rsidRPr="00C27553" w:rsidRDefault="0060444E" w:rsidP="00C27553">
            <w:pPr>
              <w:spacing w:after="0" w:line="36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31.5</w:t>
            </w:r>
          </w:p>
        </w:tc>
        <w:tc>
          <w:tcPr>
            <w:tcW w:w="38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44691FF9" w14:textId="77777777" w:rsidR="0060444E" w:rsidRPr="00C27553" w:rsidRDefault="0060444E" w:rsidP="00C27553">
            <w:pPr>
              <w:spacing w:after="0" w:line="36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0.1052</w:t>
            </w:r>
          </w:p>
        </w:tc>
      </w:tr>
    </w:tbl>
    <w:p w14:paraId="649D4FE3" w14:textId="77777777" w:rsidR="0060444E" w:rsidRPr="00C27553" w:rsidRDefault="0060444E" w:rsidP="00C27553">
      <w:pPr>
        <w:adjustRightInd w:val="0"/>
        <w:spacing w:after="0" w:line="480" w:lineRule="auto"/>
        <w:jc w:val="both"/>
        <w:rPr>
          <w:rFonts w:ascii="Calibri" w:eastAsia="等线" w:hAnsi="Calibri" w:cs="Calibri"/>
          <w:sz w:val="20"/>
          <w:szCs w:val="20"/>
          <w:lang w:val="en-US"/>
        </w:rPr>
      </w:pPr>
    </w:p>
    <w:p w14:paraId="0828433F" w14:textId="77777777" w:rsidR="00171BEE" w:rsidRPr="00C27553" w:rsidRDefault="0060444E" w:rsidP="00171BEE">
      <w:pPr>
        <w:adjustRightInd w:val="0"/>
        <w:spacing w:line="480" w:lineRule="auto"/>
        <w:jc w:val="both"/>
        <w:rPr>
          <w:ins w:id="205" w:author="Author" w:date="2023-09-08T17:18:00Z"/>
          <w:rFonts w:ascii="Calibri" w:eastAsia="等线" w:hAnsi="Calibri" w:cs="Calibri"/>
          <w:b/>
          <w:bCs/>
          <w:sz w:val="20"/>
          <w:szCs w:val="20"/>
          <w:lang w:val="en-US"/>
        </w:rPr>
      </w:pPr>
      <w:r w:rsidRPr="00C27553">
        <w:rPr>
          <w:rFonts w:ascii="Calibri" w:eastAsia="等线" w:hAnsi="Calibri" w:cs="Calibri"/>
          <w:b/>
          <w:bCs/>
          <w:sz w:val="20"/>
          <w:szCs w:val="20"/>
          <w:lang w:val="en-US"/>
        </w:rPr>
        <w:br w:type="page"/>
      </w:r>
      <w:ins w:id="206" w:author="Author" w:date="2023-09-08T17:18:00Z">
        <w:r w:rsidR="00171BEE" w:rsidRPr="00D273DE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lastRenderedPageBreak/>
          <w:t>Supplementary file 2</w:t>
        </w:r>
        <w:r w:rsidR="00171BEE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t>c</w:t>
        </w:r>
        <w:r w:rsidR="00171BEE" w:rsidRPr="00C27553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t>. Comparison of trait values of eight mutants used for</w:t>
        </w:r>
        <w:r w:rsidR="00171BEE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t xml:space="preserve"> the</w:t>
        </w:r>
        <w:r w:rsidR="00171BEE" w:rsidRPr="00C27553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t xml:space="preserve"> assembly of consortia richness gradient relative to the wild-type strain based on </w:t>
        </w:r>
        <w:r w:rsidR="00171BEE">
          <w:rPr>
            <w:rFonts w:ascii="Calibri" w:eastAsia="等线" w:hAnsi="Calibri" w:cs="Calibri" w:hint="eastAsia"/>
            <w:b/>
            <w:bCs/>
            <w:sz w:val="20"/>
            <w:szCs w:val="20"/>
            <w:lang w:val="en-US"/>
          </w:rPr>
          <w:t>students</w:t>
        </w:r>
        <w:r w:rsidR="00171BEE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t xml:space="preserve">’ </w:t>
        </w:r>
        <w:r w:rsidR="00171BEE">
          <w:rPr>
            <w:rFonts w:ascii="Calibri" w:eastAsia="等线" w:hAnsi="Calibri" w:cs="Calibri" w:hint="eastAsia"/>
            <w:b/>
            <w:bCs/>
            <w:sz w:val="20"/>
            <w:szCs w:val="20"/>
            <w:lang w:val="en-US"/>
          </w:rPr>
          <w:t>t-test</w:t>
        </w:r>
        <w:r w:rsidR="00171BEE" w:rsidRPr="00C27553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t xml:space="preserve">. </w:t>
        </w:r>
        <w:r w:rsidR="00171BEE" w:rsidRPr="00C27553">
          <w:rPr>
            <w:rFonts w:ascii="Calibri" w:eastAsia="等线" w:hAnsi="Calibri" w:cs="Calibri"/>
            <w:sz w:val="20"/>
            <w:szCs w:val="20"/>
            <w:lang w:val="en-US"/>
          </w:rPr>
          <w:t>Significant differences are shown in bold and arrows show increase (upwards) and decrease (downwards) in trait values.</w:t>
        </w:r>
      </w:ins>
    </w:p>
    <w:tbl>
      <w:tblPr>
        <w:tblW w:w="5000" w:type="pct"/>
        <w:tblLook w:val="04A0" w:firstRow="1" w:lastRow="0" w:firstColumn="1" w:lastColumn="0" w:noHBand="0" w:noVBand="1"/>
      </w:tblPr>
      <w:tblGrid>
        <w:gridCol w:w="1733"/>
        <w:gridCol w:w="1917"/>
        <w:gridCol w:w="1664"/>
        <w:gridCol w:w="1477"/>
        <w:gridCol w:w="2235"/>
      </w:tblGrid>
      <w:tr w:rsidR="00171BEE" w:rsidRPr="00C27553" w14:paraId="332F4830" w14:textId="77777777" w:rsidTr="00F13569">
        <w:trPr>
          <w:trHeight w:val="397"/>
          <w:ins w:id="207" w:author="Author" w:date="2023-09-08T17:18:00Z"/>
        </w:trPr>
        <w:tc>
          <w:tcPr>
            <w:tcW w:w="960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BA8863B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208" w:author="Author" w:date="2023-09-08T17:1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209" w:author="Author" w:date="2023-09-08T17:18:00Z">
              <w:r w:rsidRPr="00C27553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Mutant strain</w:t>
              </w:r>
            </w:ins>
          </w:p>
        </w:tc>
        <w:tc>
          <w:tcPr>
            <w:tcW w:w="4040" w:type="pct"/>
            <w:gridSpan w:val="4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B324934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210" w:author="Author" w:date="2023-09-08T17:1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211" w:author="Author" w:date="2023-09-08T17:18:00Z">
              <w:r w:rsidRPr="00C27553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P</w:t>
              </w:r>
              <w:r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-</w:t>
              </w:r>
              <w:r w:rsidRPr="00C27553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value</w:t>
              </w:r>
              <w:r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s</w:t>
              </w:r>
              <w:r w:rsidRPr="00C27553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 xml:space="preserve"> and change</w:t>
              </w:r>
              <w:r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s</w:t>
              </w:r>
              <w:r w:rsidRPr="00C27553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 xml:space="preserve"> in trait value relative to wild-type strain</w:t>
              </w:r>
            </w:ins>
          </w:p>
        </w:tc>
      </w:tr>
      <w:tr w:rsidR="00171BEE" w:rsidRPr="00C27553" w14:paraId="00BAD84C" w14:textId="77777777" w:rsidTr="00F13569">
        <w:trPr>
          <w:trHeight w:val="397"/>
          <w:ins w:id="212" w:author="Author" w:date="2023-09-08T17:18:00Z"/>
        </w:trPr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F137FF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213" w:author="Author" w:date="2023-09-08T17:1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FE1451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214" w:author="Author" w:date="2023-09-08T17:1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215" w:author="Author" w:date="2023-09-08T17:18:00Z">
              <w:r w:rsidRPr="00C27553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Swarming</w:t>
              </w:r>
            </w:ins>
          </w:p>
          <w:p w14:paraId="1D5E49BC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216" w:author="Author" w:date="2023-09-08T17:1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217" w:author="Author" w:date="2023-09-08T17:18:00Z">
              <w:r w:rsidRPr="00C27553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motility</w:t>
              </w:r>
            </w:ins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3F70C3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218" w:author="Author" w:date="2023-09-08T17:1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219" w:author="Author" w:date="2023-09-08T17:18:00Z">
              <w:r w:rsidRPr="00C27553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Biomass</w:t>
              </w:r>
            </w:ins>
          </w:p>
          <w:p w14:paraId="2DD5BCE9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220" w:author="Author" w:date="2023-09-08T17:1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221" w:author="Author" w:date="2023-09-08T17:18:00Z">
              <w:r w:rsidRPr="00C27553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production</w:t>
              </w:r>
            </w:ins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BD08D6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222" w:author="Author" w:date="2023-09-08T17:1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223" w:author="Author" w:date="2023-09-08T17:18:00Z">
              <w:r w:rsidRPr="00C27553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Biofilm</w:t>
              </w:r>
            </w:ins>
          </w:p>
          <w:p w14:paraId="1E0903EA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224" w:author="Author" w:date="2023-09-08T17:1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225" w:author="Author" w:date="2023-09-08T17:18:00Z">
              <w:r w:rsidRPr="00C27553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formation</w:t>
              </w:r>
            </w:ins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E7D962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226" w:author="Author" w:date="2023-09-08T17:1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227" w:author="Author" w:date="2023-09-08T17:18:00Z">
              <w:r w:rsidRPr="00C27553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 xml:space="preserve">Pathogen </w:t>
              </w:r>
            </w:ins>
          </w:p>
          <w:p w14:paraId="0B8B7958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228" w:author="Author" w:date="2023-09-08T17:1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229" w:author="Author" w:date="2023-09-08T17:18:00Z">
              <w:r w:rsidRPr="00C27553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suppression</w:t>
              </w:r>
            </w:ins>
          </w:p>
        </w:tc>
      </w:tr>
      <w:tr w:rsidR="00171BEE" w:rsidRPr="00C27553" w14:paraId="1D416229" w14:textId="77777777" w:rsidTr="00F13569">
        <w:trPr>
          <w:trHeight w:val="397"/>
          <w:ins w:id="230" w:author="Author" w:date="2023-09-08T17:18:00Z"/>
        </w:trPr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089F59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231" w:author="Author" w:date="2023-09-08T17:1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232" w:author="Author" w:date="2023-09-08T17:18:00Z">
              <w:r w:rsidRPr="00C27553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M38</w:t>
              </w:r>
            </w:ins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D5D49A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233" w:author="Author" w:date="2023-09-08T17:1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234" w:author="Author" w:date="2023-09-08T17:18:00Z">
              <w:r w:rsidRPr="00C27553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0.</w:t>
              </w:r>
              <w:r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3486</w:t>
              </w:r>
            </w:ins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49F0ED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235" w:author="Author" w:date="2023-09-08T17:18:00Z"/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ins w:id="236" w:author="Author" w:date="2023-09-08T17:18:00Z">
              <w:r w:rsidRPr="00C27553">
                <w:rPr>
                  <w:rFonts w:ascii="Calibri" w:eastAsia="等线" w:hAnsi="Calibri" w:cs="Calibri"/>
                  <w:b/>
                  <w:bCs/>
                  <w:color w:val="000000"/>
                  <w:sz w:val="20"/>
                  <w:szCs w:val="20"/>
                  <w:lang w:val="en-US"/>
                </w:rPr>
                <w:t>0.0</w:t>
              </w:r>
              <w:r>
                <w:rPr>
                  <w:rFonts w:ascii="Calibri" w:eastAsia="等线" w:hAnsi="Calibri" w:cs="Calibri"/>
                  <w:b/>
                  <w:bCs/>
                  <w:color w:val="000000"/>
                  <w:sz w:val="20"/>
                  <w:szCs w:val="20"/>
                  <w:lang w:val="en-US"/>
                </w:rPr>
                <w:t>262</w:t>
              </w:r>
              <w:r w:rsidRPr="00C27553">
                <w:rPr>
                  <w:rFonts w:ascii="Calibri" w:eastAsia="等线" w:hAnsi="Calibri" w:cs="Calibri" w:hint="eastAsia"/>
                  <w:b/>
                  <w:bCs/>
                  <w:color w:val="000000"/>
                  <w:sz w:val="20"/>
                  <w:szCs w:val="20"/>
                  <w:lang w:val="en-US"/>
                </w:rPr>
                <w:t>↓</w:t>
              </w:r>
            </w:ins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AC6F2E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237" w:author="Author" w:date="2023-09-08T17:18:00Z"/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ins w:id="238" w:author="Author" w:date="2023-09-08T17:18:00Z">
              <w:r w:rsidRPr="00C27553">
                <w:rPr>
                  <w:rFonts w:ascii="Calibri" w:eastAsia="等线" w:hAnsi="Calibri" w:cs="Calibri"/>
                  <w:b/>
                  <w:bCs/>
                  <w:color w:val="000000"/>
                  <w:sz w:val="20"/>
                  <w:szCs w:val="20"/>
                  <w:lang w:val="en-US"/>
                </w:rPr>
                <w:t>0.0</w:t>
              </w:r>
              <w:r>
                <w:rPr>
                  <w:rFonts w:ascii="Calibri" w:eastAsia="等线" w:hAnsi="Calibri" w:cs="Calibri"/>
                  <w:b/>
                  <w:bCs/>
                  <w:color w:val="000000"/>
                  <w:sz w:val="20"/>
                  <w:szCs w:val="20"/>
                  <w:lang w:val="en-US"/>
                </w:rPr>
                <w:t>298</w:t>
              </w:r>
              <w:r w:rsidRPr="00C27553">
                <w:rPr>
                  <w:rFonts w:ascii="Calibri" w:eastAsia="等线" w:hAnsi="Calibri" w:cs="Calibri" w:hint="eastAsia"/>
                  <w:b/>
                  <w:bCs/>
                  <w:color w:val="000000"/>
                  <w:sz w:val="20"/>
                  <w:szCs w:val="20"/>
                  <w:lang w:val="en-US"/>
                </w:rPr>
                <w:t>↓</w:t>
              </w:r>
            </w:ins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3206F2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239" w:author="Author" w:date="2023-09-08T17:1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240" w:author="Author" w:date="2023-09-08T17:18:00Z">
              <w:r w:rsidRPr="00C27553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</w:t>
              </w:r>
              <w:r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408</w:t>
              </w:r>
              <w:r w:rsidRPr="00C27553">
                <w:rPr>
                  <w:rFonts w:ascii="Calibri" w:eastAsia="等线" w:hAnsi="Calibri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↑</w:t>
              </w:r>
            </w:ins>
          </w:p>
        </w:tc>
      </w:tr>
      <w:tr w:rsidR="00171BEE" w:rsidRPr="00C27553" w14:paraId="7D41AC59" w14:textId="77777777" w:rsidTr="00F13569">
        <w:trPr>
          <w:trHeight w:val="397"/>
          <w:ins w:id="241" w:author="Author" w:date="2023-09-08T17:18:00Z"/>
        </w:trPr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5F761D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242" w:author="Author" w:date="2023-09-08T17:1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243" w:author="Author" w:date="2023-09-08T17:18:00Z">
              <w:r w:rsidRPr="00C27553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M54</w:t>
              </w:r>
            </w:ins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4331B8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244" w:author="Author" w:date="2023-09-08T17:1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245" w:author="Author" w:date="2023-09-08T17:18:00Z">
              <w:r w:rsidRPr="00C27553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0.1</w:t>
              </w:r>
              <w:r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836</w:t>
              </w:r>
            </w:ins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D72AFF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246" w:author="Author" w:date="2023-09-08T17:1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247" w:author="Author" w:date="2023-09-08T17:18:00Z">
              <w:r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0.0035</w:t>
              </w:r>
              <w:r w:rsidRPr="00C27553">
                <w:rPr>
                  <w:rFonts w:ascii="Calibri" w:eastAsia="等线" w:hAnsi="Calibri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995997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248" w:author="Author" w:date="2023-09-08T17:1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249" w:author="Author" w:date="2023-09-08T17:18:00Z">
              <w:r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0.0193</w:t>
              </w:r>
              <w:r w:rsidRPr="00C27553">
                <w:rPr>
                  <w:rFonts w:ascii="Calibri" w:eastAsia="等线" w:hAnsi="Calibri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↑</w:t>
              </w:r>
            </w:ins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0EF7B4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250" w:author="Author" w:date="2023-09-08T17:1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251" w:author="Author" w:date="2023-09-08T17:18:00Z">
              <w:r w:rsidRPr="00C27553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0.</w:t>
              </w:r>
              <w:r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5513</w:t>
              </w:r>
            </w:ins>
          </w:p>
        </w:tc>
      </w:tr>
      <w:tr w:rsidR="00171BEE" w:rsidRPr="00C27553" w14:paraId="290DB460" w14:textId="77777777" w:rsidTr="00F13569">
        <w:trPr>
          <w:trHeight w:val="397"/>
          <w:ins w:id="252" w:author="Author" w:date="2023-09-08T17:18:00Z"/>
        </w:trPr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7DCB31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253" w:author="Author" w:date="2023-09-08T17:1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254" w:author="Author" w:date="2023-09-08T17:18:00Z">
              <w:r w:rsidRPr="00C27553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M59</w:t>
              </w:r>
            </w:ins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E8F032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255" w:author="Author" w:date="2023-09-08T17:1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256" w:author="Author" w:date="2023-09-08T17:18:00Z">
              <w:r w:rsidRPr="00C27553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&lt; 0.001</w:t>
              </w:r>
              <w:r w:rsidRPr="00C27553">
                <w:rPr>
                  <w:rFonts w:ascii="Calibri" w:eastAsia="等线" w:hAnsi="Calibri" w:cs="Calibri" w:hint="eastAsia"/>
                  <w:b/>
                  <w:bCs/>
                  <w:color w:val="000000"/>
                  <w:sz w:val="20"/>
                  <w:szCs w:val="20"/>
                  <w:lang w:val="en-US"/>
                </w:rPr>
                <w:t>↓</w:t>
              </w:r>
            </w:ins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535607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257" w:author="Author" w:date="2023-09-08T17:1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258" w:author="Author" w:date="2023-09-08T17:18:00Z">
              <w:r w:rsidRPr="00C27553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&lt; 0.001</w:t>
              </w:r>
              <w:r w:rsidRPr="00C27553">
                <w:rPr>
                  <w:rFonts w:ascii="Calibri" w:eastAsia="等线" w:hAnsi="Calibri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↑</w:t>
              </w:r>
            </w:ins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18164D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259" w:author="Author" w:date="2023-09-08T17:1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260" w:author="Author" w:date="2023-09-08T17:18:00Z">
              <w:r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0.0084</w:t>
              </w:r>
              <w:r w:rsidRPr="00C27553">
                <w:rPr>
                  <w:rFonts w:ascii="Calibri" w:eastAsia="等线" w:hAnsi="Calibri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1C2D96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261" w:author="Author" w:date="2023-09-08T17:1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262" w:author="Author" w:date="2023-09-08T17:18:00Z">
              <w:r w:rsidRPr="00C27553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&lt; 0.001</w:t>
              </w:r>
              <w:r w:rsidRPr="00C27553">
                <w:rPr>
                  <w:rFonts w:ascii="Calibri" w:eastAsia="等线" w:hAnsi="Calibri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</w:tr>
      <w:tr w:rsidR="00171BEE" w:rsidRPr="00C27553" w14:paraId="45C59411" w14:textId="77777777" w:rsidTr="00F13569">
        <w:trPr>
          <w:trHeight w:val="397"/>
          <w:ins w:id="263" w:author="Author" w:date="2023-09-08T17:18:00Z"/>
        </w:trPr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CD9B66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264" w:author="Author" w:date="2023-09-08T17:1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265" w:author="Author" w:date="2023-09-08T17:18:00Z">
              <w:r w:rsidRPr="00C27553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M78</w:t>
              </w:r>
            </w:ins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CF4756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266" w:author="Author" w:date="2023-09-08T17:1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267" w:author="Author" w:date="2023-09-08T17:18:00Z">
              <w:r w:rsidRPr="00C27553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&lt; 0.001</w:t>
              </w:r>
              <w:r w:rsidRPr="00C27553">
                <w:rPr>
                  <w:rFonts w:ascii="Calibri" w:eastAsia="等线" w:hAnsi="Calibri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F07952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268" w:author="Author" w:date="2023-09-08T17:1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269" w:author="Author" w:date="2023-09-08T17:18:00Z">
              <w:r w:rsidRPr="00C27553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&lt; 0.001</w:t>
              </w:r>
              <w:r w:rsidRPr="00C27553">
                <w:rPr>
                  <w:rFonts w:ascii="Calibri" w:eastAsia="等线" w:hAnsi="Calibri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6B18C7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270" w:author="Author" w:date="2023-09-08T17:1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271" w:author="Author" w:date="2023-09-08T17:18:00Z">
              <w:r w:rsidRPr="00C27553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0.</w:t>
              </w:r>
              <w:r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3608</w:t>
              </w:r>
            </w:ins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A269E6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272" w:author="Author" w:date="2023-09-08T17:1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273" w:author="Author" w:date="2023-09-08T17:18:00Z">
              <w:r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0.0128</w:t>
              </w:r>
              <w:r w:rsidRPr="00C27553">
                <w:rPr>
                  <w:rFonts w:ascii="Calibri" w:eastAsia="等线" w:hAnsi="Calibri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↑</w:t>
              </w:r>
            </w:ins>
          </w:p>
        </w:tc>
      </w:tr>
      <w:tr w:rsidR="00171BEE" w:rsidRPr="00C27553" w14:paraId="4EDFE546" w14:textId="77777777" w:rsidTr="00F13569">
        <w:trPr>
          <w:trHeight w:val="397"/>
          <w:ins w:id="274" w:author="Author" w:date="2023-09-08T17:18:00Z"/>
        </w:trPr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CE1F26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275" w:author="Author" w:date="2023-09-08T17:1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276" w:author="Author" w:date="2023-09-08T17:18:00Z">
              <w:r w:rsidRPr="00C27553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M108</w:t>
              </w:r>
            </w:ins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8DDFE1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277" w:author="Author" w:date="2023-09-08T17:1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278" w:author="Author" w:date="2023-09-08T17:18:00Z">
              <w:r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0.0016</w:t>
              </w:r>
              <w:r w:rsidRPr="00C27553">
                <w:rPr>
                  <w:rFonts w:ascii="Calibri" w:eastAsia="等线" w:hAnsi="Calibri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↑</w:t>
              </w:r>
            </w:ins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D283DE" w14:textId="77777777" w:rsidR="00171BEE" w:rsidRPr="0048271B" w:rsidRDefault="00171BEE" w:rsidP="00F13569">
            <w:pPr>
              <w:spacing w:after="0" w:line="360" w:lineRule="auto"/>
              <w:jc w:val="center"/>
              <w:rPr>
                <w:ins w:id="279" w:author="Author" w:date="2023-09-08T17:18:00Z"/>
                <w:rFonts w:ascii="Calibri" w:hAnsi="Calibri"/>
                <w:b/>
                <w:color w:val="000000"/>
                <w:sz w:val="21"/>
                <w:lang w:val="en-US"/>
              </w:rPr>
            </w:pPr>
            <w:ins w:id="280" w:author="Author" w:date="2023-09-08T17:18:00Z">
              <w:r w:rsidRPr="0048271B">
                <w:rPr>
                  <w:rFonts w:ascii="Calibri" w:hAnsi="Calibri"/>
                  <w:b/>
                  <w:color w:val="000000"/>
                  <w:sz w:val="21"/>
                  <w:lang w:val="en-US"/>
                </w:rPr>
                <w:t>0.</w:t>
              </w:r>
              <w:r w:rsidRPr="006C127F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0181</w:t>
              </w:r>
              <w:r w:rsidRPr="00404F88">
                <w:rPr>
                  <w:rFonts w:ascii="Calibri" w:eastAsia="等线" w:hAnsi="Calibri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19C047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281" w:author="Author" w:date="2023-09-08T17:1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282" w:author="Author" w:date="2023-09-08T17:18:00Z">
              <w:r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0.0176</w:t>
              </w:r>
              <w:r w:rsidRPr="00C27553">
                <w:rPr>
                  <w:rFonts w:ascii="Calibri" w:eastAsia="等线" w:hAnsi="Calibri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F23B76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283" w:author="Author" w:date="2023-09-08T17:1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284" w:author="Author" w:date="2023-09-08T17:18:00Z">
              <w:r w:rsidRPr="00C27553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0.</w:t>
              </w:r>
              <w:r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7541</w:t>
              </w:r>
            </w:ins>
          </w:p>
        </w:tc>
      </w:tr>
      <w:tr w:rsidR="00171BEE" w:rsidRPr="00C27553" w14:paraId="71A05D04" w14:textId="77777777" w:rsidTr="00F13569">
        <w:trPr>
          <w:trHeight w:val="397"/>
          <w:ins w:id="285" w:author="Author" w:date="2023-09-08T17:18:00Z"/>
        </w:trPr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6B8C3D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286" w:author="Author" w:date="2023-09-08T17:1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287" w:author="Author" w:date="2023-09-08T17:18:00Z">
              <w:r w:rsidRPr="00C27553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M109</w:t>
              </w:r>
            </w:ins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EFE9E1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288" w:author="Author" w:date="2023-09-08T17:1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289" w:author="Author" w:date="2023-09-08T17:18:00Z">
              <w:r w:rsidRPr="00C27553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</w:t>
              </w:r>
              <w:r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147</w:t>
              </w:r>
              <w:r w:rsidRPr="00C27553">
                <w:rPr>
                  <w:rFonts w:ascii="Calibri" w:eastAsia="等线" w:hAnsi="Calibri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EC6854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290" w:author="Author" w:date="2023-09-08T17:1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291" w:author="Author" w:date="2023-09-08T17:18:00Z">
              <w:r w:rsidRPr="00C27553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0.001</w:t>
              </w:r>
              <w:r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4</w:t>
              </w:r>
              <w:r w:rsidRPr="00C27553">
                <w:rPr>
                  <w:rFonts w:ascii="Calibri" w:eastAsia="等线" w:hAnsi="Calibri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↑</w:t>
              </w:r>
            </w:ins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6B47A5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292" w:author="Author" w:date="2023-09-08T17:1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293" w:author="Author" w:date="2023-09-08T17:18:00Z">
              <w:r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0.0069</w:t>
              </w:r>
              <w:r w:rsidRPr="00C27553">
                <w:rPr>
                  <w:rFonts w:ascii="Calibri" w:eastAsia="等线" w:hAnsi="Calibri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A8325A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294" w:author="Author" w:date="2023-09-08T17:1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295" w:author="Author" w:date="2023-09-08T17:18:00Z">
              <w:r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0.8217</w:t>
              </w:r>
            </w:ins>
          </w:p>
        </w:tc>
      </w:tr>
      <w:tr w:rsidR="00171BEE" w:rsidRPr="00C27553" w14:paraId="183CF032" w14:textId="77777777" w:rsidTr="00F13569">
        <w:trPr>
          <w:trHeight w:val="397"/>
          <w:ins w:id="296" w:author="Author" w:date="2023-09-08T17:18:00Z"/>
        </w:trPr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D56BE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297" w:author="Author" w:date="2023-09-08T17:1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298" w:author="Author" w:date="2023-09-08T17:18:00Z">
              <w:r w:rsidRPr="00C27553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M124</w:t>
              </w:r>
            </w:ins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58D43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299" w:author="Author" w:date="2023-09-08T17:1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300" w:author="Author" w:date="2023-09-08T17:18:00Z">
              <w:r w:rsidRPr="00C27553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&lt; 0.001</w:t>
              </w:r>
              <w:r w:rsidRPr="00C27553">
                <w:rPr>
                  <w:rFonts w:ascii="Calibri" w:eastAsia="等线" w:hAnsi="Calibri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↑</w:t>
              </w:r>
            </w:ins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59462A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301" w:author="Author" w:date="2023-09-08T17:1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302" w:author="Author" w:date="2023-09-08T17:18:00Z">
              <w:r w:rsidRPr="0048271B">
                <w:rPr>
                  <w:rFonts w:ascii="Calibri" w:hAnsi="Calibri"/>
                  <w:b/>
                  <w:color w:val="000000"/>
                  <w:sz w:val="21"/>
                  <w:lang w:val="en-US"/>
                </w:rPr>
                <w:t>0.</w:t>
              </w:r>
              <w:r w:rsidRPr="00404F88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01</w:t>
              </w:r>
              <w:r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25</w:t>
              </w:r>
              <w:r w:rsidRPr="00404F88">
                <w:rPr>
                  <w:rFonts w:ascii="Calibri" w:eastAsia="等线" w:hAnsi="Calibri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E598CA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303" w:author="Author" w:date="2023-09-08T17:1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304" w:author="Author" w:date="2023-09-08T17:18:00Z">
              <w:r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0.0033</w:t>
              </w:r>
              <w:r w:rsidRPr="00C27553">
                <w:rPr>
                  <w:rFonts w:ascii="Calibri" w:eastAsia="等线" w:hAnsi="Calibri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1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236DEE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305" w:author="Author" w:date="2023-09-08T17:18:00Z"/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ins w:id="306" w:author="Author" w:date="2023-09-08T17:18:00Z">
              <w:r w:rsidRPr="00C27553">
                <w:rPr>
                  <w:rFonts w:ascii="Calibri" w:eastAsia="等线" w:hAnsi="Calibri" w:cs="Calibri"/>
                  <w:b/>
                  <w:bCs/>
                  <w:color w:val="000000"/>
                  <w:sz w:val="20"/>
                  <w:szCs w:val="20"/>
                  <w:lang w:val="en-US"/>
                </w:rPr>
                <w:t>0.0</w:t>
              </w:r>
              <w:r>
                <w:rPr>
                  <w:rFonts w:ascii="Calibri" w:eastAsia="等线" w:hAnsi="Calibri" w:cs="Calibri"/>
                  <w:b/>
                  <w:bCs/>
                  <w:color w:val="000000"/>
                  <w:sz w:val="20"/>
                  <w:szCs w:val="20"/>
                  <w:lang w:val="en-US"/>
                </w:rPr>
                <w:t>206</w:t>
              </w:r>
              <w:r w:rsidRPr="00C27553">
                <w:rPr>
                  <w:rFonts w:ascii="Calibri" w:eastAsia="等线" w:hAnsi="Calibri" w:cs="Calibri" w:hint="eastAsia"/>
                  <w:b/>
                  <w:bCs/>
                  <w:color w:val="000000"/>
                  <w:sz w:val="20"/>
                  <w:szCs w:val="20"/>
                  <w:lang w:val="en-US"/>
                </w:rPr>
                <w:t>↓</w:t>
              </w:r>
            </w:ins>
          </w:p>
        </w:tc>
      </w:tr>
      <w:tr w:rsidR="00171BEE" w:rsidRPr="00C27553" w14:paraId="5B1AE80F" w14:textId="77777777" w:rsidTr="00F13569">
        <w:trPr>
          <w:trHeight w:val="397"/>
          <w:ins w:id="307" w:author="Author" w:date="2023-09-08T17:18:00Z"/>
        </w:trPr>
        <w:tc>
          <w:tcPr>
            <w:tcW w:w="96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74D7727F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308" w:author="Author" w:date="2023-09-08T17:1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309" w:author="Author" w:date="2023-09-08T17:18:00Z">
              <w:r w:rsidRPr="00C27553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M143</w:t>
              </w:r>
            </w:ins>
          </w:p>
        </w:tc>
        <w:tc>
          <w:tcPr>
            <w:tcW w:w="106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08506528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310" w:author="Author" w:date="2023-09-08T17:1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311" w:author="Author" w:date="2023-09-08T17:18:00Z">
              <w:r w:rsidRPr="00C27553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&lt; 0.001</w:t>
              </w:r>
              <w:r w:rsidRPr="00C27553">
                <w:rPr>
                  <w:rFonts w:ascii="Calibri" w:eastAsia="等线" w:hAnsi="Calibri" w:cs="Calibri" w:hint="eastAsia"/>
                  <w:b/>
                  <w:bCs/>
                  <w:color w:val="000000"/>
                  <w:sz w:val="20"/>
                  <w:szCs w:val="20"/>
                  <w:lang w:val="en-US"/>
                </w:rPr>
                <w:t>↓</w:t>
              </w:r>
            </w:ins>
          </w:p>
        </w:tc>
        <w:tc>
          <w:tcPr>
            <w:tcW w:w="92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0F455C1E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312" w:author="Author" w:date="2023-09-08T17:1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313" w:author="Author" w:date="2023-09-08T17:18:00Z">
              <w:r w:rsidRPr="00C27553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&lt; 0.001</w:t>
              </w:r>
              <w:r w:rsidRPr="00C27553">
                <w:rPr>
                  <w:rFonts w:ascii="Calibri" w:eastAsia="等线" w:hAnsi="Calibri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81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72EBA14B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314" w:author="Author" w:date="2023-09-08T17:1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315" w:author="Author" w:date="2023-09-08T17:18:00Z">
              <w:r w:rsidRPr="00C27553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&lt; 0.001</w:t>
              </w:r>
              <w:r w:rsidRPr="00C27553">
                <w:rPr>
                  <w:rFonts w:ascii="Calibri" w:eastAsia="等线" w:hAnsi="Calibri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↑</w:t>
              </w:r>
            </w:ins>
          </w:p>
        </w:tc>
        <w:tc>
          <w:tcPr>
            <w:tcW w:w="1237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5497B581" w14:textId="77777777" w:rsidR="00171BEE" w:rsidRPr="00C27553" w:rsidRDefault="00171BEE" w:rsidP="00F13569">
            <w:pPr>
              <w:spacing w:after="0" w:line="360" w:lineRule="auto"/>
              <w:jc w:val="center"/>
              <w:rPr>
                <w:ins w:id="316" w:author="Author" w:date="2023-09-08T17:1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317" w:author="Author" w:date="2023-09-08T17:18:00Z">
              <w:r w:rsidRPr="00C27553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0.</w:t>
              </w:r>
              <w:r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7541</w:t>
              </w:r>
            </w:ins>
          </w:p>
        </w:tc>
      </w:tr>
    </w:tbl>
    <w:p w14:paraId="32456B41" w14:textId="77777777" w:rsidR="00171BEE" w:rsidRDefault="00171BEE" w:rsidP="00171BEE">
      <w:pPr>
        <w:adjustRightInd w:val="0"/>
        <w:spacing w:line="480" w:lineRule="auto"/>
        <w:jc w:val="both"/>
        <w:rPr>
          <w:ins w:id="318" w:author="Author" w:date="2023-09-08T17:18:00Z"/>
          <w:rFonts w:ascii="Calibri" w:eastAsia="等线" w:hAnsi="Calibri" w:cs="Calibri"/>
          <w:sz w:val="20"/>
          <w:szCs w:val="20"/>
          <w:lang w:val="en-US"/>
        </w:rPr>
      </w:pPr>
    </w:p>
    <w:p w14:paraId="020EADDB" w14:textId="2B294238" w:rsidR="0060444E" w:rsidRPr="00171BEE" w:rsidRDefault="00171BEE" w:rsidP="00C27553">
      <w:pPr>
        <w:spacing w:after="0" w:line="240" w:lineRule="auto"/>
        <w:rPr>
          <w:rFonts w:ascii="Calibri" w:eastAsia="等线" w:hAnsi="Calibri" w:cs="Calibri"/>
          <w:sz w:val="20"/>
          <w:szCs w:val="20"/>
          <w:lang w:val="en-US"/>
          <w:rPrChange w:id="319" w:author="Author" w:date="2023-09-08T17:18:00Z">
            <w:rPr>
              <w:rFonts w:ascii="Calibri" w:eastAsia="等线" w:hAnsi="Calibri" w:cs="Calibri"/>
              <w:b/>
              <w:bCs/>
              <w:sz w:val="20"/>
              <w:szCs w:val="20"/>
              <w:lang w:val="en-US"/>
            </w:rPr>
          </w:rPrChange>
        </w:rPr>
      </w:pPr>
      <w:ins w:id="320" w:author="Author" w:date="2023-09-08T17:18:00Z">
        <w:r>
          <w:rPr>
            <w:rFonts w:ascii="Calibri" w:eastAsia="等线" w:hAnsi="Calibri" w:cs="Calibri"/>
            <w:sz w:val="20"/>
            <w:szCs w:val="20"/>
            <w:lang w:val="en-US"/>
          </w:rPr>
          <w:br w:type="page"/>
        </w:r>
      </w:ins>
    </w:p>
    <w:tbl>
      <w:tblPr>
        <w:tblpPr w:leftFromText="180" w:rightFromText="180" w:vertAnchor="text" w:horzAnchor="page" w:tblpX="850" w:tblpY="2015"/>
        <w:tblW w:w="10102" w:type="dxa"/>
        <w:tblLook w:val="04A0" w:firstRow="1" w:lastRow="0" w:firstColumn="1" w:lastColumn="0" w:noHBand="0" w:noVBand="1"/>
      </w:tblPr>
      <w:tblGrid>
        <w:gridCol w:w="958"/>
        <w:gridCol w:w="1016"/>
        <w:gridCol w:w="1016"/>
        <w:gridCol w:w="1016"/>
        <w:gridCol w:w="1016"/>
        <w:gridCol w:w="1016"/>
        <w:gridCol w:w="1016"/>
        <w:gridCol w:w="1016"/>
        <w:gridCol w:w="1016"/>
        <w:gridCol w:w="1016"/>
      </w:tblGrid>
      <w:tr w:rsidR="008A2C6A" w:rsidRPr="00AE7157" w14:paraId="3A7EBF40" w14:textId="77777777" w:rsidTr="008A2C6A">
        <w:trPr>
          <w:trHeight w:val="397"/>
          <w:ins w:id="321" w:author="Author" w:date="2023-09-06T14:28:00Z"/>
        </w:trPr>
        <w:tc>
          <w:tcPr>
            <w:tcW w:w="95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E1DAD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322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323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lastRenderedPageBreak/>
                <w:t>Growing</w:t>
              </w:r>
            </w:ins>
          </w:p>
        </w:tc>
        <w:tc>
          <w:tcPr>
            <w:tcW w:w="0" w:type="auto"/>
            <w:gridSpan w:val="9"/>
            <w:vMerge w:val="restar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054040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324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325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Supernatant source</w:t>
              </w:r>
            </w:ins>
          </w:p>
        </w:tc>
      </w:tr>
      <w:tr w:rsidR="008A2C6A" w:rsidRPr="00AE7157" w14:paraId="6E4CDF5F" w14:textId="77777777" w:rsidTr="008A2C6A">
        <w:trPr>
          <w:trHeight w:val="397"/>
          <w:ins w:id="326" w:author="Author" w:date="2023-09-06T14:28:00Z"/>
        </w:trPr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BD896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327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328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mutant strain</w:t>
              </w:r>
            </w:ins>
          </w:p>
        </w:tc>
        <w:tc>
          <w:tcPr>
            <w:tcW w:w="0" w:type="auto"/>
            <w:gridSpan w:val="9"/>
            <w:vMerge/>
            <w:tcBorders>
              <w:top w:val="single" w:sz="8" w:space="0" w:color="000000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930C044" w14:textId="77777777" w:rsidR="008A2C6A" w:rsidRPr="00AE7157" w:rsidRDefault="008A2C6A" w:rsidP="008A2C6A">
            <w:pPr>
              <w:spacing w:after="0" w:line="240" w:lineRule="auto"/>
              <w:rPr>
                <w:ins w:id="329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</w:p>
        </w:tc>
      </w:tr>
      <w:tr w:rsidR="008A2C6A" w:rsidRPr="00AE7157" w14:paraId="7022B036" w14:textId="77777777" w:rsidTr="008A2C6A">
        <w:trPr>
          <w:trHeight w:val="397"/>
          <w:ins w:id="330" w:author="Author" w:date="2023-09-06T14:28:00Z"/>
        </w:trPr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222438" w14:textId="77777777" w:rsidR="008A2C6A" w:rsidRPr="009948CC" w:rsidRDefault="008A2C6A" w:rsidP="008A2C6A">
            <w:pPr>
              <w:spacing w:after="0" w:line="240" w:lineRule="auto"/>
              <w:jc w:val="center"/>
              <w:rPr>
                <w:ins w:id="331" w:author="Author" w:date="2023-09-06T14:28:00Z"/>
                <w:rFonts w:ascii="等线" w:hAnsi="等线"/>
                <w:b/>
                <w:color w:val="000000"/>
                <w:sz w:val="21"/>
                <w:lang w:val="en-US"/>
              </w:rPr>
            </w:pPr>
            <w:ins w:id="332" w:author="Author" w:date="2023-09-06T14:28:00Z">
              <w:r w:rsidRPr="009948CC">
                <w:rPr>
                  <w:rFonts w:ascii="等线" w:hAnsi="等线" w:hint="eastAsia"/>
                  <w:b/>
                  <w:color w:val="000000"/>
                  <w:sz w:val="21"/>
                  <w:lang w:val="en-US"/>
                </w:rPr>
                <w:t xml:space="preserve">　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D4309E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333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334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M38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59E0B0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335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336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M54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0D77C2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337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338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M59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B833AD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339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340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M78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A36AC1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341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342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M108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437882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343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344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M109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72D995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345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346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M124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12187A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347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348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M143</w:t>
              </w:r>
            </w:ins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41B0A7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349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350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WT</w:t>
              </w:r>
            </w:ins>
          </w:p>
        </w:tc>
      </w:tr>
      <w:tr w:rsidR="008A2C6A" w:rsidRPr="00AE7157" w14:paraId="0EEFC995" w14:textId="77777777" w:rsidTr="008A2C6A">
        <w:trPr>
          <w:trHeight w:val="397"/>
          <w:ins w:id="351" w:author="Author" w:date="2023-09-06T14:28:00Z"/>
        </w:trPr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EF4A2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352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353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M38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BF626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354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355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0.0489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EB6B2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356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357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0.0202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3888D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358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359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0.0092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A8AC7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360" w:author="Author" w:date="2023-09-06T14:2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361" w:author="Author" w:date="2023-09-06T14:28:00Z">
              <w:r w:rsidRPr="00AE7157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0.7062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AAA05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362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363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0.0085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93E5C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364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365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0.0023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A2045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366" w:author="Author" w:date="2023-09-06T14:2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367" w:author="Author" w:date="2023-09-06T14:28:00Z">
              <w:r w:rsidRPr="00AE7157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0.6659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4D088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368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369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0.0441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0C69A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370" w:author="Author" w:date="2023-09-06T14:2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371" w:author="Author" w:date="2023-09-06T14:28:00Z">
              <w:r w:rsidRPr="00AE7157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0.0521</w:t>
              </w:r>
            </w:ins>
          </w:p>
        </w:tc>
      </w:tr>
      <w:tr w:rsidR="008A2C6A" w:rsidRPr="00AE7157" w14:paraId="392A024E" w14:textId="77777777" w:rsidTr="008A2C6A">
        <w:trPr>
          <w:trHeight w:val="397"/>
          <w:ins w:id="372" w:author="Author" w:date="2023-09-06T14:28:00Z"/>
        </w:trPr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4FF1F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373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374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M54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BFF42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375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376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0.0098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C6D40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377" w:author="Author" w:date="2023-09-06T14:2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378" w:author="Author" w:date="2023-09-06T14:28:00Z">
              <w:r w:rsidRPr="00AE7157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0.1632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82E21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379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380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0.0051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E87D3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381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382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0.0299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D6958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383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384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0.0251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F1794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385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386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0.0125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874F6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387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388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0.0060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BE64B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389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390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0.0136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EBECA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391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392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0.0028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</w:tr>
      <w:tr w:rsidR="008A2C6A" w:rsidRPr="00AE7157" w14:paraId="63767354" w14:textId="77777777" w:rsidTr="008A2C6A">
        <w:trPr>
          <w:trHeight w:val="397"/>
          <w:ins w:id="393" w:author="Author" w:date="2023-09-06T14:28:00Z"/>
        </w:trPr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749A6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394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395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M59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11A93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396" w:author="Author" w:date="2023-09-06T14:2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397" w:author="Author" w:date="2023-09-06T14:28:00Z">
              <w:r w:rsidRPr="00AE7157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0.7637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57F3A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398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399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0.0028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E976E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00" w:author="Author" w:date="2023-09-06T14:2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401" w:author="Author" w:date="2023-09-06T14:28:00Z">
              <w:r w:rsidRPr="00AE7157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0.0739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43C1D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02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403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&lt;0.001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3069F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04" w:author="Author" w:date="2023-09-06T14:2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405" w:author="Author" w:date="2023-09-06T14:28:00Z">
              <w:r w:rsidRPr="00AE7157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0.0589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1AC53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06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407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0.0152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CA638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08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409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&lt;0.001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1A9C8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10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411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0.0021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B25D0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12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413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0.0014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</w:tr>
      <w:tr w:rsidR="008A2C6A" w:rsidRPr="00AE7157" w14:paraId="411EDF3B" w14:textId="77777777" w:rsidTr="008A2C6A">
        <w:trPr>
          <w:trHeight w:val="397"/>
          <w:ins w:id="414" w:author="Author" w:date="2023-09-06T14:28:00Z"/>
        </w:trPr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34464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15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416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M78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3993B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17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418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0.0011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A2B4D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19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420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0.0166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BEBA9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21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422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0.0065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C7F31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23" w:author="Author" w:date="2023-09-06T14:2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424" w:author="Author" w:date="2023-09-06T14:28:00Z">
              <w:r w:rsidRPr="00AE7157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0.9239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881FA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25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426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0.0080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EFB02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27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428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0.0032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0557E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29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430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0.0255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C8D7B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31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432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0.0065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C5ED5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33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434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0.0026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</w:tr>
      <w:tr w:rsidR="008A2C6A" w:rsidRPr="00AE7157" w14:paraId="1829A7AF" w14:textId="77777777" w:rsidTr="008A2C6A">
        <w:trPr>
          <w:trHeight w:val="397"/>
          <w:ins w:id="435" w:author="Author" w:date="2023-09-06T14:28:00Z"/>
        </w:trPr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6A9B5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36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437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M108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96555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38" w:author="Author" w:date="2023-09-06T14:2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439" w:author="Author" w:date="2023-09-06T14:28:00Z">
              <w:r w:rsidRPr="00AE7157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0.1515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17341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40" w:author="Author" w:date="2023-09-06T14:2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441" w:author="Author" w:date="2023-09-06T14:28:00Z">
              <w:r w:rsidRPr="00AE7157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0.0917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F4460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42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443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0.0113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F06D2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44" w:author="Author" w:date="2023-09-06T14:2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445" w:author="Author" w:date="2023-09-06T14:28:00Z">
              <w:r w:rsidRPr="00AE7157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0.6877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56801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46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447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0.0271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3AD4D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48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449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0.0213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C52FD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50" w:author="Author" w:date="2023-09-06T14:2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451" w:author="Author" w:date="2023-09-06T14:28:00Z">
              <w:r w:rsidRPr="00AE7157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0.815</w:t>
              </w:r>
              <w:r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0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8A2F4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52" w:author="Author" w:date="2023-09-06T14:2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453" w:author="Author" w:date="2023-09-06T14:28:00Z">
              <w:r w:rsidRPr="00AE7157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0.2301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04BD3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54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455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0.0154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</w:tr>
      <w:tr w:rsidR="008A2C6A" w:rsidRPr="00AE7157" w14:paraId="39A60C9E" w14:textId="77777777" w:rsidTr="008A2C6A">
        <w:trPr>
          <w:trHeight w:val="397"/>
          <w:ins w:id="456" w:author="Author" w:date="2023-09-06T14:28:00Z"/>
        </w:trPr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2A9BC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57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458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M109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65DE0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59" w:author="Author" w:date="2023-09-06T14:2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460" w:author="Author" w:date="2023-09-06T14:28:00Z">
              <w:r w:rsidRPr="00AE7157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0.1709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C2647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61" w:author="Author" w:date="2023-09-06T14:2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462" w:author="Author" w:date="2023-09-06T14:28:00Z">
              <w:r w:rsidRPr="00AE7157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0.1517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54BB5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63" w:author="Author" w:date="2023-09-06T14:2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464" w:author="Author" w:date="2023-09-06T14:28:00Z">
              <w:r w:rsidRPr="00AE7157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0.6975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63764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65" w:author="Author" w:date="2023-09-06T14:2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466" w:author="Author" w:date="2023-09-06T14:28:00Z">
              <w:r w:rsidRPr="00AE7157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0.4325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7F2F6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67" w:author="Author" w:date="2023-09-06T14:2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468" w:author="Author" w:date="2023-09-06T14:28:00Z">
              <w:r w:rsidRPr="00AE7157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0.1562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095F8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69" w:author="Author" w:date="2023-09-06T14:2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470" w:author="Author" w:date="2023-09-06T14:28:00Z">
              <w:r w:rsidRPr="00AE7157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0.0522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61353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71" w:author="Author" w:date="2023-09-06T14:2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472" w:author="Author" w:date="2023-09-06T14:28:00Z">
              <w:r w:rsidRPr="00AE7157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0.2466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034E3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73" w:author="Author" w:date="2023-09-06T14:2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474" w:author="Author" w:date="2023-09-06T14:28:00Z">
              <w:r w:rsidRPr="00AE7157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0.9747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9CB39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75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476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0.0363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</w:tr>
      <w:tr w:rsidR="008A2C6A" w:rsidRPr="00AE7157" w14:paraId="4568E793" w14:textId="77777777" w:rsidTr="008A2C6A">
        <w:trPr>
          <w:trHeight w:val="397"/>
          <w:ins w:id="477" w:author="Author" w:date="2023-09-06T14:28:00Z"/>
        </w:trPr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EEB1B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78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479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M124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E3F41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80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481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0.0227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D6F4A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82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483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0.0015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33914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84" w:author="Author" w:date="2023-09-06T14:2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485" w:author="Author" w:date="2023-09-06T14:28:00Z">
              <w:r w:rsidRPr="00AE7157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0.5282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1B43E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86" w:author="Author" w:date="2023-09-06T14:2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487" w:author="Author" w:date="2023-09-06T14:28:00Z">
              <w:r w:rsidRPr="00AE7157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0.4584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C91A8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88" w:author="Author" w:date="2023-09-06T14:2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489" w:author="Author" w:date="2023-09-06T14:28:00Z">
              <w:r w:rsidRPr="00AE7157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0.1536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C996B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90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491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0.0233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69157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92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493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&lt;0.001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↑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2668E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94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495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0.0023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↑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55F62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96" w:author="Author" w:date="2023-09-06T14:2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497" w:author="Author" w:date="2023-09-06T14:28:00Z">
              <w:r w:rsidRPr="00AE7157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0.071</w:t>
              </w:r>
              <w:r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0</w:t>
              </w:r>
            </w:ins>
          </w:p>
        </w:tc>
      </w:tr>
      <w:tr w:rsidR="008A2C6A" w:rsidRPr="00AE7157" w14:paraId="70A26ABD" w14:textId="77777777" w:rsidTr="008A2C6A">
        <w:trPr>
          <w:trHeight w:val="397"/>
          <w:ins w:id="498" w:author="Author" w:date="2023-09-06T14:28:00Z"/>
        </w:trPr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8DC59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499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500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M143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A3C63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501" w:author="Author" w:date="2023-09-06T14:2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502" w:author="Author" w:date="2023-09-06T14:28:00Z">
              <w:r w:rsidRPr="00AE7157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0.7815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B9E0B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503" w:author="Author" w:date="2023-09-06T14:2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504" w:author="Author" w:date="2023-09-06T14:28:00Z">
              <w:r w:rsidRPr="00AE7157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0.3179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B0468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505" w:author="Author" w:date="2023-09-06T14:2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506" w:author="Author" w:date="2023-09-06T14:28:00Z">
              <w:r w:rsidRPr="00AE7157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0.063</w:t>
              </w:r>
              <w:r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0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4DFB9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507" w:author="Author" w:date="2023-09-06T14:2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508" w:author="Author" w:date="2023-09-06T14:28:00Z">
              <w:r w:rsidRPr="00AE7157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0.4702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7A329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509" w:author="Author" w:date="2023-09-06T14:2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510" w:author="Author" w:date="2023-09-06T14:28:00Z">
              <w:r w:rsidRPr="00AE7157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0.2432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B2565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511" w:author="Author" w:date="2023-09-06T14:2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512" w:author="Author" w:date="2023-09-06T14:28:00Z">
              <w:r w:rsidRPr="00AE7157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0.2227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69B29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513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514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0.0246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B5D52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515" w:author="Author" w:date="2023-09-06T14:2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516" w:author="Author" w:date="2023-09-06T14:28:00Z">
              <w:r w:rsidRPr="00AE7157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0.0606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7DC12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517" w:author="Author" w:date="2023-09-06T14:28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ins w:id="518" w:author="Author" w:date="2023-09-06T14:28:00Z">
              <w:r w:rsidRPr="00AE7157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t>0.4774</w:t>
              </w:r>
            </w:ins>
          </w:p>
        </w:tc>
      </w:tr>
      <w:tr w:rsidR="008A2C6A" w:rsidRPr="00AE7157" w14:paraId="475DE06E" w14:textId="77777777" w:rsidTr="008A2C6A">
        <w:trPr>
          <w:trHeight w:val="397"/>
          <w:ins w:id="519" w:author="Author" w:date="2023-09-06T14:28:00Z"/>
        </w:trPr>
        <w:tc>
          <w:tcPr>
            <w:tcW w:w="95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E5CA73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520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521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WT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9465F0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522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523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0.0148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175897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524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525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0.0010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AE7FBC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526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527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0.0012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6711D5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528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529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&lt;0.001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23FD9C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530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531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0.0446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C50C70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532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533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&lt;0.001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7AD219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534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535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0.0013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DAD669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536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537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0.0016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603F01" w14:textId="77777777" w:rsidR="008A2C6A" w:rsidRPr="00AE7157" w:rsidRDefault="008A2C6A" w:rsidP="008A2C6A">
            <w:pPr>
              <w:spacing w:after="0" w:line="240" w:lineRule="auto"/>
              <w:jc w:val="center"/>
              <w:rPr>
                <w:ins w:id="538" w:author="Author" w:date="2023-09-06T14:28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ins w:id="539" w:author="Author" w:date="2023-09-06T14:28:00Z">
              <w:r w:rsidRPr="00AE7157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t>0.0045</w:t>
              </w:r>
              <w:r w:rsidRPr="00AE7157">
                <w:rPr>
                  <w:rFonts w:ascii="宋体" w:eastAsia="宋体" w:hAnsi="宋体" w:cs="Calibri" w:hint="eastAsia"/>
                  <w:b/>
                  <w:bCs/>
                  <w:color w:val="000000"/>
                  <w:sz w:val="21"/>
                  <w:szCs w:val="21"/>
                  <w:lang w:val="en-US"/>
                </w:rPr>
                <w:t>↓</w:t>
              </w:r>
            </w:ins>
          </w:p>
        </w:tc>
      </w:tr>
    </w:tbl>
    <w:p w14:paraId="63201ECE" w14:textId="6CBD7CD4" w:rsidR="00383B98" w:rsidRDefault="00D273DE" w:rsidP="006C127F">
      <w:pPr>
        <w:adjustRightInd w:val="0"/>
        <w:snapToGrid w:val="0"/>
        <w:spacing w:before="163" w:after="163" w:line="480" w:lineRule="auto"/>
        <w:jc w:val="both"/>
        <w:rPr>
          <w:ins w:id="540" w:author="Author" w:date="2023-09-06T14:26:00Z"/>
          <w:rFonts w:ascii="Calibri" w:eastAsia="等线" w:hAnsi="Calibri" w:cs="Calibri"/>
          <w:sz w:val="20"/>
          <w:szCs w:val="20"/>
          <w:lang w:val="en-US"/>
        </w:rPr>
      </w:pPr>
      <w:ins w:id="541" w:author="Author" w:date="2023-09-08T15:38:00Z">
        <w:r w:rsidRPr="00D273DE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t>Supplementary file 2</w:t>
        </w:r>
      </w:ins>
      <w:ins w:id="542" w:author="Author" w:date="2023-09-08T17:19:00Z">
        <w:r w:rsidR="00171BEE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t>d</w:t>
        </w:r>
      </w:ins>
      <w:del w:id="543" w:author="Author" w:date="2023-09-08T15:38:00Z">
        <w:r w:rsidR="0060444E" w:rsidRPr="00C27553" w:rsidDel="00D273DE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delText xml:space="preserve">Table </w:delText>
        </w:r>
      </w:del>
      <w:del w:id="544" w:author="Author" w:date="2023-09-06T14:12:00Z">
        <w:r w:rsidR="00C21008" w:rsidRPr="00C27553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delText>S</w:delText>
        </w:r>
        <w:r w:rsidR="00C21008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delText>7</w:delText>
        </w:r>
      </w:del>
      <w:r w:rsidR="0060444E" w:rsidRPr="00C27553">
        <w:rPr>
          <w:rFonts w:ascii="Calibri" w:eastAsia="等线" w:hAnsi="Calibri" w:cs="Calibri"/>
          <w:b/>
          <w:bCs/>
          <w:sz w:val="20"/>
          <w:szCs w:val="20"/>
          <w:lang w:val="en-US"/>
        </w:rPr>
        <w:t>. P</w:t>
      </w:r>
      <w:r w:rsidR="0060444E">
        <w:rPr>
          <w:rFonts w:ascii="Calibri" w:eastAsia="等线" w:hAnsi="Calibri" w:cs="Calibri"/>
          <w:b/>
          <w:bCs/>
          <w:sz w:val="20"/>
          <w:szCs w:val="20"/>
          <w:lang w:val="en-US"/>
        </w:rPr>
        <w:t>-</w:t>
      </w:r>
      <w:r w:rsidR="0060444E" w:rsidRPr="00C27553">
        <w:rPr>
          <w:rFonts w:ascii="Calibri" w:eastAsia="等线" w:hAnsi="Calibri" w:cs="Calibri"/>
          <w:b/>
          <w:bCs/>
          <w:sz w:val="20"/>
          <w:szCs w:val="20"/>
          <w:lang w:val="en-US"/>
        </w:rPr>
        <w:t xml:space="preserve">values for comparing the biomass production of each mutant strain </w:t>
      </w:r>
      <w:r w:rsidR="0060444E">
        <w:rPr>
          <w:rFonts w:ascii="Calibri" w:eastAsia="等线" w:hAnsi="Calibri" w:cs="Calibri"/>
          <w:b/>
          <w:bCs/>
          <w:sz w:val="20"/>
          <w:szCs w:val="20"/>
          <w:lang w:val="en-US"/>
        </w:rPr>
        <w:t>o</w:t>
      </w:r>
      <w:r w:rsidR="0060444E" w:rsidRPr="00C27553">
        <w:rPr>
          <w:rFonts w:ascii="Calibri" w:eastAsia="等线" w:hAnsi="Calibri" w:cs="Calibri"/>
          <w:b/>
          <w:bCs/>
          <w:sz w:val="20"/>
          <w:szCs w:val="20"/>
          <w:lang w:val="en-US"/>
        </w:rPr>
        <w:t xml:space="preserve">n its own </w:t>
      </w:r>
      <w:del w:id="545" w:author="Author" w:date="2023-09-06T14:12:00Z">
        <w:r w:rsidR="0060444E" w:rsidRPr="00C27553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delText xml:space="preserve">(diagonal) </w:delText>
        </w:r>
      </w:del>
      <w:r w:rsidR="0060444E" w:rsidRPr="00C27553">
        <w:rPr>
          <w:rFonts w:ascii="Calibri" w:eastAsia="等线" w:hAnsi="Calibri" w:cs="Calibri"/>
          <w:b/>
          <w:bCs/>
          <w:sz w:val="20"/>
          <w:szCs w:val="20"/>
          <w:lang w:val="en-US"/>
        </w:rPr>
        <w:t>or other strains’ supernatant</w:t>
      </w:r>
      <w:ins w:id="546" w:author="Author" w:date="2023-09-06T14:12:00Z">
        <w:r w:rsidR="0060444E" w:rsidRPr="00C27553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t xml:space="preserve"> </w:t>
        </w:r>
        <w:r w:rsidR="00B46BE7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t>compared to</w:t>
        </w:r>
        <w:r w:rsidR="00D66BDA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t xml:space="preserve"> fresh </w:t>
        </w:r>
        <w:r w:rsidR="00AD2E16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t xml:space="preserve">50% </w:t>
        </w:r>
        <w:r w:rsidR="00D66BDA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t>LB</w:t>
        </w:r>
      </w:ins>
      <w:r w:rsidR="00D66BDA">
        <w:rPr>
          <w:rFonts w:ascii="Calibri" w:eastAsia="等线" w:hAnsi="Calibri" w:cs="Calibri"/>
          <w:b/>
          <w:bCs/>
          <w:sz w:val="20"/>
          <w:szCs w:val="20"/>
          <w:lang w:val="en-US"/>
        </w:rPr>
        <w:t xml:space="preserve"> </w:t>
      </w:r>
      <w:r w:rsidR="0060444E" w:rsidRPr="00C27553">
        <w:rPr>
          <w:rFonts w:ascii="Calibri" w:eastAsia="等线" w:hAnsi="Calibri" w:cs="Calibri"/>
          <w:b/>
          <w:bCs/>
          <w:sz w:val="20"/>
          <w:szCs w:val="20"/>
          <w:lang w:val="en-US"/>
        </w:rPr>
        <w:t>based on</w:t>
      </w:r>
      <w:r w:rsidR="0060444E" w:rsidRPr="006C127F">
        <w:rPr>
          <w:rFonts w:ascii="Calibri" w:hAnsi="Calibri"/>
          <w:b/>
          <w:sz w:val="20"/>
          <w:lang w:val="en-US"/>
        </w:rPr>
        <w:t xml:space="preserve"> </w:t>
      </w:r>
      <w:r w:rsidR="0060444E" w:rsidRPr="00C27553">
        <w:rPr>
          <w:rFonts w:ascii="Calibri" w:eastAsia="等线" w:hAnsi="Calibri" w:cs="Calibri"/>
          <w:b/>
          <w:bCs/>
          <w:sz w:val="20"/>
          <w:szCs w:val="20"/>
          <w:lang w:val="en-US"/>
        </w:rPr>
        <w:t>student’s t-test.</w:t>
      </w:r>
      <w:r w:rsidR="0060444E" w:rsidRPr="00C27553">
        <w:rPr>
          <w:rFonts w:ascii="Calibri" w:eastAsia="等线" w:hAnsi="Calibri" w:cs="Calibri"/>
          <w:sz w:val="20"/>
          <w:szCs w:val="20"/>
          <w:lang w:val="en-US"/>
        </w:rPr>
        <w:t xml:space="preserve"> Significant differences are shown in bold and arrows show facilitative (upwards) and antagonistic (downwards) interactions between the mutants</w:t>
      </w:r>
      <w:r w:rsidR="0060444E">
        <w:rPr>
          <w:rFonts w:ascii="Calibri" w:eastAsia="等线" w:hAnsi="Calibri" w:cs="Calibri"/>
          <w:sz w:val="20"/>
          <w:szCs w:val="20"/>
          <w:lang w:val="en-US"/>
        </w:rPr>
        <w:t>.</w:t>
      </w:r>
      <w:r w:rsidR="0060444E" w:rsidRPr="00C27553">
        <w:rPr>
          <w:rFonts w:ascii="Calibri" w:eastAsia="等线" w:hAnsi="Calibri" w:cs="Calibri"/>
          <w:sz w:val="20"/>
          <w:szCs w:val="20"/>
          <w:lang w:val="en-US"/>
        </w:rPr>
        <w:t xml:space="preserve"> The magnitude of these interactions is shown in </w:t>
      </w:r>
      <w:ins w:id="547" w:author="Author" w:date="2023-09-08T18:58:00Z">
        <w:r w:rsidR="00025A0E" w:rsidRPr="00025A0E">
          <w:rPr>
            <w:rFonts w:ascii="Calibri" w:eastAsia="等线" w:hAnsi="Calibri" w:cs="Calibri"/>
            <w:bCs/>
            <w:sz w:val="20"/>
            <w:szCs w:val="20"/>
          </w:rPr>
          <w:t>Figure 3–figure supplement 1</w:t>
        </w:r>
      </w:ins>
      <w:del w:id="548" w:author="Author" w:date="2023-09-08T18:58:00Z">
        <w:r w:rsidR="0060444E" w:rsidRPr="00C27553" w:rsidDel="00025A0E">
          <w:rPr>
            <w:rFonts w:ascii="Calibri" w:eastAsia="等线" w:hAnsi="Calibri" w:cs="Calibri"/>
            <w:sz w:val="20"/>
            <w:szCs w:val="20"/>
            <w:lang w:val="en-US"/>
          </w:rPr>
          <w:delText>Figure S4</w:delText>
        </w:r>
      </w:del>
      <w:r w:rsidR="0060444E" w:rsidRPr="00C27553">
        <w:rPr>
          <w:rFonts w:ascii="Calibri" w:eastAsia="等线" w:hAnsi="Calibri" w:cs="Calibri"/>
          <w:sz w:val="20"/>
          <w:szCs w:val="20"/>
          <w:lang w:val="en-US"/>
        </w:rPr>
        <w:t xml:space="preserve"> as a heatmap.</w:t>
      </w:r>
    </w:p>
    <w:tbl>
      <w:tblPr>
        <w:tblW w:w="9776" w:type="dxa"/>
        <w:tblInd w:w="-365" w:type="dxa"/>
        <w:tblLook w:val="04A0" w:firstRow="1" w:lastRow="0" w:firstColumn="1" w:lastColumn="0" w:noHBand="0" w:noVBand="1"/>
      </w:tblPr>
      <w:tblGrid>
        <w:gridCol w:w="958"/>
        <w:gridCol w:w="1105"/>
        <w:gridCol w:w="996"/>
        <w:gridCol w:w="996"/>
        <w:gridCol w:w="996"/>
        <w:gridCol w:w="996"/>
        <w:gridCol w:w="996"/>
        <w:gridCol w:w="996"/>
        <w:gridCol w:w="943"/>
        <w:gridCol w:w="1000"/>
      </w:tblGrid>
      <w:tr w:rsidR="008A2C6A" w:rsidRPr="00C27553" w:rsidDel="008A2C6A" w14:paraId="5111812A" w14:textId="695A9362" w:rsidTr="005616D9">
        <w:trPr>
          <w:trHeight w:val="397"/>
          <w:del w:id="549" w:author="Author" w:date="2023-09-06T14:27:00Z"/>
        </w:trPr>
        <w:tc>
          <w:tcPr>
            <w:tcW w:w="752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36D0D" w14:textId="167B479C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550" w:author="Author" w:date="2023-09-06T14:27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551" w:author="Author" w:date="2023-09-06T14:27:00Z">
              <w:r w:rsidRPr="00C27553" w:rsidDel="008A2C6A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Growing</w:delText>
              </w:r>
            </w:del>
          </w:p>
          <w:p w14:paraId="044B3C0E" w14:textId="788BE1BF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552" w:author="Author" w:date="2023-09-06T14:27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553" w:author="Author" w:date="2023-09-06T14:27:00Z">
              <w:r w:rsidRPr="00C27553" w:rsidDel="008A2C6A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mutant strain</w:delText>
              </w:r>
            </w:del>
          </w:p>
        </w:tc>
        <w:tc>
          <w:tcPr>
            <w:tcW w:w="9024" w:type="dxa"/>
            <w:gridSpan w:val="9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4B9EA2" w14:textId="6DD04100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554" w:author="Author" w:date="2023-09-06T14:27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555" w:author="Author" w:date="2023-09-06T14:27:00Z">
              <w:r w:rsidRPr="00C27553" w:rsidDel="008A2C6A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Supernatant source</w:delText>
              </w:r>
            </w:del>
          </w:p>
        </w:tc>
      </w:tr>
      <w:tr w:rsidR="008A2C6A" w:rsidRPr="00C27553" w:rsidDel="008A2C6A" w14:paraId="2E07EA89" w14:textId="3BB5D94C" w:rsidTr="005616D9">
        <w:trPr>
          <w:trHeight w:val="397"/>
          <w:del w:id="556" w:author="Author" w:date="2023-09-06T14:27:00Z"/>
        </w:trPr>
        <w:tc>
          <w:tcPr>
            <w:tcW w:w="752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95077E" w14:textId="53CD2F06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557" w:author="Author" w:date="2023-09-06T14:27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558" w:author="Author" w:date="2023-09-06T14:27:00Z">
              <w:r w:rsidRPr="00C27553" w:rsidDel="008A2C6A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 xml:space="preserve">　</w:delText>
              </w:r>
            </w:del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4D4172" w14:textId="54C05CD0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559" w:author="Author" w:date="2023-09-06T14:27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560" w:author="Author" w:date="2023-09-06T14:27:00Z">
              <w:r w:rsidRPr="00C27553" w:rsidDel="008A2C6A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M38</w:delText>
              </w:r>
            </w:del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D46FA1" w14:textId="35CC598E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561" w:author="Author" w:date="2023-09-06T14:27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562" w:author="Author" w:date="2023-09-06T14:27:00Z">
              <w:r w:rsidRPr="00C27553" w:rsidDel="008A2C6A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M54</w:delText>
              </w:r>
            </w:del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CB5CB0" w14:textId="084E13C2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563" w:author="Author" w:date="2023-09-06T14:27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564" w:author="Author" w:date="2023-09-06T14:27:00Z">
              <w:r w:rsidRPr="00C27553" w:rsidDel="008A2C6A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M59</w:delText>
              </w:r>
            </w:del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AFA6AC" w14:textId="03125CC4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565" w:author="Author" w:date="2023-09-06T14:27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566" w:author="Author" w:date="2023-09-06T14:27:00Z">
              <w:r w:rsidRPr="00C27553" w:rsidDel="008A2C6A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M78</w:delText>
              </w:r>
            </w:del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9A136A" w14:textId="51B6FECD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567" w:author="Author" w:date="2023-09-06T14:27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568" w:author="Author" w:date="2023-09-06T14:27:00Z">
              <w:r w:rsidRPr="00C27553" w:rsidDel="008A2C6A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M108</w:delText>
              </w:r>
            </w:del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E797CF" w14:textId="368FBDF1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569" w:author="Author" w:date="2023-09-06T14:27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570" w:author="Author" w:date="2023-09-06T14:27:00Z">
              <w:r w:rsidRPr="00C27553" w:rsidDel="008A2C6A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M109</w:delText>
              </w:r>
            </w:del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B7B2EC" w14:textId="372802B1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571" w:author="Author" w:date="2023-09-06T14:27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572" w:author="Author" w:date="2023-09-06T14:27:00Z">
              <w:r w:rsidRPr="00C27553" w:rsidDel="008A2C6A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M124</w:delText>
              </w:r>
            </w:del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57CF98" w14:textId="27865D1D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573" w:author="Author" w:date="2023-09-06T14:27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574" w:author="Author" w:date="2023-09-06T14:27:00Z">
              <w:r w:rsidRPr="00C27553" w:rsidDel="008A2C6A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M143</w:delText>
              </w:r>
            </w:del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C3B51D" w14:textId="1806108E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575" w:author="Author" w:date="2023-09-06T14:27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576" w:author="Author" w:date="2023-09-06T14:27:00Z">
              <w:r w:rsidRPr="00C27553" w:rsidDel="008A2C6A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WT</w:delText>
              </w:r>
            </w:del>
          </w:p>
        </w:tc>
      </w:tr>
      <w:tr w:rsidR="008A2C6A" w:rsidRPr="00C27553" w:rsidDel="008A2C6A" w14:paraId="2154B0C3" w14:textId="7DE91B1E" w:rsidTr="005616D9">
        <w:trPr>
          <w:trHeight w:val="397"/>
          <w:del w:id="577" w:author="Author" w:date="2023-09-06T14:27:00Z"/>
        </w:trPr>
        <w:tc>
          <w:tcPr>
            <w:tcW w:w="75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D4AD0" w14:textId="17AE63AA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578" w:author="Author" w:date="2023-09-06T14:27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579" w:author="Author" w:date="2023-09-06T14:27:00Z">
              <w:r w:rsidRPr="00C27553" w:rsidDel="008A2C6A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M38</w:delText>
              </w:r>
            </w:del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BB426" w14:textId="18323971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580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B048E" w14:textId="768E5B0A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581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582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0.1400</w:delText>
              </w:r>
            </w:del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A6611" w14:textId="27261D2F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583" w:author="Author" w:date="2023-09-06T14:27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584" w:author="Author" w:date="2023-09-06T14:27:00Z">
              <w:r w:rsidRPr="00C27553" w:rsidDel="008A2C6A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0.0307↓</w:delText>
              </w:r>
            </w:del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A9A01" w14:textId="678C27B4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585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586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0.8588</w:delText>
              </w:r>
            </w:del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2EDB5" w14:textId="4657EE2F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587" w:author="Author" w:date="2023-09-06T14:27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588" w:author="Author" w:date="2023-09-06T14:27:00Z">
              <w:r w:rsidRPr="00C27553" w:rsidDel="008A2C6A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0.0275↓</w:delText>
              </w:r>
            </w:del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60E53" w14:textId="1D5D908B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589" w:author="Author" w:date="2023-09-06T14:27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590" w:author="Author" w:date="2023-09-06T14:27:00Z">
              <w:r w:rsidRPr="00C27553" w:rsidDel="008A2C6A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0.0017↓</w:delText>
              </w:r>
            </w:del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04A42" w14:textId="055AD8AA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591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592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0.6565</w:delText>
              </w:r>
            </w:del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DCA73" w14:textId="0EAD54A6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593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594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0.1509</w:delText>
              </w:r>
            </w:del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C7D02" w14:textId="33487624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595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596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0.3246</w:delText>
              </w:r>
            </w:del>
          </w:p>
        </w:tc>
      </w:tr>
      <w:tr w:rsidR="008A2C6A" w:rsidRPr="00C27553" w:rsidDel="008A2C6A" w14:paraId="69084FBD" w14:textId="0C9C7157" w:rsidTr="005616D9">
        <w:trPr>
          <w:trHeight w:val="397"/>
          <w:del w:id="597" w:author="Author" w:date="2023-09-06T14:27:00Z"/>
        </w:trPr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DE635" w14:textId="1FF0D329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598" w:author="Author" w:date="2023-09-06T14:27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599" w:author="Author" w:date="2023-09-06T14:27:00Z">
              <w:r w:rsidRPr="00C27553" w:rsidDel="008A2C6A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M54</w:delText>
              </w:r>
            </w:del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55007" w14:textId="0EA2FA5A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00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601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0.1018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BEF0A" w14:textId="1D6B1342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02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E2BF3" w14:textId="20FE0C7E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03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604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0.0730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8D08A" w14:textId="155098C1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05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606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0.1466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4E7A4" w14:textId="4C6121C2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07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608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0.1689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7708C" w14:textId="0034EC01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09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610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0.2258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568E6" w14:textId="28723849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11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612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0.0867</w:delText>
              </w:r>
            </w:del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628AF" w14:textId="57C378FD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13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614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0.2584</w:delText>
              </w:r>
            </w:del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36F0E" w14:textId="4801EAE0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15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616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0.0842</w:delText>
              </w:r>
            </w:del>
          </w:p>
        </w:tc>
      </w:tr>
      <w:tr w:rsidR="008A2C6A" w:rsidRPr="00C27553" w:rsidDel="008A2C6A" w14:paraId="58ACF21C" w14:textId="4539810D" w:rsidTr="005616D9">
        <w:trPr>
          <w:trHeight w:val="397"/>
          <w:del w:id="617" w:author="Author" w:date="2023-09-06T14:27:00Z"/>
        </w:trPr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7F5D3" w14:textId="7B297441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18" w:author="Author" w:date="2023-09-06T14:27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619" w:author="Author" w:date="2023-09-06T14:27:00Z">
              <w:r w:rsidRPr="00C27553" w:rsidDel="008A2C6A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M59</w:delText>
              </w:r>
            </w:del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E9CA3" w14:textId="2B84CDEB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20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621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0.5813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BCBCB" w14:textId="47FCB62F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22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623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0.8029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5F587" w14:textId="44E6017D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24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8FA28" w14:textId="4DEFBCAD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25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626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0.0553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1C0A0" w14:textId="2F98D9BA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27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628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0.8188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789C6" w14:textId="21AF39AB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29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630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0.2785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D4DFD" w14:textId="7ED579A5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31" w:author="Author" w:date="2023-09-06T14:27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632" w:author="Author" w:date="2023-09-06T14:27:00Z">
              <w:r w:rsidRPr="00C27553" w:rsidDel="008A2C6A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0.0196↓</w:delText>
              </w:r>
            </w:del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5D3AD" w14:textId="054EB30E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33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634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0.2259</w:delText>
              </w:r>
            </w:del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67BEC" w14:textId="75291C8F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35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636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0.1439</w:delText>
              </w:r>
            </w:del>
          </w:p>
        </w:tc>
      </w:tr>
      <w:tr w:rsidR="008A2C6A" w:rsidRPr="00C27553" w:rsidDel="008A2C6A" w14:paraId="000F4A89" w14:textId="68750CA9" w:rsidTr="005616D9">
        <w:trPr>
          <w:trHeight w:val="397"/>
          <w:del w:id="637" w:author="Author" w:date="2023-09-06T14:27:00Z"/>
        </w:trPr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11328" w14:textId="2ED1CF20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38" w:author="Author" w:date="2023-09-06T14:27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639" w:author="Author" w:date="2023-09-06T14:27:00Z">
              <w:r w:rsidRPr="00C27553" w:rsidDel="008A2C6A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M78</w:delText>
              </w:r>
            </w:del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8D074" w14:textId="254704ED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40" w:author="Author" w:date="2023-09-06T14:27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641" w:author="Author" w:date="2023-09-06T14:27:00Z">
              <w:r w:rsidRPr="00C27553" w:rsidDel="008A2C6A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0.0352↓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1D3C7" w14:textId="55CE524F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42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643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0.1295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62067" w14:textId="0053E8AF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44" w:author="Author" w:date="2023-09-06T14:27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645" w:author="Author" w:date="2023-09-06T14:27:00Z">
              <w:r w:rsidRPr="00C27553" w:rsidDel="008A2C6A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0.0494↓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60893" w14:textId="2E122E75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46" w:author="Author" w:date="2023-09-06T14:27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3E4AA" w14:textId="60C97516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47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648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0.0882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831EF" w14:textId="5E2F3BD8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49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650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0.0875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09868" w14:textId="0BF53FC6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51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652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0.1003</w:delText>
              </w:r>
            </w:del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3ADEA" w14:textId="3867390C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53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654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0.0572</w:delText>
              </w:r>
            </w:del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3C592" w14:textId="213424D0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55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656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0.0675</w:delText>
              </w:r>
            </w:del>
          </w:p>
        </w:tc>
      </w:tr>
      <w:tr w:rsidR="008A2C6A" w:rsidRPr="00C27553" w:rsidDel="008A2C6A" w14:paraId="50C3FF41" w14:textId="23AC7F50" w:rsidTr="005616D9">
        <w:trPr>
          <w:trHeight w:val="397"/>
          <w:del w:id="657" w:author="Author" w:date="2023-09-06T14:27:00Z"/>
        </w:trPr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B0ABC" w14:textId="099D3856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58" w:author="Author" w:date="2023-09-06T14:27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659" w:author="Author" w:date="2023-09-06T14:27:00Z">
              <w:r w:rsidRPr="00C27553" w:rsidDel="008A2C6A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M108</w:delText>
              </w:r>
            </w:del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7CB80" w14:textId="26BA57EE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60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661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0.6252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6E8FC" w14:textId="11F3A8FE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62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663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0.4110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4CC35" w14:textId="5C3BEFE2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64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665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0.1092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B0418" w14:textId="65B292C6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66" w:author="Author" w:date="2023-09-06T14:27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667" w:author="Author" w:date="2023-09-06T14:27:00Z">
              <w:r w:rsidRPr="00C27553" w:rsidDel="008A2C6A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0.0455↑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8C358" w14:textId="0EB59A6A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68" w:author="Author" w:date="2023-09-06T14:27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ACA67" w14:textId="39031452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69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670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0.5027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3BD8A" w14:textId="2442962E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71" w:author="Author" w:date="2023-09-06T14:27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672" w:author="Author" w:date="2023-09-06T14:27:00Z">
              <w:r w:rsidRPr="00C27553" w:rsidDel="008A2C6A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0.0050↑</w:delText>
              </w:r>
            </w:del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B352C" w14:textId="65DBF4B1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73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674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0.0922</w:delText>
              </w:r>
            </w:del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38AE2" w14:textId="3D593E01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75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676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0.1835</w:delText>
              </w:r>
            </w:del>
          </w:p>
        </w:tc>
      </w:tr>
      <w:tr w:rsidR="008A2C6A" w:rsidRPr="00C27553" w:rsidDel="008A2C6A" w14:paraId="3015BD5A" w14:textId="5A150EA6" w:rsidTr="005616D9">
        <w:trPr>
          <w:trHeight w:val="397"/>
          <w:del w:id="677" w:author="Author" w:date="2023-09-06T14:27:00Z"/>
        </w:trPr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443D2" w14:textId="3ADC41C3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78" w:author="Author" w:date="2023-09-06T14:27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679" w:author="Author" w:date="2023-09-06T14:27:00Z">
              <w:r w:rsidRPr="00C27553" w:rsidDel="008A2C6A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M109</w:delText>
              </w:r>
            </w:del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A95A6" w14:textId="08DF6535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80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681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0.9993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BCA49" w14:textId="4245551D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82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683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0.1217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C2937" w14:textId="217B559A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84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685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0.4493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5DC87" w14:textId="098205CE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86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687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0.5821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9EDB3" w14:textId="23BB6A94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88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689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0.6565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0D0E3" w14:textId="67F473B9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90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A344F" w14:textId="67C03E7F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91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692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0.9407</w:delText>
              </w:r>
            </w:del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59C1C" w14:textId="5BC05B7E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93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694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0.1409</w:delText>
              </w:r>
            </w:del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2A521" w14:textId="205E3B48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95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696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0.7352</w:delText>
              </w:r>
            </w:del>
          </w:p>
        </w:tc>
      </w:tr>
      <w:tr w:rsidR="008A2C6A" w:rsidRPr="00C27553" w:rsidDel="008A2C6A" w14:paraId="08041277" w14:textId="7901EB52" w:rsidTr="005616D9">
        <w:trPr>
          <w:trHeight w:val="397"/>
          <w:del w:id="697" w:author="Author" w:date="2023-09-06T14:27:00Z"/>
        </w:trPr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E01C8" w14:textId="4AB3BC6E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698" w:author="Author" w:date="2023-09-06T14:27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699" w:author="Author" w:date="2023-09-06T14:27:00Z">
              <w:r w:rsidRPr="00C27553" w:rsidDel="008A2C6A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M124</w:delText>
              </w:r>
            </w:del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73890" w14:textId="6D1F7E59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700" w:author="Author" w:date="2023-09-06T14:27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701" w:author="Author" w:date="2023-09-06T14:27:00Z">
              <w:r w:rsidRPr="00C27553" w:rsidDel="008A2C6A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0.0026↓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1BD28" w14:textId="4A6A9A35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702" w:author="Author" w:date="2023-09-06T14:27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703" w:author="Author" w:date="2023-09-06T14:27:00Z">
              <w:r w:rsidRPr="00C27553" w:rsidDel="008A2C6A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&lt;0.001↑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2A75C" w14:textId="1135FB99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704" w:author="Author" w:date="2023-09-06T14:27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705" w:author="Author" w:date="2023-09-06T14:27:00Z">
              <w:r w:rsidRPr="00C27553" w:rsidDel="008A2C6A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0.0155↓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B49C3" w14:textId="64E5121E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706" w:author="Author" w:date="2023-09-06T14:27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707" w:author="Author" w:date="2023-09-06T14:27:00Z">
              <w:r w:rsidRPr="00C27553" w:rsidDel="008A2C6A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0.0360↓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9B9C5" w14:textId="4AB35B6A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708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709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0.1606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8A530" w14:textId="2E5CE80A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710" w:author="Author" w:date="2023-09-06T14:27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711" w:author="Author" w:date="2023-09-06T14:27:00Z">
              <w:r w:rsidRPr="00C27553" w:rsidDel="008A2C6A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0.0022↓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60E90" w14:textId="3D3E9BA1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712" w:author="Author" w:date="2023-09-06T14:27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961E8" w14:textId="660A6667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713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714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0.6093</w:delText>
              </w:r>
            </w:del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DF8F0" w14:textId="120C32B4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715" w:author="Author" w:date="2023-09-06T14:27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716" w:author="Author" w:date="2023-09-06T14:27:00Z">
              <w:r w:rsidRPr="00C27553" w:rsidDel="008A2C6A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0.0052↓</w:delText>
              </w:r>
            </w:del>
          </w:p>
        </w:tc>
      </w:tr>
      <w:tr w:rsidR="008A2C6A" w:rsidRPr="00C27553" w:rsidDel="008A2C6A" w14:paraId="1F437ED0" w14:textId="6BA52322" w:rsidTr="005616D9">
        <w:trPr>
          <w:trHeight w:val="397"/>
          <w:del w:id="717" w:author="Author" w:date="2023-09-06T14:27:00Z"/>
        </w:trPr>
        <w:tc>
          <w:tcPr>
            <w:tcW w:w="7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51BB3" w14:textId="72A11367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718" w:author="Author" w:date="2023-09-06T14:27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719" w:author="Author" w:date="2023-09-06T14:27:00Z">
              <w:r w:rsidRPr="00C27553" w:rsidDel="008A2C6A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M143</w:delText>
              </w:r>
            </w:del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46BE8" w14:textId="42D421B7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720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721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0.5292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C80DF" w14:textId="2939F93E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722" w:author="Author" w:date="2023-09-06T14:27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723" w:author="Author" w:date="2023-09-06T14:27:00Z">
              <w:r w:rsidRPr="00C27553" w:rsidDel="008A2C6A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0.0478↑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89977" w14:textId="2E13B3BE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724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725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0.9547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45BBF" w14:textId="5F7176AC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726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727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0.2955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08F59" w14:textId="7622B922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728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729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0.0645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7FE74" w14:textId="0C50A493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730" w:author="Author" w:date="2023-09-06T14:27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731" w:author="Author" w:date="2023-09-06T14:27:00Z">
              <w:r w:rsidRPr="00C27553" w:rsidDel="008A2C6A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0.0233↑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9A007" w14:textId="2DFB08DA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732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733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0.1101</w:delText>
              </w:r>
            </w:del>
          </w:p>
        </w:tc>
        <w:tc>
          <w:tcPr>
            <w:tcW w:w="9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CF7FF" w14:textId="128F6685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734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2C81A" w14:textId="58B9D174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735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736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0.5719</w:delText>
              </w:r>
            </w:del>
          </w:p>
        </w:tc>
      </w:tr>
      <w:tr w:rsidR="008A2C6A" w:rsidRPr="00C27553" w:rsidDel="008A2C6A" w14:paraId="3551BF53" w14:textId="6480E745" w:rsidTr="005616D9">
        <w:trPr>
          <w:trHeight w:val="397"/>
          <w:del w:id="737" w:author="Author" w:date="2023-09-06T14:27:00Z"/>
        </w:trPr>
        <w:tc>
          <w:tcPr>
            <w:tcW w:w="7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4C494" w14:textId="2A93C57A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738" w:author="Author" w:date="2023-09-06T14:27:00Z"/>
                <w:rFonts w:ascii="Calibri" w:eastAsia="等线" w:hAnsi="Calibri" w:cs="Calibri"/>
                <w:b/>
                <w:bCs/>
                <w:color w:val="000000"/>
                <w:sz w:val="21"/>
                <w:szCs w:val="21"/>
                <w:lang w:val="en-US"/>
              </w:rPr>
            </w:pPr>
            <w:del w:id="739" w:author="Author" w:date="2023-09-06T14:27:00Z">
              <w:r w:rsidRPr="00C27553" w:rsidDel="008A2C6A">
                <w:rPr>
                  <w:rFonts w:ascii="Calibri" w:eastAsia="等线" w:hAnsi="Calibri" w:cs="Calibri"/>
                  <w:b/>
                  <w:bCs/>
                  <w:color w:val="000000"/>
                  <w:sz w:val="21"/>
                  <w:szCs w:val="21"/>
                  <w:lang w:val="en-US"/>
                </w:rPr>
                <w:delText>WT</w:delText>
              </w:r>
            </w:del>
          </w:p>
        </w:tc>
        <w:tc>
          <w:tcPr>
            <w:tcW w:w="110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D66BDB" w14:textId="158621D6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740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741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0.7922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F4A7C5" w14:textId="2E5483B7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742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743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0.8745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D50A08" w14:textId="71E34A7B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744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745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0.4931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EEAA1A" w14:textId="0C8C82AB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746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747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0.2041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006F14" w14:textId="3B8BA551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748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749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0.1744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B21E9F" w14:textId="1C3FE31D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750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751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0.1429</w:delText>
              </w:r>
            </w:del>
          </w:p>
        </w:tc>
        <w:tc>
          <w:tcPr>
            <w:tcW w:w="99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4D70C2" w14:textId="2D3CE1F9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752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753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0.4683</w:delText>
              </w:r>
            </w:del>
          </w:p>
        </w:tc>
        <w:tc>
          <w:tcPr>
            <w:tcW w:w="94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EBA8C2" w14:textId="3F8C18ED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754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  <w:del w:id="755" w:author="Author" w:date="2023-09-06T14:27:00Z">
              <w:r w:rsidRPr="00C27553" w:rsidDel="008A2C6A">
                <w:rPr>
                  <w:rFonts w:ascii="Calibri" w:eastAsia="等线" w:hAnsi="Calibri" w:cs="Calibri"/>
                  <w:color w:val="000000"/>
                  <w:sz w:val="21"/>
                  <w:szCs w:val="21"/>
                  <w:lang w:val="en-US"/>
                </w:rPr>
                <w:delText>0.5368</w:delText>
              </w:r>
            </w:del>
          </w:p>
        </w:tc>
        <w:tc>
          <w:tcPr>
            <w:tcW w:w="10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B5CBA2" w14:textId="7CA5176F" w:rsidR="008A2C6A" w:rsidRPr="00C27553" w:rsidDel="008A2C6A" w:rsidRDefault="008A2C6A" w:rsidP="005616D9">
            <w:pPr>
              <w:spacing w:after="0" w:line="240" w:lineRule="auto"/>
              <w:jc w:val="center"/>
              <w:rPr>
                <w:del w:id="756" w:author="Author" w:date="2023-09-06T14:27:00Z"/>
                <w:rFonts w:ascii="Calibri" w:eastAsia="等线" w:hAnsi="Calibri" w:cs="Calibri"/>
                <w:color w:val="000000"/>
                <w:sz w:val="21"/>
                <w:szCs w:val="21"/>
                <w:lang w:val="en-US"/>
              </w:rPr>
            </w:pPr>
          </w:p>
        </w:tc>
      </w:tr>
    </w:tbl>
    <w:p w14:paraId="2E69FC5E" w14:textId="77777777" w:rsidR="008A2C6A" w:rsidRPr="00DC174B" w:rsidRDefault="008A2C6A" w:rsidP="006C127F">
      <w:pPr>
        <w:adjustRightInd w:val="0"/>
        <w:snapToGrid w:val="0"/>
        <w:spacing w:before="163" w:after="163" w:line="480" w:lineRule="auto"/>
        <w:jc w:val="both"/>
        <w:rPr>
          <w:rFonts w:ascii="Calibri" w:hAnsi="Calibri"/>
          <w:sz w:val="20"/>
          <w:lang w:val="en-US"/>
        </w:rPr>
      </w:pPr>
    </w:p>
    <w:p w14:paraId="58ED40B9" w14:textId="77777777" w:rsidR="0060444E" w:rsidRPr="00C27553" w:rsidRDefault="0060444E" w:rsidP="00C27553">
      <w:pPr>
        <w:spacing w:after="0" w:line="240" w:lineRule="auto"/>
        <w:rPr>
          <w:rFonts w:ascii="Calibri" w:eastAsia="等线" w:hAnsi="Calibri" w:cs="Calibri"/>
          <w:b/>
          <w:bCs/>
          <w:sz w:val="20"/>
          <w:szCs w:val="20"/>
          <w:lang w:val="en-US"/>
        </w:rPr>
      </w:pPr>
      <w:r w:rsidRPr="00C27553">
        <w:rPr>
          <w:rFonts w:ascii="Calibri" w:eastAsia="等线" w:hAnsi="Calibri" w:cs="Calibri"/>
          <w:b/>
          <w:bCs/>
          <w:sz w:val="20"/>
          <w:szCs w:val="20"/>
          <w:lang w:val="en-US"/>
        </w:rPr>
        <w:br w:type="page"/>
      </w:r>
    </w:p>
    <w:p w14:paraId="20D8EF39" w14:textId="1775C342" w:rsidR="0060444E" w:rsidRPr="00C27553" w:rsidRDefault="00D273DE" w:rsidP="00C27553">
      <w:pPr>
        <w:adjustRightInd w:val="0"/>
        <w:snapToGrid w:val="0"/>
        <w:spacing w:before="120" w:after="120" w:line="480" w:lineRule="auto"/>
        <w:jc w:val="both"/>
        <w:rPr>
          <w:rFonts w:ascii="Calibri" w:eastAsia="等线" w:hAnsi="Calibri" w:cs="Calibri"/>
          <w:b/>
          <w:bCs/>
          <w:sz w:val="20"/>
          <w:szCs w:val="20"/>
          <w:lang w:val="en-US"/>
        </w:rPr>
      </w:pPr>
      <w:ins w:id="757" w:author="Author" w:date="2023-09-08T15:38:00Z">
        <w:r w:rsidRPr="00D273DE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lastRenderedPageBreak/>
          <w:t>Supplementary file 2</w:t>
        </w:r>
      </w:ins>
      <w:ins w:id="758" w:author="Author" w:date="2023-09-08T17:19:00Z">
        <w:r w:rsidR="00171BEE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t>e</w:t>
        </w:r>
      </w:ins>
      <w:del w:id="759" w:author="Author" w:date="2023-09-08T15:38:00Z">
        <w:r w:rsidR="0060444E" w:rsidRPr="00C27553" w:rsidDel="00D273DE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delText xml:space="preserve">Table </w:delText>
        </w:r>
      </w:del>
      <w:del w:id="760" w:author="Author" w:date="2023-09-06T14:12:00Z">
        <w:r w:rsidR="0060444E" w:rsidRPr="00C27553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delText>S</w:delText>
        </w:r>
        <w:r w:rsidR="00C21008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delText>8</w:delText>
        </w:r>
      </w:del>
      <w:r w:rsidR="0060444E" w:rsidRPr="00C27553">
        <w:rPr>
          <w:rFonts w:ascii="Calibri" w:eastAsia="等线" w:hAnsi="Calibri" w:cs="Calibri"/>
          <w:b/>
          <w:bCs/>
          <w:sz w:val="20"/>
          <w:szCs w:val="20"/>
          <w:lang w:val="en-US"/>
        </w:rPr>
        <w:t>. Comparison of mutant identity effects on consortia root colonization and plant protection based on the absence and presence of each mutant in consortia.</w:t>
      </w:r>
      <w:r w:rsidR="0060444E" w:rsidRPr="00C27553">
        <w:rPr>
          <w:rFonts w:ascii="Calibri" w:eastAsia="等线" w:hAnsi="Calibri" w:cs="Calibri"/>
          <w:sz w:val="20"/>
          <w:szCs w:val="20"/>
          <w:lang w:val="en-US"/>
        </w:rPr>
        <w:t xml:space="preserve"> Significant effects (p &lt; 0.05) are highlighted in bold based on unpaired two-samples Wilcoxon test.</w:t>
      </w:r>
    </w:p>
    <w:tbl>
      <w:tblPr>
        <w:tblW w:w="9043" w:type="dxa"/>
        <w:tblLayout w:type="fixed"/>
        <w:tblLook w:val="04A0" w:firstRow="1" w:lastRow="0" w:firstColumn="1" w:lastColumn="0" w:noHBand="0" w:noVBand="1"/>
      </w:tblPr>
      <w:tblGrid>
        <w:gridCol w:w="963"/>
        <w:gridCol w:w="1464"/>
        <w:gridCol w:w="1984"/>
        <w:gridCol w:w="992"/>
        <w:gridCol w:w="1134"/>
        <w:gridCol w:w="236"/>
        <w:gridCol w:w="1134"/>
        <w:gridCol w:w="1136"/>
      </w:tblGrid>
      <w:tr w:rsidR="0060444E" w:rsidRPr="00C27553" w14:paraId="2D3D74B2" w14:textId="77777777" w:rsidTr="006A0EA6">
        <w:trPr>
          <w:trHeight w:val="397"/>
        </w:trPr>
        <w:tc>
          <w:tcPr>
            <w:tcW w:w="96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E1468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46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D41A42F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448713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FEC23C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Root colonization</w:t>
            </w:r>
          </w:p>
          <w:p w14:paraId="556E6BEF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(</w:t>
            </w:r>
            <w:r w:rsidRPr="00C27553">
              <w:rPr>
                <w:rFonts w:ascii="Calibri" w:eastAsia="等线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Bacillus</w:t>
            </w: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abundance)</w:t>
            </w: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2F9EA6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7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5E5EC38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Plant protection</w:t>
            </w:r>
          </w:p>
          <w:p w14:paraId="00A3F6BE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(Disease incidence)</w:t>
            </w:r>
          </w:p>
        </w:tc>
      </w:tr>
      <w:tr w:rsidR="0060444E" w:rsidRPr="00C27553" w14:paraId="61E0A21F" w14:textId="77777777" w:rsidTr="006A0EA6">
        <w:trPr>
          <w:trHeight w:val="397"/>
        </w:trPr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9B2A7CF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Mutant</w:t>
            </w:r>
          </w:p>
          <w:p w14:paraId="45DC78B1" w14:textId="5AF2481B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strain</w:t>
            </w:r>
          </w:p>
          <w:p w14:paraId="360F013F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identity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8AF8F12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Phenotype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210A6CB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Comparison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3DB79F5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W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5E29F66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P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209CC0C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CE5A07B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W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04A6A67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P</w:t>
            </w:r>
          </w:p>
        </w:tc>
      </w:tr>
      <w:tr w:rsidR="0060444E" w:rsidRPr="00C27553" w14:paraId="4718A6C0" w14:textId="77777777" w:rsidTr="006A0EA6">
        <w:trPr>
          <w:trHeight w:val="397"/>
        </w:trPr>
        <w:tc>
          <w:tcPr>
            <w:tcW w:w="9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B85BA7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M38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18A0C7B9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Pathogen suppression+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1AC492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Included (n=12) VS Excluded (n=25)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F40700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197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BD95D8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0.1314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2A4946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49D90C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116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187A4C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0.2815</w:t>
            </w:r>
          </w:p>
        </w:tc>
      </w:tr>
      <w:tr w:rsidR="0060444E" w:rsidRPr="00C27553" w14:paraId="72C5AF0E" w14:textId="77777777" w:rsidTr="006A0EA6">
        <w:trPr>
          <w:trHeight w:val="397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C1F862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M54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278E8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Biofilm formation+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C523B0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Included (n=12) VS Excluded (n=25)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F6F4C0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266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182D1C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0.0143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877053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ED0263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128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814876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0.4909</w:t>
            </w:r>
          </w:p>
        </w:tc>
      </w:tr>
      <w:tr w:rsidR="0060444E" w:rsidRPr="00C27553" w14:paraId="713A4256" w14:textId="77777777" w:rsidTr="006A0EA6">
        <w:trPr>
          <w:trHeight w:val="397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D9A446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M59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7FD264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Biomass production+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B732AC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Included (n=12) VS Excluded (n=25)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1FE35A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192.5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61B8A2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0.1729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F4D685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D6AAF2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78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68DEDB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0.0188</w:t>
            </w:r>
          </w:p>
        </w:tc>
      </w:tr>
      <w:tr w:rsidR="0060444E" w:rsidRPr="00C27553" w14:paraId="7D4AC4D8" w14:textId="77777777" w:rsidTr="006A0EA6">
        <w:trPr>
          <w:trHeight w:val="397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0FC1B8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M78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87A002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Pathogen suppression+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1269B4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Included (n=12) VS Excluded (n=25)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6E1DB2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139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760071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0.7333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FBD388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EED224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113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00585D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0.2401</w:t>
            </w:r>
          </w:p>
        </w:tc>
      </w:tr>
      <w:tr w:rsidR="0060444E" w:rsidRPr="00C27553" w14:paraId="2C560B52" w14:textId="77777777" w:rsidTr="006A0EA6">
        <w:trPr>
          <w:trHeight w:val="397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6E833D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M108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D7CE0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Swarming motility+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9C5C50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Included (n=12) VS Excluded (n=25)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8E5916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154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FC5A50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0.9096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21872D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4BBA90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120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4111D7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0.3435</w:t>
            </w:r>
          </w:p>
        </w:tc>
      </w:tr>
      <w:tr w:rsidR="0060444E" w:rsidRPr="00C27553" w14:paraId="60311C05" w14:textId="77777777" w:rsidTr="006A0EA6">
        <w:trPr>
          <w:trHeight w:val="397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FD14B0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M109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0FA437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Biomass production+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1BAA9E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Included (n=12) VS Excluded (n=25)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6D6B08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166.5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AFE0A9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0.6037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4A6333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CC7106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105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18B052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0.1507</w:t>
            </w:r>
          </w:p>
        </w:tc>
      </w:tr>
      <w:tr w:rsidR="0060444E" w:rsidRPr="00C27553" w14:paraId="6390F789" w14:textId="77777777" w:rsidTr="006A0EA6">
        <w:trPr>
          <w:trHeight w:val="397"/>
        </w:trPr>
        <w:tc>
          <w:tcPr>
            <w:tcW w:w="9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70CCAAD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M124</w:t>
            </w:r>
          </w:p>
        </w:tc>
        <w:tc>
          <w:tcPr>
            <w:tcW w:w="1464" w:type="dxa"/>
            <w:tcBorders>
              <w:top w:val="nil"/>
              <w:left w:val="nil"/>
              <w:right w:val="nil"/>
            </w:tcBorders>
            <w:vAlign w:val="center"/>
          </w:tcPr>
          <w:p w14:paraId="20C8270A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Swarming motility+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98E7C75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Included (n=12) VS Excluded (n=25)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A495578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177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A60A293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0.3899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849D444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3612000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97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0157E09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0.0887</w:t>
            </w:r>
          </w:p>
        </w:tc>
      </w:tr>
      <w:tr w:rsidR="0060444E" w:rsidRPr="00C27553" w14:paraId="33FCD15D" w14:textId="77777777" w:rsidTr="006A0EA6">
        <w:trPr>
          <w:trHeight w:val="397"/>
        </w:trPr>
        <w:tc>
          <w:tcPr>
            <w:tcW w:w="96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4B751B8F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M143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6AF2027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Biofilm production+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677164E3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Included (n=12) VS Excluded (n=25)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043847D0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7E27A6E3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0.8839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523A58BC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236B1152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78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5D843547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0.0188</w:t>
            </w:r>
          </w:p>
        </w:tc>
      </w:tr>
    </w:tbl>
    <w:p w14:paraId="04F8BE32" w14:textId="77777777" w:rsidR="0060444E" w:rsidRPr="00C27553" w:rsidRDefault="0060444E" w:rsidP="00C27553">
      <w:pPr>
        <w:adjustRightInd w:val="0"/>
        <w:snapToGrid w:val="0"/>
        <w:spacing w:before="163" w:after="163" w:line="480" w:lineRule="auto"/>
        <w:rPr>
          <w:rFonts w:ascii="Calibri" w:eastAsia="等线" w:hAnsi="Calibri" w:cs="Calibri"/>
          <w:sz w:val="20"/>
          <w:szCs w:val="20"/>
          <w:lang w:val="en-US"/>
        </w:rPr>
      </w:pPr>
    </w:p>
    <w:p w14:paraId="55A53CBC" w14:textId="77777777" w:rsidR="0060444E" w:rsidRPr="00C27553" w:rsidRDefault="0060444E" w:rsidP="00C27553">
      <w:pPr>
        <w:spacing w:after="0" w:line="240" w:lineRule="auto"/>
        <w:rPr>
          <w:rFonts w:ascii="Calibri" w:eastAsia="等线" w:hAnsi="Calibri" w:cs="Calibri"/>
          <w:b/>
          <w:bCs/>
          <w:sz w:val="20"/>
          <w:szCs w:val="20"/>
          <w:lang w:val="en-US"/>
        </w:rPr>
      </w:pPr>
      <w:r w:rsidRPr="00C27553">
        <w:rPr>
          <w:rFonts w:ascii="Calibri" w:eastAsia="等线" w:hAnsi="Calibri" w:cs="Calibri"/>
          <w:b/>
          <w:bCs/>
          <w:sz w:val="20"/>
          <w:szCs w:val="20"/>
          <w:lang w:val="en-US"/>
        </w:rPr>
        <w:br w:type="page"/>
      </w:r>
    </w:p>
    <w:p w14:paraId="3F17D775" w14:textId="019E7E0D" w:rsidR="0060444E" w:rsidRPr="00C27553" w:rsidRDefault="00D273DE" w:rsidP="0048271B">
      <w:pPr>
        <w:adjustRightInd w:val="0"/>
        <w:snapToGrid w:val="0"/>
        <w:spacing w:before="120" w:after="120" w:line="480" w:lineRule="auto"/>
        <w:jc w:val="both"/>
        <w:rPr>
          <w:rFonts w:ascii="Calibri" w:eastAsia="等线" w:hAnsi="Calibri" w:cs="Calibri"/>
          <w:b/>
          <w:bCs/>
          <w:sz w:val="20"/>
          <w:szCs w:val="20"/>
          <w:lang w:val="en-US"/>
        </w:rPr>
      </w:pPr>
      <w:ins w:id="761" w:author="Author" w:date="2023-09-08T15:38:00Z">
        <w:r w:rsidRPr="00D273DE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lastRenderedPageBreak/>
          <w:t>Supplementary file 2</w:t>
        </w:r>
      </w:ins>
      <w:ins w:id="762" w:author="Author" w:date="2023-09-08T17:19:00Z">
        <w:r w:rsidR="00171BEE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t>f</w:t>
        </w:r>
      </w:ins>
      <w:del w:id="763" w:author="Author" w:date="2023-09-08T15:38:00Z">
        <w:r w:rsidR="0060444E" w:rsidRPr="00C27553" w:rsidDel="00D273DE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delText xml:space="preserve">Table </w:delText>
        </w:r>
      </w:del>
      <w:del w:id="764" w:author="Author" w:date="2023-09-06T14:12:00Z">
        <w:r w:rsidR="0060444E" w:rsidRPr="00C27553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delText>S</w:delText>
        </w:r>
        <w:r w:rsidR="00C21008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delText>9</w:delText>
        </w:r>
      </w:del>
      <w:r w:rsidR="0060444E" w:rsidRPr="00C27553">
        <w:rPr>
          <w:rFonts w:ascii="Calibri" w:eastAsia="等线" w:hAnsi="Calibri" w:cs="Calibri"/>
          <w:b/>
          <w:bCs/>
          <w:sz w:val="20"/>
          <w:szCs w:val="20"/>
          <w:lang w:val="en-US"/>
        </w:rPr>
        <w:t xml:space="preserve">. Comparison of the mutant identity effects and consortia richness on root colonization and plant protection. </w:t>
      </w:r>
      <w:r w:rsidR="0060444E" w:rsidRPr="00C27553">
        <w:rPr>
          <w:rFonts w:ascii="Calibri" w:eastAsia="等线" w:hAnsi="Calibri" w:cs="Calibri"/>
          <w:sz w:val="20"/>
          <w:szCs w:val="20"/>
          <w:lang w:val="en-US"/>
        </w:rPr>
        <w:t xml:space="preserve">Richness was ﬁtted sequentially after mutant identity effects (presence or absence in consortia). Both response variables were treated as continuous variables and </w:t>
      </w:r>
      <w:r w:rsidR="0060444E" w:rsidRPr="00C27553">
        <w:rPr>
          <w:rFonts w:ascii="Calibri" w:eastAsia="等线" w:hAnsi="Calibri" w:cs="Calibri"/>
          <w:i/>
          <w:iCs/>
          <w:sz w:val="20"/>
          <w:szCs w:val="20"/>
          <w:lang w:val="en-US"/>
        </w:rPr>
        <w:t>Bacillus</w:t>
      </w:r>
      <w:r w:rsidR="0060444E" w:rsidRPr="00C27553">
        <w:rPr>
          <w:rFonts w:ascii="Calibri" w:eastAsia="等线" w:hAnsi="Calibri" w:cs="Calibri"/>
          <w:i/>
          <w:sz w:val="20"/>
          <w:szCs w:val="20"/>
          <w:lang w:val="en-US"/>
        </w:rPr>
        <w:t xml:space="preserve"> </w:t>
      </w:r>
      <w:r w:rsidR="0060444E" w:rsidRPr="00C27553">
        <w:rPr>
          <w:rFonts w:ascii="Calibri" w:eastAsia="等线" w:hAnsi="Calibri" w:cs="Calibri"/>
          <w:sz w:val="20"/>
          <w:szCs w:val="20"/>
          <w:lang w:val="en-US"/>
        </w:rPr>
        <w:t>abundance data was log-transformed before the analysis. Significant effects (p &lt; 0.05) are highlighted in bold.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52"/>
        <w:gridCol w:w="1516"/>
        <w:gridCol w:w="486"/>
        <w:gridCol w:w="1814"/>
        <w:gridCol w:w="912"/>
        <w:gridCol w:w="251"/>
        <w:gridCol w:w="1574"/>
        <w:gridCol w:w="1121"/>
      </w:tblGrid>
      <w:tr w:rsidR="0060444E" w:rsidRPr="00C27553" w14:paraId="0B4D9325" w14:textId="77777777" w:rsidTr="006A0EA6">
        <w:trPr>
          <w:trHeight w:val="397"/>
        </w:trPr>
        <w:tc>
          <w:tcPr>
            <w:tcW w:w="749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B17135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40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250BF98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D2ECAD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10" w:type="pct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CCEAD79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Root colonization (</w:t>
            </w:r>
            <w:r w:rsidRPr="00C27553">
              <w:rPr>
                <w:rFonts w:ascii="Calibri" w:eastAsia="等线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Bacillus</w:t>
            </w: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abundance)</w:t>
            </w:r>
          </w:p>
        </w:tc>
        <w:tc>
          <w:tcPr>
            <w:tcW w:w="139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E1D8D8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93" w:type="pct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648A0CC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Plant protection (Disease incidence)</w:t>
            </w:r>
          </w:p>
        </w:tc>
      </w:tr>
      <w:tr w:rsidR="0060444E" w:rsidRPr="00C27553" w14:paraId="7E6064ED" w14:textId="77777777" w:rsidTr="006A0EA6">
        <w:trPr>
          <w:trHeight w:val="397"/>
        </w:trPr>
        <w:tc>
          <w:tcPr>
            <w:tcW w:w="7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A12AE89" w14:textId="75B43C6B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Mutant</w:t>
            </w:r>
          </w:p>
          <w:p w14:paraId="79BE8B2B" w14:textId="4EC7BCDA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color w:val="000000"/>
                <w:sz w:val="20"/>
                <w:lang w:val="en-US"/>
              </w:rPr>
              <w:t>s</w:t>
            </w:r>
            <w:r w:rsidRPr="006C127F">
              <w:rPr>
                <w:rFonts w:ascii="Calibri" w:hAnsi="Calibri"/>
                <w:b/>
                <w:color w:val="000000"/>
                <w:sz w:val="20"/>
                <w:lang w:val="en-US"/>
              </w:rPr>
              <w:t>train</w:t>
            </w:r>
          </w:p>
          <w:p w14:paraId="1DEDE2D0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identity</w:t>
            </w:r>
          </w:p>
        </w:tc>
        <w:tc>
          <w:tcPr>
            <w:tcW w:w="840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4A231882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Phenotype</w:t>
            </w:r>
          </w:p>
        </w:tc>
        <w:tc>
          <w:tcPr>
            <w:tcW w:w="26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F700FFD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proofErr w:type="spellStart"/>
            <w:r w:rsidRPr="00C27553">
              <w:rPr>
                <w:rFonts w:ascii="Calibri" w:eastAsia="等线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Df</w:t>
            </w:r>
            <w:proofErr w:type="spellEnd"/>
          </w:p>
        </w:tc>
        <w:tc>
          <w:tcPr>
            <w:tcW w:w="10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92231CE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FDD7DF5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P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F35FCD7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5319FF8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BD2BB19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P</w:t>
            </w:r>
          </w:p>
        </w:tc>
      </w:tr>
      <w:tr w:rsidR="0060444E" w:rsidRPr="00C27553" w14:paraId="5778E7B5" w14:textId="77777777" w:rsidTr="006A0EA6">
        <w:trPr>
          <w:trHeight w:val="397"/>
        </w:trPr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0CD6CD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M38</w:t>
            </w:r>
          </w:p>
        </w:tc>
        <w:tc>
          <w:tcPr>
            <w:tcW w:w="840" w:type="pct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2E99564F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Pathogen suppression+</w:t>
            </w:r>
          </w:p>
        </w:tc>
        <w:tc>
          <w:tcPr>
            <w:tcW w:w="26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90D463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30C2F1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4604.70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B35D61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125D88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9AF7A9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652.86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1BCC49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&lt;0.001</w:t>
            </w:r>
          </w:p>
        </w:tc>
      </w:tr>
      <w:tr w:rsidR="0060444E" w:rsidRPr="00C27553" w14:paraId="5955D027" w14:textId="77777777" w:rsidTr="006A0EA6">
        <w:trPr>
          <w:trHeight w:val="397"/>
        </w:trPr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5DE6C4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M54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AC924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Biofilm formation+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B33F0B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868873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3413.15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2D7C7F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0DCA03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0B9F93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476.77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56CA5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&lt;0.001</w:t>
            </w:r>
          </w:p>
        </w:tc>
      </w:tr>
      <w:tr w:rsidR="0060444E" w:rsidRPr="00C27553" w14:paraId="42B90002" w14:textId="77777777" w:rsidTr="006A0EA6">
        <w:trPr>
          <w:trHeight w:val="397"/>
        </w:trPr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1F5CAE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M59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336A5B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Biomass production+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841B85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209DD3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2665.22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537FB2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56938C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67516F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433.88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ABC532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&lt;0.001</w:t>
            </w:r>
          </w:p>
        </w:tc>
      </w:tr>
      <w:tr w:rsidR="0060444E" w:rsidRPr="00C27553" w14:paraId="1DA92BB9" w14:textId="77777777" w:rsidTr="006A0EA6">
        <w:trPr>
          <w:trHeight w:val="397"/>
        </w:trPr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42157B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M78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3EF7D5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Pathogen suppression+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B692A8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24D634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1719.05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3A51F2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66A593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EAF191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269.91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41F037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&lt;0.001</w:t>
            </w:r>
          </w:p>
        </w:tc>
      </w:tr>
      <w:tr w:rsidR="0060444E" w:rsidRPr="00C27553" w14:paraId="5124F01D" w14:textId="77777777" w:rsidTr="006A0EA6">
        <w:trPr>
          <w:trHeight w:val="397"/>
        </w:trPr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FF2574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M108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4CDDC2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Swarming motility+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E436D0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17B383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2021.15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4E7C4A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02D23C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484035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272.12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D40733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&lt;0.001</w:t>
            </w:r>
          </w:p>
        </w:tc>
      </w:tr>
      <w:tr w:rsidR="0060444E" w:rsidRPr="00C27553" w14:paraId="71F86B3B" w14:textId="77777777" w:rsidTr="006A0EA6">
        <w:trPr>
          <w:trHeight w:val="397"/>
        </w:trPr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C7868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M109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43E887" w14:textId="1E7EBADA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Biomass production</w:t>
            </w:r>
            <w:r w:rsidRPr="00C27553" w:rsidDel="00552416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3C461B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5A4317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1515.47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CC958F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925E5F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3B5108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215.33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A076BF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&lt;0.001</w:t>
            </w:r>
          </w:p>
        </w:tc>
      </w:tr>
      <w:tr w:rsidR="0060444E" w:rsidRPr="00C27553" w14:paraId="0E7762DC" w14:textId="77777777" w:rsidTr="006A0EA6">
        <w:trPr>
          <w:trHeight w:val="397"/>
        </w:trPr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369B36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M124</w:t>
            </w:r>
          </w:p>
        </w:tc>
        <w:tc>
          <w:tcPr>
            <w:tcW w:w="840" w:type="pct"/>
            <w:tcBorders>
              <w:top w:val="nil"/>
              <w:left w:val="nil"/>
              <w:right w:val="nil"/>
            </w:tcBorders>
            <w:vAlign w:val="center"/>
          </w:tcPr>
          <w:p w14:paraId="63ED4C4B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Swarming motility+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4C5BF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72E476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1431.96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B365EC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59ED86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F9D88A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185.12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F4FC13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&lt;0.001</w:t>
            </w:r>
          </w:p>
        </w:tc>
      </w:tr>
      <w:tr w:rsidR="0060444E" w:rsidRPr="00C27553" w14:paraId="1E19C4AD" w14:textId="77777777" w:rsidTr="006A0EA6">
        <w:trPr>
          <w:trHeight w:val="397"/>
        </w:trPr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18525D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M143</w:t>
            </w:r>
          </w:p>
        </w:tc>
        <w:tc>
          <w:tcPr>
            <w:tcW w:w="840" w:type="pct"/>
            <w:tcBorders>
              <w:top w:val="nil"/>
              <w:left w:val="nil"/>
              <w:right w:val="nil"/>
            </w:tcBorders>
            <w:vAlign w:val="center"/>
          </w:tcPr>
          <w:p w14:paraId="611C755A" w14:textId="7ED2F8E9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Biofilm formation</w:t>
            </w:r>
            <w:r w:rsidRPr="00C27553" w:rsidDel="00552416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CEE70C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8279AB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1035.52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828BD0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A5340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9889ED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126.80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03478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&lt;0.001</w:t>
            </w:r>
          </w:p>
        </w:tc>
      </w:tr>
      <w:tr w:rsidR="0060444E" w:rsidRPr="00C27553" w14:paraId="723A4E6C" w14:textId="77777777" w:rsidTr="006A0EA6">
        <w:trPr>
          <w:trHeight w:val="397"/>
        </w:trPr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9AD598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Richness</w:t>
            </w:r>
          </w:p>
        </w:tc>
        <w:tc>
          <w:tcPr>
            <w:tcW w:w="840" w:type="pct"/>
            <w:tcBorders>
              <w:left w:val="nil"/>
              <w:bottom w:val="nil"/>
              <w:right w:val="nil"/>
            </w:tcBorders>
            <w:vAlign w:val="center"/>
          </w:tcPr>
          <w:p w14:paraId="180123A1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C0912E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E8CAB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9.07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B758CF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0.0048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D6CB1F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3B60DE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22.24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00012F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&lt;0.001</w:t>
            </w:r>
          </w:p>
        </w:tc>
      </w:tr>
      <w:tr w:rsidR="00ED37B1" w:rsidRPr="00C27553" w14:paraId="19B38441" w14:textId="77777777" w:rsidTr="00ED37B1">
        <w:trPr>
          <w:trHeight w:val="397"/>
        </w:trPr>
        <w:tc>
          <w:tcPr>
            <w:tcW w:w="749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1DF8A15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Linear term</w:t>
            </w:r>
          </w:p>
        </w:tc>
        <w:tc>
          <w:tcPr>
            <w:tcW w:w="840" w:type="pct"/>
            <w:tcBorders>
              <w:top w:val="nil"/>
              <w:left w:val="nil"/>
              <w:right w:val="nil"/>
            </w:tcBorders>
            <w:vAlign w:val="center"/>
          </w:tcPr>
          <w:p w14:paraId="37C1236B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9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77886E8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005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5DC2D40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505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AC0C837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39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0CDC943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87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1AEDCAA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62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C5450FC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</w:p>
        </w:tc>
      </w:tr>
      <w:tr w:rsidR="0060444E" w:rsidRPr="00C27553" w14:paraId="545687FF" w14:textId="77777777" w:rsidTr="006A0EA6">
        <w:trPr>
          <w:trHeight w:val="397"/>
        </w:trPr>
        <w:tc>
          <w:tcPr>
            <w:tcW w:w="74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6E567A4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i/>
                <w:iCs/>
                <w:color w:val="000000"/>
                <w:sz w:val="20"/>
                <w:szCs w:val="20"/>
                <w:lang w:val="en-US"/>
              </w:rPr>
              <w:t>Error</w:t>
            </w:r>
          </w:p>
        </w:tc>
        <w:tc>
          <w:tcPr>
            <w:tcW w:w="840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9C5B0A1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015F737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  <w:r w:rsidRPr="00C27553"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  <w:t>29</w:t>
            </w:r>
          </w:p>
        </w:tc>
        <w:tc>
          <w:tcPr>
            <w:tcW w:w="100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5B9D404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50791E4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E74BC02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7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7F5D6CF1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3E29600C" w14:textId="77777777" w:rsidR="0060444E" w:rsidRPr="00C27553" w:rsidRDefault="0060444E" w:rsidP="00C27553">
            <w:pPr>
              <w:spacing w:after="0" w:line="240" w:lineRule="auto"/>
              <w:jc w:val="center"/>
              <w:rPr>
                <w:rFonts w:ascii="Calibri" w:eastAsia="等线" w:hAnsi="Calibri" w:cs="Calibri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16AC2119" w14:textId="77777777" w:rsidR="0060444E" w:rsidRPr="00C27553" w:rsidRDefault="0060444E" w:rsidP="00C27553">
      <w:pPr>
        <w:adjustRightInd w:val="0"/>
        <w:spacing w:line="480" w:lineRule="auto"/>
        <w:jc w:val="both"/>
        <w:rPr>
          <w:rFonts w:ascii="Calibri" w:eastAsia="等线" w:hAnsi="Calibri" w:cs="Calibri"/>
          <w:sz w:val="20"/>
          <w:szCs w:val="20"/>
          <w:lang w:val="en-US"/>
        </w:rPr>
      </w:pPr>
    </w:p>
    <w:p w14:paraId="09ADA954" w14:textId="2C40C6C3" w:rsidR="00171BEE" w:rsidRDefault="00171BEE">
      <w:pPr>
        <w:spacing w:after="0" w:line="240" w:lineRule="auto"/>
        <w:rPr>
          <w:ins w:id="765" w:author="Author" w:date="2023-09-08T17:16:00Z"/>
          <w:lang w:val="en-US"/>
        </w:rPr>
      </w:pPr>
      <w:ins w:id="766" w:author="Author" w:date="2023-09-08T17:16:00Z">
        <w:r>
          <w:rPr>
            <w:lang w:val="en-US"/>
          </w:rPr>
          <w:br w:type="page"/>
        </w:r>
      </w:ins>
    </w:p>
    <w:p w14:paraId="5B849B81" w14:textId="5CC5A651" w:rsidR="00171BEE" w:rsidRPr="002B56C3" w:rsidRDefault="00171BEE" w:rsidP="00171BEE">
      <w:pPr>
        <w:adjustRightInd w:val="0"/>
        <w:snapToGrid w:val="0"/>
        <w:spacing w:before="120" w:after="120" w:line="480" w:lineRule="auto"/>
        <w:rPr>
          <w:ins w:id="767" w:author="Author" w:date="2023-09-08T17:16:00Z"/>
          <w:rFonts w:ascii="Calibri" w:hAnsi="Calibri" w:cs="Calibri"/>
          <w:b/>
          <w:bCs/>
          <w:sz w:val="20"/>
          <w:szCs w:val="20"/>
          <w:lang w:val="en-US"/>
        </w:rPr>
      </w:pPr>
      <w:ins w:id="768" w:author="Author" w:date="2023-09-08T17:16:00Z">
        <w:r w:rsidRPr="00D273DE">
          <w:rPr>
            <w:rFonts w:ascii="Calibri" w:hAnsi="Calibri" w:cs="Calibri"/>
            <w:b/>
            <w:bCs/>
            <w:sz w:val="20"/>
            <w:szCs w:val="20"/>
            <w:lang w:val="en-US"/>
          </w:rPr>
          <w:lastRenderedPageBreak/>
          <w:t>Supplementary file 2</w:t>
        </w:r>
      </w:ins>
      <w:ins w:id="769" w:author="Author" w:date="2023-09-08T17:19:00Z">
        <w:r>
          <w:rPr>
            <w:rFonts w:ascii="Calibri" w:hAnsi="Calibri" w:cs="Calibri"/>
            <w:b/>
            <w:bCs/>
            <w:sz w:val="20"/>
            <w:szCs w:val="20"/>
            <w:lang w:val="en-US"/>
          </w:rPr>
          <w:t>g</w:t>
        </w:r>
      </w:ins>
      <w:ins w:id="770" w:author="Author" w:date="2023-09-08T17:16:00Z">
        <w:r w:rsidRPr="002B56C3">
          <w:rPr>
            <w:rFonts w:ascii="Calibri" w:hAnsi="Calibri" w:cs="Calibri"/>
            <w:b/>
            <w:bCs/>
            <w:sz w:val="20"/>
            <w:szCs w:val="20"/>
            <w:lang w:val="en-US"/>
          </w:rPr>
          <w:t>. Bacterial strains and plasmid used in this study.</w:t>
        </w:r>
      </w:ins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930"/>
        <w:gridCol w:w="3914"/>
        <w:gridCol w:w="2182"/>
      </w:tblGrid>
      <w:tr w:rsidR="00171BEE" w:rsidRPr="00127403" w14:paraId="0456A94D" w14:textId="77777777" w:rsidTr="00F13569">
        <w:trPr>
          <w:trHeight w:val="397"/>
          <w:jc w:val="center"/>
          <w:ins w:id="771" w:author="Author" w:date="2023-09-08T17:16:00Z"/>
        </w:trPr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094E92D6" w14:textId="77777777" w:rsidR="00171BEE" w:rsidRPr="002B56C3" w:rsidRDefault="00171BEE" w:rsidP="00F13569">
            <w:pPr>
              <w:adjustRightInd w:val="0"/>
              <w:snapToGrid w:val="0"/>
              <w:spacing w:after="0" w:line="360" w:lineRule="auto"/>
              <w:jc w:val="center"/>
              <w:rPr>
                <w:ins w:id="772" w:author="Author" w:date="2023-09-08T17:16:00Z"/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ins w:id="773" w:author="Author" w:date="2023-09-08T17:16:00Z">
              <w:r w:rsidRPr="002B56C3">
                <w:rPr>
                  <w:rFonts w:ascii="Calibri" w:hAnsi="Calibri" w:cs="Calibri"/>
                  <w:b/>
                  <w:bCs/>
                  <w:color w:val="000000"/>
                  <w:sz w:val="20"/>
                  <w:szCs w:val="20"/>
                  <w:lang w:val="en-US"/>
                </w:rPr>
                <w:t>Strain or plasmid</w:t>
              </w:r>
            </w:ins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2663CF98" w14:textId="77777777" w:rsidR="00171BEE" w:rsidRPr="002B56C3" w:rsidRDefault="00171BEE" w:rsidP="00F13569">
            <w:pPr>
              <w:adjustRightInd w:val="0"/>
              <w:snapToGrid w:val="0"/>
              <w:spacing w:after="0" w:line="360" w:lineRule="auto"/>
              <w:jc w:val="center"/>
              <w:rPr>
                <w:ins w:id="774" w:author="Author" w:date="2023-09-08T17:16:00Z"/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ins w:id="775" w:author="Author" w:date="2023-09-08T17:16:00Z">
              <w:r w:rsidRPr="002B56C3">
                <w:rPr>
                  <w:rFonts w:ascii="Calibri" w:hAnsi="Calibri" w:cs="Calibri"/>
                  <w:b/>
                  <w:bCs/>
                  <w:color w:val="000000"/>
                  <w:sz w:val="20"/>
                  <w:szCs w:val="20"/>
                  <w:lang w:val="en-US"/>
                </w:rPr>
                <w:t>Characteristics</w:t>
              </w:r>
            </w:ins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5E1FC85E" w14:textId="77777777" w:rsidR="00171BEE" w:rsidRPr="002B56C3" w:rsidRDefault="00171BEE" w:rsidP="00F13569">
            <w:pPr>
              <w:adjustRightInd w:val="0"/>
              <w:snapToGrid w:val="0"/>
              <w:spacing w:after="0" w:line="360" w:lineRule="auto"/>
              <w:jc w:val="center"/>
              <w:rPr>
                <w:ins w:id="776" w:author="Author" w:date="2023-09-08T17:16:00Z"/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ins w:id="777" w:author="Author" w:date="2023-09-08T17:16:00Z">
              <w:r w:rsidRPr="002B56C3">
                <w:rPr>
                  <w:rFonts w:ascii="Calibri" w:hAnsi="Calibri" w:cs="Calibri"/>
                  <w:b/>
                  <w:bCs/>
                  <w:color w:val="000000"/>
                  <w:sz w:val="20"/>
                  <w:szCs w:val="20"/>
                  <w:lang w:val="en-US"/>
                </w:rPr>
                <w:t>Source</w:t>
              </w:r>
            </w:ins>
          </w:p>
        </w:tc>
      </w:tr>
      <w:tr w:rsidR="00171BEE" w:rsidRPr="00127403" w14:paraId="336F857D" w14:textId="77777777" w:rsidTr="00F13569">
        <w:trPr>
          <w:trHeight w:val="397"/>
          <w:jc w:val="center"/>
          <w:ins w:id="778" w:author="Author" w:date="2023-09-08T17:16:00Z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0BA998B6" w14:textId="77777777" w:rsidR="00171BEE" w:rsidRPr="0048271B" w:rsidRDefault="00171BEE" w:rsidP="00F13569">
            <w:pPr>
              <w:adjustRightInd w:val="0"/>
              <w:snapToGrid w:val="0"/>
              <w:spacing w:after="0" w:line="360" w:lineRule="auto"/>
              <w:jc w:val="center"/>
              <w:rPr>
                <w:ins w:id="779" w:author="Author" w:date="2023-09-08T17:16:00Z"/>
                <w:rFonts w:ascii="Calibri" w:hAnsi="Calibri"/>
                <w:i/>
                <w:color w:val="000000"/>
                <w:sz w:val="21"/>
                <w:lang w:val="en-US"/>
              </w:rPr>
            </w:pPr>
            <w:proofErr w:type="spellStart"/>
            <w:ins w:id="780" w:author="Author" w:date="2023-09-08T17:16:00Z">
              <w:r w:rsidRPr="0048271B">
                <w:rPr>
                  <w:rFonts w:ascii="Calibri" w:hAnsi="Calibri"/>
                  <w:i/>
                  <w:color w:val="000000"/>
                  <w:sz w:val="21"/>
                  <w:lang w:val="en-US"/>
                </w:rPr>
                <w:t>Ralstonia</w:t>
              </w:r>
              <w:proofErr w:type="spellEnd"/>
              <w:r w:rsidRPr="0048271B">
                <w:rPr>
                  <w:rFonts w:ascii="Calibri" w:hAnsi="Calibri"/>
                  <w:i/>
                  <w:color w:val="000000"/>
                  <w:sz w:val="21"/>
                  <w:lang w:val="en-US"/>
                </w:rPr>
                <w:t xml:space="preserve"> solanacearum </w:t>
              </w:r>
              <w:r w:rsidRPr="0048271B">
                <w:rPr>
                  <w:rFonts w:ascii="Calibri" w:hAnsi="Calibri"/>
                  <w:color w:val="000000"/>
                  <w:sz w:val="21"/>
                  <w:lang w:val="en-US"/>
                </w:rPr>
                <w:t xml:space="preserve">QL-Rs1115 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04543844" w14:textId="77777777" w:rsidR="00171BEE" w:rsidRPr="0048271B" w:rsidRDefault="00171BEE" w:rsidP="00F13569">
            <w:pPr>
              <w:adjustRightInd w:val="0"/>
              <w:snapToGrid w:val="0"/>
              <w:spacing w:after="0" w:line="360" w:lineRule="auto"/>
              <w:jc w:val="center"/>
              <w:rPr>
                <w:ins w:id="781" w:author="Author" w:date="2023-09-08T17:16:00Z"/>
                <w:rFonts w:ascii="Calibri" w:hAnsi="Calibri"/>
                <w:color w:val="000000"/>
                <w:sz w:val="21"/>
                <w:lang w:val="en-US"/>
              </w:rPr>
            </w:pPr>
            <w:ins w:id="782" w:author="Author" w:date="2023-09-08T17:16:00Z">
              <w:r w:rsidRPr="0048271B">
                <w:rPr>
                  <w:rFonts w:ascii="Calibri" w:hAnsi="Calibri"/>
                  <w:color w:val="000000"/>
                  <w:sz w:val="21"/>
                  <w:lang w:val="en-US"/>
                </w:rPr>
                <w:t>Causative agent of Bacterial wilt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2DFF3A62" w14:textId="5392958C" w:rsidR="00171BEE" w:rsidRPr="0048271B" w:rsidRDefault="00171BEE" w:rsidP="00F13569">
            <w:pPr>
              <w:adjustRightInd w:val="0"/>
              <w:snapToGrid w:val="0"/>
              <w:spacing w:after="0" w:line="360" w:lineRule="auto"/>
              <w:jc w:val="center"/>
              <w:rPr>
                <w:ins w:id="783" w:author="Author" w:date="2023-09-08T17:16:00Z"/>
                <w:rFonts w:ascii="Calibri" w:hAnsi="Calibri"/>
                <w:color w:val="000000"/>
                <w:sz w:val="21"/>
                <w:lang w:val="en-US"/>
              </w:rPr>
            </w:pPr>
            <w:ins w:id="784" w:author="Author" w:date="2023-09-08T17:16:00Z">
              <w:r w:rsidRPr="0048271B">
                <w:rPr>
                  <w:rFonts w:ascii="Calibri" w:hAnsi="Calibri"/>
                  <w:color w:val="000000"/>
                  <w:sz w:val="21"/>
                  <w:lang w:val="en-US"/>
                </w:rPr>
                <w:t>Z. Wei</w:t>
              </w:r>
              <w:r w:rsidRPr="0048271B">
                <w:rPr>
                  <w:rFonts w:ascii="Calibri" w:hAnsi="Calibri"/>
                  <w:i/>
                  <w:color w:val="000000"/>
                  <w:sz w:val="21"/>
                  <w:lang w:val="en-US"/>
                </w:rPr>
                <w:t xml:space="preserve"> et al</w:t>
              </w:r>
              <w:r w:rsidRPr="0048271B">
                <w:rPr>
                  <w:rFonts w:ascii="Calibri" w:hAnsi="Calibri"/>
                  <w:color w:val="000000"/>
                  <w:sz w:val="21"/>
                  <w:lang w:val="en-US"/>
                </w:rPr>
                <w:t>. 2011 (</w:t>
              </w:r>
            </w:ins>
            <w:ins w:id="785" w:author="Author" w:date="2023-09-08T19:15:00Z">
              <w:r w:rsidR="008A7C5A">
                <w:rPr>
                  <w:rFonts w:ascii="Calibri" w:hAnsi="Calibri" w:cs="Calibri"/>
                  <w:noProof/>
                  <w:color w:val="000000"/>
                  <w:sz w:val="21"/>
                  <w:szCs w:val="21"/>
                  <w:lang w:val="en-US"/>
                </w:rPr>
                <w:t>76</w:t>
              </w:r>
            </w:ins>
            <w:ins w:id="786" w:author="Author" w:date="2023-09-08T17:16:00Z">
              <w:r w:rsidRPr="0048271B">
                <w:rPr>
                  <w:rFonts w:ascii="Calibri" w:hAnsi="Calibri"/>
                  <w:color w:val="000000"/>
                  <w:sz w:val="21"/>
                  <w:lang w:val="en-US"/>
                </w:rPr>
                <w:t>)</w:t>
              </w:r>
            </w:ins>
          </w:p>
        </w:tc>
      </w:tr>
      <w:tr w:rsidR="00171BEE" w:rsidRPr="00127403" w14:paraId="2E862DD6" w14:textId="77777777" w:rsidTr="00F13569">
        <w:trPr>
          <w:trHeight w:val="397"/>
          <w:jc w:val="center"/>
          <w:ins w:id="787" w:author="Author" w:date="2023-09-08T17:16:00Z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860D59D" w14:textId="77777777" w:rsidR="00171BEE" w:rsidRPr="0048271B" w:rsidRDefault="00171BEE" w:rsidP="00F13569">
            <w:pPr>
              <w:adjustRightInd w:val="0"/>
              <w:snapToGrid w:val="0"/>
              <w:spacing w:after="0" w:line="360" w:lineRule="auto"/>
              <w:jc w:val="center"/>
              <w:rPr>
                <w:ins w:id="788" w:author="Author" w:date="2023-09-08T17:16:00Z"/>
                <w:rFonts w:ascii="Calibri" w:hAnsi="Calibri"/>
                <w:i/>
                <w:color w:val="000000"/>
                <w:sz w:val="21"/>
                <w:lang w:val="en-US"/>
              </w:rPr>
            </w:pPr>
            <w:ins w:id="789" w:author="Author" w:date="2023-09-08T17:16:00Z">
              <w:r w:rsidRPr="0048271B">
                <w:rPr>
                  <w:rFonts w:ascii="Calibri" w:hAnsi="Calibri"/>
                  <w:i/>
                  <w:color w:val="000000"/>
                  <w:sz w:val="21"/>
                  <w:lang w:val="en-US"/>
                </w:rPr>
                <w:t xml:space="preserve">Bacillus </w:t>
              </w:r>
              <w:proofErr w:type="spellStart"/>
              <w:r w:rsidRPr="0048271B">
                <w:rPr>
                  <w:rFonts w:ascii="Calibri" w:hAnsi="Calibri"/>
                  <w:i/>
                  <w:color w:val="000000"/>
                  <w:sz w:val="21"/>
                  <w:lang w:val="en-US"/>
                </w:rPr>
                <w:t>amyloliquefaciens</w:t>
              </w:r>
              <w:proofErr w:type="spellEnd"/>
              <w:r w:rsidRPr="0048271B">
                <w:rPr>
                  <w:rFonts w:ascii="Calibri" w:hAnsi="Calibri"/>
                  <w:i/>
                  <w:color w:val="000000"/>
                  <w:sz w:val="21"/>
                  <w:lang w:val="en-US"/>
                </w:rPr>
                <w:t xml:space="preserve"> </w:t>
              </w:r>
              <w:r w:rsidRPr="0048271B">
                <w:rPr>
                  <w:rFonts w:ascii="Calibri" w:hAnsi="Calibri"/>
                  <w:color w:val="000000"/>
                  <w:sz w:val="21"/>
                  <w:lang w:val="en-US"/>
                </w:rPr>
                <w:t xml:space="preserve">T-5 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15EFD3A3" w14:textId="77777777" w:rsidR="00171BEE" w:rsidRPr="0048271B" w:rsidRDefault="00171BEE" w:rsidP="00F13569">
            <w:pPr>
              <w:adjustRightInd w:val="0"/>
              <w:snapToGrid w:val="0"/>
              <w:spacing w:after="0" w:line="360" w:lineRule="auto"/>
              <w:jc w:val="center"/>
              <w:rPr>
                <w:ins w:id="790" w:author="Author" w:date="2023-09-08T17:16:00Z"/>
                <w:rFonts w:ascii="Calibri" w:hAnsi="Calibri"/>
                <w:color w:val="000000"/>
                <w:sz w:val="21"/>
                <w:lang w:val="en-US"/>
              </w:rPr>
            </w:pPr>
            <w:ins w:id="791" w:author="Author" w:date="2023-09-08T17:16:00Z">
              <w:r w:rsidRPr="0048271B">
                <w:rPr>
                  <w:rFonts w:ascii="Calibri" w:hAnsi="Calibri"/>
                  <w:color w:val="000000"/>
                  <w:sz w:val="21"/>
                  <w:lang w:val="en-US"/>
                </w:rPr>
                <w:t xml:space="preserve">Rhizosphere isolate capable of suppressing the growth of </w:t>
              </w:r>
              <w:proofErr w:type="spellStart"/>
              <w:r w:rsidRPr="0048271B">
                <w:rPr>
                  <w:rFonts w:ascii="Calibri" w:hAnsi="Calibri"/>
                  <w:i/>
                  <w:color w:val="000000"/>
                  <w:sz w:val="21"/>
                  <w:lang w:val="en-US"/>
                </w:rPr>
                <w:t>Ralstonia</w:t>
              </w:r>
              <w:proofErr w:type="spellEnd"/>
              <w:r w:rsidRPr="0048271B">
                <w:rPr>
                  <w:rFonts w:ascii="Calibri" w:hAnsi="Calibri"/>
                  <w:i/>
                  <w:color w:val="000000"/>
                  <w:sz w:val="21"/>
                  <w:lang w:val="en-US"/>
                </w:rPr>
                <w:t xml:space="preserve"> solanacearum</w:t>
              </w:r>
            </w:ins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2C96C166" w14:textId="77777777" w:rsidR="00171BEE" w:rsidRPr="0048271B" w:rsidRDefault="00171BEE" w:rsidP="00F13569">
            <w:pPr>
              <w:adjustRightInd w:val="0"/>
              <w:snapToGrid w:val="0"/>
              <w:spacing w:after="0" w:line="360" w:lineRule="auto"/>
              <w:jc w:val="center"/>
              <w:rPr>
                <w:ins w:id="792" w:author="Author" w:date="2023-09-08T17:16:00Z"/>
                <w:rFonts w:ascii="Calibri" w:hAnsi="Calibri"/>
                <w:color w:val="000000"/>
                <w:sz w:val="21"/>
                <w:lang w:val="fi-FI"/>
              </w:rPr>
            </w:pPr>
            <w:ins w:id="793" w:author="Author" w:date="2023-09-08T17:16:00Z">
              <w:r w:rsidRPr="0048271B">
                <w:rPr>
                  <w:rFonts w:ascii="Calibri" w:hAnsi="Calibri"/>
                  <w:color w:val="000000"/>
                  <w:sz w:val="21"/>
                  <w:lang w:val="fi-FI"/>
                </w:rPr>
                <w:t xml:space="preserve">S. Y. Tan </w:t>
              </w:r>
              <w:r w:rsidRPr="0048271B">
                <w:rPr>
                  <w:rFonts w:ascii="Calibri" w:hAnsi="Calibri"/>
                  <w:i/>
                  <w:color w:val="000000"/>
                  <w:sz w:val="21"/>
                  <w:lang w:val="fi-FI"/>
                </w:rPr>
                <w:t>et al</w:t>
              </w:r>
              <w:r w:rsidRPr="0048271B">
                <w:rPr>
                  <w:rFonts w:ascii="Calibri" w:hAnsi="Calibri"/>
                  <w:color w:val="000000"/>
                  <w:sz w:val="21"/>
                  <w:lang w:val="fi-FI"/>
                </w:rPr>
                <w:t>. 2013 (</w:t>
              </w:r>
              <w:r w:rsidRPr="00E970CD">
                <w:rPr>
                  <w:rFonts w:ascii="Calibri" w:hAnsi="Calibri" w:cs="Calibri"/>
                  <w:noProof/>
                  <w:color w:val="000000"/>
                  <w:sz w:val="21"/>
                  <w:szCs w:val="21"/>
                  <w:lang w:val="fi-FI"/>
                </w:rPr>
                <w:t>45</w:t>
              </w:r>
              <w:r w:rsidRPr="0048271B">
                <w:rPr>
                  <w:rFonts w:ascii="Calibri" w:hAnsi="Calibri"/>
                  <w:color w:val="000000"/>
                  <w:sz w:val="21"/>
                  <w:lang w:val="fi-FI"/>
                </w:rPr>
                <w:t xml:space="preserve">), X. F. Wang </w:t>
              </w:r>
              <w:r w:rsidRPr="0048271B">
                <w:rPr>
                  <w:rFonts w:ascii="Calibri" w:hAnsi="Calibri"/>
                  <w:i/>
                  <w:color w:val="000000"/>
                  <w:sz w:val="21"/>
                  <w:lang w:val="fi-FI"/>
                </w:rPr>
                <w:t>et al</w:t>
              </w:r>
              <w:r w:rsidRPr="0048271B">
                <w:rPr>
                  <w:rFonts w:ascii="Calibri" w:hAnsi="Calibri"/>
                  <w:color w:val="000000"/>
                  <w:sz w:val="21"/>
                  <w:lang w:val="fi-FI"/>
                </w:rPr>
                <w:t>. 2017 (</w:t>
              </w:r>
              <w:r w:rsidRPr="00E970CD">
                <w:rPr>
                  <w:rFonts w:ascii="Calibri" w:hAnsi="Calibri" w:cs="Calibri"/>
                  <w:noProof/>
                  <w:color w:val="000000"/>
                  <w:sz w:val="21"/>
                  <w:szCs w:val="21"/>
                  <w:lang w:val="fi-FI"/>
                </w:rPr>
                <w:t>9</w:t>
              </w:r>
              <w:r>
                <w:rPr>
                  <w:rFonts w:ascii="Calibri" w:hAnsi="Calibri" w:cs="Calibri"/>
                  <w:noProof/>
                  <w:color w:val="000000"/>
                  <w:sz w:val="21"/>
                  <w:szCs w:val="21"/>
                  <w:lang w:val="fi-FI"/>
                </w:rPr>
                <w:t>4</w:t>
              </w:r>
              <w:r w:rsidRPr="0048271B">
                <w:rPr>
                  <w:rFonts w:ascii="Calibri" w:hAnsi="Calibri"/>
                  <w:color w:val="000000"/>
                  <w:sz w:val="21"/>
                  <w:lang w:val="fi-FI"/>
                </w:rPr>
                <w:t>)</w:t>
              </w:r>
            </w:ins>
          </w:p>
        </w:tc>
      </w:tr>
      <w:tr w:rsidR="00171BEE" w:rsidRPr="00127403" w14:paraId="4958DBBA" w14:textId="77777777" w:rsidTr="00F13569">
        <w:trPr>
          <w:trHeight w:val="397"/>
          <w:jc w:val="center"/>
          <w:ins w:id="794" w:author="Author" w:date="2023-09-08T17:16:00Z"/>
        </w:trPr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</w:tcPr>
          <w:p w14:paraId="6C994507" w14:textId="77777777" w:rsidR="00171BEE" w:rsidRPr="0048271B" w:rsidRDefault="00171BEE" w:rsidP="00F13569">
            <w:pPr>
              <w:adjustRightInd w:val="0"/>
              <w:snapToGrid w:val="0"/>
              <w:spacing w:after="0" w:line="360" w:lineRule="auto"/>
              <w:jc w:val="center"/>
              <w:rPr>
                <w:ins w:id="795" w:author="Author" w:date="2023-09-08T17:16:00Z"/>
                <w:rFonts w:ascii="Calibri" w:hAnsi="Calibri"/>
                <w:i/>
                <w:sz w:val="21"/>
                <w:lang w:val="en-US"/>
              </w:rPr>
            </w:pPr>
            <w:proofErr w:type="spellStart"/>
            <w:ins w:id="796" w:author="Author" w:date="2023-09-08T17:16:00Z">
              <w:r w:rsidRPr="0048271B">
                <w:rPr>
                  <w:rFonts w:ascii="Calibri" w:hAnsi="Calibri"/>
                  <w:color w:val="000000"/>
                  <w:sz w:val="21"/>
                  <w:lang w:val="en-US"/>
                </w:rPr>
                <w:t>pMarA</w:t>
              </w:r>
              <w:proofErr w:type="spellEnd"/>
              <w:r w:rsidRPr="0048271B">
                <w:rPr>
                  <w:rFonts w:ascii="Calibri" w:hAnsi="Calibri"/>
                  <w:color w:val="000000"/>
                  <w:sz w:val="21"/>
                  <w:lang w:val="en-US"/>
                </w:rPr>
                <w:t xml:space="preserve"> plasmid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vAlign w:val="center"/>
          </w:tcPr>
          <w:p w14:paraId="4EFA1906" w14:textId="77777777" w:rsidR="00171BEE" w:rsidRPr="0048271B" w:rsidRDefault="00171BEE" w:rsidP="00F13569">
            <w:pPr>
              <w:adjustRightInd w:val="0"/>
              <w:snapToGrid w:val="0"/>
              <w:spacing w:after="0" w:line="360" w:lineRule="auto"/>
              <w:jc w:val="center"/>
              <w:rPr>
                <w:ins w:id="797" w:author="Author" w:date="2023-09-08T17:16:00Z"/>
                <w:rFonts w:ascii="Calibri" w:hAnsi="Calibri"/>
                <w:color w:val="000000"/>
                <w:sz w:val="21"/>
                <w:lang w:val="en-US"/>
              </w:rPr>
            </w:pPr>
            <w:ins w:id="798" w:author="Author" w:date="2023-09-08T17:16:00Z">
              <w:r w:rsidRPr="0048271B">
                <w:rPr>
                  <w:rFonts w:ascii="Calibri" w:hAnsi="Calibri"/>
                  <w:color w:val="000000"/>
                  <w:sz w:val="21"/>
                  <w:lang w:val="en-US"/>
                </w:rPr>
                <w:t xml:space="preserve">promoter </w:t>
              </w:r>
              <w:proofErr w:type="spellStart"/>
              <w:r w:rsidRPr="0048271B">
                <w:rPr>
                  <w:rFonts w:ascii="Calibri" w:hAnsi="Calibri"/>
                  <w:color w:val="000000"/>
                  <w:sz w:val="21"/>
                  <w:lang w:val="en-US"/>
                </w:rPr>
                <w:t>σA</w:t>
              </w:r>
              <w:proofErr w:type="spellEnd"/>
              <w:r w:rsidRPr="0048271B">
                <w:rPr>
                  <w:rFonts w:ascii="Calibri" w:hAnsi="Calibri"/>
                  <w:color w:val="000000"/>
                  <w:sz w:val="21"/>
                  <w:lang w:val="en-US"/>
                </w:rPr>
                <w:t xml:space="preserve">, </w:t>
              </w:r>
              <w:proofErr w:type="spellStart"/>
              <w:r w:rsidRPr="0048271B">
                <w:rPr>
                  <w:rFonts w:ascii="Calibri" w:hAnsi="Calibri"/>
                  <w:color w:val="000000"/>
                  <w:sz w:val="21"/>
                  <w:lang w:val="en-US"/>
                </w:rPr>
                <w:t>kmR</w:t>
              </w:r>
              <w:proofErr w:type="spellEnd"/>
              <w:r w:rsidRPr="0048271B">
                <w:rPr>
                  <w:rFonts w:ascii="Calibri" w:hAnsi="Calibri"/>
                  <w:color w:val="000000"/>
                  <w:sz w:val="21"/>
                  <w:lang w:val="en-US"/>
                </w:rPr>
                <w:t xml:space="preserve"> </w:t>
              </w:r>
              <w:proofErr w:type="spellStart"/>
              <w:r w:rsidRPr="0048271B">
                <w:rPr>
                  <w:rFonts w:ascii="Calibri" w:hAnsi="Calibri"/>
                  <w:color w:val="000000"/>
                  <w:sz w:val="21"/>
                  <w:lang w:val="en-US"/>
                </w:rPr>
                <w:t>ApR</w:t>
              </w:r>
              <w:proofErr w:type="spellEnd"/>
              <w:r w:rsidRPr="0048271B">
                <w:rPr>
                  <w:rFonts w:ascii="Calibri" w:hAnsi="Calibri"/>
                  <w:color w:val="000000"/>
                  <w:sz w:val="21"/>
                  <w:lang w:val="en-US"/>
                </w:rPr>
                <w:t xml:space="preserve"> </w:t>
              </w:r>
              <w:proofErr w:type="spellStart"/>
              <w:r w:rsidRPr="0048271B">
                <w:rPr>
                  <w:rFonts w:ascii="Calibri" w:hAnsi="Calibri"/>
                  <w:color w:val="000000"/>
                  <w:sz w:val="21"/>
                  <w:lang w:val="en-US"/>
                </w:rPr>
                <w:t>EmR</w:t>
              </w:r>
              <w:proofErr w:type="spellEnd"/>
              <w:r w:rsidRPr="0048271B">
                <w:rPr>
                  <w:rFonts w:ascii="Calibri" w:hAnsi="Calibri"/>
                  <w:color w:val="000000"/>
                  <w:sz w:val="21"/>
                  <w:lang w:val="en-US"/>
                </w:rPr>
                <w:t xml:space="preserve"> pUC19 carrying TnYLB-1 transposon, mariner-Himar1 transposase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vAlign w:val="center"/>
          </w:tcPr>
          <w:p w14:paraId="6B9EE234" w14:textId="77777777" w:rsidR="00171BEE" w:rsidRPr="0048271B" w:rsidRDefault="00171BEE" w:rsidP="00F13569">
            <w:pPr>
              <w:adjustRightInd w:val="0"/>
              <w:snapToGrid w:val="0"/>
              <w:spacing w:after="0" w:line="360" w:lineRule="auto"/>
              <w:jc w:val="center"/>
              <w:rPr>
                <w:ins w:id="799" w:author="Author" w:date="2023-09-08T17:16:00Z"/>
                <w:rFonts w:ascii="Calibri" w:hAnsi="Calibri"/>
                <w:color w:val="000000"/>
                <w:sz w:val="21"/>
                <w:lang w:val="fi-FI"/>
              </w:rPr>
            </w:pPr>
            <w:ins w:id="800" w:author="Author" w:date="2023-09-08T17:16:00Z">
              <w:r w:rsidRPr="0048271B">
                <w:rPr>
                  <w:rFonts w:ascii="Calibri" w:hAnsi="Calibri"/>
                  <w:color w:val="000000"/>
                  <w:sz w:val="21"/>
                  <w:lang w:val="fi-FI"/>
                </w:rPr>
                <w:t xml:space="preserve">Y. Le Breton </w:t>
              </w:r>
              <w:r w:rsidRPr="0048271B">
                <w:rPr>
                  <w:rFonts w:ascii="Calibri" w:hAnsi="Calibri"/>
                  <w:i/>
                  <w:color w:val="000000"/>
                  <w:sz w:val="21"/>
                  <w:lang w:val="fi-FI"/>
                </w:rPr>
                <w:t>et al</w:t>
              </w:r>
              <w:r w:rsidRPr="0048271B">
                <w:rPr>
                  <w:rFonts w:ascii="Calibri" w:hAnsi="Calibri"/>
                  <w:color w:val="000000"/>
                  <w:sz w:val="21"/>
                  <w:lang w:val="fi-FI"/>
                </w:rPr>
                <w:t>. 2006 (</w:t>
              </w:r>
              <w:r w:rsidRPr="00E970CD">
                <w:rPr>
                  <w:rFonts w:ascii="Calibri" w:hAnsi="Calibri" w:cs="Calibri"/>
                  <w:noProof/>
                  <w:color w:val="000000"/>
                  <w:sz w:val="21"/>
                  <w:szCs w:val="21"/>
                  <w:lang w:val="fi-FI"/>
                </w:rPr>
                <w:t>47</w:t>
              </w:r>
              <w:r w:rsidRPr="0048271B">
                <w:rPr>
                  <w:rFonts w:ascii="Calibri" w:hAnsi="Calibri"/>
                  <w:color w:val="000000"/>
                  <w:sz w:val="21"/>
                  <w:lang w:val="fi-FI"/>
                </w:rPr>
                <w:t>)</w:t>
              </w:r>
            </w:ins>
          </w:p>
        </w:tc>
      </w:tr>
    </w:tbl>
    <w:p w14:paraId="70F24BB4" w14:textId="77777777" w:rsidR="00171BEE" w:rsidRPr="00E84B97" w:rsidRDefault="00171BEE" w:rsidP="00171BEE">
      <w:pPr>
        <w:adjustRightInd w:val="0"/>
        <w:spacing w:line="480" w:lineRule="auto"/>
        <w:jc w:val="both"/>
        <w:rPr>
          <w:ins w:id="801" w:author="Author" w:date="2023-09-08T17:16:00Z"/>
          <w:rFonts w:ascii="Calibri" w:eastAsia="等线" w:hAnsi="Calibri" w:cs="Calibri"/>
          <w:sz w:val="20"/>
          <w:szCs w:val="20"/>
        </w:rPr>
      </w:pPr>
    </w:p>
    <w:p w14:paraId="1A4F3021" w14:textId="77777777" w:rsidR="00171BEE" w:rsidRPr="0048271B" w:rsidRDefault="00171BEE" w:rsidP="00171BEE">
      <w:pPr>
        <w:adjustRightInd w:val="0"/>
        <w:snapToGrid w:val="0"/>
        <w:spacing w:before="120" w:after="120" w:line="480" w:lineRule="auto"/>
        <w:rPr>
          <w:ins w:id="802" w:author="Author" w:date="2023-09-08T17:16:00Z"/>
          <w:rFonts w:ascii="Calibri" w:hAnsi="Calibri"/>
          <w:b/>
          <w:sz w:val="20"/>
          <w:lang w:val="fi-FI"/>
        </w:rPr>
      </w:pPr>
    </w:p>
    <w:p w14:paraId="6AF61FA7" w14:textId="14501B73" w:rsidR="00171BEE" w:rsidRPr="00C27553" w:rsidRDefault="00171BEE" w:rsidP="00171BEE">
      <w:pPr>
        <w:adjustRightInd w:val="0"/>
        <w:snapToGrid w:val="0"/>
        <w:spacing w:before="120" w:after="120" w:line="480" w:lineRule="auto"/>
        <w:rPr>
          <w:ins w:id="803" w:author="Author" w:date="2023-09-08T17:16:00Z"/>
          <w:rFonts w:ascii="Calibri" w:eastAsia="等线" w:hAnsi="Calibri" w:cs="Calibri"/>
          <w:b/>
          <w:bCs/>
          <w:sz w:val="20"/>
          <w:szCs w:val="20"/>
          <w:lang w:val="en-US"/>
        </w:rPr>
      </w:pPr>
      <w:ins w:id="804" w:author="Author" w:date="2023-09-08T17:16:00Z">
        <w:r w:rsidRPr="00D273DE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t>Supplementary file 2</w:t>
        </w:r>
      </w:ins>
      <w:ins w:id="805" w:author="Author" w:date="2023-09-08T17:20:00Z">
        <w:r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t>h</w:t>
        </w:r>
      </w:ins>
      <w:ins w:id="806" w:author="Author" w:date="2023-09-08T17:16:00Z">
        <w:r w:rsidRPr="00C27553">
          <w:rPr>
            <w:rFonts w:ascii="Calibri" w:eastAsia="等线" w:hAnsi="Calibri" w:cs="Calibri"/>
            <w:b/>
            <w:bCs/>
            <w:sz w:val="20"/>
            <w:szCs w:val="20"/>
            <w:lang w:val="en-US"/>
          </w:rPr>
          <w:t>. Primers used in this study.</w:t>
        </w:r>
      </w:ins>
    </w:p>
    <w:tbl>
      <w:tblPr>
        <w:tblW w:w="5000" w:type="pct"/>
        <w:tblLook w:val="04A0" w:firstRow="1" w:lastRow="0" w:firstColumn="1" w:lastColumn="0" w:noHBand="0" w:noVBand="1"/>
      </w:tblPr>
      <w:tblGrid>
        <w:gridCol w:w="1484"/>
        <w:gridCol w:w="4576"/>
        <w:gridCol w:w="2966"/>
      </w:tblGrid>
      <w:tr w:rsidR="00171BEE" w:rsidRPr="00C27553" w14:paraId="6A40D3C2" w14:textId="77777777" w:rsidTr="00F13569">
        <w:trPr>
          <w:trHeight w:val="397"/>
          <w:ins w:id="807" w:author="Author" w:date="2023-09-08T17:16:00Z"/>
        </w:trPr>
        <w:tc>
          <w:tcPr>
            <w:tcW w:w="822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7F29364F" w14:textId="77777777" w:rsidR="00171BEE" w:rsidRPr="0048271B" w:rsidRDefault="00171BEE" w:rsidP="00F13569">
            <w:pPr>
              <w:adjustRightInd w:val="0"/>
              <w:snapToGrid w:val="0"/>
              <w:spacing w:after="0" w:line="360" w:lineRule="auto"/>
              <w:jc w:val="center"/>
              <w:rPr>
                <w:ins w:id="808" w:author="Author" w:date="2023-09-08T17:16:00Z"/>
                <w:rFonts w:ascii="Calibri" w:hAnsi="Calibri"/>
                <w:b/>
                <w:color w:val="000000"/>
                <w:sz w:val="21"/>
                <w:lang w:val="en-US"/>
              </w:rPr>
            </w:pPr>
            <w:ins w:id="809" w:author="Author" w:date="2023-09-08T17:16:00Z">
              <w:r w:rsidRPr="0048271B">
                <w:rPr>
                  <w:rFonts w:ascii="Calibri" w:hAnsi="Calibri"/>
                  <w:b/>
                  <w:color w:val="000000"/>
                  <w:sz w:val="21"/>
                  <w:lang w:val="en-US"/>
                </w:rPr>
                <w:t>Primer</w:t>
              </w:r>
            </w:ins>
          </w:p>
        </w:tc>
        <w:tc>
          <w:tcPr>
            <w:tcW w:w="2535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6B158396" w14:textId="77777777" w:rsidR="00171BEE" w:rsidRPr="0048271B" w:rsidRDefault="00171BEE" w:rsidP="00F13569">
            <w:pPr>
              <w:adjustRightInd w:val="0"/>
              <w:snapToGrid w:val="0"/>
              <w:spacing w:after="0" w:line="360" w:lineRule="auto"/>
              <w:jc w:val="center"/>
              <w:rPr>
                <w:ins w:id="810" w:author="Author" w:date="2023-09-08T17:16:00Z"/>
                <w:rFonts w:ascii="Calibri" w:hAnsi="Calibri"/>
                <w:b/>
                <w:color w:val="000000"/>
                <w:sz w:val="21"/>
                <w:lang w:val="en-US"/>
              </w:rPr>
            </w:pPr>
            <w:ins w:id="811" w:author="Author" w:date="2023-09-08T17:16:00Z">
              <w:r w:rsidRPr="0048271B">
                <w:rPr>
                  <w:rFonts w:ascii="Calibri" w:hAnsi="Calibri"/>
                  <w:b/>
                  <w:color w:val="000000"/>
                  <w:sz w:val="21"/>
                  <w:lang w:val="en-US"/>
                </w:rPr>
                <w:t>Sequence (5’ to 3’ end)</w:t>
              </w:r>
            </w:ins>
          </w:p>
        </w:tc>
        <w:tc>
          <w:tcPr>
            <w:tcW w:w="1643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3365FA51" w14:textId="77777777" w:rsidR="00171BEE" w:rsidRPr="0048271B" w:rsidRDefault="00171BEE" w:rsidP="00F13569">
            <w:pPr>
              <w:adjustRightInd w:val="0"/>
              <w:snapToGrid w:val="0"/>
              <w:spacing w:after="0" w:line="360" w:lineRule="auto"/>
              <w:jc w:val="center"/>
              <w:rPr>
                <w:ins w:id="812" w:author="Author" w:date="2023-09-08T17:16:00Z"/>
                <w:rFonts w:ascii="Calibri" w:hAnsi="Calibri"/>
                <w:b/>
                <w:color w:val="000000"/>
                <w:sz w:val="21"/>
                <w:lang w:val="en-US"/>
              </w:rPr>
            </w:pPr>
            <w:ins w:id="813" w:author="Author" w:date="2023-09-08T17:16:00Z">
              <w:r w:rsidRPr="0048271B">
                <w:rPr>
                  <w:rFonts w:ascii="Calibri" w:hAnsi="Calibri"/>
                  <w:b/>
                  <w:color w:val="000000"/>
                  <w:sz w:val="21"/>
                  <w:lang w:val="en-US"/>
                </w:rPr>
                <w:t>Source or reference</w:t>
              </w:r>
            </w:ins>
          </w:p>
        </w:tc>
      </w:tr>
      <w:tr w:rsidR="00171BEE" w:rsidRPr="00C27553" w14:paraId="6AD45B5A" w14:textId="77777777" w:rsidTr="00F13569">
        <w:trPr>
          <w:trHeight w:val="397"/>
          <w:ins w:id="814" w:author="Author" w:date="2023-09-08T17:16:00Z"/>
        </w:trPr>
        <w:tc>
          <w:tcPr>
            <w:tcW w:w="82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5408AD9D" w14:textId="77777777" w:rsidR="00171BEE" w:rsidRPr="0048271B" w:rsidRDefault="00171BEE" w:rsidP="00F13569">
            <w:pPr>
              <w:adjustRightInd w:val="0"/>
              <w:snapToGrid w:val="0"/>
              <w:spacing w:after="0" w:line="360" w:lineRule="auto"/>
              <w:jc w:val="center"/>
              <w:rPr>
                <w:ins w:id="815" w:author="Author" w:date="2023-09-08T17:16:00Z"/>
                <w:rFonts w:ascii="Calibri" w:hAnsi="Calibri"/>
                <w:color w:val="000000"/>
                <w:sz w:val="21"/>
                <w:lang w:val="en-US"/>
              </w:rPr>
            </w:pPr>
            <w:ins w:id="816" w:author="Author" w:date="2023-09-08T17:16:00Z">
              <w:r w:rsidRPr="0048271B">
                <w:rPr>
                  <w:rFonts w:ascii="Calibri" w:hAnsi="Calibri"/>
                  <w:color w:val="000000"/>
                  <w:sz w:val="21"/>
                  <w:lang w:val="en-US"/>
                </w:rPr>
                <w:t>oIPCR1</w:t>
              </w:r>
            </w:ins>
          </w:p>
        </w:tc>
        <w:tc>
          <w:tcPr>
            <w:tcW w:w="25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6BF94EB4" w14:textId="77777777" w:rsidR="00171BEE" w:rsidRPr="0048271B" w:rsidRDefault="00171BEE" w:rsidP="00F13569">
            <w:pPr>
              <w:adjustRightInd w:val="0"/>
              <w:snapToGrid w:val="0"/>
              <w:spacing w:after="0" w:line="360" w:lineRule="auto"/>
              <w:jc w:val="center"/>
              <w:rPr>
                <w:ins w:id="817" w:author="Author" w:date="2023-09-08T17:16:00Z"/>
                <w:rFonts w:ascii="Calibri" w:hAnsi="Calibri"/>
                <w:color w:val="000000"/>
                <w:sz w:val="21"/>
                <w:lang w:val="en-US"/>
              </w:rPr>
            </w:pPr>
            <w:ins w:id="818" w:author="Author" w:date="2023-09-08T17:16:00Z">
              <w:r w:rsidRPr="0048271B">
                <w:rPr>
                  <w:rFonts w:ascii="Calibri" w:hAnsi="Calibri"/>
                  <w:color w:val="000000"/>
                  <w:sz w:val="21"/>
                  <w:lang w:val="en-US"/>
                </w:rPr>
                <w:t>GCTTGTAAATTCTATCATAATTG</w:t>
              </w:r>
            </w:ins>
          </w:p>
        </w:tc>
        <w:tc>
          <w:tcPr>
            <w:tcW w:w="1643" w:type="pct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000000" w:fill="FFFFFF"/>
            <w:vAlign w:val="center"/>
          </w:tcPr>
          <w:p w14:paraId="564D3418" w14:textId="77777777" w:rsidR="00171BEE" w:rsidRPr="0048271B" w:rsidRDefault="00171BEE" w:rsidP="00F13569">
            <w:pPr>
              <w:adjustRightInd w:val="0"/>
              <w:snapToGrid w:val="0"/>
              <w:spacing w:after="0" w:line="360" w:lineRule="auto"/>
              <w:jc w:val="center"/>
              <w:rPr>
                <w:ins w:id="819" w:author="Author" w:date="2023-09-08T17:16:00Z"/>
                <w:rFonts w:ascii="Calibri" w:hAnsi="Calibri"/>
                <w:color w:val="000000"/>
                <w:sz w:val="21"/>
                <w:lang w:val="fi-FI"/>
              </w:rPr>
            </w:pPr>
            <w:ins w:id="820" w:author="Author" w:date="2023-09-08T17:16:00Z">
              <w:r w:rsidRPr="0048271B">
                <w:rPr>
                  <w:rFonts w:ascii="Calibri" w:hAnsi="Calibri"/>
                  <w:color w:val="000000"/>
                  <w:sz w:val="21"/>
                  <w:lang w:val="fi-FI"/>
                </w:rPr>
                <w:t xml:space="preserve">Y. Le Breton </w:t>
              </w:r>
              <w:r w:rsidRPr="0048271B">
                <w:rPr>
                  <w:rFonts w:ascii="Calibri" w:hAnsi="Calibri"/>
                  <w:i/>
                  <w:color w:val="000000"/>
                  <w:sz w:val="21"/>
                  <w:lang w:val="fi-FI"/>
                </w:rPr>
                <w:t>et al</w:t>
              </w:r>
              <w:r w:rsidRPr="0048271B">
                <w:rPr>
                  <w:rFonts w:ascii="Calibri" w:hAnsi="Calibri"/>
                  <w:color w:val="000000"/>
                  <w:sz w:val="21"/>
                  <w:lang w:val="fi-FI"/>
                </w:rPr>
                <w:t>. 2006 (</w:t>
              </w:r>
              <w:r w:rsidRPr="00E970CD">
                <w:rPr>
                  <w:rFonts w:ascii="Calibri" w:hAnsi="Calibri"/>
                  <w:noProof/>
                  <w:color w:val="000000"/>
                  <w:sz w:val="21"/>
                  <w:lang w:val="fi-FI"/>
                </w:rPr>
                <w:t>47</w:t>
              </w:r>
              <w:r w:rsidRPr="0048271B">
                <w:rPr>
                  <w:rFonts w:ascii="Calibri" w:hAnsi="Calibri"/>
                  <w:color w:val="000000"/>
                  <w:sz w:val="21"/>
                  <w:lang w:val="fi-FI"/>
                </w:rPr>
                <w:t>)</w:t>
              </w:r>
            </w:ins>
          </w:p>
        </w:tc>
      </w:tr>
      <w:tr w:rsidR="00171BEE" w:rsidRPr="00C27553" w14:paraId="4CA80DC9" w14:textId="77777777" w:rsidTr="00F13569">
        <w:trPr>
          <w:trHeight w:val="397"/>
          <w:ins w:id="821" w:author="Author" w:date="2023-09-08T17:16:00Z"/>
        </w:trPr>
        <w:tc>
          <w:tcPr>
            <w:tcW w:w="82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6FC17557" w14:textId="77777777" w:rsidR="00171BEE" w:rsidRPr="0048271B" w:rsidRDefault="00171BEE" w:rsidP="00F13569">
            <w:pPr>
              <w:adjustRightInd w:val="0"/>
              <w:snapToGrid w:val="0"/>
              <w:spacing w:after="0" w:line="360" w:lineRule="auto"/>
              <w:jc w:val="center"/>
              <w:rPr>
                <w:ins w:id="822" w:author="Author" w:date="2023-09-08T17:16:00Z"/>
                <w:rFonts w:ascii="Calibri" w:hAnsi="Calibri"/>
                <w:color w:val="000000"/>
                <w:sz w:val="21"/>
                <w:lang w:val="en-US"/>
              </w:rPr>
            </w:pPr>
            <w:ins w:id="823" w:author="Author" w:date="2023-09-08T17:16:00Z">
              <w:r w:rsidRPr="0048271B">
                <w:rPr>
                  <w:rFonts w:ascii="Calibri" w:hAnsi="Calibri"/>
                  <w:color w:val="000000"/>
                  <w:sz w:val="21"/>
                  <w:lang w:val="en-US"/>
                </w:rPr>
                <w:t>oIPCR2</w:t>
              </w:r>
            </w:ins>
          </w:p>
        </w:tc>
        <w:tc>
          <w:tcPr>
            <w:tcW w:w="25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6BBF8F4D" w14:textId="77777777" w:rsidR="00171BEE" w:rsidRPr="0048271B" w:rsidRDefault="00171BEE" w:rsidP="00F13569">
            <w:pPr>
              <w:adjustRightInd w:val="0"/>
              <w:snapToGrid w:val="0"/>
              <w:spacing w:after="0" w:line="360" w:lineRule="auto"/>
              <w:jc w:val="center"/>
              <w:rPr>
                <w:ins w:id="824" w:author="Author" w:date="2023-09-08T17:16:00Z"/>
                <w:rFonts w:ascii="Calibri" w:hAnsi="Calibri"/>
                <w:color w:val="000000"/>
                <w:sz w:val="21"/>
                <w:lang w:val="en-US"/>
              </w:rPr>
            </w:pPr>
            <w:ins w:id="825" w:author="Author" w:date="2023-09-08T17:16:00Z">
              <w:r w:rsidRPr="0048271B">
                <w:rPr>
                  <w:rFonts w:ascii="Calibri" w:hAnsi="Calibri"/>
                  <w:color w:val="000000"/>
                  <w:sz w:val="21"/>
                  <w:lang w:val="en-US"/>
                </w:rPr>
                <w:t>AGGGAATCATTTGAAGGTTGG</w:t>
              </w:r>
            </w:ins>
          </w:p>
        </w:tc>
        <w:tc>
          <w:tcPr>
            <w:tcW w:w="1643" w:type="pct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14:paraId="2EE97130" w14:textId="77777777" w:rsidR="00171BEE" w:rsidRPr="0048271B" w:rsidRDefault="00171BEE" w:rsidP="00F13569">
            <w:pPr>
              <w:adjustRightInd w:val="0"/>
              <w:snapToGrid w:val="0"/>
              <w:spacing w:after="0" w:line="360" w:lineRule="auto"/>
              <w:rPr>
                <w:ins w:id="826" w:author="Author" w:date="2023-09-08T17:16:00Z"/>
                <w:rFonts w:ascii="Calibri" w:hAnsi="Calibri"/>
                <w:color w:val="000000"/>
                <w:sz w:val="21"/>
                <w:lang w:val="en-US"/>
              </w:rPr>
            </w:pPr>
          </w:p>
        </w:tc>
      </w:tr>
      <w:tr w:rsidR="00171BEE" w:rsidRPr="00C27553" w14:paraId="0BBEEA02" w14:textId="77777777" w:rsidTr="00F13569">
        <w:trPr>
          <w:trHeight w:val="397"/>
          <w:ins w:id="827" w:author="Author" w:date="2023-09-08T17:16:00Z"/>
        </w:trPr>
        <w:tc>
          <w:tcPr>
            <w:tcW w:w="82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vAlign w:val="center"/>
          </w:tcPr>
          <w:p w14:paraId="6625BF92" w14:textId="77777777" w:rsidR="00171BEE" w:rsidRPr="0048271B" w:rsidRDefault="00171BEE" w:rsidP="00F13569">
            <w:pPr>
              <w:adjustRightInd w:val="0"/>
              <w:snapToGrid w:val="0"/>
              <w:spacing w:after="0" w:line="360" w:lineRule="auto"/>
              <w:jc w:val="center"/>
              <w:rPr>
                <w:ins w:id="828" w:author="Author" w:date="2023-09-08T17:16:00Z"/>
                <w:rFonts w:ascii="Calibri" w:hAnsi="Calibri"/>
                <w:color w:val="000000"/>
                <w:sz w:val="21"/>
                <w:lang w:val="en-US"/>
              </w:rPr>
            </w:pPr>
            <w:ins w:id="829" w:author="Author" w:date="2023-09-08T17:16:00Z">
              <w:r w:rsidRPr="0048271B">
                <w:rPr>
                  <w:rFonts w:ascii="Calibri" w:hAnsi="Calibri"/>
                  <w:color w:val="000000"/>
                  <w:sz w:val="21"/>
                  <w:lang w:val="en-US"/>
                </w:rPr>
                <w:t>oIPCR3</w:t>
              </w:r>
            </w:ins>
          </w:p>
        </w:tc>
        <w:tc>
          <w:tcPr>
            <w:tcW w:w="253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vAlign w:val="center"/>
          </w:tcPr>
          <w:p w14:paraId="51331EED" w14:textId="77777777" w:rsidR="00171BEE" w:rsidRPr="0048271B" w:rsidRDefault="00171BEE" w:rsidP="00F13569">
            <w:pPr>
              <w:adjustRightInd w:val="0"/>
              <w:snapToGrid w:val="0"/>
              <w:spacing w:after="0" w:line="360" w:lineRule="auto"/>
              <w:jc w:val="center"/>
              <w:rPr>
                <w:ins w:id="830" w:author="Author" w:date="2023-09-08T17:16:00Z"/>
                <w:rFonts w:ascii="Calibri" w:hAnsi="Calibri"/>
                <w:color w:val="000000"/>
                <w:sz w:val="21"/>
                <w:lang w:val="en-US"/>
              </w:rPr>
            </w:pPr>
            <w:ins w:id="831" w:author="Author" w:date="2023-09-08T17:16:00Z">
              <w:r w:rsidRPr="0048271B">
                <w:rPr>
                  <w:rFonts w:ascii="Calibri" w:hAnsi="Calibri"/>
                  <w:color w:val="000000"/>
                  <w:sz w:val="21"/>
                  <w:lang w:val="en-US"/>
                </w:rPr>
                <w:t>GCATTTAATACTAGCGACGCC</w:t>
              </w:r>
            </w:ins>
          </w:p>
        </w:tc>
        <w:tc>
          <w:tcPr>
            <w:tcW w:w="1643" w:type="pct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14:paraId="3136509A" w14:textId="77777777" w:rsidR="00171BEE" w:rsidRPr="0048271B" w:rsidRDefault="00171BEE" w:rsidP="00F13569">
            <w:pPr>
              <w:adjustRightInd w:val="0"/>
              <w:snapToGrid w:val="0"/>
              <w:spacing w:after="0" w:line="360" w:lineRule="auto"/>
              <w:rPr>
                <w:ins w:id="832" w:author="Author" w:date="2023-09-08T17:16:00Z"/>
                <w:rFonts w:ascii="Calibri" w:hAnsi="Calibri"/>
                <w:color w:val="000000"/>
                <w:sz w:val="21"/>
                <w:lang w:val="en-US"/>
              </w:rPr>
            </w:pPr>
          </w:p>
        </w:tc>
      </w:tr>
    </w:tbl>
    <w:p w14:paraId="4C15F477" w14:textId="74F68A8F" w:rsidR="0060444E" w:rsidRPr="003C33B0" w:rsidDel="00171BEE" w:rsidRDefault="0060444E">
      <w:pPr>
        <w:spacing w:after="0" w:line="240" w:lineRule="auto"/>
        <w:rPr>
          <w:del w:id="833" w:author="Author" w:date="2023-09-08T17:16:00Z"/>
          <w:rFonts w:ascii="Calibri" w:eastAsia="等线" w:hAnsi="Calibri" w:cs="Calibri" w:hint="eastAsia"/>
          <w:b/>
          <w:bCs/>
          <w:sz w:val="20"/>
          <w:szCs w:val="20"/>
          <w:lang w:val="en-US"/>
          <w:rPrChange w:id="834" w:author="Author" w:date="2023-09-08T17:20:00Z">
            <w:rPr>
              <w:del w:id="835" w:author="Author" w:date="2023-09-08T17:16:00Z"/>
              <w:lang w:val="en-US"/>
            </w:rPr>
          </w:rPrChange>
        </w:rPr>
        <w:pPrChange w:id="836" w:author="Author" w:date="2023-09-08T17:20:00Z">
          <w:pPr/>
        </w:pPrChange>
      </w:pPr>
    </w:p>
    <w:p w14:paraId="6645BAAE" w14:textId="5A5C63D4" w:rsidR="0060444E" w:rsidRPr="00092446" w:rsidDel="00171BEE" w:rsidRDefault="0060444E">
      <w:pPr>
        <w:pStyle w:val="EndNoteBibliography"/>
        <w:rPr>
          <w:del w:id="837" w:author="Author" w:date="2023-09-08T17:16:00Z"/>
          <w:rFonts w:hint="eastAsia"/>
          <w:sz w:val="20"/>
          <w:lang w:val="en-US"/>
        </w:rPr>
      </w:pPr>
    </w:p>
    <w:bookmarkEnd w:id="1"/>
    <w:p w14:paraId="1C1783C6" w14:textId="77777777" w:rsidR="00796603" w:rsidRDefault="00796603" w:rsidP="00280A2C">
      <w:pPr>
        <w:spacing w:before="156" w:after="156"/>
        <w:rPr>
          <w:rFonts w:hint="eastAsia"/>
        </w:rPr>
        <w:pPrChange w:id="838" w:author="Author" w:date="2023-09-08T19:31:00Z">
          <w:pPr>
            <w:spacing w:before="156" w:after="156"/>
            <w:ind w:firstLine="480"/>
          </w:pPr>
        </w:pPrChange>
      </w:pPr>
    </w:p>
    <w:sectPr w:rsidR="00796603" w:rsidSect="001A7C5D">
      <w:footerReference w:type="default" r:id="rId9"/>
      <w:pgSz w:w="11906" w:h="16838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28CB9" w14:textId="77777777" w:rsidR="00E92720" w:rsidRDefault="00E92720">
      <w:pPr>
        <w:spacing w:after="0" w:line="240" w:lineRule="auto"/>
      </w:pPr>
      <w:r>
        <w:separator/>
      </w:r>
    </w:p>
  </w:endnote>
  <w:endnote w:type="continuationSeparator" w:id="0">
    <w:p w14:paraId="53C84C22" w14:textId="77777777" w:rsidR="00E92720" w:rsidRDefault="00E92720">
      <w:pPr>
        <w:spacing w:after="0" w:line="240" w:lineRule="auto"/>
      </w:pPr>
      <w:r>
        <w:continuationSeparator/>
      </w:r>
    </w:p>
  </w:endnote>
  <w:endnote w:type="continuationNotice" w:id="1">
    <w:p w14:paraId="775D7A0A" w14:textId="77777777" w:rsidR="00E92720" w:rsidRDefault="00E9272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4362172"/>
    </w:sdtPr>
    <w:sdtContent>
      <w:p w14:paraId="3F6B540B" w14:textId="77777777" w:rsidR="007344BC" w:rsidRDefault="0000000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1383FE38" w14:textId="77777777" w:rsidR="007344BC" w:rsidRDefault="007344B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7CCDE" w14:textId="77777777" w:rsidR="00E92720" w:rsidRDefault="00E92720">
      <w:pPr>
        <w:spacing w:after="0" w:line="240" w:lineRule="auto"/>
      </w:pPr>
      <w:r>
        <w:separator/>
      </w:r>
    </w:p>
  </w:footnote>
  <w:footnote w:type="continuationSeparator" w:id="0">
    <w:p w14:paraId="2615C03F" w14:textId="77777777" w:rsidR="00E92720" w:rsidRDefault="00E92720">
      <w:pPr>
        <w:spacing w:after="0" w:line="240" w:lineRule="auto"/>
      </w:pPr>
      <w:r>
        <w:continuationSeparator/>
      </w:r>
    </w:p>
  </w:footnote>
  <w:footnote w:type="continuationNotice" w:id="1">
    <w:p w14:paraId="76CF3637" w14:textId="77777777" w:rsidR="00E92720" w:rsidRDefault="00E9272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C3FC4"/>
    <w:multiLevelType w:val="hybridMultilevel"/>
    <w:tmpl w:val="C4A2ED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BD0CF1"/>
    <w:multiLevelType w:val="hybridMultilevel"/>
    <w:tmpl w:val="6A5A685A"/>
    <w:lvl w:ilvl="0" w:tplc="F88E1824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1B60FD"/>
    <w:multiLevelType w:val="hybridMultilevel"/>
    <w:tmpl w:val="BB181F8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582136"/>
    <w:multiLevelType w:val="hybridMultilevel"/>
    <w:tmpl w:val="EA14B5D6"/>
    <w:lvl w:ilvl="0" w:tplc="88709454">
      <w:start w:val="4"/>
      <w:numFmt w:val="bullet"/>
      <w:lvlText w:val="-"/>
      <w:lvlJc w:val="left"/>
      <w:pPr>
        <w:ind w:left="78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779D0A87"/>
    <w:multiLevelType w:val="multilevel"/>
    <w:tmpl w:val="24C04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F424BB4"/>
    <w:multiLevelType w:val="hybridMultilevel"/>
    <w:tmpl w:val="B1B03964"/>
    <w:lvl w:ilvl="0" w:tplc="29364918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3708287">
    <w:abstractNumId w:val="0"/>
  </w:num>
  <w:num w:numId="2" w16cid:durableId="379743809">
    <w:abstractNumId w:val="1"/>
  </w:num>
  <w:num w:numId="3" w16cid:durableId="1971284370">
    <w:abstractNumId w:val="4"/>
  </w:num>
  <w:num w:numId="4" w16cid:durableId="1357465809">
    <w:abstractNumId w:val="2"/>
  </w:num>
  <w:num w:numId="5" w16cid:durableId="1110121942">
    <w:abstractNumId w:val="5"/>
  </w:num>
  <w:num w:numId="6" w16cid:durableId="1404985593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removeDateAndTime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60444E"/>
    <w:rsid w:val="00003740"/>
    <w:rsid w:val="00003757"/>
    <w:rsid w:val="00006ABB"/>
    <w:rsid w:val="00024845"/>
    <w:rsid w:val="00025133"/>
    <w:rsid w:val="00025A0E"/>
    <w:rsid w:val="00040F5E"/>
    <w:rsid w:val="0004664B"/>
    <w:rsid w:val="00055FC6"/>
    <w:rsid w:val="00060D6A"/>
    <w:rsid w:val="000672EB"/>
    <w:rsid w:val="00072947"/>
    <w:rsid w:val="00083EE1"/>
    <w:rsid w:val="00085EFD"/>
    <w:rsid w:val="00092446"/>
    <w:rsid w:val="00095532"/>
    <w:rsid w:val="000A1083"/>
    <w:rsid w:val="000A2D71"/>
    <w:rsid w:val="000A6C37"/>
    <w:rsid w:val="000B3DCB"/>
    <w:rsid w:val="000B47A0"/>
    <w:rsid w:val="000C7814"/>
    <w:rsid w:val="000C7AC1"/>
    <w:rsid w:val="000D2F8C"/>
    <w:rsid w:val="000D30AE"/>
    <w:rsid w:val="000D6767"/>
    <w:rsid w:val="000E0B9A"/>
    <w:rsid w:val="000E416E"/>
    <w:rsid w:val="000E6BCA"/>
    <w:rsid w:val="000E72D5"/>
    <w:rsid w:val="0010104B"/>
    <w:rsid w:val="0011063E"/>
    <w:rsid w:val="00116235"/>
    <w:rsid w:val="0012140B"/>
    <w:rsid w:val="001321D0"/>
    <w:rsid w:val="001378C8"/>
    <w:rsid w:val="0014409D"/>
    <w:rsid w:val="00165A29"/>
    <w:rsid w:val="00171BEE"/>
    <w:rsid w:val="001738DD"/>
    <w:rsid w:val="0018044C"/>
    <w:rsid w:val="00180544"/>
    <w:rsid w:val="00186562"/>
    <w:rsid w:val="001A10E2"/>
    <w:rsid w:val="001A20FB"/>
    <w:rsid w:val="001B577F"/>
    <w:rsid w:val="001D1FB5"/>
    <w:rsid w:val="001E08BC"/>
    <w:rsid w:val="001E555C"/>
    <w:rsid w:val="002036DC"/>
    <w:rsid w:val="00203C71"/>
    <w:rsid w:val="002225E0"/>
    <w:rsid w:val="0023309A"/>
    <w:rsid w:val="00234B86"/>
    <w:rsid w:val="00236C2C"/>
    <w:rsid w:val="00247963"/>
    <w:rsid w:val="00261ABA"/>
    <w:rsid w:val="00265B60"/>
    <w:rsid w:val="00272FDB"/>
    <w:rsid w:val="002755B9"/>
    <w:rsid w:val="00280A2C"/>
    <w:rsid w:val="00280B79"/>
    <w:rsid w:val="00280EF9"/>
    <w:rsid w:val="00292F2B"/>
    <w:rsid w:val="002A49C2"/>
    <w:rsid w:val="002A7479"/>
    <w:rsid w:val="002A7502"/>
    <w:rsid w:val="002B607F"/>
    <w:rsid w:val="002B7912"/>
    <w:rsid w:val="002C281B"/>
    <w:rsid w:val="002D1105"/>
    <w:rsid w:val="002D2219"/>
    <w:rsid w:val="002D4DA7"/>
    <w:rsid w:val="002E2880"/>
    <w:rsid w:val="002F53FE"/>
    <w:rsid w:val="002F6913"/>
    <w:rsid w:val="002F774C"/>
    <w:rsid w:val="00302861"/>
    <w:rsid w:val="00314822"/>
    <w:rsid w:val="0031646A"/>
    <w:rsid w:val="00326847"/>
    <w:rsid w:val="0034754B"/>
    <w:rsid w:val="00347BCF"/>
    <w:rsid w:val="00347F22"/>
    <w:rsid w:val="00350FDD"/>
    <w:rsid w:val="00360591"/>
    <w:rsid w:val="0036342B"/>
    <w:rsid w:val="00366B51"/>
    <w:rsid w:val="003705FD"/>
    <w:rsid w:val="00377E43"/>
    <w:rsid w:val="00383B98"/>
    <w:rsid w:val="0039102B"/>
    <w:rsid w:val="00394F31"/>
    <w:rsid w:val="003A4A80"/>
    <w:rsid w:val="003A768A"/>
    <w:rsid w:val="003B6D8F"/>
    <w:rsid w:val="003B7CC3"/>
    <w:rsid w:val="003C0E69"/>
    <w:rsid w:val="003C33B0"/>
    <w:rsid w:val="003D5BBB"/>
    <w:rsid w:val="003D7A9A"/>
    <w:rsid w:val="003E0DF3"/>
    <w:rsid w:val="003E72C6"/>
    <w:rsid w:val="003E7AF8"/>
    <w:rsid w:val="003F3001"/>
    <w:rsid w:val="00402645"/>
    <w:rsid w:val="00403531"/>
    <w:rsid w:val="00404838"/>
    <w:rsid w:val="00411512"/>
    <w:rsid w:val="0041506C"/>
    <w:rsid w:val="00415878"/>
    <w:rsid w:val="00416023"/>
    <w:rsid w:val="00436DEF"/>
    <w:rsid w:val="004459CF"/>
    <w:rsid w:val="00456060"/>
    <w:rsid w:val="00456802"/>
    <w:rsid w:val="00456C27"/>
    <w:rsid w:val="00461FB9"/>
    <w:rsid w:val="00466599"/>
    <w:rsid w:val="00466B05"/>
    <w:rsid w:val="00473EC2"/>
    <w:rsid w:val="00474080"/>
    <w:rsid w:val="0048271B"/>
    <w:rsid w:val="004A22EB"/>
    <w:rsid w:val="004B2F1E"/>
    <w:rsid w:val="004D0B61"/>
    <w:rsid w:val="004E27AF"/>
    <w:rsid w:val="004F6966"/>
    <w:rsid w:val="00502845"/>
    <w:rsid w:val="00502D3D"/>
    <w:rsid w:val="005254BF"/>
    <w:rsid w:val="00533D8C"/>
    <w:rsid w:val="00536366"/>
    <w:rsid w:val="00545409"/>
    <w:rsid w:val="00570C56"/>
    <w:rsid w:val="00574534"/>
    <w:rsid w:val="005A0E14"/>
    <w:rsid w:val="005A5516"/>
    <w:rsid w:val="005A6C42"/>
    <w:rsid w:val="005C7DFF"/>
    <w:rsid w:val="005D3F1F"/>
    <w:rsid w:val="005D4A51"/>
    <w:rsid w:val="005D4B0A"/>
    <w:rsid w:val="005D4BFA"/>
    <w:rsid w:val="005E0457"/>
    <w:rsid w:val="005F6381"/>
    <w:rsid w:val="00601E15"/>
    <w:rsid w:val="0060444E"/>
    <w:rsid w:val="006308CB"/>
    <w:rsid w:val="006320F1"/>
    <w:rsid w:val="00645C9E"/>
    <w:rsid w:val="00657BBD"/>
    <w:rsid w:val="006629D6"/>
    <w:rsid w:val="006764F7"/>
    <w:rsid w:val="00680B47"/>
    <w:rsid w:val="00685C32"/>
    <w:rsid w:val="006869AE"/>
    <w:rsid w:val="00690039"/>
    <w:rsid w:val="00697512"/>
    <w:rsid w:val="006A17FC"/>
    <w:rsid w:val="006B0B46"/>
    <w:rsid w:val="006B49AB"/>
    <w:rsid w:val="006C127F"/>
    <w:rsid w:val="006C6123"/>
    <w:rsid w:val="006D3F43"/>
    <w:rsid w:val="006E693D"/>
    <w:rsid w:val="00732F54"/>
    <w:rsid w:val="007344BC"/>
    <w:rsid w:val="0073799D"/>
    <w:rsid w:val="0076305C"/>
    <w:rsid w:val="0077448A"/>
    <w:rsid w:val="00774CB3"/>
    <w:rsid w:val="00775AED"/>
    <w:rsid w:val="00777495"/>
    <w:rsid w:val="0078630C"/>
    <w:rsid w:val="007863B7"/>
    <w:rsid w:val="00786B53"/>
    <w:rsid w:val="00790CFA"/>
    <w:rsid w:val="00796603"/>
    <w:rsid w:val="007B2B42"/>
    <w:rsid w:val="007B4E14"/>
    <w:rsid w:val="007C25F1"/>
    <w:rsid w:val="007C411A"/>
    <w:rsid w:val="007C727B"/>
    <w:rsid w:val="007E11E1"/>
    <w:rsid w:val="007E4744"/>
    <w:rsid w:val="007E64A2"/>
    <w:rsid w:val="007E6BDC"/>
    <w:rsid w:val="007F253C"/>
    <w:rsid w:val="007F678E"/>
    <w:rsid w:val="00805D3E"/>
    <w:rsid w:val="00825159"/>
    <w:rsid w:val="00830637"/>
    <w:rsid w:val="008339D8"/>
    <w:rsid w:val="008476FB"/>
    <w:rsid w:val="00861C45"/>
    <w:rsid w:val="0086378F"/>
    <w:rsid w:val="00866095"/>
    <w:rsid w:val="0088332F"/>
    <w:rsid w:val="00891676"/>
    <w:rsid w:val="0089543A"/>
    <w:rsid w:val="008955DC"/>
    <w:rsid w:val="00895CC2"/>
    <w:rsid w:val="00895FC4"/>
    <w:rsid w:val="008A2C6A"/>
    <w:rsid w:val="008A4DB1"/>
    <w:rsid w:val="008A7C5A"/>
    <w:rsid w:val="008B172B"/>
    <w:rsid w:val="008B4678"/>
    <w:rsid w:val="008B727A"/>
    <w:rsid w:val="008C641A"/>
    <w:rsid w:val="008E13BC"/>
    <w:rsid w:val="008E1FAC"/>
    <w:rsid w:val="008E7829"/>
    <w:rsid w:val="008F0B49"/>
    <w:rsid w:val="008F1267"/>
    <w:rsid w:val="00921C51"/>
    <w:rsid w:val="00927EDB"/>
    <w:rsid w:val="00936FC4"/>
    <w:rsid w:val="00946922"/>
    <w:rsid w:val="00947181"/>
    <w:rsid w:val="0095129A"/>
    <w:rsid w:val="00953EAB"/>
    <w:rsid w:val="00966FCC"/>
    <w:rsid w:val="00967B02"/>
    <w:rsid w:val="00972CD4"/>
    <w:rsid w:val="009767CC"/>
    <w:rsid w:val="00977687"/>
    <w:rsid w:val="00982BD0"/>
    <w:rsid w:val="00982E9D"/>
    <w:rsid w:val="00991D46"/>
    <w:rsid w:val="009942F7"/>
    <w:rsid w:val="009948CC"/>
    <w:rsid w:val="009A5CB2"/>
    <w:rsid w:val="009B236A"/>
    <w:rsid w:val="009B41CD"/>
    <w:rsid w:val="009C4063"/>
    <w:rsid w:val="009D773A"/>
    <w:rsid w:val="009E164C"/>
    <w:rsid w:val="009E5286"/>
    <w:rsid w:val="009E52E5"/>
    <w:rsid w:val="009F556E"/>
    <w:rsid w:val="009F5700"/>
    <w:rsid w:val="00A1450C"/>
    <w:rsid w:val="00A30E3D"/>
    <w:rsid w:val="00A31850"/>
    <w:rsid w:val="00A446ED"/>
    <w:rsid w:val="00A44C71"/>
    <w:rsid w:val="00A45DD2"/>
    <w:rsid w:val="00A471C8"/>
    <w:rsid w:val="00A54259"/>
    <w:rsid w:val="00A5531A"/>
    <w:rsid w:val="00A563B3"/>
    <w:rsid w:val="00A63D69"/>
    <w:rsid w:val="00A75F94"/>
    <w:rsid w:val="00A83D07"/>
    <w:rsid w:val="00A85E6D"/>
    <w:rsid w:val="00A86469"/>
    <w:rsid w:val="00AC032C"/>
    <w:rsid w:val="00AD2E16"/>
    <w:rsid w:val="00AD5228"/>
    <w:rsid w:val="00AE47B0"/>
    <w:rsid w:val="00AE7157"/>
    <w:rsid w:val="00B11FF3"/>
    <w:rsid w:val="00B22C8B"/>
    <w:rsid w:val="00B23865"/>
    <w:rsid w:val="00B26B2B"/>
    <w:rsid w:val="00B46BE7"/>
    <w:rsid w:val="00B51AE3"/>
    <w:rsid w:val="00B5796B"/>
    <w:rsid w:val="00B65E6F"/>
    <w:rsid w:val="00B72418"/>
    <w:rsid w:val="00B76507"/>
    <w:rsid w:val="00B77403"/>
    <w:rsid w:val="00B90E0C"/>
    <w:rsid w:val="00B93A44"/>
    <w:rsid w:val="00B97A0B"/>
    <w:rsid w:val="00BA1460"/>
    <w:rsid w:val="00BB1878"/>
    <w:rsid w:val="00BB4B20"/>
    <w:rsid w:val="00BC0890"/>
    <w:rsid w:val="00BC74F5"/>
    <w:rsid w:val="00BD017A"/>
    <w:rsid w:val="00BD04F7"/>
    <w:rsid w:val="00BD18F6"/>
    <w:rsid w:val="00BE0F86"/>
    <w:rsid w:val="00BE35C4"/>
    <w:rsid w:val="00BE5584"/>
    <w:rsid w:val="00BE7E3D"/>
    <w:rsid w:val="00BF39F3"/>
    <w:rsid w:val="00BF6554"/>
    <w:rsid w:val="00C00213"/>
    <w:rsid w:val="00C12A67"/>
    <w:rsid w:val="00C21008"/>
    <w:rsid w:val="00C2115F"/>
    <w:rsid w:val="00C218DD"/>
    <w:rsid w:val="00C317EA"/>
    <w:rsid w:val="00C412EC"/>
    <w:rsid w:val="00C42734"/>
    <w:rsid w:val="00C678C7"/>
    <w:rsid w:val="00C72D80"/>
    <w:rsid w:val="00C74709"/>
    <w:rsid w:val="00C77A2D"/>
    <w:rsid w:val="00C85D21"/>
    <w:rsid w:val="00C93CD4"/>
    <w:rsid w:val="00C9708E"/>
    <w:rsid w:val="00CB0591"/>
    <w:rsid w:val="00CD16C8"/>
    <w:rsid w:val="00CD3C32"/>
    <w:rsid w:val="00CD58AC"/>
    <w:rsid w:val="00CD7F31"/>
    <w:rsid w:val="00CE6781"/>
    <w:rsid w:val="00CF1C8D"/>
    <w:rsid w:val="00D056F2"/>
    <w:rsid w:val="00D05749"/>
    <w:rsid w:val="00D133F7"/>
    <w:rsid w:val="00D14D9E"/>
    <w:rsid w:val="00D21697"/>
    <w:rsid w:val="00D261BE"/>
    <w:rsid w:val="00D273DE"/>
    <w:rsid w:val="00D2760F"/>
    <w:rsid w:val="00D33D6F"/>
    <w:rsid w:val="00D34371"/>
    <w:rsid w:val="00D4278B"/>
    <w:rsid w:val="00D45269"/>
    <w:rsid w:val="00D464DE"/>
    <w:rsid w:val="00D521AB"/>
    <w:rsid w:val="00D54FD5"/>
    <w:rsid w:val="00D5684A"/>
    <w:rsid w:val="00D61354"/>
    <w:rsid w:val="00D66BDA"/>
    <w:rsid w:val="00D74EBD"/>
    <w:rsid w:val="00D85C5C"/>
    <w:rsid w:val="00D869DB"/>
    <w:rsid w:val="00D954A5"/>
    <w:rsid w:val="00DA29A6"/>
    <w:rsid w:val="00DA618F"/>
    <w:rsid w:val="00DC174B"/>
    <w:rsid w:val="00DC23B4"/>
    <w:rsid w:val="00DD09AC"/>
    <w:rsid w:val="00DD7CCF"/>
    <w:rsid w:val="00DE2DB8"/>
    <w:rsid w:val="00DE4265"/>
    <w:rsid w:val="00E06C7E"/>
    <w:rsid w:val="00E1154A"/>
    <w:rsid w:val="00E170C1"/>
    <w:rsid w:val="00E25895"/>
    <w:rsid w:val="00E31B57"/>
    <w:rsid w:val="00E365F2"/>
    <w:rsid w:val="00E5183C"/>
    <w:rsid w:val="00E643CD"/>
    <w:rsid w:val="00E6481E"/>
    <w:rsid w:val="00E65850"/>
    <w:rsid w:val="00E6740E"/>
    <w:rsid w:val="00E67F5B"/>
    <w:rsid w:val="00E70815"/>
    <w:rsid w:val="00E87071"/>
    <w:rsid w:val="00E90121"/>
    <w:rsid w:val="00E92720"/>
    <w:rsid w:val="00E9301F"/>
    <w:rsid w:val="00E95666"/>
    <w:rsid w:val="00E970CD"/>
    <w:rsid w:val="00EC7C47"/>
    <w:rsid w:val="00ED37B1"/>
    <w:rsid w:val="00EE5457"/>
    <w:rsid w:val="00EE5CE2"/>
    <w:rsid w:val="00EF3A5F"/>
    <w:rsid w:val="00EF4D5A"/>
    <w:rsid w:val="00F00AAE"/>
    <w:rsid w:val="00F05886"/>
    <w:rsid w:val="00F134B7"/>
    <w:rsid w:val="00F14A1D"/>
    <w:rsid w:val="00F1730E"/>
    <w:rsid w:val="00F2286B"/>
    <w:rsid w:val="00F32E23"/>
    <w:rsid w:val="00F35995"/>
    <w:rsid w:val="00F449E1"/>
    <w:rsid w:val="00F46589"/>
    <w:rsid w:val="00F52B28"/>
    <w:rsid w:val="00F56372"/>
    <w:rsid w:val="00F623F2"/>
    <w:rsid w:val="00F67B3F"/>
    <w:rsid w:val="00F742F3"/>
    <w:rsid w:val="00F74BA1"/>
    <w:rsid w:val="00F76512"/>
    <w:rsid w:val="00F8293F"/>
    <w:rsid w:val="00F859F9"/>
    <w:rsid w:val="00F8666C"/>
    <w:rsid w:val="00F87718"/>
    <w:rsid w:val="00F97AB5"/>
    <w:rsid w:val="00FA53E4"/>
    <w:rsid w:val="00FA59EE"/>
    <w:rsid w:val="00FA67F1"/>
    <w:rsid w:val="00FB2369"/>
    <w:rsid w:val="00FB432B"/>
    <w:rsid w:val="00FC7F37"/>
    <w:rsid w:val="00FE7F7F"/>
    <w:rsid w:val="00FF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F955E3"/>
  <w15:chartTrackingRefBased/>
  <w15:docId w15:val="{815ECA18-D031-4144-8A7D-F6B27E7A2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正文1"/>
    <w:qFormat/>
    <w:rsid w:val="0060444E"/>
    <w:pPr>
      <w:spacing w:after="160" w:line="259" w:lineRule="auto"/>
    </w:pPr>
    <w:rPr>
      <w:kern w:val="0"/>
      <w:sz w:val="22"/>
      <w:lang w:val="nl-NL"/>
    </w:rPr>
  </w:style>
  <w:style w:type="paragraph" w:styleId="1">
    <w:name w:val="heading 1"/>
    <w:basedOn w:val="a"/>
    <w:next w:val="a"/>
    <w:link w:val="10"/>
    <w:uiPriority w:val="9"/>
    <w:qFormat/>
    <w:rsid w:val="006044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044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0444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0444E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qFormat/>
    <w:rsid w:val="0060444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nl-NL"/>
    </w:rPr>
  </w:style>
  <w:style w:type="character" w:customStyle="1" w:styleId="20">
    <w:name w:val="标题 2 字符"/>
    <w:basedOn w:val="a0"/>
    <w:link w:val="2"/>
    <w:uiPriority w:val="9"/>
    <w:qFormat/>
    <w:rsid w:val="0060444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nl-NL"/>
    </w:rPr>
  </w:style>
  <w:style w:type="paragraph" w:customStyle="1" w:styleId="a3">
    <w:name w:val="图注"/>
    <w:basedOn w:val="a"/>
    <w:link w:val="a4"/>
    <w:qFormat/>
    <w:rsid w:val="006C127F"/>
    <w:pPr>
      <w:jc w:val="center"/>
    </w:pPr>
    <w:rPr>
      <w:rFonts w:eastAsia="黑体"/>
      <w:sz w:val="21"/>
    </w:rPr>
  </w:style>
  <w:style w:type="character" w:customStyle="1" w:styleId="a4">
    <w:name w:val="图注 字符"/>
    <w:basedOn w:val="a0"/>
    <w:link w:val="a3"/>
    <w:rsid w:val="0060444E"/>
    <w:rPr>
      <w:rFonts w:eastAsia="黑体"/>
      <w:kern w:val="0"/>
      <w:lang w:val="nl-NL"/>
    </w:rPr>
  </w:style>
  <w:style w:type="paragraph" w:styleId="a5">
    <w:name w:val="header"/>
    <w:link w:val="a6"/>
    <w:uiPriority w:val="99"/>
    <w:unhideWhenUsed/>
    <w:qFormat/>
    <w:rsid w:val="00ED37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160"/>
      <w:jc w:val="center"/>
    </w:pPr>
    <w:rPr>
      <w:kern w:val="0"/>
      <w:sz w:val="18"/>
      <w:szCs w:val="18"/>
      <w:lang w:val="nl-NL"/>
    </w:rPr>
  </w:style>
  <w:style w:type="character" w:customStyle="1" w:styleId="a6">
    <w:name w:val="页眉 字符"/>
    <w:basedOn w:val="a0"/>
    <w:link w:val="a5"/>
    <w:uiPriority w:val="99"/>
    <w:qFormat/>
    <w:rsid w:val="0060444E"/>
    <w:rPr>
      <w:kern w:val="0"/>
      <w:sz w:val="18"/>
      <w:szCs w:val="18"/>
      <w:lang w:val="nl-NL"/>
    </w:rPr>
  </w:style>
  <w:style w:type="character" w:customStyle="1" w:styleId="40">
    <w:name w:val="标题 4 字符"/>
    <w:basedOn w:val="a0"/>
    <w:link w:val="4"/>
    <w:uiPriority w:val="9"/>
    <w:semiHidden/>
    <w:rsid w:val="0060444E"/>
    <w:rPr>
      <w:rFonts w:asciiTheme="majorHAnsi" w:eastAsiaTheme="majorEastAsia" w:hAnsiTheme="majorHAnsi" w:cstheme="majorBidi"/>
      <w:b/>
      <w:bCs/>
      <w:kern w:val="0"/>
      <w:sz w:val="28"/>
      <w:szCs w:val="28"/>
      <w:lang w:val="nl-NL"/>
    </w:rPr>
  </w:style>
  <w:style w:type="character" w:customStyle="1" w:styleId="50">
    <w:name w:val="标题 5 字符"/>
    <w:basedOn w:val="a0"/>
    <w:link w:val="5"/>
    <w:uiPriority w:val="9"/>
    <w:semiHidden/>
    <w:rsid w:val="0060444E"/>
    <w:rPr>
      <w:b/>
      <w:bCs/>
      <w:kern w:val="0"/>
      <w:sz w:val="28"/>
      <w:szCs w:val="28"/>
      <w:lang w:val="nl-NL"/>
    </w:rPr>
  </w:style>
  <w:style w:type="paragraph" w:styleId="a7">
    <w:name w:val="annotation text"/>
    <w:basedOn w:val="a"/>
    <w:link w:val="a8"/>
    <w:uiPriority w:val="99"/>
    <w:unhideWhenUsed/>
    <w:qFormat/>
    <w:rsid w:val="0060444E"/>
    <w:pPr>
      <w:spacing w:line="240" w:lineRule="auto"/>
    </w:pPr>
    <w:rPr>
      <w:sz w:val="20"/>
      <w:szCs w:val="20"/>
    </w:rPr>
  </w:style>
  <w:style w:type="character" w:customStyle="1" w:styleId="a8">
    <w:name w:val="批注文字 字符"/>
    <w:basedOn w:val="a0"/>
    <w:link w:val="a7"/>
    <w:uiPriority w:val="99"/>
    <w:qFormat/>
    <w:rsid w:val="0060444E"/>
    <w:rPr>
      <w:kern w:val="0"/>
      <w:sz w:val="20"/>
      <w:szCs w:val="20"/>
      <w:lang w:val="nl-NL"/>
    </w:rPr>
  </w:style>
  <w:style w:type="paragraph" w:styleId="a9">
    <w:name w:val="Balloon Text"/>
    <w:basedOn w:val="a"/>
    <w:link w:val="aa"/>
    <w:uiPriority w:val="99"/>
    <w:semiHidden/>
    <w:unhideWhenUsed/>
    <w:qFormat/>
    <w:rsid w:val="00604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qFormat/>
    <w:rsid w:val="0060444E"/>
    <w:rPr>
      <w:rFonts w:ascii="Segoe UI" w:hAnsi="Segoe UI" w:cs="Segoe UI"/>
      <w:kern w:val="0"/>
      <w:sz w:val="18"/>
      <w:szCs w:val="18"/>
      <w:lang w:val="nl-NL"/>
    </w:rPr>
  </w:style>
  <w:style w:type="paragraph" w:styleId="ab">
    <w:name w:val="footer"/>
    <w:basedOn w:val="a"/>
    <w:link w:val="ac"/>
    <w:uiPriority w:val="99"/>
    <w:unhideWhenUsed/>
    <w:qFormat/>
    <w:rsid w:val="0060444E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qFormat/>
    <w:rsid w:val="0060444E"/>
    <w:rPr>
      <w:kern w:val="0"/>
      <w:sz w:val="18"/>
      <w:szCs w:val="18"/>
      <w:lang w:val="nl-NL"/>
    </w:rPr>
  </w:style>
  <w:style w:type="paragraph" w:styleId="ad">
    <w:name w:val="Title"/>
    <w:basedOn w:val="a"/>
    <w:next w:val="a"/>
    <w:link w:val="ae"/>
    <w:uiPriority w:val="10"/>
    <w:qFormat/>
    <w:rsid w:val="0060444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标题 字符"/>
    <w:basedOn w:val="a0"/>
    <w:link w:val="ad"/>
    <w:uiPriority w:val="10"/>
    <w:qFormat/>
    <w:rsid w:val="0060444E"/>
    <w:rPr>
      <w:rFonts w:asciiTheme="majorHAnsi" w:eastAsiaTheme="majorEastAsia" w:hAnsiTheme="majorHAnsi" w:cstheme="majorBidi"/>
      <w:spacing w:val="-10"/>
      <w:kern w:val="28"/>
      <w:sz w:val="56"/>
      <w:szCs w:val="56"/>
      <w:lang w:val="nl-NL"/>
    </w:rPr>
  </w:style>
  <w:style w:type="paragraph" w:styleId="af">
    <w:name w:val="annotation subject"/>
    <w:basedOn w:val="a7"/>
    <w:next w:val="a7"/>
    <w:link w:val="af0"/>
    <w:uiPriority w:val="99"/>
    <w:semiHidden/>
    <w:unhideWhenUsed/>
    <w:qFormat/>
    <w:rsid w:val="0060444E"/>
    <w:rPr>
      <w:b/>
      <w:bCs/>
    </w:rPr>
  </w:style>
  <w:style w:type="character" w:customStyle="1" w:styleId="af0">
    <w:name w:val="批注主题 字符"/>
    <w:basedOn w:val="a8"/>
    <w:link w:val="af"/>
    <w:uiPriority w:val="99"/>
    <w:semiHidden/>
    <w:qFormat/>
    <w:rsid w:val="0060444E"/>
    <w:rPr>
      <w:b/>
      <w:bCs/>
      <w:kern w:val="0"/>
      <w:sz w:val="20"/>
      <w:szCs w:val="20"/>
      <w:lang w:val="nl-NL"/>
    </w:rPr>
  </w:style>
  <w:style w:type="table" w:styleId="af1">
    <w:name w:val="Table Grid"/>
    <w:basedOn w:val="a1"/>
    <w:uiPriority w:val="39"/>
    <w:qFormat/>
    <w:rsid w:val="0060444E"/>
    <w:rPr>
      <w:rFonts w:ascii="Times New Roman" w:hAnsi="Times New Roman" w:cs="Times New Roman"/>
      <w:kern w:val="0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basedOn w:val="a0"/>
    <w:uiPriority w:val="22"/>
    <w:qFormat/>
    <w:rsid w:val="0060444E"/>
    <w:rPr>
      <w:b/>
      <w:bCs/>
    </w:rPr>
  </w:style>
  <w:style w:type="character" w:styleId="af3">
    <w:name w:val="FollowedHyperlink"/>
    <w:basedOn w:val="a0"/>
    <w:uiPriority w:val="99"/>
    <w:semiHidden/>
    <w:unhideWhenUsed/>
    <w:qFormat/>
    <w:rsid w:val="0060444E"/>
    <w:rPr>
      <w:color w:val="954F72" w:themeColor="followedHyperlink"/>
      <w:u w:val="single"/>
    </w:rPr>
  </w:style>
  <w:style w:type="character" w:styleId="af4">
    <w:name w:val="Emphasis"/>
    <w:basedOn w:val="a0"/>
    <w:uiPriority w:val="20"/>
    <w:qFormat/>
    <w:rsid w:val="0060444E"/>
    <w:rPr>
      <w:i/>
      <w:iCs/>
    </w:rPr>
  </w:style>
  <w:style w:type="character" w:styleId="af5">
    <w:name w:val="line number"/>
    <w:basedOn w:val="a0"/>
    <w:uiPriority w:val="99"/>
    <w:semiHidden/>
    <w:unhideWhenUsed/>
    <w:qFormat/>
    <w:rsid w:val="0060444E"/>
  </w:style>
  <w:style w:type="character" w:styleId="af6">
    <w:name w:val="Hyperlink"/>
    <w:basedOn w:val="a0"/>
    <w:uiPriority w:val="99"/>
    <w:unhideWhenUsed/>
    <w:qFormat/>
    <w:rsid w:val="0060444E"/>
    <w:rPr>
      <w:color w:val="0563C1" w:themeColor="hyperlink"/>
      <w:u w:val="single"/>
    </w:rPr>
  </w:style>
  <w:style w:type="character" w:styleId="af7">
    <w:name w:val="annotation reference"/>
    <w:basedOn w:val="a0"/>
    <w:uiPriority w:val="99"/>
    <w:semiHidden/>
    <w:unhideWhenUsed/>
    <w:qFormat/>
    <w:rsid w:val="0060444E"/>
    <w:rPr>
      <w:sz w:val="16"/>
      <w:szCs w:val="16"/>
    </w:rPr>
  </w:style>
  <w:style w:type="paragraph" w:styleId="af8">
    <w:name w:val="List Paragraph"/>
    <w:basedOn w:val="a"/>
    <w:uiPriority w:val="34"/>
    <w:qFormat/>
    <w:rsid w:val="0060444E"/>
    <w:pPr>
      <w:ind w:left="720"/>
      <w:contextualSpacing/>
    </w:pPr>
  </w:style>
  <w:style w:type="paragraph" w:customStyle="1" w:styleId="EndNoteBibliographyTitle">
    <w:name w:val="EndNote Bibliography Title"/>
    <w:basedOn w:val="a"/>
    <w:link w:val="EndNoteBibliographyTitleChar"/>
    <w:qFormat/>
    <w:rsid w:val="0060444E"/>
    <w:pPr>
      <w:spacing w:after="0"/>
      <w:jc w:val="center"/>
    </w:pPr>
    <w:rPr>
      <w:rFonts w:ascii="Calibri" w:hAnsi="Calibri" w:cs="Calibri"/>
    </w:rPr>
  </w:style>
  <w:style w:type="character" w:customStyle="1" w:styleId="EndNoteBibliographyTitleChar">
    <w:name w:val="EndNote Bibliography Title Char"/>
    <w:basedOn w:val="a0"/>
    <w:link w:val="EndNoteBibliographyTitle"/>
    <w:qFormat/>
    <w:rsid w:val="0060444E"/>
    <w:rPr>
      <w:rFonts w:ascii="Calibri" w:hAnsi="Calibri" w:cs="Calibri"/>
      <w:kern w:val="0"/>
      <w:sz w:val="22"/>
      <w:lang w:val="nl-NL"/>
    </w:rPr>
  </w:style>
  <w:style w:type="paragraph" w:customStyle="1" w:styleId="EndNoteBibliography">
    <w:name w:val="EndNote Bibliography"/>
    <w:basedOn w:val="a"/>
    <w:link w:val="EndNoteBibliographyChar"/>
    <w:qFormat/>
    <w:rsid w:val="0060444E"/>
    <w:pPr>
      <w:spacing w:after="0" w:line="360" w:lineRule="auto"/>
      <w:jc w:val="both"/>
    </w:pPr>
    <w:rPr>
      <w:rFonts w:ascii="Calibri" w:hAnsi="Calibri" w:cs="Calibri"/>
    </w:rPr>
  </w:style>
  <w:style w:type="character" w:customStyle="1" w:styleId="EndNoteBibliographyChar">
    <w:name w:val="EndNote Bibliography Char"/>
    <w:basedOn w:val="a0"/>
    <w:link w:val="EndNoteBibliography"/>
    <w:qFormat/>
    <w:rsid w:val="0060444E"/>
    <w:rPr>
      <w:rFonts w:ascii="Calibri" w:hAnsi="Calibri" w:cs="Calibri"/>
      <w:kern w:val="0"/>
      <w:sz w:val="22"/>
      <w:lang w:val="nl-NL"/>
    </w:rPr>
  </w:style>
  <w:style w:type="paragraph" w:customStyle="1" w:styleId="11">
    <w:name w:val="修订1"/>
    <w:hidden/>
    <w:uiPriority w:val="99"/>
    <w:semiHidden/>
    <w:qFormat/>
    <w:rsid w:val="0060444E"/>
    <w:rPr>
      <w:kern w:val="0"/>
      <w:sz w:val="22"/>
      <w:lang w:val="nl-NL"/>
    </w:rPr>
  </w:style>
  <w:style w:type="paragraph" w:customStyle="1" w:styleId="21">
    <w:name w:val="修订2"/>
    <w:hidden/>
    <w:uiPriority w:val="99"/>
    <w:semiHidden/>
    <w:qFormat/>
    <w:rsid w:val="0060444E"/>
    <w:rPr>
      <w:kern w:val="0"/>
      <w:sz w:val="22"/>
      <w:lang w:val="nl-NL"/>
    </w:rPr>
  </w:style>
  <w:style w:type="paragraph" w:customStyle="1" w:styleId="3">
    <w:name w:val="修订3"/>
    <w:hidden/>
    <w:uiPriority w:val="99"/>
    <w:semiHidden/>
    <w:qFormat/>
    <w:rsid w:val="0060444E"/>
    <w:rPr>
      <w:kern w:val="0"/>
      <w:sz w:val="22"/>
      <w:lang w:val="nl-NL"/>
    </w:rPr>
  </w:style>
  <w:style w:type="table" w:customStyle="1" w:styleId="41">
    <w:name w:val="无格式表格 41"/>
    <w:basedOn w:val="a1"/>
    <w:uiPriority w:val="44"/>
    <w:qFormat/>
    <w:rsid w:val="0060444E"/>
    <w:rPr>
      <w:kern w:val="0"/>
      <w:sz w:val="20"/>
      <w:szCs w:val="20"/>
      <w:lang w:val="en-GB" w:eastAsia="en-GB"/>
    </w:rPr>
    <w:tblPr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12">
    <w:name w:val="未处理的提及1"/>
    <w:basedOn w:val="a0"/>
    <w:uiPriority w:val="99"/>
    <w:semiHidden/>
    <w:unhideWhenUsed/>
    <w:qFormat/>
    <w:rsid w:val="0060444E"/>
    <w:rPr>
      <w:color w:val="605E5C"/>
      <w:shd w:val="clear" w:color="auto" w:fill="E1DFDD"/>
    </w:rPr>
  </w:style>
  <w:style w:type="paragraph" w:customStyle="1" w:styleId="42">
    <w:name w:val="修订4"/>
    <w:hidden/>
    <w:uiPriority w:val="99"/>
    <w:semiHidden/>
    <w:qFormat/>
    <w:rsid w:val="0060444E"/>
    <w:rPr>
      <w:kern w:val="0"/>
      <w:sz w:val="22"/>
      <w:lang w:val="nl-NL"/>
    </w:rPr>
  </w:style>
  <w:style w:type="character" w:styleId="af9">
    <w:name w:val="Placeholder Text"/>
    <w:basedOn w:val="a0"/>
    <w:uiPriority w:val="99"/>
    <w:semiHidden/>
    <w:qFormat/>
    <w:rsid w:val="0060444E"/>
    <w:rPr>
      <w:color w:val="808080"/>
    </w:rPr>
  </w:style>
  <w:style w:type="character" w:customStyle="1" w:styleId="22">
    <w:name w:val="未处理的提及2"/>
    <w:basedOn w:val="a0"/>
    <w:uiPriority w:val="99"/>
    <w:semiHidden/>
    <w:unhideWhenUsed/>
    <w:qFormat/>
    <w:rsid w:val="0060444E"/>
    <w:rPr>
      <w:color w:val="605E5C"/>
      <w:shd w:val="clear" w:color="auto" w:fill="E1DFDD"/>
    </w:rPr>
  </w:style>
  <w:style w:type="paragraph" w:customStyle="1" w:styleId="51">
    <w:name w:val="修订5"/>
    <w:hidden/>
    <w:uiPriority w:val="99"/>
    <w:semiHidden/>
    <w:qFormat/>
    <w:rsid w:val="0060444E"/>
    <w:rPr>
      <w:kern w:val="0"/>
      <w:sz w:val="22"/>
      <w:lang w:val="nl-NL"/>
    </w:rPr>
  </w:style>
  <w:style w:type="character" w:styleId="afa">
    <w:name w:val="Unresolved Mention"/>
    <w:basedOn w:val="a0"/>
    <w:uiPriority w:val="99"/>
    <w:semiHidden/>
    <w:unhideWhenUsed/>
    <w:rsid w:val="0060444E"/>
    <w:rPr>
      <w:color w:val="605E5C"/>
      <w:shd w:val="clear" w:color="auto" w:fill="E1DFDD"/>
    </w:rPr>
  </w:style>
  <w:style w:type="character" w:customStyle="1" w:styleId="cit-auth">
    <w:name w:val="cit-auth"/>
    <w:basedOn w:val="a0"/>
    <w:rsid w:val="0060444E"/>
  </w:style>
  <w:style w:type="character" w:customStyle="1" w:styleId="cit-name-given-names">
    <w:name w:val="cit-name-given-names"/>
    <w:basedOn w:val="a0"/>
    <w:rsid w:val="0060444E"/>
  </w:style>
  <w:style w:type="character" w:customStyle="1" w:styleId="cit-name-surname">
    <w:name w:val="cit-name-surname"/>
    <w:basedOn w:val="a0"/>
    <w:rsid w:val="0060444E"/>
  </w:style>
  <w:style w:type="character" w:styleId="HTML">
    <w:name w:val="HTML Cite"/>
    <w:basedOn w:val="a0"/>
    <w:uiPriority w:val="99"/>
    <w:semiHidden/>
    <w:unhideWhenUsed/>
    <w:rsid w:val="0060444E"/>
    <w:rPr>
      <w:i/>
      <w:iCs/>
    </w:rPr>
  </w:style>
  <w:style w:type="character" w:customStyle="1" w:styleId="cit-article-title">
    <w:name w:val="cit-article-title"/>
    <w:basedOn w:val="a0"/>
    <w:rsid w:val="0060444E"/>
  </w:style>
  <w:style w:type="character" w:customStyle="1" w:styleId="cit-vol">
    <w:name w:val="cit-vol"/>
    <w:basedOn w:val="a0"/>
    <w:rsid w:val="0060444E"/>
  </w:style>
  <w:style w:type="character" w:customStyle="1" w:styleId="cit-fpage">
    <w:name w:val="cit-fpage"/>
    <w:basedOn w:val="a0"/>
    <w:rsid w:val="0060444E"/>
  </w:style>
  <w:style w:type="character" w:customStyle="1" w:styleId="cit-lpage">
    <w:name w:val="cit-lpage"/>
    <w:basedOn w:val="a0"/>
    <w:rsid w:val="0060444E"/>
  </w:style>
  <w:style w:type="character" w:customStyle="1" w:styleId="cit-pub-date">
    <w:name w:val="cit-pub-date"/>
    <w:basedOn w:val="a0"/>
    <w:rsid w:val="0060444E"/>
  </w:style>
  <w:style w:type="character" w:customStyle="1" w:styleId="cit-reflinks-abstract">
    <w:name w:val="cit-reflinks-abstract"/>
    <w:basedOn w:val="a0"/>
    <w:rsid w:val="0060444E"/>
  </w:style>
  <w:style w:type="character" w:customStyle="1" w:styleId="cit-sep">
    <w:name w:val="cit-sep"/>
    <w:basedOn w:val="a0"/>
    <w:rsid w:val="0060444E"/>
  </w:style>
  <w:style w:type="character" w:customStyle="1" w:styleId="cit-reflinks-full-text">
    <w:name w:val="cit-reflinks-full-text"/>
    <w:basedOn w:val="a0"/>
    <w:rsid w:val="0060444E"/>
  </w:style>
  <w:style w:type="character" w:customStyle="1" w:styleId="free-full-text">
    <w:name w:val="free-full-text"/>
    <w:basedOn w:val="a0"/>
    <w:rsid w:val="0060444E"/>
  </w:style>
  <w:style w:type="paragraph" w:styleId="afb">
    <w:name w:val="Revision"/>
    <w:hidden/>
    <w:uiPriority w:val="99"/>
    <w:semiHidden/>
    <w:rsid w:val="0060444E"/>
    <w:rPr>
      <w:kern w:val="0"/>
      <w:sz w:val="22"/>
      <w:lang w:val="nl-NL"/>
    </w:rPr>
  </w:style>
  <w:style w:type="numbering" w:customStyle="1" w:styleId="13">
    <w:name w:val="无列表1"/>
    <w:next w:val="a2"/>
    <w:uiPriority w:val="99"/>
    <w:semiHidden/>
    <w:unhideWhenUsed/>
    <w:rsid w:val="0060444E"/>
  </w:style>
  <w:style w:type="paragraph" w:customStyle="1" w:styleId="510">
    <w:name w:val="标题 51"/>
    <w:basedOn w:val="a"/>
    <w:next w:val="a"/>
    <w:uiPriority w:val="9"/>
    <w:semiHidden/>
    <w:unhideWhenUsed/>
    <w:qFormat/>
    <w:rsid w:val="0060444E"/>
    <w:pPr>
      <w:keepNext/>
      <w:keepLines/>
      <w:spacing w:before="280" w:after="290" w:line="376" w:lineRule="auto"/>
      <w:outlineLvl w:val="4"/>
    </w:pPr>
    <w:rPr>
      <w:rFonts w:ascii="等线" w:eastAsia="等线" w:hAnsi="等线"/>
      <w:b/>
      <w:bCs/>
      <w:sz w:val="28"/>
      <w:szCs w:val="28"/>
    </w:rPr>
  </w:style>
  <w:style w:type="paragraph" w:customStyle="1" w:styleId="14">
    <w:name w:val="批注文字1"/>
    <w:basedOn w:val="a"/>
    <w:next w:val="a7"/>
    <w:uiPriority w:val="99"/>
    <w:unhideWhenUsed/>
    <w:qFormat/>
    <w:rsid w:val="0060444E"/>
    <w:pPr>
      <w:spacing w:line="240" w:lineRule="auto"/>
    </w:pPr>
    <w:rPr>
      <w:kern w:val="2"/>
      <w:sz w:val="21"/>
    </w:rPr>
  </w:style>
  <w:style w:type="paragraph" w:customStyle="1" w:styleId="15">
    <w:name w:val="批注框文本1"/>
    <w:basedOn w:val="a"/>
    <w:next w:val="a9"/>
    <w:uiPriority w:val="99"/>
    <w:semiHidden/>
    <w:unhideWhenUsed/>
    <w:qFormat/>
    <w:rsid w:val="0060444E"/>
    <w:pPr>
      <w:spacing w:after="0" w:line="240" w:lineRule="auto"/>
    </w:pPr>
    <w:rPr>
      <w:rFonts w:ascii="Segoe UI" w:hAnsi="Segoe UI" w:cs="Segoe UI"/>
      <w:kern w:val="2"/>
      <w:sz w:val="18"/>
      <w:szCs w:val="18"/>
    </w:rPr>
  </w:style>
  <w:style w:type="paragraph" w:customStyle="1" w:styleId="16">
    <w:name w:val="页脚1"/>
    <w:basedOn w:val="a"/>
    <w:next w:val="ab"/>
    <w:uiPriority w:val="99"/>
    <w:unhideWhenUsed/>
    <w:qFormat/>
    <w:rsid w:val="0060444E"/>
    <w:pPr>
      <w:tabs>
        <w:tab w:val="center" w:pos="4153"/>
        <w:tab w:val="right" w:pos="8306"/>
      </w:tabs>
      <w:snapToGrid w:val="0"/>
      <w:spacing w:line="240" w:lineRule="auto"/>
    </w:pPr>
    <w:rPr>
      <w:kern w:val="2"/>
      <w:sz w:val="18"/>
      <w:szCs w:val="18"/>
    </w:rPr>
  </w:style>
  <w:style w:type="paragraph" w:customStyle="1" w:styleId="17">
    <w:name w:val="页眉1"/>
    <w:basedOn w:val="a"/>
    <w:next w:val="a5"/>
    <w:uiPriority w:val="99"/>
    <w:unhideWhenUsed/>
    <w:qFormat/>
    <w:rsid w:val="006044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kern w:val="2"/>
      <w:sz w:val="18"/>
      <w:szCs w:val="18"/>
    </w:rPr>
  </w:style>
  <w:style w:type="paragraph" w:customStyle="1" w:styleId="18">
    <w:name w:val="标题1"/>
    <w:basedOn w:val="a"/>
    <w:next w:val="a"/>
    <w:uiPriority w:val="10"/>
    <w:qFormat/>
    <w:rsid w:val="0060444E"/>
    <w:pPr>
      <w:spacing w:after="0" w:line="240" w:lineRule="auto"/>
      <w:contextualSpacing/>
    </w:pPr>
    <w:rPr>
      <w:rFonts w:ascii="等线 Light" w:eastAsia="等线 Light" w:hAnsi="等线 Light" w:cs="Times New Roman"/>
      <w:spacing w:val="-10"/>
      <w:kern w:val="28"/>
      <w:sz w:val="56"/>
      <w:szCs w:val="56"/>
    </w:rPr>
  </w:style>
  <w:style w:type="paragraph" w:customStyle="1" w:styleId="19">
    <w:name w:val="批注主题1"/>
    <w:basedOn w:val="a7"/>
    <w:next w:val="a7"/>
    <w:uiPriority w:val="99"/>
    <w:semiHidden/>
    <w:unhideWhenUsed/>
    <w:qFormat/>
    <w:rsid w:val="0060444E"/>
    <w:pPr>
      <w:widowControl w:val="0"/>
      <w:spacing w:beforeLines="50" w:before="50" w:afterLines="50" w:after="50" w:line="360" w:lineRule="auto"/>
      <w:ind w:firstLineChars="200" w:firstLine="200"/>
    </w:pPr>
    <w:rPr>
      <w:rFonts w:ascii="Times New Roman" w:eastAsia="宋体" w:hAnsi="Times New Roman"/>
      <w:kern w:val="2"/>
      <w:sz w:val="24"/>
      <w:szCs w:val="22"/>
      <w:lang w:val="en-US"/>
    </w:rPr>
  </w:style>
  <w:style w:type="table" w:customStyle="1" w:styleId="1a">
    <w:name w:val="网格型1"/>
    <w:basedOn w:val="a1"/>
    <w:next w:val="af1"/>
    <w:uiPriority w:val="39"/>
    <w:qFormat/>
    <w:rsid w:val="0060444E"/>
    <w:rPr>
      <w:rFonts w:ascii="Times New Roman" w:hAnsi="Times New Roman" w:cs="Times New Roman"/>
      <w:kern w:val="0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b">
    <w:name w:val="访问过的超链接1"/>
    <w:basedOn w:val="a0"/>
    <w:uiPriority w:val="99"/>
    <w:semiHidden/>
    <w:unhideWhenUsed/>
    <w:qFormat/>
    <w:rsid w:val="0060444E"/>
    <w:rPr>
      <w:color w:val="954F72"/>
      <w:u w:val="single"/>
    </w:rPr>
  </w:style>
  <w:style w:type="character" w:customStyle="1" w:styleId="1c">
    <w:name w:val="超链接1"/>
    <w:basedOn w:val="a0"/>
    <w:uiPriority w:val="99"/>
    <w:unhideWhenUsed/>
    <w:qFormat/>
    <w:rsid w:val="0060444E"/>
    <w:rPr>
      <w:color w:val="0563C1"/>
      <w:u w:val="single"/>
    </w:rPr>
  </w:style>
  <w:style w:type="paragraph" w:customStyle="1" w:styleId="1d">
    <w:name w:val="列表段落1"/>
    <w:basedOn w:val="a"/>
    <w:next w:val="af8"/>
    <w:uiPriority w:val="34"/>
    <w:qFormat/>
    <w:rsid w:val="0060444E"/>
    <w:pPr>
      <w:ind w:left="720"/>
      <w:contextualSpacing/>
    </w:pPr>
    <w:rPr>
      <w:rFonts w:ascii="等线" w:eastAsia="等线" w:hAnsi="等线"/>
    </w:rPr>
  </w:style>
  <w:style w:type="table" w:customStyle="1" w:styleId="411">
    <w:name w:val="无格式表格 411"/>
    <w:basedOn w:val="a1"/>
    <w:uiPriority w:val="44"/>
    <w:qFormat/>
    <w:rsid w:val="0060444E"/>
    <w:rPr>
      <w:kern w:val="0"/>
      <w:sz w:val="20"/>
      <w:szCs w:val="20"/>
      <w:lang w:val="en-GB" w:eastAsia="en-GB"/>
    </w:rPr>
    <w:tblPr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6">
    <w:name w:val="修订6"/>
    <w:next w:val="afb"/>
    <w:hidden/>
    <w:uiPriority w:val="99"/>
    <w:semiHidden/>
    <w:rsid w:val="0060444E"/>
    <w:rPr>
      <w:kern w:val="0"/>
      <w:sz w:val="22"/>
      <w:lang w:val="nl-NL"/>
    </w:rPr>
  </w:style>
  <w:style w:type="character" w:customStyle="1" w:styleId="511">
    <w:name w:val="标题 5 字符1"/>
    <w:basedOn w:val="a0"/>
    <w:uiPriority w:val="9"/>
    <w:semiHidden/>
    <w:rsid w:val="0060444E"/>
    <w:rPr>
      <w:rFonts w:ascii="Times New Roman" w:eastAsia="宋体" w:hAnsi="Times New Roman"/>
      <w:b/>
      <w:bCs/>
      <w:sz w:val="28"/>
      <w:szCs w:val="28"/>
    </w:rPr>
  </w:style>
  <w:style w:type="character" w:customStyle="1" w:styleId="1e">
    <w:name w:val="批注文字 字符1"/>
    <w:basedOn w:val="a0"/>
    <w:uiPriority w:val="99"/>
    <w:semiHidden/>
    <w:rsid w:val="0060444E"/>
    <w:rPr>
      <w:rFonts w:ascii="Times New Roman" w:eastAsia="宋体" w:hAnsi="Times New Roman"/>
      <w:sz w:val="24"/>
    </w:rPr>
  </w:style>
  <w:style w:type="character" w:customStyle="1" w:styleId="1f">
    <w:name w:val="批注框文本 字符1"/>
    <w:basedOn w:val="a0"/>
    <w:uiPriority w:val="99"/>
    <w:semiHidden/>
    <w:rsid w:val="0060444E"/>
    <w:rPr>
      <w:rFonts w:ascii="Times New Roman" w:eastAsia="宋体" w:hAnsi="Times New Roman"/>
      <w:sz w:val="18"/>
      <w:szCs w:val="18"/>
    </w:rPr>
  </w:style>
  <w:style w:type="character" w:customStyle="1" w:styleId="1f0">
    <w:name w:val="页脚 字符1"/>
    <w:basedOn w:val="a0"/>
    <w:uiPriority w:val="99"/>
    <w:rsid w:val="0060444E"/>
    <w:rPr>
      <w:rFonts w:ascii="Times New Roman" w:eastAsia="宋体" w:hAnsi="Times New Roman"/>
      <w:sz w:val="18"/>
      <w:szCs w:val="18"/>
    </w:rPr>
  </w:style>
  <w:style w:type="character" w:customStyle="1" w:styleId="1f1">
    <w:name w:val="页眉 字符1"/>
    <w:basedOn w:val="a0"/>
    <w:uiPriority w:val="99"/>
    <w:rsid w:val="0060444E"/>
    <w:rPr>
      <w:rFonts w:ascii="Times New Roman" w:eastAsia="宋体" w:hAnsi="Times New Roman"/>
      <w:sz w:val="18"/>
      <w:szCs w:val="18"/>
    </w:rPr>
  </w:style>
  <w:style w:type="character" w:customStyle="1" w:styleId="1f2">
    <w:name w:val="标题 字符1"/>
    <w:basedOn w:val="a0"/>
    <w:uiPriority w:val="10"/>
    <w:rsid w:val="0060444E"/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1f3">
    <w:name w:val="批注主题 字符1"/>
    <w:basedOn w:val="1e"/>
    <w:uiPriority w:val="99"/>
    <w:semiHidden/>
    <w:rsid w:val="0060444E"/>
    <w:rPr>
      <w:rFonts w:ascii="Times New Roman" w:eastAsia="宋体" w:hAnsi="Times New Roman"/>
      <w:b/>
      <w:bCs/>
      <w:sz w:val="24"/>
    </w:rPr>
  </w:style>
  <w:style w:type="table" w:customStyle="1" w:styleId="23">
    <w:name w:val="网格型2"/>
    <w:basedOn w:val="a1"/>
    <w:next w:val="af1"/>
    <w:uiPriority w:val="39"/>
    <w:rsid w:val="006044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DC4E4-5134-4E16-AA59-670045CF3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10</Pages>
  <Words>1415</Words>
  <Characters>8069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Jingxuan</dc:creator>
  <cp:keywords/>
  <dc:description/>
  <cp:lastModifiedBy>Author</cp:lastModifiedBy>
  <cp:revision>20</cp:revision>
  <dcterms:created xsi:type="dcterms:W3CDTF">2023-09-05T12:40:00Z</dcterms:created>
  <dcterms:modified xsi:type="dcterms:W3CDTF">2023-09-08T11:31:00Z</dcterms:modified>
</cp:coreProperties>
</file>